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8880" w14:textId="77777777" w:rsidR="00D5632F" w:rsidRDefault="00D5632F" w:rsidP="00D5632F">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2D567151" w14:textId="77777777" w:rsidR="00D5632F" w:rsidRDefault="00D5632F" w:rsidP="00D5632F">
      <w:pPr>
        <w:rPr>
          <w:b/>
          <w:sz w:val="28"/>
        </w:rPr>
      </w:pPr>
    </w:p>
    <w:p w14:paraId="6845E998" w14:textId="77777777" w:rsidR="00D5632F" w:rsidRDefault="00D5632F" w:rsidP="00D5632F">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14:paraId="5D1F5CC2" w14:textId="77777777" w:rsidR="00D5632F" w:rsidRDefault="00D5632F" w:rsidP="00D5632F">
      <w:pPr>
        <w:tabs>
          <w:tab w:val="left" w:pos="3828"/>
        </w:tabs>
        <w:spacing w:after="240"/>
        <w:ind w:left="3686" w:hanging="3686"/>
        <w:rPr>
          <w:b/>
          <w:sz w:val="28"/>
        </w:rPr>
      </w:pPr>
    </w:p>
    <w:p w14:paraId="173677F0" w14:textId="77777777" w:rsidR="00D5632F" w:rsidRDefault="00D5632F" w:rsidP="00D5632F">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14:paraId="1FA3F686" w14:textId="77777777" w:rsidR="00D5632F" w:rsidRDefault="00D5632F" w:rsidP="00D5632F">
      <w:pPr>
        <w:tabs>
          <w:tab w:val="left" w:pos="3828"/>
        </w:tabs>
        <w:spacing w:after="240"/>
        <w:ind w:left="3544" w:hanging="3544"/>
        <w:rPr>
          <w:b/>
          <w:sz w:val="28"/>
        </w:rPr>
      </w:pPr>
    </w:p>
    <w:p w14:paraId="70353F54" w14:textId="77777777" w:rsidR="00D5632F" w:rsidRDefault="00D5632F" w:rsidP="00D5632F">
      <w:pPr>
        <w:tabs>
          <w:tab w:val="left" w:pos="3828"/>
        </w:tabs>
        <w:spacing w:after="240"/>
        <w:rPr>
          <w:b/>
          <w:sz w:val="28"/>
        </w:rPr>
      </w:pPr>
      <w:r>
        <w:rPr>
          <w:b/>
          <w:sz w:val="28"/>
        </w:rPr>
        <w:t>Název spolupracující instituce:</w:t>
      </w:r>
    </w:p>
    <w:p w14:paraId="45CB72C0" w14:textId="77777777" w:rsidR="00D5632F" w:rsidRDefault="00D5632F" w:rsidP="00D5632F">
      <w:pPr>
        <w:tabs>
          <w:tab w:val="left" w:pos="3828"/>
        </w:tabs>
        <w:spacing w:after="240"/>
        <w:rPr>
          <w:b/>
          <w:sz w:val="28"/>
        </w:rPr>
      </w:pPr>
    </w:p>
    <w:p w14:paraId="28FE05B2" w14:textId="4CD74825" w:rsidR="00D5632F" w:rsidRDefault="00D5632F" w:rsidP="001B465D">
      <w:pPr>
        <w:tabs>
          <w:tab w:val="left" w:pos="3828"/>
        </w:tabs>
        <w:rPr>
          <w:b/>
          <w:sz w:val="28"/>
        </w:rPr>
      </w:pPr>
      <w:r>
        <w:rPr>
          <w:b/>
          <w:sz w:val="28"/>
        </w:rPr>
        <w:t>Název studijního programu:</w:t>
      </w:r>
      <w:r>
        <w:rPr>
          <w:b/>
          <w:sz w:val="28"/>
        </w:rPr>
        <w:tab/>
      </w:r>
      <w:r w:rsidR="00DC19C1">
        <w:rPr>
          <w:b/>
          <w:sz w:val="28"/>
        </w:rPr>
        <w:t>Economics and</w:t>
      </w:r>
      <w:r w:rsidRPr="002B070F">
        <w:rPr>
          <w:b/>
          <w:sz w:val="28"/>
        </w:rPr>
        <w:t xml:space="preserve"> </w:t>
      </w:r>
      <w:r w:rsidR="00DC19C1">
        <w:rPr>
          <w:b/>
          <w:sz w:val="28"/>
        </w:rPr>
        <w:t>M</w:t>
      </w:r>
      <w:r w:rsidRPr="002B070F">
        <w:rPr>
          <w:b/>
          <w:sz w:val="28"/>
        </w:rPr>
        <w:t>anagement</w:t>
      </w:r>
    </w:p>
    <w:p w14:paraId="342D3E41" w14:textId="77777777" w:rsidR="00D5632F" w:rsidRDefault="00D5632F" w:rsidP="00D5632F">
      <w:pPr>
        <w:tabs>
          <w:tab w:val="left" w:pos="3828"/>
        </w:tabs>
        <w:spacing w:after="240"/>
        <w:rPr>
          <w:b/>
          <w:sz w:val="28"/>
        </w:rPr>
      </w:pPr>
    </w:p>
    <w:p w14:paraId="46BA0D1E" w14:textId="56012F09" w:rsidR="00D5632F" w:rsidDel="005573F6" w:rsidRDefault="00D5632F">
      <w:pPr>
        <w:tabs>
          <w:tab w:val="left" w:pos="3828"/>
        </w:tabs>
        <w:ind w:left="3828" w:hanging="3828"/>
        <w:rPr>
          <w:del w:id="0" w:author="Pavla Trefilová" w:date="2019-11-26T12:44:00Z"/>
          <w:sz w:val="28"/>
        </w:rPr>
        <w:pPrChange w:id="1" w:author="Pavla Trefilová" w:date="2019-11-26T12:44:00Z">
          <w:pPr>
            <w:tabs>
              <w:tab w:val="left" w:pos="3828"/>
            </w:tabs>
            <w:ind w:left="3544" w:hanging="3544"/>
          </w:pPr>
        </w:pPrChange>
      </w:pPr>
      <w:r>
        <w:rPr>
          <w:b/>
          <w:sz w:val="28"/>
        </w:rPr>
        <w:t>Typ žádosti o akreditaci:</w:t>
      </w:r>
      <w:r>
        <w:rPr>
          <w:sz w:val="28"/>
        </w:rPr>
        <w:tab/>
      </w:r>
      <w:del w:id="2" w:author="Pavla Trefilová" w:date="2019-11-26T12:44:00Z">
        <w:r w:rsidDel="005573F6">
          <w:rPr>
            <w:sz w:val="28"/>
          </w:rPr>
          <w:tab/>
        </w:r>
      </w:del>
      <w:ins w:id="3" w:author="Pavla Trefilová" w:date="2019-11-26T12:44:00Z">
        <w:r w:rsidR="005573F6">
          <w:rPr>
            <w:sz w:val="28"/>
          </w:rPr>
          <w:t xml:space="preserve">rozšíření akreditovaného BSP o </w:t>
        </w:r>
        <w:r w:rsidR="005573F6">
          <w:rPr>
            <w:b/>
            <w:sz w:val="28"/>
          </w:rPr>
          <w:t>další místo  realizace výuky</w:t>
        </w:r>
        <w:r w:rsidR="005573F6" w:rsidRPr="002B070F">
          <w:rPr>
            <w:sz w:val="28"/>
          </w:rPr>
          <w:t xml:space="preserve"> </w:t>
        </w:r>
      </w:ins>
      <w:del w:id="4" w:author="Pavla Trefilová" w:date="2019-11-18T17:19:00Z">
        <w:r w:rsidRPr="002B070F">
          <w:rPr>
            <w:b/>
            <w:sz w:val="28"/>
          </w:rPr>
          <w:delText>udělení akreditace</w:delText>
        </w:r>
      </w:del>
      <w:del w:id="5" w:author="Pavla Trefilová" w:date="2019-11-26T12:44:00Z">
        <w:r w:rsidRPr="002B070F" w:rsidDel="005573F6">
          <w:rPr>
            <w:sz w:val="28"/>
          </w:rPr>
          <w:delText xml:space="preserve"> </w:delText>
        </w:r>
      </w:del>
    </w:p>
    <w:p w14:paraId="6A961901" w14:textId="77777777" w:rsidR="00D5632F" w:rsidRDefault="00D5632F" w:rsidP="005573F6">
      <w:pPr>
        <w:tabs>
          <w:tab w:val="left" w:pos="3828"/>
        </w:tabs>
        <w:ind w:left="3544" w:hanging="3544"/>
        <w:rPr>
          <w:b/>
          <w:sz w:val="28"/>
        </w:rPr>
      </w:pPr>
    </w:p>
    <w:p w14:paraId="1B4A24CA" w14:textId="77777777" w:rsidR="00D5632F" w:rsidRDefault="00D5632F" w:rsidP="00D5632F">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14:paraId="067222AB" w14:textId="77777777" w:rsidR="00D5632F" w:rsidRDefault="00D5632F" w:rsidP="00D5632F">
      <w:pPr>
        <w:tabs>
          <w:tab w:val="left" w:pos="3828"/>
        </w:tabs>
        <w:spacing w:after="240"/>
        <w:rPr>
          <w:b/>
          <w:sz w:val="28"/>
        </w:rPr>
      </w:pPr>
    </w:p>
    <w:p w14:paraId="63A89FF5" w14:textId="44C9A272" w:rsidR="00D5632F" w:rsidRDefault="00D5632F" w:rsidP="00D5632F">
      <w:pPr>
        <w:tabs>
          <w:tab w:val="left" w:pos="3828"/>
        </w:tabs>
        <w:spacing w:after="240"/>
        <w:ind w:left="3825" w:hanging="3825"/>
        <w:rPr>
          <w:b/>
          <w:sz w:val="28"/>
        </w:rPr>
      </w:pPr>
      <w:r>
        <w:rPr>
          <w:b/>
          <w:sz w:val="28"/>
        </w:rPr>
        <w:t>Datum schválení žádosti:</w:t>
      </w:r>
      <w:r>
        <w:rPr>
          <w:b/>
          <w:sz w:val="28"/>
        </w:rPr>
        <w:tab/>
      </w:r>
      <w:r>
        <w:rPr>
          <w:b/>
          <w:sz w:val="28"/>
        </w:rPr>
        <w:tab/>
      </w:r>
      <w:r w:rsidRPr="002B070F">
        <w:rPr>
          <w:b/>
          <w:sz w:val="28"/>
        </w:rPr>
        <w:t>schváleno Vědeckou radou FaME dne</w:t>
      </w:r>
      <w:r>
        <w:rPr>
          <w:b/>
          <w:sz w:val="28"/>
        </w:rPr>
        <w:t xml:space="preserve"> </w:t>
      </w:r>
      <w:r w:rsidR="004E504B">
        <w:rPr>
          <w:b/>
          <w:sz w:val="28"/>
        </w:rPr>
        <w:t xml:space="preserve">     </w:t>
      </w:r>
      <w:ins w:id="6" w:author="Pavla Trefilová" w:date="2019-11-18T17:19:00Z">
        <w:r w:rsidR="004E504B">
          <w:rPr>
            <w:b/>
            <w:sz w:val="28"/>
          </w:rPr>
          <w:t xml:space="preserve">         11. 11. </w:t>
        </w:r>
        <w:r w:rsidR="004E504B">
          <w:rPr>
            <w:b/>
            <w:sz w:val="28"/>
            <w:rPrChange w:id="7" w:author="Pavla Trefilová" w:date="2019-11-18T17:19:00Z">
              <w:rPr>
                <w:rFonts w:ascii="Calibri" w:hAnsi="Calibri"/>
              </w:rPr>
            </w:rPrChange>
          </w:rPr>
          <w:t>2019</w:t>
        </w:r>
      </w:ins>
      <w:del w:id="8" w:author="Pavla Trefilová" w:date="2019-11-18T17:19:00Z">
        <w:r w:rsidR="006C3841">
          <w:rPr>
            <w:b/>
            <w:sz w:val="28"/>
          </w:rPr>
          <w:delText>25. 5. 2018</w:delText>
        </w:r>
      </w:del>
      <w:ins w:id="9" w:author="Pavla Trefilová" w:date="2019-11-18T17:19:00Z">
        <w:r>
          <w:rPr>
            <w:b/>
            <w:sz w:val="28"/>
          </w:rPr>
          <w:t xml:space="preserve">  </w:t>
        </w:r>
        <w:r w:rsidR="006C3841">
          <w:rPr>
            <w:b/>
            <w:sz w:val="28"/>
          </w:rPr>
          <w:t xml:space="preserve"> </w:t>
        </w:r>
        <w:r>
          <w:rPr>
            <w:b/>
            <w:sz w:val="28"/>
          </w:rPr>
          <w:t xml:space="preserve">  </w:t>
        </w:r>
      </w:ins>
    </w:p>
    <w:p w14:paraId="570D6FCA" w14:textId="75958D06" w:rsidR="00D5632F" w:rsidDel="005573F6" w:rsidRDefault="00D5632F" w:rsidP="00D5632F">
      <w:pPr>
        <w:tabs>
          <w:tab w:val="left" w:pos="3828"/>
        </w:tabs>
        <w:spacing w:after="240"/>
        <w:rPr>
          <w:del w:id="10" w:author="Pavla Trefilová" w:date="2019-11-26T12:45:00Z"/>
          <w:b/>
          <w:sz w:val="28"/>
        </w:rPr>
      </w:pPr>
    </w:p>
    <w:p w14:paraId="398686E7" w14:textId="1439C0B2" w:rsidR="00D5632F" w:rsidRDefault="00D5632F" w:rsidP="001B465D">
      <w:pPr>
        <w:tabs>
          <w:tab w:val="left" w:pos="3828"/>
        </w:tabs>
        <w:rPr>
          <w:b/>
          <w:sz w:val="28"/>
        </w:rPr>
      </w:pPr>
      <w:r>
        <w:rPr>
          <w:b/>
          <w:sz w:val="28"/>
        </w:rPr>
        <w:t>Odkaz na elektronickou podobu žádosti:</w:t>
      </w:r>
      <w:r w:rsidR="0081109A">
        <w:rPr>
          <w:b/>
          <w:sz w:val="28"/>
        </w:rPr>
        <w:t xml:space="preserve"> </w:t>
      </w:r>
      <w:r w:rsidR="0081109A" w:rsidRPr="0081109A">
        <w:rPr>
          <w:sz w:val="28"/>
        </w:rPr>
        <w:t xml:space="preserve">ke stažení </w:t>
      </w:r>
      <w:hyperlink r:id="rId8" w:history="1">
        <w:r w:rsidR="0081109A" w:rsidRPr="0081109A">
          <w:rPr>
            <w:rStyle w:val="Hypertextovodkaz"/>
            <w:b/>
            <w:sz w:val="28"/>
          </w:rPr>
          <w:t>zde</w:t>
        </w:r>
      </w:hyperlink>
    </w:p>
    <w:p w14:paraId="78F222AF" w14:textId="77777777" w:rsidR="00D5632F" w:rsidRDefault="00D5632F" w:rsidP="00D5632F">
      <w:pPr>
        <w:tabs>
          <w:tab w:val="left" w:pos="3828"/>
        </w:tabs>
        <w:spacing w:after="240"/>
        <w:rPr>
          <w:b/>
          <w:sz w:val="28"/>
        </w:rPr>
      </w:pPr>
    </w:p>
    <w:p w14:paraId="7C297A73" w14:textId="77777777" w:rsidR="00D5632F" w:rsidRDefault="00D5632F" w:rsidP="001B465D">
      <w:pPr>
        <w:tabs>
          <w:tab w:val="left" w:pos="3828"/>
        </w:tabs>
        <w:rPr>
          <w:b/>
          <w:sz w:val="28"/>
        </w:rPr>
      </w:pPr>
      <w:r>
        <w:rPr>
          <w:b/>
          <w:sz w:val="28"/>
        </w:rPr>
        <w:t>Odkazy na relevantní vnitřní předpisy:</w:t>
      </w:r>
    </w:p>
    <w:p w14:paraId="5F37BE56" w14:textId="77777777" w:rsidR="00483B92" w:rsidRDefault="00483B92" w:rsidP="001B465D">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788DD6B6" w14:textId="77777777" w:rsidR="00483B92" w:rsidRPr="000E5C1B" w:rsidRDefault="00483B92" w:rsidP="00483B92">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14:paraId="05BA1251" w14:textId="77777777" w:rsidR="005D4162" w:rsidRDefault="005D4162" w:rsidP="005D4162">
      <w:pPr>
        <w:rPr>
          <w:b/>
          <w:sz w:val="28"/>
        </w:rPr>
      </w:pPr>
      <w:r>
        <w:rPr>
          <w:b/>
          <w:sz w:val="28"/>
        </w:rPr>
        <w:t>Odkazy na interní stránky UTB a FaME:</w:t>
      </w:r>
    </w:p>
    <w:p w14:paraId="50460425" w14:textId="1E5C9AAC" w:rsidR="0081109A" w:rsidRDefault="0081109A" w:rsidP="0081109A">
      <w:pPr>
        <w:tabs>
          <w:tab w:val="left" w:pos="5387"/>
        </w:tabs>
        <w:rPr>
          <w:b/>
          <w:sz w:val="24"/>
        </w:rPr>
      </w:pPr>
      <w:r>
        <w:rPr>
          <w:b/>
          <w:sz w:val="24"/>
        </w:rPr>
        <w:t>Univerzita Tomáše Bati</w:t>
      </w:r>
      <w:r>
        <w:rPr>
          <w:b/>
          <w:sz w:val="24"/>
        </w:rPr>
        <w:tab/>
        <w:t>LMS Moodle</w:t>
      </w:r>
    </w:p>
    <w:p w14:paraId="4E5D647F" w14:textId="1DD32A24" w:rsidR="005D4162" w:rsidRPr="00723898" w:rsidRDefault="008932CF" w:rsidP="0081109A">
      <w:pPr>
        <w:tabs>
          <w:tab w:val="left" w:pos="5387"/>
        </w:tabs>
        <w:rPr>
          <w:b/>
          <w:sz w:val="24"/>
        </w:rPr>
      </w:pPr>
      <w:hyperlink r:id="rId11" w:history="1">
        <w:r w:rsidR="005D4162" w:rsidRPr="0015624F">
          <w:rPr>
            <w:rStyle w:val="Hypertextovodkaz"/>
            <w:sz w:val="24"/>
          </w:rPr>
          <w:t>https://www.utb.cz/wp-login.php</w:t>
        </w:r>
      </w:hyperlink>
      <w:r w:rsidR="005D4162">
        <w:rPr>
          <w:sz w:val="24"/>
        </w:rPr>
        <w:t xml:space="preserve"> </w:t>
      </w:r>
      <w:r w:rsidR="0081109A">
        <w:rPr>
          <w:sz w:val="24"/>
        </w:rPr>
        <w:tab/>
        <w:t>Login: hodnotitel</w:t>
      </w:r>
    </w:p>
    <w:p w14:paraId="2FE48070" w14:textId="07EC1B15" w:rsidR="0081109A" w:rsidRDefault="005D4162" w:rsidP="0081109A">
      <w:pPr>
        <w:tabs>
          <w:tab w:val="left" w:pos="5387"/>
        </w:tabs>
        <w:rPr>
          <w:b/>
          <w:sz w:val="24"/>
        </w:rPr>
      </w:pPr>
      <w:r w:rsidRPr="00723898">
        <w:rPr>
          <w:b/>
          <w:sz w:val="24"/>
        </w:rPr>
        <w:t>Fakulta managementu a ekonomiky</w:t>
      </w:r>
      <w:r w:rsidR="0081109A">
        <w:rPr>
          <w:b/>
          <w:sz w:val="24"/>
        </w:rPr>
        <w:tab/>
      </w:r>
      <w:r w:rsidR="0081109A" w:rsidRPr="0081109A">
        <w:rPr>
          <w:sz w:val="24"/>
        </w:rPr>
        <w:t>Heslo: AkreditaceFame2018</w:t>
      </w:r>
    </w:p>
    <w:p w14:paraId="6FE54961" w14:textId="4474CC71" w:rsidR="005D4162" w:rsidRDefault="008932CF" w:rsidP="0081109A">
      <w:pPr>
        <w:tabs>
          <w:tab w:val="left" w:pos="5387"/>
        </w:tabs>
        <w:rPr>
          <w:sz w:val="24"/>
        </w:rPr>
      </w:pPr>
      <w:hyperlink r:id="rId12" w:history="1">
        <w:r w:rsidR="005D4162" w:rsidRPr="0015624F">
          <w:rPr>
            <w:rStyle w:val="Hypertextovodkaz"/>
            <w:sz w:val="24"/>
          </w:rPr>
          <w:t>https://fame.utb.cz/wp-login.php</w:t>
        </w:r>
      </w:hyperlink>
      <w:r w:rsidR="005D4162">
        <w:rPr>
          <w:sz w:val="24"/>
        </w:rPr>
        <w:t xml:space="preserve"> </w:t>
      </w:r>
    </w:p>
    <w:p w14:paraId="4A3D07FF" w14:textId="77777777" w:rsidR="005D4162" w:rsidRDefault="005D4162" w:rsidP="0081109A">
      <w:pPr>
        <w:tabs>
          <w:tab w:val="left" w:pos="5387"/>
        </w:tabs>
        <w:rPr>
          <w:sz w:val="24"/>
        </w:rPr>
      </w:pPr>
      <w:r>
        <w:rPr>
          <w:sz w:val="24"/>
        </w:rPr>
        <w:t>Login: akreditace@utb.cz</w:t>
      </w:r>
    </w:p>
    <w:p w14:paraId="72FCFBB6" w14:textId="0CBF9B42" w:rsidR="00D5632F" w:rsidRDefault="005D4162" w:rsidP="0081109A">
      <w:pPr>
        <w:tabs>
          <w:tab w:val="left" w:pos="5387"/>
        </w:tabs>
        <w:spacing w:after="240"/>
        <w:rPr>
          <w:b/>
          <w:sz w:val="28"/>
        </w:rPr>
      </w:pPr>
      <w:r>
        <w:rPr>
          <w:sz w:val="24"/>
        </w:rPr>
        <w:t>Heslo: akreditaceutb062018</w:t>
      </w:r>
    </w:p>
    <w:p w14:paraId="6E516488" w14:textId="0669BF5E" w:rsidR="00D5632F" w:rsidRDefault="00D5632F" w:rsidP="00D5632F">
      <w:pPr>
        <w:spacing w:after="240"/>
        <w:rPr>
          <w:b/>
          <w:sz w:val="28"/>
        </w:rPr>
      </w:pPr>
      <w:r>
        <w:rPr>
          <w:b/>
          <w:sz w:val="28"/>
        </w:rPr>
        <w:lastRenderedPageBreak/>
        <w:t>ISCED F:</w:t>
      </w:r>
      <w:r w:rsidR="00695342">
        <w:rPr>
          <w:b/>
          <w:sz w:val="28"/>
        </w:rPr>
        <w:t xml:space="preserve"> </w:t>
      </w:r>
      <w:del w:id="11" w:author="Pavla Trefilová" w:date="2019-11-18T17:19:00Z">
        <w:r w:rsidR="00695342">
          <w:rPr>
            <w:b/>
            <w:sz w:val="28"/>
          </w:rPr>
          <w:delText>0311</w:delText>
        </w:r>
      </w:del>
      <w:ins w:id="12" w:author="Pavla Trefilová" w:date="2019-11-18T17:19:00Z">
        <w:r w:rsidR="00CC7CE7">
          <w:rPr>
            <w:b/>
            <w:sz w:val="28"/>
          </w:rPr>
          <w:t>0413 Management a správa</w:t>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D5632F" w14:paraId="1F1F5C15" w14:textId="77777777" w:rsidTr="008605CB">
        <w:tc>
          <w:tcPr>
            <w:tcW w:w="9285" w:type="dxa"/>
            <w:gridSpan w:val="4"/>
            <w:tcBorders>
              <w:bottom w:val="double" w:sz="4" w:space="0" w:color="auto"/>
            </w:tcBorders>
            <w:shd w:val="clear" w:color="auto" w:fill="BDD6EE"/>
          </w:tcPr>
          <w:p w14:paraId="3785B28B" w14:textId="77777777" w:rsidR="00D5632F" w:rsidRDefault="00D5632F" w:rsidP="008605CB">
            <w:pPr>
              <w:jc w:val="both"/>
              <w:rPr>
                <w:b/>
                <w:sz w:val="28"/>
              </w:rPr>
            </w:pPr>
            <w:r>
              <w:rPr>
                <w:b/>
                <w:sz w:val="28"/>
              </w:rPr>
              <w:t xml:space="preserve">B-I – </w:t>
            </w:r>
            <w:r>
              <w:rPr>
                <w:b/>
                <w:sz w:val="26"/>
                <w:szCs w:val="26"/>
              </w:rPr>
              <w:t>Charakteristika studijního programu</w:t>
            </w:r>
          </w:p>
        </w:tc>
      </w:tr>
      <w:tr w:rsidR="00D5632F" w14:paraId="6A96CF6A" w14:textId="77777777" w:rsidTr="008605CB">
        <w:tc>
          <w:tcPr>
            <w:tcW w:w="3168" w:type="dxa"/>
            <w:tcBorders>
              <w:bottom w:val="single" w:sz="2" w:space="0" w:color="auto"/>
            </w:tcBorders>
            <w:shd w:val="clear" w:color="auto" w:fill="F7CAAC"/>
          </w:tcPr>
          <w:p w14:paraId="111C6673" w14:textId="77777777" w:rsidR="00D5632F" w:rsidRDefault="00D5632F" w:rsidP="008605CB">
            <w:pPr>
              <w:jc w:val="both"/>
              <w:rPr>
                <w:b/>
              </w:rPr>
            </w:pPr>
            <w:r>
              <w:rPr>
                <w:b/>
              </w:rPr>
              <w:t>Název studijního programu</w:t>
            </w:r>
          </w:p>
        </w:tc>
        <w:tc>
          <w:tcPr>
            <w:tcW w:w="6117" w:type="dxa"/>
            <w:gridSpan w:val="3"/>
            <w:tcBorders>
              <w:bottom w:val="single" w:sz="2" w:space="0" w:color="auto"/>
            </w:tcBorders>
          </w:tcPr>
          <w:p w14:paraId="099314EF" w14:textId="58120ABB" w:rsidR="00D5632F" w:rsidRPr="00090FE3" w:rsidRDefault="005573F6" w:rsidP="00DC19C1">
            <w:pPr>
              <w:rPr>
                <w:b/>
              </w:rPr>
            </w:pPr>
            <w:ins w:id="13" w:author="Pavla Trefilová" w:date="2019-11-26T12:44:00Z">
              <w:r>
                <w:rPr>
                  <w:b/>
                </w:rPr>
                <w:t xml:space="preserve">B0413A050025 </w:t>
              </w:r>
            </w:ins>
            <w:r w:rsidR="00DC19C1">
              <w:rPr>
                <w:b/>
              </w:rPr>
              <w:t>Economics and M</w:t>
            </w:r>
            <w:r w:rsidR="00D5632F" w:rsidRPr="005A584B">
              <w:rPr>
                <w:b/>
              </w:rPr>
              <w:t>anagement</w:t>
            </w:r>
          </w:p>
        </w:tc>
      </w:tr>
      <w:tr w:rsidR="00D5632F" w14:paraId="2464105E" w14:textId="77777777" w:rsidTr="008605CB">
        <w:tc>
          <w:tcPr>
            <w:tcW w:w="3168" w:type="dxa"/>
            <w:tcBorders>
              <w:bottom w:val="single" w:sz="2" w:space="0" w:color="auto"/>
            </w:tcBorders>
            <w:shd w:val="clear" w:color="auto" w:fill="F7CAAC"/>
          </w:tcPr>
          <w:p w14:paraId="36A0175C" w14:textId="77777777" w:rsidR="00D5632F" w:rsidRDefault="00D5632F" w:rsidP="008605CB">
            <w:pPr>
              <w:jc w:val="both"/>
              <w:rPr>
                <w:b/>
              </w:rPr>
            </w:pPr>
            <w:r>
              <w:rPr>
                <w:b/>
              </w:rPr>
              <w:t>Typ studijního programu</w:t>
            </w:r>
          </w:p>
        </w:tc>
        <w:tc>
          <w:tcPr>
            <w:tcW w:w="6117" w:type="dxa"/>
            <w:gridSpan w:val="3"/>
            <w:tcBorders>
              <w:bottom w:val="single" w:sz="2" w:space="0" w:color="auto"/>
            </w:tcBorders>
          </w:tcPr>
          <w:p w14:paraId="36ACF5F2" w14:textId="77777777" w:rsidR="00D5632F" w:rsidRDefault="00D5632F" w:rsidP="008605CB">
            <w:r>
              <w:t>bakalářský</w:t>
            </w:r>
          </w:p>
        </w:tc>
      </w:tr>
      <w:tr w:rsidR="00D5632F" w14:paraId="2FFF7671" w14:textId="77777777" w:rsidTr="008605CB">
        <w:tc>
          <w:tcPr>
            <w:tcW w:w="3168" w:type="dxa"/>
            <w:tcBorders>
              <w:bottom w:val="single" w:sz="2" w:space="0" w:color="auto"/>
            </w:tcBorders>
            <w:shd w:val="clear" w:color="auto" w:fill="F7CAAC"/>
          </w:tcPr>
          <w:p w14:paraId="2DD4BC9E" w14:textId="77777777" w:rsidR="00D5632F" w:rsidRDefault="00D5632F" w:rsidP="008605CB">
            <w:pPr>
              <w:jc w:val="both"/>
              <w:rPr>
                <w:b/>
              </w:rPr>
            </w:pPr>
            <w:r>
              <w:rPr>
                <w:b/>
              </w:rPr>
              <w:t>Profil studijního programu</w:t>
            </w:r>
          </w:p>
        </w:tc>
        <w:tc>
          <w:tcPr>
            <w:tcW w:w="6117" w:type="dxa"/>
            <w:gridSpan w:val="3"/>
            <w:tcBorders>
              <w:bottom w:val="single" w:sz="2" w:space="0" w:color="auto"/>
            </w:tcBorders>
          </w:tcPr>
          <w:p w14:paraId="5554C467" w14:textId="77777777" w:rsidR="00D5632F" w:rsidRDefault="00D5632F" w:rsidP="008605CB">
            <w:r>
              <w:t>akademicky zaměřený</w:t>
            </w:r>
          </w:p>
        </w:tc>
      </w:tr>
      <w:tr w:rsidR="00D5632F" w14:paraId="094BBB97" w14:textId="77777777" w:rsidTr="008605CB">
        <w:tc>
          <w:tcPr>
            <w:tcW w:w="3168" w:type="dxa"/>
            <w:tcBorders>
              <w:bottom w:val="single" w:sz="2" w:space="0" w:color="auto"/>
            </w:tcBorders>
            <w:shd w:val="clear" w:color="auto" w:fill="F7CAAC"/>
          </w:tcPr>
          <w:p w14:paraId="766F8A6A" w14:textId="77777777" w:rsidR="00D5632F" w:rsidRDefault="00D5632F" w:rsidP="008605CB">
            <w:pPr>
              <w:jc w:val="both"/>
              <w:rPr>
                <w:b/>
              </w:rPr>
            </w:pPr>
            <w:r>
              <w:rPr>
                <w:b/>
              </w:rPr>
              <w:t>Forma studia</w:t>
            </w:r>
          </w:p>
        </w:tc>
        <w:tc>
          <w:tcPr>
            <w:tcW w:w="6117" w:type="dxa"/>
            <w:gridSpan w:val="3"/>
            <w:tcBorders>
              <w:bottom w:val="single" w:sz="2" w:space="0" w:color="auto"/>
            </w:tcBorders>
          </w:tcPr>
          <w:p w14:paraId="301DFBA5" w14:textId="77777777" w:rsidR="00D5632F" w:rsidRDefault="00D5632F" w:rsidP="008605CB">
            <w:r>
              <w:t xml:space="preserve">prezenční </w:t>
            </w:r>
          </w:p>
        </w:tc>
      </w:tr>
      <w:tr w:rsidR="00D5632F" w14:paraId="630E360A" w14:textId="77777777" w:rsidTr="008605CB">
        <w:tc>
          <w:tcPr>
            <w:tcW w:w="3168" w:type="dxa"/>
            <w:tcBorders>
              <w:bottom w:val="single" w:sz="2" w:space="0" w:color="auto"/>
            </w:tcBorders>
            <w:shd w:val="clear" w:color="auto" w:fill="F7CAAC"/>
          </w:tcPr>
          <w:p w14:paraId="396850BE" w14:textId="77777777" w:rsidR="00D5632F" w:rsidRDefault="00D5632F" w:rsidP="008605CB">
            <w:pPr>
              <w:jc w:val="both"/>
              <w:rPr>
                <w:b/>
              </w:rPr>
            </w:pPr>
            <w:r>
              <w:rPr>
                <w:b/>
              </w:rPr>
              <w:t>Standardní doba studia</w:t>
            </w:r>
          </w:p>
        </w:tc>
        <w:tc>
          <w:tcPr>
            <w:tcW w:w="6117" w:type="dxa"/>
            <w:gridSpan w:val="3"/>
            <w:tcBorders>
              <w:bottom w:val="single" w:sz="2" w:space="0" w:color="auto"/>
            </w:tcBorders>
          </w:tcPr>
          <w:p w14:paraId="71EE6E66" w14:textId="77777777" w:rsidR="00D5632F" w:rsidRDefault="00D5632F" w:rsidP="008605CB">
            <w:r>
              <w:t>3</w:t>
            </w:r>
          </w:p>
        </w:tc>
      </w:tr>
      <w:tr w:rsidR="00D5632F" w14:paraId="0C9B7EF4" w14:textId="77777777" w:rsidTr="008605CB">
        <w:tc>
          <w:tcPr>
            <w:tcW w:w="3168" w:type="dxa"/>
            <w:tcBorders>
              <w:bottom w:val="single" w:sz="2" w:space="0" w:color="auto"/>
            </w:tcBorders>
            <w:shd w:val="clear" w:color="auto" w:fill="F7CAAC"/>
          </w:tcPr>
          <w:p w14:paraId="333C088E" w14:textId="77777777" w:rsidR="00D5632F" w:rsidRDefault="00D5632F" w:rsidP="008605CB">
            <w:pPr>
              <w:jc w:val="both"/>
              <w:rPr>
                <w:b/>
              </w:rPr>
            </w:pPr>
            <w:r>
              <w:rPr>
                <w:b/>
              </w:rPr>
              <w:t>Jazyk studia</w:t>
            </w:r>
          </w:p>
        </w:tc>
        <w:tc>
          <w:tcPr>
            <w:tcW w:w="6117" w:type="dxa"/>
            <w:gridSpan w:val="3"/>
            <w:tcBorders>
              <w:bottom w:val="single" w:sz="2" w:space="0" w:color="auto"/>
            </w:tcBorders>
          </w:tcPr>
          <w:p w14:paraId="21211125" w14:textId="77777777" w:rsidR="00D5632F" w:rsidRDefault="00D5632F" w:rsidP="008605CB">
            <w:r>
              <w:t>anglický</w:t>
            </w:r>
          </w:p>
        </w:tc>
      </w:tr>
      <w:tr w:rsidR="00D5632F" w14:paraId="3DEE82B1" w14:textId="77777777" w:rsidTr="008605CB">
        <w:tc>
          <w:tcPr>
            <w:tcW w:w="3168" w:type="dxa"/>
            <w:tcBorders>
              <w:bottom w:val="single" w:sz="2" w:space="0" w:color="auto"/>
            </w:tcBorders>
            <w:shd w:val="clear" w:color="auto" w:fill="F7CAAC"/>
          </w:tcPr>
          <w:p w14:paraId="44620732" w14:textId="77777777" w:rsidR="00D5632F" w:rsidRDefault="00D5632F" w:rsidP="008605CB">
            <w:pPr>
              <w:jc w:val="both"/>
              <w:rPr>
                <w:b/>
              </w:rPr>
            </w:pPr>
            <w:r>
              <w:rPr>
                <w:b/>
              </w:rPr>
              <w:t>Udělovaný akademický titul</w:t>
            </w:r>
          </w:p>
        </w:tc>
        <w:tc>
          <w:tcPr>
            <w:tcW w:w="6117" w:type="dxa"/>
            <w:gridSpan w:val="3"/>
            <w:tcBorders>
              <w:bottom w:val="single" w:sz="2" w:space="0" w:color="auto"/>
            </w:tcBorders>
          </w:tcPr>
          <w:p w14:paraId="7FBAD79C" w14:textId="77777777" w:rsidR="00D5632F" w:rsidRDefault="00D5632F" w:rsidP="008605CB">
            <w:r>
              <w:t>Bc.</w:t>
            </w:r>
          </w:p>
        </w:tc>
      </w:tr>
      <w:tr w:rsidR="00D5632F" w14:paraId="356AB6F7" w14:textId="77777777" w:rsidTr="008605CB">
        <w:tc>
          <w:tcPr>
            <w:tcW w:w="3168" w:type="dxa"/>
            <w:tcBorders>
              <w:bottom w:val="single" w:sz="2" w:space="0" w:color="auto"/>
            </w:tcBorders>
            <w:shd w:val="clear" w:color="auto" w:fill="F7CAAC"/>
          </w:tcPr>
          <w:p w14:paraId="0218A66F" w14:textId="77777777" w:rsidR="00D5632F" w:rsidRDefault="00D5632F" w:rsidP="008605CB">
            <w:pPr>
              <w:jc w:val="both"/>
              <w:rPr>
                <w:b/>
              </w:rPr>
            </w:pPr>
            <w:r>
              <w:rPr>
                <w:b/>
              </w:rPr>
              <w:t>Rigorózní řízení</w:t>
            </w:r>
          </w:p>
        </w:tc>
        <w:tc>
          <w:tcPr>
            <w:tcW w:w="1543" w:type="dxa"/>
            <w:tcBorders>
              <w:bottom w:val="single" w:sz="2" w:space="0" w:color="auto"/>
            </w:tcBorders>
          </w:tcPr>
          <w:p w14:paraId="06B5938B" w14:textId="77777777" w:rsidR="00D5632F" w:rsidRDefault="00D5632F" w:rsidP="008605CB">
            <w:r>
              <w:t>ne</w:t>
            </w:r>
          </w:p>
        </w:tc>
        <w:tc>
          <w:tcPr>
            <w:tcW w:w="2835" w:type="dxa"/>
            <w:tcBorders>
              <w:bottom w:val="single" w:sz="2" w:space="0" w:color="auto"/>
            </w:tcBorders>
            <w:shd w:val="clear" w:color="auto" w:fill="F7CAAC"/>
          </w:tcPr>
          <w:p w14:paraId="7EE9FD35" w14:textId="77777777" w:rsidR="00D5632F" w:rsidRPr="005F401C" w:rsidRDefault="00D5632F" w:rsidP="008605CB">
            <w:pPr>
              <w:rPr>
                <w:b/>
                <w:bCs/>
              </w:rPr>
            </w:pPr>
            <w:r w:rsidRPr="005F401C">
              <w:rPr>
                <w:b/>
                <w:bCs/>
              </w:rPr>
              <w:t>Udělovaný akademický titul</w:t>
            </w:r>
          </w:p>
        </w:tc>
        <w:tc>
          <w:tcPr>
            <w:tcW w:w="1739" w:type="dxa"/>
            <w:tcBorders>
              <w:bottom w:val="single" w:sz="2" w:space="0" w:color="auto"/>
            </w:tcBorders>
          </w:tcPr>
          <w:p w14:paraId="71A3D68C" w14:textId="77777777" w:rsidR="00D5632F" w:rsidRDefault="00D5632F" w:rsidP="008605CB"/>
        </w:tc>
      </w:tr>
      <w:tr w:rsidR="00D5632F" w14:paraId="1BF4FD21" w14:textId="77777777" w:rsidTr="008605CB">
        <w:tc>
          <w:tcPr>
            <w:tcW w:w="3168" w:type="dxa"/>
            <w:tcBorders>
              <w:bottom w:val="single" w:sz="2" w:space="0" w:color="auto"/>
            </w:tcBorders>
            <w:shd w:val="clear" w:color="auto" w:fill="F7CAAC"/>
          </w:tcPr>
          <w:p w14:paraId="59F9F02E" w14:textId="77777777" w:rsidR="00D5632F" w:rsidRDefault="00D5632F" w:rsidP="008605CB">
            <w:pPr>
              <w:jc w:val="both"/>
              <w:rPr>
                <w:b/>
              </w:rPr>
            </w:pPr>
            <w:r>
              <w:rPr>
                <w:b/>
              </w:rPr>
              <w:t>Garant studijního programu</w:t>
            </w:r>
          </w:p>
        </w:tc>
        <w:tc>
          <w:tcPr>
            <w:tcW w:w="6117" w:type="dxa"/>
            <w:gridSpan w:val="3"/>
            <w:tcBorders>
              <w:bottom w:val="single" w:sz="2" w:space="0" w:color="auto"/>
            </w:tcBorders>
          </w:tcPr>
          <w:p w14:paraId="647FF55E" w14:textId="414F1B3F" w:rsidR="00D5632F" w:rsidRPr="00F32111" w:rsidRDefault="005255E7" w:rsidP="008605CB">
            <w:pPr>
              <w:rPr>
                <w:b/>
              </w:rPr>
            </w:pPr>
            <w:r>
              <w:rPr>
                <w:b/>
              </w:rPr>
              <w:t xml:space="preserve">doc. </w:t>
            </w:r>
            <w:r w:rsidR="00D5632F" w:rsidRPr="00F32111">
              <w:rPr>
                <w:b/>
              </w:rPr>
              <w:t>Ing. Petr Novák, Ph.D.</w:t>
            </w:r>
          </w:p>
        </w:tc>
      </w:tr>
      <w:tr w:rsidR="00D5632F" w14:paraId="510D5964"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209F96A2" w14:textId="77777777" w:rsidR="00D5632F" w:rsidRDefault="00D5632F" w:rsidP="008605C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5628ECF" w14:textId="77777777" w:rsidR="00D5632F" w:rsidRDefault="00D5632F" w:rsidP="008605CB">
            <w:r>
              <w:t>ne</w:t>
            </w:r>
          </w:p>
        </w:tc>
      </w:tr>
      <w:tr w:rsidR="00D5632F" w14:paraId="1D1EB9FA"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082B2208" w14:textId="77777777" w:rsidR="00D5632F" w:rsidRDefault="00D5632F" w:rsidP="008605C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9C53211" w14:textId="77777777" w:rsidR="00D5632F" w:rsidRDefault="00D5632F" w:rsidP="008605CB">
            <w:r>
              <w:t>ne</w:t>
            </w:r>
          </w:p>
        </w:tc>
      </w:tr>
      <w:tr w:rsidR="00D5632F" w14:paraId="50CB071E" w14:textId="77777777" w:rsidTr="008605C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ED172C7" w14:textId="77777777" w:rsidR="00D5632F" w:rsidRDefault="00D5632F" w:rsidP="008605C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2D16A9" w14:textId="77777777" w:rsidR="00D5632F" w:rsidRDefault="00D5632F" w:rsidP="008605CB"/>
        </w:tc>
      </w:tr>
      <w:tr w:rsidR="00D5632F" w14:paraId="11756BB0" w14:textId="77777777" w:rsidTr="008605CB">
        <w:tc>
          <w:tcPr>
            <w:tcW w:w="9285" w:type="dxa"/>
            <w:gridSpan w:val="4"/>
            <w:tcBorders>
              <w:top w:val="single" w:sz="2" w:space="0" w:color="auto"/>
            </w:tcBorders>
            <w:shd w:val="clear" w:color="auto" w:fill="F7CAAC"/>
          </w:tcPr>
          <w:p w14:paraId="17DCECCE" w14:textId="77777777" w:rsidR="00D5632F" w:rsidRDefault="00D5632F" w:rsidP="008605CB">
            <w:pPr>
              <w:jc w:val="both"/>
            </w:pPr>
            <w:r>
              <w:rPr>
                <w:b/>
              </w:rPr>
              <w:t>Oblast(i) vzdělávání a u kombinovaného studijního programu podíl jednotlivých oblastí vzdělávání v %</w:t>
            </w:r>
          </w:p>
        </w:tc>
      </w:tr>
      <w:tr w:rsidR="00D5632F" w14:paraId="173EEA9C" w14:textId="77777777" w:rsidTr="008605CB">
        <w:trPr>
          <w:trHeight w:val="1198"/>
        </w:trPr>
        <w:tc>
          <w:tcPr>
            <w:tcW w:w="9285" w:type="dxa"/>
            <w:gridSpan w:val="4"/>
            <w:shd w:val="clear" w:color="auto" w:fill="FFFFFF"/>
          </w:tcPr>
          <w:p w14:paraId="60B0F209" w14:textId="77777777" w:rsidR="00D5632F" w:rsidRDefault="00D5632F" w:rsidP="008605CB"/>
          <w:p w14:paraId="7F423ED3" w14:textId="77777777" w:rsidR="00D5632F" w:rsidRDefault="0085473D" w:rsidP="008605CB">
            <w:r>
              <w:t>Ekonomické obory</w:t>
            </w:r>
            <w:r w:rsidR="00D5632F">
              <w:t xml:space="preserve"> (100%)</w:t>
            </w:r>
          </w:p>
          <w:p w14:paraId="2B7112A6" w14:textId="77777777" w:rsidR="00D5632F" w:rsidRDefault="00D5632F" w:rsidP="008605CB"/>
          <w:p w14:paraId="136EA865" w14:textId="77777777" w:rsidR="00D5632F" w:rsidRDefault="00D5632F" w:rsidP="008605CB"/>
        </w:tc>
      </w:tr>
      <w:tr w:rsidR="00D5632F" w14:paraId="1AF4657D" w14:textId="77777777" w:rsidTr="008605CB">
        <w:trPr>
          <w:trHeight w:val="70"/>
        </w:trPr>
        <w:tc>
          <w:tcPr>
            <w:tcW w:w="9285" w:type="dxa"/>
            <w:gridSpan w:val="4"/>
            <w:shd w:val="clear" w:color="auto" w:fill="F7CAAC"/>
          </w:tcPr>
          <w:p w14:paraId="63BB13D3" w14:textId="77777777" w:rsidR="00D5632F" w:rsidRDefault="00D5632F" w:rsidP="008605CB">
            <w:r>
              <w:rPr>
                <w:b/>
              </w:rPr>
              <w:t>Cíle studia ve studijním programu</w:t>
            </w:r>
          </w:p>
        </w:tc>
      </w:tr>
      <w:tr w:rsidR="00D5632F" w14:paraId="4D51CD3E" w14:textId="77777777" w:rsidTr="008605CB">
        <w:trPr>
          <w:trHeight w:val="2108"/>
        </w:trPr>
        <w:tc>
          <w:tcPr>
            <w:tcW w:w="9285" w:type="dxa"/>
            <w:gridSpan w:val="4"/>
            <w:shd w:val="clear" w:color="auto" w:fill="FFFFFF"/>
          </w:tcPr>
          <w:p w14:paraId="157E6B51" w14:textId="08EA821A" w:rsidR="0035340F" w:rsidRDefault="005573F6" w:rsidP="008605CB">
            <w:pPr>
              <w:jc w:val="both"/>
              <w:rPr>
                <w:ins w:id="14" w:author="Pavla Trefilová" w:date="2019-11-18T17:19:00Z"/>
              </w:rPr>
            </w:pPr>
            <w:ins w:id="15" w:author="Pavla Trefilová" w:date="2019-11-26T12:47:00Z">
              <w:r w:rsidRPr="00FC099E">
                <w:t>Hlavním cílem studia v</w:t>
              </w:r>
              <w:r>
                <w:t xml:space="preserve"> akreditovaném</w:t>
              </w:r>
              <w:r w:rsidRPr="00FC099E">
                <w:t xml:space="preserve"> studijním programu </w:t>
              </w:r>
              <w:r>
                <w:t xml:space="preserve">B0413A050025 </w:t>
              </w:r>
              <w:r w:rsidRPr="00BD3842">
                <w:t>Economics and Management</w:t>
              </w:r>
              <w:r>
                <w:t xml:space="preserve">, který bude realizován v sídle Fakulty managementu a ekonomiky UTB ve Zlíně a nabízen paralelně i v 1. a 2 ročníku studia v místě na pracovišti v Erbilu (Kurdistán, Irák), je </w:t>
              </w:r>
              <w:r w:rsidRPr="00FC099E">
                <w:t>připravit studující jak</w:t>
              </w:r>
            </w:ins>
            <w:del w:id="16" w:author="Pavla Trefilová" w:date="2019-11-26T12:47:00Z">
              <w:r w:rsidR="00D5632F" w:rsidRPr="00FC099E" w:rsidDel="005573F6">
                <w:delText xml:space="preserve">Hlavním cílem studia </w:delText>
              </w:r>
            </w:del>
            <w:del w:id="17" w:author="Pavla Trefilová" w:date="2019-11-18T17:19:00Z">
              <w:r w:rsidR="00D5632F" w:rsidRPr="00FC099E">
                <w:delText>ve</w:delText>
              </w:r>
            </w:del>
            <w:del w:id="18" w:author="Pavla Trefilová" w:date="2019-11-26T12:45:00Z">
              <w:r w:rsidR="00D5632F" w:rsidRPr="00FC099E" w:rsidDel="005573F6">
                <w:delText xml:space="preserve"> </w:delText>
              </w:r>
            </w:del>
            <w:del w:id="19" w:author="Pavla Trefilová" w:date="2019-11-26T12:47:00Z">
              <w:r w:rsidR="00D5632F" w:rsidRPr="00FC099E" w:rsidDel="005573F6">
                <w:delText xml:space="preserve">studijním programu </w:delText>
              </w:r>
              <w:r w:rsidR="00BD3842" w:rsidRPr="00BD3842" w:rsidDel="005573F6">
                <w:delText>Economics and Management</w:delText>
              </w:r>
              <w:r w:rsidR="0035340F" w:rsidDel="005573F6">
                <w:delText xml:space="preserve"> je </w:delText>
              </w:r>
              <w:r w:rsidR="00D5632F" w:rsidRPr="00FC099E" w:rsidDel="005573F6">
                <w:delText>připravit studující jak</w:delText>
              </w:r>
            </w:del>
            <w:del w:id="20" w:author="Pavla Trefilová" w:date="2019-11-18T17:19:00Z">
              <w:r w:rsidR="00D5632F" w:rsidRPr="00FC099E">
                <w:delText xml:space="preserve"> </w:delText>
              </w:r>
            </w:del>
            <w:ins w:id="21" w:author="Pavla Trefilová" w:date="2019-11-18T17:19:00Z">
              <w:r w:rsidR="0035340F">
                <w:t>:</w:t>
              </w:r>
            </w:ins>
          </w:p>
          <w:p w14:paraId="0A6F994F" w14:textId="28BEF4B4" w:rsidR="0035340F" w:rsidRDefault="00D5632F" w:rsidP="008605CB">
            <w:pPr>
              <w:jc w:val="both"/>
              <w:rPr>
                <w:ins w:id="22" w:author="Pavla Trefilová" w:date="2019-11-18T17:19:00Z"/>
              </w:rPr>
            </w:pPr>
            <w:r w:rsidRPr="00FC099E">
              <w:t xml:space="preserve">A) pro jejich působení v praxi v soukromé, veřejné i neziskové sféře na pozicích nižšího a středního managementu, se schopností samostatného rozhodování, uplatnění systematického a tvůrčího přístupu k řešení problémů a volby odpovídajícího způsobu přizpůsobení se systémovým změnám i globálním trendům, tak </w:t>
            </w:r>
          </w:p>
          <w:p w14:paraId="2CE62C1A" w14:textId="4B9E13EF" w:rsidR="00A138A5" w:rsidRDefault="00D5632F" w:rsidP="008605CB">
            <w:pPr>
              <w:jc w:val="both"/>
            </w:pPr>
            <w:r w:rsidRPr="00FC099E">
              <w:t xml:space="preserve">B) pro následné magisterské studium v daném oboru nebo jemu příbuzných. </w:t>
            </w:r>
          </w:p>
          <w:p w14:paraId="1536A40F" w14:textId="77777777" w:rsidR="00D5632F" w:rsidRPr="00FC099E" w:rsidRDefault="00D5632F" w:rsidP="00A138A5">
            <w:pPr>
              <w:tabs>
                <w:tab w:val="left" w:pos="247"/>
              </w:tabs>
              <w:ind w:left="247" w:hanging="247"/>
              <w:jc w:val="both"/>
            </w:pPr>
            <w:r w:rsidRPr="00FC099E">
              <w:t xml:space="preserve">K naplnění hlavního cíle jsou stanoveny následující dílčí cíle, a to </w:t>
            </w:r>
          </w:p>
          <w:p w14:paraId="6C409948"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 xml:space="preserve">v bloku znalosti: 1. vybavit studující obecnými znalostmi z oblasti ekonomie, managementu a financí při zohlednění aktuálních trendů a poznatků; 2. vybavit studující specifickými znalostmi při zohlednění aktuálních trendů a poznatků; </w:t>
            </w:r>
          </w:p>
          <w:p w14:paraId="05454417"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v bloku dovednosti a schopnosti: 1. představit způsoby a podněcovat k samostatné analytické práci včetně navrhování dílčích inovativních řešení na příslušné úrovni komplexity, vyplývající z dané úrovně studia, a to při využití odpovídajících metodických postupů; 2. implementovat současné teoretické přístupy a dlouhodobě tyto znalosti aktualizovat za pomoci samostudia; 3. rozvinout a intenzivně posilovat schopnost se samostatně rozhodovat na základě kritického zhodnocení podkladů a kritické diskuse za využití odborné argumentace s dalšími aktéry; 4. podněcovat ke společensky odpovědnému samostatnému podnikání a odpovědnosti; 5. rozvinout a upevnit profesní jazykové kompetence v oblasti nejen anglického jazyka; 6. vychovávat k týmové práci; 7. využívat odpovídajícími způsobem specializované programové vybavení; 8. seznámit se se zkušenostmi z praxe a být schopen je samostatně aplikovat.</w:t>
            </w:r>
          </w:p>
        </w:tc>
      </w:tr>
      <w:tr w:rsidR="00D5632F" w14:paraId="49A0587B" w14:textId="77777777" w:rsidTr="008605CB">
        <w:trPr>
          <w:trHeight w:val="187"/>
        </w:trPr>
        <w:tc>
          <w:tcPr>
            <w:tcW w:w="9285" w:type="dxa"/>
            <w:gridSpan w:val="4"/>
            <w:shd w:val="clear" w:color="auto" w:fill="F7CAAC"/>
          </w:tcPr>
          <w:p w14:paraId="563BA7C7" w14:textId="77777777" w:rsidR="00D5632F" w:rsidRPr="00FC099E" w:rsidRDefault="00D5632F" w:rsidP="008605CB">
            <w:pPr>
              <w:jc w:val="both"/>
            </w:pPr>
            <w:r w:rsidRPr="00FC099E">
              <w:rPr>
                <w:b/>
              </w:rPr>
              <w:t>Profil absolventa studijního programu</w:t>
            </w:r>
          </w:p>
        </w:tc>
      </w:tr>
      <w:tr w:rsidR="00D5632F" w14:paraId="680D4197" w14:textId="77777777" w:rsidTr="008605CB">
        <w:trPr>
          <w:trHeight w:val="2694"/>
        </w:trPr>
        <w:tc>
          <w:tcPr>
            <w:tcW w:w="9285" w:type="dxa"/>
            <w:gridSpan w:val="4"/>
            <w:shd w:val="clear" w:color="auto" w:fill="FFFFFF"/>
          </w:tcPr>
          <w:p w14:paraId="276F42B3" w14:textId="54B2971B" w:rsidR="00D5632F" w:rsidRPr="00FC099E" w:rsidRDefault="00D5632F" w:rsidP="008605CB">
            <w:pPr>
              <w:jc w:val="both"/>
              <w:rPr>
                <w:color w:val="000000"/>
              </w:rPr>
            </w:pPr>
            <w:r w:rsidRPr="00FC099E">
              <w:rPr>
                <w:color w:val="000000"/>
              </w:rPr>
              <w:lastRenderedPageBreak/>
              <w:t xml:space="preserve">Absolvent </w:t>
            </w:r>
            <w:r w:rsidR="00A138A5">
              <w:rPr>
                <w:color w:val="000000"/>
              </w:rPr>
              <w:t xml:space="preserve">studijního programu </w:t>
            </w:r>
            <w:del w:id="23" w:author="Pavla Trefilová" w:date="2019-11-18T17:19:00Z">
              <w:r w:rsidR="00A138A5">
                <w:rPr>
                  <w:color w:val="000000"/>
                </w:rPr>
                <w:delText>Ekonomika a amangement</w:delText>
              </w:r>
            </w:del>
            <w:ins w:id="24" w:author="Pavla Trefilová" w:date="2019-11-18T17:19:00Z">
              <w:r w:rsidR="00A15583" w:rsidRPr="00BD3842">
                <w:t>Economics and Management</w:t>
              </w:r>
            </w:ins>
            <w:r w:rsidR="00A15583" w:rsidRPr="00FC099E">
              <w:rPr>
                <w:rPrChange w:id="25" w:author="Pavla Trefilová" w:date="2019-11-18T17:19:00Z">
                  <w:rPr>
                    <w:color w:val="000000"/>
                  </w:rPr>
                </w:rPrChange>
              </w:rPr>
              <w:t xml:space="preserve"> </w:t>
            </w:r>
            <w:r w:rsidRPr="00FC099E">
              <w:rPr>
                <w:color w:val="000000"/>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725E8299" w14:textId="652513F6" w:rsidR="00D5632F" w:rsidRPr="00FC099E" w:rsidRDefault="00D5632F" w:rsidP="008605CB">
            <w:pPr>
              <w:jc w:val="both"/>
              <w:rPr>
                <w:color w:val="000000"/>
              </w:rPr>
            </w:pPr>
            <w:r>
              <w:rPr>
                <w:b/>
                <w:color w:val="000000"/>
              </w:rPr>
              <w:t>Studijní program</w:t>
            </w:r>
            <w:r w:rsidRPr="00FC099E">
              <w:rPr>
                <w:b/>
                <w:color w:val="000000"/>
              </w:rPr>
              <w:t xml:space="preserve"> </w:t>
            </w:r>
            <w:r w:rsidR="00BD3842" w:rsidRPr="00BD3842">
              <w:rPr>
                <w:b/>
              </w:rPr>
              <w:t>Economics and Management</w:t>
            </w:r>
            <w:r w:rsidR="00BD3842" w:rsidRPr="00FC099E">
              <w:t xml:space="preserve"> </w:t>
            </w:r>
            <w:r w:rsidRPr="00FC099E">
              <w:rPr>
                <w:color w:val="000000"/>
              </w:rPr>
              <w:t xml:space="preserve">vybavuje absolventa souborem základních znalostí klíčových ekonomických předmětů a jejich vzájemných souvislostí. Porozumí managementu, </w:t>
            </w:r>
            <w:r w:rsidR="00C91EF8">
              <w:rPr>
                <w:color w:val="000000"/>
              </w:rPr>
              <w:t xml:space="preserve">marketingu, </w:t>
            </w:r>
            <w:r w:rsidRPr="00FC099E">
              <w:rPr>
                <w:color w:val="000000"/>
              </w:rPr>
              <w:t>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2EC522EA" w14:textId="77777777" w:rsidR="00D5632F" w:rsidRPr="00FC099E" w:rsidRDefault="00D5632F" w:rsidP="008605CB">
            <w:pPr>
              <w:jc w:val="both"/>
              <w:rPr>
                <w:b/>
              </w:rPr>
            </w:pPr>
            <w:r w:rsidRPr="00FC099E">
              <w:rPr>
                <w:b/>
              </w:rPr>
              <w:t>Odborné znalosti</w:t>
            </w:r>
          </w:p>
          <w:p w14:paraId="5BD9443F" w14:textId="058E59AE"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znalosti:</w:t>
            </w:r>
          </w:p>
          <w:p w14:paraId="391C0B8A"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zná základní ekonomické kategorie a principy z pohledu současné mikroekonomické a  makroekonomické teorie a rozumí základním souvislostem ekonomických pojmů a kategorií</w:t>
            </w:r>
            <w:r w:rsidR="00A138A5">
              <w:rPr>
                <w:rFonts w:ascii="Times New Roman" w:hAnsi="Times New Roman"/>
                <w:sz w:val="20"/>
                <w:szCs w:val="20"/>
              </w:rPr>
              <w:t>,</w:t>
            </w:r>
          </w:p>
          <w:p w14:paraId="03F38122"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legislativním rámci fungování ekonomických subjektů včetně rámce daňového</w:t>
            </w:r>
            <w:r w:rsidR="00A138A5">
              <w:rPr>
                <w:rFonts w:ascii="Times New Roman" w:hAnsi="Times New Roman"/>
                <w:sz w:val="20"/>
                <w:szCs w:val="20"/>
              </w:rPr>
              <w:t>,</w:t>
            </w:r>
          </w:p>
          <w:p w14:paraId="2FAD9A3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způsobech účetního zachycení ekonomických dat podnikatelských a veřejnoprávních subjektů</w:t>
            </w:r>
            <w:r w:rsidR="00A138A5">
              <w:rPr>
                <w:rFonts w:ascii="Times New Roman" w:hAnsi="Times New Roman"/>
                <w:sz w:val="20"/>
                <w:szCs w:val="20"/>
              </w:rPr>
              <w:t>,</w:t>
            </w:r>
          </w:p>
          <w:p w14:paraId="320217E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znalosti základních matematicko-statistických metod využitelných při zpracování a analýze ekonomických dat</w:t>
            </w:r>
            <w:r w:rsidR="00A138A5">
              <w:rPr>
                <w:rFonts w:ascii="Times New Roman" w:hAnsi="Times New Roman"/>
                <w:sz w:val="20"/>
                <w:szCs w:val="20"/>
              </w:rPr>
              <w:t>,</w:t>
            </w:r>
          </w:p>
          <w:p w14:paraId="155BF6A7"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vyzná se v základních teoriích a modelech managementu organizace, řízení lidských zdrojů, a zná jejich metody za účelem výkonu manažerské funkce</w:t>
            </w:r>
            <w:r w:rsidR="00A138A5">
              <w:rPr>
                <w:rFonts w:ascii="Times New Roman" w:hAnsi="Times New Roman"/>
                <w:sz w:val="20"/>
                <w:szCs w:val="20"/>
              </w:rPr>
              <w:t>,</w:t>
            </w:r>
          </w:p>
          <w:p w14:paraId="04121035"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ovládá základní organizační, finanční a správní procesy, které probíhají při založení, činnosti a zániku organizačních</w:t>
            </w:r>
            <w:r w:rsidRPr="00FC099E">
              <w:rPr>
                <w:rFonts w:ascii="Times New Roman" w:eastAsia="Times New Roman" w:hAnsi="Times New Roman"/>
                <w:sz w:val="20"/>
                <w:szCs w:val="20"/>
                <w:lang w:eastAsia="cs-CZ"/>
              </w:rPr>
              <w:t xml:space="preserve"> jednotek</w:t>
            </w:r>
            <w:r w:rsidR="00A138A5">
              <w:rPr>
                <w:rFonts w:ascii="Times New Roman" w:eastAsia="Times New Roman" w:hAnsi="Times New Roman"/>
                <w:sz w:val="20"/>
                <w:szCs w:val="20"/>
                <w:lang w:eastAsia="cs-CZ"/>
              </w:rPr>
              <w:t>,</w:t>
            </w:r>
          </w:p>
          <w:p w14:paraId="440462D2"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A138A5">
              <w:rPr>
                <w:rFonts w:ascii="Times New Roman" w:hAnsi="Times New Roman"/>
                <w:sz w:val="20"/>
                <w:szCs w:val="20"/>
              </w:rPr>
              <w:t>,</w:t>
            </w:r>
          </w:p>
          <w:p w14:paraId="774FFA83"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rozumí logistickým činnostem v podniku, marketingové logistice, logistice zásobování, skladování a logistice v</w:t>
            </w:r>
            <w:r w:rsidR="00A138A5">
              <w:rPr>
                <w:rFonts w:ascii="Times New Roman" w:hAnsi="Times New Roman"/>
                <w:sz w:val="20"/>
                <w:szCs w:val="20"/>
              </w:rPr>
              <w:t> </w:t>
            </w:r>
            <w:r w:rsidRPr="00FC099E">
              <w:rPr>
                <w:rFonts w:ascii="Times New Roman" w:hAnsi="Times New Roman"/>
                <w:sz w:val="20"/>
                <w:szCs w:val="20"/>
              </w:rPr>
              <w:t>dopravě</w:t>
            </w:r>
            <w:r w:rsidR="00A138A5">
              <w:rPr>
                <w:rFonts w:ascii="Times New Roman" w:hAnsi="Times New Roman"/>
                <w:sz w:val="20"/>
                <w:szCs w:val="20"/>
              </w:rPr>
              <w:t>,</w:t>
            </w:r>
          </w:p>
          <w:p w14:paraId="524A66D4"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identifikuje a popíše významné složky okolí organizační jednotky a jejich vliv na strategii a řízení, orientuje se v systému a zásadách organizace, financování a hospodaření podnikatelských subjektů</w:t>
            </w:r>
            <w:r w:rsidR="00A138A5">
              <w:rPr>
                <w:rFonts w:ascii="Times New Roman" w:hAnsi="Times New Roman"/>
                <w:sz w:val="20"/>
                <w:szCs w:val="20"/>
              </w:rPr>
              <w:t>,</w:t>
            </w:r>
          </w:p>
          <w:p w14:paraId="0B57BAF2"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vnitřním prostředí podniku a jeho činnostech, orientuje se v problematice tvorby, řízení a rozdělování hospodářského výsledku, modelování a řízení nákladů, nástroji řízení nákladů</w:t>
            </w:r>
            <w:r w:rsidR="00A138A5">
              <w:rPr>
                <w:rFonts w:ascii="Times New Roman" w:hAnsi="Times New Roman"/>
                <w:sz w:val="20"/>
                <w:szCs w:val="20"/>
              </w:rPr>
              <w:t>,</w:t>
            </w:r>
          </w:p>
          <w:p w14:paraId="3FAB86EB"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základním fungování finančních trhů, jeho nástrojích, chování a segmentech</w:t>
            </w:r>
            <w:r w:rsidR="00A138A5">
              <w:rPr>
                <w:rFonts w:ascii="Times New Roman" w:hAnsi="Times New Roman"/>
                <w:sz w:val="20"/>
                <w:szCs w:val="20"/>
              </w:rPr>
              <w:t>,</w:t>
            </w:r>
          </w:p>
          <w:p w14:paraId="3263B745"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orientuje se v prostředí bankovního a pojišťovacího sektoru, zná fungování, metody a nástroje centrální i komerčních bank a pojišťoven, orientuje se v řízení výkonnosti a rizik komerčních bank a pojišťoven</w:t>
            </w:r>
            <w:r w:rsidR="00A138A5">
              <w:rPr>
                <w:rFonts w:ascii="Times New Roman" w:hAnsi="Times New Roman"/>
                <w:sz w:val="20"/>
                <w:szCs w:val="20"/>
              </w:rPr>
              <w:t>,</w:t>
            </w:r>
          </w:p>
          <w:p w14:paraId="367A9A00"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A138A5">
              <w:rPr>
                <w:rFonts w:ascii="Times New Roman" w:hAnsi="Times New Roman"/>
                <w:sz w:val="20"/>
                <w:szCs w:val="20"/>
              </w:rPr>
              <w:t>.</w:t>
            </w:r>
          </w:p>
          <w:p w14:paraId="1872B3DD" w14:textId="77777777" w:rsidR="00D5632F" w:rsidRPr="00FC099E" w:rsidRDefault="00D5632F" w:rsidP="008605CB">
            <w:pPr>
              <w:jc w:val="both"/>
              <w:rPr>
                <w:b/>
              </w:rPr>
            </w:pPr>
            <w:r w:rsidRPr="00FC099E">
              <w:rPr>
                <w:b/>
              </w:rPr>
              <w:t>Odborné dovednosti</w:t>
            </w:r>
          </w:p>
          <w:p w14:paraId="036AF22A" w14:textId="41130DC0"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dovednosti:</w:t>
            </w:r>
          </w:p>
          <w:p w14:paraId="38D8F6AC"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zvládá porovnat pohledy standardních ekonomických modelů na klíčové ekonomické kategorie a mechanismy včetně zhodnocení jejich aplikace na aktuální hospodářsko-politické problémy</w:t>
            </w:r>
            <w:r w:rsidR="00A138A5">
              <w:rPr>
                <w:rFonts w:ascii="Times New Roman" w:hAnsi="Times New Roman"/>
                <w:sz w:val="20"/>
                <w:szCs w:val="20"/>
              </w:rPr>
              <w:t>,</w:t>
            </w:r>
          </w:p>
          <w:p w14:paraId="767BEDE9"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aplikovat základní mechanismy fungování podniko-hospodářských a veřejno-správních procesů a reagovat na problémy a požadavky podnikatelsko-hospodářského a legislativního prostředí</w:t>
            </w:r>
            <w:r w:rsidR="00A138A5">
              <w:rPr>
                <w:rFonts w:ascii="Times New Roman" w:hAnsi="Times New Roman"/>
                <w:sz w:val="20"/>
                <w:szCs w:val="20"/>
              </w:rPr>
              <w:t>,</w:t>
            </w:r>
          </w:p>
          <w:p w14:paraId="0B630426"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nastavit marketingové procesy a sestavit marketingový plán</w:t>
            </w:r>
            <w:r w:rsidR="00A138A5">
              <w:rPr>
                <w:rFonts w:ascii="Times New Roman" w:hAnsi="Times New Roman"/>
                <w:sz w:val="20"/>
                <w:szCs w:val="20"/>
              </w:rPr>
              <w:t>,</w:t>
            </w:r>
          </w:p>
          <w:p w14:paraId="70A2ED0F"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dovede zpracovat dílčí části návrhů projektů buďto za účelem získání veřejné podpory či jejich realizace v podnikové sféře, a to na základě principů projektového managementu</w:t>
            </w:r>
            <w:r w:rsidR="00A138A5">
              <w:rPr>
                <w:rFonts w:ascii="Times New Roman" w:hAnsi="Times New Roman"/>
                <w:sz w:val="20"/>
                <w:szCs w:val="20"/>
              </w:rPr>
              <w:t>,</w:t>
            </w:r>
          </w:p>
          <w:p w14:paraId="356D4EB0"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umí aplikovat metody využívané v jednotlivých odborných oblastech logistiky</w:t>
            </w:r>
            <w:r w:rsidR="00A138A5">
              <w:rPr>
                <w:rFonts w:ascii="Times New Roman" w:hAnsi="Times New Roman"/>
                <w:sz w:val="20"/>
                <w:szCs w:val="20"/>
              </w:rPr>
              <w:t>,</w:t>
            </w:r>
          </w:p>
          <w:p w14:paraId="3D7081B1"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v rámci manažerských a analytických činností umí vyhledávat, třídit a klasifikovat ekonomické a další údaje a na ně aplikovat základní metody kvantitativní a kvalitativní analýzy dat včetně interpretace výsledků</w:t>
            </w:r>
            <w:r w:rsidR="00A138A5">
              <w:rPr>
                <w:rFonts w:ascii="Times New Roman" w:hAnsi="Times New Roman"/>
                <w:sz w:val="20"/>
                <w:szCs w:val="20"/>
              </w:rPr>
              <w:t>,</w:t>
            </w:r>
          </w:p>
          <w:p w14:paraId="202C2F48"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při řešení ekonomických a správních manažerských problémů umí využít odpovídajícím způsobem informační technologie včetně počítačového zpracování dat a elektronické prezentace výstupů jejich zpracování</w:t>
            </w:r>
            <w:r w:rsidR="00A138A5">
              <w:rPr>
                <w:rFonts w:ascii="Times New Roman" w:hAnsi="Times New Roman"/>
                <w:sz w:val="20"/>
                <w:szCs w:val="20"/>
              </w:rPr>
              <w:t>,</w:t>
            </w:r>
            <w:r w:rsidRPr="00FC099E">
              <w:rPr>
                <w:rFonts w:ascii="Times New Roman" w:hAnsi="Times New Roman"/>
                <w:sz w:val="20"/>
                <w:szCs w:val="20"/>
              </w:rPr>
              <w:t xml:space="preserve"> </w:t>
            </w:r>
          </w:p>
          <w:p w14:paraId="5A1E97A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je schopen založit a systematicky řídit vlastní podnikatelskou jednotku na základě st</w:t>
            </w:r>
            <w:r w:rsidR="00A138A5">
              <w:rPr>
                <w:rFonts w:ascii="Times New Roman" w:hAnsi="Times New Roman"/>
                <w:sz w:val="20"/>
                <w:szCs w:val="20"/>
              </w:rPr>
              <w:t>andardních manažerských postupů,</w:t>
            </w:r>
          </w:p>
          <w:p w14:paraId="62AD9C5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dokáže vysvětlit všechny významné procesy probíhající v organizačních jednotkách, jejich vzájemné vazby, dynamiku a udržitelnost</w:t>
            </w:r>
            <w:r w:rsidR="00A138A5">
              <w:rPr>
                <w:rFonts w:ascii="Times New Roman" w:hAnsi="Times New Roman"/>
                <w:sz w:val="20"/>
                <w:szCs w:val="20"/>
              </w:rPr>
              <w:t>,</w:t>
            </w:r>
          </w:p>
          <w:p w14:paraId="395497CB"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umí aplikovat účetní zachycení ekonomických dat ekonomických subjektů</w:t>
            </w:r>
            <w:r w:rsidR="00A138A5">
              <w:rPr>
                <w:rFonts w:ascii="Times New Roman" w:hAnsi="Times New Roman"/>
                <w:sz w:val="20"/>
                <w:szCs w:val="20"/>
              </w:rPr>
              <w:t>,</w:t>
            </w:r>
          </w:p>
          <w:p w14:paraId="7D5011D2"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sestavit investiční portfolio, umí v této souvislosti aplikovat metody hodnocení investic a samostatně rozhodnout o výběru nejlepší investiční varianty</w:t>
            </w:r>
            <w:r w:rsidR="00A138A5">
              <w:rPr>
                <w:rFonts w:ascii="Times New Roman" w:hAnsi="Times New Roman"/>
                <w:sz w:val="20"/>
                <w:szCs w:val="20"/>
              </w:rPr>
              <w:t>,</w:t>
            </w:r>
          </w:p>
          <w:p w14:paraId="03C8A5A5"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A138A5">
              <w:rPr>
                <w:rFonts w:ascii="Times New Roman" w:hAnsi="Times New Roman"/>
                <w:sz w:val="20"/>
                <w:szCs w:val="20"/>
              </w:rPr>
              <w:t>.</w:t>
            </w:r>
          </w:p>
          <w:p w14:paraId="43876443" w14:textId="77777777" w:rsidR="00D5632F" w:rsidRPr="00FC099E" w:rsidRDefault="00D5632F" w:rsidP="008605CB">
            <w:pPr>
              <w:jc w:val="both"/>
              <w:rPr>
                <w:b/>
              </w:rPr>
            </w:pPr>
            <w:r w:rsidRPr="00FC099E">
              <w:br w:type="page"/>
            </w:r>
            <w:r w:rsidRPr="00FC099E">
              <w:rPr>
                <w:b/>
              </w:rPr>
              <w:t>Obecné způsobilosti</w:t>
            </w:r>
          </w:p>
          <w:p w14:paraId="3C1E3675" w14:textId="35CC0053" w:rsidR="00D5632F" w:rsidRPr="00FC099E" w:rsidRDefault="00D5632F" w:rsidP="008605CB">
            <w:pPr>
              <w:jc w:val="both"/>
            </w:pPr>
            <w:r w:rsidRPr="00FC099E">
              <w:t xml:space="preserve">V rámci studijního programu </w:t>
            </w:r>
            <w:r w:rsidR="00343DC3">
              <w:t>Economics and Management</w:t>
            </w:r>
            <w:r w:rsidRPr="00FC099E">
              <w:t xml:space="preserve"> absolvent získá následující obecné způsobilosti:</w:t>
            </w:r>
          </w:p>
          <w:p w14:paraId="6E1BF15B"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r w:rsidR="00A138A5">
              <w:rPr>
                <w:rFonts w:ascii="Times New Roman" w:hAnsi="Times New Roman"/>
                <w:sz w:val="20"/>
                <w:szCs w:val="20"/>
              </w:rPr>
              <w:t>,</w:t>
            </w:r>
          </w:p>
          <w:p w14:paraId="41071B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A138A5">
              <w:rPr>
                <w:rFonts w:ascii="Times New Roman" w:hAnsi="Times New Roman"/>
                <w:sz w:val="20"/>
                <w:szCs w:val="20"/>
              </w:rPr>
              <w:t>,</w:t>
            </w:r>
          </w:p>
          <w:p w14:paraId="48B70FFC"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r w:rsidR="00A138A5">
              <w:rPr>
                <w:rFonts w:ascii="Times New Roman" w:hAnsi="Times New Roman"/>
                <w:sz w:val="20"/>
                <w:szCs w:val="20"/>
              </w:rPr>
              <w:t>,</w:t>
            </w:r>
          </w:p>
          <w:p w14:paraId="31ED14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sidR="00A138A5">
              <w:rPr>
                <w:rFonts w:ascii="Times New Roman" w:hAnsi="Times New Roman"/>
                <w:sz w:val="20"/>
                <w:szCs w:val="20"/>
              </w:rPr>
              <w:t>,</w:t>
            </w:r>
          </w:p>
          <w:p w14:paraId="6F389085"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sidR="00A138A5">
              <w:rPr>
                <w:rFonts w:ascii="Times New Roman" w:hAnsi="Times New Roman"/>
                <w:sz w:val="20"/>
                <w:szCs w:val="20"/>
              </w:rPr>
              <w:t>.</w:t>
            </w:r>
          </w:p>
        </w:tc>
      </w:tr>
      <w:tr w:rsidR="00D5632F" w14:paraId="36E4C9D1" w14:textId="77777777" w:rsidTr="008605CB">
        <w:trPr>
          <w:trHeight w:val="185"/>
        </w:trPr>
        <w:tc>
          <w:tcPr>
            <w:tcW w:w="9285" w:type="dxa"/>
            <w:gridSpan w:val="4"/>
            <w:shd w:val="clear" w:color="auto" w:fill="F7CAAC"/>
          </w:tcPr>
          <w:p w14:paraId="5F9A20AF" w14:textId="77777777" w:rsidR="00D5632F" w:rsidRPr="00ED322D" w:rsidRDefault="00D5632F" w:rsidP="008605CB">
            <w:r w:rsidRPr="00ED322D">
              <w:rPr>
                <w:b/>
              </w:rPr>
              <w:lastRenderedPageBreak/>
              <w:t>Pravidla a podmínky pro tvorbu studijních plánů</w:t>
            </w:r>
          </w:p>
        </w:tc>
      </w:tr>
      <w:tr w:rsidR="00D5632F" w14:paraId="474F394D" w14:textId="77777777" w:rsidTr="008605CB">
        <w:trPr>
          <w:trHeight w:val="1556"/>
        </w:trPr>
        <w:tc>
          <w:tcPr>
            <w:tcW w:w="9285" w:type="dxa"/>
            <w:gridSpan w:val="4"/>
            <w:shd w:val="clear" w:color="auto" w:fill="FFFFFF"/>
          </w:tcPr>
          <w:p w14:paraId="1C33A960" w14:textId="3D28FE30" w:rsidR="00715539" w:rsidRDefault="00D5632F" w:rsidP="00715539">
            <w:pPr>
              <w:jc w:val="both"/>
              <w:rPr>
                <w:ins w:id="26" w:author="Pavla Trefilová" w:date="2019-11-18T17:19:00Z"/>
              </w:rPr>
            </w:pPr>
            <w:r>
              <w:t xml:space="preserve">Bakalářský studijní program </w:t>
            </w:r>
            <w:r w:rsidR="00343DC3">
              <w:t xml:space="preserve">Economics and Management </w:t>
            </w:r>
            <w:ins w:id="27" w:author="Pavla Trefilová" w:date="2019-11-26T12:47:00Z">
              <w:r w:rsidR="005573F6">
                <w:t xml:space="preserve">nabízený v Erbilu v 1. a 2. ročníku studia </w:t>
              </w:r>
            </w:ins>
            <w:r>
              <w:t>je studijní program v prezenční formě studia</w:t>
            </w:r>
            <w:del w:id="28" w:author="Pavla Trefilová" w:date="2019-11-18T17:19:00Z">
              <w:r>
                <w:delText xml:space="preserve">. </w:delText>
              </w:r>
            </w:del>
            <w:ins w:id="29" w:author="Pavla Trefilová" w:date="2019-11-18T17:19:00Z">
              <w:r w:rsidR="005A72D1">
                <w:t xml:space="preserve"> realizovaný v blokové formě</w:t>
              </w:r>
              <w:r>
                <w:t>.</w:t>
              </w:r>
              <w:r w:rsidR="00715539">
                <w:t xml:space="preserve"> Prezenční výuka může probíhat v blocích. Její rozsah bude plně odpovídat prezenčnímu studiu.</w:t>
              </w:r>
            </w:ins>
            <w:ins w:id="30" w:author="Pavla Trefilová" w:date="2019-11-26T13:35:00Z">
              <w:r w:rsidR="00437CEB">
                <w:t xml:space="preserve"> </w:t>
              </w:r>
              <w:r w:rsidR="00437CEB" w:rsidRPr="00437CEB">
                <w:t>Rozšíření blokové výuky se však vztahuje pouze na výuku v Erbílu, nikoliv ve Zlíně.</w:t>
              </w:r>
            </w:ins>
          </w:p>
          <w:p w14:paraId="021F3484" w14:textId="40BE785B" w:rsidR="00D5632F" w:rsidRDefault="00D5632F" w:rsidP="008605CB">
            <w:pPr>
              <w:jc w:val="both"/>
            </w:pP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w:t>
            </w:r>
            <w:r w:rsidR="004E6011">
              <w:t>ku povinně volitelných předmětů</w:t>
            </w:r>
            <w:r>
              <w:t xml:space="preserve">. </w:t>
            </w:r>
            <w:r w:rsidRPr="00AE4EF2">
              <w:t>Součástí státní závěrečné zkoušky je</w:t>
            </w:r>
            <w:r>
              <w:t xml:space="preserve"> </w:t>
            </w:r>
            <w:r w:rsidRPr="00AE4EF2">
              <w:t xml:space="preserve">obhajoba bakalářské práce a </w:t>
            </w:r>
            <w:r>
              <w:t>zkouška ze čtyř tematických okruhů.</w:t>
            </w:r>
          </w:p>
          <w:p w14:paraId="022E5A6A" w14:textId="77777777" w:rsidR="00D5632F" w:rsidRPr="00AB3443" w:rsidRDefault="00D5632F" w:rsidP="008605CB">
            <w:pPr>
              <w:jc w:val="both"/>
              <w:rPr>
                <w:b/>
              </w:rPr>
            </w:pPr>
          </w:p>
        </w:tc>
      </w:tr>
      <w:tr w:rsidR="00D5632F" w14:paraId="11C65575" w14:textId="77777777" w:rsidTr="008605CB">
        <w:trPr>
          <w:trHeight w:val="258"/>
        </w:trPr>
        <w:tc>
          <w:tcPr>
            <w:tcW w:w="9285" w:type="dxa"/>
            <w:gridSpan w:val="4"/>
            <w:shd w:val="clear" w:color="auto" w:fill="F7CAAC"/>
          </w:tcPr>
          <w:p w14:paraId="45561091" w14:textId="77777777" w:rsidR="00D5632F" w:rsidRDefault="00D5632F" w:rsidP="008605CB">
            <w:r>
              <w:rPr>
                <w:b/>
              </w:rPr>
              <w:t xml:space="preserve"> Podmínky k přijetí ke studiu</w:t>
            </w:r>
          </w:p>
        </w:tc>
      </w:tr>
      <w:tr w:rsidR="00D5632F" w14:paraId="1BE0AD57" w14:textId="77777777" w:rsidTr="00A138A5">
        <w:trPr>
          <w:trHeight w:val="3668"/>
        </w:trPr>
        <w:tc>
          <w:tcPr>
            <w:tcW w:w="9285" w:type="dxa"/>
            <w:gridSpan w:val="4"/>
            <w:shd w:val="clear" w:color="auto" w:fill="FFFFFF"/>
          </w:tcPr>
          <w:p w14:paraId="00C927A0" w14:textId="77777777" w:rsidR="00D5632F" w:rsidRPr="008C510B" w:rsidRDefault="00D5632F" w:rsidP="008605CB">
            <w:pPr>
              <w:jc w:val="both"/>
            </w:pPr>
            <w:r w:rsidRPr="008C510B">
              <w:t xml:space="preserve">Podmínkou přijetí je úspěšné vykonání přijímací zkoušky. Přijímací zkouška je písemná. Uchazeč doručí prostřednictvím elektronické přihlášky a v termínu zveřejněném </w:t>
            </w:r>
            <w:r>
              <w:t>v podmínkách k přijímacímu řízení</w:t>
            </w:r>
            <w:r w:rsidRPr="008C510B">
              <w:t xml:space="preserve"> písemně vypracovanou esej v anglickém jazyce na vybrané téma. Rozsah eseje je stanoven na 2 500 – 3 000 slov. Esej je hodnocena členy přijímací komise. Maximálně počet dosažených bodů při hodnocení je 100 bodů. Možná témata esejí k přijímací zkoušce:</w:t>
            </w:r>
          </w:p>
          <w:p w14:paraId="4001C87E"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What is the Role of Banks in the Lives of Individuals and Companies?</w:t>
            </w:r>
          </w:p>
          <w:p w14:paraId="1F75596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Teamwork in Entrepreneurship, Team Creation</w:t>
            </w:r>
          </w:p>
          <w:p w14:paraId="73F46CC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Tasks of Statistical Analysis</w:t>
            </w:r>
          </w:p>
          <w:p w14:paraId="02FD373B"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Future Trends of Time Series Analysis</w:t>
            </w:r>
          </w:p>
          <w:p w14:paraId="473C8383"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Problems of Business Beginners</w:t>
            </w:r>
          </w:p>
          <w:p w14:paraId="778E1174"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Organization Culture Influence on Company Competitiveness</w:t>
            </w:r>
          </w:p>
          <w:p w14:paraId="2040905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w:t>
            </w:r>
            <w:r>
              <w:rPr>
                <w:rFonts w:ascii="Times New Roman" w:hAnsi="Times New Roman"/>
                <w:sz w:val="20"/>
                <w:lang w:val="en-GB"/>
              </w:rPr>
              <w:t>g</w:t>
            </w:r>
            <w:r w:rsidRPr="008C510B">
              <w:rPr>
                <w:rFonts w:ascii="Times New Roman" w:hAnsi="Times New Roman"/>
                <w:sz w:val="20"/>
                <w:lang w:val="en-GB"/>
              </w:rPr>
              <w:t>anization Strategy and Competitiveness</w:t>
            </w:r>
          </w:p>
          <w:p w14:paraId="67ED52F5"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Purchase and Sale Activities and their Impact on Competitiveness</w:t>
            </w:r>
          </w:p>
          <w:p w14:paraId="1694718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Achieved Value of Innovation Project and its Impact on Competitiveness</w:t>
            </w:r>
          </w:p>
          <w:p w14:paraId="57D4DAF4" w14:textId="77777777" w:rsidR="00D5632F" w:rsidRPr="00A138A5"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Analysis of Inflation and Unemployment in the Student's Country of Origin</w:t>
            </w:r>
          </w:p>
        </w:tc>
      </w:tr>
      <w:tr w:rsidR="00D5632F" w14:paraId="1F5E49D9" w14:textId="77777777" w:rsidTr="008605CB">
        <w:trPr>
          <w:trHeight w:val="268"/>
        </w:trPr>
        <w:tc>
          <w:tcPr>
            <w:tcW w:w="9285" w:type="dxa"/>
            <w:gridSpan w:val="4"/>
            <w:shd w:val="clear" w:color="auto" w:fill="F7CAAC"/>
          </w:tcPr>
          <w:p w14:paraId="1566AF43" w14:textId="77777777" w:rsidR="00D5632F" w:rsidRDefault="00D5632F" w:rsidP="008605CB">
            <w:pPr>
              <w:rPr>
                <w:b/>
              </w:rPr>
            </w:pPr>
            <w:r>
              <w:rPr>
                <w:b/>
              </w:rPr>
              <w:t>Návaznost na další typy studijních programů</w:t>
            </w:r>
          </w:p>
        </w:tc>
      </w:tr>
      <w:tr w:rsidR="00D5632F" w14:paraId="69E6D623" w14:textId="77777777" w:rsidTr="006B50B1">
        <w:trPr>
          <w:trHeight w:val="993"/>
        </w:trPr>
        <w:tc>
          <w:tcPr>
            <w:tcW w:w="9285" w:type="dxa"/>
            <w:gridSpan w:val="4"/>
            <w:shd w:val="clear" w:color="auto" w:fill="FFFFFF"/>
          </w:tcPr>
          <w:p w14:paraId="7F43DF9F" w14:textId="313E012F" w:rsidR="00D5632F" w:rsidRDefault="00D5632F" w:rsidP="003B7826">
            <w:pPr>
              <w:jc w:val="both"/>
            </w:pPr>
            <w:r w:rsidRPr="004E6011">
              <w:t xml:space="preserve">Na bakalářský studijní program </w:t>
            </w:r>
            <w:r w:rsidR="00343DC3">
              <w:t xml:space="preserve">Economics and Management </w:t>
            </w:r>
            <w:r w:rsidRPr="004E6011">
              <w:t>navazuje magisterský studijní program Management a</w:t>
            </w:r>
            <w:r w:rsidR="00E91200">
              <w:t>nd</w:t>
            </w:r>
            <w:r w:rsidRPr="004E6011">
              <w:t xml:space="preserve"> marketing, </w:t>
            </w:r>
            <w:r w:rsidR="00E91200" w:rsidRPr="00E91200">
              <w:t>Business Administration and Entrepreneurship</w:t>
            </w:r>
            <w:r w:rsidRPr="004E6011">
              <w:t>, Finance.</w:t>
            </w:r>
          </w:p>
        </w:tc>
      </w:tr>
    </w:tbl>
    <w:p w14:paraId="57B1F4D3" w14:textId="6AA2C7EE" w:rsidR="00D5632F" w:rsidDel="005573F6" w:rsidRDefault="00D5632F">
      <w:pPr>
        <w:spacing w:after="160" w:line="259" w:lineRule="auto"/>
        <w:rPr>
          <w:del w:id="31" w:author="Pavla Trefilová" w:date="2019-11-26T12:47:00Z"/>
        </w:rPr>
      </w:pPr>
    </w:p>
    <w:p w14:paraId="610A2302" w14:textId="77777777" w:rsidR="00174EC9" w:rsidRDefault="00174EC9">
      <w:pPr>
        <w:spacing w:after="160" w:line="259" w:lineRule="auto"/>
      </w:pPr>
      <w:r>
        <w:br w:type="page"/>
      </w:r>
    </w:p>
    <w:tbl>
      <w:tblPr>
        <w:tblStyle w:val="Mkatabulky"/>
        <w:tblW w:w="9351" w:type="dxa"/>
        <w:tblLayout w:type="fixed"/>
        <w:tblLook w:val="01E0" w:firstRow="1" w:lastRow="1" w:firstColumn="1" w:lastColumn="1" w:noHBand="0" w:noVBand="0"/>
      </w:tblPr>
      <w:tblGrid>
        <w:gridCol w:w="2829"/>
        <w:gridCol w:w="322"/>
        <w:gridCol w:w="529"/>
        <w:gridCol w:w="851"/>
        <w:gridCol w:w="709"/>
        <w:gridCol w:w="2410"/>
        <w:gridCol w:w="850"/>
        <w:gridCol w:w="851"/>
        <w:tblGridChange w:id="32">
          <w:tblGrid>
            <w:gridCol w:w="2829"/>
            <w:gridCol w:w="322"/>
            <w:gridCol w:w="529"/>
            <w:gridCol w:w="851"/>
            <w:gridCol w:w="709"/>
            <w:gridCol w:w="2410"/>
            <w:gridCol w:w="850"/>
            <w:gridCol w:w="851"/>
          </w:tblGrid>
        </w:tblGridChange>
      </w:tblGrid>
      <w:tr w:rsidR="00174EC9" w14:paraId="2FBDEE4B" w14:textId="77777777" w:rsidTr="008125E4">
        <w:tc>
          <w:tcPr>
            <w:tcW w:w="9351" w:type="dxa"/>
            <w:gridSpan w:val="8"/>
            <w:shd w:val="clear" w:color="auto" w:fill="C6D9F1" w:themeFill="text2" w:themeFillTint="33"/>
          </w:tcPr>
          <w:p w14:paraId="5CEDF431"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17099A84" w14:textId="77777777" w:rsidTr="008125E4">
        <w:tc>
          <w:tcPr>
            <w:tcW w:w="3151" w:type="dxa"/>
            <w:gridSpan w:val="2"/>
            <w:shd w:val="clear" w:color="auto" w:fill="FBD4B4" w:themeFill="accent6" w:themeFillTint="66"/>
          </w:tcPr>
          <w:p w14:paraId="246B7BB4" w14:textId="77777777" w:rsidR="00174EC9" w:rsidRDefault="00174EC9">
            <w:pPr>
              <w:rPr>
                <w:b/>
                <w:sz w:val="22"/>
              </w:rPr>
            </w:pPr>
            <w:r>
              <w:rPr>
                <w:b/>
                <w:sz w:val="22"/>
              </w:rPr>
              <w:t>Označení studijního plánu</w:t>
            </w:r>
          </w:p>
        </w:tc>
        <w:tc>
          <w:tcPr>
            <w:tcW w:w="6200" w:type="dxa"/>
            <w:gridSpan w:val="6"/>
            <w:shd w:val="clear" w:color="auto" w:fill="FFFFFF" w:themeFill="background1"/>
          </w:tcPr>
          <w:p w14:paraId="4A7574AB" w14:textId="4AA9214F" w:rsidR="00DE615E" w:rsidRDefault="00343DC3" w:rsidP="00484A84">
            <w:pPr>
              <w:rPr>
                <w:b/>
                <w:sz w:val="22"/>
              </w:rPr>
            </w:pPr>
            <w:r>
              <w:rPr>
                <w:b/>
                <w:sz w:val="22"/>
              </w:rPr>
              <w:t xml:space="preserve">Economics and Management </w:t>
            </w:r>
          </w:p>
        </w:tc>
      </w:tr>
      <w:tr w:rsidR="00174EC9" w14:paraId="5DE32A0D" w14:textId="77777777" w:rsidTr="008125E4">
        <w:tc>
          <w:tcPr>
            <w:tcW w:w="9351" w:type="dxa"/>
            <w:gridSpan w:val="8"/>
            <w:shd w:val="clear" w:color="auto" w:fill="FBD4B4" w:themeFill="accent6" w:themeFillTint="66"/>
          </w:tcPr>
          <w:p w14:paraId="66797DFC" w14:textId="77777777" w:rsidR="00174EC9" w:rsidRDefault="00174EC9">
            <w:pPr>
              <w:jc w:val="center"/>
              <w:rPr>
                <w:b/>
                <w:sz w:val="22"/>
              </w:rPr>
            </w:pPr>
            <w:r>
              <w:rPr>
                <w:b/>
                <w:sz w:val="22"/>
              </w:rPr>
              <w:t>Povinné předměty</w:t>
            </w:r>
          </w:p>
        </w:tc>
      </w:tr>
      <w:tr w:rsidR="00FE6A4C" w14:paraId="1C220E4B" w14:textId="77777777" w:rsidTr="008125E4">
        <w:trPr>
          <w:trHeight w:val="544"/>
        </w:trPr>
        <w:tc>
          <w:tcPr>
            <w:tcW w:w="2829" w:type="dxa"/>
            <w:shd w:val="clear" w:color="auto" w:fill="FBD4B4" w:themeFill="accent6" w:themeFillTint="66"/>
          </w:tcPr>
          <w:p w14:paraId="6ED11813" w14:textId="77777777" w:rsidR="00174EC9" w:rsidRPr="00A01C11" w:rsidRDefault="00174EC9">
            <w:pPr>
              <w:jc w:val="both"/>
              <w:rPr>
                <w:b/>
                <w:sz w:val="21"/>
                <w:szCs w:val="21"/>
              </w:rPr>
            </w:pPr>
            <w:r w:rsidRPr="00A01C11">
              <w:rPr>
                <w:b/>
                <w:sz w:val="21"/>
                <w:szCs w:val="21"/>
              </w:rPr>
              <w:t>Název předmětu</w:t>
            </w:r>
          </w:p>
        </w:tc>
        <w:tc>
          <w:tcPr>
            <w:tcW w:w="851" w:type="dxa"/>
            <w:gridSpan w:val="2"/>
            <w:shd w:val="clear" w:color="auto" w:fill="FBD4B4" w:themeFill="accent6" w:themeFillTint="66"/>
          </w:tcPr>
          <w:p w14:paraId="66958B8F"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1217D421" w14:textId="77777777" w:rsidR="00FF3F48" w:rsidRPr="00A01C11" w:rsidRDefault="00FF3F48" w:rsidP="00FF3F48">
            <w:pPr>
              <w:jc w:val="both"/>
              <w:rPr>
                <w:sz w:val="21"/>
                <w:szCs w:val="21"/>
              </w:rPr>
            </w:pPr>
            <w:r w:rsidRPr="00A01C11">
              <w:rPr>
                <w:sz w:val="21"/>
                <w:szCs w:val="21"/>
              </w:rPr>
              <w:t>p-c-s</w:t>
            </w:r>
          </w:p>
        </w:tc>
        <w:tc>
          <w:tcPr>
            <w:tcW w:w="851" w:type="dxa"/>
            <w:shd w:val="clear" w:color="auto" w:fill="FBD4B4" w:themeFill="accent6" w:themeFillTint="66"/>
          </w:tcPr>
          <w:p w14:paraId="3731AE09"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07EE6404"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F7FB1A3"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410" w:type="dxa"/>
            <w:shd w:val="clear" w:color="auto" w:fill="FBD4B4" w:themeFill="accent6" w:themeFillTint="66"/>
          </w:tcPr>
          <w:p w14:paraId="40CE9F4B" w14:textId="77777777" w:rsidR="00174EC9" w:rsidRPr="00A01C11" w:rsidRDefault="00174EC9">
            <w:pPr>
              <w:jc w:val="both"/>
              <w:rPr>
                <w:b/>
                <w:sz w:val="21"/>
                <w:szCs w:val="21"/>
              </w:rPr>
            </w:pPr>
            <w:r w:rsidRPr="00A01C11">
              <w:rPr>
                <w:b/>
                <w:sz w:val="21"/>
                <w:szCs w:val="21"/>
              </w:rPr>
              <w:t>vyučující</w:t>
            </w:r>
          </w:p>
        </w:tc>
        <w:tc>
          <w:tcPr>
            <w:tcW w:w="850" w:type="dxa"/>
            <w:shd w:val="clear" w:color="auto" w:fill="FBD4B4" w:themeFill="accent6" w:themeFillTint="66"/>
          </w:tcPr>
          <w:p w14:paraId="51C1DB5C"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15092D78" w14:textId="77777777" w:rsidR="00174EC9" w:rsidRPr="00A01C11" w:rsidRDefault="00174EC9">
            <w:pPr>
              <w:jc w:val="both"/>
              <w:rPr>
                <w:b/>
                <w:sz w:val="21"/>
                <w:szCs w:val="21"/>
              </w:rPr>
            </w:pPr>
            <w:r w:rsidRPr="00A01C11">
              <w:rPr>
                <w:b/>
                <w:sz w:val="21"/>
                <w:szCs w:val="21"/>
              </w:rPr>
              <w:t>profil. základ</w:t>
            </w:r>
          </w:p>
        </w:tc>
      </w:tr>
      <w:tr w:rsidR="00D87E84" w14:paraId="281057EE" w14:textId="77777777" w:rsidTr="008125E4">
        <w:tc>
          <w:tcPr>
            <w:tcW w:w="2829" w:type="dxa"/>
          </w:tcPr>
          <w:p w14:paraId="618B017A" w14:textId="77777777" w:rsidR="00D87E84" w:rsidRDefault="00D87E84" w:rsidP="00D87E84">
            <w:r w:rsidRPr="001C4D26">
              <w:t>Inform</w:t>
            </w:r>
            <w:r>
              <w:t>ation Technologies for Economists</w:t>
            </w:r>
          </w:p>
        </w:tc>
        <w:tc>
          <w:tcPr>
            <w:tcW w:w="851" w:type="dxa"/>
            <w:gridSpan w:val="2"/>
          </w:tcPr>
          <w:p w14:paraId="2CC481EF" w14:textId="7D6EB3DE" w:rsidR="00D87E84" w:rsidRDefault="00D87E84" w:rsidP="00D87E84">
            <w:pPr>
              <w:jc w:val="both"/>
            </w:pPr>
            <w:r>
              <w:t>0-2</w:t>
            </w:r>
            <w:r w:rsidR="00AD576F">
              <w:t>6</w:t>
            </w:r>
            <w:r>
              <w:t>-0</w:t>
            </w:r>
          </w:p>
        </w:tc>
        <w:tc>
          <w:tcPr>
            <w:tcW w:w="851" w:type="dxa"/>
          </w:tcPr>
          <w:p w14:paraId="09B974C9" w14:textId="77777777" w:rsidR="00D87E84" w:rsidRDefault="00D87E84" w:rsidP="00D87E84">
            <w:pPr>
              <w:jc w:val="both"/>
            </w:pPr>
            <w:r>
              <w:t>klz</w:t>
            </w:r>
          </w:p>
        </w:tc>
        <w:tc>
          <w:tcPr>
            <w:tcW w:w="709" w:type="dxa"/>
          </w:tcPr>
          <w:p w14:paraId="2AC1F705" w14:textId="77777777" w:rsidR="00D87E84" w:rsidRDefault="00D87E84" w:rsidP="00D87E84">
            <w:pPr>
              <w:jc w:val="both"/>
            </w:pPr>
            <w:r>
              <w:t>3</w:t>
            </w:r>
          </w:p>
        </w:tc>
        <w:tc>
          <w:tcPr>
            <w:tcW w:w="2410" w:type="dxa"/>
          </w:tcPr>
          <w:p w14:paraId="5DA5AF07" w14:textId="23BE6B35" w:rsidR="00116446" w:rsidRDefault="007B75B9">
            <w:pPr>
              <w:rPr>
                <w:b/>
              </w:rPr>
              <w:pPrChange w:id="33" w:author="Pavla Trefilová" w:date="2019-11-18T17:19:00Z">
                <w:pPr>
                  <w:jc w:val="both"/>
                </w:pPr>
              </w:pPrChange>
            </w:pPr>
            <w:moveFromRangeStart w:id="34" w:author="Pavla Trefilová" w:date="2019-11-18T17:19:00Z" w:name="move24990009"/>
            <w:moveFrom w:id="35" w:author="Pavla Trefilová" w:date="2019-11-18T17:19:00Z">
              <w:r>
                <w:rPr>
                  <w:b/>
                </w:rPr>
                <w:t xml:space="preserve">doc. </w:t>
              </w:r>
            </w:moveFrom>
            <w:moveFromRangeEnd w:id="34"/>
            <w:r w:rsidR="00C2752B">
              <w:rPr>
                <w:b/>
              </w:rPr>
              <w:t>Ing</w:t>
            </w:r>
            <w:r w:rsidR="00A161BD">
              <w:rPr>
                <w:b/>
              </w:rPr>
              <w:t xml:space="preserve">. </w:t>
            </w:r>
            <w:del w:id="36" w:author="Pavla Trefilová" w:date="2019-11-18T17:19:00Z">
              <w:r w:rsidR="00272BB1">
                <w:rPr>
                  <w:b/>
                </w:rPr>
                <w:delText>Vojtěšek</w:delText>
              </w:r>
              <w:r w:rsidR="00272BB1" w:rsidRPr="001C31EB">
                <w:rPr>
                  <w:b/>
                </w:rPr>
                <w:delText>, Ph.D</w:delText>
              </w:r>
              <w:r w:rsidR="00272BB1">
                <w:delText>.</w:delText>
              </w:r>
            </w:del>
            <w:ins w:id="37" w:author="Pavla Trefilová" w:date="2019-11-18T17:19:00Z">
              <w:r w:rsidR="00A161BD">
                <w:rPr>
                  <w:b/>
                </w:rPr>
                <w:t xml:space="preserve">Tomáš </w:t>
              </w:r>
              <w:r w:rsidR="00C2752B">
                <w:rPr>
                  <w:b/>
                </w:rPr>
                <w:t>Urbánek</w:t>
              </w:r>
            </w:ins>
          </w:p>
          <w:p w14:paraId="02C8BED4" w14:textId="7F1690DB" w:rsidR="00C2752B" w:rsidRPr="00C2752B" w:rsidRDefault="00272BB1">
            <w:pPr>
              <w:pPrChange w:id="38" w:author="Pavla Trefilová" w:date="2019-11-18T17:19:00Z">
                <w:pPr>
                  <w:jc w:val="both"/>
                </w:pPr>
              </w:pPrChange>
            </w:pPr>
            <w:del w:id="39" w:author="Pavla Trefilová" w:date="2019-11-18T17:19:00Z">
              <w:r>
                <w:delText xml:space="preserve">Vojtěšek </w:delText>
              </w:r>
            </w:del>
            <w:ins w:id="40" w:author="Pavla Trefilová" w:date="2019-11-18T17:19:00Z">
              <w:r w:rsidR="00C2752B" w:rsidRPr="00C2752B">
                <w:t xml:space="preserve">Urbánek </w:t>
              </w:r>
              <w:r w:rsidR="00A161BD">
                <w:t>(</w:t>
              </w:r>
            </w:ins>
            <w:r w:rsidR="00C2752B" w:rsidRPr="00C2752B">
              <w:t>100</w:t>
            </w:r>
            <w:del w:id="41" w:author="Pavla Trefilová" w:date="2019-11-18T17:19:00Z">
              <w:r>
                <w:delText>%</w:delText>
              </w:r>
            </w:del>
            <w:ins w:id="42" w:author="Pavla Trefilová" w:date="2019-11-18T17:19:00Z">
              <w:r w:rsidR="00C2752B" w:rsidRPr="00C2752B">
                <w:t>%</w:t>
              </w:r>
              <w:r w:rsidR="00A161BD">
                <w:t>)</w:t>
              </w:r>
            </w:ins>
          </w:p>
        </w:tc>
        <w:tc>
          <w:tcPr>
            <w:tcW w:w="850" w:type="dxa"/>
          </w:tcPr>
          <w:p w14:paraId="6A4D757F" w14:textId="77777777" w:rsidR="00D87E84" w:rsidRDefault="00D87E84" w:rsidP="00D87E84">
            <w:pPr>
              <w:jc w:val="both"/>
            </w:pPr>
            <w:r>
              <w:t>1/Z</w:t>
            </w:r>
          </w:p>
        </w:tc>
        <w:tc>
          <w:tcPr>
            <w:tcW w:w="851" w:type="dxa"/>
          </w:tcPr>
          <w:p w14:paraId="38A188F8" w14:textId="77777777" w:rsidR="00D87E84" w:rsidRDefault="00D87E84" w:rsidP="00D87E84">
            <w:pPr>
              <w:jc w:val="both"/>
            </w:pPr>
            <w:r>
              <w:t>P</w:t>
            </w:r>
          </w:p>
        </w:tc>
      </w:tr>
      <w:tr w:rsidR="00D87E84" w14:paraId="6E2D9839" w14:textId="77777777" w:rsidTr="008125E4">
        <w:tc>
          <w:tcPr>
            <w:tcW w:w="2829" w:type="dxa"/>
          </w:tcPr>
          <w:p w14:paraId="160A0407" w14:textId="77777777" w:rsidR="00D87E84" w:rsidRDefault="00D87E84" w:rsidP="00D87E84">
            <w:r>
              <w:t>Mathematics EI</w:t>
            </w:r>
          </w:p>
        </w:tc>
        <w:tc>
          <w:tcPr>
            <w:tcW w:w="851" w:type="dxa"/>
            <w:gridSpan w:val="2"/>
          </w:tcPr>
          <w:p w14:paraId="19494DB9" w14:textId="5D0B36AF" w:rsidR="00D87E84" w:rsidRDefault="00D87E84" w:rsidP="00D87E84">
            <w:pPr>
              <w:jc w:val="both"/>
            </w:pPr>
            <w:r>
              <w:t>2</w:t>
            </w:r>
            <w:r w:rsidR="00AD576F">
              <w:t>6</w:t>
            </w:r>
            <w:r>
              <w:t>-2</w:t>
            </w:r>
            <w:r w:rsidR="00AD576F">
              <w:t>6</w:t>
            </w:r>
            <w:r>
              <w:t>-0</w:t>
            </w:r>
          </w:p>
        </w:tc>
        <w:tc>
          <w:tcPr>
            <w:tcW w:w="851" w:type="dxa"/>
          </w:tcPr>
          <w:p w14:paraId="2C376922" w14:textId="77777777" w:rsidR="00D87E84" w:rsidRDefault="00D87E84" w:rsidP="00D87E84">
            <w:pPr>
              <w:jc w:val="both"/>
            </w:pPr>
            <w:r>
              <w:t>zp, zk</w:t>
            </w:r>
          </w:p>
        </w:tc>
        <w:tc>
          <w:tcPr>
            <w:tcW w:w="709" w:type="dxa"/>
          </w:tcPr>
          <w:p w14:paraId="64C8F64C" w14:textId="77777777" w:rsidR="00D87E84" w:rsidRDefault="00D87E84" w:rsidP="00D87E84">
            <w:pPr>
              <w:jc w:val="both"/>
            </w:pPr>
            <w:r>
              <w:t>5</w:t>
            </w:r>
          </w:p>
        </w:tc>
        <w:tc>
          <w:tcPr>
            <w:tcW w:w="2410" w:type="dxa"/>
          </w:tcPr>
          <w:p w14:paraId="0C9D9D40" w14:textId="1FC02C8E" w:rsidR="00D87E84" w:rsidRPr="001C31EB" w:rsidRDefault="007B75B9">
            <w:pPr>
              <w:rPr>
                <w:b/>
              </w:rPr>
              <w:pPrChange w:id="43" w:author="Pavla Trefilová" w:date="2019-11-18T17:19:00Z">
                <w:pPr>
                  <w:jc w:val="both"/>
                </w:pPr>
              </w:pPrChange>
            </w:pPr>
            <w:r>
              <w:rPr>
                <w:b/>
              </w:rPr>
              <w:t xml:space="preserve">Mgr. </w:t>
            </w:r>
            <w:del w:id="44" w:author="Pavla Trefilová" w:date="2019-11-18T17:19:00Z">
              <w:r w:rsidR="00D87E84" w:rsidRPr="001C31EB">
                <w:rPr>
                  <w:b/>
                </w:rPr>
                <w:delText>Sedláček</w:delText>
              </w:r>
            </w:del>
            <w:ins w:id="45" w:author="Pavla Trefilová" w:date="2019-11-18T17:19:00Z">
              <w:r w:rsidR="0051087C">
                <w:rPr>
                  <w:b/>
                </w:rPr>
                <w:t xml:space="preserve">Kamil </w:t>
              </w:r>
              <w:r>
                <w:rPr>
                  <w:b/>
                </w:rPr>
                <w:t>Peterek</w:t>
              </w:r>
            </w:ins>
            <w:r>
              <w:rPr>
                <w:b/>
              </w:rPr>
              <w:t>, Ph.D.</w:t>
            </w:r>
          </w:p>
          <w:p w14:paraId="15A65959" w14:textId="23B7761C" w:rsidR="00D87E84" w:rsidRDefault="00D87E84">
            <w:pPr>
              <w:pPrChange w:id="46" w:author="Pavla Trefilová" w:date="2019-11-18T17:19:00Z">
                <w:pPr>
                  <w:jc w:val="both"/>
                </w:pPr>
              </w:pPrChange>
            </w:pPr>
            <w:del w:id="47" w:author="Pavla Trefilová" w:date="2019-11-18T17:19:00Z">
              <w:r>
                <w:delText>Sed</w:delText>
              </w:r>
              <w:r w:rsidR="005774C6">
                <w:delText>l</w:delText>
              </w:r>
              <w:r>
                <w:delText xml:space="preserve">áček </w:delText>
              </w:r>
            </w:del>
            <w:ins w:id="48" w:author="Pavla Trefilová" w:date="2019-11-18T17:19:00Z">
              <w:r w:rsidR="007B75B9">
                <w:t>Peterek</w:t>
              </w:r>
              <w:r>
                <w:t xml:space="preserve"> </w:t>
              </w:r>
              <w:r w:rsidR="00A161BD">
                <w:rPr>
                  <w:color w:val="000000" w:themeColor="text1"/>
                </w:rPr>
                <w:t>(</w:t>
              </w:r>
            </w:ins>
            <w:r w:rsidR="00A161BD" w:rsidRPr="00B1317B">
              <w:rPr>
                <w:color w:val="000000" w:themeColor="text1"/>
                <w:rPrChange w:id="49" w:author="Pavla Trefilová" w:date="2019-11-18T17:19:00Z">
                  <w:rPr/>
                </w:rPrChange>
              </w:rPr>
              <w:t>60</w:t>
            </w:r>
            <w:del w:id="50" w:author="Pavla Trefilová" w:date="2019-11-18T17:19:00Z">
              <w:r>
                <w:delText>%</w:delText>
              </w:r>
            </w:del>
            <w:ins w:id="51" w:author="Pavla Trefilová" w:date="2019-11-18T17:19:00Z">
              <w:r w:rsidR="00A161BD" w:rsidRPr="00B1317B">
                <w:rPr>
                  <w:color w:val="000000" w:themeColor="text1"/>
                </w:rPr>
                <w:t>%</w:t>
              </w:r>
              <w:r w:rsidR="00A161BD">
                <w:rPr>
                  <w:color w:val="000000" w:themeColor="text1"/>
                </w:rPr>
                <w:t>)</w:t>
              </w:r>
            </w:ins>
          </w:p>
          <w:p w14:paraId="29BE6E8B" w14:textId="796AC93B" w:rsidR="00D87E84" w:rsidRDefault="00D87E84">
            <w:pPr>
              <w:pPrChange w:id="52" w:author="Pavla Trefilová" w:date="2019-11-18T17:19:00Z">
                <w:pPr>
                  <w:jc w:val="both"/>
                </w:pPr>
              </w:pPrChange>
            </w:pPr>
            <w:del w:id="53" w:author="Pavla Trefilová" w:date="2019-11-18T17:19:00Z">
              <w:r>
                <w:delText xml:space="preserve">Fialka </w:delText>
              </w:r>
            </w:del>
            <w:ins w:id="54" w:author="Pavla Trefilová" w:date="2019-11-18T17:19:00Z">
              <w:r w:rsidR="007B75B9">
                <w:t>Homolka</w:t>
              </w:r>
              <w:r>
                <w:t xml:space="preserve"> </w:t>
              </w:r>
              <w:r w:rsidR="002B4A59">
                <w:t>(</w:t>
              </w:r>
            </w:ins>
            <w:r>
              <w:t>40</w:t>
            </w:r>
            <w:del w:id="55" w:author="Pavla Trefilová" w:date="2019-11-18T17:19:00Z">
              <w:r>
                <w:delText>%</w:delText>
              </w:r>
            </w:del>
            <w:ins w:id="56" w:author="Pavla Trefilová" w:date="2019-11-18T17:19:00Z">
              <w:r>
                <w:t>%</w:t>
              </w:r>
              <w:r w:rsidR="002B4A59">
                <w:t>)</w:t>
              </w:r>
            </w:ins>
          </w:p>
        </w:tc>
        <w:tc>
          <w:tcPr>
            <w:tcW w:w="850" w:type="dxa"/>
          </w:tcPr>
          <w:p w14:paraId="09A3A1B7" w14:textId="77777777" w:rsidR="00D87E84" w:rsidRDefault="00D87E84" w:rsidP="00D87E84">
            <w:pPr>
              <w:jc w:val="both"/>
            </w:pPr>
            <w:r>
              <w:t>1/Z</w:t>
            </w:r>
          </w:p>
        </w:tc>
        <w:tc>
          <w:tcPr>
            <w:tcW w:w="851" w:type="dxa"/>
          </w:tcPr>
          <w:p w14:paraId="657FAD70" w14:textId="77777777" w:rsidR="00D87E84" w:rsidRDefault="00D87E84" w:rsidP="00D87E84">
            <w:pPr>
              <w:jc w:val="both"/>
            </w:pPr>
            <w:r>
              <w:t>P</w:t>
            </w:r>
          </w:p>
        </w:tc>
      </w:tr>
      <w:tr w:rsidR="00D87E84" w14:paraId="6F9F6499" w14:textId="77777777" w:rsidTr="008125E4">
        <w:tc>
          <w:tcPr>
            <w:tcW w:w="2829" w:type="dxa"/>
          </w:tcPr>
          <w:p w14:paraId="6635AA2E" w14:textId="77777777" w:rsidR="00D87E84" w:rsidRDefault="00D87E84" w:rsidP="00D87E84">
            <w:r w:rsidRPr="00E357AF">
              <w:t>Microeconomics I</w:t>
            </w:r>
          </w:p>
        </w:tc>
        <w:tc>
          <w:tcPr>
            <w:tcW w:w="851" w:type="dxa"/>
            <w:gridSpan w:val="2"/>
          </w:tcPr>
          <w:p w14:paraId="33CEA112" w14:textId="204EC1B8" w:rsidR="00D87E84" w:rsidRDefault="00D87E84" w:rsidP="00D87E84">
            <w:pPr>
              <w:jc w:val="both"/>
            </w:pPr>
            <w:r>
              <w:t>2</w:t>
            </w:r>
            <w:r w:rsidR="00AD576F">
              <w:t>6</w:t>
            </w:r>
            <w:r>
              <w:t>-0-2</w:t>
            </w:r>
            <w:r w:rsidR="00AD576F">
              <w:t>6</w:t>
            </w:r>
          </w:p>
        </w:tc>
        <w:tc>
          <w:tcPr>
            <w:tcW w:w="851" w:type="dxa"/>
          </w:tcPr>
          <w:p w14:paraId="1905FAC5" w14:textId="77777777" w:rsidR="00D87E84" w:rsidRDefault="00D87E84" w:rsidP="00D87E84">
            <w:pPr>
              <w:jc w:val="both"/>
            </w:pPr>
            <w:r>
              <w:t>zp, zk</w:t>
            </w:r>
          </w:p>
        </w:tc>
        <w:tc>
          <w:tcPr>
            <w:tcW w:w="709" w:type="dxa"/>
          </w:tcPr>
          <w:p w14:paraId="15721922" w14:textId="77777777" w:rsidR="00D87E84" w:rsidRDefault="00D87E84" w:rsidP="00D87E84">
            <w:pPr>
              <w:jc w:val="both"/>
            </w:pPr>
            <w:r>
              <w:t>6</w:t>
            </w:r>
          </w:p>
        </w:tc>
        <w:tc>
          <w:tcPr>
            <w:tcW w:w="2410" w:type="dxa"/>
          </w:tcPr>
          <w:p w14:paraId="553ADE5B" w14:textId="10B6E46F" w:rsidR="00D87E84" w:rsidRPr="001C31EB" w:rsidRDefault="007B75B9">
            <w:pPr>
              <w:rPr>
                <w:b/>
              </w:rPr>
              <w:pPrChange w:id="57" w:author="Pavla Trefilová" w:date="2019-11-18T17:19:00Z">
                <w:pPr>
                  <w:jc w:val="both"/>
                </w:pPr>
              </w:pPrChange>
            </w:pPr>
            <w:moveToRangeStart w:id="58" w:author="Pavla Trefilová" w:date="2019-11-18T17:19:00Z" w:name="move24990009"/>
            <w:moveTo w:id="59" w:author="Pavla Trefilová" w:date="2019-11-18T17:19:00Z">
              <w:r>
                <w:rPr>
                  <w:b/>
                </w:rPr>
                <w:t xml:space="preserve">doc. </w:t>
              </w:r>
            </w:moveTo>
            <w:moveToRangeEnd w:id="58"/>
            <w:r w:rsidR="00D87E84" w:rsidRPr="001C31EB">
              <w:rPr>
                <w:b/>
              </w:rPr>
              <w:t xml:space="preserve">Ing. </w:t>
            </w:r>
            <w:del w:id="60" w:author="Pavla Trefilová" w:date="2019-11-18T17:19:00Z">
              <w:r w:rsidR="00D87E84" w:rsidRPr="001C31EB">
                <w:rPr>
                  <w:b/>
                </w:rPr>
                <w:delText>Dobeš</w:delText>
              </w:r>
            </w:del>
            <w:ins w:id="61" w:author="Pavla Trefilová" w:date="2019-11-18T17:19:00Z">
              <w:r w:rsidR="00A161BD">
                <w:rPr>
                  <w:b/>
                </w:rPr>
                <w:t xml:space="preserve">Zuzana </w:t>
              </w:r>
              <w:r>
                <w:rPr>
                  <w:b/>
                </w:rPr>
                <w:t>Dohnalová</w:t>
              </w:r>
            </w:ins>
            <w:r w:rsidR="00D87E84" w:rsidRPr="001C31EB">
              <w:rPr>
                <w:b/>
              </w:rPr>
              <w:t>, Ph.D.</w:t>
            </w:r>
          </w:p>
          <w:p w14:paraId="4E711AF4" w14:textId="0F87045B" w:rsidR="00D87E84" w:rsidRDefault="00D87E84">
            <w:pPr>
              <w:pPrChange w:id="62" w:author="Pavla Trefilová" w:date="2019-11-18T17:19:00Z">
                <w:pPr>
                  <w:jc w:val="both"/>
                </w:pPr>
              </w:pPrChange>
            </w:pPr>
            <w:del w:id="63" w:author="Pavla Trefilová" w:date="2019-11-18T17:19:00Z">
              <w:r>
                <w:delText xml:space="preserve">Dobeš </w:delText>
              </w:r>
            </w:del>
            <w:ins w:id="64" w:author="Pavla Trefilová" w:date="2019-11-18T17:19:00Z">
              <w:r w:rsidR="007B75B9">
                <w:t>Dohnalová</w:t>
              </w:r>
              <w:r>
                <w:t xml:space="preserve"> </w:t>
              </w:r>
              <w:r w:rsidR="00A161BD">
                <w:t>(</w:t>
              </w:r>
            </w:ins>
            <w:r w:rsidR="00A161BD" w:rsidRPr="00C2752B">
              <w:t>100</w:t>
            </w:r>
            <w:del w:id="65" w:author="Pavla Trefilová" w:date="2019-11-18T17:19:00Z">
              <w:r>
                <w:delText>%</w:delText>
              </w:r>
            </w:del>
            <w:ins w:id="66" w:author="Pavla Trefilová" w:date="2019-11-18T17:19:00Z">
              <w:r w:rsidR="00A161BD" w:rsidRPr="00C2752B">
                <w:t>%</w:t>
              </w:r>
              <w:r w:rsidR="00A161BD">
                <w:t>)</w:t>
              </w:r>
            </w:ins>
          </w:p>
        </w:tc>
        <w:tc>
          <w:tcPr>
            <w:tcW w:w="850" w:type="dxa"/>
          </w:tcPr>
          <w:p w14:paraId="6423F0EF" w14:textId="77777777" w:rsidR="00D87E84" w:rsidRDefault="00D87E84" w:rsidP="00D87E84">
            <w:pPr>
              <w:jc w:val="both"/>
            </w:pPr>
            <w:r>
              <w:t>1/Z</w:t>
            </w:r>
          </w:p>
        </w:tc>
        <w:tc>
          <w:tcPr>
            <w:tcW w:w="851" w:type="dxa"/>
          </w:tcPr>
          <w:p w14:paraId="51DEE90C" w14:textId="77777777" w:rsidR="00D87E84" w:rsidRDefault="00D87E84" w:rsidP="00D87E84">
            <w:pPr>
              <w:jc w:val="both"/>
            </w:pPr>
            <w:r>
              <w:t>ZT</w:t>
            </w:r>
          </w:p>
        </w:tc>
      </w:tr>
      <w:tr w:rsidR="00D87E84" w14:paraId="071CC6AB" w14:textId="77777777" w:rsidTr="008125E4">
        <w:tc>
          <w:tcPr>
            <w:tcW w:w="2829" w:type="dxa"/>
          </w:tcPr>
          <w:p w14:paraId="50E3295B" w14:textId="77777777" w:rsidR="00D87E84" w:rsidRDefault="00D87E84" w:rsidP="00D87E84">
            <w:r w:rsidRPr="00FF3F48">
              <w:t>Management I</w:t>
            </w:r>
          </w:p>
        </w:tc>
        <w:tc>
          <w:tcPr>
            <w:tcW w:w="851" w:type="dxa"/>
            <w:gridSpan w:val="2"/>
          </w:tcPr>
          <w:p w14:paraId="35B677ED" w14:textId="764BCB42" w:rsidR="00D87E84" w:rsidRDefault="00D87E84" w:rsidP="00D87E84">
            <w:pPr>
              <w:jc w:val="both"/>
            </w:pPr>
            <w:r>
              <w:t>2</w:t>
            </w:r>
            <w:r w:rsidR="00AD576F">
              <w:t>6</w:t>
            </w:r>
            <w:r>
              <w:t>-0-1</w:t>
            </w:r>
            <w:r w:rsidR="00AD576F">
              <w:t>3</w:t>
            </w:r>
          </w:p>
        </w:tc>
        <w:tc>
          <w:tcPr>
            <w:tcW w:w="851" w:type="dxa"/>
          </w:tcPr>
          <w:p w14:paraId="3423A035" w14:textId="77777777" w:rsidR="00D87E84" w:rsidRDefault="00D87E84" w:rsidP="00D87E84">
            <w:pPr>
              <w:jc w:val="both"/>
            </w:pPr>
            <w:r>
              <w:t>zp, zk</w:t>
            </w:r>
          </w:p>
        </w:tc>
        <w:tc>
          <w:tcPr>
            <w:tcW w:w="709" w:type="dxa"/>
          </w:tcPr>
          <w:p w14:paraId="55C5D450" w14:textId="77777777" w:rsidR="00D87E84" w:rsidRDefault="00D87E84" w:rsidP="00D87E84">
            <w:pPr>
              <w:jc w:val="both"/>
            </w:pPr>
            <w:r>
              <w:t>5</w:t>
            </w:r>
          </w:p>
        </w:tc>
        <w:tc>
          <w:tcPr>
            <w:tcW w:w="2410" w:type="dxa"/>
          </w:tcPr>
          <w:p w14:paraId="216EF0B5" w14:textId="040A6385" w:rsidR="00D87E84" w:rsidRPr="001C31EB" w:rsidRDefault="00D87E84">
            <w:pPr>
              <w:rPr>
                <w:b/>
              </w:rPr>
              <w:pPrChange w:id="67" w:author="Pavla Trefilová" w:date="2019-11-18T17:19:00Z">
                <w:pPr>
                  <w:jc w:val="both"/>
                </w:pPr>
              </w:pPrChange>
            </w:pPr>
            <w:r w:rsidRPr="001C31EB">
              <w:rPr>
                <w:b/>
              </w:rPr>
              <w:t>Ing.</w:t>
            </w:r>
            <w:r w:rsidR="00A161BD">
              <w:rPr>
                <w:b/>
              </w:rPr>
              <w:t xml:space="preserve"> </w:t>
            </w:r>
            <w:ins w:id="68" w:author="Pavla Trefilová" w:date="2019-11-18T17:19:00Z">
              <w:r w:rsidR="00A161BD">
                <w:rPr>
                  <w:b/>
                </w:rPr>
                <w:t>Janka</w:t>
              </w:r>
              <w:r w:rsidRPr="001C31EB">
                <w:rPr>
                  <w:b/>
                </w:rPr>
                <w:t xml:space="preserve"> </w:t>
              </w:r>
            </w:ins>
            <w:r w:rsidRPr="001C31EB">
              <w:rPr>
                <w:b/>
              </w:rPr>
              <w:t>Vydrová, Ph.D.</w:t>
            </w:r>
          </w:p>
          <w:p w14:paraId="38151BF5" w14:textId="49BEE1C3" w:rsidR="00D87E84" w:rsidRDefault="00D87E84">
            <w:pPr>
              <w:pPrChange w:id="69" w:author="Pavla Trefilová" w:date="2019-11-18T17:19:00Z">
                <w:pPr>
                  <w:jc w:val="both"/>
                </w:pPr>
              </w:pPrChange>
            </w:pPr>
            <w:r>
              <w:t xml:space="preserve">Vydrová </w:t>
            </w:r>
            <w:ins w:id="70" w:author="Pavla Trefilová" w:date="2019-11-18T17:19:00Z">
              <w:r w:rsidR="00A161BD">
                <w:t>(</w:t>
              </w:r>
            </w:ins>
            <w:r w:rsidR="00A161BD" w:rsidRPr="00C2752B">
              <w:t>100</w:t>
            </w:r>
            <w:del w:id="71" w:author="Pavla Trefilová" w:date="2019-11-18T17:19:00Z">
              <w:r>
                <w:delText>%</w:delText>
              </w:r>
            </w:del>
            <w:ins w:id="72" w:author="Pavla Trefilová" w:date="2019-11-18T17:19:00Z">
              <w:r w:rsidR="00A161BD" w:rsidRPr="00C2752B">
                <w:t>%</w:t>
              </w:r>
              <w:r w:rsidR="00A161BD">
                <w:t>)</w:t>
              </w:r>
            </w:ins>
          </w:p>
        </w:tc>
        <w:tc>
          <w:tcPr>
            <w:tcW w:w="850" w:type="dxa"/>
          </w:tcPr>
          <w:p w14:paraId="1CDE556E" w14:textId="77777777" w:rsidR="00D87E84" w:rsidRDefault="00D87E84" w:rsidP="00D87E84">
            <w:pPr>
              <w:jc w:val="both"/>
            </w:pPr>
            <w:r>
              <w:t>1/Z</w:t>
            </w:r>
          </w:p>
        </w:tc>
        <w:tc>
          <w:tcPr>
            <w:tcW w:w="851" w:type="dxa"/>
          </w:tcPr>
          <w:p w14:paraId="1880251F" w14:textId="77777777" w:rsidR="00D87E84" w:rsidRDefault="00D87E84" w:rsidP="00D87E84">
            <w:pPr>
              <w:jc w:val="both"/>
            </w:pPr>
            <w:r>
              <w:t>ZT</w:t>
            </w:r>
          </w:p>
        </w:tc>
      </w:tr>
      <w:tr w:rsidR="00D87E84" w14:paraId="253878DE" w14:textId="77777777" w:rsidTr="008125E4">
        <w:tc>
          <w:tcPr>
            <w:tcW w:w="2829" w:type="dxa"/>
          </w:tcPr>
          <w:p w14:paraId="75FE4EA2" w14:textId="77777777" w:rsidR="00D87E84" w:rsidRDefault="00D87E84" w:rsidP="00D87E84">
            <w:r w:rsidRPr="008433D4">
              <w:rPr>
                <w:lang w:val="en-GB"/>
              </w:rPr>
              <w:t>Computerized Data Processing</w:t>
            </w:r>
          </w:p>
        </w:tc>
        <w:tc>
          <w:tcPr>
            <w:tcW w:w="851" w:type="dxa"/>
            <w:gridSpan w:val="2"/>
          </w:tcPr>
          <w:p w14:paraId="381B85C1" w14:textId="33CA1B70" w:rsidR="00D87E84" w:rsidRDefault="00AD576F" w:rsidP="0071125E">
            <w:pPr>
              <w:jc w:val="both"/>
            </w:pPr>
            <w:r>
              <w:t>0-26-0</w:t>
            </w:r>
          </w:p>
        </w:tc>
        <w:tc>
          <w:tcPr>
            <w:tcW w:w="851" w:type="dxa"/>
          </w:tcPr>
          <w:p w14:paraId="12E6FBFB" w14:textId="77777777" w:rsidR="00D87E84" w:rsidRDefault="00D87E84" w:rsidP="00D87E84">
            <w:pPr>
              <w:jc w:val="both"/>
            </w:pPr>
            <w:r>
              <w:t>klz</w:t>
            </w:r>
          </w:p>
        </w:tc>
        <w:tc>
          <w:tcPr>
            <w:tcW w:w="709" w:type="dxa"/>
          </w:tcPr>
          <w:p w14:paraId="425D8EDF" w14:textId="77777777" w:rsidR="00D87E84" w:rsidRDefault="00D87E84" w:rsidP="00D87E84">
            <w:pPr>
              <w:jc w:val="both"/>
            </w:pPr>
            <w:r>
              <w:t>3</w:t>
            </w:r>
          </w:p>
        </w:tc>
        <w:tc>
          <w:tcPr>
            <w:tcW w:w="2410" w:type="dxa"/>
          </w:tcPr>
          <w:p w14:paraId="1A3ECDD1" w14:textId="3D84758C" w:rsidR="00D87E84" w:rsidRDefault="00D87E84">
            <w:pPr>
              <w:rPr>
                <w:b/>
              </w:rPr>
              <w:pPrChange w:id="73" w:author="Pavla Trefilová" w:date="2019-11-18T17:19:00Z">
                <w:pPr>
                  <w:jc w:val="both"/>
                </w:pPr>
              </w:pPrChange>
            </w:pPr>
            <w:r w:rsidRPr="001C31EB">
              <w:rPr>
                <w:b/>
              </w:rPr>
              <w:t>Ing.</w:t>
            </w:r>
            <w:r w:rsidR="00A161BD">
              <w:rPr>
                <w:b/>
              </w:rPr>
              <w:t xml:space="preserve"> </w:t>
            </w:r>
            <w:ins w:id="74" w:author="Pavla Trefilová" w:date="2019-11-18T17:19:00Z">
              <w:r w:rsidR="00A161BD">
                <w:rPr>
                  <w:b/>
                </w:rPr>
                <w:t>Miroslava</w:t>
              </w:r>
              <w:r w:rsidRPr="001C31EB">
                <w:rPr>
                  <w:b/>
                </w:rPr>
                <w:t xml:space="preserve"> </w:t>
              </w:r>
            </w:ins>
            <w:r w:rsidRPr="001C31EB">
              <w:rPr>
                <w:b/>
              </w:rPr>
              <w:t>Dolejšová, Ph.D.</w:t>
            </w:r>
          </w:p>
          <w:p w14:paraId="766A855E" w14:textId="3AE7D35A" w:rsidR="00D87E84" w:rsidRDefault="00D87E84">
            <w:pPr>
              <w:pPrChange w:id="75" w:author="Pavla Trefilová" w:date="2019-11-18T17:19:00Z">
                <w:pPr>
                  <w:jc w:val="both"/>
                </w:pPr>
              </w:pPrChange>
            </w:pPr>
            <w:r>
              <w:t>Dolejšová</w:t>
            </w:r>
            <w:r w:rsidR="00A161BD" w:rsidRPr="00315CDD">
              <w:rPr>
                <w:color w:val="000000" w:themeColor="text1"/>
                <w:rPrChange w:id="76" w:author="Pavla Trefilová" w:date="2019-11-18T17:19:00Z">
                  <w:rPr/>
                </w:rPrChange>
              </w:rPr>
              <w:t xml:space="preserve"> </w:t>
            </w:r>
            <w:ins w:id="77" w:author="Pavla Trefilová" w:date="2019-11-18T17:19:00Z">
              <w:r w:rsidR="00A161BD">
                <w:rPr>
                  <w:color w:val="000000" w:themeColor="text1"/>
                </w:rPr>
                <w:t>(</w:t>
              </w:r>
            </w:ins>
            <w:r w:rsidR="00A161BD" w:rsidRPr="00B1317B">
              <w:rPr>
                <w:color w:val="000000" w:themeColor="text1"/>
                <w:rPrChange w:id="78" w:author="Pavla Trefilová" w:date="2019-11-18T17:19:00Z">
                  <w:rPr/>
                </w:rPrChange>
              </w:rPr>
              <w:t>60</w:t>
            </w:r>
            <w:del w:id="79" w:author="Pavla Trefilová" w:date="2019-11-18T17:19:00Z">
              <w:r>
                <w:delText>%</w:delText>
              </w:r>
            </w:del>
            <w:ins w:id="80" w:author="Pavla Trefilová" w:date="2019-11-18T17:19:00Z">
              <w:r w:rsidR="00A161BD" w:rsidRPr="00B1317B">
                <w:rPr>
                  <w:color w:val="000000" w:themeColor="text1"/>
                </w:rPr>
                <w:t>%</w:t>
              </w:r>
              <w:r w:rsidR="00A161BD">
                <w:rPr>
                  <w:color w:val="000000" w:themeColor="text1"/>
                </w:rPr>
                <w:t>)</w:t>
              </w:r>
            </w:ins>
          </w:p>
          <w:p w14:paraId="6F8B5B0F" w14:textId="2E765723" w:rsidR="00D87E84" w:rsidRPr="00F402DA" w:rsidRDefault="00D87E84">
            <w:pPr>
              <w:pPrChange w:id="81" w:author="Pavla Trefilová" w:date="2019-11-18T17:19:00Z">
                <w:pPr>
                  <w:jc w:val="both"/>
                </w:pPr>
              </w:pPrChange>
            </w:pPr>
            <w:del w:id="82" w:author="Pavla Trefilová" w:date="2019-11-18T17:19:00Z">
              <w:r>
                <w:delText xml:space="preserve">Benda </w:delText>
              </w:r>
            </w:del>
            <w:ins w:id="83" w:author="Pavla Trefilová" w:date="2019-11-18T17:19:00Z">
              <w:r w:rsidR="00146C23">
                <w:t xml:space="preserve">Kunčar </w:t>
              </w:r>
              <w:r w:rsidR="002B4A59">
                <w:t>(</w:t>
              </w:r>
            </w:ins>
            <w:r>
              <w:t>40</w:t>
            </w:r>
            <w:del w:id="84" w:author="Pavla Trefilová" w:date="2019-11-18T17:19:00Z">
              <w:r>
                <w:delText>%</w:delText>
              </w:r>
            </w:del>
            <w:ins w:id="85" w:author="Pavla Trefilová" w:date="2019-11-18T17:19:00Z">
              <w:r>
                <w:t>%</w:t>
              </w:r>
              <w:r w:rsidR="002B4A59">
                <w:t>)</w:t>
              </w:r>
            </w:ins>
          </w:p>
        </w:tc>
        <w:tc>
          <w:tcPr>
            <w:tcW w:w="850" w:type="dxa"/>
          </w:tcPr>
          <w:p w14:paraId="50314EA7" w14:textId="77777777" w:rsidR="00D87E84" w:rsidRDefault="00D87E84" w:rsidP="00D87E84">
            <w:pPr>
              <w:jc w:val="both"/>
            </w:pPr>
            <w:r>
              <w:t>1/L</w:t>
            </w:r>
          </w:p>
        </w:tc>
        <w:tc>
          <w:tcPr>
            <w:tcW w:w="851" w:type="dxa"/>
          </w:tcPr>
          <w:p w14:paraId="0EA32E6B" w14:textId="77777777" w:rsidR="00D87E84" w:rsidRDefault="00D87E84" w:rsidP="00D87E84">
            <w:pPr>
              <w:jc w:val="both"/>
            </w:pPr>
            <w:r>
              <w:t>P</w:t>
            </w:r>
          </w:p>
        </w:tc>
      </w:tr>
      <w:tr w:rsidR="00D87E84" w14:paraId="5E7ABBC5" w14:textId="77777777" w:rsidTr="008125E4">
        <w:tc>
          <w:tcPr>
            <w:tcW w:w="2829" w:type="dxa"/>
          </w:tcPr>
          <w:p w14:paraId="0281A6C2" w14:textId="77777777" w:rsidR="00D87E84" w:rsidRDefault="00D87E84" w:rsidP="00D87E84">
            <w:r w:rsidRPr="008433D4">
              <w:t xml:space="preserve">Macroeconomics I       </w:t>
            </w:r>
          </w:p>
        </w:tc>
        <w:tc>
          <w:tcPr>
            <w:tcW w:w="851" w:type="dxa"/>
            <w:gridSpan w:val="2"/>
          </w:tcPr>
          <w:p w14:paraId="42E7063E" w14:textId="1F8AE0D5" w:rsidR="00D87E84" w:rsidRDefault="00AD576F" w:rsidP="00D87E84">
            <w:pPr>
              <w:jc w:val="both"/>
            </w:pPr>
            <w:r>
              <w:t>26-0-26</w:t>
            </w:r>
          </w:p>
        </w:tc>
        <w:tc>
          <w:tcPr>
            <w:tcW w:w="851" w:type="dxa"/>
          </w:tcPr>
          <w:p w14:paraId="33E740FC" w14:textId="77777777" w:rsidR="00D87E84" w:rsidRDefault="00D87E84" w:rsidP="00D87E84">
            <w:pPr>
              <w:jc w:val="both"/>
            </w:pPr>
            <w:r>
              <w:t>zp, zk</w:t>
            </w:r>
          </w:p>
        </w:tc>
        <w:tc>
          <w:tcPr>
            <w:tcW w:w="709" w:type="dxa"/>
          </w:tcPr>
          <w:p w14:paraId="49B4C077" w14:textId="77777777" w:rsidR="00D87E84" w:rsidRDefault="00D87E84" w:rsidP="00D87E84">
            <w:pPr>
              <w:jc w:val="both"/>
            </w:pPr>
            <w:r>
              <w:t>6</w:t>
            </w:r>
          </w:p>
        </w:tc>
        <w:tc>
          <w:tcPr>
            <w:tcW w:w="2410" w:type="dxa"/>
          </w:tcPr>
          <w:p w14:paraId="3648628F" w14:textId="5DAD16D5" w:rsidR="00D87E84" w:rsidRPr="001C31EB" w:rsidRDefault="00D575D8">
            <w:pPr>
              <w:rPr>
                <w:b/>
              </w:rPr>
              <w:pPrChange w:id="86" w:author="Pavla Trefilová" w:date="2019-11-18T17:19:00Z">
                <w:pPr>
                  <w:jc w:val="both"/>
                </w:pPr>
              </w:pPrChange>
            </w:pPr>
            <w:moveFromRangeStart w:id="87" w:author="Pavla Trefilová" w:date="2019-11-18T17:19:00Z" w:name="move24990010"/>
            <w:moveFrom w:id="88" w:author="Pavla Trefilová" w:date="2019-11-18T17:19:00Z">
              <w:r>
                <w:rPr>
                  <w:rPrChange w:id="89" w:author="Pavla Trefilová" w:date="2019-11-18T17:19:00Z">
                    <w:rPr>
                      <w:b/>
                    </w:rPr>
                  </w:rPrChange>
                </w:rPr>
                <w:t xml:space="preserve">doc. </w:t>
              </w:r>
            </w:moveFrom>
            <w:moveFromRangeEnd w:id="87"/>
            <w:r w:rsidR="00D87E84" w:rsidRPr="001C31EB">
              <w:rPr>
                <w:b/>
              </w:rPr>
              <w:t xml:space="preserve">Ing. </w:t>
            </w:r>
            <w:del w:id="90" w:author="Pavla Trefilová" w:date="2019-11-18T17:19:00Z">
              <w:r w:rsidR="00D87E84" w:rsidRPr="001C31EB">
                <w:rPr>
                  <w:b/>
                </w:rPr>
                <w:delText>Švarcová</w:delText>
              </w:r>
            </w:del>
            <w:ins w:id="91" w:author="Pavla Trefilová" w:date="2019-11-18T17:19:00Z">
              <w:r w:rsidR="009268F4">
                <w:rPr>
                  <w:b/>
                </w:rPr>
                <w:t>Monika Horáková</w:t>
              </w:r>
            </w:ins>
            <w:r w:rsidR="00D87E84" w:rsidRPr="001C31EB">
              <w:rPr>
                <w:b/>
              </w:rPr>
              <w:t>, Ph.D.</w:t>
            </w:r>
          </w:p>
          <w:p w14:paraId="3DABE039" w14:textId="5451CF81" w:rsidR="009268F4" w:rsidRDefault="00D87E84" w:rsidP="0031440D">
            <w:pPr>
              <w:rPr>
                <w:ins w:id="92" w:author="Pavla Trefilová" w:date="2019-11-18T17:19:00Z"/>
              </w:rPr>
            </w:pPr>
            <w:del w:id="93" w:author="Pavla Trefilová" w:date="2019-11-18T17:19:00Z">
              <w:r>
                <w:delText>Švarcová 100%</w:delText>
              </w:r>
            </w:del>
            <w:ins w:id="94" w:author="Pavla Trefilová" w:date="2019-11-18T17:19:00Z">
              <w:r w:rsidR="009268F4">
                <w:t>Horakova (60%)</w:t>
              </w:r>
            </w:ins>
          </w:p>
          <w:p w14:paraId="11F9CCD0" w14:textId="1D526531" w:rsidR="00146C23" w:rsidRPr="008E68EA" w:rsidRDefault="00146C23">
            <w:pPr>
              <w:pPrChange w:id="95" w:author="Pavla Trefilová" w:date="2019-11-18T17:19:00Z">
                <w:pPr>
                  <w:jc w:val="both"/>
                </w:pPr>
              </w:pPrChange>
            </w:pPr>
            <w:ins w:id="96" w:author="Pavla Trefilová" w:date="2019-11-18T17:19:00Z">
              <w:r>
                <w:t>Mikeska</w:t>
              </w:r>
              <w:r w:rsidR="00A161BD" w:rsidRPr="00315CDD">
                <w:rPr>
                  <w:color w:val="000000" w:themeColor="text1"/>
                </w:rPr>
                <w:t xml:space="preserve"> </w:t>
              </w:r>
              <w:r w:rsidR="00A161BD">
                <w:rPr>
                  <w:color w:val="000000" w:themeColor="text1"/>
                </w:rPr>
                <w:t>(</w:t>
              </w:r>
              <w:r w:rsidR="009268F4">
                <w:rPr>
                  <w:color w:val="000000" w:themeColor="text1"/>
                </w:rPr>
                <w:t>4</w:t>
              </w:r>
              <w:r w:rsidR="00A161BD" w:rsidRPr="00B1317B">
                <w:rPr>
                  <w:color w:val="000000" w:themeColor="text1"/>
                </w:rPr>
                <w:t>0%</w:t>
              </w:r>
              <w:r w:rsidR="00A161BD">
                <w:rPr>
                  <w:color w:val="000000" w:themeColor="text1"/>
                </w:rPr>
                <w:t>)</w:t>
              </w:r>
              <w:r w:rsidR="000438B9">
                <w:rPr>
                  <w:color w:val="000000" w:themeColor="text1"/>
                </w:rPr>
                <w:t xml:space="preserve"> </w:t>
              </w:r>
            </w:ins>
          </w:p>
        </w:tc>
        <w:tc>
          <w:tcPr>
            <w:tcW w:w="850" w:type="dxa"/>
          </w:tcPr>
          <w:p w14:paraId="3732F844" w14:textId="77777777" w:rsidR="00D87E84" w:rsidRDefault="00D87E84" w:rsidP="00D87E84">
            <w:pPr>
              <w:jc w:val="both"/>
            </w:pPr>
            <w:r>
              <w:t>1/L</w:t>
            </w:r>
          </w:p>
        </w:tc>
        <w:tc>
          <w:tcPr>
            <w:tcW w:w="851" w:type="dxa"/>
          </w:tcPr>
          <w:p w14:paraId="396B2517" w14:textId="77777777" w:rsidR="00D87E84" w:rsidRDefault="00D87E84" w:rsidP="00D87E84">
            <w:pPr>
              <w:jc w:val="both"/>
            </w:pPr>
            <w:r>
              <w:t>ZT</w:t>
            </w:r>
          </w:p>
        </w:tc>
      </w:tr>
      <w:tr w:rsidR="00D87E84" w14:paraId="2FB83910" w14:textId="77777777" w:rsidTr="008125E4">
        <w:tc>
          <w:tcPr>
            <w:tcW w:w="2829" w:type="dxa"/>
          </w:tcPr>
          <w:p w14:paraId="25825B4C" w14:textId="77777777" w:rsidR="00D87E84" w:rsidRDefault="00D87E84" w:rsidP="00D87E84">
            <w:r w:rsidRPr="00FE6005">
              <w:t>Applied Statistics I</w:t>
            </w:r>
          </w:p>
        </w:tc>
        <w:tc>
          <w:tcPr>
            <w:tcW w:w="851" w:type="dxa"/>
            <w:gridSpan w:val="2"/>
          </w:tcPr>
          <w:p w14:paraId="14F52736" w14:textId="72B34858" w:rsidR="00D87E84" w:rsidRDefault="00AD576F" w:rsidP="00D87E84">
            <w:pPr>
              <w:jc w:val="both"/>
            </w:pPr>
            <w:r>
              <w:t>26-26-0</w:t>
            </w:r>
          </w:p>
        </w:tc>
        <w:tc>
          <w:tcPr>
            <w:tcW w:w="851" w:type="dxa"/>
          </w:tcPr>
          <w:p w14:paraId="1BEE09BA" w14:textId="77777777" w:rsidR="00D87E84" w:rsidRDefault="00D87E84" w:rsidP="00D87E84">
            <w:pPr>
              <w:jc w:val="both"/>
            </w:pPr>
            <w:r>
              <w:t>zp, zk</w:t>
            </w:r>
          </w:p>
        </w:tc>
        <w:tc>
          <w:tcPr>
            <w:tcW w:w="709" w:type="dxa"/>
          </w:tcPr>
          <w:p w14:paraId="15F7E683" w14:textId="77777777" w:rsidR="00D87E84" w:rsidRDefault="00D87E84" w:rsidP="00D87E84">
            <w:pPr>
              <w:jc w:val="both"/>
            </w:pPr>
            <w:r>
              <w:t>5</w:t>
            </w:r>
          </w:p>
        </w:tc>
        <w:tc>
          <w:tcPr>
            <w:tcW w:w="2410" w:type="dxa"/>
          </w:tcPr>
          <w:p w14:paraId="6252DD12" w14:textId="619277CE" w:rsidR="00D87E84" w:rsidRPr="001C31EB" w:rsidRDefault="00D87E84">
            <w:pPr>
              <w:rPr>
                <w:b/>
              </w:rPr>
              <w:pPrChange w:id="97" w:author="Pavla Trefilová" w:date="2019-11-18T17:19:00Z">
                <w:pPr>
                  <w:jc w:val="both"/>
                </w:pPr>
              </w:pPrChange>
            </w:pPr>
            <w:r w:rsidRPr="001C31EB">
              <w:rPr>
                <w:b/>
              </w:rPr>
              <w:t xml:space="preserve">Ing. </w:t>
            </w:r>
            <w:del w:id="98" w:author="Pavla Trefilová" w:date="2019-11-18T17:19:00Z">
              <w:r w:rsidRPr="001C31EB">
                <w:rPr>
                  <w:b/>
                </w:rPr>
                <w:delText>Kovářík, Ph.D</w:delText>
              </w:r>
            </w:del>
            <w:ins w:id="99" w:author="Pavla Trefilová" w:date="2019-11-18T17:19:00Z">
              <w:r w:rsidR="002B4A59">
                <w:rPr>
                  <w:b/>
                </w:rPr>
                <w:t xml:space="preserve">Ján </w:t>
              </w:r>
              <w:r w:rsidR="00C2752B">
                <w:rPr>
                  <w:b/>
                </w:rPr>
                <w:t>Dvorský</w:t>
              </w:r>
              <w:r w:rsidRPr="001C31EB">
                <w:rPr>
                  <w:b/>
                </w:rPr>
                <w:t>, PhD</w:t>
              </w:r>
            </w:ins>
            <w:r w:rsidRPr="001C31EB">
              <w:rPr>
                <w:b/>
              </w:rPr>
              <w:t>.</w:t>
            </w:r>
          </w:p>
          <w:p w14:paraId="1FF7DF32" w14:textId="00552CF4" w:rsidR="00146C23" w:rsidRPr="008E68EA" w:rsidRDefault="00D87E84">
            <w:pPr>
              <w:pPrChange w:id="100" w:author="Pavla Trefilová" w:date="2019-11-18T17:19:00Z">
                <w:pPr>
                  <w:jc w:val="both"/>
                </w:pPr>
              </w:pPrChange>
            </w:pPr>
            <w:del w:id="101" w:author="Pavla Trefilová" w:date="2019-11-18T17:19:00Z">
              <w:r>
                <w:delText xml:space="preserve">Kovářík </w:delText>
              </w:r>
            </w:del>
            <w:ins w:id="102" w:author="Pavla Trefilová" w:date="2019-11-18T17:19:00Z">
              <w:r w:rsidR="00C2752B">
                <w:t xml:space="preserve">Dvorský </w:t>
              </w:r>
              <w:r w:rsidR="00A161BD">
                <w:t>(</w:t>
              </w:r>
            </w:ins>
            <w:r w:rsidR="00A161BD" w:rsidRPr="00C2752B">
              <w:t>100</w:t>
            </w:r>
            <w:del w:id="103" w:author="Pavla Trefilová" w:date="2019-11-18T17:19:00Z">
              <w:r>
                <w:delText>%</w:delText>
              </w:r>
            </w:del>
            <w:ins w:id="104" w:author="Pavla Trefilová" w:date="2019-11-18T17:19:00Z">
              <w:r w:rsidR="00A161BD" w:rsidRPr="00C2752B">
                <w:t>%</w:t>
              </w:r>
              <w:r w:rsidR="00A161BD">
                <w:t>)</w:t>
              </w:r>
            </w:ins>
          </w:p>
        </w:tc>
        <w:tc>
          <w:tcPr>
            <w:tcW w:w="850" w:type="dxa"/>
          </w:tcPr>
          <w:p w14:paraId="033A4AF9" w14:textId="77777777" w:rsidR="00D87E84" w:rsidRDefault="00D87E84" w:rsidP="00D87E84">
            <w:pPr>
              <w:jc w:val="both"/>
            </w:pPr>
            <w:r>
              <w:t>1/L</w:t>
            </w:r>
          </w:p>
        </w:tc>
        <w:tc>
          <w:tcPr>
            <w:tcW w:w="851" w:type="dxa"/>
          </w:tcPr>
          <w:p w14:paraId="6E5AE2B5" w14:textId="77777777" w:rsidR="00D87E84" w:rsidRDefault="00D87E84" w:rsidP="00D87E84">
            <w:pPr>
              <w:jc w:val="both"/>
            </w:pPr>
            <w:r>
              <w:t>P</w:t>
            </w:r>
          </w:p>
        </w:tc>
      </w:tr>
      <w:tr w:rsidR="00D87E84" w14:paraId="68DD1788" w14:textId="77777777" w:rsidTr="008125E4">
        <w:tc>
          <w:tcPr>
            <w:tcW w:w="2829" w:type="dxa"/>
          </w:tcPr>
          <w:p w14:paraId="4971D63B" w14:textId="77777777" w:rsidR="00D87E84" w:rsidRDefault="00D87E84" w:rsidP="00D87E84">
            <w:r>
              <w:t>Basics of Project Management</w:t>
            </w:r>
          </w:p>
        </w:tc>
        <w:tc>
          <w:tcPr>
            <w:tcW w:w="851" w:type="dxa"/>
            <w:gridSpan w:val="2"/>
          </w:tcPr>
          <w:p w14:paraId="2F3470D9" w14:textId="2DE01AA8" w:rsidR="00D87E84" w:rsidRDefault="00D87E84" w:rsidP="00D87E84">
            <w:pPr>
              <w:jc w:val="both"/>
            </w:pPr>
            <w:r>
              <w:t>2</w:t>
            </w:r>
            <w:r w:rsidR="00AD576F">
              <w:t>6</w:t>
            </w:r>
            <w:r>
              <w:t>-0-0</w:t>
            </w:r>
          </w:p>
        </w:tc>
        <w:tc>
          <w:tcPr>
            <w:tcW w:w="851" w:type="dxa"/>
          </w:tcPr>
          <w:p w14:paraId="09D9FF64" w14:textId="77777777" w:rsidR="00D87E84" w:rsidRDefault="00D87E84" w:rsidP="00D87E84">
            <w:pPr>
              <w:jc w:val="both"/>
            </w:pPr>
            <w:r>
              <w:t>klz</w:t>
            </w:r>
          </w:p>
        </w:tc>
        <w:tc>
          <w:tcPr>
            <w:tcW w:w="709" w:type="dxa"/>
          </w:tcPr>
          <w:p w14:paraId="0B27488B" w14:textId="77777777" w:rsidR="00D87E84" w:rsidRDefault="00D87E84" w:rsidP="00D87E84">
            <w:pPr>
              <w:jc w:val="both"/>
            </w:pPr>
            <w:r>
              <w:t>3</w:t>
            </w:r>
          </w:p>
        </w:tc>
        <w:tc>
          <w:tcPr>
            <w:tcW w:w="2410" w:type="dxa"/>
          </w:tcPr>
          <w:p w14:paraId="7D16AC39" w14:textId="187F7D6C" w:rsidR="00D87E84" w:rsidRPr="001C31EB" w:rsidRDefault="00D87E84">
            <w:pPr>
              <w:rPr>
                <w:b/>
              </w:rPr>
              <w:pPrChange w:id="105" w:author="Pavla Trefilová" w:date="2019-11-18T17:19:00Z">
                <w:pPr>
                  <w:jc w:val="both"/>
                </w:pPr>
              </w:pPrChange>
            </w:pPr>
            <w:r w:rsidRPr="001C31EB">
              <w:rPr>
                <w:b/>
              </w:rPr>
              <w:t xml:space="preserve">Ing. </w:t>
            </w:r>
            <w:ins w:id="106" w:author="Pavla Trefilová" w:date="2019-11-18T17:19:00Z">
              <w:r w:rsidR="002B4A59">
                <w:rPr>
                  <w:b/>
                </w:rPr>
                <w:t xml:space="preserve">Lucie </w:t>
              </w:r>
            </w:ins>
            <w:r w:rsidRPr="001C31EB">
              <w:rPr>
                <w:b/>
              </w:rPr>
              <w:t>Tomancová, Ph.D.</w:t>
            </w:r>
          </w:p>
          <w:p w14:paraId="69D9FB98" w14:textId="5EAA2FEE" w:rsidR="00D87E84" w:rsidRPr="008E68EA" w:rsidRDefault="00D87E84">
            <w:pPr>
              <w:pPrChange w:id="107" w:author="Pavla Trefilová" w:date="2019-11-18T17:19:00Z">
                <w:pPr>
                  <w:jc w:val="both"/>
                </w:pPr>
              </w:pPrChange>
            </w:pPr>
            <w:r>
              <w:t xml:space="preserve">Tomancová </w:t>
            </w:r>
            <w:ins w:id="108" w:author="Pavla Trefilová" w:date="2019-11-18T17:19:00Z">
              <w:r w:rsidR="00A161BD">
                <w:t>(</w:t>
              </w:r>
            </w:ins>
            <w:r w:rsidR="00A161BD" w:rsidRPr="00C2752B">
              <w:t>100</w:t>
            </w:r>
            <w:del w:id="109" w:author="Pavla Trefilová" w:date="2019-11-18T17:19:00Z">
              <w:r>
                <w:delText>%</w:delText>
              </w:r>
            </w:del>
            <w:ins w:id="110" w:author="Pavla Trefilová" w:date="2019-11-18T17:19:00Z">
              <w:r w:rsidR="00A161BD" w:rsidRPr="00C2752B">
                <w:t>%</w:t>
              </w:r>
              <w:r w:rsidR="00A161BD">
                <w:t>)</w:t>
              </w:r>
            </w:ins>
          </w:p>
        </w:tc>
        <w:tc>
          <w:tcPr>
            <w:tcW w:w="850" w:type="dxa"/>
          </w:tcPr>
          <w:p w14:paraId="6A95DDD8" w14:textId="77777777" w:rsidR="00D87E84" w:rsidRDefault="00D87E84" w:rsidP="00D87E84">
            <w:pPr>
              <w:jc w:val="both"/>
            </w:pPr>
            <w:r>
              <w:t>1/L</w:t>
            </w:r>
          </w:p>
        </w:tc>
        <w:tc>
          <w:tcPr>
            <w:tcW w:w="851" w:type="dxa"/>
          </w:tcPr>
          <w:p w14:paraId="126C8954" w14:textId="6925937F" w:rsidR="00D87E84" w:rsidRDefault="003B7826" w:rsidP="00D87E84">
            <w:pPr>
              <w:jc w:val="both"/>
            </w:pPr>
            <w:r>
              <w:t>P</w:t>
            </w:r>
          </w:p>
        </w:tc>
      </w:tr>
      <w:tr w:rsidR="00D87E84" w14:paraId="22372DB8" w14:textId="77777777" w:rsidTr="008125E4">
        <w:tc>
          <w:tcPr>
            <w:tcW w:w="2829" w:type="dxa"/>
          </w:tcPr>
          <w:p w14:paraId="04DCA935" w14:textId="77777777" w:rsidR="00D87E84" w:rsidRPr="00F402DA" w:rsidRDefault="00D87E84" w:rsidP="00D87E84">
            <w:pPr>
              <w:rPr>
                <w:i/>
              </w:rPr>
            </w:pPr>
            <w:r>
              <w:t>Mathematics EII</w:t>
            </w:r>
          </w:p>
        </w:tc>
        <w:tc>
          <w:tcPr>
            <w:tcW w:w="851" w:type="dxa"/>
            <w:gridSpan w:val="2"/>
          </w:tcPr>
          <w:p w14:paraId="2053FFD7" w14:textId="79FE5D97" w:rsidR="00D87E84" w:rsidRDefault="00AD576F" w:rsidP="00D87E84">
            <w:pPr>
              <w:jc w:val="both"/>
            </w:pPr>
            <w:r>
              <w:t>26-26-0</w:t>
            </w:r>
          </w:p>
        </w:tc>
        <w:tc>
          <w:tcPr>
            <w:tcW w:w="851" w:type="dxa"/>
          </w:tcPr>
          <w:p w14:paraId="518AADAD" w14:textId="77777777" w:rsidR="00D87E84" w:rsidRDefault="00D87E84" w:rsidP="00D87E84">
            <w:pPr>
              <w:jc w:val="both"/>
            </w:pPr>
            <w:r>
              <w:t>zp, zk</w:t>
            </w:r>
          </w:p>
        </w:tc>
        <w:tc>
          <w:tcPr>
            <w:tcW w:w="709" w:type="dxa"/>
          </w:tcPr>
          <w:p w14:paraId="5035A621" w14:textId="77777777" w:rsidR="00D87E84" w:rsidRDefault="00D87E84" w:rsidP="00D87E84">
            <w:pPr>
              <w:jc w:val="both"/>
            </w:pPr>
            <w:r>
              <w:t>5</w:t>
            </w:r>
          </w:p>
        </w:tc>
        <w:tc>
          <w:tcPr>
            <w:tcW w:w="2410" w:type="dxa"/>
          </w:tcPr>
          <w:p w14:paraId="41FDAC82" w14:textId="77777777" w:rsidR="00D87E84" w:rsidRPr="001C31EB" w:rsidRDefault="00146C23" w:rsidP="00D87E84">
            <w:pPr>
              <w:jc w:val="both"/>
              <w:rPr>
                <w:del w:id="111" w:author="Pavla Trefilová" w:date="2019-11-18T17:19:00Z"/>
                <w:b/>
              </w:rPr>
            </w:pPr>
            <w:moveToRangeStart w:id="112" w:author="Pavla Trefilová" w:date="2019-11-18T17:19:00Z" w:name="move24990011"/>
            <w:moveTo w:id="113" w:author="Pavla Trefilová" w:date="2019-11-18T17:19:00Z">
              <w:r>
                <w:rPr>
                  <w:b/>
                </w:rPr>
                <w:t xml:space="preserve">Mgr. </w:t>
              </w:r>
            </w:moveTo>
            <w:moveToRangeEnd w:id="112"/>
            <w:del w:id="114" w:author="Pavla Trefilová" w:date="2019-11-18T17:19:00Z">
              <w:r w:rsidR="00D87E84" w:rsidRPr="001C31EB">
                <w:rPr>
                  <w:b/>
                </w:rPr>
                <w:delText>RNDr. Fajkus, PhD.</w:delText>
              </w:r>
            </w:del>
          </w:p>
          <w:p w14:paraId="3BCFC06F" w14:textId="77777777" w:rsidR="00D87E84" w:rsidRDefault="00D87E84" w:rsidP="00D87E84">
            <w:pPr>
              <w:jc w:val="both"/>
              <w:rPr>
                <w:del w:id="115" w:author="Pavla Trefilová" w:date="2019-11-18T17:19:00Z"/>
              </w:rPr>
            </w:pPr>
            <w:del w:id="116" w:author="Pavla Trefilová" w:date="2019-11-18T17:19:00Z">
              <w:r>
                <w:delText>Fajkus 60%</w:delText>
              </w:r>
            </w:del>
          </w:p>
          <w:p w14:paraId="3533297D" w14:textId="2C16278F" w:rsidR="00D87E84" w:rsidRPr="001C31EB" w:rsidRDefault="00D87E84" w:rsidP="0031440D">
            <w:pPr>
              <w:rPr>
                <w:ins w:id="117" w:author="Pavla Trefilová" w:date="2019-11-18T17:19:00Z"/>
                <w:b/>
              </w:rPr>
            </w:pPr>
            <w:del w:id="118" w:author="Pavla Trefilová" w:date="2019-11-18T17:19:00Z">
              <w:r>
                <w:delText>Fialka 40%</w:delText>
              </w:r>
            </w:del>
            <w:ins w:id="119" w:author="Pavla Trefilová" w:date="2019-11-18T17:19:00Z">
              <w:r w:rsidR="0051087C">
                <w:rPr>
                  <w:b/>
                </w:rPr>
                <w:t xml:space="preserve">Kamil </w:t>
              </w:r>
              <w:r w:rsidR="00146C23">
                <w:rPr>
                  <w:b/>
                </w:rPr>
                <w:t>Peterek</w:t>
              </w:r>
              <w:r w:rsidRPr="001C31EB">
                <w:rPr>
                  <w:b/>
                </w:rPr>
                <w:t>, Ph</w:t>
              </w:r>
              <w:r w:rsidR="0051087C">
                <w:rPr>
                  <w:b/>
                </w:rPr>
                <w:t>.</w:t>
              </w:r>
              <w:r w:rsidRPr="001C31EB">
                <w:rPr>
                  <w:b/>
                </w:rPr>
                <w:t>D.</w:t>
              </w:r>
            </w:ins>
          </w:p>
          <w:p w14:paraId="45ADCB7A" w14:textId="61361A6D" w:rsidR="00D87E84" w:rsidRPr="008E68EA" w:rsidRDefault="00146C23">
            <w:pPr>
              <w:pPrChange w:id="120" w:author="Pavla Trefilová" w:date="2019-11-18T17:19:00Z">
                <w:pPr>
                  <w:jc w:val="both"/>
                </w:pPr>
              </w:pPrChange>
            </w:pPr>
            <w:ins w:id="121" w:author="Pavla Trefilová" w:date="2019-11-18T17:19:00Z">
              <w:r>
                <w:t xml:space="preserve">Peterek </w:t>
              </w:r>
              <w:r w:rsidR="00A161BD">
                <w:t>(</w:t>
              </w:r>
              <w:r w:rsidR="00A161BD" w:rsidRPr="00C2752B">
                <w:t>100%</w:t>
              </w:r>
              <w:r w:rsidR="00A161BD">
                <w:t>)</w:t>
              </w:r>
            </w:ins>
          </w:p>
        </w:tc>
        <w:tc>
          <w:tcPr>
            <w:tcW w:w="850" w:type="dxa"/>
          </w:tcPr>
          <w:p w14:paraId="3763D71F" w14:textId="77777777" w:rsidR="00D87E84" w:rsidRDefault="00D87E84" w:rsidP="00D87E84">
            <w:pPr>
              <w:jc w:val="both"/>
            </w:pPr>
            <w:r>
              <w:t>1/L</w:t>
            </w:r>
          </w:p>
        </w:tc>
        <w:tc>
          <w:tcPr>
            <w:tcW w:w="851" w:type="dxa"/>
          </w:tcPr>
          <w:p w14:paraId="0C4084E6" w14:textId="77777777" w:rsidR="00D87E84" w:rsidRDefault="00D87E84" w:rsidP="00D87E84">
            <w:pPr>
              <w:jc w:val="both"/>
            </w:pPr>
            <w:r>
              <w:t>P</w:t>
            </w:r>
          </w:p>
        </w:tc>
      </w:tr>
      <w:tr w:rsidR="00AD576F" w14:paraId="6D0850EE" w14:textId="77777777" w:rsidTr="008125E4">
        <w:tc>
          <w:tcPr>
            <w:tcW w:w="2829" w:type="dxa"/>
          </w:tcPr>
          <w:p w14:paraId="39E1AE3B" w14:textId="52EB431A" w:rsidR="00AD576F" w:rsidRDefault="00AD576F" w:rsidP="00AD576F">
            <w:r>
              <w:t>Business Economics I</w:t>
            </w:r>
          </w:p>
        </w:tc>
        <w:tc>
          <w:tcPr>
            <w:tcW w:w="851" w:type="dxa"/>
            <w:gridSpan w:val="2"/>
          </w:tcPr>
          <w:p w14:paraId="21E5E4BA" w14:textId="069B427F" w:rsidR="00AD576F" w:rsidRDefault="00AD576F" w:rsidP="00AD576F">
            <w:pPr>
              <w:jc w:val="both"/>
            </w:pPr>
            <w:r>
              <w:t>26-0-13</w:t>
            </w:r>
          </w:p>
        </w:tc>
        <w:tc>
          <w:tcPr>
            <w:tcW w:w="851" w:type="dxa"/>
          </w:tcPr>
          <w:p w14:paraId="0B847E81" w14:textId="77777777" w:rsidR="00AD576F" w:rsidRDefault="00AD576F" w:rsidP="00AD576F">
            <w:pPr>
              <w:jc w:val="both"/>
            </w:pPr>
            <w:r>
              <w:t>zp, zk</w:t>
            </w:r>
          </w:p>
        </w:tc>
        <w:tc>
          <w:tcPr>
            <w:tcW w:w="709" w:type="dxa"/>
          </w:tcPr>
          <w:p w14:paraId="74F5C08D" w14:textId="77777777" w:rsidR="00AD576F" w:rsidRDefault="00AD576F" w:rsidP="00AD576F">
            <w:pPr>
              <w:jc w:val="both"/>
            </w:pPr>
            <w:r>
              <w:t>5</w:t>
            </w:r>
          </w:p>
        </w:tc>
        <w:tc>
          <w:tcPr>
            <w:tcW w:w="2410" w:type="dxa"/>
          </w:tcPr>
          <w:p w14:paraId="12E8C914" w14:textId="3F66967A" w:rsidR="00AD576F" w:rsidRPr="001C31EB" w:rsidRDefault="005255E7">
            <w:pPr>
              <w:rPr>
                <w:b/>
              </w:rPr>
              <w:pPrChange w:id="122" w:author="Pavla Trefilová" w:date="2019-11-18T17:19:00Z">
                <w:pPr>
                  <w:jc w:val="both"/>
                </w:pPr>
              </w:pPrChange>
            </w:pPr>
            <w:r>
              <w:rPr>
                <w:b/>
              </w:rPr>
              <w:t xml:space="preserve">doc. </w:t>
            </w:r>
            <w:r w:rsidR="00AD576F" w:rsidRPr="001C31EB">
              <w:rPr>
                <w:b/>
              </w:rPr>
              <w:t xml:space="preserve">Ing. </w:t>
            </w:r>
            <w:ins w:id="123" w:author="Pavla Trefilová" w:date="2019-11-18T17:19:00Z">
              <w:r w:rsidR="002B4A59">
                <w:rPr>
                  <w:b/>
                </w:rPr>
                <w:t xml:space="preserve">Petr </w:t>
              </w:r>
            </w:ins>
            <w:r w:rsidR="00AD576F" w:rsidRPr="001C31EB">
              <w:rPr>
                <w:b/>
              </w:rPr>
              <w:t>Novák</w:t>
            </w:r>
            <w:r w:rsidR="00AD576F">
              <w:rPr>
                <w:b/>
              </w:rPr>
              <w:t>,</w:t>
            </w:r>
            <w:r w:rsidR="00AD576F" w:rsidRPr="001C31EB">
              <w:rPr>
                <w:b/>
              </w:rPr>
              <w:t xml:space="preserve"> Ph.D.</w:t>
            </w:r>
          </w:p>
          <w:p w14:paraId="6F0F55BB" w14:textId="68F86C7E" w:rsidR="005774C6" w:rsidRPr="008E68EA" w:rsidRDefault="005774C6">
            <w:pPr>
              <w:pPrChange w:id="124" w:author="Pavla Trefilová" w:date="2019-11-18T17:19:00Z">
                <w:pPr>
                  <w:jc w:val="both"/>
                </w:pPr>
              </w:pPrChange>
            </w:pPr>
            <w:r>
              <w:t xml:space="preserve">Novák </w:t>
            </w:r>
            <w:ins w:id="125" w:author="Pavla Trefilová" w:date="2019-11-18T17:19:00Z">
              <w:r w:rsidR="00A161BD">
                <w:t>(</w:t>
              </w:r>
            </w:ins>
            <w:r w:rsidR="00A161BD" w:rsidRPr="00C2752B">
              <w:t>100</w:t>
            </w:r>
            <w:del w:id="126" w:author="Pavla Trefilová" w:date="2019-11-18T17:19:00Z">
              <w:r w:rsidR="00AD576F">
                <w:delText>%</w:delText>
              </w:r>
            </w:del>
            <w:ins w:id="127" w:author="Pavla Trefilová" w:date="2019-11-18T17:19:00Z">
              <w:r w:rsidR="00A161BD" w:rsidRPr="00C2752B">
                <w:t>%</w:t>
              </w:r>
              <w:r w:rsidR="00A161BD">
                <w:t>)</w:t>
              </w:r>
            </w:ins>
          </w:p>
        </w:tc>
        <w:tc>
          <w:tcPr>
            <w:tcW w:w="850" w:type="dxa"/>
          </w:tcPr>
          <w:p w14:paraId="3A58CC9D" w14:textId="77777777" w:rsidR="00AD576F" w:rsidRDefault="00AD576F" w:rsidP="00AD576F">
            <w:pPr>
              <w:jc w:val="both"/>
            </w:pPr>
            <w:r>
              <w:t>1/L</w:t>
            </w:r>
          </w:p>
        </w:tc>
        <w:tc>
          <w:tcPr>
            <w:tcW w:w="851" w:type="dxa"/>
          </w:tcPr>
          <w:p w14:paraId="7BAE693D" w14:textId="77777777" w:rsidR="00AD576F" w:rsidRDefault="00AD576F" w:rsidP="00AD576F">
            <w:pPr>
              <w:jc w:val="both"/>
            </w:pPr>
            <w:r>
              <w:t>ZT</w:t>
            </w:r>
          </w:p>
        </w:tc>
      </w:tr>
      <w:tr w:rsidR="00D87E84" w14:paraId="3AB66857" w14:textId="77777777" w:rsidTr="008125E4">
        <w:trPr>
          <w:del w:id="128" w:author="Pavla Trefilová" w:date="2019-11-18T17:19:00Z"/>
        </w:trPr>
        <w:tc>
          <w:tcPr>
            <w:tcW w:w="2829" w:type="dxa"/>
          </w:tcPr>
          <w:p w14:paraId="1D670BEC" w14:textId="77777777" w:rsidR="00C34C39" w:rsidRPr="008D29E0" w:rsidRDefault="00C34C39" w:rsidP="00C34C39">
            <w:pPr>
              <w:rPr>
                <w:del w:id="129" w:author="Pavla Trefilová" w:date="2019-11-18T17:19:00Z"/>
                <w:color w:val="000000"/>
              </w:rPr>
            </w:pPr>
            <w:del w:id="130" w:author="Pavla Trefilová" w:date="2019-11-18T17:19:00Z">
              <w:r w:rsidRPr="008D29E0">
                <w:rPr>
                  <w:color w:val="000000"/>
                </w:rPr>
                <w:delText>German for Business</w:delText>
              </w:r>
            </w:del>
          </w:p>
          <w:p w14:paraId="154110AA" w14:textId="77777777" w:rsidR="00D87E84" w:rsidRPr="008D29E0" w:rsidRDefault="00D87E84" w:rsidP="00D87E84">
            <w:pPr>
              <w:rPr>
                <w:del w:id="131" w:author="Pavla Trefilová" w:date="2019-11-18T17:19:00Z"/>
              </w:rPr>
            </w:pPr>
            <w:del w:id="132" w:author="Pavla Trefilová" w:date="2019-11-18T17:19:00Z">
              <w:r w:rsidRPr="008D29E0">
                <w:delText xml:space="preserve"> - CJ1</w:delText>
              </w:r>
            </w:del>
          </w:p>
        </w:tc>
        <w:tc>
          <w:tcPr>
            <w:tcW w:w="851" w:type="dxa"/>
            <w:gridSpan w:val="2"/>
          </w:tcPr>
          <w:p w14:paraId="7C28F882" w14:textId="77777777" w:rsidR="00D87E84" w:rsidRDefault="00D87E84" w:rsidP="00D87E84">
            <w:pPr>
              <w:jc w:val="both"/>
              <w:rPr>
                <w:del w:id="133" w:author="Pavla Trefilová" w:date="2019-11-18T17:19:00Z"/>
              </w:rPr>
            </w:pPr>
            <w:del w:id="134" w:author="Pavla Trefilová" w:date="2019-11-18T17:19:00Z">
              <w:r>
                <w:delText>0-3</w:delText>
              </w:r>
              <w:r w:rsidR="00AD576F">
                <w:delText>9</w:delText>
              </w:r>
              <w:r>
                <w:delText>-0</w:delText>
              </w:r>
            </w:del>
          </w:p>
        </w:tc>
        <w:tc>
          <w:tcPr>
            <w:tcW w:w="851" w:type="dxa"/>
          </w:tcPr>
          <w:p w14:paraId="4AD2A09E" w14:textId="77777777" w:rsidR="00D87E84" w:rsidRDefault="00D87E84" w:rsidP="00D87E84">
            <w:pPr>
              <w:jc w:val="both"/>
              <w:rPr>
                <w:del w:id="135" w:author="Pavla Trefilová" w:date="2019-11-18T17:19:00Z"/>
              </w:rPr>
            </w:pPr>
            <w:del w:id="136" w:author="Pavla Trefilová" w:date="2019-11-18T17:19:00Z">
              <w:r>
                <w:delText>klz</w:delText>
              </w:r>
            </w:del>
          </w:p>
        </w:tc>
        <w:tc>
          <w:tcPr>
            <w:tcW w:w="709" w:type="dxa"/>
          </w:tcPr>
          <w:p w14:paraId="0D689DF3" w14:textId="77777777" w:rsidR="00D87E84" w:rsidRDefault="00D87E84" w:rsidP="00D87E84">
            <w:pPr>
              <w:jc w:val="both"/>
              <w:rPr>
                <w:del w:id="137" w:author="Pavla Trefilová" w:date="2019-11-18T17:19:00Z"/>
              </w:rPr>
            </w:pPr>
            <w:del w:id="138" w:author="Pavla Trefilová" w:date="2019-11-18T17:19:00Z">
              <w:r>
                <w:delText>4</w:delText>
              </w:r>
            </w:del>
          </w:p>
        </w:tc>
        <w:tc>
          <w:tcPr>
            <w:tcW w:w="2410" w:type="dxa"/>
          </w:tcPr>
          <w:p w14:paraId="018030DF" w14:textId="77777777" w:rsidR="00D87E84" w:rsidRPr="00E409BC" w:rsidRDefault="00D87E84" w:rsidP="00D87E84">
            <w:pPr>
              <w:jc w:val="both"/>
              <w:rPr>
                <w:del w:id="139" w:author="Pavla Trefilová" w:date="2019-11-18T17:19:00Z"/>
                <w:b/>
              </w:rPr>
            </w:pPr>
            <w:moveFromRangeStart w:id="140" w:author="Pavla Trefilová" w:date="2019-11-18T17:19:00Z" w:name="move24990011"/>
            <w:moveFrom w:id="141" w:author="Pavla Trefilová" w:date="2019-11-18T17:19:00Z">
              <w:r w:rsidRPr="00E409BC">
                <w:rPr>
                  <w:b/>
                </w:rPr>
                <w:t xml:space="preserve">Mgr. </w:t>
              </w:r>
            </w:moveFrom>
            <w:moveFromRangeEnd w:id="140"/>
            <w:del w:id="142" w:author="Pavla Trefilová" w:date="2019-11-18T17:19:00Z">
              <w:r w:rsidRPr="00E409BC">
                <w:rPr>
                  <w:b/>
                </w:rPr>
                <w:delText>Kozáková, Ph.D.</w:delText>
              </w:r>
            </w:del>
          </w:p>
          <w:p w14:paraId="2DDF9A54" w14:textId="77777777" w:rsidR="00D87E84" w:rsidRDefault="00D87E84" w:rsidP="00D87E84">
            <w:pPr>
              <w:jc w:val="both"/>
              <w:rPr>
                <w:del w:id="143" w:author="Pavla Trefilová" w:date="2019-11-18T17:19:00Z"/>
              </w:rPr>
            </w:pPr>
            <w:del w:id="144" w:author="Pavla Trefilová" w:date="2019-11-18T17:19:00Z">
              <w:r>
                <w:delText>Kozáková 100%</w:delText>
              </w:r>
            </w:del>
          </w:p>
        </w:tc>
        <w:tc>
          <w:tcPr>
            <w:tcW w:w="850" w:type="dxa"/>
          </w:tcPr>
          <w:p w14:paraId="76304EA6" w14:textId="77777777" w:rsidR="00D87E84" w:rsidRDefault="00D87E84" w:rsidP="00D87E84">
            <w:pPr>
              <w:jc w:val="both"/>
              <w:rPr>
                <w:del w:id="145" w:author="Pavla Trefilová" w:date="2019-11-18T17:19:00Z"/>
              </w:rPr>
            </w:pPr>
            <w:del w:id="146" w:author="Pavla Trefilová" w:date="2019-11-18T17:19:00Z">
              <w:r>
                <w:delText>1/Z</w:delText>
              </w:r>
            </w:del>
          </w:p>
        </w:tc>
        <w:tc>
          <w:tcPr>
            <w:tcW w:w="851" w:type="dxa"/>
          </w:tcPr>
          <w:p w14:paraId="36461C3F" w14:textId="77777777" w:rsidR="00D87E84" w:rsidRDefault="00D87E84" w:rsidP="00D87E84">
            <w:pPr>
              <w:jc w:val="both"/>
              <w:rPr>
                <w:del w:id="147" w:author="Pavla Trefilová" w:date="2019-11-18T17:19:00Z"/>
              </w:rPr>
            </w:pPr>
            <w:del w:id="148" w:author="Pavla Trefilová" w:date="2019-11-18T17:19:00Z">
              <w:r>
                <w:delText>P</w:delText>
              </w:r>
            </w:del>
          </w:p>
        </w:tc>
      </w:tr>
      <w:tr w:rsidR="00D87E84" w14:paraId="3A42A342" w14:textId="77777777" w:rsidTr="008125E4">
        <w:trPr>
          <w:del w:id="149" w:author="Pavla Trefilová" w:date="2019-11-18T17:19:00Z"/>
        </w:trPr>
        <w:tc>
          <w:tcPr>
            <w:tcW w:w="2829" w:type="dxa"/>
          </w:tcPr>
          <w:p w14:paraId="02CDA814" w14:textId="77777777" w:rsidR="00C34C39" w:rsidRPr="008D29E0" w:rsidRDefault="00C34C39" w:rsidP="00C34C39">
            <w:pPr>
              <w:rPr>
                <w:del w:id="150" w:author="Pavla Trefilová" w:date="2019-11-18T17:19:00Z"/>
                <w:color w:val="000000"/>
              </w:rPr>
            </w:pPr>
            <w:del w:id="151" w:author="Pavla Trefilová" w:date="2019-11-18T17:19:00Z">
              <w:r w:rsidRPr="008D29E0">
                <w:rPr>
                  <w:color w:val="000000"/>
                </w:rPr>
                <w:delText>German for Business</w:delText>
              </w:r>
            </w:del>
          </w:p>
          <w:p w14:paraId="26B5ABE8" w14:textId="77777777" w:rsidR="00D87E84" w:rsidRPr="008D29E0" w:rsidRDefault="00D87E84" w:rsidP="00D87E84">
            <w:pPr>
              <w:rPr>
                <w:del w:id="152" w:author="Pavla Trefilová" w:date="2019-11-18T17:19:00Z"/>
              </w:rPr>
            </w:pPr>
            <w:del w:id="153" w:author="Pavla Trefilová" w:date="2019-11-18T17:19:00Z">
              <w:r w:rsidRPr="008D29E0">
                <w:delText>- CJ1</w:delText>
              </w:r>
            </w:del>
          </w:p>
        </w:tc>
        <w:tc>
          <w:tcPr>
            <w:tcW w:w="851" w:type="dxa"/>
            <w:gridSpan w:val="2"/>
          </w:tcPr>
          <w:p w14:paraId="2290B64E" w14:textId="77777777" w:rsidR="00D87E84" w:rsidRDefault="00D87E84" w:rsidP="00D87E84">
            <w:pPr>
              <w:jc w:val="both"/>
              <w:rPr>
                <w:del w:id="154" w:author="Pavla Trefilová" w:date="2019-11-18T17:19:00Z"/>
              </w:rPr>
            </w:pPr>
            <w:del w:id="155" w:author="Pavla Trefilová" w:date="2019-11-18T17:19:00Z">
              <w:r>
                <w:delText>0-3</w:delText>
              </w:r>
              <w:r w:rsidR="00AD576F">
                <w:delText>9</w:delText>
              </w:r>
              <w:r>
                <w:delText>-0</w:delText>
              </w:r>
            </w:del>
          </w:p>
        </w:tc>
        <w:tc>
          <w:tcPr>
            <w:tcW w:w="851" w:type="dxa"/>
          </w:tcPr>
          <w:p w14:paraId="24AEA2B5" w14:textId="77777777" w:rsidR="00D87E84" w:rsidRDefault="00D87E84" w:rsidP="00D87E84">
            <w:pPr>
              <w:jc w:val="both"/>
              <w:rPr>
                <w:del w:id="156" w:author="Pavla Trefilová" w:date="2019-11-18T17:19:00Z"/>
              </w:rPr>
            </w:pPr>
            <w:moveFromRangeStart w:id="157" w:author="Pavla Trefilová" w:date="2019-11-18T17:19:00Z" w:name="move24990015"/>
            <w:moveFrom w:id="158" w:author="Pavla Trefilová" w:date="2019-11-18T17:19:00Z">
              <w:r>
                <w:t>zp, zk</w:t>
              </w:r>
            </w:moveFrom>
            <w:moveFromRangeEnd w:id="157"/>
          </w:p>
        </w:tc>
        <w:tc>
          <w:tcPr>
            <w:tcW w:w="709" w:type="dxa"/>
          </w:tcPr>
          <w:p w14:paraId="5AA4C175" w14:textId="77777777" w:rsidR="00D87E84" w:rsidRDefault="00D87E84" w:rsidP="00D87E84">
            <w:pPr>
              <w:jc w:val="both"/>
              <w:rPr>
                <w:del w:id="159" w:author="Pavla Trefilová" w:date="2019-11-18T17:19:00Z"/>
              </w:rPr>
            </w:pPr>
            <w:del w:id="160" w:author="Pavla Trefilová" w:date="2019-11-18T17:19:00Z">
              <w:r>
                <w:delText>4</w:delText>
              </w:r>
            </w:del>
          </w:p>
        </w:tc>
        <w:tc>
          <w:tcPr>
            <w:tcW w:w="2410" w:type="dxa"/>
          </w:tcPr>
          <w:p w14:paraId="7D9E9F2F" w14:textId="77777777" w:rsidR="00D87E84" w:rsidRPr="00E409BC" w:rsidRDefault="00D87E84" w:rsidP="00D87E84">
            <w:pPr>
              <w:jc w:val="both"/>
              <w:rPr>
                <w:del w:id="161" w:author="Pavla Trefilová" w:date="2019-11-18T17:19:00Z"/>
                <w:b/>
              </w:rPr>
            </w:pPr>
            <w:moveFromRangeStart w:id="162" w:author="Pavla Trefilová" w:date="2019-11-18T17:19:00Z" w:name="move24990017"/>
            <w:moveFrom w:id="163" w:author="Pavla Trefilová" w:date="2019-11-18T17:19:00Z">
              <w:r w:rsidRPr="00E409BC">
                <w:rPr>
                  <w:b/>
                </w:rPr>
                <w:t xml:space="preserve">Mgr. </w:t>
              </w:r>
            </w:moveFrom>
            <w:moveFromRangeEnd w:id="162"/>
            <w:del w:id="164" w:author="Pavla Trefilová" w:date="2019-11-18T17:19:00Z">
              <w:r w:rsidRPr="00E409BC">
                <w:rPr>
                  <w:b/>
                </w:rPr>
                <w:delText>Kozáková, Ph.D.</w:delText>
              </w:r>
            </w:del>
          </w:p>
          <w:p w14:paraId="494DCDAD" w14:textId="77777777" w:rsidR="00D87E84" w:rsidRDefault="00D87E84" w:rsidP="00D87E84">
            <w:pPr>
              <w:jc w:val="both"/>
              <w:rPr>
                <w:del w:id="165" w:author="Pavla Trefilová" w:date="2019-11-18T17:19:00Z"/>
              </w:rPr>
            </w:pPr>
            <w:del w:id="166" w:author="Pavla Trefilová" w:date="2019-11-18T17:19:00Z">
              <w:r>
                <w:delText>Kozáková 100%</w:delText>
              </w:r>
            </w:del>
          </w:p>
        </w:tc>
        <w:tc>
          <w:tcPr>
            <w:tcW w:w="850" w:type="dxa"/>
          </w:tcPr>
          <w:p w14:paraId="48D84C93" w14:textId="77777777" w:rsidR="00D87E84" w:rsidRDefault="00D87E84" w:rsidP="00D87E84">
            <w:pPr>
              <w:jc w:val="both"/>
              <w:rPr>
                <w:del w:id="167" w:author="Pavla Trefilová" w:date="2019-11-18T17:19:00Z"/>
              </w:rPr>
            </w:pPr>
            <w:del w:id="168" w:author="Pavla Trefilová" w:date="2019-11-18T17:19:00Z">
              <w:r>
                <w:delText>1/L</w:delText>
              </w:r>
            </w:del>
          </w:p>
        </w:tc>
        <w:tc>
          <w:tcPr>
            <w:tcW w:w="851" w:type="dxa"/>
          </w:tcPr>
          <w:p w14:paraId="2CFE7E5E" w14:textId="77777777" w:rsidR="00D87E84" w:rsidRDefault="00D87E84" w:rsidP="00D87E84">
            <w:pPr>
              <w:jc w:val="both"/>
              <w:rPr>
                <w:del w:id="169" w:author="Pavla Trefilová" w:date="2019-11-18T17:19:00Z"/>
              </w:rPr>
            </w:pPr>
            <w:del w:id="170" w:author="Pavla Trefilová" w:date="2019-11-18T17:19:00Z">
              <w:r>
                <w:delText>P</w:delText>
              </w:r>
            </w:del>
          </w:p>
        </w:tc>
      </w:tr>
      <w:tr w:rsidR="00D87E84" w14:paraId="6AE6B0D4" w14:textId="77777777" w:rsidTr="008125E4">
        <w:tc>
          <w:tcPr>
            <w:tcW w:w="2829" w:type="dxa"/>
          </w:tcPr>
          <w:p w14:paraId="29DA1479"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E503469" w14:textId="7053FF60" w:rsidR="00D87E84" w:rsidRDefault="00D87E84" w:rsidP="00D87E84">
            <w:pPr>
              <w:jc w:val="both"/>
            </w:pPr>
            <w:r>
              <w:t>0-3</w:t>
            </w:r>
            <w:r w:rsidR="00AD576F">
              <w:t>9</w:t>
            </w:r>
            <w:r>
              <w:t>-0</w:t>
            </w:r>
          </w:p>
        </w:tc>
        <w:tc>
          <w:tcPr>
            <w:tcW w:w="851" w:type="dxa"/>
          </w:tcPr>
          <w:p w14:paraId="55F75A70" w14:textId="77777777" w:rsidR="00D87E84" w:rsidRDefault="00D87E84" w:rsidP="00D87E84">
            <w:pPr>
              <w:jc w:val="both"/>
            </w:pPr>
            <w:r>
              <w:t>klz</w:t>
            </w:r>
          </w:p>
        </w:tc>
        <w:tc>
          <w:tcPr>
            <w:tcW w:w="709" w:type="dxa"/>
          </w:tcPr>
          <w:p w14:paraId="0D5560AB" w14:textId="77777777" w:rsidR="00D87E84" w:rsidRDefault="00D87E84" w:rsidP="00D87E84">
            <w:pPr>
              <w:jc w:val="both"/>
            </w:pPr>
            <w:r>
              <w:t>4</w:t>
            </w:r>
          </w:p>
        </w:tc>
        <w:tc>
          <w:tcPr>
            <w:tcW w:w="2410" w:type="dxa"/>
          </w:tcPr>
          <w:p w14:paraId="297DDCEA" w14:textId="77777777" w:rsidR="00D87E84" w:rsidRPr="00E409BC" w:rsidRDefault="00D87E84" w:rsidP="00D87E84">
            <w:pPr>
              <w:jc w:val="both"/>
              <w:rPr>
                <w:del w:id="171" w:author="Pavla Trefilová" w:date="2019-11-18T17:19:00Z"/>
                <w:b/>
              </w:rPr>
            </w:pPr>
            <w:del w:id="172" w:author="Pavla Trefilová" w:date="2019-11-18T17:19:00Z">
              <w:r w:rsidRPr="00E409BC">
                <w:rPr>
                  <w:b/>
                </w:rPr>
                <w:delText>PhDr. Semotamová</w:delText>
              </w:r>
            </w:del>
          </w:p>
          <w:p w14:paraId="133E6305" w14:textId="5C90D0DA" w:rsidR="00E53659" w:rsidRPr="00685FFF" w:rsidRDefault="00D87E84" w:rsidP="00E53659">
            <w:pPr>
              <w:rPr>
                <w:ins w:id="173" w:author="Pavla Trefilová" w:date="2019-11-18T17:19:00Z"/>
                <w:rFonts w:eastAsia="Calibri"/>
              </w:rPr>
            </w:pPr>
            <w:del w:id="174" w:author="Pavla Trefilová" w:date="2019-11-18T17:19:00Z">
              <w:r>
                <w:delText>Semotamová 100%</w:delText>
              </w:r>
            </w:del>
            <w:ins w:id="175" w:author="Pavla Trefilová" w:date="2019-11-18T17:19:00Z">
              <w:r w:rsidR="005F0146" w:rsidRPr="00685FFF">
                <w:rPr>
                  <w:b/>
                </w:rPr>
                <w:t>Simon Sewell, MSc</w:t>
              </w:r>
              <w:r w:rsidR="005F0146" w:rsidRPr="00685FFF">
                <w:rPr>
                  <w:rFonts w:eastAsia="Calibri"/>
                </w:rPr>
                <w:t xml:space="preserve"> </w:t>
              </w:r>
              <w:r w:rsidR="005F0146">
                <w:rPr>
                  <w:rFonts w:eastAsia="Calibri"/>
                </w:rPr>
                <w:t>Sewell</w:t>
              </w:r>
              <w:r w:rsidR="00E53659" w:rsidRPr="00685FFF">
                <w:rPr>
                  <w:rFonts w:eastAsia="Calibri"/>
                </w:rPr>
                <w:t xml:space="preserve"> (60%)</w:t>
              </w:r>
            </w:ins>
          </w:p>
          <w:p w14:paraId="5B69844A" w14:textId="77777777" w:rsidR="00E53659" w:rsidRPr="00685FFF" w:rsidRDefault="00E53659" w:rsidP="00E53659">
            <w:pPr>
              <w:rPr>
                <w:ins w:id="176" w:author="Pavla Trefilová" w:date="2019-11-18T17:19:00Z"/>
                <w:rFonts w:eastAsia="BatangChe"/>
              </w:rPr>
            </w:pPr>
            <w:ins w:id="177" w:author="Pavla Trefilová" w:date="2019-11-18T17:19:00Z">
              <w:r w:rsidRPr="00685FFF">
                <w:rPr>
                  <w:rFonts w:eastAsia="BatangChe"/>
                </w:rPr>
                <w:t xml:space="preserve">Herwels (20%) </w:t>
              </w:r>
            </w:ins>
          </w:p>
          <w:p w14:paraId="49839828" w14:textId="450F815B" w:rsidR="00D87E84" w:rsidRDefault="00E53659">
            <w:pPr>
              <w:pPrChange w:id="178" w:author="Pavla Trefilová" w:date="2019-11-18T17:19:00Z">
                <w:pPr>
                  <w:jc w:val="both"/>
                </w:pPr>
              </w:pPrChange>
            </w:pPr>
            <w:ins w:id="179" w:author="Pavla Trefilová" w:date="2019-11-18T17:19:00Z">
              <w:r w:rsidRPr="00685FFF">
                <w:rPr>
                  <w:rFonts w:eastAsia="Calibri"/>
                  <w:color w:val="000000"/>
                </w:rPr>
                <w:t>Toerien (20%)</w:t>
              </w:r>
            </w:ins>
          </w:p>
        </w:tc>
        <w:tc>
          <w:tcPr>
            <w:tcW w:w="850" w:type="dxa"/>
          </w:tcPr>
          <w:p w14:paraId="58711B15" w14:textId="77777777" w:rsidR="00D87E84" w:rsidRDefault="00D87E84" w:rsidP="00D87E84">
            <w:pPr>
              <w:jc w:val="both"/>
            </w:pPr>
            <w:r>
              <w:t>1/Z</w:t>
            </w:r>
          </w:p>
        </w:tc>
        <w:tc>
          <w:tcPr>
            <w:tcW w:w="851" w:type="dxa"/>
          </w:tcPr>
          <w:p w14:paraId="0628EBB2" w14:textId="77777777" w:rsidR="00D87E84" w:rsidRDefault="00D87E84" w:rsidP="00D87E84">
            <w:pPr>
              <w:jc w:val="both"/>
            </w:pPr>
            <w:r>
              <w:t>P</w:t>
            </w:r>
          </w:p>
        </w:tc>
      </w:tr>
      <w:tr w:rsidR="00D87E84" w14:paraId="0885FEBF" w14:textId="77777777" w:rsidTr="008125E4">
        <w:tc>
          <w:tcPr>
            <w:tcW w:w="2829" w:type="dxa"/>
          </w:tcPr>
          <w:p w14:paraId="2F1A9274"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9713319" w14:textId="13CB10E6" w:rsidR="00D87E84" w:rsidRDefault="00D87E84" w:rsidP="00D87E84">
            <w:pPr>
              <w:jc w:val="both"/>
            </w:pPr>
            <w:r>
              <w:t>0-3</w:t>
            </w:r>
            <w:r w:rsidR="00AD576F">
              <w:t>9</w:t>
            </w:r>
            <w:r>
              <w:t>-0</w:t>
            </w:r>
          </w:p>
        </w:tc>
        <w:tc>
          <w:tcPr>
            <w:tcW w:w="851" w:type="dxa"/>
          </w:tcPr>
          <w:p w14:paraId="76C22071" w14:textId="77777777" w:rsidR="00D87E84" w:rsidRDefault="00D87E84" w:rsidP="00D87E84">
            <w:pPr>
              <w:jc w:val="both"/>
            </w:pPr>
            <w:r>
              <w:t>zp, zk</w:t>
            </w:r>
          </w:p>
        </w:tc>
        <w:tc>
          <w:tcPr>
            <w:tcW w:w="709" w:type="dxa"/>
          </w:tcPr>
          <w:p w14:paraId="10639181" w14:textId="77777777" w:rsidR="00D87E84" w:rsidRDefault="00D87E84" w:rsidP="00D87E84">
            <w:pPr>
              <w:jc w:val="both"/>
            </w:pPr>
            <w:r>
              <w:t>4</w:t>
            </w:r>
          </w:p>
        </w:tc>
        <w:tc>
          <w:tcPr>
            <w:tcW w:w="2410" w:type="dxa"/>
          </w:tcPr>
          <w:p w14:paraId="3AA91EDA" w14:textId="77777777" w:rsidR="00D87E84" w:rsidRPr="00E409BC" w:rsidRDefault="00D87E84" w:rsidP="00D87E84">
            <w:pPr>
              <w:jc w:val="both"/>
              <w:rPr>
                <w:del w:id="180" w:author="Pavla Trefilová" w:date="2019-11-18T17:19:00Z"/>
                <w:b/>
              </w:rPr>
            </w:pPr>
            <w:del w:id="181" w:author="Pavla Trefilová" w:date="2019-11-18T17:19:00Z">
              <w:r w:rsidRPr="00E409BC">
                <w:rPr>
                  <w:b/>
                </w:rPr>
                <w:delText>PhDr. Semotamová</w:delText>
              </w:r>
            </w:del>
          </w:p>
          <w:p w14:paraId="79C0B52D" w14:textId="05115B01" w:rsidR="005F0146" w:rsidRPr="00685FFF" w:rsidRDefault="00D87E84" w:rsidP="005F0146">
            <w:pPr>
              <w:rPr>
                <w:ins w:id="182" w:author="Pavla Trefilová" w:date="2019-11-18T17:19:00Z"/>
                <w:rFonts w:eastAsia="Calibri"/>
              </w:rPr>
            </w:pPr>
            <w:del w:id="183" w:author="Pavla Trefilová" w:date="2019-11-18T17:19:00Z">
              <w:r>
                <w:lastRenderedPageBreak/>
                <w:delText>Semotamová 100%</w:delText>
              </w:r>
            </w:del>
            <w:ins w:id="184" w:author="Pavla Trefilová" w:date="2019-11-18T17:19:00Z">
              <w:r w:rsidR="005F0146" w:rsidRPr="00685FFF">
                <w:rPr>
                  <w:b/>
                </w:rPr>
                <w:t>Simon Sewell, MSc</w:t>
              </w:r>
              <w:r w:rsidR="005F0146" w:rsidRPr="00685FFF">
                <w:rPr>
                  <w:rFonts w:eastAsia="Calibri"/>
                </w:rPr>
                <w:t xml:space="preserve"> </w:t>
              </w:r>
              <w:r w:rsidR="005F0146">
                <w:rPr>
                  <w:rFonts w:eastAsia="Calibri"/>
                </w:rPr>
                <w:t>Sewell</w:t>
              </w:r>
              <w:r w:rsidR="005F0146" w:rsidRPr="00685FFF">
                <w:rPr>
                  <w:rFonts w:eastAsia="Calibri"/>
                </w:rPr>
                <w:t xml:space="preserve"> (60%)</w:t>
              </w:r>
            </w:ins>
          </w:p>
          <w:p w14:paraId="4CEBB402" w14:textId="77777777" w:rsidR="00E53659" w:rsidRPr="00685FFF" w:rsidRDefault="00E53659" w:rsidP="00E53659">
            <w:pPr>
              <w:rPr>
                <w:ins w:id="185" w:author="Pavla Trefilová" w:date="2019-11-18T17:19:00Z"/>
                <w:rFonts w:eastAsia="BatangChe"/>
              </w:rPr>
            </w:pPr>
            <w:ins w:id="186" w:author="Pavla Trefilová" w:date="2019-11-18T17:19:00Z">
              <w:r w:rsidRPr="00685FFF">
                <w:rPr>
                  <w:rFonts w:eastAsia="BatangChe"/>
                </w:rPr>
                <w:t xml:space="preserve">Herwels (20%) </w:t>
              </w:r>
            </w:ins>
          </w:p>
          <w:p w14:paraId="47854C80" w14:textId="1A2FB191" w:rsidR="00D87E84" w:rsidRDefault="00E53659">
            <w:pPr>
              <w:pPrChange w:id="187" w:author="Pavla Trefilová" w:date="2019-11-18T17:19:00Z">
                <w:pPr>
                  <w:jc w:val="both"/>
                </w:pPr>
              </w:pPrChange>
            </w:pPr>
            <w:ins w:id="188" w:author="Pavla Trefilová" w:date="2019-11-18T17:19:00Z">
              <w:r w:rsidRPr="00685FFF">
                <w:rPr>
                  <w:rFonts w:eastAsia="Calibri"/>
                  <w:color w:val="000000"/>
                </w:rPr>
                <w:t>Toerien (20%)</w:t>
              </w:r>
            </w:ins>
          </w:p>
        </w:tc>
        <w:tc>
          <w:tcPr>
            <w:tcW w:w="850" w:type="dxa"/>
          </w:tcPr>
          <w:p w14:paraId="5FD49FD7" w14:textId="77777777" w:rsidR="00D87E84" w:rsidRDefault="00D87E84" w:rsidP="00D87E84">
            <w:pPr>
              <w:jc w:val="both"/>
            </w:pPr>
            <w:r>
              <w:lastRenderedPageBreak/>
              <w:t xml:space="preserve">1/L </w:t>
            </w:r>
          </w:p>
        </w:tc>
        <w:tc>
          <w:tcPr>
            <w:tcW w:w="851" w:type="dxa"/>
          </w:tcPr>
          <w:p w14:paraId="7B04F709" w14:textId="77777777" w:rsidR="00D87E84" w:rsidRDefault="00D87E84" w:rsidP="00D87E84">
            <w:pPr>
              <w:jc w:val="both"/>
            </w:pPr>
            <w:r>
              <w:t>P</w:t>
            </w:r>
          </w:p>
        </w:tc>
      </w:tr>
      <w:tr w:rsidR="00D87E84" w14:paraId="146609FA" w14:textId="77777777" w:rsidTr="008125E4">
        <w:tc>
          <w:tcPr>
            <w:tcW w:w="2829" w:type="dxa"/>
          </w:tcPr>
          <w:p w14:paraId="178A9D36" w14:textId="77777777" w:rsidR="00D87E84" w:rsidRDefault="00D87E84" w:rsidP="00D87E84">
            <w:r w:rsidRPr="00FE6005">
              <w:t>Applied Statistics I</w:t>
            </w:r>
            <w:r>
              <w:t>I</w:t>
            </w:r>
          </w:p>
        </w:tc>
        <w:tc>
          <w:tcPr>
            <w:tcW w:w="851" w:type="dxa"/>
            <w:gridSpan w:val="2"/>
          </w:tcPr>
          <w:p w14:paraId="3BBDE075" w14:textId="35BCC4FD" w:rsidR="00D87E84" w:rsidRDefault="00AD576F" w:rsidP="00D87E84">
            <w:pPr>
              <w:jc w:val="both"/>
            </w:pPr>
            <w:r>
              <w:t>26-26-0</w:t>
            </w:r>
          </w:p>
        </w:tc>
        <w:tc>
          <w:tcPr>
            <w:tcW w:w="851" w:type="dxa"/>
          </w:tcPr>
          <w:p w14:paraId="7E58B90C" w14:textId="77777777" w:rsidR="00D87E84" w:rsidRDefault="00D87E84" w:rsidP="00D87E84">
            <w:pPr>
              <w:jc w:val="both"/>
            </w:pPr>
            <w:r>
              <w:t>zp, zk</w:t>
            </w:r>
          </w:p>
        </w:tc>
        <w:tc>
          <w:tcPr>
            <w:tcW w:w="709" w:type="dxa"/>
          </w:tcPr>
          <w:p w14:paraId="2CC00BAE" w14:textId="77777777" w:rsidR="00D87E84" w:rsidRDefault="00D87E84" w:rsidP="00D87E84">
            <w:pPr>
              <w:jc w:val="both"/>
            </w:pPr>
            <w:r>
              <w:t>5</w:t>
            </w:r>
          </w:p>
        </w:tc>
        <w:tc>
          <w:tcPr>
            <w:tcW w:w="2410" w:type="dxa"/>
          </w:tcPr>
          <w:p w14:paraId="05DCE59F" w14:textId="77777777" w:rsidR="00D87E84" w:rsidRPr="001C31EB" w:rsidRDefault="00D87E84" w:rsidP="00D87E84">
            <w:pPr>
              <w:jc w:val="both"/>
              <w:rPr>
                <w:del w:id="189" w:author="Pavla Trefilová" w:date="2019-11-18T17:19:00Z"/>
                <w:b/>
              </w:rPr>
            </w:pPr>
            <w:r w:rsidRPr="001C31EB">
              <w:rPr>
                <w:b/>
              </w:rPr>
              <w:t xml:space="preserve">Ing. </w:t>
            </w:r>
            <w:del w:id="190" w:author="Pavla Trefilová" w:date="2019-11-18T17:19:00Z">
              <w:r w:rsidRPr="001C31EB">
                <w:rPr>
                  <w:b/>
                </w:rPr>
                <w:delText>Kovářík, Ph.D.</w:delText>
              </w:r>
            </w:del>
          </w:p>
          <w:p w14:paraId="0661B758" w14:textId="77777777" w:rsidR="00D87E84" w:rsidRDefault="00D87E84" w:rsidP="00D87E84">
            <w:pPr>
              <w:jc w:val="both"/>
              <w:rPr>
                <w:del w:id="191" w:author="Pavla Trefilová" w:date="2019-11-18T17:19:00Z"/>
              </w:rPr>
            </w:pPr>
            <w:del w:id="192" w:author="Pavla Trefilová" w:date="2019-11-18T17:19:00Z">
              <w:r>
                <w:delText>Kovářík 60%</w:delText>
              </w:r>
            </w:del>
          </w:p>
          <w:p w14:paraId="5E8CD1AC" w14:textId="6DC34F62" w:rsidR="00D87E84" w:rsidRPr="001C31EB" w:rsidRDefault="002B4A59" w:rsidP="0031440D">
            <w:pPr>
              <w:rPr>
                <w:ins w:id="193" w:author="Pavla Trefilová" w:date="2019-11-18T17:19:00Z"/>
                <w:b/>
              </w:rPr>
            </w:pPr>
            <w:ins w:id="194" w:author="Pavla Trefilová" w:date="2019-11-18T17:19:00Z">
              <w:r>
                <w:rPr>
                  <w:b/>
                </w:rPr>
                <w:t xml:space="preserve">Ján </w:t>
              </w:r>
            </w:ins>
            <w:r w:rsidR="00663167">
              <w:rPr>
                <w:b/>
                <w:rPrChange w:id="195" w:author="Pavla Trefilová" w:date="2019-11-18T17:19:00Z">
                  <w:rPr/>
                </w:rPrChange>
              </w:rPr>
              <w:t>Dvorský</w:t>
            </w:r>
            <w:del w:id="196" w:author="Pavla Trefilová" w:date="2019-11-18T17:19:00Z">
              <w:r w:rsidR="00D87E84">
                <w:delText xml:space="preserve"> 40%</w:delText>
              </w:r>
            </w:del>
            <w:ins w:id="197" w:author="Pavla Trefilová" w:date="2019-11-18T17:19:00Z">
              <w:r w:rsidR="00D87E84" w:rsidRPr="001C31EB">
                <w:rPr>
                  <w:b/>
                </w:rPr>
                <w:t>, PhD.</w:t>
              </w:r>
            </w:ins>
          </w:p>
          <w:p w14:paraId="5AA0E291" w14:textId="218661EC" w:rsidR="00D87E84" w:rsidRDefault="00D87E84">
            <w:pPr>
              <w:pPrChange w:id="198" w:author="Pavla Trefilová" w:date="2019-11-18T17:19:00Z">
                <w:pPr>
                  <w:jc w:val="both"/>
                </w:pPr>
              </w:pPrChange>
            </w:pPr>
            <w:ins w:id="199" w:author="Pavla Trefilová" w:date="2019-11-18T17:19:00Z">
              <w:r>
                <w:t xml:space="preserve">Dvorský </w:t>
              </w:r>
              <w:r w:rsidR="00A161BD">
                <w:t>(</w:t>
              </w:r>
              <w:r w:rsidR="00A161BD" w:rsidRPr="00C2752B">
                <w:t>100%</w:t>
              </w:r>
              <w:r w:rsidR="00A161BD">
                <w:t>)</w:t>
              </w:r>
            </w:ins>
          </w:p>
        </w:tc>
        <w:tc>
          <w:tcPr>
            <w:tcW w:w="850" w:type="dxa"/>
          </w:tcPr>
          <w:p w14:paraId="6920B87A" w14:textId="77777777" w:rsidR="00D87E84" w:rsidRDefault="00D87E84" w:rsidP="00D87E84">
            <w:pPr>
              <w:jc w:val="both"/>
            </w:pPr>
            <w:r>
              <w:t>2/Z</w:t>
            </w:r>
          </w:p>
        </w:tc>
        <w:tc>
          <w:tcPr>
            <w:tcW w:w="851" w:type="dxa"/>
          </w:tcPr>
          <w:p w14:paraId="27521E6D" w14:textId="77777777" w:rsidR="00D87E84" w:rsidRDefault="00D87E84" w:rsidP="00D87E84">
            <w:pPr>
              <w:jc w:val="both"/>
            </w:pPr>
            <w:r>
              <w:t>P</w:t>
            </w:r>
          </w:p>
        </w:tc>
      </w:tr>
      <w:tr w:rsidR="00D87E84" w14:paraId="47BED74D" w14:textId="77777777" w:rsidTr="008125E4">
        <w:tc>
          <w:tcPr>
            <w:tcW w:w="2829" w:type="dxa"/>
          </w:tcPr>
          <w:p w14:paraId="29996F26" w14:textId="77777777" w:rsidR="00D87E84" w:rsidRDefault="00D87E84" w:rsidP="00D87E84">
            <w:r>
              <w:t>Financial Accounting I</w:t>
            </w:r>
          </w:p>
        </w:tc>
        <w:tc>
          <w:tcPr>
            <w:tcW w:w="851" w:type="dxa"/>
            <w:gridSpan w:val="2"/>
          </w:tcPr>
          <w:p w14:paraId="7E49C889" w14:textId="4FDAEDE5" w:rsidR="00D87E84" w:rsidRDefault="00AD576F" w:rsidP="00D87E84">
            <w:pPr>
              <w:jc w:val="both"/>
            </w:pPr>
            <w:r>
              <w:t>26-26-0</w:t>
            </w:r>
          </w:p>
        </w:tc>
        <w:tc>
          <w:tcPr>
            <w:tcW w:w="851" w:type="dxa"/>
          </w:tcPr>
          <w:p w14:paraId="6F9F37C3" w14:textId="77777777" w:rsidR="00D87E84" w:rsidRDefault="00D87E84" w:rsidP="00D87E84">
            <w:pPr>
              <w:jc w:val="both"/>
            </w:pPr>
            <w:r>
              <w:t>zp, zk</w:t>
            </w:r>
          </w:p>
        </w:tc>
        <w:tc>
          <w:tcPr>
            <w:tcW w:w="709" w:type="dxa"/>
          </w:tcPr>
          <w:p w14:paraId="4A2B27C1" w14:textId="77777777" w:rsidR="00D87E84" w:rsidRDefault="00D87E84" w:rsidP="00D87E84">
            <w:pPr>
              <w:jc w:val="both"/>
            </w:pPr>
            <w:r>
              <w:t>5</w:t>
            </w:r>
          </w:p>
        </w:tc>
        <w:tc>
          <w:tcPr>
            <w:tcW w:w="2410" w:type="dxa"/>
          </w:tcPr>
          <w:p w14:paraId="74A0F0F3" w14:textId="263A9254" w:rsidR="00D87E84" w:rsidRPr="001C31EB" w:rsidRDefault="00D87E84">
            <w:pPr>
              <w:rPr>
                <w:b/>
              </w:rPr>
              <w:pPrChange w:id="200" w:author="Pavla Trefilová" w:date="2019-11-18T17:19:00Z">
                <w:pPr>
                  <w:jc w:val="both"/>
                </w:pPr>
              </w:pPrChange>
            </w:pPr>
            <w:r w:rsidRPr="001C31EB">
              <w:rPr>
                <w:b/>
              </w:rPr>
              <w:t xml:space="preserve">Ing. </w:t>
            </w:r>
            <w:ins w:id="201" w:author="Pavla Trefilová" w:date="2019-11-18T17:19:00Z">
              <w:r w:rsidR="002B4A59">
                <w:rPr>
                  <w:b/>
                </w:rPr>
                <w:t xml:space="preserve">Milana </w:t>
              </w:r>
            </w:ins>
            <w:r w:rsidRPr="001C31EB">
              <w:rPr>
                <w:b/>
              </w:rPr>
              <w:t>Otrusinová, Ph.D.</w:t>
            </w:r>
          </w:p>
          <w:p w14:paraId="751285C7" w14:textId="78C94714" w:rsidR="000438B9" w:rsidRDefault="002B3D3A">
            <w:pPr>
              <w:rPr>
                <w:color w:val="000000" w:themeColor="text1"/>
                <w:rPrChange w:id="202" w:author="Pavla Trefilová" w:date="2019-11-18T17:19:00Z">
                  <w:rPr/>
                </w:rPrChange>
              </w:rPr>
              <w:pPrChange w:id="203" w:author="Pavla Trefilová" w:date="2019-11-18T17:19:00Z">
                <w:pPr>
                  <w:jc w:val="both"/>
                </w:pPr>
              </w:pPrChange>
            </w:pPr>
            <w:r>
              <w:t xml:space="preserve">Otrusinová </w:t>
            </w:r>
            <w:del w:id="204" w:author="Pavla Trefilová" w:date="2019-11-18T17:19:00Z">
              <w:r w:rsidR="00D87E84" w:rsidRPr="009B020E">
                <w:delText>70%</w:delText>
              </w:r>
            </w:del>
            <w:ins w:id="205" w:author="Pavla Trefilová" w:date="2019-11-18T17:19:00Z">
              <w:r w:rsidR="00A161BD">
                <w:rPr>
                  <w:color w:val="000000" w:themeColor="text1"/>
                </w:rPr>
                <w:t>(</w:t>
              </w:r>
              <w:r w:rsidR="00A161BD" w:rsidRPr="00B1317B">
                <w:rPr>
                  <w:color w:val="000000" w:themeColor="text1"/>
                </w:rPr>
                <w:t>60%</w:t>
              </w:r>
              <w:r w:rsidR="00A161BD">
                <w:rPr>
                  <w:color w:val="000000" w:themeColor="text1"/>
                </w:rPr>
                <w:t>)</w:t>
              </w:r>
            </w:ins>
          </w:p>
          <w:p w14:paraId="4421E09A" w14:textId="5CB8BA6F" w:rsidR="00D87E84" w:rsidRPr="008235E8" w:rsidRDefault="00D87E84">
            <w:pPr>
              <w:rPr>
                <w:b/>
              </w:rPr>
              <w:pPrChange w:id="206" w:author="Pavla Trefilová" w:date="2019-11-18T17:19:00Z">
                <w:pPr>
                  <w:jc w:val="both"/>
                </w:pPr>
              </w:pPrChange>
            </w:pPr>
            <w:del w:id="207" w:author="Pavla Trefilová" w:date="2019-11-18T17:19:00Z">
              <w:r w:rsidRPr="009B020E">
                <w:delText>Svitáková 30%</w:delText>
              </w:r>
            </w:del>
            <w:ins w:id="208" w:author="Pavla Trefilová" w:date="2019-11-18T17:19:00Z">
              <w:r w:rsidR="002B3D3A">
                <w:t xml:space="preserve">Homola </w:t>
              </w:r>
              <w:r w:rsidR="002B4A59">
                <w:t>(</w:t>
              </w:r>
              <w:r w:rsidR="002B3D3A">
                <w:t>4</w:t>
              </w:r>
              <w:r w:rsidRPr="009B020E">
                <w:t>0%</w:t>
              </w:r>
              <w:r w:rsidR="002B4A59">
                <w:t>)</w:t>
              </w:r>
            </w:ins>
          </w:p>
        </w:tc>
        <w:tc>
          <w:tcPr>
            <w:tcW w:w="850" w:type="dxa"/>
          </w:tcPr>
          <w:p w14:paraId="62B2501B" w14:textId="77777777" w:rsidR="00D87E84" w:rsidRDefault="00D87E84" w:rsidP="00D87E84">
            <w:pPr>
              <w:jc w:val="both"/>
            </w:pPr>
            <w:r>
              <w:t>2/Z</w:t>
            </w:r>
          </w:p>
        </w:tc>
        <w:tc>
          <w:tcPr>
            <w:tcW w:w="851" w:type="dxa"/>
          </w:tcPr>
          <w:p w14:paraId="6DB805AE" w14:textId="77777777" w:rsidR="00D87E84" w:rsidRDefault="00D87E84" w:rsidP="00D87E84">
            <w:pPr>
              <w:jc w:val="both"/>
            </w:pPr>
            <w:r>
              <w:t>PZ</w:t>
            </w:r>
          </w:p>
        </w:tc>
      </w:tr>
      <w:tr w:rsidR="00AD576F" w14:paraId="13CA635C" w14:textId="77777777" w:rsidTr="008125E4">
        <w:tc>
          <w:tcPr>
            <w:tcW w:w="2829" w:type="dxa"/>
          </w:tcPr>
          <w:p w14:paraId="7F567ECF" w14:textId="77777777" w:rsidR="00AD576F" w:rsidRDefault="00AD576F" w:rsidP="00AD576F">
            <w:r w:rsidRPr="008235E8">
              <w:t>Marketing I</w:t>
            </w:r>
          </w:p>
        </w:tc>
        <w:tc>
          <w:tcPr>
            <w:tcW w:w="851" w:type="dxa"/>
            <w:gridSpan w:val="2"/>
          </w:tcPr>
          <w:p w14:paraId="385EC199" w14:textId="4F1B4AF9" w:rsidR="00AD576F" w:rsidRPr="00AD576F" w:rsidRDefault="00AD576F" w:rsidP="00AD576F">
            <w:r>
              <w:t>26-0-13</w:t>
            </w:r>
          </w:p>
        </w:tc>
        <w:tc>
          <w:tcPr>
            <w:tcW w:w="851" w:type="dxa"/>
          </w:tcPr>
          <w:p w14:paraId="598DAE56" w14:textId="77777777" w:rsidR="00AD576F" w:rsidRDefault="00AD576F" w:rsidP="00AD576F">
            <w:pPr>
              <w:jc w:val="both"/>
            </w:pPr>
            <w:r>
              <w:t>zp, zk</w:t>
            </w:r>
          </w:p>
        </w:tc>
        <w:tc>
          <w:tcPr>
            <w:tcW w:w="709" w:type="dxa"/>
          </w:tcPr>
          <w:p w14:paraId="2B65F568" w14:textId="77777777" w:rsidR="00AD576F" w:rsidRDefault="00AD576F" w:rsidP="00AD576F">
            <w:pPr>
              <w:jc w:val="both"/>
            </w:pPr>
            <w:r>
              <w:t>5</w:t>
            </w:r>
          </w:p>
        </w:tc>
        <w:tc>
          <w:tcPr>
            <w:tcW w:w="2410" w:type="dxa"/>
          </w:tcPr>
          <w:p w14:paraId="01845A4C" w14:textId="3A252856" w:rsidR="00AD576F" w:rsidRDefault="00AD576F">
            <w:pPr>
              <w:pPrChange w:id="209" w:author="Pavla Trefilová" w:date="2019-11-18T17:19:00Z">
                <w:pPr>
                  <w:jc w:val="both"/>
                </w:pPr>
              </w:pPrChange>
            </w:pPr>
            <w:r w:rsidRPr="001C31EB">
              <w:rPr>
                <w:b/>
              </w:rPr>
              <w:t xml:space="preserve">doc. Ing. </w:t>
            </w:r>
            <w:ins w:id="210" w:author="Pavla Trefilová" w:date="2019-11-18T17:19:00Z">
              <w:r w:rsidR="002B4A59">
                <w:rPr>
                  <w:b/>
                </w:rPr>
                <w:t xml:space="preserve">Michal </w:t>
              </w:r>
            </w:ins>
            <w:r w:rsidRPr="001C31EB">
              <w:rPr>
                <w:b/>
              </w:rPr>
              <w:t>Pilík, Ph.D</w:t>
            </w:r>
            <w:r>
              <w:t>.</w:t>
            </w:r>
          </w:p>
          <w:p w14:paraId="4D88BBF9" w14:textId="35D50B04" w:rsidR="00AD576F" w:rsidRDefault="00AD576F">
            <w:pPr>
              <w:pPrChange w:id="211" w:author="Pavla Trefilová" w:date="2019-11-18T17:19:00Z">
                <w:pPr>
                  <w:jc w:val="both"/>
                </w:pPr>
              </w:pPrChange>
            </w:pPr>
            <w:r>
              <w:t xml:space="preserve">Pilík </w:t>
            </w:r>
            <w:ins w:id="212" w:author="Pavla Trefilová" w:date="2019-11-18T17:19:00Z">
              <w:r w:rsidR="00A161BD">
                <w:rPr>
                  <w:color w:val="000000" w:themeColor="text1"/>
                </w:rPr>
                <w:t>(</w:t>
              </w:r>
            </w:ins>
            <w:r w:rsidR="00A161BD" w:rsidRPr="00B1317B">
              <w:rPr>
                <w:color w:val="000000" w:themeColor="text1"/>
                <w:rPrChange w:id="213" w:author="Pavla Trefilová" w:date="2019-11-18T17:19:00Z">
                  <w:rPr/>
                </w:rPrChange>
              </w:rPr>
              <w:t>60</w:t>
            </w:r>
            <w:del w:id="214" w:author="Pavla Trefilová" w:date="2019-11-18T17:19:00Z">
              <w:r>
                <w:delText>%</w:delText>
              </w:r>
            </w:del>
            <w:ins w:id="215" w:author="Pavla Trefilová" w:date="2019-11-18T17:19:00Z">
              <w:r w:rsidR="00A161BD" w:rsidRPr="00B1317B">
                <w:rPr>
                  <w:color w:val="000000" w:themeColor="text1"/>
                </w:rPr>
                <w:t>%</w:t>
              </w:r>
              <w:r w:rsidR="00A161BD">
                <w:rPr>
                  <w:color w:val="000000" w:themeColor="text1"/>
                </w:rPr>
                <w:t>)</w:t>
              </w:r>
            </w:ins>
          </w:p>
          <w:p w14:paraId="11A0194D" w14:textId="315A4E72" w:rsidR="00AD576F" w:rsidRDefault="00AD576F">
            <w:pPr>
              <w:pPrChange w:id="216" w:author="Pavla Trefilová" w:date="2019-11-18T17:19:00Z">
                <w:pPr>
                  <w:jc w:val="both"/>
                </w:pPr>
              </w:pPrChange>
            </w:pPr>
            <w:del w:id="217" w:author="Pavla Trefilová" w:date="2019-11-18T17:19:00Z">
              <w:r>
                <w:delText xml:space="preserve">Kozák </w:delText>
              </w:r>
            </w:del>
            <w:ins w:id="218" w:author="Pavla Trefilová" w:date="2019-11-18T17:19:00Z">
              <w:r>
                <w:t>K</w:t>
              </w:r>
              <w:r w:rsidR="00357393">
                <w:t>warteng</w:t>
              </w:r>
              <w:r>
                <w:t xml:space="preserve"> </w:t>
              </w:r>
              <w:r w:rsidR="002B4A59">
                <w:t>(</w:t>
              </w:r>
            </w:ins>
            <w:r>
              <w:t>40</w:t>
            </w:r>
            <w:del w:id="219" w:author="Pavla Trefilová" w:date="2019-11-18T17:19:00Z">
              <w:r>
                <w:delText>%</w:delText>
              </w:r>
            </w:del>
            <w:ins w:id="220" w:author="Pavla Trefilová" w:date="2019-11-18T17:19:00Z">
              <w:r>
                <w:t>%</w:t>
              </w:r>
              <w:r w:rsidR="002B4A59">
                <w:t>)</w:t>
              </w:r>
            </w:ins>
          </w:p>
        </w:tc>
        <w:tc>
          <w:tcPr>
            <w:tcW w:w="850" w:type="dxa"/>
          </w:tcPr>
          <w:p w14:paraId="45F755BF" w14:textId="77777777" w:rsidR="00AD576F" w:rsidRDefault="00AD576F" w:rsidP="00AD576F">
            <w:pPr>
              <w:jc w:val="both"/>
            </w:pPr>
            <w:r>
              <w:t>2/Z</w:t>
            </w:r>
          </w:p>
        </w:tc>
        <w:tc>
          <w:tcPr>
            <w:tcW w:w="851" w:type="dxa"/>
          </w:tcPr>
          <w:p w14:paraId="3CA151C2" w14:textId="77777777" w:rsidR="00AD576F" w:rsidRDefault="00AD576F" w:rsidP="00AD576F">
            <w:pPr>
              <w:jc w:val="both"/>
            </w:pPr>
            <w:r>
              <w:t>PZ</w:t>
            </w:r>
          </w:p>
        </w:tc>
      </w:tr>
      <w:tr w:rsidR="00AD576F" w14:paraId="29BEBF8B" w14:textId="77777777" w:rsidTr="008125E4">
        <w:tc>
          <w:tcPr>
            <w:tcW w:w="2829" w:type="dxa"/>
          </w:tcPr>
          <w:p w14:paraId="20FCDA6E" w14:textId="477BE39E" w:rsidR="00AD576F" w:rsidRDefault="00AD576F" w:rsidP="00AD576F">
            <w:r>
              <w:t>Business Economics II</w:t>
            </w:r>
          </w:p>
        </w:tc>
        <w:tc>
          <w:tcPr>
            <w:tcW w:w="851" w:type="dxa"/>
            <w:gridSpan w:val="2"/>
          </w:tcPr>
          <w:p w14:paraId="1F54839B" w14:textId="213BF24C" w:rsidR="00AD576F" w:rsidRDefault="00AD576F" w:rsidP="00AD576F">
            <w:pPr>
              <w:jc w:val="both"/>
            </w:pPr>
            <w:r w:rsidRPr="00273983">
              <w:t>26-0-26</w:t>
            </w:r>
          </w:p>
        </w:tc>
        <w:tc>
          <w:tcPr>
            <w:tcW w:w="851" w:type="dxa"/>
          </w:tcPr>
          <w:p w14:paraId="08499C64" w14:textId="77777777" w:rsidR="00AD576F" w:rsidRDefault="00AD576F" w:rsidP="00AD576F">
            <w:pPr>
              <w:jc w:val="both"/>
            </w:pPr>
            <w:r>
              <w:t>zp, zk</w:t>
            </w:r>
          </w:p>
        </w:tc>
        <w:tc>
          <w:tcPr>
            <w:tcW w:w="709" w:type="dxa"/>
          </w:tcPr>
          <w:p w14:paraId="0B015BF5" w14:textId="77777777" w:rsidR="00AD576F" w:rsidRDefault="00AD576F" w:rsidP="00AD576F">
            <w:pPr>
              <w:jc w:val="both"/>
            </w:pPr>
            <w:r>
              <w:t>6</w:t>
            </w:r>
          </w:p>
        </w:tc>
        <w:tc>
          <w:tcPr>
            <w:tcW w:w="2410" w:type="dxa"/>
          </w:tcPr>
          <w:p w14:paraId="4E317F40" w14:textId="766D881D" w:rsidR="00AD576F" w:rsidRPr="001C31EB" w:rsidRDefault="00AD576F">
            <w:pPr>
              <w:rPr>
                <w:b/>
              </w:rPr>
              <w:pPrChange w:id="221" w:author="Pavla Trefilová" w:date="2019-11-18T17:19:00Z">
                <w:pPr>
                  <w:jc w:val="both"/>
                </w:pPr>
              </w:pPrChange>
            </w:pPr>
            <w:r w:rsidRPr="001C31EB">
              <w:rPr>
                <w:b/>
              </w:rPr>
              <w:t xml:space="preserve">Ing. </w:t>
            </w:r>
            <w:ins w:id="222" w:author="Pavla Trefilová" w:date="2019-11-18T17:19:00Z">
              <w:r w:rsidR="002B4A59">
                <w:rPr>
                  <w:b/>
                </w:rPr>
                <w:t xml:space="preserve">Ludmila </w:t>
              </w:r>
            </w:ins>
            <w:r w:rsidRPr="001C31EB">
              <w:rPr>
                <w:b/>
              </w:rPr>
              <w:t>Kozubíková, Ph.D.</w:t>
            </w:r>
          </w:p>
          <w:p w14:paraId="1778AFD1" w14:textId="708029E7" w:rsidR="008963A3" w:rsidRDefault="0091299A">
            <w:pPr>
              <w:rPr>
                <w:color w:val="000000" w:themeColor="text1"/>
                <w:rPrChange w:id="223" w:author="Pavla Trefilová" w:date="2019-11-18T17:19:00Z">
                  <w:rPr/>
                </w:rPrChange>
              </w:rPr>
              <w:pPrChange w:id="224" w:author="Pavla Trefilová" w:date="2019-11-18T17:19:00Z">
                <w:pPr>
                  <w:jc w:val="both"/>
                </w:pPr>
              </w:pPrChange>
            </w:pPr>
            <w:r>
              <w:t>Kozubíková</w:t>
            </w:r>
            <w:r w:rsidR="00AD576F">
              <w:t xml:space="preserve"> </w:t>
            </w:r>
            <w:ins w:id="225" w:author="Pavla Trefilová" w:date="2019-11-18T17:19:00Z">
              <w:r w:rsidR="00A161BD">
                <w:rPr>
                  <w:color w:val="000000" w:themeColor="text1"/>
                </w:rPr>
                <w:t>(</w:t>
              </w:r>
            </w:ins>
            <w:r w:rsidR="00A161BD" w:rsidRPr="00B1317B">
              <w:rPr>
                <w:color w:val="000000" w:themeColor="text1"/>
                <w:rPrChange w:id="226" w:author="Pavla Trefilová" w:date="2019-11-18T17:19:00Z">
                  <w:rPr/>
                </w:rPrChange>
              </w:rPr>
              <w:t>60</w:t>
            </w:r>
            <w:del w:id="227" w:author="Pavla Trefilová" w:date="2019-11-18T17:19:00Z">
              <w:r w:rsidR="00AD576F">
                <w:delText>%</w:delText>
              </w:r>
            </w:del>
            <w:ins w:id="228" w:author="Pavla Trefilová" w:date="2019-11-18T17:19:00Z">
              <w:r w:rsidR="00A161BD" w:rsidRPr="00B1317B">
                <w:rPr>
                  <w:color w:val="000000" w:themeColor="text1"/>
                </w:rPr>
                <w:t>%</w:t>
              </w:r>
              <w:r w:rsidR="00A161BD">
                <w:rPr>
                  <w:color w:val="000000" w:themeColor="text1"/>
                </w:rPr>
                <w:t>)</w:t>
              </w:r>
            </w:ins>
          </w:p>
          <w:p w14:paraId="764F9707" w14:textId="13C5EFE5" w:rsidR="00AD576F" w:rsidRDefault="00AD576F">
            <w:pPr>
              <w:pPrChange w:id="229" w:author="Pavla Trefilová" w:date="2019-11-18T17:19:00Z">
                <w:pPr>
                  <w:jc w:val="both"/>
                </w:pPr>
              </w:pPrChange>
            </w:pPr>
            <w:del w:id="230" w:author="Pavla Trefilová" w:date="2019-11-18T17:19:00Z">
              <w:r>
                <w:delText xml:space="preserve">Zámečník </w:delText>
              </w:r>
            </w:del>
            <w:ins w:id="231" w:author="Pavla Trefilová" w:date="2019-11-18T17:19:00Z">
              <w:r w:rsidR="0091299A">
                <w:t>Novák</w:t>
              </w:r>
              <w:r>
                <w:t xml:space="preserve"> </w:t>
              </w:r>
              <w:r w:rsidR="002B4A59">
                <w:t>(</w:t>
              </w:r>
            </w:ins>
            <w:r>
              <w:t>40</w:t>
            </w:r>
            <w:del w:id="232" w:author="Pavla Trefilová" w:date="2019-11-18T17:19:00Z">
              <w:r>
                <w:delText>%</w:delText>
              </w:r>
            </w:del>
            <w:ins w:id="233" w:author="Pavla Trefilová" w:date="2019-11-18T17:19:00Z">
              <w:r>
                <w:t>%</w:t>
              </w:r>
              <w:r w:rsidR="002B4A59">
                <w:t>)</w:t>
              </w:r>
            </w:ins>
          </w:p>
        </w:tc>
        <w:tc>
          <w:tcPr>
            <w:tcW w:w="850" w:type="dxa"/>
          </w:tcPr>
          <w:p w14:paraId="6661D29D" w14:textId="77777777" w:rsidR="00AD576F" w:rsidRDefault="00AD576F" w:rsidP="00AD576F">
            <w:pPr>
              <w:jc w:val="both"/>
            </w:pPr>
            <w:r>
              <w:t>2/Z</w:t>
            </w:r>
          </w:p>
        </w:tc>
        <w:tc>
          <w:tcPr>
            <w:tcW w:w="851" w:type="dxa"/>
          </w:tcPr>
          <w:p w14:paraId="51D9C09A" w14:textId="77777777" w:rsidR="00AD576F" w:rsidRDefault="00AD576F" w:rsidP="00AD576F">
            <w:pPr>
              <w:jc w:val="both"/>
            </w:pPr>
            <w:r>
              <w:t>ZT</w:t>
            </w:r>
          </w:p>
        </w:tc>
      </w:tr>
      <w:tr w:rsidR="00D87E84" w14:paraId="0947D47F" w14:textId="77777777" w:rsidTr="008125E4">
        <w:tc>
          <w:tcPr>
            <w:tcW w:w="2829" w:type="dxa"/>
          </w:tcPr>
          <w:p w14:paraId="15C70B0B" w14:textId="77777777" w:rsidR="00D87E84" w:rsidRDefault="00D87E84" w:rsidP="00D87E84">
            <w:r w:rsidRPr="003205EA">
              <w:t>Financial Markets</w:t>
            </w:r>
          </w:p>
        </w:tc>
        <w:tc>
          <w:tcPr>
            <w:tcW w:w="851" w:type="dxa"/>
            <w:gridSpan w:val="2"/>
          </w:tcPr>
          <w:p w14:paraId="0FFF6CC8" w14:textId="76B3AE7D" w:rsidR="00D87E84" w:rsidRDefault="00D87E84" w:rsidP="00D87E84">
            <w:pPr>
              <w:jc w:val="both"/>
            </w:pPr>
            <w:r>
              <w:t>1</w:t>
            </w:r>
            <w:r w:rsidR="00AD576F">
              <w:t>3</w:t>
            </w:r>
            <w:r>
              <w:t>-0-1</w:t>
            </w:r>
            <w:r w:rsidR="00AD576F">
              <w:t>3</w:t>
            </w:r>
          </w:p>
        </w:tc>
        <w:tc>
          <w:tcPr>
            <w:tcW w:w="851" w:type="dxa"/>
          </w:tcPr>
          <w:p w14:paraId="54FCE895" w14:textId="77777777" w:rsidR="00D87E84" w:rsidRDefault="00D87E84" w:rsidP="00D87E84">
            <w:pPr>
              <w:jc w:val="both"/>
            </w:pPr>
            <w:r>
              <w:t xml:space="preserve">klz </w:t>
            </w:r>
          </w:p>
        </w:tc>
        <w:tc>
          <w:tcPr>
            <w:tcW w:w="709" w:type="dxa"/>
          </w:tcPr>
          <w:p w14:paraId="05737140" w14:textId="77777777" w:rsidR="00D87E84" w:rsidRDefault="00D87E84" w:rsidP="00D87E84">
            <w:pPr>
              <w:jc w:val="both"/>
            </w:pPr>
            <w:r>
              <w:t>3</w:t>
            </w:r>
          </w:p>
        </w:tc>
        <w:tc>
          <w:tcPr>
            <w:tcW w:w="2410" w:type="dxa"/>
          </w:tcPr>
          <w:p w14:paraId="38CC64EA" w14:textId="5CB6D7B4" w:rsidR="00D87E84" w:rsidRPr="001C31EB" w:rsidRDefault="00D87E84">
            <w:pPr>
              <w:rPr>
                <w:b/>
              </w:rPr>
              <w:pPrChange w:id="234" w:author="Pavla Trefilová" w:date="2019-11-18T17:19:00Z">
                <w:pPr>
                  <w:jc w:val="both"/>
                </w:pPr>
              </w:pPrChange>
            </w:pPr>
            <w:r w:rsidRPr="001C31EB">
              <w:rPr>
                <w:b/>
              </w:rPr>
              <w:t xml:space="preserve">Ing. </w:t>
            </w:r>
            <w:ins w:id="235" w:author="Pavla Trefilová" w:date="2019-11-18T17:19:00Z">
              <w:r w:rsidR="002B4A59">
                <w:rPr>
                  <w:b/>
                </w:rPr>
                <w:t xml:space="preserve">Jana </w:t>
              </w:r>
            </w:ins>
            <w:r w:rsidRPr="001C31EB">
              <w:rPr>
                <w:b/>
              </w:rPr>
              <w:t>Vychytilová, Ph.D.</w:t>
            </w:r>
          </w:p>
          <w:p w14:paraId="1448357C" w14:textId="2B90E3CF" w:rsidR="00D87E84" w:rsidRDefault="00D87E84">
            <w:pPr>
              <w:pPrChange w:id="236" w:author="Pavla Trefilová" w:date="2019-11-18T17:19:00Z">
                <w:pPr>
                  <w:jc w:val="both"/>
                </w:pPr>
              </w:pPrChange>
            </w:pPr>
            <w:r>
              <w:t xml:space="preserve">Vychytilová </w:t>
            </w:r>
            <w:ins w:id="237" w:author="Pavla Trefilová" w:date="2019-11-18T17:19:00Z">
              <w:r w:rsidR="00A161BD">
                <w:t>(</w:t>
              </w:r>
            </w:ins>
            <w:r w:rsidR="00A161BD" w:rsidRPr="00C2752B">
              <w:t>100</w:t>
            </w:r>
            <w:del w:id="238" w:author="Pavla Trefilová" w:date="2019-11-18T17:19:00Z">
              <w:r>
                <w:delText>%</w:delText>
              </w:r>
            </w:del>
            <w:ins w:id="239" w:author="Pavla Trefilová" w:date="2019-11-18T17:19:00Z">
              <w:r w:rsidR="00A161BD" w:rsidRPr="00C2752B">
                <w:t>%</w:t>
              </w:r>
              <w:r w:rsidR="00A161BD">
                <w:t>)</w:t>
              </w:r>
            </w:ins>
          </w:p>
        </w:tc>
        <w:tc>
          <w:tcPr>
            <w:tcW w:w="850" w:type="dxa"/>
          </w:tcPr>
          <w:p w14:paraId="31388CAC" w14:textId="77777777" w:rsidR="00D87E84" w:rsidRDefault="00D87E84" w:rsidP="00D87E84">
            <w:pPr>
              <w:jc w:val="both"/>
            </w:pPr>
            <w:r>
              <w:t>2/Z</w:t>
            </w:r>
          </w:p>
        </w:tc>
        <w:tc>
          <w:tcPr>
            <w:tcW w:w="851" w:type="dxa"/>
          </w:tcPr>
          <w:p w14:paraId="617965EB" w14:textId="00F7EF14" w:rsidR="00D87E84" w:rsidRDefault="003B7826" w:rsidP="00D87E84">
            <w:pPr>
              <w:jc w:val="both"/>
            </w:pPr>
            <w:r>
              <w:t>P</w:t>
            </w:r>
          </w:p>
        </w:tc>
      </w:tr>
      <w:tr w:rsidR="0075763C" w14:paraId="3982B761" w14:textId="77777777" w:rsidTr="008125E4">
        <w:tc>
          <w:tcPr>
            <w:tcW w:w="2829" w:type="dxa"/>
          </w:tcPr>
          <w:p w14:paraId="5E8ED8E3" w14:textId="000A263A" w:rsidR="0075763C" w:rsidRPr="003205EA" w:rsidRDefault="0075763C" w:rsidP="0075763C">
            <w:r>
              <w:t>Managerial P</w:t>
            </w:r>
            <w:r w:rsidRPr="000802C6">
              <w:t xml:space="preserve">sychology and </w:t>
            </w:r>
            <w:r>
              <w:t>S</w:t>
            </w:r>
            <w:r w:rsidRPr="000802C6">
              <w:t>ociology</w:t>
            </w:r>
          </w:p>
        </w:tc>
        <w:tc>
          <w:tcPr>
            <w:tcW w:w="851" w:type="dxa"/>
            <w:gridSpan w:val="2"/>
          </w:tcPr>
          <w:p w14:paraId="29236691" w14:textId="20694102" w:rsidR="0075763C" w:rsidRDefault="0075763C" w:rsidP="0075763C">
            <w:pPr>
              <w:jc w:val="both"/>
            </w:pPr>
            <w:r>
              <w:t>26-0-13</w:t>
            </w:r>
          </w:p>
        </w:tc>
        <w:tc>
          <w:tcPr>
            <w:tcW w:w="851" w:type="dxa"/>
          </w:tcPr>
          <w:p w14:paraId="4E2283F2" w14:textId="00EFBD94" w:rsidR="0075763C" w:rsidRDefault="0075763C" w:rsidP="0075763C">
            <w:pPr>
              <w:jc w:val="both"/>
            </w:pPr>
            <w:r>
              <w:t>zp, zk</w:t>
            </w:r>
          </w:p>
        </w:tc>
        <w:tc>
          <w:tcPr>
            <w:tcW w:w="709" w:type="dxa"/>
          </w:tcPr>
          <w:p w14:paraId="1D2CA864" w14:textId="08487B56" w:rsidR="0075763C" w:rsidRDefault="0075763C" w:rsidP="0075763C">
            <w:pPr>
              <w:jc w:val="both"/>
            </w:pPr>
            <w:r>
              <w:t>4</w:t>
            </w:r>
          </w:p>
        </w:tc>
        <w:tc>
          <w:tcPr>
            <w:tcW w:w="2410" w:type="dxa"/>
          </w:tcPr>
          <w:p w14:paraId="5FB037EE" w14:textId="1BF2380A" w:rsidR="0075763C" w:rsidRPr="001C31EB" w:rsidRDefault="0075763C">
            <w:pPr>
              <w:rPr>
                <w:b/>
              </w:rPr>
              <w:pPrChange w:id="240" w:author="Pavla Trefilová" w:date="2019-11-18T17:19:00Z">
                <w:pPr>
                  <w:jc w:val="both"/>
                </w:pPr>
              </w:pPrChange>
            </w:pPr>
            <w:r w:rsidRPr="001C31EB">
              <w:rPr>
                <w:b/>
              </w:rPr>
              <w:t>Mgr.</w:t>
            </w:r>
            <w:r w:rsidR="002B4A59">
              <w:rPr>
                <w:b/>
              </w:rPr>
              <w:t xml:space="preserve"> </w:t>
            </w:r>
            <w:ins w:id="241" w:author="Pavla Trefilová" w:date="2019-11-18T17:19:00Z">
              <w:r w:rsidR="002B4A59">
                <w:rPr>
                  <w:b/>
                </w:rPr>
                <w:t xml:space="preserve">Jan </w:t>
              </w:r>
            </w:ins>
            <w:r w:rsidRPr="001C31EB">
              <w:rPr>
                <w:b/>
              </w:rPr>
              <w:t>Kalenda, Ph.D.</w:t>
            </w:r>
          </w:p>
          <w:p w14:paraId="708037D7" w14:textId="77777777" w:rsidR="0075763C" w:rsidRDefault="0075763C" w:rsidP="0075763C">
            <w:pPr>
              <w:jc w:val="both"/>
              <w:rPr>
                <w:del w:id="242" w:author="Pavla Trefilová" w:date="2019-11-18T17:19:00Z"/>
              </w:rPr>
            </w:pPr>
            <w:r>
              <w:t xml:space="preserve">Kalenda </w:t>
            </w:r>
            <w:del w:id="243" w:author="Pavla Trefilová" w:date="2019-11-18T17:19:00Z">
              <w:r>
                <w:delText>60%</w:delText>
              </w:r>
            </w:del>
          </w:p>
          <w:p w14:paraId="5544D71F" w14:textId="01EB236D" w:rsidR="0075763C" w:rsidRPr="001C31EB" w:rsidRDefault="0075763C">
            <w:pPr>
              <w:rPr>
                <w:b/>
              </w:rPr>
              <w:pPrChange w:id="244" w:author="Pavla Trefilová" w:date="2019-11-18T17:19:00Z">
                <w:pPr>
                  <w:jc w:val="both"/>
                </w:pPr>
              </w:pPrChange>
            </w:pPr>
            <w:del w:id="245" w:author="Pavla Trefilová" w:date="2019-11-18T17:19:00Z">
              <w:r>
                <w:delText>Mandincová 40%</w:delText>
              </w:r>
            </w:del>
            <w:ins w:id="246" w:author="Pavla Trefilová" w:date="2019-11-18T17:19:00Z">
              <w:r w:rsidR="00A161BD">
                <w:rPr>
                  <w:color w:val="000000" w:themeColor="text1"/>
                </w:rPr>
                <w:t>(</w:t>
              </w:r>
              <w:r w:rsidR="000438B9">
                <w:rPr>
                  <w:color w:val="000000" w:themeColor="text1"/>
                </w:rPr>
                <w:t>10</w:t>
              </w:r>
              <w:r w:rsidR="00A161BD" w:rsidRPr="00B1317B">
                <w:rPr>
                  <w:color w:val="000000" w:themeColor="text1"/>
                </w:rPr>
                <w:t>0%</w:t>
              </w:r>
              <w:r w:rsidR="00A161BD">
                <w:rPr>
                  <w:color w:val="000000" w:themeColor="text1"/>
                </w:rPr>
                <w:t>)</w:t>
              </w:r>
            </w:ins>
          </w:p>
        </w:tc>
        <w:tc>
          <w:tcPr>
            <w:tcW w:w="850" w:type="dxa"/>
          </w:tcPr>
          <w:p w14:paraId="4CFDB573" w14:textId="421BC12B" w:rsidR="0075763C" w:rsidRDefault="0075763C" w:rsidP="0075763C">
            <w:pPr>
              <w:jc w:val="both"/>
            </w:pPr>
            <w:r>
              <w:t>2/L</w:t>
            </w:r>
          </w:p>
        </w:tc>
        <w:tc>
          <w:tcPr>
            <w:tcW w:w="851" w:type="dxa"/>
          </w:tcPr>
          <w:p w14:paraId="3C26D9EA" w14:textId="3DCE5847" w:rsidR="0075763C" w:rsidRDefault="0075763C" w:rsidP="0075763C">
            <w:pPr>
              <w:jc w:val="both"/>
            </w:pPr>
            <w:r>
              <w:t>PZ</w:t>
            </w:r>
          </w:p>
        </w:tc>
      </w:tr>
      <w:tr w:rsidR="0075763C" w14:paraId="75B438D0" w14:textId="77777777" w:rsidTr="008125E4">
        <w:tc>
          <w:tcPr>
            <w:tcW w:w="2829" w:type="dxa"/>
          </w:tcPr>
          <w:p w14:paraId="5C38988E" w14:textId="301D647A" w:rsidR="0075763C" w:rsidRPr="003205EA" w:rsidRDefault="0075763C" w:rsidP="0075763C">
            <w:r w:rsidRPr="005A3312">
              <w:t>Taxes</w:t>
            </w:r>
          </w:p>
        </w:tc>
        <w:tc>
          <w:tcPr>
            <w:tcW w:w="851" w:type="dxa"/>
            <w:gridSpan w:val="2"/>
          </w:tcPr>
          <w:p w14:paraId="024173F4" w14:textId="72A45723" w:rsidR="0075763C" w:rsidRDefault="0075763C" w:rsidP="0075763C">
            <w:pPr>
              <w:jc w:val="both"/>
            </w:pPr>
            <w:r w:rsidRPr="00273983">
              <w:t>26-0-26</w:t>
            </w:r>
          </w:p>
        </w:tc>
        <w:tc>
          <w:tcPr>
            <w:tcW w:w="851" w:type="dxa"/>
          </w:tcPr>
          <w:p w14:paraId="240A0E7D" w14:textId="25AFCA1C" w:rsidR="0075763C" w:rsidRDefault="0075763C" w:rsidP="0075763C">
            <w:pPr>
              <w:jc w:val="both"/>
            </w:pPr>
            <w:r>
              <w:t>zp, zk</w:t>
            </w:r>
          </w:p>
        </w:tc>
        <w:tc>
          <w:tcPr>
            <w:tcW w:w="709" w:type="dxa"/>
          </w:tcPr>
          <w:p w14:paraId="30DAA9C1" w14:textId="63E95954" w:rsidR="0075763C" w:rsidRDefault="0075763C" w:rsidP="0075763C">
            <w:pPr>
              <w:jc w:val="both"/>
            </w:pPr>
            <w:r>
              <w:t>5</w:t>
            </w:r>
          </w:p>
        </w:tc>
        <w:tc>
          <w:tcPr>
            <w:tcW w:w="2410" w:type="dxa"/>
          </w:tcPr>
          <w:p w14:paraId="0A14DE76" w14:textId="15672055" w:rsidR="0075763C" w:rsidRPr="001C31EB" w:rsidRDefault="0075763C">
            <w:pPr>
              <w:rPr>
                <w:b/>
              </w:rPr>
              <w:pPrChange w:id="247" w:author="Pavla Trefilová" w:date="2019-11-18T17:19:00Z">
                <w:pPr>
                  <w:jc w:val="both"/>
                </w:pPr>
              </w:pPrChange>
            </w:pPr>
            <w:r w:rsidRPr="001C31EB">
              <w:rPr>
                <w:b/>
              </w:rPr>
              <w:t xml:space="preserve">Ing. </w:t>
            </w:r>
            <w:ins w:id="248" w:author="Pavla Trefilová" w:date="2019-11-18T17:19:00Z">
              <w:r w:rsidR="002B4A59">
                <w:rPr>
                  <w:b/>
                </w:rPr>
                <w:t xml:space="preserve">Pavlína </w:t>
              </w:r>
            </w:ins>
            <w:r>
              <w:rPr>
                <w:b/>
              </w:rPr>
              <w:t>Kirschnerová</w:t>
            </w:r>
            <w:ins w:id="249" w:author="Pavla Trefilová" w:date="2019-11-18T17:19:00Z">
              <w:r w:rsidR="00663167">
                <w:rPr>
                  <w:b/>
                </w:rPr>
                <w:t>, Ph.D.</w:t>
              </w:r>
            </w:ins>
          </w:p>
          <w:p w14:paraId="4FAF2183" w14:textId="34BACADD" w:rsidR="0075763C" w:rsidRPr="001C31EB" w:rsidRDefault="0075763C">
            <w:pPr>
              <w:rPr>
                <w:b/>
              </w:rPr>
              <w:pPrChange w:id="250" w:author="Pavla Trefilová" w:date="2019-11-18T17:19:00Z">
                <w:pPr>
                  <w:jc w:val="both"/>
                </w:pPr>
              </w:pPrChange>
            </w:pPr>
            <w:r w:rsidRPr="000A743E">
              <w:t>Kirschnerová</w:t>
            </w:r>
            <w:r>
              <w:t xml:space="preserve"> </w:t>
            </w:r>
            <w:ins w:id="251" w:author="Pavla Trefilová" w:date="2019-11-18T17:19:00Z">
              <w:r w:rsidR="00A161BD">
                <w:t>(</w:t>
              </w:r>
            </w:ins>
            <w:r w:rsidR="00A161BD" w:rsidRPr="00C2752B">
              <w:t>100</w:t>
            </w:r>
            <w:del w:id="252" w:author="Pavla Trefilová" w:date="2019-11-18T17:19:00Z">
              <w:r>
                <w:delText>%</w:delText>
              </w:r>
            </w:del>
            <w:ins w:id="253" w:author="Pavla Trefilová" w:date="2019-11-18T17:19:00Z">
              <w:r w:rsidR="00A161BD" w:rsidRPr="00C2752B">
                <w:t>%</w:t>
              </w:r>
              <w:r w:rsidR="00A161BD">
                <w:t>)</w:t>
              </w:r>
            </w:ins>
          </w:p>
        </w:tc>
        <w:tc>
          <w:tcPr>
            <w:tcW w:w="850" w:type="dxa"/>
          </w:tcPr>
          <w:p w14:paraId="0CA5749C" w14:textId="69E141B1" w:rsidR="0075763C" w:rsidRDefault="0075763C" w:rsidP="0075763C">
            <w:pPr>
              <w:jc w:val="both"/>
            </w:pPr>
            <w:r>
              <w:t>2/L</w:t>
            </w:r>
          </w:p>
        </w:tc>
        <w:tc>
          <w:tcPr>
            <w:tcW w:w="851" w:type="dxa"/>
          </w:tcPr>
          <w:p w14:paraId="42774C3B" w14:textId="01A2224F" w:rsidR="0075763C" w:rsidRDefault="0075763C" w:rsidP="0075763C">
            <w:pPr>
              <w:jc w:val="both"/>
            </w:pPr>
            <w:r>
              <w:t>PZ</w:t>
            </w:r>
          </w:p>
        </w:tc>
      </w:tr>
      <w:tr w:rsidR="0075763C" w14:paraId="0F6C0A7D" w14:textId="77777777" w:rsidTr="008125E4">
        <w:tc>
          <w:tcPr>
            <w:tcW w:w="2829" w:type="dxa"/>
          </w:tcPr>
          <w:p w14:paraId="23AFC3BC" w14:textId="77777777" w:rsidR="0075763C" w:rsidRDefault="0075763C" w:rsidP="0075763C">
            <w:r w:rsidRPr="003205EA">
              <w:t>Management Accounting</w:t>
            </w:r>
          </w:p>
        </w:tc>
        <w:tc>
          <w:tcPr>
            <w:tcW w:w="851" w:type="dxa"/>
            <w:gridSpan w:val="2"/>
          </w:tcPr>
          <w:p w14:paraId="28F4D499" w14:textId="23C00973" w:rsidR="0075763C" w:rsidRDefault="0075763C" w:rsidP="0075763C">
            <w:pPr>
              <w:jc w:val="both"/>
            </w:pPr>
            <w:r>
              <w:t>26-26-0</w:t>
            </w:r>
          </w:p>
        </w:tc>
        <w:tc>
          <w:tcPr>
            <w:tcW w:w="851" w:type="dxa"/>
          </w:tcPr>
          <w:p w14:paraId="538CA821" w14:textId="77777777" w:rsidR="0075763C" w:rsidRDefault="0075763C" w:rsidP="0075763C">
            <w:pPr>
              <w:jc w:val="both"/>
            </w:pPr>
            <w:r>
              <w:t>zp, zk</w:t>
            </w:r>
          </w:p>
        </w:tc>
        <w:tc>
          <w:tcPr>
            <w:tcW w:w="709" w:type="dxa"/>
          </w:tcPr>
          <w:p w14:paraId="561ADCD1" w14:textId="77777777" w:rsidR="0075763C" w:rsidRDefault="0075763C" w:rsidP="0075763C">
            <w:pPr>
              <w:jc w:val="both"/>
            </w:pPr>
            <w:r>
              <w:t>6</w:t>
            </w:r>
          </w:p>
        </w:tc>
        <w:tc>
          <w:tcPr>
            <w:tcW w:w="2410" w:type="dxa"/>
          </w:tcPr>
          <w:p w14:paraId="5F962E2B" w14:textId="7D0557F3" w:rsidR="0075763C" w:rsidRPr="001C31EB" w:rsidRDefault="0075763C">
            <w:pPr>
              <w:rPr>
                <w:b/>
              </w:rPr>
              <w:pPrChange w:id="254" w:author="Pavla Trefilová" w:date="2019-11-18T17:19:00Z">
                <w:pPr>
                  <w:jc w:val="both"/>
                </w:pPr>
              </w:pPrChange>
            </w:pPr>
            <w:del w:id="255" w:author="Pavla Trefilová" w:date="2019-11-18T17:19:00Z">
              <w:r w:rsidRPr="001C31EB">
                <w:rPr>
                  <w:b/>
                </w:rPr>
                <w:delText>doc</w:delText>
              </w:r>
            </w:del>
            <w:ins w:id="256" w:author="Pavla Trefilová" w:date="2019-11-18T17:19:00Z">
              <w:r w:rsidR="00A15583">
                <w:rPr>
                  <w:b/>
                </w:rPr>
                <w:t>prof</w:t>
              </w:r>
            </w:ins>
            <w:r w:rsidRPr="001C31EB">
              <w:rPr>
                <w:b/>
              </w:rPr>
              <w:t xml:space="preserve">. Ing. </w:t>
            </w:r>
            <w:ins w:id="257" w:author="Pavla Trefilová" w:date="2019-11-18T17:19:00Z">
              <w:r w:rsidR="002B4A59">
                <w:rPr>
                  <w:b/>
                </w:rPr>
                <w:t xml:space="preserve">Boris </w:t>
              </w:r>
            </w:ins>
            <w:r w:rsidRPr="001C31EB">
              <w:rPr>
                <w:b/>
              </w:rPr>
              <w:t>Popesko, Ph.D.</w:t>
            </w:r>
          </w:p>
          <w:p w14:paraId="738FED58" w14:textId="510C0A0D" w:rsidR="000438B9" w:rsidRDefault="0075763C">
            <w:pPr>
              <w:rPr>
                <w:color w:val="000000" w:themeColor="text1"/>
                <w:rPrChange w:id="258" w:author="Pavla Trefilová" w:date="2019-11-18T17:19:00Z">
                  <w:rPr/>
                </w:rPrChange>
              </w:rPr>
              <w:pPrChange w:id="259" w:author="Pavla Trefilová" w:date="2019-11-18T17:19:00Z">
                <w:pPr>
                  <w:jc w:val="both"/>
                </w:pPr>
              </w:pPrChange>
            </w:pPr>
            <w:r>
              <w:t xml:space="preserve">Popesko </w:t>
            </w:r>
            <w:ins w:id="260" w:author="Pavla Trefilová" w:date="2019-11-18T17:19:00Z">
              <w:r w:rsidR="00A161BD">
                <w:rPr>
                  <w:color w:val="000000" w:themeColor="text1"/>
                </w:rPr>
                <w:t>(</w:t>
              </w:r>
            </w:ins>
            <w:r w:rsidR="00A161BD" w:rsidRPr="00B1317B">
              <w:rPr>
                <w:color w:val="000000" w:themeColor="text1"/>
                <w:rPrChange w:id="261" w:author="Pavla Trefilová" w:date="2019-11-18T17:19:00Z">
                  <w:rPr/>
                </w:rPrChange>
              </w:rPr>
              <w:t>60</w:t>
            </w:r>
            <w:del w:id="262" w:author="Pavla Trefilová" w:date="2019-11-18T17:19:00Z">
              <w:r>
                <w:delText>%</w:delText>
              </w:r>
            </w:del>
            <w:ins w:id="263" w:author="Pavla Trefilová" w:date="2019-11-18T17:19:00Z">
              <w:r w:rsidR="00A161BD" w:rsidRPr="00B1317B">
                <w:rPr>
                  <w:color w:val="000000" w:themeColor="text1"/>
                </w:rPr>
                <w:t>%</w:t>
              </w:r>
              <w:r w:rsidR="00A161BD">
                <w:rPr>
                  <w:color w:val="000000" w:themeColor="text1"/>
                </w:rPr>
                <w:t>)</w:t>
              </w:r>
            </w:ins>
          </w:p>
          <w:p w14:paraId="0DB29713" w14:textId="55EA6977" w:rsidR="0075763C" w:rsidRDefault="0075763C">
            <w:pPr>
              <w:pPrChange w:id="264" w:author="Pavla Trefilová" w:date="2019-11-18T17:19:00Z">
                <w:pPr>
                  <w:jc w:val="both"/>
                </w:pPr>
              </w:pPrChange>
            </w:pPr>
            <w:r>
              <w:t xml:space="preserve">Papadaki </w:t>
            </w:r>
            <w:ins w:id="265" w:author="Pavla Trefilová" w:date="2019-11-18T17:19:00Z">
              <w:r w:rsidR="002B4A59">
                <w:t>(</w:t>
              </w:r>
            </w:ins>
            <w:r>
              <w:t>40</w:t>
            </w:r>
            <w:del w:id="266" w:author="Pavla Trefilová" w:date="2019-11-18T17:19:00Z">
              <w:r>
                <w:delText>%</w:delText>
              </w:r>
            </w:del>
            <w:ins w:id="267" w:author="Pavla Trefilová" w:date="2019-11-18T17:19:00Z">
              <w:r>
                <w:t>%</w:t>
              </w:r>
              <w:r w:rsidR="002B4A59">
                <w:t>)</w:t>
              </w:r>
            </w:ins>
          </w:p>
        </w:tc>
        <w:tc>
          <w:tcPr>
            <w:tcW w:w="850" w:type="dxa"/>
          </w:tcPr>
          <w:p w14:paraId="175A7F0F" w14:textId="77777777" w:rsidR="0075763C" w:rsidRDefault="0075763C" w:rsidP="0075763C">
            <w:pPr>
              <w:jc w:val="both"/>
            </w:pPr>
            <w:r>
              <w:t>2/L</w:t>
            </w:r>
          </w:p>
        </w:tc>
        <w:tc>
          <w:tcPr>
            <w:tcW w:w="851" w:type="dxa"/>
          </w:tcPr>
          <w:p w14:paraId="05C91D0C" w14:textId="77777777" w:rsidR="0075763C" w:rsidRDefault="0075763C" w:rsidP="0075763C">
            <w:pPr>
              <w:jc w:val="both"/>
            </w:pPr>
            <w:r>
              <w:t>ZT</w:t>
            </w:r>
          </w:p>
        </w:tc>
      </w:tr>
      <w:tr w:rsidR="0075763C" w14:paraId="287FCD71" w14:textId="77777777" w:rsidTr="008125E4">
        <w:tc>
          <w:tcPr>
            <w:tcW w:w="2829" w:type="dxa"/>
          </w:tcPr>
          <w:p w14:paraId="3EDB0892" w14:textId="77777777" w:rsidR="0075763C" w:rsidRDefault="0075763C" w:rsidP="0075763C">
            <w:r w:rsidRPr="00B879F5">
              <w:rPr>
                <w:color w:val="000000"/>
                <w:shd w:val="clear" w:color="auto" w:fill="FFFFFF"/>
              </w:rPr>
              <w:t>Product Management</w:t>
            </w:r>
          </w:p>
        </w:tc>
        <w:tc>
          <w:tcPr>
            <w:tcW w:w="851" w:type="dxa"/>
            <w:gridSpan w:val="2"/>
          </w:tcPr>
          <w:p w14:paraId="73E4947D" w14:textId="57B4C8AE" w:rsidR="0075763C" w:rsidRDefault="0075763C" w:rsidP="0075763C">
            <w:pPr>
              <w:jc w:val="both"/>
            </w:pPr>
            <w:r>
              <w:t>26-13-0</w:t>
            </w:r>
          </w:p>
        </w:tc>
        <w:tc>
          <w:tcPr>
            <w:tcW w:w="851" w:type="dxa"/>
          </w:tcPr>
          <w:p w14:paraId="23217C3E" w14:textId="77777777" w:rsidR="0075763C" w:rsidRDefault="0075763C" w:rsidP="0075763C">
            <w:pPr>
              <w:jc w:val="both"/>
            </w:pPr>
            <w:r>
              <w:t>zp, zk</w:t>
            </w:r>
          </w:p>
        </w:tc>
        <w:tc>
          <w:tcPr>
            <w:tcW w:w="709" w:type="dxa"/>
          </w:tcPr>
          <w:p w14:paraId="56A821AD" w14:textId="77777777" w:rsidR="0075763C" w:rsidRDefault="0075763C" w:rsidP="0075763C">
            <w:pPr>
              <w:jc w:val="both"/>
            </w:pPr>
            <w:r>
              <w:t>4</w:t>
            </w:r>
          </w:p>
        </w:tc>
        <w:tc>
          <w:tcPr>
            <w:tcW w:w="2410" w:type="dxa"/>
          </w:tcPr>
          <w:p w14:paraId="0B20CACF" w14:textId="5D4F3F4E" w:rsidR="0075763C" w:rsidRPr="001C31EB" w:rsidRDefault="0075763C">
            <w:pPr>
              <w:rPr>
                <w:b/>
              </w:rPr>
              <w:pPrChange w:id="268" w:author="Pavla Trefilová" w:date="2019-11-18T17:19:00Z">
                <w:pPr>
                  <w:jc w:val="both"/>
                </w:pPr>
              </w:pPrChange>
            </w:pPr>
            <w:r w:rsidRPr="001C31EB">
              <w:rPr>
                <w:b/>
              </w:rPr>
              <w:t xml:space="preserve">doc. Ing. </w:t>
            </w:r>
            <w:ins w:id="269" w:author="Pavla Trefilová" w:date="2019-11-18T17:19:00Z">
              <w:r w:rsidR="002B4A59">
                <w:rPr>
                  <w:b/>
                </w:rPr>
                <w:t xml:space="preserve">Petr </w:t>
              </w:r>
            </w:ins>
            <w:r w:rsidRPr="001C31EB">
              <w:rPr>
                <w:b/>
              </w:rPr>
              <w:t>Briš, CSc.</w:t>
            </w:r>
          </w:p>
          <w:p w14:paraId="04111C54" w14:textId="1CDCE4C8" w:rsidR="0075763C" w:rsidRDefault="0075763C">
            <w:pPr>
              <w:pPrChange w:id="270" w:author="Pavla Trefilová" w:date="2019-11-18T17:19:00Z">
                <w:pPr>
                  <w:jc w:val="both"/>
                </w:pPr>
              </w:pPrChange>
            </w:pPr>
            <w:r>
              <w:t xml:space="preserve">Briš </w:t>
            </w:r>
            <w:ins w:id="271" w:author="Pavla Trefilová" w:date="2019-11-18T17:19:00Z">
              <w:r w:rsidR="00A161BD">
                <w:t>(</w:t>
              </w:r>
            </w:ins>
            <w:r w:rsidR="00A161BD" w:rsidRPr="00C2752B">
              <w:t>100</w:t>
            </w:r>
            <w:del w:id="272" w:author="Pavla Trefilová" w:date="2019-11-18T17:19:00Z">
              <w:r>
                <w:delText>%</w:delText>
              </w:r>
            </w:del>
            <w:ins w:id="273" w:author="Pavla Trefilová" w:date="2019-11-18T17:19:00Z">
              <w:r w:rsidR="00A161BD" w:rsidRPr="00C2752B">
                <w:t>%</w:t>
              </w:r>
              <w:r w:rsidR="00A161BD">
                <w:t>)</w:t>
              </w:r>
            </w:ins>
          </w:p>
        </w:tc>
        <w:tc>
          <w:tcPr>
            <w:tcW w:w="850" w:type="dxa"/>
          </w:tcPr>
          <w:p w14:paraId="1F786DAD" w14:textId="77777777" w:rsidR="0075763C" w:rsidRDefault="0075763C" w:rsidP="0075763C">
            <w:pPr>
              <w:jc w:val="both"/>
            </w:pPr>
            <w:r>
              <w:t>2/L</w:t>
            </w:r>
          </w:p>
        </w:tc>
        <w:tc>
          <w:tcPr>
            <w:tcW w:w="851" w:type="dxa"/>
          </w:tcPr>
          <w:p w14:paraId="6A14514C" w14:textId="3D04E3FA" w:rsidR="0075763C" w:rsidRDefault="0075763C" w:rsidP="0075763C">
            <w:pPr>
              <w:jc w:val="both"/>
            </w:pPr>
            <w:r>
              <w:t>P</w:t>
            </w:r>
          </w:p>
        </w:tc>
      </w:tr>
      <w:tr w:rsidR="0075763C" w14:paraId="1DCE65EA" w14:textId="77777777" w:rsidTr="008125E4">
        <w:tc>
          <w:tcPr>
            <w:tcW w:w="2829" w:type="dxa"/>
          </w:tcPr>
          <w:p w14:paraId="49F9330E" w14:textId="77777777" w:rsidR="0075763C" w:rsidRDefault="0075763C" w:rsidP="0075763C">
            <w:r>
              <w:t>Marketing II</w:t>
            </w:r>
          </w:p>
          <w:p w14:paraId="7828731A" w14:textId="77777777" w:rsidR="0075763C" w:rsidRDefault="0075763C" w:rsidP="0075763C"/>
        </w:tc>
        <w:tc>
          <w:tcPr>
            <w:tcW w:w="851" w:type="dxa"/>
            <w:gridSpan w:val="2"/>
          </w:tcPr>
          <w:p w14:paraId="42D4B68A" w14:textId="4E9D6701" w:rsidR="0075763C" w:rsidRDefault="0075763C" w:rsidP="0075763C">
            <w:pPr>
              <w:jc w:val="both"/>
            </w:pPr>
            <w:r>
              <w:t>26-0-13</w:t>
            </w:r>
          </w:p>
        </w:tc>
        <w:tc>
          <w:tcPr>
            <w:tcW w:w="851" w:type="dxa"/>
          </w:tcPr>
          <w:p w14:paraId="756B9CFA" w14:textId="77777777" w:rsidR="0075763C" w:rsidRDefault="0075763C" w:rsidP="0075763C">
            <w:pPr>
              <w:jc w:val="both"/>
            </w:pPr>
            <w:r>
              <w:t>zp, zk</w:t>
            </w:r>
          </w:p>
        </w:tc>
        <w:tc>
          <w:tcPr>
            <w:tcW w:w="709" w:type="dxa"/>
          </w:tcPr>
          <w:p w14:paraId="3C7222A6" w14:textId="77777777" w:rsidR="0075763C" w:rsidRDefault="0075763C" w:rsidP="0075763C">
            <w:pPr>
              <w:jc w:val="both"/>
            </w:pPr>
            <w:r>
              <w:t>5</w:t>
            </w:r>
          </w:p>
        </w:tc>
        <w:tc>
          <w:tcPr>
            <w:tcW w:w="2410" w:type="dxa"/>
          </w:tcPr>
          <w:p w14:paraId="01A80FA7" w14:textId="3FDE8430" w:rsidR="0075763C" w:rsidRPr="001C31EB" w:rsidRDefault="0075763C">
            <w:pPr>
              <w:rPr>
                <w:b/>
              </w:rPr>
              <w:pPrChange w:id="274" w:author="Pavla Trefilová" w:date="2019-11-18T17:19:00Z">
                <w:pPr>
                  <w:jc w:val="both"/>
                </w:pPr>
              </w:pPrChange>
            </w:pPr>
            <w:r>
              <w:rPr>
                <w:b/>
              </w:rPr>
              <w:t xml:space="preserve">doc. Ing. </w:t>
            </w:r>
            <w:ins w:id="275" w:author="Pavla Trefilová" w:date="2019-11-18T17:19:00Z">
              <w:r w:rsidR="002B4A59">
                <w:rPr>
                  <w:b/>
                </w:rPr>
                <w:t>Mi</w:t>
              </w:r>
              <w:r w:rsidR="00A15583">
                <w:rPr>
                  <w:b/>
                </w:rPr>
                <w:t>l</w:t>
              </w:r>
              <w:r w:rsidR="002B4A59">
                <w:rPr>
                  <w:b/>
                </w:rPr>
                <w:t xml:space="preserve">oslava </w:t>
              </w:r>
            </w:ins>
            <w:r>
              <w:rPr>
                <w:b/>
              </w:rPr>
              <w:t>Chovancová, CSc</w:t>
            </w:r>
            <w:r w:rsidRPr="001C31EB">
              <w:rPr>
                <w:b/>
              </w:rPr>
              <w:t>.</w:t>
            </w:r>
          </w:p>
          <w:p w14:paraId="276D28E0" w14:textId="61418B5F" w:rsidR="0075763C" w:rsidRDefault="0075763C">
            <w:pPr>
              <w:pPrChange w:id="276" w:author="Pavla Trefilová" w:date="2019-11-18T17:19:00Z">
                <w:pPr>
                  <w:jc w:val="both"/>
                </w:pPr>
              </w:pPrChange>
            </w:pPr>
            <w:r>
              <w:t xml:space="preserve">Chovancová </w:t>
            </w:r>
            <w:ins w:id="277" w:author="Pavla Trefilová" w:date="2019-11-18T17:19:00Z">
              <w:r w:rsidR="00A161BD">
                <w:t>(</w:t>
              </w:r>
            </w:ins>
            <w:r w:rsidR="00A161BD" w:rsidRPr="00C2752B">
              <w:t>100</w:t>
            </w:r>
            <w:del w:id="278" w:author="Pavla Trefilová" w:date="2019-11-18T17:19:00Z">
              <w:r>
                <w:delText>%</w:delText>
              </w:r>
            </w:del>
            <w:ins w:id="279" w:author="Pavla Trefilová" w:date="2019-11-18T17:19:00Z">
              <w:r w:rsidR="00A161BD" w:rsidRPr="00C2752B">
                <w:t>%</w:t>
              </w:r>
              <w:r w:rsidR="00A161BD">
                <w:t>)</w:t>
              </w:r>
            </w:ins>
          </w:p>
        </w:tc>
        <w:tc>
          <w:tcPr>
            <w:tcW w:w="850" w:type="dxa"/>
          </w:tcPr>
          <w:p w14:paraId="21C5DD7D" w14:textId="77777777" w:rsidR="0075763C" w:rsidRDefault="0075763C" w:rsidP="0075763C">
            <w:pPr>
              <w:jc w:val="both"/>
            </w:pPr>
            <w:r>
              <w:t>2/L</w:t>
            </w:r>
          </w:p>
        </w:tc>
        <w:tc>
          <w:tcPr>
            <w:tcW w:w="851" w:type="dxa"/>
          </w:tcPr>
          <w:p w14:paraId="3ECEC7A9" w14:textId="77777777" w:rsidR="0075763C" w:rsidRDefault="0075763C" w:rsidP="0075763C">
            <w:pPr>
              <w:jc w:val="both"/>
            </w:pPr>
            <w:r>
              <w:t>PZ</w:t>
            </w:r>
          </w:p>
        </w:tc>
      </w:tr>
      <w:tr w:rsidR="0075763C" w14:paraId="3D90C603" w14:textId="77777777" w:rsidTr="008125E4">
        <w:trPr>
          <w:del w:id="280" w:author="Pavla Trefilová" w:date="2019-11-18T17:19:00Z"/>
        </w:trPr>
        <w:tc>
          <w:tcPr>
            <w:tcW w:w="2829" w:type="dxa"/>
          </w:tcPr>
          <w:p w14:paraId="2A8C96A0" w14:textId="77777777" w:rsidR="0075763C" w:rsidRPr="008D29E0" w:rsidRDefault="0075763C" w:rsidP="0075763C">
            <w:pPr>
              <w:rPr>
                <w:del w:id="281" w:author="Pavla Trefilová" w:date="2019-11-18T17:19:00Z"/>
                <w:color w:val="000000"/>
              </w:rPr>
            </w:pPr>
            <w:del w:id="282" w:author="Pavla Trefilová" w:date="2019-11-18T17:19:00Z">
              <w:r w:rsidRPr="008D29E0">
                <w:rPr>
                  <w:color w:val="000000"/>
                </w:rPr>
                <w:delText>German for Business</w:delText>
              </w:r>
            </w:del>
          </w:p>
          <w:p w14:paraId="6E7B4D2B" w14:textId="77777777" w:rsidR="0075763C" w:rsidRPr="008D29E0" w:rsidRDefault="0075763C" w:rsidP="0075763C">
            <w:pPr>
              <w:rPr>
                <w:del w:id="283" w:author="Pavla Trefilová" w:date="2019-11-18T17:19:00Z"/>
              </w:rPr>
            </w:pPr>
            <w:del w:id="284" w:author="Pavla Trefilová" w:date="2019-11-18T17:19:00Z">
              <w:r w:rsidRPr="008D29E0">
                <w:delText xml:space="preserve"> - CJ1</w:delText>
              </w:r>
            </w:del>
          </w:p>
        </w:tc>
        <w:tc>
          <w:tcPr>
            <w:tcW w:w="851" w:type="dxa"/>
            <w:gridSpan w:val="2"/>
          </w:tcPr>
          <w:p w14:paraId="0B4C4AAF" w14:textId="77777777" w:rsidR="0075763C" w:rsidRDefault="0075763C" w:rsidP="0075763C">
            <w:pPr>
              <w:jc w:val="both"/>
              <w:rPr>
                <w:del w:id="285" w:author="Pavla Trefilová" w:date="2019-11-18T17:19:00Z"/>
              </w:rPr>
            </w:pPr>
            <w:del w:id="286" w:author="Pavla Trefilová" w:date="2019-11-18T17:19:00Z">
              <w:r w:rsidRPr="00703EBF">
                <w:delText>0-39-0</w:delText>
              </w:r>
            </w:del>
          </w:p>
        </w:tc>
        <w:tc>
          <w:tcPr>
            <w:tcW w:w="851" w:type="dxa"/>
          </w:tcPr>
          <w:p w14:paraId="08D9C9F5" w14:textId="77777777" w:rsidR="0075763C" w:rsidRDefault="0075763C" w:rsidP="0075763C">
            <w:pPr>
              <w:jc w:val="both"/>
              <w:rPr>
                <w:del w:id="287" w:author="Pavla Trefilová" w:date="2019-11-18T17:19:00Z"/>
              </w:rPr>
            </w:pPr>
            <w:del w:id="288" w:author="Pavla Trefilová" w:date="2019-11-18T17:19:00Z">
              <w:r>
                <w:delText>klz</w:delText>
              </w:r>
            </w:del>
          </w:p>
        </w:tc>
        <w:tc>
          <w:tcPr>
            <w:tcW w:w="709" w:type="dxa"/>
          </w:tcPr>
          <w:p w14:paraId="26258031" w14:textId="77777777" w:rsidR="0075763C" w:rsidRDefault="0075763C" w:rsidP="0075763C">
            <w:pPr>
              <w:jc w:val="both"/>
              <w:rPr>
                <w:del w:id="289" w:author="Pavla Trefilová" w:date="2019-11-18T17:19:00Z"/>
              </w:rPr>
            </w:pPr>
            <w:del w:id="290" w:author="Pavla Trefilová" w:date="2019-11-18T17:19:00Z">
              <w:r>
                <w:delText>4</w:delText>
              </w:r>
            </w:del>
          </w:p>
        </w:tc>
        <w:tc>
          <w:tcPr>
            <w:tcW w:w="2410" w:type="dxa"/>
          </w:tcPr>
          <w:p w14:paraId="07B39685" w14:textId="77777777" w:rsidR="0075763C" w:rsidRPr="00E409BC" w:rsidRDefault="0075763C" w:rsidP="0075763C">
            <w:pPr>
              <w:jc w:val="both"/>
              <w:rPr>
                <w:del w:id="291" w:author="Pavla Trefilová" w:date="2019-11-18T17:19:00Z"/>
                <w:b/>
              </w:rPr>
            </w:pPr>
            <w:moveFromRangeStart w:id="292" w:author="Pavla Trefilová" w:date="2019-11-18T17:19:00Z" w:name="move24990018"/>
            <w:moveFrom w:id="293" w:author="Pavla Trefilová" w:date="2019-11-18T17:19:00Z">
              <w:r w:rsidRPr="00E409BC">
                <w:rPr>
                  <w:b/>
                </w:rPr>
                <w:t xml:space="preserve">Mgr. </w:t>
              </w:r>
            </w:moveFrom>
            <w:moveFromRangeEnd w:id="292"/>
            <w:del w:id="294" w:author="Pavla Trefilová" w:date="2019-11-18T17:19:00Z">
              <w:r w:rsidRPr="00E409BC">
                <w:rPr>
                  <w:b/>
                </w:rPr>
                <w:delText>Kozáková, Ph.D.</w:delText>
              </w:r>
            </w:del>
          </w:p>
          <w:p w14:paraId="0FA22112" w14:textId="77777777" w:rsidR="0075763C" w:rsidRDefault="0075763C" w:rsidP="0075763C">
            <w:pPr>
              <w:jc w:val="both"/>
              <w:rPr>
                <w:del w:id="295" w:author="Pavla Trefilová" w:date="2019-11-18T17:19:00Z"/>
              </w:rPr>
            </w:pPr>
            <w:del w:id="296" w:author="Pavla Trefilová" w:date="2019-11-18T17:19:00Z">
              <w:r>
                <w:delText>Kozáková 100%</w:delText>
              </w:r>
            </w:del>
          </w:p>
        </w:tc>
        <w:tc>
          <w:tcPr>
            <w:tcW w:w="850" w:type="dxa"/>
          </w:tcPr>
          <w:p w14:paraId="59DB5E38" w14:textId="77777777" w:rsidR="0075763C" w:rsidRDefault="0075763C" w:rsidP="0075763C">
            <w:pPr>
              <w:jc w:val="both"/>
              <w:rPr>
                <w:del w:id="297" w:author="Pavla Trefilová" w:date="2019-11-18T17:19:00Z"/>
              </w:rPr>
            </w:pPr>
            <w:del w:id="298" w:author="Pavla Trefilová" w:date="2019-11-18T17:19:00Z">
              <w:r>
                <w:delText>2/Z</w:delText>
              </w:r>
            </w:del>
          </w:p>
        </w:tc>
        <w:tc>
          <w:tcPr>
            <w:tcW w:w="851" w:type="dxa"/>
          </w:tcPr>
          <w:p w14:paraId="4FBA6A67" w14:textId="77777777" w:rsidR="0075763C" w:rsidRDefault="0075763C" w:rsidP="0075763C">
            <w:pPr>
              <w:jc w:val="both"/>
              <w:rPr>
                <w:del w:id="299" w:author="Pavla Trefilová" w:date="2019-11-18T17:19:00Z"/>
              </w:rPr>
            </w:pPr>
            <w:del w:id="300" w:author="Pavla Trefilová" w:date="2019-11-18T17:19:00Z">
              <w:r>
                <w:delText>P</w:delText>
              </w:r>
            </w:del>
          </w:p>
        </w:tc>
      </w:tr>
      <w:tr w:rsidR="0075763C" w14:paraId="7E2BA566" w14:textId="77777777" w:rsidTr="008125E4">
        <w:trPr>
          <w:del w:id="301" w:author="Pavla Trefilová" w:date="2019-11-18T17:19:00Z"/>
        </w:trPr>
        <w:tc>
          <w:tcPr>
            <w:tcW w:w="2829" w:type="dxa"/>
          </w:tcPr>
          <w:p w14:paraId="76093DB3" w14:textId="77777777" w:rsidR="0075763C" w:rsidRPr="008D29E0" w:rsidRDefault="0075763C" w:rsidP="0075763C">
            <w:pPr>
              <w:rPr>
                <w:del w:id="302" w:author="Pavla Trefilová" w:date="2019-11-18T17:19:00Z"/>
                <w:color w:val="000000"/>
              </w:rPr>
            </w:pPr>
            <w:del w:id="303" w:author="Pavla Trefilová" w:date="2019-11-18T17:19:00Z">
              <w:r w:rsidRPr="008D29E0">
                <w:rPr>
                  <w:color w:val="000000"/>
                </w:rPr>
                <w:delText>German for Business</w:delText>
              </w:r>
            </w:del>
          </w:p>
          <w:p w14:paraId="5B90E959" w14:textId="77777777" w:rsidR="0075763C" w:rsidRPr="008D29E0" w:rsidRDefault="0075763C" w:rsidP="0075763C">
            <w:pPr>
              <w:rPr>
                <w:del w:id="304" w:author="Pavla Trefilová" w:date="2019-11-18T17:19:00Z"/>
              </w:rPr>
            </w:pPr>
            <w:del w:id="305" w:author="Pavla Trefilová" w:date="2019-11-18T17:19:00Z">
              <w:r w:rsidRPr="008D29E0">
                <w:delText xml:space="preserve"> - CJ1</w:delText>
              </w:r>
            </w:del>
          </w:p>
        </w:tc>
        <w:tc>
          <w:tcPr>
            <w:tcW w:w="851" w:type="dxa"/>
            <w:gridSpan w:val="2"/>
          </w:tcPr>
          <w:p w14:paraId="6154D5C5" w14:textId="77777777" w:rsidR="0075763C" w:rsidRDefault="0075763C" w:rsidP="0075763C">
            <w:pPr>
              <w:jc w:val="both"/>
              <w:rPr>
                <w:del w:id="306" w:author="Pavla Trefilová" w:date="2019-11-18T17:19:00Z"/>
              </w:rPr>
            </w:pPr>
            <w:del w:id="307" w:author="Pavla Trefilová" w:date="2019-11-18T17:19:00Z">
              <w:r w:rsidRPr="00703EBF">
                <w:delText>0-39-0</w:delText>
              </w:r>
            </w:del>
          </w:p>
        </w:tc>
        <w:tc>
          <w:tcPr>
            <w:tcW w:w="851" w:type="dxa"/>
          </w:tcPr>
          <w:p w14:paraId="0E99C9A0" w14:textId="77777777" w:rsidR="0075763C" w:rsidRDefault="0075763C" w:rsidP="0075763C">
            <w:pPr>
              <w:jc w:val="both"/>
              <w:rPr>
                <w:del w:id="308" w:author="Pavla Trefilová" w:date="2019-11-18T17:19:00Z"/>
              </w:rPr>
            </w:pPr>
            <w:del w:id="309" w:author="Pavla Trefilová" w:date="2019-11-18T17:19:00Z">
              <w:r>
                <w:delText>zp, zk</w:delText>
              </w:r>
            </w:del>
          </w:p>
        </w:tc>
        <w:tc>
          <w:tcPr>
            <w:tcW w:w="709" w:type="dxa"/>
          </w:tcPr>
          <w:p w14:paraId="3CD8B78C" w14:textId="77777777" w:rsidR="0075763C" w:rsidRDefault="0075763C" w:rsidP="0075763C">
            <w:pPr>
              <w:jc w:val="both"/>
              <w:rPr>
                <w:del w:id="310" w:author="Pavla Trefilová" w:date="2019-11-18T17:19:00Z"/>
              </w:rPr>
            </w:pPr>
            <w:del w:id="311" w:author="Pavla Trefilová" w:date="2019-11-18T17:19:00Z">
              <w:r>
                <w:delText>4</w:delText>
              </w:r>
            </w:del>
          </w:p>
        </w:tc>
        <w:tc>
          <w:tcPr>
            <w:tcW w:w="2410" w:type="dxa"/>
          </w:tcPr>
          <w:p w14:paraId="61064714" w14:textId="77777777" w:rsidR="0075763C" w:rsidRPr="00E409BC" w:rsidRDefault="0075763C" w:rsidP="0075763C">
            <w:pPr>
              <w:jc w:val="both"/>
              <w:rPr>
                <w:del w:id="312" w:author="Pavla Trefilová" w:date="2019-11-18T17:19:00Z"/>
                <w:b/>
              </w:rPr>
            </w:pPr>
            <w:del w:id="313" w:author="Pavla Trefilová" w:date="2019-11-18T17:19:00Z">
              <w:r w:rsidRPr="00E409BC">
                <w:rPr>
                  <w:b/>
                </w:rPr>
                <w:delText>Mgr. Kozáková, Ph.D.</w:delText>
              </w:r>
            </w:del>
          </w:p>
          <w:p w14:paraId="48E1C692" w14:textId="77777777" w:rsidR="0075763C" w:rsidRDefault="0075763C" w:rsidP="0075763C">
            <w:pPr>
              <w:jc w:val="both"/>
              <w:rPr>
                <w:del w:id="314" w:author="Pavla Trefilová" w:date="2019-11-18T17:19:00Z"/>
              </w:rPr>
            </w:pPr>
            <w:del w:id="315" w:author="Pavla Trefilová" w:date="2019-11-18T17:19:00Z">
              <w:r>
                <w:delText>Kozáková 100%</w:delText>
              </w:r>
            </w:del>
          </w:p>
        </w:tc>
        <w:tc>
          <w:tcPr>
            <w:tcW w:w="850" w:type="dxa"/>
          </w:tcPr>
          <w:p w14:paraId="188BB5FE" w14:textId="77777777" w:rsidR="0075763C" w:rsidRDefault="0075763C" w:rsidP="0075763C">
            <w:pPr>
              <w:jc w:val="both"/>
              <w:rPr>
                <w:del w:id="316" w:author="Pavla Trefilová" w:date="2019-11-18T17:19:00Z"/>
              </w:rPr>
            </w:pPr>
            <w:del w:id="317" w:author="Pavla Trefilová" w:date="2019-11-18T17:19:00Z">
              <w:r>
                <w:delText>2/L</w:delText>
              </w:r>
            </w:del>
          </w:p>
        </w:tc>
        <w:tc>
          <w:tcPr>
            <w:tcW w:w="851" w:type="dxa"/>
          </w:tcPr>
          <w:p w14:paraId="42D19AC7" w14:textId="77777777" w:rsidR="0075763C" w:rsidRDefault="0075763C" w:rsidP="0075763C">
            <w:pPr>
              <w:jc w:val="both"/>
              <w:rPr>
                <w:del w:id="318" w:author="Pavla Trefilová" w:date="2019-11-18T17:19:00Z"/>
              </w:rPr>
            </w:pPr>
            <w:del w:id="319" w:author="Pavla Trefilová" w:date="2019-11-18T17:19:00Z">
              <w:r>
                <w:delText>P</w:delText>
              </w:r>
            </w:del>
          </w:p>
        </w:tc>
      </w:tr>
      <w:tr w:rsidR="0075763C" w14:paraId="7D7B72FE" w14:textId="77777777" w:rsidTr="008125E4">
        <w:tc>
          <w:tcPr>
            <w:tcW w:w="2829" w:type="dxa"/>
          </w:tcPr>
          <w:p w14:paraId="6C5CB679"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3BD13179" w14:textId="4ED4801C" w:rsidR="0075763C" w:rsidRDefault="0075763C" w:rsidP="0075763C">
            <w:pPr>
              <w:jc w:val="both"/>
            </w:pPr>
            <w:r w:rsidRPr="00703EBF">
              <w:t>0-39-0</w:t>
            </w:r>
          </w:p>
        </w:tc>
        <w:tc>
          <w:tcPr>
            <w:tcW w:w="851" w:type="dxa"/>
          </w:tcPr>
          <w:p w14:paraId="6363CFFD" w14:textId="77777777" w:rsidR="0075763C" w:rsidRDefault="0075763C" w:rsidP="0075763C">
            <w:pPr>
              <w:jc w:val="both"/>
            </w:pPr>
            <w:r>
              <w:t xml:space="preserve">klz </w:t>
            </w:r>
          </w:p>
        </w:tc>
        <w:tc>
          <w:tcPr>
            <w:tcW w:w="709" w:type="dxa"/>
          </w:tcPr>
          <w:p w14:paraId="072EFF5F" w14:textId="77777777" w:rsidR="0075763C" w:rsidRDefault="0075763C" w:rsidP="0075763C">
            <w:pPr>
              <w:jc w:val="both"/>
            </w:pPr>
            <w:r>
              <w:t>4</w:t>
            </w:r>
          </w:p>
        </w:tc>
        <w:tc>
          <w:tcPr>
            <w:tcW w:w="2410" w:type="dxa"/>
          </w:tcPr>
          <w:p w14:paraId="6B75237A" w14:textId="77777777" w:rsidR="0075763C" w:rsidRPr="00E409BC" w:rsidRDefault="0075763C" w:rsidP="0075763C">
            <w:pPr>
              <w:jc w:val="both"/>
              <w:rPr>
                <w:del w:id="320" w:author="Pavla Trefilová" w:date="2019-11-18T17:19:00Z"/>
                <w:b/>
              </w:rPr>
            </w:pPr>
            <w:del w:id="321" w:author="Pavla Trefilová" w:date="2019-11-18T17:19:00Z">
              <w:r w:rsidRPr="00E409BC">
                <w:rPr>
                  <w:b/>
                </w:rPr>
                <w:delText>PhDr. Semotamová</w:delText>
              </w:r>
            </w:del>
          </w:p>
          <w:p w14:paraId="33B1C9A1" w14:textId="07DEEF0B" w:rsidR="005F0146" w:rsidRPr="00685FFF" w:rsidRDefault="0075763C" w:rsidP="005F0146">
            <w:pPr>
              <w:rPr>
                <w:ins w:id="322" w:author="Pavla Trefilová" w:date="2019-11-18T17:19:00Z"/>
                <w:rFonts w:eastAsia="Calibri"/>
              </w:rPr>
            </w:pPr>
            <w:del w:id="323" w:author="Pavla Trefilová" w:date="2019-11-18T17:19:00Z">
              <w:r>
                <w:delText>Semotamová 100%</w:delText>
              </w:r>
            </w:del>
            <w:ins w:id="324" w:author="Pavla Trefilová" w:date="2019-11-18T17:19:00Z">
              <w:r w:rsidR="005F0146" w:rsidRPr="00685FFF">
                <w:rPr>
                  <w:b/>
                </w:rPr>
                <w:t>Simon Sewell, MSc</w:t>
              </w:r>
              <w:r w:rsidR="005F0146" w:rsidRPr="00685FFF">
                <w:rPr>
                  <w:rFonts w:eastAsia="Calibri"/>
                </w:rPr>
                <w:t xml:space="preserve"> </w:t>
              </w:r>
              <w:r w:rsidR="005F0146">
                <w:rPr>
                  <w:rFonts w:eastAsia="Calibri"/>
                </w:rPr>
                <w:t>Sewell</w:t>
              </w:r>
              <w:r w:rsidR="005F0146" w:rsidRPr="00685FFF">
                <w:rPr>
                  <w:rFonts w:eastAsia="Calibri"/>
                </w:rPr>
                <w:t xml:space="preserve"> (60%)</w:t>
              </w:r>
            </w:ins>
          </w:p>
          <w:p w14:paraId="4690EADF" w14:textId="77777777" w:rsidR="005F0146" w:rsidRPr="00685FFF" w:rsidRDefault="005F0146" w:rsidP="005F0146">
            <w:pPr>
              <w:rPr>
                <w:ins w:id="325" w:author="Pavla Trefilová" w:date="2019-11-18T17:19:00Z"/>
                <w:rFonts w:eastAsia="BatangChe"/>
              </w:rPr>
            </w:pPr>
            <w:ins w:id="326" w:author="Pavla Trefilová" w:date="2019-11-18T17:19:00Z">
              <w:r w:rsidRPr="00685FFF">
                <w:rPr>
                  <w:rFonts w:eastAsia="BatangChe"/>
                </w:rPr>
                <w:t xml:space="preserve">Herwels (20%) </w:t>
              </w:r>
            </w:ins>
          </w:p>
          <w:p w14:paraId="08C19B0E" w14:textId="408F4E7E" w:rsidR="00E53659" w:rsidRPr="0031440D" w:rsidRDefault="005F0146">
            <w:pPr>
              <w:autoSpaceDE w:val="0"/>
              <w:autoSpaceDN w:val="0"/>
              <w:adjustRightInd w:val="0"/>
              <w:rPr>
                <w:rFonts w:ascii="Calibri" w:eastAsia="Calibri" w:hAnsi="Calibri"/>
                <w:color w:val="000000"/>
                <w:sz w:val="24"/>
                <w:rPrChange w:id="327" w:author="Pavla Trefilová" w:date="2019-11-18T17:19:00Z">
                  <w:rPr>
                    <w:rFonts w:eastAsia="Calibri"/>
                  </w:rPr>
                </w:rPrChange>
              </w:rPr>
              <w:pPrChange w:id="328" w:author="Pavla Trefilová" w:date="2019-11-18T17:19:00Z">
                <w:pPr>
                  <w:jc w:val="both"/>
                </w:pPr>
              </w:pPrChange>
            </w:pPr>
            <w:ins w:id="329" w:author="Pavla Trefilová" w:date="2019-11-18T17:19:00Z">
              <w:r w:rsidRPr="00685FFF">
                <w:rPr>
                  <w:rFonts w:eastAsia="Calibri"/>
                  <w:color w:val="000000"/>
                </w:rPr>
                <w:t>Toerien (20%)</w:t>
              </w:r>
            </w:ins>
          </w:p>
        </w:tc>
        <w:tc>
          <w:tcPr>
            <w:tcW w:w="850" w:type="dxa"/>
          </w:tcPr>
          <w:p w14:paraId="066614AC" w14:textId="77777777" w:rsidR="0075763C" w:rsidRDefault="0075763C" w:rsidP="0075763C">
            <w:pPr>
              <w:jc w:val="both"/>
            </w:pPr>
            <w:r>
              <w:t>2/Z</w:t>
            </w:r>
          </w:p>
        </w:tc>
        <w:tc>
          <w:tcPr>
            <w:tcW w:w="851" w:type="dxa"/>
          </w:tcPr>
          <w:p w14:paraId="1533C0E3" w14:textId="77777777" w:rsidR="0075763C" w:rsidRDefault="0075763C" w:rsidP="0075763C">
            <w:pPr>
              <w:jc w:val="both"/>
            </w:pPr>
            <w:r>
              <w:t>P</w:t>
            </w:r>
          </w:p>
        </w:tc>
      </w:tr>
      <w:tr w:rsidR="0075763C" w14:paraId="490F460D" w14:textId="77777777" w:rsidTr="008125E4">
        <w:tc>
          <w:tcPr>
            <w:tcW w:w="2829" w:type="dxa"/>
          </w:tcPr>
          <w:p w14:paraId="03F772C3"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46FA5950" w14:textId="41FFC280" w:rsidR="0075763C" w:rsidRDefault="0075763C" w:rsidP="0075763C">
            <w:pPr>
              <w:jc w:val="both"/>
            </w:pPr>
            <w:r w:rsidRPr="00703EBF">
              <w:t>0-39-0</w:t>
            </w:r>
          </w:p>
        </w:tc>
        <w:tc>
          <w:tcPr>
            <w:tcW w:w="851" w:type="dxa"/>
          </w:tcPr>
          <w:p w14:paraId="0D412DEE" w14:textId="77777777" w:rsidR="0075763C" w:rsidRDefault="0075763C" w:rsidP="0075763C">
            <w:pPr>
              <w:jc w:val="both"/>
            </w:pPr>
            <w:r>
              <w:t>zp, zk</w:t>
            </w:r>
          </w:p>
        </w:tc>
        <w:tc>
          <w:tcPr>
            <w:tcW w:w="709" w:type="dxa"/>
          </w:tcPr>
          <w:p w14:paraId="188BAB1A" w14:textId="77777777" w:rsidR="0075763C" w:rsidRDefault="0075763C" w:rsidP="0075763C">
            <w:pPr>
              <w:jc w:val="both"/>
            </w:pPr>
            <w:r>
              <w:t>4</w:t>
            </w:r>
          </w:p>
        </w:tc>
        <w:tc>
          <w:tcPr>
            <w:tcW w:w="2410" w:type="dxa"/>
          </w:tcPr>
          <w:p w14:paraId="0E8525E2" w14:textId="77777777" w:rsidR="0075763C" w:rsidRPr="00E409BC" w:rsidRDefault="0075763C" w:rsidP="0075763C">
            <w:pPr>
              <w:jc w:val="both"/>
              <w:rPr>
                <w:del w:id="330" w:author="Pavla Trefilová" w:date="2019-11-18T17:19:00Z"/>
                <w:b/>
              </w:rPr>
            </w:pPr>
            <w:del w:id="331" w:author="Pavla Trefilová" w:date="2019-11-18T17:19:00Z">
              <w:r w:rsidRPr="00E409BC">
                <w:rPr>
                  <w:b/>
                </w:rPr>
                <w:delText>PhDr. Semotamová</w:delText>
              </w:r>
            </w:del>
          </w:p>
          <w:p w14:paraId="43106063" w14:textId="250AFB03" w:rsidR="005F0146" w:rsidRPr="00685FFF" w:rsidRDefault="0075763C" w:rsidP="005F0146">
            <w:pPr>
              <w:rPr>
                <w:ins w:id="332" w:author="Pavla Trefilová" w:date="2019-11-18T17:19:00Z"/>
                <w:rFonts w:eastAsia="Calibri"/>
              </w:rPr>
            </w:pPr>
            <w:del w:id="333" w:author="Pavla Trefilová" w:date="2019-11-18T17:19:00Z">
              <w:r>
                <w:delText>Semotamová 100%</w:delText>
              </w:r>
            </w:del>
            <w:ins w:id="334" w:author="Pavla Trefilová" w:date="2019-11-18T17:19:00Z">
              <w:r w:rsidR="005F0146" w:rsidRPr="00685FFF">
                <w:rPr>
                  <w:b/>
                </w:rPr>
                <w:t>Simon Sewell, MSc</w:t>
              </w:r>
              <w:r w:rsidR="005F0146" w:rsidRPr="00685FFF">
                <w:rPr>
                  <w:rFonts w:eastAsia="Calibri"/>
                </w:rPr>
                <w:t xml:space="preserve"> </w:t>
              </w:r>
              <w:r w:rsidR="005F0146">
                <w:rPr>
                  <w:rFonts w:eastAsia="Calibri"/>
                </w:rPr>
                <w:t>Sewell</w:t>
              </w:r>
              <w:r w:rsidR="005F0146" w:rsidRPr="00685FFF">
                <w:rPr>
                  <w:rFonts w:eastAsia="Calibri"/>
                </w:rPr>
                <w:t xml:space="preserve"> (60%)</w:t>
              </w:r>
            </w:ins>
          </w:p>
          <w:p w14:paraId="664E8490" w14:textId="77777777" w:rsidR="005F0146" w:rsidRPr="00685FFF" w:rsidRDefault="005F0146" w:rsidP="005F0146">
            <w:pPr>
              <w:rPr>
                <w:ins w:id="335" w:author="Pavla Trefilová" w:date="2019-11-18T17:19:00Z"/>
                <w:rFonts w:eastAsia="BatangChe"/>
              </w:rPr>
            </w:pPr>
            <w:ins w:id="336" w:author="Pavla Trefilová" w:date="2019-11-18T17:19:00Z">
              <w:r w:rsidRPr="00685FFF">
                <w:rPr>
                  <w:rFonts w:eastAsia="BatangChe"/>
                </w:rPr>
                <w:t xml:space="preserve">Herwels (20%) </w:t>
              </w:r>
            </w:ins>
          </w:p>
          <w:p w14:paraId="5F310496" w14:textId="6D4076E7" w:rsidR="00497DB3" w:rsidRDefault="005F0146">
            <w:pPr>
              <w:pPrChange w:id="337" w:author="Pavla Trefilová" w:date="2019-11-18T17:19:00Z">
                <w:pPr>
                  <w:jc w:val="both"/>
                </w:pPr>
              </w:pPrChange>
            </w:pPr>
            <w:ins w:id="338" w:author="Pavla Trefilová" w:date="2019-11-18T17:19:00Z">
              <w:r w:rsidRPr="00685FFF">
                <w:rPr>
                  <w:rFonts w:eastAsia="Calibri"/>
                  <w:color w:val="000000"/>
                </w:rPr>
                <w:t>Toerien (20%)</w:t>
              </w:r>
            </w:ins>
          </w:p>
        </w:tc>
        <w:tc>
          <w:tcPr>
            <w:tcW w:w="850" w:type="dxa"/>
          </w:tcPr>
          <w:p w14:paraId="7689CE3F" w14:textId="77777777" w:rsidR="0075763C" w:rsidRDefault="0075763C" w:rsidP="0075763C">
            <w:pPr>
              <w:jc w:val="both"/>
            </w:pPr>
            <w:r>
              <w:t>2/L</w:t>
            </w:r>
          </w:p>
        </w:tc>
        <w:tc>
          <w:tcPr>
            <w:tcW w:w="851" w:type="dxa"/>
          </w:tcPr>
          <w:p w14:paraId="1FBA4C56" w14:textId="77777777" w:rsidR="0075763C" w:rsidRDefault="0075763C" w:rsidP="0075763C">
            <w:pPr>
              <w:jc w:val="both"/>
            </w:pPr>
            <w:r>
              <w:t>P</w:t>
            </w:r>
          </w:p>
        </w:tc>
      </w:tr>
      <w:tr w:rsidR="0075763C" w14:paraId="5E2CF432" w14:textId="77777777" w:rsidTr="008125E4">
        <w:tc>
          <w:tcPr>
            <w:tcW w:w="2829" w:type="dxa"/>
          </w:tcPr>
          <w:p w14:paraId="69FF2D26" w14:textId="77777777" w:rsidR="0075763C" w:rsidRDefault="0075763C" w:rsidP="0075763C">
            <w:pPr>
              <w:jc w:val="both"/>
            </w:pPr>
            <w:r>
              <w:t>Bachelor T</w:t>
            </w:r>
            <w:r w:rsidRPr="00465E29">
              <w:t xml:space="preserve">hesis </w:t>
            </w:r>
            <w:r>
              <w:t>S</w:t>
            </w:r>
            <w:r w:rsidRPr="00465E29">
              <w:t>eminar</w:t>
            </w:r>
          </w:p>
        </w:tc>
        <w:tc>
          <w:tcPr>
            <w:tcW w:w="851" w:type="dxa"/>
            <w:gridSpan w:val="2"/>
          </w:tcPr>
          <w:p w14:paraId="7D73EF21" w14:textId="0BD57CA6" w:rsidR="0075763C" w:rsidRDefault="0075763C" w:rsidP="0075763C">
            <w:pPr>
              <w:jc w:val="both"/>
            </w:pPr>
            <w:r>
              <w:t>0-0-13</w:t>
            </w:r>
          </w:p>
        </w:tc>
        <w:tc>
          <w:tcPr>
            <w:tcW w:w="851" w:type="dxa"/>
          </w:tcPr>
          <w:p w14:paraId="63A9CD81" w14:textId="77777777" w:rsidR="0075763C" w:rsidRDefault="0075763C" w:rsidP="0075763C">
            <w:pPr>
              <w:jc w:val="both"/>
            </w:pPr>
            <w:r>
              <w:t>zp</w:t>
            </w:r>
          </w:p>
        </w:tc>
        <w:tc>
          <w:tcPr>
            <w:tcW w:w="709" w:type="dxa"/>
          </w:tcPr>
          <w:p w14:paraId="043DCC45" w14:textId="77777777" w:rsidR="0075763C" w:rsidRDefault="0075763C" w:rsidP="0075763C">
            <w:pPr>
              <w:jc w:val="both"/>
            </w:pPr>
            <w:r>
              <w:t>2</w:t>
            </w:r>
          </w:p>
        </w:tc>
        <w:tc>
          <w:tcPr>
            <w:tcW w:w="2410" w:type="dxa"/>
          </w:tcPr>
          <w:p w14:paraId="51D236F3" w14:textId="469C612D" w:rsidR="0075763C" w:rsidRDefault="0075763C">
            <w:pPr>
              <w:rPr>
                <w:b/>
              </w:rPr>
              <w:pPrChange w:id="339" w:author="Pavla Trefilová" w:date="2019-11-18T17:19:00Z">
                <w:pPr>
                  <w:jc w:val="both"/>
                </w:pPr>
              </w:pPrChange>
            </w:pPr>
            <w:r w:rsidRPr="001C31EB">
              <w:rPr>
                <w:b/>
              </w:rPr>
              <w:t xml:space="preserve">doc. Ing. </w:t>
            </w:r>
            <w:ins w:id="340" w:author="Pavla Trefilová" w:date="2019-11-18T17:19:00Z">
              <w:r w:rsidR="002B4A59">
                <w:rPr>
                  <w:b/>
                </w:rPr>
                <w:t xml:space="preserve">Michal </w:t>
              </w:r>
            </w:ins>
            <w:r w:rsidRPr="001C31EB">
              <w:rPr>
                <w:b/>
              </w:rPr>
              <w:t>Pilík, Ph.D.</w:t>
            </w:r>
          </w:p>
          <w:p w14:paraId="314C6680" w14:textId="77777777" w:rsidR="0075763C" w:rsidRDefault="002B3D3A" w:rsidP="0075763C">
            <w:pPr>
              <w:jc w:val="both"/>
              <w:rPr>
                <w:del w:id="341" w:author="Pavla Trefilová" w:date="2019-11-18T17:19:00Z"/>
              </w:rPr>
            </w:pPr>
            <w:r>
              <w:t xml:space="preserve">Pilík </w:t>
            </w:r>
            <w:del w:id="342" w:author="Pavla Trefilová" w:date="2019-11-18T17:19:00Z">
              <w:r w:rsidR="0075763C">
                <w:delText>80%</w:delText>
              </w:r>
            </w:del>
          </w:p>
          <w:p w14:paraId="093B0512" w14:textId="5B05101E" w:rsidR="0075763C" w:rsidRPr="00F402DA" w:rsidRDefault="0075763C">
            <w:pPr>
              <w:pPrChange w:id="343" w:author="Pavla Trefilová" w:date="2019-11-18T17:19:00Z">
                <w:pPr>
                  <w:jc w:val="both"/>
                </w:pPr>
              </w:pPrChange>
            </w:pPr>
            <w:del w:id="344" w:author="Pavla Trefilová" w:date="2019-11-18T17:19:00Z">
              <w:r>
                <w:delText>Staňková 20%</w:delText>
              </w:r>
            </w:del>
            <w:ins w:id="345" w:author="Pavla Trefilová" w:date="2019-11-18T17:19:00Z">
              <w:r w:rsidR="00A161BD">
                <w:t>(</w:t>
              </w:r>
              <w:r w:rsidR="00A161BD" w:rsidRPr="00C2752B">
                <w:t>100%</w:t>
              </w:r>
              <w:r w:rsidR="00A161BD">
                <w:t>)</w:t>
              </w:r>
            </w:ins>
          </w:p>
        </w:tc>
        <w:tc>
          <w:tcPr>
            <w:tcW w:w="850" w:type="dxa"/>
          </w:tcPr>
          <w:p w14:paraId="383E30B9" w14:textId="77777777" w:rsidR="0075763C" w:rsidRDefault="0075763C" w:rsidP="0075763C">
            <w:pPr>
              <w:jc w:val="both"/>
            </w:pPr>
            <w:r>
              <w:t>3/Z</w:t>
            </w:r>
          </w:p>
        </w:tc>
        <w:tc>
          <w:tcPr>
            <w:tcW w:w="851" w:type="dxa"/>
          </w:tcPr>
          <w:p w14:paraId="44DFF0FD" w14:textId="77777777" w:rsidR="0075763C" w:rsidRDefault="0075763C" w:rsidP="0075763C">
            <w:pPr>
              <w:jc w:val="both"/>
            </w:pPr>
            <w:r>
              <w:t>P</w:t>
            </w:r>
          </w:p>
        </w:tc>
      </w:tr>
      <w:tr w:rsidR="0075763C" w14:paraId="7EB2D7B5" w14:textId="77777777" w:rsidTr="008125E4">
        <w:tc>
          <w:tcPr>
            <w:tcW w:w="2829" w:type="dxa"/>
          </w:tcPr>
          <w:p w14:paraId="0C423F2D" w14:textId="3E4B87E8" w:rsidR="0075763C" w:rsidRDefault="0075763C" w:rsidP="0075763C">
            <w:pPr>
              <w:jc w:val="both"/>
            </w:pPr>
            <w:r w:rsidRPr="00882107">
              <w:rPr>
                <w:color w:val="000000"/>
              </w:rPr>
              <w:t>Banking and Insurance I</w:t>
            </w:r>
          </w:p>
        </w:tc>
        <w:tc>
          <w:tcPr>
            <w:tcW w:w="851" w:type="dxa"/>
            <w:gridSpan w:val="2"/>
          </w:tcPr>
          <w:p w14:paraId="647E5FE9" w14:textId="72A9AA77" w:rsidR="0075763C" w:rsidRDefault="0075763C" w:rsidP="0075763C">
            <w:pPr>
              <w:jc w:val="both"/>
            </w:pPr>
            <w:r>
              <w:t>26-0-26</w:t>
            </w:r>
          </w:p>
        </w:tc>
        <w:tc>
          <w:tcPr>
            <w:tcW w:w="851" w:type="dxa"/>
          </w:tcPr>
          <w:p w14:paraId="5F32612F" w14:textId="71FD999A" w:rsidR="0075763C" w:rsidRDefault="0075763C" w:rsidP="0075763C">
            <w:pPr>
              <w:jc w:val="both"/>
            </w:pPr>
            <w:r>
              <w:t>zp, zk</w:t>
            </w:r>
          </w:p>
        </w:tc>
        <w:tc>
          <w:tcPr>
            <w:tcW w:w="709" w:type="dxa"/>
          </w:tcPr>
          <w:p w14:paraId="2AC7255D" w14:textId="28FAAB3F" w:rsidR="0075763C" w:rsidRDefault="0075763C" w:rsidP="0075763C">
            <w:pPr>
              <w:jc w:val="both"/>
            </w:pPr>
            <w:r>
              <w:t>5</w:t>
            </w:r>
          </w:p>
        </w:tc>
        <w:tc>
          <w:tcPr>
            <w:tcW w:w="2410" w:type="dxa"/>
          </w:tcPr>
          <w:p w14:paraId="338864EE" w14:textId="1140379E" w:rsidR="0075763C" w:rsidRPr="001C31EB" w:rsidRDefault="0075763C">
            <w:pPr>
              <w:rPr>
                <w:b/>
              </w:rPr>
              <w:pPrChange w:id="346" w:author="Pavla Trefilová" w:date="2019-11-18T17:19:00Z">
                <w:pPr>
                  <w:jc w:val="both"/>
                </w:pPr>
              </w:pPrChange>
            </w:pPr>
            <w:r w:rsidRPr="001C31EB">
              <w:rPr>
                <w:b/>
              </w:rPr>
              <w:t>Ing.</w:t>
            </w:r>
            <w:r w:rsidR="00A161BD">
              <w:rPr>
                <w:b/>
              </w:rPr>
              <w:t xml:space="preserve"> </w:t>
            </w:r>
            <w:ins w:id="347" w:author="Pavla Trefilová" w:date="2019-11-18T17:19:00Z">
              <w:r w:rsidR="00A161BD">
                <w:rPr>
                  <w:b/>
                </w:rPr>
                <w:t>Blanka</w:t>
              </w:r>
              <w:r w:rsidRPr="001C31EB">
                <w:rPr>
                  <w:b/>
                </w:rPr>
                <w:t xml:space="preserve"> </w:t>
              </w:r>
            </w:ins>
            <w:r w:rsidRPr="001C31EB">
              <w:rPr>
                <w:b/>
              </w:rPr>
              <w:t>Kameníková, Ph.D.</w:t>
            </w:r>
          </w:p>
          <w:p w14:paraId="34F119BB" w14:textId="6C484402" w:rsidR="0075763C" w:rsidRPr="001C31EB" w:rsidRDefault="0075763C">
            <w:pPr>
              <w:rPr>
                <w:b/>
              </w:rPr>
              <w:pPrChange w:id="348" w:author="Pavla Trefilová" w:date="2019-11-18T17:19:00Z">
                <w:pPr>
                  <w:jc w:val="both"/>
                </w:pPr>
              </w:pPrChange>
            </w:pPr>
            <w:r>
              <w:t xml:space="preserve">Kameníková </w:t>
            </w:r>
            <w:ins w:id="349" w:author="Pavla Trefilová" w:date="2019-11-18T17:19:00Z">
              <w:r w:rsidR="00A161BD">
                <w:t>(</w:t>
              </w:r>
            </w:ins>
            <w:r w:rsidR="00A161BD" w:rsidRPr="00C2752B">
              <w:t>100</w:t>
            </w:r>
            <w:del w:id="350" w:author="Pavla Trefilová" w:date="2019-11-18T17:19:00Z">
              <w:r>
                <w:delText>%</w:delText>
              </w:r>
            </w:del>
            <w:ins w:id="351" w:author="Pavla Trefilová" w:date="2019-11-18T17:19:00Z">
              <w:r w:rsidR="00A161BD" w:rsidRPr="00C2752B">
                <w:t>%</w:t>
              </w:r>
              <w:r w:rsidR="00A161BD">
                <w:t>)</w:t>
              </w:r>
            </w:ins>
          </w:p>
        </w:tc>
        <w:tc>
          <w:tcPr>
            <w:tcW w:w="850" w:type="dxa"/>
          </w:tcPr>
          <w:p w14:paraId="2074F693" w14:textId="742968E8" w:rsidR="0075763C" w:rsidRDefault="0075763C" w:rsidP="0075763C">
            <w:pPr>
              <w:jc w:val="both"/>
            </w:pPr>
            <w:r>
              <w:t>3/Z</w:t>
            </w:r>
          </w:p>
        </w:tc>
        <w:tc>
          <w:tcPr>
            <w:tcW w:w="851" w:type="dxa"/>
          </w:tcPr>
          <w:p w14:paraId="42241E7F" w14:textId="73AA8F41" w:rsidR="0075763C" w:rsidRDefault="0075763C" w:rsidP="0075763C">
            <w:pPr>
              <w:jc w:val="both"/>
            </w:pPr>
            <w:r>
              <w:t>PZ</w:t>
            </w:r>
          </w:p>
        </w:tc>
      </w:tr>
      <w:tr w:rsidR="0075763C" w14:paraId="0B969150" w14:textId="77777777" w:rsidTr="008125E4">
        <w:tc>
          <w:tcPr>
            <w:tcW w:w="2829" w:type="dxa"/>
          </w:tcPr>
          <w:p w14:paraId="61E89EAB" w14:textId="71469DEE" w:rsidR="0075763C" w:rsidRDefault="0075763C" w:rsidP="0075763C">
            <w:pPr>
              <w:jc w:val="both"/>
            </w:pPr>
            <w:r w:rsidRPr="00882107">
              <w:rPr>
                <w:lang w:val="en-GB"/>
              </w:rPr>
              <w:lastRenderedPageBreak/>
              <w:t>Basics of Quantitative Methods</w:t>
            </w:r>
          </w:p>
        </w:tc>
        <w:tc>
          <w:tcPr>
            <w:tcW w:w="851" w:type="dxa"/>
            <w:gridSpan w:val="2"/>
          </w:tcPr>
          <w:p w14:paraId="341BE4D5" w14:textId="3D25B443" w:rsidR="0075763C" w:rsidRDefault="0075763C" w:rsidP="0075763C">
            <w:pPr>
              <w:jc w:val="both"/>
            </w:pPr>
            <w:r>
              <w:t>13-26-0</w:t>
            </w:r>
          </w:p>
        </w:tc>
        <w:tc>
          <w:tcPr>
            <w:tcW w:w="851" w:type="dxa"/>
          </w:tcPr>
          <w:p w14:paraId="2D2689A2" w14:textId="6A815178" w:rsidR="0075763C" w:rsidRDefault="0075763C" w:rsidP="0075763C">
            <w:pPr>
              <w:jc w:val="both"/>
            </w:pPr>
            <w:r>
              <w:t>klz</w:t>
            </w:r>
          </w:p>
        </w:tc>
        <w:tc>
          <w:tcPr>
            <w:tcW w:w="709" w:type="dxa"/>
          </w:tcPr>
          <w:p w14:paraId="3A7AE5EB" w14:textId="7E1F4E58" w:rsidR="0075763C" w:rsidRDefault="0075763C" w:rsidP="0075763C">
            <w:pPr>
              <w:jc w:val="both"/>
            </w:pPr>
            <w:r>
              <w:t>3</w:t>
            </w:r>
          </w:p>
        </w:tc>
        <w:tc>
          <w:tcPr>
            <w:tcW w:w="2410" w:type="dxa"/>
          </w:tcPr>
          <w:p w14:paraId="120D7970" w14:textId="3F64F426" w:rsidR="0075763C" w:rsidRPr="001C31EB" w:rsidRDefault="0075763C">
            <w:pPr>
              <w:rPr>
                <w:b/>
              </w:rPr>
              <w:pPrChange w:id="352" w:author="Pavla Trefilová" w:date="2019-11-18T17:19:00Z">
                <w:pPr>
                  <w:jc w:val="both"/>
                </w:pPr>
              </w:pPrChange>
            </w:pPr>
            <w:r w:rsidRPr="001C31EB">
              <w:rPr>
                <w:b/>
              </w:rPr>
              <w:t>Ing</w:t>
            </w:r>
            <w:r w:rsidR="00A161BD" w:rsidRPr="001C31EB">
              <w:rPr>
                <w:b/>
              </w:rPr>
              <w:t>.</w:t>
            </w:r>
            <w:r w:rsidR="00A161BD">
              <w:rPr>
                <w:b/>
              </w:rPr>
              <w:t xml:space="preserve"> </w:t>
            </w:r>
            <w:ins w:id="353" w:author="Pavla Trefilová" w:date="2019-11-18T17:19:00Z">
              <w:r w:rsidR="00A161BD">
                <w:rPr>
                  <w:b/>
                </w:rPr>
                <w:t xml:space="preserve">Miroslava </w:t>
              </w:r>
            </w:ins>
            <w:r w:rsidRPr="001C31EB">
              <w:rPr>
                <w:b/>
              </w:rPr>
              <w:t>Dolejšová, Ph.D.</w:t>
            </w:r>
          </w:p>
          <w:p w14:paraId="2B65FD42" w14:textId="77777777" w:rsidR="0075763C" w:rsidRDefault="0075763C" w:rsidP="0075763C">
            <w:pPr>
              <w:jc w:val="both"/>
              <w:rPr>
                <w:del w:id="354" w:author="Pavla Trefilová" w:date="2019-11-18T17:19:00Z"/>
              </w:rPr>
            </w:pPr>
            <w:r>
              <w:t>Dolejšová</w:t>
            </w:r>
            <w:r w:rsidR="00A161BD" w:rsidRPr="00315CDD">
              <w:rPr>
                <w:color w:val="000000" w:themeColor="text1"/>
                <w:rPrChange w:id="355" w:author="Pavla Trefilová" w:date="2019-11-18T17:19:00Z">
                  <w:rPr/>
                </w:rPrChange>
              </w:rPr>
              <w:t xml:space="preserve"> </w:t>
            </w:r>
            <w:del w:id="356" w:author="Pavla Trefilová" w:date="2019-11-18T17:19:00Z">
              <w:r>
                <w:delText>60%</w:delText>
              </w:r>
            </w:del>
          </w:p>
          <w:p w14:paraId="17D32896" w14:textId="02B1A2A0" w:rsidR="0075763C" w:rsidRPr="001C31EB" w:rsidRDefault="0075763C">
            <w:pPr>
              <w:rPr>
                <w:b/>
              </w:rPr>
              <w:pPrChange w:id="357" w:author="Pavla Trefilová" w:date="2019-11-18T17:19:00Z">
                <w:pPr>
                  <w:jc w:val="both"/>
                </w:pPr>
              </w:pPrChange>
            </w:pPr>
            <w:del w:id="358" w:author="Pavla Trefilová" w:date="2019-11-18T17:19:00Z">
              <w:r>
                <w:delText>Benda 40%</w:delText>
              </w:r>
            </w:del>
            <w:ins w:id="359" w:author="Pavla Trefilová" w:date="2019-11-18T17:19:00Z">
              <w:r w:rsidR="00A161BD">
                <w:rPr>
                  <w:color w:val="000000" w:themeColor="text1"/>
                </w:rPr>
                <w:t>(10</w:t>
              </w:r>
              <w:r w:rsidR="00A161BD" w:rsidRPr="00B1317B">
                <w:rPr>
                  <w:color w:val="000000" w:themeColor="text1"/>
                </w:rPr>
                <w:t>0%</w:t>
              </w:r>
              <w:r w:rsidR="00A161BD">
                <w:rPr>
                  <w:color w:val="000000" w:themeColor="text1"/>
                </w:rPr>
                <w:t>)</w:t>
              </w:r>
            </w:ins>
          </w:p>
        </w:tc>
        <w:tc>
          <w:tcPr>
            <w:tcW w:w="850" w:type="dxa"/>
          </w:tcPr>
          <w:p w14:paraId="1AC8CF85" w14:textId="252061E2" w:rsidR="0075763C" w:rsidRDefault="0075763C" w:rsidP="0075763C">
            <w:pPr>
              <w:jc w:val="both"/>
            </w:pPr>
            <w:r>
              <w:t>3/Z</w:t>
            </w:r>
          </w:p>
        </w:tc>
        <w:tc>
          <w:tcPr>
            <w:tcW w:w="851" w:type="dxa"/>
          </w:tcPr>
          <w:p w14:paraId="24CDF0AB" w14:textId="6657D817" w:rsidR="0075763C" w:rsidRDefault="0075763C" w:rsidP="0075763C">
            <w:pPr>
              <w:jc w:val="both"/>
            </w:pPr>
            <w:r>
              <w:t>P</w:t>
            </w:r>
          </w:p>
        </w:tc>
      </w:tr>
      <w:tr w:rsidR="0075763C" w14:paraId="6413AA11" w14:textId="77777777" w:rsidTr="008125E4">
        <w:tc>
          <w:tcPr>
            <w:tcW w:w="2829" w:type="dxa"/>
          </w:tcPr>
          <w:p w14:paraId="2D44DC97" w14:textId="5309E503" w:rsidR="0075763C" w:rsidRDefault="0075763C" w:rsidP="0075763C">
            <w:pPr>
              <w:jc w:val="both"/>
            </w:pPr>
            <w:r w:rsidRPr="00882107">
              <w:t>Corporate Finance</w:t>
            </w:r>
          </w:p>
        </w:tc>
        <w:tc>
          <w:tcPr>
            <w:tcW w:w="851" w:type="dxa"/>
            <w:gridSpan w:val="2"/>
          </w:tcPr>
          <w:p w14:paraId="45CF63FF" w14:textId="3DA38B31" w:rsidR="0075763C" w:rsidRDefault="0075763C" w:rsidP="0075763C">
            <w:pPr>
              <w:jc w:val="both"/>
            </w:pPr>
            <w:r>
              <w:t>26-0-26</w:t>
            </w:r>
          </w:p>
        </w:tc>
        <w:tc>
          <w:tcPr>
            <w:tcW w:w="851" w:type="dxa"/>
          </w:tcPr>
          <w:p w14:paraId="403C10FE" w14:textId="461FAE3E" w:rsidR="0075763C" w:rsidRDefault="0075763C" w:rsidP="0075763C">
            <w:pPr>
              <w:jc w:val="both"/>
            </w:pPr>
            <w:r>
              <w:t>zp, zk</w:t>
            </w:r>
          </w:p>
        </w:tc>
        <w:tc>
          <w:tcPr>
            <w:tcW w:w="709" w:type="dxa"/>
          </w:tcPr>
          <w:p w14:paraId="5B64B491" w14:textId="486C5963" w:rsidR="0075763C" w:rsidRDefault="0075763C" w:rsidP="0075763C">
            <w:pPr>
              <w:jc w:val="both"/>
            </w:pPr>
            <w:r>
              <w:t>6</w:t>
            </w:r>
          </w:p>
        </w:tc>
        <w:tc>
          <w:tcPr>
            <w:tcW w:w="2410" w:type="dxa"/>
          </w:tcPr>
          <w:p w14:paraId="7FAE1522" w14:textId="64F06332" w:rsidR="0075763C" w:rsidRPr="001C31EB" w:rsidRDefault="0075763C">
            <w:pPr>
              <w:rPr>
                <w:b/>
              </w:rPr>
              <w:pPrChange w:id="360" w:author="Pavla Trefilová" w:date="2019-11-18T17:19:00Z">
                <w:pPr>
                  <w:jc w:val="both"/>
                </w:pPr>
              </w:pPrChange>
            </w:pPr>
            <w:r w:rsidRPr="001C31EB">
              <w:rPr>
                <w:b/>
              </w:rPr>
              <w:t xml:space="preserve">doc. Ing. </w:t>
            </w:r>
            <w:ins w:id="361" w:author="Pavla Trefilová" w:date="2019-11-18T17:19:00Z">
              <w:r w:rsidR="00A161BD">
                <w:rPr>
                  <w:b/>
                </w:rPr>
                <w:t xml:space="preserve">Adriana </w:t>
              </w:r>
            </w:ins>
            <w:r w:rsidRPr="001C31EB">
              <w:rPr>
                <w:b/>
              </w:rPr>
              <w:t>Knápková, Ph.D.</w:t>
            </w:r>
          </w:p>
          <w:p w14:paraId="546DC850" w14:textId="73B878D6" w:rsidR="0075763C" w:rsidRDefault="0075763C">
            <w:pPr>
              <w:pPrChange w:id="362" w:author="Pavla Trefilová" w:date="2019-11-18T17:19:00Z">
                <w:pPr>
                  <w:jc w:val="both"/>
                </w:pPr>
              </w:pPrChange>
            </w:pPr>
            <w:r>
              <w:t>Knápková</w:t>
            </w:r>
            <w:r w:rsidR="00A161BD" w:rsidRPr="00315CDD">
              <w:rPr>
                <w:color w:val="000000" w:themeColor="text1"/>
                <w:rPrChange w:id="363" w:author="Pavla Trefilová" w:date="2019-11-18T17:19:00Z">
                  <w:rPr/>
                </w:rPrChange>
              </w:rPr>
              <w:t xml:space="preserve"> </w:t>
            </w:r>
            <w:ins w:id="364" w:author="Pavla Trefilová" w:date="2019-11-18T17:19:00Z">
              <w:r w:rsidR="00A161BD">
                <w:rPr>
                  <w:color w:val="000000" w:themeColor="text1"/>
                </w:rPr>
                <w:t>(</w:t>
              </w:r>
            </w:ins>
            <w:r w:rsidR="00A161BD" w:rsidRPr="00B1317B">
              <w:rPr>
                <w:color w:val="000000" w:themeColor="text1"/>
                <w:rPrChange w:id="365" w:author="Pavla Trefilová" w:date="2019-11-18T17:19:00Z">
                  <w:rPr/>
                </w:rPrChange>
              </w:rPr>
              <w:t>60</w:t>
            </w:r>
            <w:del w:id="366" w:author="Pavla Trefilová" w:date="2019-11-18T17:19:00Z">
              <w:r>
                <w:delText>%</w:delText>
              </w:r>
            </w:del>
            <w:ins w:id="367" w:author="Pavla Trefilová" w:date="2019-11-18T17:19:00Z">
              <w:r w:rsidR="00A161BD" w:rsidRPr="00B1317B">
                <w:rPr>
                  <w:color w:val="000000" w:themeColor="text1"/>
                </w:rPr>
                <w:t>%</w:t>
              </w:r>
              <w:r w:rsidR="00A161BD">
                <w:rPr>
                  <w:color w:val="000000" w:themeColor="text1"/>
                </w:rPr>
                <w:t>)</w:t>
              </w:r>
            </w:ins>
          </w:p>
          <w:p w14:paraId="417005C7" w14:textId="0700AA1A" w:rsidR="0075763C" w:rsidRPr="001C31EB" w:rsidRDefault="0075763C">
            <w:pPr>
              <w:rPr>
                <w:b/>
              </w:rPr>
              <w:pPrChange w:id="368" w:author="Pavla Trefilová" w:date="2019-11-18T17:19:00Z">
                <w:pPr>
                  <w:jc w:val="both"/>
                </w:pPr>
              </w:pPrChange>
            </w:pPr>
            <w:r>
              <w:t xml:space="preserve">Pálka </w:t>
            </w:r>
            <w:ins w:id="369" w:author="Pavla Trefilová" w:date="2019-11-18T17:19:00Z">
              <w:r w:rsidR="002B4A59">
                <w:t>(</w:t>
              </w:r>
            </w:ins>
            <w:r>
              <w:t>40</w:t>
            </w:r>
            <w:del w:id="370" w:author="Pavla Trefilová" w:date="2019-11-18T17:19:00Z">
              <w:r>
                <w:delText>%</w:delText>
              </w:r>
            </w:del>
            <w:ins w:id="371" w:author="Pavla Trefilová" w:date="2019-11-18T17:19:00Z">
              <w:r>
                <w:t>%</w:t>
              </w:r>
              <w:r w:rsidR="002B4A59">
                <w:t>)</w:t>
              </w:r>
            </w:ins>
          </w:p>
        </w:tc>
        <w:tc>
          <w:tcPr>
            <w:tcW w:w="850" w:type="dxa"/>
          </w:tcPr>
          <w:p w14:paraId="019A7ABD" w14:textId="351A8FD4" w:rsidR="0075763C" w:rsidRDefault="0075763C" w:rsidP="0075763C">
            <w:pPr>
              <w:jc w:val="both"/>
            </w:pPr>
            <w:r>
              <w:t>3/Z</w:t>
            </w:r>
          </w:p>
        </w:tc>
        <w:tc>
          <w:tcPr>
            <w:tcW w:w="851" w:type="dxa"/>
          </w:tcPr>
          <w:p w14:paraId="1E63572A" w14:textId="570C8351" w:rsidR="0075763C" w:rsidRDefault="0075763C" w:rsidP="0075763C">
            <w:pPr>
              <w:jc w:val="both"/>
            </w:pPr>
            <w:r>
              <w:t>ZT</w:t>
            </w:r>
          </w:p>
        </w:tc>
      </w:tr>
      <w:tr w:rsidR="0075763C" w14:paraId="53FEBF07" w14:textId="77777777" w:rsidTr="008125E4">
        <w:tc>
          <w:tcPr>
            <w:tcW w:w="2829" w:type="dxa"/>
          </w:tcPr>
          <w:p w14:paraId="4A824896" w14:textId="1616A953" w:rsidR="0075763C" w:rsidRDefault="0075763C" w:rsidP="0075763C">
            <w:pPr>
              <w:jc w:val="both"/>
            </w:pPr>
            <w:r w:rsidRPr="00607669">
              <w:t>Production Organisation and Management</w:t>
            </w:r>
          </w:p>
        </w:tc>
        <w:tc>
          <w:tcPr>
            <w:tcW w:w="851" w:type="dxa"/>
            <w:gridSpan w:val="2"/>
          </w:tcPr>
          <w:p w14:paraId="03278627" w14:textId="7E6A8208" w:rsidR="0075763C" w:rsidRDefault="0075763C" w:rsidP="0075763C">
            <w:pPr>
              <w:jc w:val="both"/>
            </w:pPr>
            <w:r>
              <w:t>26-0-26</w:t>
            </w:r>
          </w:p>
        </w:tc>
        <w:tc>
          <w:tcPr>
            <w:tcW w:w="851" w:type="dxa"/>
          </w:tcPr>
          <w:p w14:paraId="1E52299D" w14:textId="570B658A" w:rsidR="0075763C" w:rsidRDefault="0075763C" w:rsidP="0075763C">
            <w:pPr>
              <w:jc w:val="both"/>
            </w:pPr>
            <w:r>
              <w:t>zp, zk</w:t>
            </w:r>
          </w:p>
        </w:tc>
        <w:tc>
          <w:tcPr>
            <w:tcW w:w="709" w:type="dxa"/>
          </w:tcPr>
          <w:p w14:paraId="51131C4A" w14:textId="6B434A0E" w:rsidR="0075763C" w:rsidRDefault="0075763C" w:rsidP="0075763C">
            <w:pPr>
              <w:jc w:val="both"/>
            </w:pPr>
            <w:r>
              <w:t>5</w:t>
            </w:r>
          </w:p>
        </w:tc>
        <w:tc>
          <w:tcPr>
            <w:tcW w:w="2410" w:type="dxa"/>
          </w:tcPr>
          <w:p w14:paraId="0F7CDCA5" w14:textId="697D60FB" w:rsidR="0075763C" w:rsidRPr="001C31EB" w:rsidRDefault="0075763C">
            <w:pPr>
              <w:rPr>
                <w:b/>
              </w:rPr>
              <w:pPrChange w:id="372" w:author="Pavla Trefilová" w:date="2019-11-18T17:19:00Z">
                <w:pPr>
                  <w:jc w:val="both"/>
                </w:pPr>
              </w:pPrChange>
            </w:pPr>
            <w:r w:rsidRPr="001C31EB">
              <w:rPr>
                <w:b/>
              </w:rPr>
              <w:t xml:space="preserve">prof. Ing. </w:t>
            </w:r>
            <w:ins w:id="373" w:author="Pavla Trefilová" w:date="2019-11-18T17:19:00Z">
              <w:r w:rsidR="00A161BD">
                <w:rPr>
                  <w:b/>
                </w:rPr>
                <w:t xml:space="preserve">Felicita </w:t>
              </w:r>
            </w:ins>
            <w:r w:rsidRPr="001C31EB">
              <w:rPr>
                <w:b/>
              </w:rPr>
              <w:t>Chromjaková, PhD.</w:t>
            </w:r>
          </w:p>
          <w:p w14:paraId="653132D3" w14:textId="3F8A5155" w:rsidR="0075763C" w:rsidRPr="001C31EB" w:rsidRDefault="0075763C">
            <w:pPr>
              <w:rPr>
                <w:b/>
              </w:rPr>
              <w:pPrChange w:id="374" w:author="Pavla Trefilová" w:date="2019-11-18T17:19:00Z">
                <w:pPr>
                  <w:jc w:val="both"/>
                </w:pPr>
              </w:pPrChange>
            </w:pPr>
            <w:r>
              <w:t xml:space="preserve">Chromjaková </w:t>
            </w:r>
            <w:ins w:id="375" w:author="Pavla Trefilová" w:date="2019-11-18T17:19:00Z">
              <w:r w:rsidR="00A161BD">
                <w:t>(</w:t>
              </w:r>
            </w:ins>
            <w:r w:rsidR="00A161BD" w:rsidRPr="00C2752B">
              <w:t>100</w:t>
            </w:r>
            <w:del w:id="376" w:author="Pavla Trefilová" w:date="2019-11-18T17:19:00Z">
              <w:r>
                <w:delText>%</w:delText>
              </w:r>
            </w:del>
            <w:ins w:id="377" w:author="Pavla Trefilová" w:date="2019-11-18T17:19:00Z">
              <w:r w:rsidR="00A161BD" w:rsidRPr="00C2752B">
                <w:t>%</w:t>
              </w:r>
              <w:r w:rsidR="00A161BD">
                <w:t>)</w:t>
              </w:r>
            </w:ins>
          </w:p>
        </w:tc>
        <w:tc>
          <w:tcPr>
            <w:tcW w:w="850" w:type="dxa"/>
          </w:tcPr>
          <w:p w14:paraId="2B77B0BB" w14:textId="04380E71" w:rsidR="0075763C" w:rsidRDefault="0075763C" w:rsidP="0075763C">
            <w:pPr>
              <w:jc w:val="both"/>
            </w:pPr>
            <w:r>
              <w:t>3/Z</w:t>
            </w:r>
          </w:p>
        </w:tc>
        <w:tc>
          <w:tcPr>
            <w:tcW w:w="851" w:type="dxa"/>
          </w:tcPr>
          <w:p w14:paraId="29C3B4E0" w14:textId="758EA4E4" w:rsidR="0075763C" w:rsidRDefault="0075763C" w:rsidP="0075763C">
            <w:pPr>
              <w:jc w:val="both"/>
            </w:pPr>
            <w:r>
              <w:t>PZ</w:t>
            </w:r>
          </w:p>
        </w:tc>
      </w:tr>
      <w:tr w:rsidR="005774C6" w14:paraId="1B9E948F" w14:textId="77777777" w:rsidTr="008125E4">
        <w:tc>
          <w:tcPr>
            <w:tcW w:w="2829" w:type="dxa"/>
          </w:tcPr>
          <w:p w14:paraId="4B83179C" w14:textId="0BB641EF" w:rsidR="005774C6" w:rsidRDefault="005774C6" w:rsidP="005774C6">
            <w:pPr>
              <w:jc w:val="both"/>
            </w:pPr>
            <w:r w:rsidRPr="00A40E0A">
              <w:t>Logistics</w:t>
            </w:r>
          </w:p>
        </w:tc>
        <w:tc>
          <w:tcPr>
            <w:tcW w:w="851" w:type="dxa"/>
            <w:gridSpan w:val="2"/>
          </w:tcPr>
          <w:p w14:paraId="7F2D9582" w14:textId="20713396" w:rsidR="005774C6" w:rsidRDefault="005774C6" w:rsidP="005774C6">
            <w:pPr>
              <w:jc w:val="both"/>
            </w:pPr>
            <w:r>
              <w:t>10-0-20</w:t>
            </w:r>
          </w:p>
        </w:tc>
        <w:tc>
          <w:tcPr>
            <w:tcW w:w="851" w:type="dxa"/>
          </w:tcPr>
          <w:p w14:paraId="12CD9444" w14:textId="6FC228FE" w:rsidR="005774C6" w:rsidRDefault="005774C6" w:rsidP="005774C6">
            <w:pPr>
              <w:jc w:val="both"/>
            </w:pPr>
            <w:r>
              <w:t>zp, zk</w:t>
            </w:r>
          </w:p>
        </w:tc>
        <w:tc>
          <w:tcPr>
            <w:tcW w:w="709" w:type="dxa"/>
          </w:tcPr>
          <w:p w14:paraId="73BDA7E0" w14:textId="06AB981B" w:rsidR="005774C6" w:rsidRDefault="005774C6" w:rsidP="005774C6">
            <w:pPr>
              <w:jc w:val="both"/>
            </w:pPr>
            <w:r>
              <w:t>4</w:t>
            </w:r>
          </w:p>
        </w:tc>
        <w:tc>
          <w:tcPr>
            <w:tcW w:w="2410" w:type="dxa"/>
          </w:tcPr>
          <w:p w14:paraId="7FF6F2C9" w14:textId="0D7042B4" w:rsidR="005774C6" w:rsidRPr="001C31EB" w:rsidRDefault="005774C6">
            <w:pPr>
              <w:rPr>
                <w:b/>
              </w:rPr>
              <w:pPrChange w:id="378" w:author="Pavla Trefilová" w:date="2019-11-18T17:19:00Z">
                <w:pPr>
                  <w:jc w:val="both"/>
                </w:pPr>
              </w:pPrChange>
            </w:pPr>
            <w:r w:rsidRPr="001C31EB">
              <w:rPr>
                <w:b/>
              </w:rPr>
              <w:t xml:space="preserve">Ing. </w:t>
            </w:r>
            <w:ins w:id="379" w:author="Pavla Trefilová" w:date="2019-11-18T17:19:00Z">
              <w:r w:rsidR="00A161BD">
                <w:rPr>
                  <w:b/>
                </w:rPr>
                <w:t xml:space="preserve">Lucie </w:t>
              </w:r>
            </w:ins>
            <w:r w:rsidRPr="001C31EB">
              <w:rPr>
                <w:b/>
              </w:rPr>
              <w:t>Macurová, Ph.D.</w:t>
            </w:r>
          </w:p>
          <w:p w14:paraId="4DDE3EE6" w14:textId="385EF1F6" w:rsidR="005774C6" w:rsidRPr="001C31EB" w:rsidRDefault="005774C6">
            <w:pPr>
              <w:rPr>
                <w:b/>
              </w:rPr>
              <w:pPrChange w:id="380" w:author="Pavla Trefilová" w:date="2019-11-18T17:19:00Z">
                <w:pPr>
                  <w:jc w:val="both"/>
                </w:pPr>
              </w:pPrChange>
            </w:pPr>
            <w:r>
              <w:t xml:space="preserve">Macurová </w:t>
            </w:r>
            <w:ins w:id="381" w:author="Pavla Trefilová" w:date="2019-11-18T17:19:00Z">
              <w:r w:rsidR="00A161BD">
                <w:t>(</w:t>
              </w:r>
            </w:ins>
            <w:r w:rsidR="00A161BD" w:rsidRPr="00C2752B">
              <w:t>100</w:t>
            </w:r>
            <w:del w:id="382" w:author="Pavla Trefilová" w:date="2019-11-18T17:19:00Z">
              <w:r>
                <w:delText>%</w:delText>
              </w:r>
            </w:del>
            <w:ins w:id="383" w:author="Pavla Trefilová" w:date="2019-11-18T17:19:00Z">
              <w:r w:rsidR="00A161BD" w:rsidRPr="00C2752B">
                <w:t>%</w:t>
              </w:r>
              <w:r w:rsidR="00A161BD">
                <w:t>)</w:t>
              </w:r>
            </w:ins>
          </w:p>
        </w:tc>
        <w:tc>
          <w:tcPr>
            <w:tcW w:w="850" w:type="dxa"/>
          </w:tcPr>
          <w:p w14:paraId="621FE794" w14:textId="3743C8E7" w:rsidR="005774C6" w:rsidRDefault="005774C6" w:rsidP="005774C6">
            <w:pPr>
              <w:jc w:val="both"/>
            </w:pPr>
            <w:r>
              <w:t>3/L</w:t>
            </w:r>
          </w:p>
        </w:tc>
        <w:tc>
          <w:tcPr>
            <w:tcW w:w="851" w:type="dxa"/>
          </w:tcPr>
          <w:p w14:paraId="7D03F36D" w14:textId="3E7F0B9A" w:rsidR="005774C6" w:rsidRDefault="005774C6" w:rsidP="005774C6">
            <w:pPr>
              <w:jc w:val="both"/>
            </w:pPr>
            <w:r>
              <w:t>P</w:t>
            </w:r>
          </w:p>
        </w:tc>
      </w:tr>
      <w:tr w:rsidR="005774C6" w14:paraId="7116A93A" w14:textId="77777777" w:rsidTr="008125E4">
        <w:tc>
          <w:tcPr>
            <w:tcW w:w="2829" w:type="dxa"/>
          </w:tcPr>
          <w:p w14:paraId="3D53FA32" w14:textId="2AECE9F0" w:rsidR="005774C6" w:rsidRDefault="005774C6" w:rsidP="005774C6">
            <w:pPr>
              <w:jc w:val="both"/>
            </w:pPr>
            <w:r w:rsidRPr="00746071">
              <w:t>Law for Economists</w:t>
            </w:r>
          </w:p>
        </w:tc>
        <w:tc>
          <w:tcPr>
            <w:tcW w:w="851" w:type="dxa"/>
            <w:gridSpan w:val="2"/>
          </w:tcPr>
          <w:p w14:paraId="59B22595" w14:textId="5018AC34" w:rsidR="005774C6" w:rsidRDefault="005774C6" w:rsidP="005774C6">
            <w:pPr>
              <w:jc w:val="both"/>
            </w:pPr>
            <w:r>
              <w:t>30-0-10</w:t>
            </w:r>
          </w:p>
        </w:tc>
        <w:tc>
          <w:tcPr>
            <w:tcW w:w="851" w:type="dxa"/>
          </w:tcPr>
          <w:p w14:paraId="2258A1AB" w14:textId="2D2E23D9" w:rsidR="005774C6" w:rsidRDefault="005774C6" w:rsidP="005774C6">
            <w:pPr>
              <w:jc w:val="both"/>
            </w:pPr>
            <w:r>
              <w:t>zp, zk</w:t>
            </w:r>
          </w:p>
        </w:tc>
        <w:tc>
          <w:tcPr>
            <w:tcW w:w="709" w:type="dxa"/>
          </w:tcPr>
          <w:p w14:paraId="3D3EDD1C" w14:textId="5E21FBD2" w:rsidR="005774C6" w:rsidRDefault="005774C6" w:rsidP="005774C6">
            <w:pPr>
              <w:jc w:val="both"/>
            </w:pPr>
            <w:r>
              <w:t>5</w:t>
            </w:r>
          </w:p>
        </w:tc>
        <w:tc>
          <w:tcPr>
            <w:tcW w:w="2410" w:type="dxa"/>
          </w:tcPr>
          <w:p w14:paraId="58C685C6" w14:textId="33F3E838" w:rsidR="005774C6" w:rsidRPr="001C31EB" w:rsidRDefault="005774C6">
            <w:pPr>
              <w:rPr>
                <w:b/>
              </w:rPr>
              <w:pPrChange w:id="384" w:author="Pavla Trefilová" w:date="2019-11-18T17:19:00Z">
                <w:pPr>
                  <w:jc w:val="both"/>
                </w:pPr>
              </w:pPrChange>
            </w:pPr>
            <w:r w:rsidRPr="001C31EB">
              <w:rPr>
                <w:b/>
              </w:rPr>
              <w:t xml:space="preserve">JUDr. </w:t>
            </w:r>
            <w:ins w:id="385" w:author="Pavla Trefilová" w:date="2019-11-18T17:19:00Z">
              <w:r w:rsidR="00A161BD">
                <w:rPr>
                  <w:b/>
                </w:rPr>
                <w:t xml:space="preserve">Olga </w:t>
              </w:r>
            </w:ins>
            <w:r w:rsidRPr="001C31EB">
              <w:rPr>
                <w:b/>
              </w:rPr>
              <w:t>Kapplová, Ph.D.</w:t>
            </w:r>
          </w:p>
          <w:p w14:paraId="2FB559A8" w14:textId="2D753A2B" w:rsidR="005774C6" w:rsidRPr="001C31EB" w:rsidRDefault="005774C6">
            <w:pPr>
              <w:rPr>
                <w:b/>
              </w:rPr>
              <w:pPrChange w:id="386" w:author="Pavla Trefilová" w:date="2019-11-18T17:19:00Z">
                <w:pPr>
                  <w:jc w:val="both"/>
                </w:pPr>
              </w:pPrChange>
            </w:pPr>
            <w:r>
              <w:t xml:space="preserve">Kapplová </w:t>
            </w:r>
            <w:ins w:id="387" w:author="Pavla Trefilová" w:date="2019-11-18T17:19:00Z">
              <w:r w:rsidR="00A161BD">
                <w:t>(</w:t>
              </w:r>
            </w:ins>
            <w:r w:rsidR="00A161BD" w:rsidRPr="00C2752B">
              <w:t>100</w:t>
            </w:r>
            <w:del w:id="388" w:author="Pavla Trefilová" w:date="2019-11-18T17:19:00Z">
              <w:r>
                <w:delText>%</w:delText>
              </w:r>
            </w:del>
            <w:ins w:id="389" w:author="Pavla Trefilová" w:date="2019-11-18T17:19:00Z">
              <w:r w:rsidR="00A161BD" w:rsidRPr="00C2752B">
                <w:t>%</w:t>
              </w:r>
              <w:r w:rsidR="00A161BD">
                <w:t>)</w:t>
              </w:r>
            </w:ins>
          </w:p>
        </w:tc>
        <w:tc>
          <w:tcPr>
            <w:tcW w:w="850" w:type="dxa"/>
          </w:tcPr>
          <w:p w14:paraId="5B3D5DBE" w14:textId="48B1F201" w:rsidR="005774C6" w:rsidRDefault="005774C6" w:rsidP="005774C6">
            <w:pPr>
              <w:jc w:val="both"/>
            </w:pPr>
            <w:r>
              <w:t>3/L</w:t>
            </w:r>
          </w:p>
        </w:tc>
        <w:tc>
          <w:tcPr>
            <w:tcW w:w="851" w:type="dxa"/>
          </w:tcPr>
          <w:p w14:paraId="5C422873" w14:textId="6D9DF5D0" w:rsidR="005774C6" w:rsidRDefault="005774C6" w:rsidP="005774C6">
            <w:pPr>
              <w:jc w:val="both"/>
            </w:pPr>
            <w:r>
              <w:t>P</w:t>
            </w:r>
          </w:p>
        </w:tc>
      </w:tr>
      <w:tr w:rsidR="005774C6" w14:paraId="1F1A07C4" w14:textId="77777777" w:rsidTr="008125E4">
        <w:tc>
          <w:tcPr>
            <w:tcW w:w="2829" w:type="dxa"/>
          </w:tcPr>
          <w:p w14:paraId="37EBF831" w14:textId="5FEC2A84" w:rsidR="005774C6" w:rsidRDefault="005774C6" w:rsidP="005774C6">
            <w:pPr>
              <w:jc w:val="both"/>
            </w:pPr>
            <w:r w:rsidRPr="008271D7">
              <w:t>Human Resource Management I</w:t>
            </w:r>
          </w:p>
        </w:tc>
        <w:tc>
          <w:tcPr>
            <w:tcW w:w="851" w:type="dxa"/>
            <w:gridSpan w:val="2"/>
          </w:tcPr>
          <w:p w14:paraId="729D333C" w14:textId="6A124F9A" w:rsidR="005774C6" w:rsidRDefault="005774C6" w:rsidP="005774C6">
            <w:pPr>
              <w:jc w:val="both"/>
            </w:pPr>
            <w:r>
              <w:t>20-0-10</w:t>
            </w:r>
          </w:p>
        </w:tc>
        <w:tc>
          <w:tcPr>
            <w:tcW w:w="851" w:type="dxa"/>
          </w:tcPr>
          <w:p w14:paraId="13C37C63" w14:textId="514EDDEA" w:rsidR="005774C6" w:rsidRDefault="005774C6" w:rsidP="005774C6">
            <w:pPr>
              <w:jc w:val="both"/>
            </w:pPr>
            <w:r>
              <w:t>zp, zk</w:t>
            </w:r>
          </w:p>
        </w:tc>
        <w:tc>
          <w:tcPr>
            <w:tcW w:w="709" w:type="dxa"/>
          </w:tcPr>
          <w:p w14:paraId="4D87918B" w14:textId="59A43F3D" w:rsidR="005774C6" w:rsidRDefault="005774C6" w:rsidP="005774C6">
            <w:pPr>
              <w:jc w:val="both"/>
            </w:pPr>
            <w:r>
              <w:t>4</w:t>
            </w:r>
          </w:p>
        </w:tc>
        <w:tc>
          <w:tcPr>
            <w:tcW w:w="2410" w:type="dxa"/>
          </w:tcPr>
          <w:p w14:paraId="0D1AE0DA" w14:textId="23E3417A" w:rsidR="005774C6" w:rsidRPr="001C31EB" w:rsidRDefault="005774C6">
            <w:pPr>
              <w:rPr>
                <w:b/>
              </w:rPr>
              <w:pPrChange w:id="390" w:author="Pavla Trefilová" w:date="2019-11-18T17:19:00Z">
                <w:pPr>
                  <w:jc w:val="both"/>
                </w:pPr>
              </w:pPrChange>
            </w:pPr>
            <w:r w:rsidRPr="001C31EB">
              <w:rPr>
                <w:b/>
              </w:rPr>
              <w:t>Ing</w:t>
            </w:r>
            <w:r w:rsidR="00A161BD" w:rsidRPr="001C31EB">
              <w:rPr>
                <w:b/>
              </w:rPr>
              <w:t>.</w:t>
            </w:r>
            <w:r w:rsidR="00A161BD">
              <w:rPr>
                <w:b/>
              </w:rPr>
              <w:t xml:space="preserve"> </w:t>
            </w:r>
            <w:ins w:id="391" w:author="Pavla Trefilová" w:date="2019-11-18T17:19:00Z">
              <w:r w:rsidR="00A161BD">
                <w:rPr>
                  <w:b/>
                </w:rPr>
                <w:t xml:space="preserve">Jana </w:t>
              </w:r>
            </w:ins>
            <w:r w:rsidRPr="001C31EB">
              <w:rPr>
                <w:b/>
              </w:rPr>
              <w:t>Matošková, Ph.D.</w:t>
            </w:r>
          </w:p>
          <w:p w14:paraId="64E76872" w14:textId="05454842" w:rsidR="005774C6" w:rsidRPr="001C31EB" w:rsidRDefault="005774C6">
            <w:pPr>
              <w:rPr>
                <w:b/>
              </w:rPr>
              <w:pPrChange w:id="392" w:author="Pavla Trefilová" w:date="2019-11-18T17:19:00Z">
                <w:pPr>
                  <w:jc w:val="both"/>
                </w:pPr>
              </w:pPrChange>
            </w:pPr>
            <w:r>
              <w:t xml:space="preserve">Matošková </w:t>
            </w:r>
            <w:ins w:id="393" w:author="Pavla Trefilová" w:date="2019-11-18T17:19:00Z">
              <w:r w:rsidR="00A161BD">
                <w:t>(</w:t>
              </w:r>
            </w:ins>
            <w:r w:rsidR="00A161BD" w:rsidRPr="00C2752B">
              <w:t>100</w:t>
            </w:r>
            <w:del w:id="394" w:author="Pavla Trefilová" w:date="2019-11-18T17:19:00Z">
              <w:r>
                <w:delText>%</w:delText>
              </w:r>
            </w:del>
            <w:ins w:id="395" w:author="Pavla Trefilová" w:date="2019-11-18T17:19:00Z">
              <w:r w:rsidR="00A161BD" w:rsidRPr="00C2752B">
                <w:t>%</w:t>
              </w:r>
              <w:r w:rsidR="00A161BD">
                <w:t>)</w:t>
              </w:r>
            </w:ins>
          </w:p>
        </w:tc>
        <w:tc>
          <w:tcPr>
            <w:tcW w:w="850" w:type="dxa"/>
          </w:tcPr>
          <w:p w14:paraId="1C9ECD49" w14:textId="7A7F6217" w:rsidR="005774C6" w:rsidRDefault="005774C6" w:rsidP="005774C6">
            <w:pPr>
              <w:jc w:val="both"/>
            </w:pPr>
            <w:r>
              <w:t>3/L</w:t>
            </w:r>
          </w:p>
        </w:tc>
        <w:tc>
          <w:tcPr>
            <w:tcW w:w="851" w:type="dxa"/>
          </w:tcPr>
          <w:p w14:paraId="13362444" w14:textId="03E30033" w:rsidR="005774C6" w:rsidRDefault="005774C6" w:rsidP="005774C6">
            <w:pPr>
              <w:jc w:val="both"/>
            </w:pPr>
            <w:r>
              <w:t>ZT</w:t>
            </w:r>
          </w:p>
        </w:tc>
      </w:tr>
      <w:tr w:rsidR="005774C6" w14:paraId="1281CB48" w14:textId="77777777" w:rsidTr="008125E4">
        <w:tc>
          <w:tcPr>
            <w:tcW w:w="2829" w:type="dxa"/>
          </w:tcPr>
          <w:p w14:paraId="7225F552" w14:textId="77777777" w:rsidR="005774C6" w:rsidRPr="009A21EF" w:rsidRDefault="005774C6" w:rsidP="005774C6">
            <w:pPr>
              <w:jc w:val="both"/>
              <w:rPr>
                <w:highlight w:val="yellow"/>
              </w:rPr>
            </w:pPr>
            <w:r w:rsidRPr="009A21EF">
              <w:rPr>
                <w:color w:val="000000"/>
                <w:shd w:val="clear" w:color="auto" w:fill="FFFFFF"/>
              </w:rPr>
              <w:t>Bachelor´s Thesis Preparation and Work Placement</w:t>
            </w:r>
            <w:r w:rsidRPr="009A21EF">
              <w:rPr>
                <w:i/>
              </w:rPr>
              <w:t xml:space="preserve"> </w:t>
            </w:r>
          </w:p>
        </w:tc>
        <w:tc>
          <w:tcPr>
            <w:tcW w:w="851" w:type="dxa"/>
            <w:gridSpan w:val="2"/>
          </w:tcPr>
          <w:p w14:paraId="354147D8" w14:textId="77777777" w:rsidR="005774C6" w:rsidRDefault="005774C6" w:rsidP="005774C6">
            <w:pPr>
              <w:jc w:val="both"/>
            </w:pPr>
            <w:r>
              <w:t>0-0-0</w:t>
            </w:r>
          </w:p>
        </w:tc>
        <w:tc>
          <w:tcPr>
            <w:tcW w:w="851" w:type="dxa"/>
          </w:tcPr>
          <w:p w14:paraId="246E0974" w14:textId="77777777" w:rsidR="005774C6" w:rsidRDefault="005774C6" w:rsidP="005774C6">
            <w:pPr>
              <w:jc w:val="both"/>
            </w:pPr>
            <w:r>
              <w:t>zp</w:t>
            </w:r>
          </w:p>
        </w:tc>
        <w:tc>
          <w:tcPr>
            <w:tcW w:w="709" w:type="dxa"/>
          </w:tcPr>
          <w:p w14:paraId="2C6D74C5" w14:textId="77777777" w:rsidR="005774C6" w:rsidRDefault="005774C6" w:rsidP="005774C6">
            <w:pPr>
              <w:jc w:val="both"/>
            </w:pPr>
            <w:r>
              <w:t>10</w:t>
            </w:r>
          </w:p>
        </w:tc>
        <w:tc>
          <w:tcPr>
            <w:tcW w:w="2410" w:type="dxa"/>
          </w:tcPr>
          <w:p w14:paraId="7E2563EF" w14:textId="3D49D053" w:rsidR="005774C6" w:rsidRDefault="005255E7">
            <w:pPr>
              <w:rPr>
                <w:b/>
              </w:rPr>
              <w:pPrChange w:id="396" w:author="Pavla Trefilová" w:date="2019-11-18T17:19:00Z">
                <w:pPr>
                  <w:jc w:val="both"/>
                </w:pPr>
              </w:pPrChange>
            </w:pPr>
            <w:r>
              <w:rPr>
                <w:b/>
              </w:rPr>
              <w:t xml:space="preserve">doc. </w:t>
            </w:r>
            <w:r w:rsidR="005774C6" w:rsidRPr="001C31EB">
              <w:rPr>
                <w:b/>
              </w:rPr>
              <w:t xml:space="preserve">Ing. </w:t>
            </w:r>
            <w:ins w:id="397" w:author="Pavla Trefilová" w:date="2019-11-18T17:19:00Z">
              <w:r w:rsidR="00A161BD">
                <w:rPr>
                  <w:b/>
                </w:rPr>
                <w:t xml:space="preserve">Petr </w:t>
              </w:r>
            </w:ins>
            <w:r w:rsidR="005774C6" w:rsidRPr="001C31EB">
              <w:rPr>
                <w:b/>
              </w:rPr>
              <w:t>Novák, Ph.D.</w:t>
            </w:r>
          </w:p>
          <w:p w14:paraId="7B77B4C4" w14:textId="4DF1CE23" w:rsidR="005774C6" w:rsidRPr="00F402DA" w:rsidRDefault="005774C6">
            <w:pPr>
              <w:pPrChange w:id="398" w:author="Pavla Trefilová" w:date="2019-11-18T17:19:00Z">
                <w:pPr>
                  <w:jc w:val="both"/>
                </w:pPr>
              </w:pPrChange>
            </w:pPr>
            <w:r>
              <w:t xml:space="preserve">Novák </w:t>
            </w:r>
            <w:ins w:id="399" w:author="Pavla Trefilová" w:date="2019-11-18T17:19:00Z">
              <w:r w:rsidR="00A161BD">
                <w:t>(</w:t>
              </w:r>
            </w:ins>
            <w:r w:rsidR="00A161BD" w:rsidRPr="00C2752B">
              <w:t>100</w:t>
            </w:r>
            <w:del w:id="400" w:author="Pavla Trefilová" w:date="2019-11-18T17:19:00Z">
              <w:r>
                <w:delText>%</w:delText>
              </w:r>
            </w:del>
            <w:ins w:id="401" w:author="Pavla Trefilová" w:date="2019-11-18T17:19:00Z">
              <w:r w:rsidR="00A161BD" w:rsidRPr="00C2752B">
                <w:t>%</w:t>
              </w:r>
              <w:r w:rsidR="00A161BD">
                <w:t>)</w:t>
              </w:r>
            </w:ins>
          </w:p>
        </w:tc>
        <w:tc>
          <w:tcPr>
            <w:tcW w:w="850" w:type="dxa"/>
          </w:tcPr>
          <w:p w14:paraId="3A5EC79A" w14:textId="77777777" w:rsidR="005774C6" w:rsidRDefault="005774C6" w:rsidP="005774C6">
            <w:pPr>
              <w:jc w:val="both"/>
            </w:pPr>
            <w:r>
              <w:t>3/L</w:t>
            </w:r>
          </w:p>
        </w:tc>
        <w:tc>
          <w:tcPr>
            <w:tcW w:w="851" w:type="dxa"/>
          </w:tcPr>
          <w:p w14:paraId="611C3749" w14:textId="77777777" w:rsidR="005774C6" w:rsidRDefault="005774C6" w:rsidP="005774C6">
            <w:pPr>
              <w:jc w:val="both"/>
            </w:pPr>
            <w:r>
              <w:t>P</w:t>
            </w:r>
          </w:p>
        </w:tc>
      </w:tr>
      <w:tr w:rsidR="006821E3" w14:paraId="1485B499" w14:textId="77777777" w:rsidTr="00635EC2">
        <w:tblPrEx>
          <w:tblW w:w="9351" w:type="dxa"/>
          <w:tblLayout w:type="fixed"/>
          <w:tblLook w:val="01E0" w:firstRow="1" w:lastRow="1" w:firstColumn="1" w:lastColumn="1" w:noHBand="0" w:noVBand="0"/>
          <w:tblPrExChange w:id="402" w:author="Pavla Trefilová" w:date="2019-11-18T17:19:00Z">
            <w:tblPrEx>
              <w:tblW w:w="9351" w:type="dxa"/>
              <w:tblLayout w:type="fixed"/>
              <w:tblLook w:val="01E0" w:firstRow="1" w:lastRow="1" w:firstColumn="1" w:lastColumn="1" w:noHBand="0" w:noVBand="0"/>
            </w:tblPrEx>
          </w:tblPrExChange>
        </w:tblPrEx>
        <w:tc>
          <w:tcPr>
            <w:tcW w:w="9351" w:type="dxa"/>
            <w:gridSpan w:val="8"/>
            <w:shd w:val="clear" w:color="auto" w:fill="FBD4B4" w:themeFill="accent6" w:themeFillTint="66"/>
            <w:tcPrChange w:id="403" w:author="Pavla Trefilová" w:date="2019-11-18T17:19:00Z">
              <w:tcPr>
                <w:tcW w:w="9351" w:type="dxa"/>
                <w:gridSpan w:val="8"/>
              </w:tcPr>
            </w:tcPrChange>
          </w:tcPr>
          <w:p w14:paraId="75FD612B" w14:textId="14F9D9F5" w:rsidR="006821E3" w:rsidRDefault="000D5D3F">
            <w:pPr>
              <w:jc w:val="both"/>
              <w:rPr>
                <w:rPrChange w:id="404" w:author="Pavla Trefilová" w:date="2019-11-18T17:19:00Z">
                  <w:rPr>
                    <w:b/>
                    <w:sz w:val="22"/>
                  </w:rPr>
                </w:rPrChange>
              </w:rPr>
              <w:pPrChange w:id="405" w:author="Pavla Trefilová" w:date="2019-11-18T17:19:00Z">
                <w:pPr/>
              </w:pPrChange>
            </w:pPr>
            <w:r w:rsidRPr="00134356">
              <w:rPr>
                <w:b/>
                <w:sz w:val="22"/>
              </w:rPr>
              <w:t>Studenti si povinně volí v rámci 3. ročníku BSP jeden předmět z nabídky cizích jazyků</w:t>
            </w:r>
          </w:p>
        </w:tc>
      </w:tr>
      <w:tr w:rsidR="002A2F37" w14:paraId="6EAD733F" w14:textId="77777777" w:rsidTr="008125E4">
        <w:trPr>
          <w:ins w:id="406" w:author="Pavla Trefilová" w:date="2019-11-18T17:19:00Z"/>
        </w:trPr>
        <w:tc>
          <w:tcPr>
            <w:tcW w:w="2829" w:type="dxa"/>
          </w:tcPr>
          <w:p w14:paraId="3E22A49F" w14:textId="4342B0D4" w:rsidR="002A2F37" w:rsidRPr="00635EC2" w:rsidRDefault="002A2F37" w:rsidP="002A2F37">
            <w:pPr>
              <w:rPr>
                <w:ins w:id="407" w:author="Pavla Trefilová" w:date="2019-11-18T17:19:00Z"/>
                <w:color w:val="000000"/>
                <w:shd w:val="clear" w:color="auto" w:fill="FFFFFF"/>
              </w:rPr>
            </w:pPr>
            <w:ins w:id="408" w:author="Pavla Trefilová" w:date="2019-11-18T17:19:00Z">
              <w:r w:rsidRPr="00635EC2">
                <w:rPr>
                  <w:color w:val="000000"/>
                  <w:shd w:val="clear" w:color="auto" w:fill="FFFFFF"/>
                </w:rPr>
                <w:t>English for Business</w:t>
              </w:r>
              <w:r w:rsidRPr="00635EC2">
                <w:t xml:space="preserve">  - CJ2B</w:t>
              </w:r>
            </w:ins>
          </w:p>
        </w:tc>
        <w:tc>
          <w:tcPr>
            <w:tcW w:w="851" w:type="dxa"/>
            <w:gridSpan w:val="2"/>
          </w:tcPr>
          <w:p w14:paraId="52123383" w14:textId="708693DF" w:rsidR="002A2F37" w:rsidRPr="001A5839" w:rsidRDefault="002A2F37" w:rsidP="002A2F37">
            <w:pPr>
              <w:jc w:val="both"/>
              <w:rPr>
                <w:ins w:id="409" w:author="Pavla Trefilová" w:date="2019-11-18T17:19:00Z"/>
              </w:rPr>
            </w:pPr>
            <w:moveToRangeStart w:id="410" w:author="Pavla Trefilová" w:date="2019-11-18T17:19:00Z" w:name="move24990012"/>
            <w:moveTo w:id="411" w:author="Pavla Trefilová" w:date="2019-11-18T17:19:00Z">
              <w:r w:rsidRPr="001A5839">
                <w:t>0-26-0</w:t>
              </w:r>
            </w:moveTo>
            <w:moveToRangeEnd w:id="410"/>
          </w:p>
        </w:tc>
        <w:tc>
          <w:tcPr>
            <w:tcW w:w="851" w:type="dxa"/>
          </w:tcPr>
          <w:p w14:paraId="1F4F1AEF" w14:textId="75E3D090" w:rsidR="002A2F37" w:rsidRDefault="002A2F37" w:rsidP="002A2F37">
            <w:pPr>
              <w:jc w:val="both"/>
              <w:rPr>
                <w:ins w:id="412" w:author="Pavla Trefilová" w:date="2019-11-18T17:19:00Z"/>
              </w:rPr>
            </w:pPr>
            <w:ins w:id="413" w:author="Pavla Trefilová" w:date="2019-11-18T17:19:00Z">
              <w:r>
                <w:t>klz</w:t>
              </w:r>
            </w:ins>
          </w:p>
        </w:tc>
        <w:tc>
          <w:tcPr>
            <w:tcW w:w="709" w:type="dxa"/>
          </w:tcPr>
          <w:p w14:paraId="38C8FD58" w14:textId="3FC51C93" w:rsidR="002A2F37" w:rsidRDefault="002A2F37" w:rsidP="002A2F37">
            <w:pPr>
              <w:jc w:val="both"/>
              <w:rPr>
                <w:ins w:id="414" w:author="Pavla Trefilová" w:date="2019-11-18T17:19:00Z"/>
              </w:rPr>
            </w:pPr>
            <w:ins w:id="415" w:author="Pavla Trefilová" w:date="2019-11-18T17:19:00Z">
              <w:r>
                <w:t>3</w:t>
              </w:r>
            </w:ins>
          </w:p>
        </w:tc>
        <w:tc>
          <w:tcPr>
            <w:tcW w:w="2410" w:type="dxa"/>
          </w:tcPr>
          <w:p w14:paraId="32E5FFB7" w14:textId="1CF090C6" w:rsidR="002A2F37" w:rsidRPr="00E409BC" w:rsidRDefault="002A2F37" w:rsidP="002A2F37">
            <w:pPr>
              <w:jc w:val="both"/>
              <w:rPr>
                <w:ins w:id="416" w:author="Pavla Trefilová" w:date="2019-11-18T17:19:00Z"/>
                <w:b/>
              </w:rPr>
            </w:pPr>
            <w:moveToRangeStart w:id="417" w:author="Pavla Trefilová" w:date="2019-11-18T17:19:00Z" w:name="move24990013"/>
            <w:moveTo w:id="418" w:author="Pavla Trefilová" w:date="2019-11-18T17:19:00Z">
              <w:r w:rsidRPr="00E409BC">
                <w:rPr>
                  <w:b/>
                </w:rPr>
                <w:t xml:space="preserve">PhDr. </w:t>
              </w:r>
              <w:r>
                <w:rPr>
                  <w:b/>
                </w:rPr>
                <w:t xml:space="preserve">Jana </w:t>
              </w:r>
              <w:r w:rsidRPr="00E409BC">
                <w:rPr>
                  <w:b/>
                </w:rPr>
                <w:t>Semotamová</w:t>
              </w:r>
            </w:moveTo>
            <w:moveToRangeEnd w:id="417"/>
          </w:p>
          <w:p w14:paraId="11ABED7E" w14:textId="3FF5BDA8" w:rsidR="002A2F37" w:rsidRPr="00685FFF" w:rsidRDefault="002A2F37" w:rsidP="002A2F37">
            <w:pPr>
              <w:rPr>
                <w:ins w:id="419" w:author="Pavla Trefilová" w:date="2019-11-18T17:19:00Z"/>
                <w:b/>
              </w:rPr>
            </w:pPr>
            <w:ins w:id="420" w:author="Pavla Trefilová" w:date="2019-11-18T17:19:00Z">
              <w:r>
                <w:t xml:space="preserve">Semotamová </w:t>
              </w:r>
              <w:r w:rsidR="008963A3">
                <w:t>(100%)</w:t>
              </w:r>
            </w:ins>
          </w:p>
        </w:tc>
        <w:tc>
          <w:tcPr>
            <w:tcW w:w="850" w:type="dxa"/>
          </w:tcPr>
          <w:p w14:paraId="0BC2AA0F" w14:textId="73074693" w:rsidR="002A2F37" w:rsidRDefault="002A2F37" w:rsidP="002A2F37">
            <w:pPr>
              <w:jc w:val="both"/>
              <w:rPr>
                <w:ins w:id="421" w:author="Pavla Trefilová" w:date="2019-11-18T17:19:00Z"/>
              </w:rPr>
            </w:pPr>
            <w:ins w:id="422" w:author="Pavla Trefilová" w:date="2019-11-18T17:19:00Z">
              <w:r>
                <w:t>Z</w:t>
              </w:r>
            </w:ins>
          </w:p>
        </w:tc>
        <w:tc>
          <w:tcPr>
            <w:tcW w:w="851" w:type="dxa"/>
          </w:tcPr>
          <w:p w14:paraId="4602A62A" w14:textId="0E26D232" w:rsidR="002A2F37" w:rsidRDefault="002A2F37">
            <w:pPr>
              <w:jc w:val="both"/>
              <w:rPr>
                <w:ins w:id="423" w:author="Pavla Trefilová" w:date="2019-11-18T17:19:00Z"/>
              </w:rPr>
            </w:pPr>
            <w:ins w:id="424" w:author="Pavla Trefilová" w:date="2019-11-18T17:19:00Z">
              <w:r>
                <w:t>P</w:t>
              </w:r>
            </w:ins>
          </w:p>
        </w:tc>
      </w:tr>
      <w:tr w:rsidR="002A2F37" w14:paraId="6A51CBD8" w14:textId="77777777" w:rsidTr="008125E4">
        <w:trPr>
          <w:ins w:id="425" w:author="Pavla Trefilová" w:date="2019-11-18T17:19:00Z"/>
        </w:trPr>
        <w:tc>
          <w:tcPr>
            <w:tcW w:w="2829" w:type="dxa"/>
          </w:tcPr>
          <w:p w14:paraId="78721627" w14:textId="0FB0D6A6" w:rsidR="002A2F37" w:rsidRPr="00635EC2" w:rsidRDefault="002A2F37" w:rsidP="002A2F37">
            <w:pPr>
              <w:rPr>
                <w:ins w:id="426" w:author="Pavla Trefilová" w:date="2019-11-18T17:19:00Z"/>
                <w:color w:val="000000"/>
                <w:shd w:val="clear" w:color="auto" w:fill="FFFFFF"/>
              </w:rPr>
            </w:pPr>
            <w:ins w:id="427" w:author="Pavla Trefilová" w:date="2019-11-18T17:19:00Z">
              <w:r w:rsidRPr="00635EC2">
                <w:rPr>
                  <w:color w:val="000000"/>
                  <w:shd w:val="clear" w:color="auto" w:fill="FFFFFF"/>
                </w:rPr>
                <w:t>English for Business</w:t>
              </w:r>
              <w:r w:rsidRPr="00635EC2">
                <w:t xml:space="preserve">  - CJ2C</w:t>
              </w:r>
            </w:ins>
          </w:p>
        </w:tc>
        <w:tc>
          <w:tcPr>
            <w:tcW w:w="851" w:type="dxa"/>
            <w:gridSpan w:val="2"/>
          </w:tcPr>
          <w:p w14:paraId="4BC8C789" w14:textId="0E274B7D" w:rsidR="002A2F37" w:rsidRPr="001A5839" w:rsidRDefault="002A2F37" w:rsidP="002A2F37">
            <w:pPr>
              <w:jc w:val="both"/>
              <w:rPr>
                <w:ins w:id="428" w:author="Pavla Trefilová" w:date="2019-11-18T17:19:00Z"/>
              </w:rPr>
            </w:pPr>
            <w:moveToRangeStart w:id="429" w:author="Pavla Trefilová" w:date="2019-11-18T17:19:00Z" w:name="move24990014"/>
            <w:moveTo w:id="430" w:author="Pavla Trefilová" w:date="2019-11-18T17:19:00Z">
              <w:r w:rsidRPr="001A5839">
                <w:t>0-26-0</w:t>
              </w:r>
            </w:moveTo>
            <w:moveToRangeEnd w:id="429"/>
          </w:p>
        </w:tc>
        <w:tc>
          <w:tcPr>
            <w:tcW w:w="851" w:type="dxa"/>
          </w:tcPr>
          <w:p w14:paraId="709BA5DD" w14:textId="1487C232" w:rsidR="002A2F37" w:rsidRDefault="002A2F37" w:rsidP="002A2F37">
            <w:pPr>
              <w:jc w:val="both"/>
              <w:rPr>
                <w:ins w:id="431" w:author="Pavla Trefilová" w:date="2019-11-18T17:19:00Z"/>
              </w:rPr>
            </w:pPr>
            <w:moveToRangeStart w:id="432" w:author="Pavla Trefilová" w:date="2019-11-18T17:19:00Z" w:name="move24990015"/>
            <w:moveTo w:id="433" w:author="Pavla Trefilová" w:date="2019-11-18T17:19:00Z">
              <w:r>
                <w:t>zp, zk</w:t>
              </w:r>
            </w:moveTo>
            <w:moveToRangeEnd w:id="432"/>
          </w:p>
        </w:tc>
        <w:tc>
          <w:tcPr>
            <w:tcW w:w="709" w:type="dxa"/>
          </w:tcPr>
          <w:p w14:paraId="1E36F9FC" w14:textId="3731AC17" w:rsidR="002A2F37" w:rsidRDefault="002A2F37" w:rsidP="002A2F37">
            <w:pPr>
              <w:jc w:val="both"/>
              <w:rPr>
                <w:ins w:id="434" w:author="Pavla Trefilová" w:date="2019-11-18T17:19:00Z"/>
              </w:rPr>
            </w:pPr>
            <w:ins w:id="435" w:author="Pavla Trefilová" w:date="2019-11-18T17:19:00Z">
              <w:r>
                <w:t>3</w:t>
              </w:r>
            </w:ins>
          </w:p>
        </w:tc>
        <w:tc>
          <w:tcPr>
            <w:tcW w:w="2410" w:type="dxa"/>
          </w:tcPr>
          <w:p w14:paraId="3C166C1F" w14:textId="249921BD" w:rsidR="002A2F37" w:rsidRPr="00E409BC" w:rsidRDefault="002A2F37" w:rsidP="002A2F37">
            <w:pPr>
              <w:jc w:val="both"/>
              <w:rPr>
                <w:ins w:id="436" w:author="Pavla Trefilová" w:date="2019-11-18T17:19:00Z"/>
                <w:b/>
              </w:rPr>
            </w:pPr>
            <w:moveToRangeStart w:id="437" w:author="Pavla Trefilová" w:date="2019-11-18T17:19:00Z" w:name="move24990016"/>
            <w:moveTo w:id="438" w:author="Pavla Trefilová" w:date="2019-11-18T17:19:00Z">
              <w:r w:rsidRPr="00E409BC">
                <w:rPr>
                  <w:b/>
                </w:rPr>
                <w:t xml:space="preserve">PhDr. </w:t>
              </w:r>
              <w:r>
                <w:rPr>
                  <w:b/>
                </w:rPr>
                <w:t xml:space="preserve">Jana </w:t>
              </w:r>
              <w:r w:rsidRPr="00E409BC">
                <w:rPr>
                  <w:b/>
                </w:rPr>
                <w:t>Semotamová</w:t>
              </w:r>
            </w:moveTo>
            <w:moveToRangeEnd w:id="437"/>
          </w:p>
          <w:p w14:paraId="3E210533" w14:textId="0FB93C94" w:rsidR="002A2F37" w:rsidRPr="00685FFF" w:rsidRDefault="002A2F37" w:rsidP="002A2F37">
            <w:pPr>
              <w:rPr>
                <w:ins w:id="439" w:author="Pavla Trefilová" w:date="2019-11-18T17:19:00Z"/>
                <w:b/>
              </w:rPr>
            </w:pPr>
            <w:ins w:id="440" w:author="Pavla Trefilová" w:date="2019-11-18T17:19:00Z">
              <w:r>
                <w:t xml:space="preserve">Semotamová </w:t>
              </w:r>
              <w:r w:rsidR="008963A3">
                <w:t>(100%)</w:t>
              </w:r>
            </w:ins>
          </w:p>
        </w:tc>
        <w:tc>
          <w:tcPr>
            <w:tcW w:w="850" w:type="dxa"/>
          </w:tcPr>
          <w:p w14:paraId="13D14867" w14:textId="74339704" w:rsidR="002A2F37" w:rsidRDefault="002A2F37" w:rsidP="002A2F37">
            <w:pPr>
              <w:jc w:val="both"/>
              <w:rPr>
                <w:ins w:id="441" w:author="Pavla Trefilová" w:date="2019-11-18T17:19:00Z"/>
              </w:rPr>
            </w:pPr>
            <w:ins w:id="442" w:author="Pavla Trefilová" w:date="2019-11-18T17:19:00Z">
              <w:r>
                <w:t>L</w:t>
              </w:r>
            </w:ins>
          </w:p>
        </w:tc>
        <w:tc>
          <w:tcPr>
            <w:tcW w:w="851" w:type="dxa"/>
          </w:tcPr>
          <w:p w14:paraId="5ED346D9" w14:textId="1EB68519" w:rsidR="002A2F37" w:rsidRDefault="002A2F37">
            <w:pPr>
              <w:jc w:val="both"/>
              <w:rPr>
                <w:ins w:id="443" w:author="Pavla Trefilová" w:date="2019-11-18T17:19:00Z"/>
              </w:rPr>
            </w:pPr>
            <w:ins w:id="444" w:author="Pavla Trefilová" w:date="2019-11-18T17:19:00Z">
              <w:r>
                <w:t>P</w:t>
              </w:r>
            </w:ins>
          </w:p>
        </w:tc>
      </w:tr>
      <w:tr w:rsidR="000D5D3F" w14:paraId="1CB3B5EA" w14:textId="77777777" w:rsidTr="008125E4">
        <w:tc>
          <w:tcPr>
            <w:tcW w:w="2829" w:type="dxa"/>
          </w:tcPr>
          <w:p w14:paraId="4E0D598E" w14:textId="19AFB495" w:rsidR="000D5D3F" w:rsidRPr="00635EC2" w:rsidRDefault="000D5D3F" w:rsidP="000D5D3F">
            <w:pPr>
              <w:rPr>
                <w:color w:val="000000"/>
                <w:shd w:val="clear" w:color="auto" w:fill="FFFFFF"/>
                <w:rPrChange w:id="445" w:author="Pavla Trefilová" w:date="2019-11-18T17:19:00Z">
                  <w:rPr/>
                </w:rPrChange>
              </w:rPr>
            </w:pPr>
            <w:r w:rsidRPr="008D29E0">
              <w:rPr>
                <w:color w:val="000000"/>
                <w:shd w:val="clear" w:color="auto" w:fill="FFFFFF"/>
              </w:rPr>
              <w:t>French</w:t>
            </w:r>
            <w:r w:rsidRPr="008D29E0">
              <w:t xml:space="preserve"> 1</w:t>
            </w:r>
          </w:p>
        </w:tc>
        <w:tc>
          <w:tcPr>
            <w:tcW w:w="851" w:type="dxa"/>
            <w:gridSpan w:val="2"/>
          </w:tcPr>
          <w:p w14:paraId="71317167" w14:textId="04AF720D" w:rsidR="000D5D3F" w:rsidRPr="001A5839" w:rsidRDefault="000D5D3F" w:rsidP="000D5D3F">
            <w:pPr>
              <w:jc w:val="both"/>
            </w:pPr>
            <w:r>
              <w:t>0-0-26</w:t>
            </w:r>
          </w:p>
        </w:tc>
        <w:tc>
          <w:tcPr>
            <w:tcW w:w="851" w:type="dxa"/>
          </w:tcPr>
          <w:p w14:paraId="10D86DF0" w14:textId="59B71FDB" w:rsidR="000D5D3F" w:rsidRDefault="000D5D3F" w:rsidP="000D5D3F">
            <w:pPr>
              <w:jc w:val="both"/>
            </w:pPr>
            <w:r>
              <w:t>zp</w:t>
            </w:r>
          </w:p>
        </w:tc>
        <w:tc>
          <w:tcPr>
            <w:tcW w:w="709" w:type="dxa"/>
          </w:tcPr>
          <w:p w14:paraId="59FE4ADB" w14:textId="614E0B2B" w:rsidR="000D5D3F" w:rsidRDefault="000D5D3F" w:rsidP="000D5D3F">
            <w:pPr>
              <w:jc w:val="both"/>
            </w:pPr>
            <w:r>
              <w:t>3</w:t>
            </w:r>
          </w:p>
        </w:tc>
        <w:tc>
          <w:tcPr>
            <w:tcW w:w="2410" w:type="dxa"/>
          </w:tcPr>
          <w:p w14:paraId="0A0F5F12" w14:textId="7D40D830" w:rsidR="000D5D3F" w:rsidRPr="00E409BC" w:rsidRDefault="000D5D3F" w:rsidP="000D5D3F">
            <w:pPr>
              <w:rPr>
                <w:b/>
              </w:rPr>
            </w:pPr>
            <w:r w:rsidRPr="00E409BC">
              <w:rPr>
                <w:b/>
              </w:rPr>
              <w:t xml:space="preserve">Mgr. </w:t>
            </w:r>
            <w:ins w:id="446" w:author="Pavla Trefilová" w:date="2019-11-18T17:19:00Z">
              <w:r w:rsidR="002A2F37">
                <w:rPr>
                  <w:b/>
                </w:rPr>
                <w:t xml:space="preserve">Magda </w:t>
              </w:r>
            </w:ins>
            <w:r w:rsidRPr="00E409BC">
              <w:rPr>
                <w:b/>
              </w:rPr>
              <w:t>Zálešáková</w:t>
            </w:r>
          </w:p>
          <w:p w14:paraId="0B8A9605" w14:textId="507DFD77" w:rsidR="000D5D3F" w:rsidRPr="00685FFF" w:rsidRDefault="000D5D3F" w:rsidP="000D5D3F">
            <w:pPr>
              <w:rPr>
                <w:b/>
                <w:rPrChange w:id="447" w:author="Pavla Trefilová" w:date="2019-11-18T17:19:00Z">
                  <w:rPr/>
                </w:rPrChange>
              </w:rPr>
            </w:pPr>
            <w:r>
              <w:t xml:space="preserve">Zálešáková </w:t>
            </w:r>
            <w:ins w:id="448" w:author="Pavla Trefilová" w:date="2019-11-18T17:19:00Z">
              <w:r w:rsidR="008963A3">
                <w:t>(</w:t>
              </w:r>
            </w:ins>
            <w:r w:rsidR="008963A3">
              <w:t>100</w:t>
            </w:r>
            <w:del w:id="449" w:author="Pavla Trefilová" w:date="2019-11-18T17:19:00Z">
              <w:r w:rsidR="005774C6">
                <w:delText>%</w:delText>
              </w:r>
            </w:del>
            <w:ins w:id="450" w:author="Pavla Trefilová" w:date="2019-11-18T17:19:00Z">
              <w:r w:rsidR="008963A3">
                <w:t>%)</w:t>
              </w:r>
            </w:ins>
          </w:p>
        </w:tc>
        <w:tc>
          <w:tcPr>
            <w:tcW w:w="850" w:type="dxa"/>
          </w:tcPr>
          <w:p w14:paraId="5EA9E4DA" w14:textId="577CE174" w:rsidR="000D5D3F" w:rsidRDefault="000D5D3F" w:rsidP="000D5D3F">
            <w:pPr>
              <w:jc w:val="both"/>
            </w:pPr>
            <w:r>
              <w:t>Z</w:t>
            </w:r>
          </w:p>
        </w:tc>
        <w:tc>
          <w:tcPr>
            <w:tcW w:w="851" w:type="dxa"/>
          </w:tcPr>
          <w:p w14:paraId="36BD7163" w14:textId="6CE207AA" w:rsidR="000D5D3F" w:rsidRDefault="000D5D3F" w:rsidP="000D5D3F">
            <w:pPr>
              <w:jc w:val="both"/>
            </w:pPr>
            <w:r>
              <w:t>P</w:t>
            </w:r>
          </w:p>
        </w:tc>
      </w:tr>
      <w:tr w:rsidR="000D5D3F" w14:paraId="2CB9B288" w14:textId="77777777" w:rsidTr="008125E4">
        <w:tc>
          <w:tcPr>
            <w:tcW w:w="2829" w:type="dxa"/>
          </w:tcPr>
          <w:p w14:paraId="19240DDB" w14:textId="10F992DC" w:rsidR="000D5D3F" w:rsidRPr="00635EC2" w:rsidRDefault="000D5D3F" w:rsidP="000D5D3F">
            <w:r w:rsidRPr="008D29E0">
              <w:rPr>
                <w:color w:val="000000"/>
                <w:shd w:val="clear" w:color="auto" w:fill="FFFFFF"/>
              </w:rPr>
              <w:t>French</w:t>
            </w:r>
            <w:r w:rsidRPr="008D29E0">
              <w:t xml:space="preserve"> 2</w:t>
            </w:r>
          </w:p>
        </w:tc>
        <w:tc>
          <w:tcPr>
            <w:tcW w:w="851" w:type="dxa"/>
            <w:gridSpan w:val="2"/>
          </w:tcPr>
          <w:p w14:paraId="1734466E" w14:textId="5183B985" w:rsidR="000D5D3F" w:rsidRDefault="000D5D3F" w:rsidP="000D5D3F">
            <w:pPr>
              <w:jc w:val="both"/>
            </w:pPr>
            <w:r w:rsidRPr="00E74CDD">
              <w:t>0-0-26</w:t>
            </w:r>
          </w:p>
        </w:tc>
        <w:tc>
          <w:tcPr>
            <w:tcW w:w="851" w:type="dxa"/>
          </w:tcPr>
          <w:p w14:paraId="4B7EA275" w14:textId="4570F49D" w:rsidR="000D5D3F" w:rsidRDefault="000D5D3F" w:rsidP="000D5D3F">
            <w:pPr>
              <w:jc w:val="both"/>
            </w:pPr>
            <w:r>
              <w:t>klz</w:t>
            </w:r>
          </w:p>
        </w:tc>
        <w:tc>
          <w:tcPr>
            <w:tcW w:w="709" w:type="dxa"/>
          </w:tcPr>
          <w:p w14:paraId="542B3AB2" w14:textId="196507F3" w:rsidR="000D5D3F" w:rsidRDefault="000D5D3F" w:rsidP="000D5D3F">
            <w:pPr>
              <w:jc w:val="both"/>
            </w:pPr>
            <w:r>
              <w:t>3</w:t>
            </w:r>
          </w:p>
        </w:tc>
        <w:tc>
          <w:tcPr>
            <w:tcW w:w="2410" w:type="dxa"/>
          </w:tcPr>
          <w:p w14:paraId="07E5A373" w14:textId="6A5DFA30" w:rsidR="000D5D3F" w:rsidRPr="00E409BC" w:rsidRDefault="000D5D3F" w:rsidP="000D5D3F">
            <w:pPr>
              <w:rPr>
                <w:b/>
              </w:rPr>
            </w:pPr>
            <w:r w:rsidRPr="00E409BC">
              <w:rPr>
                <w:b/>
              </w:rPr>
              <w:t xml:space="preserve">Mgr. </w:t>
            </w:r>
            <w:ins w:id="451" w:author="Pavla Trefilová" w:date="2019-11-18T17:19:00Z">
              <w:r w:rsidR="002A2F37">
                <w:rPr>
                  <w:b/>
                </w:rPr>
                <w:t xml:space="preserve">Magda </w:t>
              </w:r>
            </w:ins>
            <w:r w:rsidRPr="00E409BC">
              <w:rPr>
                <w:b/>
              </w:rPr>
              <w:t>Zálešáková</w:t>
            </w:r>
          </w:p>
          <w:p w14:paraId="1AEECC60" w14:textId="0C719587" w:rsidR="000D5D3F" w:rsidRDefault="000D5D3F">
            <w:pPr>
              <w:jc w:val="both"/>
              <w:pPrChange w:id="452" w:author="Pavla Trefilová" w:date="2019-11-18T17:19:00Z">
                <w:pPr/>
              </w:pPrChange>
            </w:pPr>
            <w:r>
              <w:t xml:space="preserve">Zálešáková </w:t>
            </w:r>
            <w:ins w:id="453" w:author="Pavla Trefilová" w:date="2019-11-18T17:19:00Z">
              <w:r w:rsidR="008963A3">
                <w:t>(</w:t>
              </w:r>
            </w:ins>
            <w:r w:rsidR="008963A3">
              <w:t>100</w:t>
            </w:r>
            <w:del w:id="454" w:author="Pavla Trefilová" w:date="2019-11-18T17:19:00Z">
              <w:r w:rsidR="005774C6">
                <w:delText>%</w:delText>
              </w:r>
            </w:del>
            <w:ins w:id="455" w:author="Pavla Trefilová" w:date="2019-11-18T17:19:00Z">
              <w:r w:rsidR="008963A3">
                <w:t>%)</w:t>
              </w:r>
            </w:ins>
          </w:p>
        </w:tc>
        <w:tc>
          <w:tcPr>
            <w:tcW w:w="850" w:type="dxa"/>
          </w:tcPr>
          <w:p w14:paraId="562344DB" w14:textId="53EEB1BE" w:rsidR="000D5D3F" w:rsidRDefault="000D5D3F" w:rsidP="000D5D3F">
            <w:pPr>
              <w:jc w:val="both"/>
            </w:pPr>
            <w:r>
              <w:t>L</w:t>
            </w:r>
          </w:p>
        </w:tc>
        <w:tc>
          <w:tcPr>
            <w:tcW w:w="851" w:type="dxa"/>
          </w:tcPr>
          <w:p w14:paraId="2215786D" w14:textId="0725B645" w:rsidR="000D5D3F" w:rsidRDefault="000D5D3F" w:rsidP="000D5D3F">
            <w:pPr>
              <w:jc w:val="both"/>
            </w:pPr>
            <w:r>
              <w:t>P</w:t>
            </w:r>
          </w:p>
        </w:tc>
      </w:tr>
      <w:tr w:rsidR="000D5D3F" w14:paraId="4AACDE08" w14:textId="77777777" w:rsidTr="008125E4">
        <w:tc>
          <w:tcPr>
            <w:tcW w:w="2829" w:type="dxa"/>
          </w:tcPr>
          <w:p w14:paraId="6B02E970" w14:textId="1C85E7B4" w:rsidR="000D5D3F" w:rsidRPr="00635EC2" w:rsidRDefault="000D5D3F" w:rsidP="000D5D3F">
            <w:r w:rsidRPr="008D29E0">
              <w:rPr>
                <w:color w:val="000000"/>
                <w:shd w:val="clear" w:color="auto" w:fill="FFFFFF"/>
              </w:rPr>
              <w:t>German Conversation</w:t>
            </w:r>
            <w:r w:rsidRPr="008D29E0">
              <w:t xml:space="preserve"> 1</w:t>
            </w:r>
          </w:p>
        </w:tc>
        <w:tc>
          <w:tcPr>
            <w:tcW w:w="851" w:type="dxa"/>
            <w:gridSpan w:val="2"/>
          </w:tcPr>
          <w:p w14:paraId="69C26C50" w14:textId="5816AF8B" w:rsidR="000D5D3F" w:rsidRDefault="000D5D3F" w:rsidP="000D5D3F">
            <w:pPr>
              <w:jc w:val="both"/>
            </w:pPr>
            <w:r w:rsidRPr="00E74CDD">
              <w:t>0-0-26</w:t>
            </w:r>
          </w:p>
        </w:tc>
        <w:tc>
          <w:tcPr>
            <w:tcW w:w="851" w:type="dxa"/>
          </w:tcPr>
          <w:p w14:paraId="62C2385D" w14:textId="79594873" w:rsidR="000D5D3F" w:rsidRDefault="000D5D3F" w:rsidP="000D5D3F">
            <w:pPr>
              <w:jc w:val="both"/>
            </w:pPr>
            <w:r>
              <w:t>zp</w:t>
            </w:r>
          </w:p>
        </w:tc>
        <w:tc>
          <w:tcPr>
            <w:tcW w:w="709" w:type="dxa"/>
          </w:tcPr>
          <w:p w14:paraId="4FF938ED" w14:textId="713D65A0" w:rsidR="000D5D3F" w:rsidRDefault="000D5D3F" w:rsidP="000D5D3F">
            <w:pPr>
              <w:jc w:val="both"/>
            </w:pPr>
            <w:r>
              <w:t>3</w:t>
            </w:r>
          </w:p>
        </w:tc>
        <w:tc>
          <w:tcPr>
            <w:tcW w:w="2410" w:type="dxa"/>
          </w:tcPr>
          <w:p w14:paraId="6FABF6CB" w14:textId="356DFF01" w:rsidR="000D5D3F" w:rsidRPr="00E409BC" w:rsidRDefault="000D5D3F">
            <w:pPr>
              <w:rPr>
                <w:b/>
              </w:rPr>
              <w:pPrChange w:id="456" w:author="Pavla Trefilová" w:date="2019-11-18T17:19:00Z">
                <w:pPr>
                  <w:jc w:val="both"/>
                </w:pPr>
              </w:pPrChange>
            </w:pPr>
            <w:r w:rsidRPr="00E409BC">
              <w:rPr>
                <w:b/>
              </w:rPr>
              <w:t xml:space="preserve">Mgr. </w:t>
            </w:r>
            <w:ins w:id="457" w:author="Pavla Trefilová" w:date="2019-11-18T17:19:00Z">
              <w:r w:rsidR="002A2F37">
                <w:rPr>
                  <w:b/>
                </w:rPr>
                <w:t xml:space="preserve">Věra </w:t>
              </w:r>
            </w:ins>
            <w:r w:rsidRPr="00E409BC">
              <w:rPr>
                <w:b/>
              </w:rPr>
              <w:t>Kozáková, Ph.D.</w:t>
            </w:r>
          </w:p>
          <w:p w14:paraId="3C2DB77F" w14:textId="7C82009B" w:rsidR="000D5D3F" w:rsidRDefault="000D5D3F">
            <w:pPr>
              <w:jc w:val="both"/>
              <w:pPrChange w:id="458" w:author="Pavla Trefilová" w:date="2019-11-18T17:19:00Z">
                <w:pPr/>
              </w:pPrChange>
            </w:pPr>
            <w:r>
              <w:t xml:space="preserve">Kozáková </w:t>
            </w:r>
            <w:ins w:id="459" w:author="Pavla Trefilová" w:date="2019-11-18T17:19:00Z">
              <w:r w:rsidR="008963A3">
                <w:t>(</w:t>
              </w:r>
            </w:ins>
            <w:r w:rsidR="008963A3">
              <w:t>100</w:t>
            </w:r>
            <w:del w:id="460" w:author="Pavla Trefilová" w:date="2019-11-18T17:19:00Z">
              <w:r w:rsidR="005774C6">
                <w:delText>%</w:delText>
              </w:r>
            </w:del>
            <w:ins w:id="461" w:author="Pavla Trefilová" w:date="2019-11-18T17:19:00Z">
              <w:r w:rsidR="008963A3">
                <w:t>%)</w:t>
              </w:r>
            </w:ins>
          </w:p>
        </w:tc>
        <w:tc>
          <w:tcPr>
            <w:tcW w:w="850" w:type="dxa"/>
          </w:tcPr>
          <w:p w14:paraId="40E552C9" w14:textId="5B70A315" w:rsidR="000D5D3F" w:rsidRDefault="000D5D3F" w:rsidP="000D5D3F">
            <w:pPr>
              <w:jc w:val="both"/>
            </w:pPr>
            <w:r>
              <w:t>Z</w:t>
            </w:r>
          </w:p>
        </w:tc>
        <w:tc>
          <w:tcPr>
            <w:tcW w:w="851" w:type="dxa"/>
          </w:tcPr>
          <w:p w14:paraId="38A5C615" w14:textId="0B2D557E" w:rsidR="000D5D3F" w:rsidRDefault="000D5D3F" w:rsidP="000D5D3F">
            <w:pPr>
              <w:jc w:val="both"/>
            </w:pPr>
            <w:r>
              <w:t>P</w:t>
            </w:r>
          </w:p>
        </w:tc>
      </w:tr>
      <w:tr w:rsidR="000D5D3F" w14:paraId="6A5BA17A" w14:textId="77777777" w:rsidTr="008125E4">
        <w:tc>
          <w:tcPr>
            <w:tcW w:w="2829" w:type="dxa"/>
          </w:tcPr>
          <w:p w14:paraId="5551FB1D" w14:textId="4FC3B1A2" w:rsidR="000D5D3F" w:rsidRPr="00435619" w:rsidRDefault="000D5D3F" w:rsidP="000D5D3F">
            <w:pPr>
              <w:rPr>
                <w:color w:val="000000"/>
                <w:rPrChange w:id="462" w:author="Pavla Trefilová" w:date="2019-11-18T17:19:00Z">
                  <w:rPr/>
                </w:rPrChange>
              </w:rPr>
            </w:pPr>
            <w:r w:rsidRPr="008D29E0">
              <w:rPr>
                <w:color w:val="000000"/>
                <w:shd w:val="clear" w:color="auto" w:fill="FFFFFF"/>
              </w:rPr>
              <w:t>German Conversation</w:t>
            </w:r>
            <w:r w:rsidRPr="008D29E0">
              <w:t xml:space="preserve"> 2</w:t>
            </w:r>
          </w:p>
        </w:tc>
        <w:tc>
          <w:tcPr>
            <w:tcW w:w="851" w:type="dxa"/>
            <w:gridSpan w:val="2"/>
          </w:tcPr>
          <w:p w14:paraId="451B7C0C" w14:textId="21826F6B" w:rsidR="000D5D3F" w:rsidRDefault="000D5D3F" w:rsidP="000D5D3F">
            <w:pPr>
              <w:jc w:val="both"/>
            </w:pPr>
            <w:r w:rsidRPr="00E74CDD">
              <w:t>0-0-26</w:t>
            </w:r>
          </w:p>
        </w:tc>
        <w:tc>
          <w:tcPr>
            <w:tcW w:w="851" w:type="dxa"/>
          </w:tcPr>
          <w:p w14:paraId="4A72C382" w14:textId="23F90E00" w:rsidR="000D5D3F" w:rsidRDefault="000D5D3F" w:rsidP="000D5D3F">
            <w:pPr>
              <w:jc w:val="both"/>
            </w:pPr>
            <w:r>
              <w:t>klz</w:t>
            </w:r>
          </w:p>
        </w:tc>
        <w:tc>
          <w:tcPr>
            <w:tcW w:w="709" w:type="dxa"/>
          </w:tcPr>
          <w:p w14:paraId="2FC32254" w14:textId="249ADD55" w:rsidR="000D5D3F" w:rsidRDefault="000D5D3F" w:rsidP="000D5D3F">
            <w:pPr>
              <w:jc w:val="both"/>
            </w:pPr>
            <w:r>
              <w:t>3</w:t>
            </w:r>
          </w:p>
        </w:tc>
        <w:tc>
          <w:tcPr>
            <w:tcW w:w="2410" w:type="dxa"/>
          </w:tcPr>
          <w:p w14:paraId="6429DCB8" w14:textId="64BD860A" w:rsidR="000D5D3F" w:rsidRPr="00E409BC" w:rsidRDefault="000D5D3F">
            <w:pPr>
              <w:rPr>
                <w:b/>
              </w:rPr>
              <w:pPrChange w:id="463" w:author="Pavla Trefilová" w:date="2019-11-18T17:19:00Z">
                <w:pPr>
                  <w:jc w:val="both"/>
                </w:pPr>
              </w:pPrChange>
            </w:pPr>
            <w:r w:rsidRPr="00E409BC">
              <w:rPr>
                <w:b/>
              </w:rPr>
              <w:t>Mgr.</w:t>
            </w:r>
            <w:r w:rsidR="002A2F37">
              <w:rPr>
                <w:b/>
              </w:rPr>
              <w:t xml:space="preserve"> </w:t>
            </w:r>
            <w:ins w:id="464" w:author="Pavla Trefilová" w:date="2019-11-18T17:19:00Z">
              <w:r w:rsidR="002A2F37">
                <w:rPr>
                  <w:b/>
                </w:rPr>
                <w:t>Věra</w:t>
              </w:r>
              <w:r w:rsidRPr="00E409BC">
                <w:rPr>
                  <w:b/>
                </w:rPr>
                <w:t xml:space="preserve"> </w:t>
              </w:r>
            </w:ins>
            <w:r w:rsidRPr="00E409BC">
              <w:rPr>
                <w:b/>
              </w:rPr>
              <w:t>Kozáková, Ph.D.</w:t>
            </w:r>
          </w:p>
          <w:p w14:paraId="6C08AAA8" w14:textId="225E2CBA" w:rsidR="000D5D3F" w:rsidRPr="001C31EB" w:rsidRDefault="000D5D3F" w:rsidP="000D5D3F">
            <w:pPr>
              <w:rPr>
                <w:b/>
                <w:rPrChange w:id="465" w:author="Pavla Trefilová" w:date="2019-11-18T17:19:00Z">
                  <w:rPr/>
                </w:rPrChange>
              </w:rPr>
            </w:pPr>
            <w:r>
              <w:t xml:space="preserve">Kozáková </w:t>
            </w:r>
            <w:ins w:id="466" w:author="Pavla Trefilová" w:date="2019-11-18T17:19:00Z">
              <w:r w:rsidR="008963A3">
                <w:t>(</w:t>
              </w:r>
            </w:ins>
            <w:r>
              <w:t>100</w:t>
            </w:r>
            <w:del w:id="467" w:author="Pavla Trefilová" w:date="2019-11-18T17:19:00Z">
              <w:r w:rsidR="005774C6">
                <w:delText>%</w:delText>
              </w:r>
            </w:del>
            <w:ins w:id="468" w:author="Pavla Trefilová" w:date="2019-11-18T17:19:00Z">
              <w:r>
                <w:t>%</w:t>
              </w:r>
              <w:r w:rsidR="008963A3">
                <w:t>)</w:t>
              </w:r>
            </w:ins>
          </w:p>
        </w:tc>
        <w:tc>
          <w:tcPr>
            <w:tcW w:w="850" w:type="dxa"/>
          </w:tcPr>
          <w:p w14:paraId="2387ED70" w14:textId="2C2780B8" w:rsidR="000D5D3F" w:rsidDel="00AD311C" w:rsidRDefault="000D5D3F" w:rsidP="000D5D3F">
            <w:pPr>
              <w:jc w:val="both"/>
            </w:pPr>
            <w:r>
              <w:t>L</w:t>
            </w:r>
          </w:p>
        </w:tc>
        <w:tc>
          <w:tcPr>
            <w:tcW w:w="851" w:type="dxa"/>
          </w:tcPr>
          <w:p w14:paraId="30ACA5A6" w14:textId="0281D216" w:rsidR="000D5D3F" w:rsidRDefault="000D5D3F" w:rsidP="000D5D3F">
            <w:pPr>
              <w:jc w:val="both"/>
            </w:pPr>
            <w:r>
              <w:t>P</w:t>
            </w:r>
          </w:p>
        </w:tc>
      </w:tr>
      <w:tr w:rsidR="000D5D3F" w14:paraId="4C6C3CAA" w14:textId="77777777" w:rsidTr="008125E4">
        <w:tc>
          <w:tcPr>
            <w:tcW w:w="2829" w:type="dxa"/>
          </w:tcPr>
          <w:p w14:paraId="584EACCC" w14:textId="49655528" w:rsidR="000D5D3F" w:rsidRPr="00435619" w:rsidRDefault="000D5D3F" w:rsidP="000D5D3F">
            <w:pPr>
              <w:rPr>
                <w:color w:val="000000"/>
                <w:rPrChange w:id="469" w:author="Pavla Trefilová" w:date="2019-11-18T17:19:00Z">
                  <w:rPr/>
                </w:rPrChange>
              </w:rPr>
            </w:pPr>
            <w:r w:rsidRPr="008D29E0">
              <w:rPr>
                <w:color w:val="000000"/>
                <w:shd w:val="clear" w:color="auto" w:fill="FFFFFF"/>
              </w:rPr>
              <w:t>Commercial Correspondence</w:t>
            </w:r>
          </w:p>
        </w:tc>
        <w:tc>
          <w:tcPr>
            <w:tcW w:w="851" w:type="dxa"/>
            <w:gridSpan w:val="2"/>
          </w:tcPr>
          <w:p w14:paraId="5D47E207" w14:textId="4F80BE18" w:rsidR="000D5D3F" w:rsidRDefault="000D5D3F" w:rsidP="000D5D3F">
            <w:pPr>
              <w:jc w:val="both"/>
            </w:pPr>
            <w:r w:rsidRPr="00E74CDD">
              <w:t>0-0-26</w:t>
            </w:r>
          </w:p>
        </w:tc>
        <w:tc>
          <w:tcPr>
            <w:tcW w:w="851" w:type="dxa"/>
          </w:tcPr>
          <w:p w14:paraId="29B7112B" w14:textId="1909720B" w:rsidR="000D5D3F" w:rsidRDefault="000D5D3F" w:rsidP="000D5D3F">
            <w:pPr>
              <w:jc w:val="both"/>
            </w:pPr>
            <w:r>
              <w:t>zp</w:t>
            </w:r>
          </w:p>
        </w:tc>
        <w:tc>
          <w:tcPr>
            <w:tcW w:w="709" w:type="dxa"/>
          </w:tcPr>
          <w:p w14:paraId="6F1A644D" w14:textId="1A68C2E0" w:rsidR="000D5D3F" w:rsidRDefault="000D5D3F" w:rsidP="000D5D3F">
            <w:pPr>
              <w:jc w:val="both"/>
            </w:pPr>
            <w:r>
              <w:t>3</w:t>
            </w:r>
          </w:p>
        </w:tc>
        <w:tc>
          <w:tcPr>
            <w:tcW w:w="2410" w:type="dxa"/>
          </w:tcPr>
          <w:p w14:paraId="4008CBAA" w14:textId="77777777" w:rsidR="000D5D3F" w:rsidRPr="001309F5" w:rsidRDefault="000D5D3F" w:rsidP="000D5D3F">
            <w:pPr>
              <w:rPr>
                <w:b/>
              </w:rPr>
            </w:pPr>
            <w:r w:rsidRPr="001309F5">
              <w:rPr>
                <w:b/>
              </w:rPr>
              <w:t>Daniel Paul Sampey, MFA</w:t>
            </w:r>
          </w:p>
          <w:p w14:paraId="6286DB53" w14:textId="11E69D23" w:rsidR="000D5D3F" w:rsidRPr="001C31EB" w:rsidRDefault="000D5D3F" w:rsidP="000D5D3F">
            <w:pPr>
              <w:rPr>
                <w:b/>
                <w:rPrChange w:id="470" w:author="Pavla Trefilová" w:date="2019-11-18T17:19:00Z">
                  <w:rPr/>
                </w:rPrChange>
              </w:rPr>
            </w:pPr>
            <w:r>
              <w:t xml:space="preserve">Sampey </w:t>
            </w:r>
            <w:ins w:id="471" w:author="Pavla Trefilová" w:date="2019-11-18T17:19:00Z">
              <w:r w:rsidR="008963A3">
                <w:t>(</w:t>
              </w:r>
            </w:ins>
            <w:r w:rsidR="008963A3">
              <w:t>100</w:t>
            </w:r>
            <w:del w:id="472" w:author="Pavla Trefilová" w:date="2019-11-18T17:19:00Z">
              <w:r w:rsidR="005774C6">
                <w:delText>%</w:delText>
              </w:r>
            </w:del>
            <w:ins w:id="473" w:author="Pavla Trefilová" w:date="2019-11-18T17:19:00Z">
              <w:r w:rsidR="008963A3">
                <w:t>%)</w:t>
              </w:r>
            </w:ins>
          </w:p>
        </w:tc>
        <w:tc>
          <w:tcPr>
            <w:tcW w:w="850" w:type="dxa"/>
          </w:tcPr>
          <w:p w14:paraId="6A98FB02" w14:textId="61481357" w:rsidR="000D5D3F" w:rsidDel="00AD311C" w:rsidRDefault="000D5D3F" w:rsidP="000D5D3F">
            <w:pPr>
              <w:jc w:val="both"/>
            </w:pPr>
            <w:r>
              <w:t>L</w:t>
            </w:r>
          </w:p>
        </w:tc>
        <w:tc>
          <w:tcPr>
            <w:tcW w:w="851" w:type="dxa"/>
          </w:tcPr>
          <w:p w14:paraId="09E25F3C" w14:textId="251AD888" w:rsidR="000D5D3F" w:rsidRDefault="000D5D3F" w:rsidP="000D5D3F">
            <w:pPr>
              <w:jc w:val="both"/>
            </w:pPr>
            <w:r>
              <w:t>P</w:t>
            </w:r>
          </w:p>
        </w:tc>
      </w:tr>
      <w:tr w:rsidR="000D5D3F" w14:paraId="61994073" w14:textId="77777777" w:rsidTr="008125E4">
        <w:tc>
          <w:tcPr>
            <w:tcW w:w="2829" w:type="dxa"/>
          </w:tcPr>
          <w:p w14:paraId="6F60249D" w14:textId="11F1B0C7" w:rsidR="000D5D3F" w:rsidRPr="00435619" w:rsidRDefault="000D5D3F" w:rsidP="000D5D3F">
            <w:pPr>
              <w:rPr>
                <w:color w:val="000000"/>
                <w:rPrChange w:id="474" w:author="Pavla Trefilová" w:date="2019-11-18T17:19:00Z">
                  <w:rPr/>
                </w:rPrChange>
              </w:rPr>
            </w:pPr>
            <w:r w:rsidRPr="008D29E0">
              <w:rPr>
                <w:color w:val="000000"/>
                <w:shd w:val="clear" w:color="auto" w:fill="FFFFFF"/>
              </w:rPr>
              <w:t>Russian</w:t>
            </w:r>
            <w:r w:rsidRPr="008D29E0">
              <w:t xml:space="preserve"> 1</w:t>
            </w:r>
          </w:p>
        </w:tc>
        <w:tc>
          <w:tcPr>
            <w:tcW w:w="851" w:type="dxa"/>
            <w:gridSpan w:val="2"/>
          </w:tcPr>
          <w:p w14:paraId="56699997" w14:textId="00176DD5" w:rsidR="000D5D3F" w:rsidRDefault="000D5D3F" w:rsidP="000D5D3F">
            <w:pPr>
              <w:jc w:val="both"/>
            </w:pPr>
            <w:r w:rsidRPr="00E74CDD">
              <w:t>0-0-26</w:t>
            </w:r>
          </w:p>
        </w:tc>
        <w:tc>
          <w:tcPr>
            <w:tcW w:w="851" w:type="dxa"/>
          </w:tcPr>
          <w:p w14:paraId="2C3607C1" w14:textId="1DDD25F3" w:rsidR="000D5D3F" w:rsidRDefault="000D5D3F" w:rsidP="000D5D3F">
            <w:pPr>
              <w:jc w:val="both"/>
            </w:pPr>
            <w:r>
              <w:t>zp</w:t>
            </w:r>
          </w:p>
        </w:tc>
        <w:tc>
          <w:tcPr>
            <w:tcW w:w="709" w:type="dxa"/>
          </w:tcPr>
          <w:p w14:paraId="2FD43F0C" w14:textId="48059D24" w:rsidR="000D5D3F" w:rsidRDefault="000D5D3F" w:rsidP="000D5D3F">
            <w:pPr>
              <w:jc w:val="both"/>
            </w:pPr>
            <w:r>
              <w:t>3</w:t>
            </w:r>
          </w:p>
        </w:tc>
        <w:tc>
          <w:tcPr>
            <w:tcW w:w="2410" w:type="dxa"/>
          </w:tcPr>
          <w:p w14:paraId="1A6A4898" w14:textId="63A788A1" w:rsidR="000D5D3F" w:rsidRPr="00E409BC" w:rsidRDefault="000D5D3F" w:rsidP="000D5D3F">
            <w:pPr>
              <w:rPr>
                <w:b/>
              </w:rPr>
            </w:pPr>
            <w:r w:rsidRPr="00E409BC">
              <w:rPr>
                <w:b/>
              </w:rPr>
              <w:t xml:space="preserve">Mgr. </w:t>
            </w:r>
            <w:ins w:id="475" w:author="Pavla Trefilová" w:date="2019-11-18T17:19:00Z">
              <w:r w:rsidR="002A2F37">
                <w:rPr>
                  <w:b/>
                </w:rPr>
                <w:t xml:space="preserve">Magda </w:t>
              </w:r>
            </w:ins>
            <w:r w:rsidRPr="00E409BC">
              <w:rPr>
                <w:b/>
              </w:rPr>
              <w:t>Zálešáková</w:t>
            </w:r>
          </w:p>
          <w:p w14:paraId="7C837138" w14:textId="5726F8B8" w:rsidR="000D5D3F" w:rsidRPr="001C31EB" w:rsidRDefault="000D5D3F" w:rsidP="000D5D3F">
            <w:pPr>
              <w:rPr>
                <w:b/>
                <w:rPrChange w:id="476" w:author="Pavla Trefilová" w:date="2019-11-18T17:19:00Z">
                  <w:rPr/>
                </w:rPrChange>
              </w:rPr>
            </w:pPr>
            <w:r>
              <w:t xml:space="preserve">Zálešáková </w:t>
            </w:r>
            <w:ins w:id="477" w:author="Pavla Trefilová" w:date="2019-11-18T17:19:00Z">
              <w:r w:rsidR="008963A3">
                <w:t>(</w:t>
              </w:r>
            </w:ins>
            <w:r w:rsidR="008963A3">
              <w:t>100</w:t>
            </w:r>
            <w:del w:id="478" w:author="Pavla Trefilová" w:date="2019-11-18T17:19:00Z">
              <w:r w:rsidR="00942088">
                <w:delText>%</w:delText>
              </w:r>
            </w:del>
            <w:ins w:id="479" w:author="Pavla Trefilová" w:date="2019-11-18T17:19:00Z">
              <w:r w:rsidR="008963A3">
                <w:t>%)</w:t>
              </w:r>
            </w:ins>
          </w:p>
        </w:tc>
        <w:tc>
          <w:tcPr>
            <w:tcW w:w="850" w:type="dxa"/>
          </w:tcPr>
          <w:p w14:paraId="599B6495" w14:textId="2A2E3C67" w:rsidR="000D5D3F" w:rsidDel="00AD311C" w:rsidRDefault="000D5D3F" w:rsidP="000D5D3F">
            <w:pPr>
              <w:jc w:val="both"/>
            </w:pPr>
            <w:r>
              <w:t>Z</w:t>
            </w:r>
          </w:p>
        </w:tc>
        <w:tc>
          <w:tcPr>
            <w:tcW w:w="851" w:type="dxa"/>
          </w:tcPr>
          <w:p w14:paraId="396E900E" w14:textId="4AD00D2A" w:rsidR="000D5D3F" w:rsidRDefault="000D5D3F" w:rsidP="000D5D3F">
            <w:pPr>
              <w:jc w:val="both"/>
            </w:pPr>
            <w:r>
              <w:t>P</w:t>
            </w:r>
          </w:p>
        </w:tc>
      </w:tr>
      <w:tr w:rsidR="000D5D3F" w14:paraId="79F20B83" w14:textId="77777777" w:rsidTr="008125E4">
        <w:tc>
          <w:tcPr>
            <w:tcW w:w="2829" w:type="dxa"/>
          </w:tcPr>
          <w:p w14:paraId="4F4A7409" w14:textId="2A95E49E" w:rsidR="000D5D3F" w:rsidRPr="00435619" w:rsidRDefault="000D5D3F" w:rsidP="000D5D3F">
            <w:pPr>
              <w:rPr>
                <w:color w:val="000000"/>
                <w:rPrChange w:id="480" w:author="Pavla Trefilová" w:date="2019-11-18T17:19:00Z">
                  <w:rPr/>
                </w:rPrChange>
              </w:rPr>
            </w:pPr>
            <w:r w:rsidRPr="008D29E0">
              <w:rPr>
                <w:color w:val="000000"/>
                <w:shd w:val="clear" w:color="auto" w:fill="FFFFFF"/>
              </w:rPr>
              <w:t>Russian</w:t>
            </w:r>
            <w:r w:rsidRPr="008D29E0">
              <w:t xml:space="preserve"> 2</w:t>
            </w:r>
          </w:p>
        </w:tc>
        <w:tc>
          <w:tcPr>
            <w:tcW w:w="851" w:type="dxa"/>
            <w:gridSpan w:val="2"/>
          </w:tcPr>
          <w:p w14:paraId="76526B90" w14:textId="53704B80" w:rsidR="000D5D3F" w:rsidRDefault="000D5D3F" w:rsidP="000D5D3F">
            <w:pPr>
              <w:jc w:val="both"/>
            </w:pPr>
            <w:r w:rsidRPr="00E74CDD">
              <w:t>0-0-26</w:t>
            </w:r>
          </w:p>
        </w:tc>
        <w:tc>
          <w:tcPr>
            <w:tcW w:w="851" w:type="dxa"/>
          </w:tcPr>
          <w:p w14:paraId="52F55B89" w14:textId="160D5FFE" w:rsidR="000D5D3F" w:rsidRDefault="000D5D3F" w:rsidP="000D5D3F">
            <w:pPr>
              <w:jc w:val="both"/>
            </w:pPr>
            <w:r>
              <w:t>klz</w:t>
            </w:r>
          </w:p>
        </w:tc>
        <w:tc>
          <w:tcPr>
            <w:tcW w:w="709" w:type="dxa"/>
          </w:tcPr>
          <w:p w14:paraId="29C58A16" w14:textId="1A285BBB" w:rsidR="000D5D3F" w:rsidRDefault="000D5D3F" w:rsidP="000D5D3F">
            <w:pPr>
              <w:jc w:val="both"/>
            </w:pPr>
            <w:r>
              <w:t>3</w:t>
            </w:r>
          </w:p>
        </w:tc>
        <w:tc>
          <w:tcPr>
            <w:tcW w:w="2410" w:type="dxa"/>
          </w:tcPr>
          <w:p w14:paraId="1953E137" w14:textId="6BC76DCF" w:rsidR="000D5D3F" w:rsidRPr="00E409BC" w:rsidRDefault="000D5D3F" w:rsidP="000D5D3F">
            <w:pPr>
              <w:rPr>
                <w:b/>
              </w:rPr>
            </w:pPr>
            <w:r w:rsidRPr="00E409BC">
              <w:rPr>
                <w:b/>
              </w:rPr>
              <w:t xml:space="preserve">Mgr. </w:t>
            </w:r>
            <w:ins w:id="481" w:author="Pavla Trefilová" w:date="2019-11-18T17:19:00Z">
              <w:r w:rsidR="002A2F37">
                <w:rPr>
                  <w:b/>
                </w:rPr>
                <w:t xml:space="preserve">Magda </w:t>
              </w:r>
            </w:ins>
            <w:r w:rsidRPr="00E409BC">
              <w:rPr>
                <w:b/>
              </w:rPr>
              <w:t>Zálešáková</w:t>
            </w:r>
          </w:p>
          <w:p w14:paraId="1A4F3660" w14:textId="0D207CBE" w:rsidR="000D5D3F" w:rsidRPr="001C31EB" w:rsidRDefault="000D5D3F" w:rsidP="000D5D3F">
            <w:pPr>
              <w:rPr>
                <w:b/>
                <w:rPrChange w:id="482" w:author="Pavla Trefilová" w:date="2019-11-18T17:19:00Z">
                  <w:rPr/>
                </w:rPrChange>
              </w:rPr>
            </w:pPr>
            <w:r>
              <w:t xml:space="preserve">Zálešáková </w:t>
            </w:r>
            <w:ins w:id="483" w:author="Pavla Trefilová" w:date="2019-11-18T17:19:00Z">
              <w:r w:rsidR="008963A3">
                <w:t>(</w:t>
              </w:r>
            </w:ins>
            <w:r w:rsidR="008963A3">
              <w:t>100</w:t>
            </w:r>
            <w:del w:id="484" w:author="Pavla Trefilová" w:date="2019-11-18T17:19:00Z">
              <w:r w:rsidR="00942088">
                <w:delText>%</w:delText>
              </w:r>
            </w:del>
            <w:ins w:id="485" w:author="Pavla Trefilová" w:date="2019-11-18T17:19:00Z">
              <w:r w:rsidR="008963A3">
                <w:t>%)</w:t>
              </w:r>
            </w:ins>
          </w:p>
        </w:tc>
        <w:tc>
          <w:tcPr>
            <w:tcW w:w="850" w:type="dxa"/>
          </w:tcPr>
          <w:p w14:paraId="6BE5C62E" w14:textId="3BF45620" w:rsidR="000D5D3F" w:rsidDel="00AD311C" w:rsidRDefault="000D5D3F" w:rsidP="000D5D3F">
            <w:pPr>
              <w:jc w:val="both"/>
            </w:pPr>
            <w:r>
              <w:t>L</w:t>
            </w:r>
          </w:p>
        </w:tc>
        <w:tc>
          <w:tcPr>
            <w:tcW w:w="851" w:type="dxa"/>
          </w:tcPr>
          <w:p w14:paraId="68F0D396" w14:textId="2798E0C5" w:rsidR="000D5D3F" w:rsidRDefault="000D5D3F" w:rsidP="000D5D3F">
            <w:pPr>
              <w:jc w:val="both"/>
            </w:pPr>
            <w:r>
              <w:t>P</w:t>
            </w:r>
          </w:p>
        </w:tc>
      </w:tr>
      <w:tr w:rsidR="000D5D3F" w14:paraId="08A68022" w14:textId="77777777" w:rsidTr="008125E4">
        <w:tc>
          <w:tcPr>
            <w:tcW w:w="2829" w:type="dxa"/>
          </w:tcPr>
          <w:p w14:paraId="55B0A19E" w14:textId="40CD5A68" w:rsidR="000D5D3F" w:rsidRPr="00435619" w:rsidRDefault="000D5D3F" w:rsidP="000D5D3F">
            <w:pPr>
              <w:rPr>
                <w:color w:val="000000"/>
                <w:rPrChange w:id="486" w:author="Pavla Trefilová" w:date="2019-11-18T17:19:00Z">
                  <w:rPr/>
                </w:rPrChange>
              </w:rPr>
            </w:pPr>
            <w:r w:rsidRPr="008D29E0">
              <w:rPr>
                <w:color w:val="000000"/>
                <w:shd w:val="clear" w:color="auto" w:fill="FFFFFF"/>
              </w:rPr>
              <w:t>Spanish</w:t>
            </w:r>
            <w:r w:rsidRPr="008D29E0">
              <w:t xml:space="preserve"> 1</w:t>
            </w:r>
          </w:p>
        </w:tc>
        <w:tc>
          <w:tcPr>
            <w:tcW w:w="851" w:type="dxa"/>
            <w:gridSpan w:val="2"/>
          </w:tcPr>
          <w:p w14:paraId="7434FC24" w14:textId="211221C6" w:rsidR="000D5D3F" w:rsidRDefault="000D5D3F" w:rsidP="000D5D3F">
            <w:pPr>
              <w:jc w:val="both"/>
            </w:pPr>
            <w:r w:rsidRPr="00E74CDD">
              <w:t>0-0-26</w:t>
            </w:r>
          </w:p>
        </w:tc>
        <w:tc>
          <w:tcPr>
            <w:tcW w:w="851" w:type="dxa"/>
          </w:tcPr>
          <w:p w14:paraId="2FB9F7CD" w14:textId="4FA6622D" w:rsidR="000D5D3F" w:rsidRDefault="000D5D3F" w:rsidP="000D5D3F">
            <w:pPr>
              <w:jc w:val="both"/>
            </w:pPr>
            <w:r>
              <w:t>zp</w:t>
            </w:r>
          </w:p>
        </w:tc>
        <w:tc>
          <w:tcPr>
            <w:tcW w:w="709" w:type="dxa"/>
          </w:tcPr>
          <w:p w14:paraId="0C643DBB" w14:textId="3D11297F" w:rsidR="000D5D3F" w:rsidRDefault="000D5D3F" w:rsidP="000D5D3F">
            <w:pPr>
              <w:jc w:val="both"/>
            </w:pPr>
            <w:r>
              <w:t>3</w:t>
            </w:r>
          </w:p>
        </w:tc>
        <w:tc>
          <w:tcPr>
            <w:tcW w:w="2410" w:type="dxa"/>
          </w:tcPr>
          <w:p w14:paraId="5671BC1C" w14:textId="46BE048B" w:rsidR="000D5D3F" w:rsidRPr="00E409BC" w:rsidRDefault="000D5D3F" w:rsidP="000D5D3F">
            <w:pPr>
              <w:rPr>
                <w:b/>
              </w:rPr>
            </w:pPr>
            <w:r w:rsidRPr="00E409BC">
              <w:rPr>
                <w:b/>
              </w:rPr>
              <w:t xml:space="preserve">Mgr. </w:t>
            </w:r>
            <w:ins w:id="487" w:author="Pavla Trefilová" w:date="2019-11-18T17:19:00Z">
              <w:r w:rsidR="002A2F37">
                <w:rPr>
                  <w:b/>
                </w:rPr>
                <w:t xml:space="preserve">Veronika </w:t>
              </w:r>
            </w:ins>
            <w:r w:rsidRPr="00E409BC">
              <w:rPr>
                <w:b/>
              </w:rPr>
              <w:t>Pečivová</w:t>
            </w:r>
          </w:p>
          <w:p w14:paraId="7CA0E2A1" w14:textId="325E4CF5" w:rsidR="000D5D3F" w:rsidRPr="001C31EB" w:rsidRDefault="000D5D3F" w:rsidP="000D5D3F">
            <w:pPr>
              <w:rPr>
                <w:b/>
                <w:rPrChange w:id="488" w:author="Pavla Trefilová" w:date="2019-11-18T17:19:00Z">
                  <w:rPr/>
                </w:rPrChange>
              </w:rPr>
            </w:pPr>
            <w:r>
              <w:t xml:space="preserve">Pečivová </w:t>
            </w:r>
            <w:ins w:id="489" w:author="Pavla Trefilová" w:date="2019-11-18T17:19:00Z">
              <w:r w:rsidR="008963A3">
                <w:t>(</w:t>
              </w:r>
            </w:ins>
            <w:r w:rsidR="008963A3">
              <w:t>100</w:t>
            </w:r>
            <w:del w:id="490" w:author="Pavla Trefilová" w:date="2019-11-18T17:19:00Z">
              <w:r w:rsidR="005774C6">
                <w:delText>%</w:delText>
              </w:r>
            </w:del>
            <w:ins w:id="491" w:author="Pavla Trefilová" w:date="2019-11-18T17:19:00Z">
              <w:r w:rsidR="008963A3">
                <w:t>%)</w:t>
              </w:r>
            </w:ins>
          </w:p>
        </w:tc>
        <w:tc>
          <w:tcPr>
            <w:tcW w:w="850" w:type="dxa"/>
          </w:tcPr>
          <w:p w14:paraId="4323476E" w14:textId="15B45F05" w:rsidR="000D5D3F" w:rsidDel="00AD311C" w:rsidRDefault="000D5D3F" w:rsidP="000D5D3F">
            <w:pPr>
              <w:jc w:val="both"/>
            </w:pPr>
            <w:r>
              <w:t>Z</w:t>
            </w:r>
          </w:p>
        </w:tc>
        <w:tc>
          <w:tcPr>
            <w:tcW w:w="851" w:type="dxa"/>
          </w:tcPr>
          <w:p w14:paraId="3B781410" w14:textId="43AE0115" w:rsidR="000D5D3F" w:rsidRDefault="000D5D3F" w:rsidP="000D5D3F">
            <w:pPr>
              <w:jc w:val="both"/>
            </w:pPr>
            <w:r>
              <w:t>P</w:t>
            </w:r>
          </w:p>
        </w:tc>
      </w:tr>
      <w:tr w:rsidR="000D5D3F" w14:paraId="73A5CDC4" w14:textId="77777777" w:rsidTr="008125E4">
        <w:tc>
          <w:tcPr>
            <w:tcW w:w="2829" w:type="dxa"/>
          </w:tcPr>
          <w:p w14:paraId="768E556A" w14:textId="056C5A4D" w:rsidR="000D5D3F" w:rsidRPr="00435619" w:rsidRDefault="000D5D3F" w:rsidP="000D5D3F">
            <w:pPr>
              <w:rPr>
                <w:color w:val="000000"/>
                <w:rPrChange w:id="492" w:author="Pavla Trefilová" w:date="2019-11-18T17:19:00Z">
                  <w:rPr/>
                </w:rPrChange>
              </w:rPr>
            </w:pPr>
            <w:r w:rsidRPr="008D29E0">
              <w:rPr>
                <w:color w:val="000000"/>
                <w:shd w:val="clear" w:color="auto" w:fill="FFFFFF"/>
              </w:rPr>
              <w:t>Spanish</w:t>
            </w:r>
            <w:r w:rsidRPr="008D29E0">
              <w:t xml:space="preserve"> 2</w:t>
            </w:r>
          </w:p>
        </w:tc>
        <w:tc>
          <w:tcPr>
            <w:tcW w:w="851" w:type="dxa"/>
            <w:gridSpan w:val="2"/>
          </w:tcPr>
          <w:p w14:paraId="4D6FC522" w14:textId="28D0DD05" w:rsidR="000D5D3F" w:rsidRDefault="000D5D3F" w:rsidP="000D5D3F">
            <w:pPr>
              <w:jc w:val="both"/>
            </w:pPr>
            <w:r w:rsidRPr="00E74CDD">
              <w:t>0-0-26</w:t>
            </w:r>
          </w:p>
        </w:tc>
        <w:tc>
          <w:tcPr>
            <w:tcW w:w="851" w:type="dxa"/>
          </w:tcPr>
          <w:p w14:paraId="53EA8C7B" w14:textId="6FBBC043" w:rsidR="000D5D3F" w:rsidRDefault="000D5D3F" w:rsidP="000D5D3F">
            <w:pPr>
              <w:jc w:val="both"/>
            </w:pPr>
            <w:r>
              <w:t>klz</w:t>
            </w:r>
          </w:p>
        </w:tc>
        <w:tc>
          <w:tcPr>
            <w:tcW w:w="709" w:type="dxa"/>
          </w:tcPr>
          <w:p w14:paraId="681C306F" w14:textId="10CBB411" w:rsidR="000D5D3F" w:rsidRDefault="000D5D3F" w:rsidP="000D5D3F">
            <w:pPr>
              <w:jc w:val="both"/>
            </w:pPr>
            <w:r>
              <w:t>3</w:t>
            </w:r>
          </w:p>
        </w:tc>
        <w:tc>
          <w:tcPr>
            <w:tcW w:w="2410" w:type="dxa"/>
          </w:tcPr>
          <w:p w14:paraId="71C7AF0A" w14:textId="0722FB41" w:rsidR="000D5D3F" w:rsidRPr="00E409BC" w:rsidRDefault="000D5D3F" w:rsidP="000D5D3F">
            <w:pPr>
              <w:rPr>
                <w:b/>
              </w:rPr>
            </w:pPr>
            <w:r w:rsidRPr="00E409BC">
              <w:rPr>
                <w:b/>
              </w:rPr>
              <w:t xml:space="preserve">Mgr. </w:t>
            </w:r>
            <w:ins w:id="493" w:author="Pavla Trefilová" w:date="2019-11-18T17:19:00Z">
              <w:r w:rsidR="002A2F37">
                <w:rPr>
                  <w:b/>
                </w:rPr>
                <w:t xml:space="preserve">Veronika </w:t>
              </w:r>
            </w:ins>
            <w:r w:rsidRPr="00E409BC">
              <w:rPr>
                <w:b/>
              </w:rPr>
              <w:t>Pečivová</w:t>
            </w:r>
          </w:p>
          <w:p w14:paraId="1C7B05CB" w14:textId="66BB14DD" w:rsidR="000D5D3F" w:rsidRPr="001C31EB" w:rsidRDefault="000D5D3F" w:rsidP="000D5D3F">
            <w:pPr>
              <w:rPr>
                <w:b/>
                <w:rPrChange w:id="494" w:author="Pavla Trefilová" w:date="2019-11-18T17:19:00Z">
                  <w:rPr/>
                </w:rPrChange>
              </w:rPr>
            </w:pPr>
            <w:r>
              <w:t xml:space="preserve">Pečivová </w:t>
            </w:r>
            <w:ins w:id="495" w:author="Pavla Trefilová" w:date="2019-11-18T17:19:00Z">
              <w:r w:rsidR="008963A3">
                <w:t>(</w:t>
              </w:r>
            </w:ins>
            <w:r w:rsidR="008963A3">
              <w:t>100</w:t>
            </w:r>
            <w:del w:id="496" w:author="Pavla Trefilová" w:date="2019-11-18T17:19:00Z">
              <w:r w:rsidR="005774C6">
                <w:delText>%</w:delText>
              </w:r>
            </w:del>
            <w:ins w:id="497" w:author="Pavla Trefilová" w:date="2019-11-18T17:19:00Z">
              <w:r w:rsidR="008963A3">
                <w:t>%)</w:t>
              </w:r>
            </w:ins>
          </w:p>
        </w:tc>
        <w:tc>
          <w:tcPr>
            <w:tcW w:w="850" w:type="dxa"/>
          </w:tcPr>
          <w:p w14:paraId="3699ECB3" w14:textId="65CE3586" w:rsidR="000D5D3F" w:rsidDel="00AD311C" w:rsidRDefault="000D5D3F" w:rsidP="000D5D3F">
            <w:pPr>
              <w:jc w:val="both"/>
            </w:pPr>
            <w:r>
              <w:t>L</w:t>
            </w:r>
          </w:p>
        </w:tc>
        <w:tc>
          <w:tcPr>
            <w:tcW w:w="851" w:type="dxa"/>
          </w:tcPr>
          <w:p w14:paraId="4A1A7275" w14:textId="32E8446D" w:rsidR="000D5D3F" w:rsidRDefault="000D5D3F" w:rsidP="000D5D3F">
            <w:pPr>
              <w:jc w:val="both"/>
            </w:pPr>
            <w:r>
              <w:t>P</w:t>
            </w:r>
          </w:p>
        </w:tc>
      </w:tr>
      <w:tr w:rsidR="006C1AC3" w14:paraId="0D98A64A" w14:textId="77777777" w:rsidTr="008125E4">
        <w:tc>
          <w:tcPr>
            <w:tcW w:w="2829" w:type="dxa"/>
          </w:tcPr>
          <w:p w14:paraId="3AD3BB2F" w14:textId="2E10E02D" w:rsidR="006C1AC3" w:rsidRPr="00435619" w:rsidRDefault="006C1AC3" w:rsidP="006C1AC3">
            <w:pPr>
              <w:rPr>
                <w:color w:val="000000"/>
                <w:rPrChange w:id="498" w:author="Pavla Trefilová" w:date="2019-11-18T17:19:00Z">
                  <w:rPr/>
                </w:rPrChange>
              </w:rPr>
            </w:pPr>
            <w:r w:rsidRPr="008D29E0">
              <w:rPr>
                <w:color w:val="000000"/>
                <w:shd w:val="clear" w:color="auto" w:fill="FFFFFF"/>
              </w:rPr>
              <w:t>Chinese</w:t>
            </w:r>
            <w:r w:rsidRPr="008D29E0">
              <w:t xml:space="preserve"> 1</w:t>
            </w:r>
          </w:p>
        </w:tc>
        <w:tc>
          <w:tcPr>
            <w:tcW w:w="851" w:type="dxa"/>
            <w:gridSpan w:val="2"/>
          </w:tcPr>
          <w:p w14:paraId="67C0D1F7" w14:textId="5874E24E" w:rsidR="006C1AC3" w:rsidRDefault="006C1AC3" w:rsidP="006C1AC3">
            <w:pPr>
              <w:jc w:val="both"/>
            </w:pPr>
            <w:r w:rsidRPr="00E74CDD">
              <w:t>0-0-26</w:t>
            </w:r>
          </w:p>
        </w:tc>
        <w:tc>
          <w:tcPr>
            <w:tcW w:w="851" w:type="dxa"/>
          </w:tcPr>
          <w:p w14:paraId="6B43CD0A" w14:textId="171AC0E0" w:rsidR="006C1AC3" w:rsidRDefault="006C1AC3" w:rsidP="006C1AC3">
            <w:pPr>
              <w:jc w:val="both"/>
            </w:pPr>
            <w:r>
              <w:t>zp</w:t>
            </w:r>
          </w:p>
        </w:tc>
        <w:tc>
          <w:tcPr>
            <w:tcW w:w="709" w:type="dxa"/>
          </w:tcPr>
          <w:p w14:paraId="231DF072" w14:textId="7866127C" w:rsidR="006C1AC3" w:rsidRDefault="006C1AC3" w:rsidP="006C1AC3">
            <w:pPr>
              <w:jc w:val="both"/>
            </w:pPr>
            <w:r>
              <w:t>3</w:t>
            </w:r>
          </w:p>
        </w:tc>
        <w:tc>
          <w:tcPr>
            <w:tcW w:w="2410" w:type="dxa"/>
          </w:tcPr>
          <w:p w14:paraId="4578C44D" w14:textId="321C5587" w:rsidR="006C1AC3" w:rsidRDefault="005774C6" w:rsidP="006C1AC3">
            <w:pPr>
              <w:rPr>
                <w:b/>
              </w:rPr>
            </w:pPr>
            <w:del w:id="499" w:author="Pavla Trefilová" w:date="2019-11-18T17:19:00Z">
              <w:r w:rsidRPr="001309F5">
                <w:rPr>
                  <w:b/>
                </w:rPr>
                <w:delText>Ying Xing</w:delText>
              </w:r>
            </w:del>
            <w:ins w:id="500" w:author="Pavla Trefilová" w:date="2019-11-18T17:19:00Z">
              <w:r w:rsidR="006C1AC3" w:rsidRPr="00B23CDE">
                <w:rPr>
                  <w:b/>
                </w:rPr>
                <w:t>Xiaofang C</w:t>
              </w:r>
              <w:r w:rsidR="006C1AC3">
                <w:rPr>
                  <w:b/>
                </w:rPr>
                <w:t>hen</w:t>
              </w:r>
            </w:ins>
            <w:r w:rsidR="006C1AC3" w:rsidRPr="00CA6953">
              <w:rPr>
                <w:b/>
              </w:rPr>
              <w:t xml:space="preserve">, </w:t>
            </w:r>
            <w:r w:rsidR="006C1AC3" w:rsidRPr="00CA6953">
              <w:rPr>
                <w:b/>
                <w:bCs/>
              </w:rPr>
              <w:t>M.A.</w:t>
            </w:r>
          </w:p>
          <w:p w14:paraId="4E9E09F9" w14:textId="09819AF0" w:rsidR="006C1AC3" w:rsidRPr="001C31EB" w:rsidRDefault="005774C6" w:rsidP="006C1AC3">
            <w:pPr>
              <w:rPr>
                <w:b/>
                <w:rPrChange w:id="501" w:author="Pavla Trefilová" w:date="2019-11-18T17:19:00Z">
                  <w:rPr/>
                </w:rPrChange>
              </w:rPr>
            </w:pPr>
            <w:del w:id="502" w:author="Pavla Trefilová" w:date="2019-11-18T17:19:00Z">
              <w:r>
                <w:delText xml:space="preserve">Ying Xing, M.A. </w:delText>
              </w:r>
            </w:del>
            <w:ins w:id="503" w:author="Pavla Trefilová" w:date="2019-11-18T17:19:00Z">
              <w:r w:rsidR="006C1AC3">
                <w:t>Chen</w:t>
              </w:r>
              <w:r w:rsidR="006C1AC3" w:rsidRPr="001309F5">
                <w:t xml:space="preserve"> </w:t>
              </w:r>
              <w:r w:rsidR="006C1AC3">
                <w:t>(</w:t>
              </w:r>
            </w:ins>
            <w:r w:rsidR="006C1AC3">
              <w:t>100</w:t>
            </w:r>
            <w:del w:id="504" w:author="Pavla Trefilová" w:date="2019-11-18T17:19:00Z">
              <w:r w:rsidRPr="001309F5">
                <w:delText>%</w:delText>
              </w:r>
            </w:del>
            <w:ins w:id="505" w:author="Pavla Trefilová" w:date="2019-11-18T17:19:00Z">
              <w:r w:rsidR="006C1AC3">
                <w:t>%)</w:t>
              </w:r>
            </w:ins>
          </w:p>
        </w:tc>
        <w:tc>
          <w:tcPr>
            <w:tcW w:w="850" w:type="dxa"/>
          </w:tcPr>
          <w:p w14:paraId="1FF17704" w14:textId="73E4A8D5" w:rsidR="006C1AC3" w:rsidDel="00AD311C" w:rsidRDefault="006C1AC3" w:rsidP="006C1AC3">
            <w:pPr>
              <w:jc w:val="both"/>
            </w:pPr>
            <w:r>
              <w:t>Z</w:t>
            </w:r>
          </w:p>
        </w:tc>
        <w:tc>
          <w:tcPr>
            <w:tcW w:w="851" w:type="dxa"/>
          </w:tcPr>
          <w:p w14:paraId="0D6F9AF7" w14:textId="262DF7C7" w:rsidR="006C1AC3" w:rsidRDefault="006C1AC3" w:rsidP="006C1AC3">
            <w:pPr>
              <w:jc w:val="both"/>
            </w:pPr>
            <w:r>
              <w:t>P</w:t>
            </w:r>
          </w:p>
        </w:tc>
      </w:tr>
      <w:tr w:rsidR="006C1AC3" w14:paraId="521DA475" w14:textId="77777777" w:rsidTr="008125E4">
        <w:tc>
          <w:tcPr>
            <w:tcW w:w="2829" w:type="dxa"/>
          </w:tcPr>
          <w:p w14:paraId="34300CF8" w14:textId="4C8765A2" w:rsidR="006C1AC3" w:rsidRPr="00435619" w:rsidRDefault="006C1AC3" w:rsidP="006C1AC3">
            <w:pPr>
              <w:rPr>
                <w:color w:val="000000"/>
                <w:rPrChange w:id="506" w:author="Pavla Trefilová" w:date="2019-11-18T17:19:00Z">
                  <w:rPr/>
                </w:rPrChange>
              </w:rPr>
            </w:pPr>
            <w:r w:rsidRPr="008D29E0">
              <w:rPr>
                <w:color w:val="000000"/>
                <w:shd w:val="clear" w:color="auto" w:fill="FFFFFF"/>
              </w:rPr>
              <w:t>Chinese</w:t>
            </w:r>
            <w:r w:rsidRPr="008D29E0">
              <w:t xml:space="preserve"> 2</w:t>
            </w:r>
          </w:p>
        </w:tc>
        <w:tc>
          <w:tcPr>
            <w:tcW w:w="851" w:type="dxa"/>
            <w:gridSpan w:val="2"/>
          </w:tcPr>
          <w:p w14:paraId="326E66C1" w14:textId="0152D79D" w:rsidR="006C1AC3" w:rsidRDefault="006C1AC3" w:rsidP="006C1AC3">
            <w:pPr>
              <w:jc w:val="both"/>
            </w:pPr>
            <w:r>
              <w:t>0-0-26</w:t>
            </w:r>
          </w:p>
        </w:tc>
        <w:tc>
          <w:tcPr>
            <w:tcW w:w="851" w:type="dxa"/>
          </w:tcPr>
          <w:p w14:paraId="5068B9BA" w14:textId="62265AC1" w:rsidR="006C1AC3" w:rsidRDefault="006C1AC3" w:rsidP="006C1AC3">
            <w:pPr>
              <w:jc w:val="both"/>
            </w:pPr>
            <w:r>
              <w:t>zp</w:t>
            </w:r>
          </w:p>
        </w:tc>
        <w:tc>
          <w:tcPr>
            <w:tcW w:w="709" w:type="dxa"/>
          </w:tcPr>
          <w:p w14:paraId="5CA9F693" w14:textId="74748B35" w:rsidR="006C1AC3" w:rsidRDefault="006C1AC3" w:rsidP="006C1AC3">
            <w:pPr>
              <w:jc w:val="both"/>
            </w:pPr>
            <w:r>
              <w:t>3</w:t>
            </w:r>
          </w:p>
        </w:tc>
        <w:tc>
          <w:tcPr>
            <w:tcW w:w="2410" w:type="dxa"/>
          </w:tcPr>
          <w:p w14:paraId="2F727310" w14:textId="4C219CF6" w:rsidR="006C1AC3" w:rsidRDefault="005774C6" w:rsidP="006C1AC3">
            <w:pPr>
              <w:rPr>
                <w:b/>
              </w:rPr>
            </w:pPr>
            <w:del w:id="507" w:author="Pavla Trefilová" w:date="2019-11-18T17:19:00Z">
              <w:r w:rsidRPr="001309F5">
                <w:rPr>
                  <w:b/>
                </w:rPr>
                <w:delText>Ying Xing</w:delText>
              </w:r>
            </w:del>
            <w:ins w:id="508" w:author="Pavla Trefilová" w:date="2019-11-18T17:19:00Z">
              <w:r w:rsidR="006C1AC3" w:rsidRPr="00B23CDE">
                <w:rPr>
                  <w:b/>
                </w:rPr>
                <w:t>Xiaofang C</w:t>
              </w:r>
              <w:r w:rsidR="006C1AC3">
                <w:rPr>
                  <w:b/>
                </w:rPr>
                <w:t>hen</w:t>
              </w:r>
            </w:ins>
            <w:r w:rsidR="006C1AC3" w:rsidRPr="00CA6953">
              <w:rPr>
                <w:b/>
              </w:rPr>
              <w:t xml:space="preserve">, </w:t>
            </w:r>
            <w:r w:rsidR="006C1AC3" w:rsidRPr="00CA6953">
              <w:rPr>
                <w:b/>
                <w:bCs/>
              </w:rPr>
              <w:t>M.A.</w:t>
            </w:r>
          </w:p>
          <w:p w14:paraId="7F6555B7" w14:textId="5AD1B7E9" w:rsidR="006C1AC3" w:rsidRPr="001C31EB" w:rsidRDefault="005774C6" w:rsidP="006C1AC3">
            <w:pPr>
              <w:rPr>
                <w:b/>
                <w:rPrChange w:id="509" w:author="Pavla Trefilová" w:date="2019-11-18T17:19:00Z">
                  <w:rPr/>
                </w:rPrChange>
              </w:rPr>
            </w:pPr>
            <w:del w:id="510" w:author="Pavla Trefilová" w:date="2019-11-18T17:19:00Z">
              <w:r>
                <w:delText xml:space="preserve">Ying Xing, M.A. </w:delText>
              </w:r>
            </w:del>
            <w:ins w:id="511" w:author="Pavla Trefilová" w:date="2019-11-18T17:19:00Z">
              <w:r w:rsidR="006C1AC3">
                <w:t>Chen</w:t>
              </w:r>
              <w:r w:rsidR="006C1AC3" w:rsidRPr="001309F5">
                <w:t xml:space="preserve"> </w:t>
              </w:r>
              <w:r w:rsidR="006C1AC3">
                <w:t>(</w:t>
              </w:r>
            </w:ins>
            <w:r w:rsidR="006C1AC3">
              <w:t>100</w:t>
            </w:r>
            <w:del w:id="512" w:author="Pavla Trefilová" w:date="2019-11-18T17:19:00Z">
              <w:r>
                <w:delText>%</w:delText>
              </w:r>
            </w:del>
            <w:ins w:id="513" w:author="Pavla Trefilová" w:date="2019-11-18T17:19:00Z">
              <w:r w:rsidR="006C1AC3">
                <w:t>%)</w:t>
              </w:r>
            </w:ins>
          </w:p>
        </w:tc>
        <w:tc>
          <w:tcPr>
            <w:tcW w:w="850" w:type="dxa"/>
          </w:tcPr>
          <w:p w14:paraId="6D965865" w14:textId="1FF800C0" w:rsidR="006C1AC3" w:rsidDel="00AD311C" w:rsidRDefault="006C1AC3" w:rsidP="006C1AC3">
            <w:pPr>
              <w:jc w:val="both"/>
            </w:pPr>
            <w:r>
              <w:t>L</w:t>
            </w:r>
          </w:p>
        </w:tc>
        <w:tc>
          <w:tcPr>
            <w:tcW w:w="851" w:type="dxa"/>
          </w:tcPr>
          <w:p w14:paraId="3BCA11E7" w14:textId="08418DC3" w:rsidR="006C1AC3" w:rsidRDefault="006C1AC3" w:rsidP="006C1AC3">
            <w:pPr>
              <w:jc w:val="both"/>
            </w:pPr>
            <w:r>
              <w:t>P</w:t>
            </w:r>
          </w:p>
        </w:tc>
      </w:tr>
      <w:tr w:rsidR="005774C6" w14:paraId="4290F8F7" w14:textId="77777777" w:rsidTr="00635EC2">
        <w:trPr>
          <w:del w:id="514" w:author="Pavla Trefilová" w:date="2019-11-18T17:19:00Z"/>
        </w:trPr>
        <w:tc>
          <w:tcPr>
            <w:tcW w:w="9351" w:type="dxa"/>
            <w:gridSpan w:val="8"/>
            <w:shd w:val="clear" w:color="auto" w:fill="FBD4B4" w:themeFill="accent6" w:themeFillTint="66"/>
          </w:tcPr>
          <w:p w14:paraId="3A895BBB" w14:textId="77777777" w:rsidR="005774C6" w:rsidRDefault="005774C6" w:rsidP="005774C6">
            <w:pPr>
              <w:jc w:val="both"/>
              <w:rPr>
                <w:del w:id="515" w:author="Pavla Trefilová" w:date="2019-11-18T17:19:00Z"/>
              </w:rPr>
            </w:pPr>
            <w:del w:id="516" w:author="Pavla Trefilová" w:date="2019-11-18T17:19:00Z">
              <w:r>
                <w:rPr>
                  <w:b/>
                  <w:sz w:val="22"/>
                </w:rPr>
                <w:delText>Studenti si volí povinný tělocvik v 1. a 2. ročníku v každém semestru (4 sportovní aktivity)</w:delText>
              </w:r>
            </w:del>
          </w:p>
        </w:tc>
      </w:tr>
      <w:tr w:rsidR="005774C6" w14:paraId="1FC72E65" w14:textId="77777777" w:rsidTr="008125E4">
        <w:trPr>
          <w:del w:id="517" w:author="Pavla Trefilová" w:date="2019-11-18T17:19:00Z"/>
        </w:trPr>
        <w:tc>
          <w:tcPr>
            <w:tcW w:w="2829" w:type="dxa"/>
          </w:tcPr>
          <w:p w14:paraId="4EABE203" w14:textId="77777777" w:rsidR="005774C6" w:rsidRPr="008D29E0" w:rsidRDefault="005774C6" w:rsidP="005774C6">
            <w:pPr>
              <w:rPr>
                <w:del w:id="518" w:author="Pavla Trefilová" w:date="2019-11-18T17:19:00Z"/>
                <w:b/>
              </w:rPr>
            </w:pPr>
            <w:del w:id="519" w:author="Pavla Trefilová" w:date="2019-11-18T17:19:00Z">
              <w:r w:rsidRPr="008D29E0">
                <w:rPr>
                  <w:color w:val="000000"/>
                  <w:shd w:val="clear" w:color="auto" w:fill="FFFFFF"/>
                </w:rPr>
                <w:delText>Aerobics</w:delText>
              </w:r>
            </w:del>
          </w:p>
        </w:tc>
        <w:tc>
          <w:tcPr>
            <w:tcW w:w="851" w:type="dxa"/>
            <w:gridSpan w:val="2"/>
          </w:tcPr>
          <w:p w14:paraId="330A7577" w14:textId="77777777" w:rsidR="005774C6" w:rsidRDefault="005774C6" w:rsidP="005774C6">
            <w:pPr>
              <w:rPr>
                <w:del w:id="520" w:author="Pavla Trefilová" w:date="2019-11-18T17:19:00Z"/>
              </w:rPr>
            </w:pPr>
            <w:moveFromRangeStart w:id="521" w:author="Pavla Trefilová" w:date="2019-11-18T17:19:00Z" w:name="move24990012"/>
            <w:moveFrom w:id="522" w:author="Pavla Trefilová" w:date="2019-11-18T17:19:00Z">
              <w:r>
                <w:t>0-26-0</w:t>
              </w:r>
            </w:moveFrom>
            <w:moveFromRangeEnd w:id="521"/>
          </w:p>
        </w:tc>
        <w:tc>
          <w:tcPr>
            <w:tcW w:w="851" w:type="dxa"/>
          </w:tcPr>
          <w:p w14:paraId="3349310B" w14:textId="77777777" w:rsidR="005774C6" w:rsidRDefault="005774C6" w:rsidP="005774C6">
            <w:pPr>
              <w:rPr>
                <w:del w:id="523" w:author="Pavla Trefilová" w:date="2019-11-18T17:19:00Z"/>
              </w:rPr>
            </w:pPr>
            <w:del w:id="524" w:author="Pavla Trefilová" w:date="2019-11-18T17:19:00Z">
              <w:r>
                <w:delText>zp</w:delText>
              </w:r>
            </w:del>
          </w:p>
        </w:tc>
        <w:tc>
          <w:tcPr>
            <w:tcW w:w="709" w:type="dxa"/>
          </w:tcPr>
          <w:p w14:paraId="19EB5288" w14:textId="77777777" w:rsidR="005774C6" w:rsidRDefault="005774C6" w:rsidP="005774C6">
            <w:pPr>
              <w:rPr>
                <w:del w:id="525" w:author="Pavla Trefilová" w:date="2019-11-18T17:19:00Z"/>
              </w:rPr>
            </w:pPr>
            <w:del w:id="526" w:author="Pavla Trefilová" w:date="2019-11-18T17:19:00Z">
              <w:r>
                <w:delText>1</w:delText>
              </w:r>
            </w:del>
          </w:p>
        </w:tc>
        <w:tc>
          <w:tcPr>
            <w:tcW w:w="2410" w:type="dxa"/>
            <w:vMerge w:val="restart"/>
          </w:tcPr>
          <w:p w14:paraId="73C9F595" w14:textId="77777777" w:rsidR="005774C6" w:rsidRPr="00F36463" w:rsidRDefault="005774C6" w:rsidP="005774C6">
            <w:pPr>
              <w:rPr>
                <w:del w:id="527" w:author="Pavla Trefilová" w:date="2019-11-18T17:19:00Z"/>
                <w:b/>
              </w:rPr>
            </w:pPr>
            <w:del w:id="528" w:author="Pavla Trefilová" w:date="2019-11-18T17:19:00Z">
              <w:r w:rsidRPr="00F36463">
                <w:rPr>
                  <w:b/>
                </w:rPr>
                <w:delText>Mgr. Melichárek, PhD.</w:delText>
              </w:r>
            </w:del>
          </w:p>
          <w:p w14:paraId="25DF4E97" w14:textId="77777777" w:rsidR="005774C6" w:rsidRDefault="005774C6" w:rsidP="005774C6">
            <w:pPr>
              <w:jc w:val="both"/>
              <w:rPr>
                <w:del w:id="529" w:author="Pavla Trefilová" w:date="2019-11-18T17:19:00Z"/>
              </w:rPr>
            </w:pPr>
            <w:del w:id="530" w:author="Pavla Trefilová" w:date="2019-11-18T17:19:00Z">
              <w:r w:rsidRPr="00922037">
                <w:lastRenderedPageBreak/>
                <w:delText>Melichárek</w:delText>
              </w:r>
            </w:del>
          </w:p>
          <w:p w14:paraId="02D6BB45" w14:textId="77777777" w:rsidR="005774C6" w:rsidRDefault="005774C6" w:rsidP="005774C6">
            <w:pPr>
              <w:jc w:val="both"/>
              <w:rPr>
                <w:del w:id="531" w:author="Pavla Trefilová" w:date="2019-11-18T17:19:00Z"/>
              </w:rPr>
            </w:pPr>
            <w:del w:id="532" w:author="Pavla Trefilová" w:date="2019-11-18T17:19:00Z">
              <w:r w:rsidRPr="00922037">
                <w:delText>Jenyš</w:delText>
              </w:r>
            </w:del>
          </w:p>
          <w:p w14:paraId="02DAF354" w14:textId="77777777" w:rsidR="005774C6" w:rsidRPr="00922037" w:rsidRDefault="005774C6" w:rsidP="005774C6">
            <w:pPr>
              <w:jc w:val="both"/>
              <w:rPr>
                <w:del w:id="533" w:author="Pavla Trefilová" w:date="2019-11-18T17:19:00Z"/>
              </w:rPr>
            </w:pPr>
            <w:del w:id="534" w:author="Pavla Trefilová" w:date="2019-11-18T17:19:00Z">
              <w:r>
                <w:delText>Kubalčíková</w:delText>
              </w:r>
            </w:del>
          </w:p>
          <w:p w14:paraId="24B585E8" w14:textId="77777777" w:rsidR="005774C6" w:rsidRDefault="005774C6" w:rsidP="005774C6">
            <w:pPr>
              <w:rPr>
                <w:del w:id="535" w:author="Pavla Trefilová" w:date="2019-11-18T17:19:00Z"/>
              </w:rPr>
            </w:pPr>
            <w:del w:id="536" w:author="Pavla Trefilová" w:date="2019-11-18T17:19:00Z">
              <w:r>
                <w:delText>Svoboda</w:delText>
              </w:r>
            </w:del>
          </w:p>
        </w:tc>
        <w:tc>
          <w:tcPr>
            <w:tcW w:w="850" w:type="dxa"/>
          </w:tcPr>
          <w:p w14:paraId="62DEDC15" w14:textId="77777777" w:rsidR="005774C6" w:rsidRDefault="005774C6" w:rsidP="005774C6">
            <w:pPr>
              <w:rPr>
                <w:del w:id="537" w:author="Pavla Trefilová" w:date="2019-11-18T17:19:00Z"/>
              </w:rPr>
            </w:pPr>
            <w:del w:id="538" w:author="Pavla Trefilová" w:date="2019-11-18T17:19:00Z">
              <w:r>
                <w:lastRenderedPageBreak/>
                <w:delText>Z/L</w:delText>
              </w:r>
            </w:del>
          </w:p>
        </w:tc>
        <w:tc>
          <w:tcPr>
            <w:tcW w:w="851" w:type="dxa"/>
          </w:tcPr>
          <w:p w14:paraId="1AADFCC7" w14:textId="77777777" w:rsidR="005774C6" w:rsidRDefault="005774C6" w:rsidP="005774C6">
            <w:pPr>
              <w:rPr>
                <w:del w:id="539" w:author="Pavla Trefilová" w:date="2019-11-18T17:19:00Z"/>
              </w:rPr>
            </w:pPr>
          </w:p>
        </w:tc>
      </w:tr>
      <w:tr w:rsidR="006821E3" w14:paraId="44571017" w14:textId="77777777" w:rsidTr="008125E4">
        <w:trPr>
          <w:del w:id="540" w:author="Pavla Trefilová" w:date="2019-11-18T17:19:00Z"/>
        </w:trPr>
        <w:tc>
          <w:tcPr>
            <w:tcW w:w="2829" w:type="dxa"/>
          </w:tcPr>
          <w:p w14:paraId="374B92D6" w14:textId="77777777" w:rsidR="006821E3" w:rsidRPr="008D29E0" w:rsidRDefault="006821E3" w:rsidP="006821E3">
            <w:pPr>
              <w:rPr>
                <w:del w:id="541" w:author="Pavla Trefilová" w:date="2019-11-18T17:19:00Z"/>
                <w:color w:val="000000"/>
                <w:shd w:val="clear" w:color="auto" w:fill="FFFFFF"/>
              </w:rPr>
            </w:pPr>
            <w:del w:id="542" w:author="Pavla Trefilová" w:date="2019-11-18T17:19:00Z">
              <w:r>
                <w:rPr>
                  <w:color w:val="000000"/>
                  <w:shd w:val="clear" w:color="auto" w:fill="FFFFFF"/>
                </w:rPr>
                <w:lastRenderedPageBreak/>
                <w:delText>Aikido</w:delText>
              </w:r>
            </w:del>
          </w:p>
        </w:tc>
        <w:tc>
          <w:tcPr>
            <w:tcW w:w="851" w:type="dxa"/>
            <w:gridSpan w:val="2"/>
          </w:tcPr>
          <w:p w14:paraId="694CF3C8" w14:textId="77777777" w:rsidR="006821E3" w:rsidRDefault="006821E3" w:rsidP="006821E3">
            <w:pPr>
              <w:rPr>
                <w:del w:id="543" w:author="Pavla Trefilová" w:date="2019-11-18T17:19:00Z"/>
              </w:rPr>
            </w:pPr>
            <w:moveFromRangeStart w:id="544" w:author="Pavla Trefilová" w:date="2019-11-18T17:19:00Z" w:name="move24990014"/>
            <w:moveFrom w:id="545" w:author="Pavla Trefilová" w:date="2019-11-18T17:19:00Z">
              <w:r w:rsidRPr="00512D6B">
                <w:t>0-26-0</w:t>
              </w:r>
            </w:moveFrom>
            <w:moveFromRangeEnd w:id="544"/>
          </w:p>
        </w:tc>
        <w:tc>
          <w:tcPr>
            <w:tcW w:w="851" w:type="dxa"/>
          </w:tcPr>
          <w:p w14:paraId="483129E8" w14:textId="77777777" w:rsidR="006821E3" w:rsidRDefault="006821E3" w:rsidP="006821E3">
            <w:pPr>
              <w:rPr>
                <w:del w:id="546" w:author="Pavla Trefilová" w:date="2019-11-18T17:19:00Z"/>
              </w:rPr>
            </w:pPr>
            <w:del w:id="547" w:author="Pavla Trefilová" w:date="2019-11-18T17:19:00Z">
              <w:r>
                <w:delText>zp</w:delText>
              </w:r>
            </w:del>
          </w:p>
        </w:tc>
        <w:tc>
          <w:tcPr>
            <w:tcW w:w="709" w:type="dxa"/>
          </w:tcPr>
          <w:p w14:paraId="2121727D" w14:textId="77777777" w:rsidR="006821E3" w:rsidRDefault="006821E3" w:rsidP="006821E3">
            <w:pPr>
              <w:rPr>
                <w:del w:id="548" w:author="Pavla Trefilová" w:date="2019-11-18T17:19:00Z"/>
              </w:rPr>
            </w:pPr>
            <w:del w:id="549" w:author="Pavla Trefilová" w:date="2019-11-18T17:19:00Z">
              <w:r>
                <w:delText>1</w:delText>
              </w:r>
            </w:del>
          </w:p>
        </w:tc>
        <w:tc>
          <w:tcPr>
            <w:tcW w:w="2410" w:type="dxa"/>
            <w:vMerge/>
          </w:tcPr>
          <w:p w14:paraId="1B31EAA5" w14:textId="77777777" w:rsidR="006821E3" w:rsidRPr="00F36463" w:rsidRDefault="006821E3" w:rsidP="006821E3">
            <w:pPr>
              <w:rPr>
                <w:del w:id="550" w:author="Pavla Trefilová" w:date="2019-11-18T17:19:00Z"/>
                <w:b/>
              </w:rPr>
            </w:pPr>
          </w:p>
        </w:tc>
        <w:tc>
          <w:tcPr>
            <w:tcW w:w="850" w:type="dxa"/>
          </w:tcPr>
          <w:p w14:paraId="65038F7C" w14:textId="77777777" w:rsidR="006821E3" w:rsidRDefault="006821E3" w:rsidP="006821E3">
            <w:pPr>
              <w:rPr>
                <w:del w:id="551" w:author="Pavla Trefilová" w:date="2019-11-18T17:19:00Z"/>
              </w:rPr>
            </w:pPr>
            <w:del w:id="552" w:author="Pavla Trefilová" w:date="2019-11-18T17:19:00Z">
              <w:r>
                <w:delText>Z/L</w:delText>
              </w:r>
            </w:del>
          </w:p>
        </w:tc>
        <w:tc>
          <w:tcPr>
            <w:tcW w:w="851" w:type="dxa"/>
          </w:tcPr>
          <w:p w14:paraId="54A47631" w14:textId="77777777" w:rsidR="006821E3" w:rsidRDefault="006821E3" w:rsidP="006821E3">
            <w:pPr>
              <w:rPr>
                <w:del w:id="553" w:author="Pavla Trefilová" w:date="2019-11-18T17:19:00Z"/>
              </w:rPr>
            </w:pPr>
          </w:p>
        </w:tc>
      </w:tr>
      <w:tr w:rsidR="006821E3" w14:paraId="3C2F5D5A" w14:textId="77777777" w:rsidTr="008125E4">
        <w:trPr>
          <w:del w:id="554" w:author="Pavla Trefilová" w:date="2019-11-18T17:19:00Z"/>
        </w:trPr>
        <w:tc>
          <w:tcPr>
            <w:tcW w:w="2829" w:type="dxa"/>
          </w:tcPr>
          <w:p w14:paraId="5B111779" w14:textId="77777777" w:rsidR="006821E3" w:rsidRPr="008D29E0" w:rsidRDefault="006821E3" w:rsidP="006821E3">
            <w:pPr>
              <w:rPr>
                <w:del w:id="555" w:author="Pavla Trefilová" w:date="2019-11-18T17:19:00Z"/>
                <w:color w:val="000000"/>
                <w:shd w:val="clear" w:color="auto" w:fill="FFFFFF"/>
              </w:rPr>
            </w:pPr>
            <w:del w:id="556" w:author="Pavla Trefilová" w:date="2019-11-18T17:19:00Z">
              <w:r w:rsidRPr="008D29E0">
                <w:rPr>
                  <w:color w:val="000000"/>
                  <w:shd w:val="clear" w:color="auto" w:fill="FFFFFF"/>
                </w:rPr>
                <w:delText>American football</w:delText>
              </w:r>
            </w:del>
          </w:p>
        </w:tc>
        <w:tc>
          <w:tcPr>
            <w:tcW w:w="851" w:type="dxa"/>
            <w:gridSpan w:val="2"/>
          </w:tcPr>
          <w:p w14:paraId="39BE63FC" w14:textId="77777777" w:rsidR="006821E3" w:rsidRDefault="006821E3" w:rsidP="006821E3">
            <w:pPr>
              <w:rPr>
                <w:del w:id="557" w:author="Pavla Trefilová" w:date="2019-11-18T17:19:00Z"/>
              </w:rPr>
            </w:pPr>
            <w:del w:id="558" w:author="Pavla Trefilová" w:date="2019-11-18T17:19:00Z">
              <w:r w:rsidRPr="00512D6B">
                <w:delText>0-26-0</w:delText>
              </w:r>
            </w:del>
          </w:p>
        </w:tc>
        <w:tc>
          <w:tcPr>
            <w:tcW w:w="851" w:type="dxa"/>
          </w:tcPr>
          <w:p w14:paraId="580E8B05" w14:textId="77777777" w:rsidR="006821E3" w:rsidRDefault="006821E3" w:rsidP="006821E3">
            <w:pPr>
              <w:rPr>
                <w:del w:id="559" w:author="Pavla Trefilová" w:date="2019-11-18T17:19:00Z"/>
              </w:rPr>
            </w:pPr>
            <w:del w:id="560" w:author="Pavla Trefilová" w:date="2019-11-18T17:19:00Z">
              <w:r>
                <w:delText>zp</w:delText>
              </w:r>
            </w:del>
          </w:p>
        </w:tc>
        <w:tc>
          <w:tcPr>
            <w:tcW w:w="709" w:type="dxa"/>
          </w:tcPr>
          <w:p w14:paraId="40F81BCD" w14:textId="77777777" w:rsidR="006821E3" w:rsidRDefault="006821E3" w:rsidP="006821E3">
            <w:pPr>
              <w:rPr>
                <w:del w:id="561" w:author="Pavla Trefilová" w:date="2019-11-18T17:19:00Z"/>
              </w:rPr>
            </w:pPr>
            <w:del w:id="562" w:author="Pavla Trefilová" w:date="2019-11-18T17:19:00Z">
              <w:r>
                <w:delText>1</w:delText>
              </w:r>
            </w:del>
          </w:p>
        </w:tc>
        <w:tc>
          <w:tcPr>
            <w:tcW w:w="2410" w:type="dxa"/>
            <w:vMerge/>
          </w:tcPr>
          <w:p w14:paraId="094F7146" w14:textId="77777777" w:rsidR="006821E3" w:rsidRPr="00F36463" w:rsidRDefault="006821E3" w:rsidP="006821E3">
            <w:pPr>
              <w:rPr>
                <w:del w:id="563" w:author="Pavla Trefilová" w:date="2019-11-18T17:19:00Z"/>
                <w:b/>
              </w:rPr>
            </w:pPr>
          </w:p>
        </w:tc>
        <w:tc>
          <w:tcPr>
            <w:tcW w:w="850" w:type="dxa"/>
          </w:tcPr>
          <w:p w14:paraId="47B95030" w14:textId="77777777" w:rsidR="006821E3" w:rsidRDefault="006821E3" w:rsidP="006821E3">
            <w:pPr>
              <w:rPr>
                <w:del w:id="564" w:author="Pavla Trefilová" w:date="2019-11-18T17:19:00Z"/>
              </w:rPr>
            </w:pPr>
            <w:del w:id="565" w:author="Pavla Trefilová" w:date="2019-11-18T17:19:00Z">
              <w:r>
                <w:delText>Z/L</w:delText>
              </w:r>
            </w:del>
          </w:p>
        </w:tc>
        <w:tc>
          <w:tcPr>
            <w:tcW w:w="851" w:type="dxa"/>
          </w:tcPr>
          <w:p w14:paraId="2B461F66" w14:textId="77777777" w:rsidR="006821E3" w:rsidRDefault="006821E3" w:rsidP="006821E3">
            <w:pPr>
              <w:rPr>
                <w:del w:id="566" w:author="Pavla Trefilová" w:date="2019-11-18T17:19:00Z"/>
              </w:rPr>
            </w:pPr>
          </w:p>
        </w:tc>
      </w:tr>
      <w:tr w:rsidR="006821E3" w14:paraId="0CB34358" w14:textId="77777777" w:rsidTr="008125E4">
        <w:trPr>
          <w:del w:id="567" w:author="Pavla Trefilová" w:date="2019-11-18T17:19:00Z"/>
        </w:trPr>
        <w:tc>
          <w:tcPr>
            <w:tcW w:w="2829" w:type="dxa"/>
          </w:tcPr>
          <w:p w14:paraId="001D229C" w14:textId="77777777" w:rsidR="006821E3" w:rsidRPr="008D29E0" w:rsidRDefault="006821E3" w:rsidP="006821E3">
            <w:pPr>
              <w:jc w:val="both"/>
              <w:rPr>
                <w:del w:id="568" w:author="Pavla Trefilová" w:date="2019-11-18T17:19:00Z"/>
              </w:rPr>
            </w:pPr>
            <w:del w:id="569" w:author="Pavla Trefilová" w:date="2019-11-18T17:19:00Z">
              <w:r w:rsidRPr="008D29E0">
                <w:delText>Basketball</w:delText>
              </w:r>
            </w:del>
          </w:p>
        </w:tc>
        <w:tc>
          <w:tcPr>
            <w:tcW w:w="851" w:type="dxa"/>
            <w:gridSpan w:val="2"/>
          </w:tcPr>
          <w:p w14:paraId="78C57723" w14:textId="77777777" w:rsidR="006821E3" w:rsidRDefault="006821E3" w:rsidP="006821E3">
            <w:pPr>
              <w:jc w:val="both"/>
              <w:rPr>
                <w:del w:id="570" w:author="Pavla Trefilová" w:date="2019-11-18T17:19:00Z"/>
              </w:rPr>
            </w:pPr>
            <w:del w:id="571" w:author="Pavla Trefilová" w:date="2019-11-18T17:19:00Z">
              <w:r w:rsidRPr="00512D6B">
                <w:delText>0-26-0</w:delText>
              </w:r>
            </w:del>
          </w:p>
        </w:tc>
        <w:tc>
          <w:tcPr>
            <w:tcW w:w="851" w:type="dxa"/>
          </w:tcPr>
          <w:p w14:paraId="4A7869F5" w14:textId="77777777" w:rsidR="006821E3" w:rsidRDefault="006821E3" w:rsidP="006821E3">
            <w:pPr>
              <w:jc w:val="both"/>
              <w:rPr>
                <w:del w:id="572" w:author="Pavla Trefilová" w:date="2019-11-18T17:19:00Z"/>
              </w:rPr>
            </w:pPr>
            <w:del w:id="573" w:author="Pavla Trefilová" w:date="2019-11-18T17:19:00Z">
              <w:r>
                <w:delText>zp</w:delText>
              </w:r>
            </w:del>
          </w:p>
        </w:tc>
        <w:tc>
          <w:tcPr>
            <w:tcW w:w="709" w:type="dxa"/>
          </w:tcPr>
          <w:p w14:paraId="0885C7FB" w14:textId="77777777" w:rsidR="006821E3" w:rsidRDefault="006821E3" w:rsidP="006821E3">
            <w:pPr>
              <w:jc w:val="both"/>
              <w:rPr>
                <w:del w:id="574" w:author="Pavla Trefilová" w:date="2019-11-18T17:19:00Z"/>
              </w:rPr>
            </w:pPr>
            <w:del w:id="575" w:author="Pavla Trefilová" w:date="2019-11-18T17:19:00Z">
              <w:r>
                <w:delText>1</w:delText>
              </w:r>
            </w:del>
          </w:p>
        </w:tc>
        <w:tc>
          <w:tcPr>
            <w:tcW w:w="2410" w:type="dxa"/>
            <w:vMerge/>
          </w:tcPr>
          <w:p w14:paraId="0F5591D9" w14:textId="77777777" w:rsidR="006821E3" w:rsidRDefault="006821E3" w:rsidP="006821E3">
            <w:pPr>
              <w:jc w:val="both"/>
              <w:rPr>
                <w:del w:id="576" w:author="Pavla Trefilová" w:date="2019-11-18T17:19:00Z"/>
              </w:rPr>
            </w:pPr>
          </w:p>
        </w:tc>
        <w:tc>
          <w:tcPr>
            <w:tcW w:w="850" w:type="dxa"/>
          </w:tcPr>
          <w:p w14:paraId="60C8E502" w14:textId="77777777" w:rsidR="006821E3" w:rsidRDefault="006821E3" w:rsidP="006821E3">
            <w:pPr>
              <w:jc w:val="both"/>
              <w:rPr>
                <w:del w:id="577" w:author="Pavla Trefilová" w:date="2019-11-18T17:19:00Z"/>
              </w:rPr>
            </w:pPr>
            <w:del w:id="578" w:author="Pavla Trefilová" w:date="2019-11-18T17:19:00Z">
              <w:r>
                <w:delText>Z/L</w:delText>
              </w:r>
            </w:del>
          </w:p>
        </w:tc>
        <w:tc>
          <w:tcPr>
            <w:tcW w:w="851" w:type="dxa"/>
          </w:tcPr>
          <w:p w14:paraId="160659E4" w14:textId="77777777" w:rsidR="006821E3" w:rsidRDefault="006821E3" w:rsidP="006821E3">
            <w:pPr>
              <w:jc w:val="both"/>
              <w:rPr>
                <w:del w:id="579" w:author="Pavla Trefilová" w:date="2019-11-18T17:19:00Z"/>
              </w:rPr>
            </w:pPr>
          </w:p>
        </w:tc>
      </w:tr>
      <w:tr w:rsidR="006821E3" w14:paraId="43D0D116" w14:textId="77777777" w:rsidTr="008125E4">
        <w:trPr>
          <w:del w:id="580" w:author="Pavla Trefilová" w:date="2019-11-18T17:19:00Z"/>
        </w:trPr>
        <w:tc>
          <w:tcPr>
            <w:tcW w:w="2829" w:type="dxa"/>
          </w:tcPr>
          <w:p w14:paraId="542B2D55" w14:textId="77777777" w:rsidR="006821E3" w:rsidRPr="008D29E0" w:rsidRDefault="006821E3" w:rsidP="006821E3">
            <w:pPr>
              <w:jc w:val="both"/>
              <w:rPr>
                <w:del w:id="581" w:author="Pavla Trefilová" w:date="2019-11-18T17:19:00Z"/>
              </w:rPr>
            </w:pPr>
            <w:del w:id="582" w:author="Pavla Trefilová" w:date="2019-11-18T17:19:00Z">
              <w:r w:rsidRPr="008D29E0">
                <w:delText>Badminton</w:delText>
              </w:r>
            </w:del>
          </w:p>
        </w:tc>
        <w:tc>
          <w:tcPr>
            <w:tcW w:w="851" w:type="dxa"/>
            <w:gridSpan w:val="2"/>
          </w:tcPr>
          <w:p w14:paraId="1776EFB9" w14:textId="77777777" w:rsidR="006821E3" w:rsidRDefault="006821E3" w:rsidP="006821E3">
            <w:pPr>
              <w:jc w:val="both"/>
              <w:rPr>
                <w:del w:id="583" w:author="Pavla Trefilová" w:date="2019-11-18T17:19:00Z"/>
              </w:rPr>
            </w:pPr>
            <w:del w:id="584" w:author="Pavla Trefilová" w:date="2019-11-18T17:19:00Z">
              <w:r w:rsidRPr="00512D6B">
                <w:delText>0-26-0</w:delText>
              </w:r>
            </w:del>
          </w:p>
        </w:tc>
        <w:tc>
          <w:tcPr>
            <w:tcW w:w="851" w:type="dxa"/>
          </w:tcPr>
          <w:p w14:paraId="48D73784" w14:textId="77777777" w:rsidR="006821E3" w:rsidRDefault="006821E3" w:rsidP="006821E3">
            <w:pPr>
              <w:jc w:val="both"/>
              <w:rPr>
                <w:del w:id="585" w:author="Pavla Trefilová" w:date="2019-11-18T17:19:00Z"/>
              </w:rPr>
            </w:pPr>
            <w:del w:id="586" w:author="Pavla Trefilová" w:date="2019-11-18T17:19:00Z">
              <w:r>
                <w:delText>zp</w:delText>
              </w:r>
            </w:del>
          </w:p>
        </w:tc>
        <w:tc>
          <w:tcPr>
            <w:tcW w:w="709" w:type="dxa"/>
          </w:tcPr>
          <w:p w14:paraId="03799C59" w14:textId="77777777" w:rsidR="006821E3" w:rsidRDefault="006821E3" w:rsidP="006821E3">
            <w:pPr>
              <w:jc w:val="both"/>
              <w:rPr>
                <w:del w:id="587" w:author="Pavla Trefilová" w:date="2019-11-18T17:19:00Z"/>
              </w:rPr>
            </w:pPr>
            <w:del w:id="588" w:author="Pavla Trefilová" w:date="2019-11-18T17:19:00Z">
              <w:r>
                <w:delText>1</w:delText>
              </w:r>
            </w:del>
          </w:p>
        </w:tc>
        <w:tc>
          <w:tcPr>
            <w:tcW w:w="2410" w:type="dxa"/>
            <w:vMerge/>
          </w:tcPr>
          <w:p w14:paraId="6B6FAA31" w14:textId="77777777" w:rsidR="006821E3" w:rsidRDefault="006821E3" w:rsidP="006821E3">
            <w:pPr>
              <w:jc w:val="both"/>
              <w:rPr>
                <w:del w:id="589" w:author="Pavla Trefilová" w:date="2019-11-18T17:19:00Z"/>
              </w:rPr>
            </w:pPr>
          </w:p>
        </w:tc>
        <w:tc>
          <w:tcPr>
            <w:tcW w:w="850" w:type="dxa"/>
          </w:tcPr>
          <w:p w14:paraId="35E10BEB" w14:textId="77777777" w:rsidR="006821E3" w:rsidRDefault="006821E3" w:rsidP="006821E3">
            <w:pPr>
              <w:jc w:val="both"/>
              <w:rPr>
                <w:del w:id="590" w:author="Pavla Trefilová" w:date="2019-11-18T17:19:00Z"/>
              </w:rPr>
            </w:pPr>
            <w:del w:id="591" w:author="Pavla Trefilová" w:date="2019-11-18T17:19:00Z">
              <w:r>
                <w:delText>Z/L</w:delText>
              </w:r>
            </w:del>
          </w:p>
        </w:tc>
        <w:tc>
          <w:tcPr>
            <w:tcW w:w="851" w:type="dxa"/>
          </w:tcPr>
          <w:p w14:paraId="1593026D" w14:textId="77777777" w:rsidR="006821E3" w:rsidRDefault="006821E3" w:rsidP="006821E3">
            <w:pPr>
              <w:jc w:val="both"/>
              <w:rPr>
                <w:del w:id="592" w:author="Pavla Trefilová" w:date="2019-11-18T17:19:00Z"/>
              </w:rPr>
            </w:pPr>
          </w:p>
        </w:tc>
      </w:tr>
      <w:tr w:rsidR="006821E3" w14:paraId="23645792" w14:textId="77777777" w:rsidTr="008125E4">
        <w:trPr>
          <w:del w:id="593" w:author="Pavla Trefilová" w:date="2019-11-18T17:19:00Z"/>
        </w:trPr>
        <w:tc>
          <w:tcPr>
            <w:tcW w:w="2829" w:type="dxa"/>
          </w:tcPr>
          <w:p w14:paraId="3CF20964" w14:textId="77777777" w:rsidR="006821E3" w:rsidRPr="008D29E0" w:rsidRDefault="006821E3" w:rsidP="006821E3">
            <w:pPr>
              <w:jc w:val="both"/>
              <w:rPr>
                <w:del w:id="594" w:author="Pavla Trefilová" w:date="2019-11-18T17:19:00Z"/>
              </w:rPr>
            </w:pPr>
            <w:del w:id="595" w:author="Pavla Trefilová" w:date="2019-11-18T17:19:00Z">
              <w:r w:rsidRPr="008D29E0">
                <w:rPr>
                  <w:color w:val="000000"/>
                  <w:shd w:val="clear" w:color="auto" w:fill="FFFFFF"/>
                </w:rPr>
                <w:delText>Cycling</w:delText>
              </w:r>
            </w:del>
          </w:p>
        </w:tc>
        <w:tc>
          <w:tcPr>
            <w:tcW w:w="851" w:type="dxa"/>
            <w:gridSpan w:val="2"/>
          </w:tcPr>
          <w:p w14:paraId="2C5F1759" w14:textId="77777777" w:rsidR="006821E3" w:rsidRDefault="006821E3" w:rsidP="006821E3">
            <w:pPr>
              <w:jc w:val="both"/>
              <w:rPr>
                <w:del w:id="596" w:author="Pavla Trefilová" w:date="2019-11-18T17:19:00Z"/>
              </w:rPr>
            </w:pPr>
            <w:del w:id="597" w:author="Pavla Trefilová" w:date="2019-11-18T17:19:00Z">
              <w:r w:rsidRPr="00512D6B">
                <w:delText>0-26-0</w:delText>
              </w:r>
            </w:del>
          </w:p>
        </w:tc>
        <w:tc>
          <w:tcPr>
            <w:tcW w:w="851" w:type="dxa"/>
          </w:tcPr>
          <w:p w14:paraId="570F78E3" w14:textId="77777777" w:rsidR="006821E3" w:rsidRDefault="006821E3" w:rsidP="006821E3">
            <w:pPr>
              <w:jc w:val="both"/>
              <w:rPr>
                <w:del w:id="598" w:author="Pavla Trefilová" w:date="2019-11-18T17:19:00Z"/>
              </w:rPr>
            </w:pPr>
            <w:del w:id="599" w:author="Pavla Trefilová" w:date="2019-11-18T17:19:00Z">
              <w:r>
                <w:delText>zp</w:delText>
              </w:r>
            </w:del>
          </w:p>
        </w:tc>
        <w:tc>
          <w:tcPr>
            <w:tcW w:w="709" w:type="dxa"/>
          </w:tcPr>
          <w:p w14:paraId="079D8837" w14:textId="77777777" w:rsidR="006821E3" w:rsidRDefault="006821E3" w:rsidP="006821E3">
            <w:pPr>
              <w:jc w:val="both"/>
              <w:rPr>
                <w:del w:id="600" w:author="Pavla Trefilová" w:date="2019-11-18T17:19:00Z"/>
              </w:rPr>
            </w:pPr>
            <w:del w:id="601" w:author="Pavla Trefilová" w:date="2019-11-18T17:19:00Z">
              <w:r>
                <w:delText>1</w:delText>
              </w:r>
            </w:del>
          </w:p>
        </w:tc>
        <w:tc>
          <w:tcPr>
            <w:tcW w:w="2410" w:type="dxa"/>
            <w:vMerge/>
          </w:tcPr>
          <w:p w14:paraId="417F6119" w14:textId="77777777" w:rsidR="006821E3" w:rsidRDefault="006821E3" w:rsidP="006821E3">
            <w:pPr>
              <w:jc w:val="both"/>
              <w:rPr>
                <w:del w:id="602" w:author="Pavla Trefilová" w:date="2019-11-18T17:19:00Z"/>
              </w:rPr>
            </w:pPr>
          </w:p>
        </w:tc>
        <w:tc>
          <w:tcPr>
            <w:tcW w:w="850" w:type="dxa"/>
          </w:tcPr>
          <w:p w14:paraId="4EBCE1FC" w14:textId="77777777" w:rsidR="006821E3" w:rsidRDefault="006821E3" w:rsidP="006821E3">
            <w:pPr>
              <w:jc w:val="both"/>
              <w:rPr>
                <w:del w:id="603" w:author="Pavla Trefilová" w:date="2019-11-18T17:19:00Z"/>
              </w:rPr>
            </w:pPr>
            <w:del w:id="604" w:author="Pavla Trefilová" w:date="2019-11-18T17:19:00Z">
              <w:r>
                <w:delText>Z/L</w:delText>
              </w:r>
            </w:del>
          </w:p>
        </w:tc>
        <w:tc>
          <w:tcPr>
            <w:tcW w:w="851" w:type="dxa"/>
          </w:tcPr>
          <w:p w14:paraId="3F365B96" w14:textId="77777777" w:rsidR="006821E3" w:rsidRDefault="006821E3" w:rsidP="006821E3">
            <w:pPr>
              <w:jc w:val="both"/>
              <w:rPr>
                <w:del w:id="605" w:author="Pavla Trefilová" w:date="2019-11-18T17:19:00Z"/>
              </w:rPr>
            </w:pPr>
          </w:p>
        </w:tc>
      </w:tr>
      <w:tr w:rsidR="006821E3" w14:paraId="4691069F" w14:textId="77777777" w:rsidTr="008125E4">
        <w:trPr>
          <w:del w:id="606" w:author="Pavla Trefilová" w:date="2019-11-18T17:19:00Z"/>
        </w:trPr>
        <w:tc>
          <w:tcPr>
            <w:tcW w:w="2829" w:type="dxa"/>
          </w:tcPr>
          <w:p w14:paraId="5B8039DB" w14:textId="77777777" w:rsidR="006821E3" w:rsidRPr="008D29E0" w:rsidRDefault="006821E3" w:rsidP="006821E3">
            <w:pPr>
              <w:jc w:val="both"/>
              <w:rPr>
                <w:del w:id="607" w:author="Pavla Trefilová" w:date="2019-11-18T17:19:00Z"/>
              </w:rPr>
            </w:pPr>
            <w:del w:id="608" w:author="Pavla Trefilová" w:date="2019-11-18T17:19:00Z">
              <w:r w:rsidRPr="008D29E0">
                <w:rPr>
                  <w:color w:val="000000"/>
                  <w:shd w:val="clear" w:color="auto" w:fill="FFFFFF"/>
                </w:rPr>
                <w:delText>Floorball</w:delText>
              </w:r>
            </w:del>
          </w:p>
        </w:tc>
        <w:tc>
          <w:tcPr>
            <w:tcW w:w="851" w:type="dxa"/>
            <w:gridSpan w:val="2"/>
          </w:tcPr>
          <w:p w14:paraId="61385AC7" w14:textId="77777777" w:rsidR="006821E3" w:rsidRDefault="006821E3" w:rsidP="006821E3">
            <w:pPr>
              <w:jc w:val="both"/>
              <w:rPr>
                <w:del w:id="609" w:author="Pavla Trefilová" w:date="2019-11-18T17:19:00Z"/>
              </w:rPr>
            </w:pPr>
            <w:del w:id="610" w:author="Pavla Trefilová" w:date="2019-11-18T17:19:00Z">
              <w:r w:rsidRPr="00512D6B">
                <w:delText>0-26-0</w:delText>
              </w:r>
            </w:del>
          </w:p>
        </w:tc>
        <w:tc>
          <w:tcPr>
            <w:tcW w:w="851" w:type="dxa"/>
          </w:tcPr>
          <w:p w14:paraId="49FF646D" w14:textId="77777777" w:rsidR="006821E3" w:rsidRDefault="006821E3" w:rsidP="006821E3">
            <w:pPr>
              <w:jc w:val="both"/>
              <w:rPr>
                <w:del w:id="611" w:author="Pavla Trefilová" w:date="2019-11-18T17:19:00Z"/>
              </w:rPr>
            </w:pPr>
            <w:del w:id="612" w:author="Pavla Trefilová" w:date="2019-11-18T17:19:00Z">
              <w:r>
                <w:delText>zp</w:delText>
              </w:r>
            </w:del>
          </w:p>
        </w:tc>
        <w:tc>
          <w:tcPr>
            <w:tcW w:w="709" w:type="dxa"/>
          </w:tcPr>
          <w:p w14:paraId="65BC8528" w14:textId="77777777" w:rsidR="006821E3" w:rsidRDefault="006821E3" w:rsidP="006821E3">
            <w:pPr>
              <w:jc w:val="both"/>
              <w:rPr>
                <w:del w:id="613" w:author="Pavla Trefilová" w:date="2019-11-18T17:19:00Z"/>
              </w:rPr>
            </w:pPr>
            <w:del w:id="614" w:author="Pavla Trefilová" w:date="2019-11-18T17:19:00Z">
              <w:r>
                <w:delText>1</w:delText>
              </w:r>
            </w:del>
          </w:p>
        </w:tc>
        <w:tc>
          <w:tcPr>
            <w:tcW w:w="2410" w:type="dxa"/>
            <w:vMerge/>
          </w:tcPr>
          <w:p w14:paraId="0C4D4E63" w14:textId="77777777" w:rsidR="006821E3" w:rsidRDefault="006821E3" w:rsidP="006821E3">
            <w:pPr>
              <w:jc w:val="both"/>
              <w:rPr>
                <w:del w:id="615" w:author="Pavla Trefilová" w:date="2019-11-18T17:19:00Z"/>
              </w:rPr>
            </w:pPr>
          </w:p>
        </w:tc>
        <w:tc>
          <w:tcPr>
            <w:tcW w:w="850" w:type="dxa"/>
          </w:tcPr>
          <w:p w14:paraId="0CC4F34D" w14:textId="77777777" w:rsidR="006821E3" w:rsidRDefault="006821E3" w:rsidP="006821E3">
            <w:pPr>
              <w:jc w:val="both"/>
              <w:rPr>
                <w:del w:id="616" w:author="Pavla Trefilová" w:date="2019-11-18T17:19:00Z"/>
              </w:rPr>
            </w:pPr>
            <w:del w:id="617" w:author="Pavla Trefilová" w:date="2019-11-18T17:19:00Z">
              <w:r>
                <w:delText>Z/L</w:delText>
              </w:r>
            </w:del>
          </w:p>
        </w:tc>
        <w:tc>
          <w:tcPr>
            <w:tcW w:w="851" w:type="dxa"/>
          </w:tcPr>
          <w:p w14:paraId="7AB68173" w14:textId="77777777" w:rsidR="006821E3" w:rsidRDefault="006821E3" w:rsidP="006821E3">
            <w:pPr>
              <w:jc w:val="both"/>
              <w:rPr>
                <w:del w:id="618" w:author="Pavla Trefilová" w:date="2019-11-18T17:19:00Z"/>
              </w:rPr>
            </w:pPr>
          </w:p>
        </w:tc>
      </w:tr>
      <w:tr w:rsidR="006821E3" w14:paraId="0420198D" w14:textId="77777777" w:rsidTr="008125E4">
        <w:trPr>
          <w:del w:id="619" w:author="Pavla Trefilová" w:date="2019-11-18T17:19:00Z"/>
        </w:trPr>
        <w:tc>
          <w:tcPr>
            <w:tcW w:w="2829" w:type="dxa"/>
          </w:tcPr>
          <w:p w14:paraId="44B7E6B1" w14:textId="77777777" w:rsidR="006821E3" w:rsidRPr="008D29E0" w:rsidRDefault="006821E3" w:rsidP="006821E3">
            <w:pPr>
              <w:jc w:val="both"/>
              <w:rPr>
                <w:del w:id="620" w:author="Pavla Trefilová" w:date="2019-11-18T17:19:00Z"/>
              </w:rPr>
            </w:pPr>
            <w:del w:id="621" w:author="Pavla Trefilová" w:date="2019-11-18T17:19:00Z">
              <w:r w:rsidRPr="008D29E0">
                <w:delText>Golf</w:delText>
              </w:r>
            </w:del>
          </w:p>
        </w:tc>
        <w:tc>
          <w:tcPr>
            <w:tcW w:w="851" w:type="dxa"/>
            <w:gridSpan w:val="2"/>
          </w:tcPr>
          <w:p w14:paraId="5E19E17A" w14:textId="77777777" w:rsidR="006821E3" w:rsidRDefault="006821E3" w:rsidP="006821E3">
            <w:pPr>
              <w:jc w:val="both"/>
              <w:rPr>
                <w:del w:id="622" w:author="Pavla Trefilová" w:date="2019-11-18T17:19:00Z"/>
              </w:rPr>
            </w:pPr>
            <w:del w:id="623" w:author="Pavla Trefilová" w:date="2019-11-18T17:19:00Z">
              <w:r w:rsidRPr="00512D6B">
                <w:delText>0-26-0</w:delText>
              </w:r>
            </w:del>
          </w:p>
        </w:tc>
        <w:tc>
          <w:tcPr>
            <w:tcW w:w="851" w:type="dxa"/>
          </w:tcPr>
          <w:p w14:paraId="21EBE29C" w14:textId="77777777" w:rsidR="006821E3" w:rsidRDefault="006821E3" w:rsidP="006821E3">
            <w:pPr>
              <w:jc w:val="both"/>
              <w:rPr>
                <w:del w:id="624" w:author="Pavla Trefilová" w:date="2019-11-18T17:19:00Z"/>
              </w:rPr>
            </w:pPr>
            <w:del w:id="625" w:author="Pavla Trefilová" w:date="2019-11-18T17:19:00Z">
              <w:r>
                <w:delText>zp</w:delText>
              </w:r>
            </w:del>
          </w:p>
        </w:tc>
        <w:tc>
          <w:tcPr>
            <w:tcW w:w="709" w:type="dxa"/>
          </w:tcPr>
          <w:p w14:paraId="7161339D" w14:textId="77777777" w:rsidR="006821E3" w:rsidRDefault="006821E3" w:rsidP="006821E3">
            <w:pPr>
              <w:jc w:val="both"/>
              <w:rPr>
                <w:del w:id="626" w:author="Pavla Trefilová" w:date="2019-11-18T17:19:00Z"/>
              </w:rPr>
            </w:pPr>
            <w:del w:id="627" w:author="Pavla Trefilová" w:date="2019-11-18T17:19:00Z">
              <w:r>
                <w:delText>1</w:delText>
              </w:r>
            </w:del>
          </w:p>
        </w:tc>
        <w:tc>
          <w:tcPr>
            <w:tcW w:w="2410" w:type="dxa"/>
            <w:vMerge/>
          </w:tcPr>
          <w:p w14:paraId="39061009" w14:textId="77777777" w:rsidR="006821E3" w:rsidRDefault="006821E3" w:rsidP="006821E3">
            <w:pPr>
              <w:jc w:val="both"/>
              <w:rPr>
                <w:del w:id="628" w:author="Pavla Trefilová" w:date="2019-11-18T17:19:00Z"/>
              </w:rPr>
            </w:pPr>
          </w:p>
        </w:tc>
        <w:tc>
          <w:tcPr>
            <w:tcW w:w="850" w:type="dxa"/>
          </w:tcPr>
          <w:p w14:paraId="38A208CE" w14:textId="77777777" w:rsidR="006821E3" w:rsidRDefault="006821E3" w:rsidP="006821E3">
            <w:pPr>
              <w:jc w:val="both"/>
              <w:rPr>
                <w:del w:id="629" w:author="Pavla Trefilová" w:date="2019-11-18T17:19:00Z"/>
              </w:rPr>
            </w:pPr>
            <w:del w:id="630" w:author="Pavla Trefilová" w:date="2019-11-18T17:19:00Z">
              <w:r>
                <w:delText>Z/L</w:delText>
              </w:r>
            </w:del>
          </w:p>
        </w:tc>
        <w:tc>
          <w:tcPr>
            <w:tcW w:w="851" w:type="dxa"/>
          </w:tcPr>
          <w:p w14:paraId="3B389104" w14:textId="77777777" w:rsidR="006821E3" w:rsidRDefault="006821E3" w:rsidP="006821E3">
            <w:pPr>
              <w:jc w:val="both"/>
              <w:rPr>
                <w:del w:id="631" w:author="Pavla Trefilová" w:date="2019-11-18T17:19:00Z"/>
              </w:rPr>
            </w:pPr>
          </w:p>
        </w:tc>
      </w:tr>
      <w:tr w:rsidR="006821E3" w14:paraId="6334E210" w14:textId="77777777" w:rsidTr="008125E4">
        <w:trPr>
          <w:del w:id="632" w:author="Pavla Trefilová" w:date="2019-11-18T17:19:00Z"/>
        </w:trPr>
        <w:tc>
          <w:tcPr>
            <w:tcW w:w="2829" w:type="dxa"/>
          </w:tcPr>
          <w:p w14:paraId="5E80FA8E" w14:textId="77777777" w:rsidR="006821E3" w:rsidRPr="008D29E0" w:rsidRDefault="006821E3" w:rsidP="006821E3">
            <w:pPr>
              <w:jc w:val="both"/>
              <w:rPr>
                <w:del w:id="633" w:author="Pavla Trefilová" w:date="2019-11-18T17:19:00Z"/>
              </w:rPr>
            </w:pPr>
            <w:del w:id="634" w:author="Pavla Trefilová" w:date="2019-11-18T17:19:00Z">
              <w:r w:rsidRPr="008D29E0">
                <w:rPr>
                  <w:color w:val="000000"/>
                  <w:shd w:val="clear" w:color="auto" w:fill="FFFFFF"/>
                </w:rPr>
                <w:delText>(Mountain) Climbing</w:delText>
              </w:r>
            </w:del>
          </w:p>
        </w:tc>
        <w:tc>
          <w:tcPr>
            <w:tcW w:w="851" w:type="dxa"/>
            <w:gridSpan w:val="2"/>
          </w:tcPr>
          <w:p w14:paraId="15190C9B" w14:textId="77777777" w:rsidR="006821E3" w:rsidRDefault="006821E3" w:rsidP="006821E3">
            <w:pPr>
              <w:jc w:val="both"/>
              <w:rPr>
                <w:del w:id="635" w:author="Pavla Trefilová" w:date="2019-11-18T17:19:00Z"/>
              </w:rPr>
            </w:pPr>
            <w:del w:id="636" w:author="Pavla Trefilová" w:date="2019-11-18T17:19:00Z">
              <w:r w:rsidRPr="00512D6B">
                <w:delText>0-26-0</w:delText>
              </w:r>
            </w:del>
          </w:p>
        </w:tc>
        <w:tc>
          <w:tcPr>
            <w:tcW w:w="851" w:type="dxa"/>
          </w:tcPr>
          <w:p w14:paraId="7D0542D0" w14:textId="77777777" w:rsidR="006821E3" w:rsidRDefault="006821E3" w:rsidP="006821E3">
            <w:pPr>
              <w:jc w:val="both"/>
              <w:rPr>
                <w:del w:id="637" w:author="Pavla Trefilová" w:date="2019-11-18T17:19:00Z"/>
              </w:rPr>
            </w:pPr>
            <w:del w:id="638" w:author="Pavla Trefilová" w:date="2019-11-18T17:19:00Z">
              <w:r>
                <w:delText>zp</w:delText>
              </w:r>
            </w:del>
          </w:p>
        </w:tc>
        <w:tc>
          <w:tcPr>
            <w:tcW w:w="709" w:type="dxa"/>
          </w:tcPr>
          <w:p w14:paraId="4DE121B8" w14:textId="77777777" w:rsidR="006821E3" w:rsidRDefault="006821E3" w:rsidP="006821E3">
            <w:pPr>
              <w:jc w:val="both"/>
              <w:rPr>
                <w:del w:id="639" w:author="Pavla Trefilová" w:date="2019-11-18T17:19:00Z"/>
              </w:rPr>
            </w:pPr>
            <w:del w:id="640" w:author="Pavla Trefilová" w:date="2019-11-18T17:19:00Z">
              <w:r>
                <w:delText>1</w:delText>
              </w:r>
            </w:del>
          </w:p>
        </w:tc>
        <w:tc>
          <w:tcPr>
            <w:tcW w:w="2410" w:type="dxa"/>
            <w:vMerge/>
          </w:tcPr>
          <w:p w14:paraId="50D768EF" w14:textId="77777777" w:rsidR="006821E3" w:rsidRDefault="006821E3" w:rsidP="006821E3">
            <w:pPr>
              <w:jc w:val="both"/>
              <w:rPr>
                <w:del w:id="641" w:author="Pavla Trefilová" w:date="2019-11-18T17:19:00Z"/>
              </w:rPr>
            </w:pPr>
          </w:p>
        </w:tc>
        <w:tc>
          <w:tcPr>
            <w:tcW w:w="850" w:type="dxa"/>
          </w:tcPr>
          <w:p w14:paraId="72E17189" w14:textId="77777777" w:rsidR="006821E3" w:rsidRDefault="006821E3" w:rsidP="006821E3">
            <w:pPr>
              <w:jc w:val="both"/>
              <w:rPr>
                <w:del w:id="642" w:author="Pavla Trefilová" w:date="2019-11-18T17:19:00Z"/>
              </w:rPr>
            </w:pPr>
            <w:del w:id="643" w:author="Pavla Trefilová" w:date="2019-11-18T17:19:00Z">
              <w:r>
                <w:delText>Z/L</w:delText>
              </w:r>
            </w:del>
          </w:p>
        </w:tc>
        <w:tc>
          <w:tcPr>
            <w:tcW w:w="851" w:type="dxa"/>
          </w:tcPr>
          <w:p w14:paraId="4DCD975E" w14:textId="77777777" w:rsidR="006821E3" w:rsidRDefault="006821E3" w:rsidP="006821E3">
            <w:pPr>
              <w:jc w:val="both"/>
              <w:rPr>
                <w:del w:id="644" w:author="Pavla Trefilová" w:date="2019-11-18T17:19:00Z"/>
              </w:rPr>
            </w:pPr>
          </w:p>
        </w:tc>
      </w:tr>
      <w:tr w:rsidR="006821E3" w14:paraId="18EA0C12" w14:textId="77777777" w:rsidTr="008125E4">
        <w:trPr>
          <w:del w:id="645" w:author="Pavla Trefilová" w:date="2019-11-18T17:19:00Z"/>
        </w:trPr>
        <w:tc>
          <w:tcPr>
            <w:tcW w:w="2829" w:type="dxa"/>
          </w:tcPr>
          <w:p w14:paraId="7ED175BF" w14:textId="77777777" w:rsidR="006821E3" w:rsidRPr="008D29E0" w:rsidRDefault="006821E3" w:rsidP="006821E3">
            <w:pPr>
              <w:jc w:val="both"/>
              <w:rPr>
                <w:del w:id="646" w:author="Pavla Trefilová" w:date="2019-11-18T17:19:00Z"/>
              </w:rPr>
            </w:pPr>
            <w:del w:id="647" w:author="Pavla Trefilová" w:date="2019-11-18T17:19:00Z">
              <w:r w:rsidRPr="008D29E0">
                <w:delText>Indoor Cycling</w:delText>
              </w:r>
            </w:del>
          </w:p>
        </w:tc>
        <w:tc>
          <w:tcPr>
            <w:tcW w:w="851" w:type="dxa"/>
            <w:gridSpan w:val="2"/>
          </w:tcPr>
          <w:p w14:paraId="449F1CD8" w14:textId="77777777" w:rsidR="006821E3" w:rsidRDefault="006821E3" w:rsidP="006821E3">
            <w:pPr>
              <w:jc w:val="both"/>
              <w:rPr>
                <w:del w:id="648" w:author="Pavla Trefilová" w:date="2019-11-18T17:19:00Z"/>
              </w:rPr>
            </w:pPr>
            <w:del w:id="649" w:author="Pavla Trefilová" w:date="2019-11-18T17:19:00Z">
              <w:r w:rsidRPr="00512D6B">
                <w:delText>0-26-0</w:delText>
              </w:r>
            </w:del>
          </w:p>
        </w:tc>
        <w:tc>
          <w:tcPr>
            <w:tcW w:w="851" w:type="dxa"/>
          </w:tcPr>
          <w:p w14:paraId="27225912" w14:textId="77777777" w:rsidR="006821E3" w:rsidRDefault="006821E3" w:rsidP="006821E3">
            <w:pPr>
              <w:jc w:val="both"/>
              <w:rPr>
                <w:del w:id="650" w:author="Pavla Trefilová" w:date="2019-11-18T17:19:00Z"/>
              </w:rPr>
            </w:pPr>
            <w:del w:id="651" w:author="Pavla Trefilová" w:date="2019-11-18T17:19:00Z">
              <w:r>
                <w:delText>zp</w:delText>
              </w:r>
            </w:del>
          </w:p>
        </w:tc>
        <w:tc>
          <w:tcPr>
            <w:tcW w:w="709" w:type="dxa"/>
          </w:tcPr>
          <w:p w14:paraId="6BBFCFC5" w14:textId="77777777" w:rsidR="006821E3" w:rsidRDefault="006821E3" w:rsidP="006821E3">
            <w:pPr>
              <w:jc w:val="both"/>
              <w:rPr>
                <w:del w:id="652" w:author="Pavla Trefilová" w:date="2019-11-18T17:19:00Z"/>
              </w:rPr>
            </w:pPr>
            <w:del w:id="653" w:author="Pavla Trefilová" w:date="2019-11-18T17:19:00Z">
              <w:r>
                <w:delText>1</w:delText>
              </w:r>
            </w:del>
          </w:p>
        </w:tc>
        <w:tc>
          <w:tcPr>
            <w:tcW w:w="2410" w:type="dxa"/>
            <w:vMerge/>
          </w:tcPr>
          <w:p w14:paraId="3892964D" w14:textId="77777777" w:rsidR="006821E3" w:rsidRDefault="006821E3" w:rsidP="006821E3">
            <w:pPr>
              <w:jc w:val="both"/>
              <w:rPr>
                <w:del w:id="654" w:author="Pavla Trefilová" w:date="2019-11-18T17:19:00Z"/>
              </w:rPr>
            </w:pPr>
          </w:p>
        </w:tc>
        <w:tc>
          <w:tcPr>
            <w:tcW w:w="850" w:type="dxa"/>
          </w:tcPr>
          <w:p w14:paraId="6A9CEACD" w14:textId="77777777" w:rsidR="006821E3" w:rsidRDefault="006821E3" w:rsidP="006821E3">
            <w:pPr>
              <w:jc w:val="both"/>
              <w:rPr>
                <w:del w:id="655" w:author="Pavla Trefilová" w:date="2019-11-18T17:19:00Z"/>
              </w:rPr>
            </w:pPr>
            <w:del w:id="656" w:author="Pavla Trefilová" w:date="2019-11-18T17:19:00Z">
              <w:r>
                <w:delText>Z/L</w:delText>
              </w:r>
            </w:del>
          </w:p>
        </w:tc>
        <w:tc>
          <w:tcPr>
            <w:tcW w:w="851" w:type="dxa"/>
          </w:tcPr>
          <w:p w14:paraId="20E8AAB8" w14:textId="77777777" w:rsidR="006821E3" w:rsidRDefault="006821E3" w:rsidP="006821E3">
            <w:pPr>
              <w:jc w:val="both"/>
              <w:rPr>
                <w:del w:id="657" w:author="Pavla Trefilová" w:date="2019-11-18T17:19:00Z"/>
              </w:rPr>
            </w:pPr>
          </w:p>
        </w:tc>
      </w:tr>
      <w:tr w:rsidR="006821E3" w14:paraId="63570E65" w14:textId="77777777" w:rsidTr="008125E4">
        <w:trPr>
          <w:del w:id="658" w:author="Pavla Trefilová" w:date="2019-11-18T17:19:00Z"/>
        </w:trPr>
        <w:tc>
          <w:tcPr>
            <w:tcW w:w="2829" w:type="dxa"/>
          </w:tcPr>
          <w:p w14:paraId="65DDBCFE" w14:textId="77777777" w:rsidR="006821E3" w:rsidRPr="008D29E0" w:rsidRDefault="006821E3" w:rsidP="006821E3">
            <w:pPr>
              <w:jc w:val="both"/>
              <w:rPr>
                <w:del w:id="659" w:author="Pavla Trefilová" w:date="2019-11-18T17:19:00Z"/>
              </w:rPr>
            </w:pPr>
            <w:del w:id="660" w:author="Pavla Trefilová" w:date="2019-11-18T17:19:00Z">
              <w:r w:rsidRPr="008D29E0">
                <w:rPr>
                  <w:color w:val="000000"/>
                  <w:shd w:val="clear" w:color="auto" w:fill="FFFFFF"/>
                </w:rPr>
                <w:delText>Roller Skating</w:delText>
              </w:r>
            </w:del>
          </w:p>
        </w:tc>
        <w:tc>
          <w:tcPr>
            <w:tcW w:w="851" w:type="dxa"/>
            <w:gridSpan w:val="2"/>
          </w:tcPr>
          <w:p w14:paraId="06A84DCB" w14:textId="77777777" w:rsidR="006821E3" w:rsidRDefault="006821E3" w:rsidP="006821E3">
            <w:pPr>
              <w:jc w:val="both"/>
              <w:rPr>
                <w:del w:id="661" w:author="Pavla Trefilová" w:date="2019-11-18T17:19:00Z"/>
              </w:rPr>
            </w:pPr>
            <w:del w:id="662" w:author="Pavla Trefilová" w:date="2019-11-18T17:19:00Z">
              <w:r w:rsidRPr="00512D6B">
                <w:delText>0-26-0</w:delText>
              </w:r>
            </w:del>
          </w:p>
        </w:tc>
        <w:tc>
          <w:tcPr>
            <w:tcW w:w="851" w:type="dxa"/>
          </w:tcPr>
          <w:p w14:paraId="01BD1F58" w14:textId="77777777" w:rsidR="006821E3" w:rsidRDefault="006821E3" w:rsidP="006821E3">
            <w:pPr>
              <w:jc w:val="both"/>
              <w:rPr>
                <w:del w:id="663" w:author="Pavla Trefilová" w:date="2019-11-18T17:19:00Z"/>
              </w:rPr>
            </w:pPr>
            <w:del w:id="664" w:author="Pavla Trefilová" w:date="2019-11-18T17:19:00Z">
              <w:r>
                <w:delText>zp</w:delText>
              </w:r>
            </w:del>
          </w:p>
        </w:tc>
        <w:tc>
          <w:tcPr>
            <w:tcW w:w="709" w:type="dxa"/>
          </w:tcPr>
          <w:p w14:paraId="4F682818" w14:textId="77777777" w:rsidR="006821E3" w:rsidRDefault="006821E3" w:rsidP="006821E3">
            <w:pPr>
              <w:jc w:val="both"/>
              <w:rPr>
                <w:del w:id="665" w:author="Pavla Trefilová" w:date="2019-11-18T17:19:00Z"/>
              </w:rPr>
            </w:pPr>
            <w:del w:id="666" w:author="Pavla Trefilová" w:date="2019-11-18T17:19:00Z">
              <w:r>
                <w:delText>1</w:delText>
              </w:r>
            </w:del>
          </w:p>
        </w:tc>
        <w:tc>
          <w:tcPr>
            <w:tcW w:w="2410" w:type="dxa"/>
            <w:vMerge/>
          </w:tcPr>
          <w:p w14:paraId="69D6F23E" w14:textId="77777777" w:rsidR="006821E3" w:rsidRDefault="006821E3" w:rsidP="006821E3">
            <w:pPr>
              <w:jc w:val="both"/>
              <w:rPr>
                <w:del w:id="667" w:author="Pavla Trefilová" w:date="2019-11-18T17:19:00Z"/>
              </w:rPr>
            </w:pPr>
          </w:p>
        </w:tc>
        <w:tc>
          <w:tcPr>
            <w:tcW w:w="850" w:type="dxa"/>
          </w:tcPr>
          <w:p w14:paraId="761816FA" w14:textId="77777777" w:rsidR="006821E3" w:rsidRDefault="006821E3" w:rsidP="006821E3">
            <w:pPr>
              <w:jc w:val="both"/>
              <w:rPr>
                <w:del w:id="668" w:author="Pavla Trefilová" w:date="2019-11-18T17:19:00Z"/>
              </w:rPr>
            </w:pPr>
            <w:del w:id="669" w:author="Pavla Trefilová" w:date="2019-11-18T17:19:00Z">
              <w:r>
                <w:delText>Z/L</w:delText>
              </w:r>
            </w:del>
          </w:p>
        </w:tc>
        <w:tc>
          <w:tcPr>
            <w:tcW w:w="851" w:type="dxa"/>
          </w:tcPr>
          <w:p w14:paraId="15366896" w14:textId="77777777" w:rsidR="006821E3" w:rsidRDefault="006821E3" w:rsidP="006821E3">
            <w:pPr>
              <w:jc w:val="both"/>
              <w:rPr>
                <w:del w:id="670" w:author="Pavla Trefilová" w:date="2019-11-18T17:19:00Z"/>
              </w:rPr>
            </w:pPr>
          </w:p>
        </w:tc>
      </w:tr>
      <w:tr w:rsidR="006821E3" w14:paraId="58C9577C" w14:textId="77777777" w:rsidTr="008125E4">
        <w:trPr>
          <w:del w:id="671" w:author="Pavla Trefilová" w:date="2019-11-18T17:19:00Z"/>
        </w:trPr>
        <w:tc>
          <w:tcPr>
            <w:tcW w:w="2829" w:type="dxa"/>
          </w:tcPr>
          <w:p w14:paraId="1DD0129C" w14:textId="77777777" w:rsidR="006821E3" w:rsidRPr="008D29E0" w:rsidRDefault="006821E3" w:rsidP="006821E3">
            <w:pPr>
              <w:jc w:val="both"/>
              <w:rPr>
                <w:del w:id="672" w:author="Pavla Trefilová" w:date="2019-11-18T17:19:00Z"/>
              </w:rPr>
            </w:pPr>
            <w:del w:id="673" w:author="Pavla Trefilová" w:date="2019-11-18T17:19:00Z">
              <w:r w:rsidRPr="008D29E0">
                <w:delText>K2 Hiking</w:delText>
              </w:r>
            </w:del>
          </w:p>
        </w:tc>
        <w:tc>
          <w:tcPr>
            <w:tcW w:w="851" w:type="dxa"/>
            <w:gridSpan w:val="2"/>
          </w:tcPr>
          <w:p w14:paraId="52669CF3" w14:textId="77777777" w:rsidR="006821E3" w:rsidRDefault="006821E3" w:rsidP="006821E3">
            <w:pPr>
              <w:jc w:val="both"/>
              <w:rPr>
                <w:del w:id="674" w:author="Pavla Trefilová" w:date="2019-11-18T17:19:00Z"/>
              </w:rPr>
            </w:pPr>
            <w:del w:id="675" w:author="Pavla Trefilová" w:date="2019-11-18T17:19:00Z">
              <w:r w:rsidRPr="00512D6B">
                <w:delText>0-26-0</w:delText>
              </w:r>
            </w:del>
          </w:p>
        </w:tc>
        <w:tc>
          <w:tcPr>
            <w:tcW w:w="851" w:type="dxa"/>
          </w:tcPr>
          <w:p w14:paraId="459FEB8C" w14:textId="77777777" w:rsidR="006821E3" w:rsidRDefault="006821E3" w:rsidP="006821E3">
            <w:pPr>
              <w:jc w:val="both"/>
              <w:rPr>
                <w:del w:id="676" w:author="Pavla Trefilová" w:date="2019-11-18T17:19:00Z"/>
              </w:rPr>
            </w:pPr>
            <w:del w:id="677" w:author="Pavla Trefilová" w:date="2019-11-18T17:19:00Z">
              <w:r>
                <w:delText>zp</w:delText>
              </w:r>
            </w:del>
          </w:p>
        </w:tc>
        <w:tc>
          <w:tcPr>
            <w:tcW w:w="709" w:type="dxa"/>
          </w:tcPr>
          <w:p w14:paraId="231C2876" w14:textId="77777777" w:rsidR="006821E3" w:rsidRDefault="006821E3" w:rsidP="006821E3">
            <w:pPr>
              <w:jc w:val="both"/>
              <w:rPr>
                <w:del w:id="678" w:author="Pavla Trefilová" w:date="2019-11-18T17:19:00Z"/>
              </w:rPr>
            </w:pPr>
            <w:del w:id="679" w:author="Pavla Trefilová" w:date="2019-11-18T17:19:00Z">
              <w:r>
                <w:delText>1</w:delText>
              </w:r>
            </w:del>
          </w:p>
        </w:tc>
        <w:tc>
          <w:tcPr>
            <w:tcW w:w="2410" w:type="dxa"/>
            <w:vMerge/>
          </w:tcPr>
          <w:p w14:paraId="0A48FF1A" w14:textId="77777777" w:rsidR="006821E3" w:rsidRDefault="006821E3" w:rsidP="006821E3">
            <w:pPr>
              <w:jc w:val="both"/>
              <w:rPr>
                <w:del w:id="680" w:author="Pavla Trefilová" w:date="2019-11-18T17:19:00Z"/>
              </w:rPr>
            </w:pPr>
          </w:p>
        </w:tc>
        <w:tc>
          <w:tcPr>
            <w:tcW w:w="850" w:type="dxa"/>
          </w:tcPr>
          <w:p w14:paraId="2D6F3FD2" w14:textId="77777777" w:rsidR="006821E3" w:rsidRDefault="006821E3" w:rsidP="006821E3">
            <w:pPr>
              <w:jc w:val="both"/>
              <w:rPr>
                <w:del w:id="681" w:author="Pavla Trefilová" w:date="2019-11-18T17:19:00Z"/>
              </w:rPr>
            </w:pPr>
            <w:del w:id="682" w:author="Pavla Trefilová" w:date="2019-11-18T17:19:00Z">
              <w:r>
                <w:delText>Z/L</w:delText>
              </w:r>
            </w:del>
          </w:p>
        </w:tc>
        <w:tc>
          <w:tcPr>
            <w:tcW w:w="851" w:type="dxa"/>
          </w:tcPr>
          <w:p w14:paraId="1FF017AF" w14:textId="77777777" w:rsidR="006821E3" w:rsidRDefault="006821E3" w:rsidP="006821E3">
            <w:pPr>
              <w:jc w:val="both"/>
              <w:rPr>
                <w:del w:id="683" w:author="Pavla Trefilová" w:date="2019-11-18T17:19:00Z"/>
              </w:rPr>
            </w:pPr>
          </w:p>
        </w:tc>
      </w:tr>
      <w:tr w:rsidR="006821E3" w14:paraId="56FE4728" w14:textId="77777777" w:rsidTr="008125E4">
        <w:trPr>
          <w:del w:id="684" w:author="Pavla Trefilová" w:date="2019-11-18T17:19:00Z"/>
        </w:trPr>
        <w:tc>
          <w:tcPr>
            <w:tcW w:w="2829" w:type="dxa"/>
          </w:tcPr>
          <w:p w14:paraId="3F2E11C1" w14:textId="77777777" w:rsidR="006821E3" w:rsidRPr="008D29E0" w:rsidRDefault="006821E3" w:rsidP="006821E3">
            <w:pPr>
              <w:jc w:val="both"/>
              <w:rPr>
                <w:del w:id="685" w:author="Pavla Trefilová" w:date="2019-11-18T17:19:00Z"/>
              </w:rPr>
            </w:pPr>
            <w:del w:id="686" w:author="Pavla Trefilová" w:date="2019-11-18T17:19:00Z">
              <w:r w:rsidRPr="008D29E0">
                <w:rPr>
                  <w:color w:val="000000"/>
                  <w:shd w:val="clear" w:color="auto" w:fill="FFFFFF"/>
                </w:rPr>
                <w:delText>Summer Course</w:delText>
              </w:r>
            </w:del>
          </w:p>
        </w:tc>
        <w:tc>
          <w:tcPr>
            <w:tcW w:w="851" w:type="dxa"/>
            <w:gridSpan w:val="2"/>
          </w:tcPr>
          <w:p w14:paraId="656BED8E" w14:textId="77777777" w:rsidR="006821E3" w:rsidRDefault="006821E3" w:rsidP="006821E3">
            <w:pPr>
              <w:jc w:val="both"/>
              <w:rPr>
                <w:del w:id="687" w:author="Pavla Trefilová" w:date="2019-11-18T17:19:00Z"/>
              </w:rPr>
            </w:pPr>
            <w:del w:id="688" w:author="Pavla Trefilová" w:date="2019-11-18T17:19:00Z">
              <w:r w:rsidRPr="00512D6B">
                <w:delText>0-26-0</w:delText>
              </w:r>
            </w:del>
          </w:p>
        </w:tc>
        <w:tc>
          <w:tcPr>
            <w:tcW w:w="851" w:type="dxa"/>
          </w:tcPr>
          <w:p w14:paraId="7885559F" w14:textId="77777777" w:rsidR="006821E3" w:rsidRDefault="006821E3" w:rsidP="006821E3">
            <w:pPr>
              <w:jc w:val="both"/>
              <w:rPr>
                <w:del w:id="689" w:author="Pavla Trefilová" w:date="2019-11-18T17:19:00Z"/>
              </w:rPr>
            </w:pPr>
            <w:del w:id="690" w:author="Pavla Trefilová" w:date="2019-11-18T17:19:00Z">
              <w:r>
                <w:delText>zp</w:delText>
              </w:r>
            </w:del>
          </w:p>
        </w:tc>
        <w:tc>
          <w:tcPr>
            <w:tcW w:w="709" w:type="dxa"/>
          </w:tcPr>
          <w:p w14:paraId="2E32AA53" w14:textId="77777777" w:rsidR="006821E3" w:rsidRDefault="006821E3" w:rsidP="006821E3">
            <w:pPr>
              <w:jc w:val="both"/>
              <w:rPr>
                <w:del w:id="691" w:author="Pavla Trefilová" w:date="2019-11-18T17:19:00Z"/>
              </w:rPr>
            </w:pPr>
            <w:del w:id="692" w:author="Pavla Trefilová" w:date="2019-11-18T17:19:00Z">
              <w:r>
                <w:delText>1</w:delText>
              </w:r>
            </w:del>
          </w:p>
        </w:tc>
        <w:tc>
          <w:tcPr>
            <w:tcW w:w="2410" w:type="dxa"/>
            <w:vMerge/>
          </w:tcPr>
          <w:p w14:paraId="68BD0BD7" w14:textId="77777777" w:rsidR="006821E3" w:rsidRDefault="006821E3" w:rsidP="006821E3">
            <w:pPr>
              <w:jc w:val="both"/>
              <w:rPr>
                <w:del w:id="693" w:author="Pavla Trefilová" w:date="2019-11-18T17:19:00Z"/>
              </w:rPr>
            </w:pPr>
          </w:p>
        </w:tc>
        <w:tc>
          <w:tcPr>
            <w:tcW w:w="850" w:type="dxa"/>
          </w:tcPr>
          <w:p w14:paraId="377C2134" w14:textId="77777777" w:rsidR="006821E3" w:rsidRDefault="006821E3" w:rsidP="006821E3">
            <w:pPr>
              <w:jc w:val="both"/>
              <w:rPr>
                <w:del w:id="694" w:author="Pavla Trefilová" w:date="2019-11-18T17:19:00Z"/>
              </w:rPr>
            </w:pPr>
            <w:del w:id="695" w:author="Pavla Trefilová" w:date="2019-11-18T17:19:00Z">
              <w:r>
                <w:delText>L</w:delText>
              </w:r>
            </w:del>
          </w:p>
        </w:tc>
        <w:tc>
          <w:tcPr>
            <w:tcW w:w="851" w:type="dxa"/>
          </w:tcPr>
          <w:p w14:paraId="3012A986" w14:textId="77777777" w:rsidR="006821E3" w:rsidRDefault="006821E3" w:rsidP="006821E3">
            <w:pPr>
              <w:jc w:val="both"/>
              <w:rPr>
                <w:del w:id="696" w:author="Pavla Trefilová" w:date="2019-11-18T17:19:00Z"/>
              </w:rPr>
            </w:pPr>
          </w:p>
        </w:tc>
      </w:tr>
      <w:tr w:rsidR="006821E3" w14:paraId="2AD2666E" w14:textId="77777777" w:rsidTr="008125E4">
        <w:trPr>
          <w:del w:id="697" w:author="Pavla Trefilová" w:date="2019-11-18T17:19:00Z"/>
        </w:trPr>
        <w:tc>
          <w:tcPr>
            <w:tcW w:w="2829" w:type="dxa"/>
          </w:tcPr>
          <w:p w14:paraId="73FC9C53" w14:textId="77777777" w:rsidR="006821E3" w:rsidRPr="008D29E0" w:rsidRDefault="006821E3" w:rsidP="006821E3">
            <w:pPr>
              <w:rPr>
                <w:del w:id="698" w:author="Pavla Trefilová" w:date="2019-11-18T17:19:00Z"/>
              </w:rPr>
            </w:pPr>
            <w:del w:id="699" w:author="Pavla Trefilová" w:date="2019-11-18T17:19:00Z">
              <w:r>
                <w:rPr>
                  <w:color w:val="000000"/>
                  <w:shd w:val="clear" w:color="auto" w:fill="FFFFFF"/>
                </w:rPr>
                <w:delText xml:space="preserve">Skiing and Snowboarding </w:delText>
              </w:r>
              <w:r w:rsidRPr="008D29E0">
                <w:rPr>
                  <w:color w:val="000000"/>
                  <w:shd w:val="clear" w:color="auto" w:fill="FFFFFF"/>
                </w:rPr>
                <w:delText>Abroad</w:delText>
              </w:r>
            </w:del>
          </w:p>
        </w:tc>
        <w:tc>
          <w:tcPr>
            <w:tcW w:w="851" w:type="dxa"/>
            <w:gridSpan w:val="2"/>
          </w:tcPr>
          <w:p w14:paraId="3D061157" w14:textId="77777777" w:rsidR="006821E3" w:rsidRDefault="006821E3" w:rsidP="006821E3">
            <w:pPr>
              <w:jc w:val="both"/>
              <w:rPr>
                <w:del w:id="700" w:author="Pavla Trefilová" w:date="2019-11-18T17:19:00Z"/>
              </w:rPr>
            </w:pPr>
            <w:del w:id="701" w:author="Pavla Trefilová" w:date="2019-11-18T17:19:00Z">
              <w:r w:rsidRPr="00512D6B">
                <w:delText>0-26-0</w:delText>
              </w:r>
            </w:del>
          </w:p>
        </w:tc>
        <w:tc>
          <w:tcPr>
            <w:tcW w:w="851" w:type="dxa"/>
          </w:tcPr>
          <w:p w14:paraId="2CD413BE" w14:textId="77777777" w:rsidR="006821E3" w:rsidRDefault="006821E3" w:rsidP="006821E3">
            <w:pPr>
              <w:jc w:val="both"/>
              <w:rPr>
                <w:del w:id="702" w:author="Pavla Trefilová" w:date="2019-11-18T17:19:00Z"/>
              </w:rPr>
            </w:pPr>
            <w:del w:id="703" w:author="Pavla Trefilová" w:date="2019-11-18T17:19:00Z">
              <w:r>
                <w:delText>zp</w:delText>
              </w:r>
            </w:del>
          </w:p>
        </w:tc>
        <w:tc>
          <w:tcPr>
            <w:tcW w:w="709" w:type="dxa"/>
          </w:tcPr>
          <w:p w14:paraId="5F063165" w14:textId="77777777" w:rsidR="006821E3" w:rsidRDefault="006821E3" w:rsidP="006821E3">
            <w:pPr>
              <w:jc w:val="both"/>
              <w:rPr>
                <w:del w:id="704" w:author="Pavla Trefilová" w:date="2019-11-18T17:19:00Z"/>
              </w:rPr>
            </w:pPr>
            <w:del w:id="705" w:author="Pavla Trefilová" w:date="2019-11-18T17:19:00Z">
              <w:r>
                <w:delText>1</w:delText>
              </w:r>
            </w:del>
          </w:p>
        </w:tc>
        <w:tc>
          <w:tcPr>
            <w:tcW w:w="2410" w:type="dxa"/>
            <w:vMerge/>
          </w:tcPr>
          <w:p w14:paraId="0BA1D393" w14:textId="77777777" w:rsidR="006821E3" w:rsidRDefault="006821E3" w:rsidP="006821E3">
            <w:pPr>
              <w:jc w:val="both"/>
              <w:rPr>
                <w:del w:id="706" w:author="Pavla Trefilová" w:date="2019-11-18T17:19:00Z"/>
              </w:rPr>
            </w:pPr>
          </w:p>
        </w:tc>
        <w:tc>
          <w:tcPr>
            <w:tcW w:w="850" w:type="dxa"/>
          </w:tcPr>
          <w:p w14:paraId="5A3E66BF" w14:textId="77777777" w:rsidR="006821E3" w:rsidRDefault="006821E3" w:rsidP="006821E3">
            <w:pPr>
              <w:jc w:val="both"/>
              <w:rPr>
                <w:del w:id="707" w:author="Pavla Trefilová" w:date="2019-11-18T17:19:00Z"/>
              </w:rPr>
            </w:pPr>
            <w:del w:id="708" w:author="Pavla Trefilová" w:date="2019-11-18T17:19:00Z">
              <w:r>
                <w:delText>Z/L</w:delText>
              </w:r>
            </w:del>
          </w:p>
        </w:tc>
        <w:tc>
          <w:tcPr>
            <w:tcW w:w="851" w:type="dxa"/>
          </w:tcPr>
          <w:p w14:paraId="26F89E01" w14:textId="77777777" w:rsidR="006821E3" w:rsidRDefault="006821E3" w:rsidP="006821E3">
            <w:pPr>
              <w:jc w:val="both"/>
              <w:rPr>
                <w:del w:id="709" w:author="Pavla Trefilová" w:date="2019-11-18T17:19:00Z"/>
              </w:rPr>
            </w:pPr>
          </w:p>
        </w:tc>
      </w:tr>
      <w:tr w:rsidR="006821E3" w14:paraId="7FC39C84" w14:textId="77777777" w:rsidTr="008125E4">
        <w:trPr>
          <w:del w:id="710" w:author="Pavla Trefilová" w:date="2019-11-18T17:19:00Z"/>
        </w:trPr>
        <w:tc>
          <w:tcPr>
            <w:tcW w:w="2829" w:type="dxa"/>
          </w:tcPr>
          <w:p w14:paraId="64B04A2C" w14:textId="77777777" w:rsidR="006821E3" w:rsidRPr="008D29E0" w:rsidRDefault="006821E3" w:rsidP="006821E3">
            <w:pPr>
              <w:jc w:val="both"/>
              <w:rPr>
                <w:del w:id="711" w:author="Pavla Trefilová" w:date="2019-11-18T17:19:00Z"/>
              </w:rPr>
            </w:pPr>
            <w:del w:id="712" w:author="Pavla Trefilová" w:date="2019-11-18T17:19:00Z">
              <w:r w:rsidRPr="008D29E0">
                <w:rPr>
                  <w:color w:val="000000"/>
                  <w:shd w:val="clear" w:color="auto" w:fill="FFFFFF"/>
                </w:rPr>
                <w:delText>Swimming</w:delText>
              </w:r>
            </w:del>
          </w:p>
        </w:tc>
        <w:tc>
          <w:tcPr>
            <w:tcW w:w="851" w:type="dxa"/>
            <w:gridSpan w:val="2"/>
          </w:tcPr>
          <w:p w14:paraId="5A1A6D5F" w14:textId="77777777" w:rsidR="006821E3" w:rsidRDefault="006821E3" w:rsidP="006821E3">
            <w:pPr>
              <w:jc w:val="both"/>
              <w:rPr>
                <w:del w:id="713" w:author="Pavla Trefilová" w:date="2019-11-18T17:19:00Z"/>
              </w:rPr>
            </w:pPr>
            <w:del w:id="714" w:author="Pavla Trefilová" w:date="2019-11-18T17:19:00Z">
              <w:r w:rsidRPr="00512D6B">
                <w:delText>0-26-0</w:delText>
              </w:r>
            </w:del>
          </w:p>
        </w:tc>
        <w:tc>
          <w:tcPr>
            <w:tcW w:w="851" w:type="dxa"/>
          </w:tcPr>
          <w:p w14:paraId="42E2CB39" w14:textId="77777777" w:rsidR="006821E3" w:rsidRDefault="006821E3" w:rsidP="006821E3">
            <w:pPr>
              <w:jc w:val="both"/>
              <w:rPr>
                <w:del w:id="715" w:author="Pavla Trefilová" w:date="2019-11-18T17:19:00Z"/>
              </w:rPr>
            </w:pPr>
            <w:del w:id="716" w:author="Pavla Trefilová" w:date="2019-11-18T17:19:00Z">
              <w:r>
                <w:delText>zp</w:delText>
              </w:r>
            </w:del>
          </w:p>
        </w:tc>
        <w:tc>
          <w:tcPr>
            <w:tcW w:w="709" w:type="dxa"/>
          </w:tcPr>
          <w:p w14:paraId="119B3143" w14:textId="77777777" w:rsidR="006821E3" w:rsidRDefault="006821E3" w:rsidP="006821E3">
            <w:pPr>
              <w:jc w:val="both"/>
              <w:rPr>
                <w:del w:id="717" w:author="Pavla Trefilová" w:date="2019-11-18T17:19:00Z"/>
              </w:rPr>
            </w:pPr>
            <w:del w:id="718" w:author="Pavla Trefilová" w:date="2019-11-18T17:19:00Z">
              <w:r>
                <w:delText>1</w:delText>
              </w:r>
            </w:del>
          </w:p>
        </w:tc>
        <w:tc>
          <w:tcPr>
            <w:tcW w:w="2410" w:type="dxa"/>
            <w:vMerge/>
          </w:tcPr>
          <w:p w14:paraId="09BD8BDE" w14:textId="77777777" w:rsidR="006821E3" w:rsidRDefault="006821E3" w:rsidP="006821E3">
            <w:pPr>
              <w:jc w:val="both"/>
              <w:rPr>
                <w:del w:id="719" w:author="Pavla Trefilová" w:date="2019-11-18T17:19:00Z"/>
              </w:rPr>
            </w:pPr>
          </w:p>
        </w:tc>
        <w:tc>
          <w:tcPr>
            <w:tcW w:w="850" w:type="dxa"/>
          </w:tcPr>
          <w:p w14:paraId="47AB83C9" w14:textId="77777777" w:rsidR="006821E3" w:rsidRDefault="006821E3" w:rsidP="006821E3">
            <w:pPr>
              <w:jc w:val="both"/>
              <w:rPr>
                <w:del w:id="720" w:author="Pavla Trefilová" w:date="2019-11-18T17:19:00Z"/>
              </w:rPr>
            </w:pPr>
            <w:del w:id="721" w:author="Pavla Trefilová" w:date="2019-11-18T17:19:00Z">
              <w:r>
                <w:delText>Z/L</w:delText>
              </w:r>
            </w:del>
          </w:p>
        </w:tc>
        <w:tc>
          <w:tcPr>
            <w:tcW w:w="851" w:type="dxa"/>
          </w:tcPr>
          <w:p w14:paraId="19EBA272" w14:textId="77777777" w:rsidR="006821E3" w:rsidRDefault="006821E3" w:rsidP="006821E3">
            <w:pPr>
              <w:jc w:val="both"/>
              <w:rPr>
                <w:del w:id="722" w:author="Pavla Trefilová" w:date="2019-11-18T17:19:00Z"/>
              </w:rPr>
            </w:pPr>
          </w:p>
        </w:tc>
      </w:tr>
      <w:tr w:rsidR="006821E3" w14:paraId="7B050927" w14:textId="77777777" w:rsidTr="008125E4">
        <w:trPr>
          <w:del w:id="723" w:author="Pavla Trefilová" w:date="2019-11-18T17:19:00Z"/>
        </w:trPr>
        <w:tc>
          <w:tcPr>
            <w:tcW w:w="2829" w:type="dxa"/>
          </w:tcPr>
          <w:p w14:paraId="0E58817F" w14:textId="77777777" w:rsidR="006821E3" w:rsidRPr="008D29E0" w:rsidRDefault="006821E3" w:rsidP="006821E3">
            <w:pPr>
              <w:jc w:val="both"/>
              <w:rPr>
                <w:del w:id="724" w:author="Pavla Trefilová" w:date="2019-11-18T17:19:00Z"/>
              </w:rPr>
            </w:pPr>
            <w:del w:id="725" w:author="Pavla Trefilová" w:date="2019-11-18T17:19:00Z">
              <w:r w:rsidRPr="008D29E0">
                <w:rPr>
                  <w:color w:val="000000"/>
                  <w:shd w:val="clear" w:color="auto" w:fill="FFFFFF"/>
                </w:rPr>
                <w:delText>Indoor Soccer</w:delText>
              </w:r>
            </w:del>
          </w:p>
        </w:tc>
        <w:tc>
          <w:tcPr>
            <w:tcW w:w="851" w:type="dxa"/>
            <w:gridSpan w:val="2"/>
          </w:tcPr>
          <w:p w14:paraId="746C9D41" w14:textId="77777777" w:rsidR="006821E3" w:rsidRDefault="006821E3" w:rsidP="006821E3">
            <w:pPr>
              <w:jc w:val="both"/>
              <w:rPr>
                <w:del w:id="726" w:author="Pavla Trefilová" w:date="2019-11-18T17:19:00Z"/>
              </w:rPr>
            </w:pPr>
            <w:del w:id="727" w:author="Pavla Trefilová" w:date="2019-11-18T17:19:00Z">
              <w:r w:rsidRPr="00512D6B">
                <w:delText>0-26-0</w:delText>
              </w:r>
            </w:del>
          </w:p>
        </w:tc>
        <w:tc>
          <w:tcPr>
            <w:tcW w:w="851" w:type="dxa"/>
          </w:tcPr>
          <w:p w14:paraId="05D9C8B1" w14:textId="77777777" w:rsidR="006821E3" w:rsidRDefault="006821E3" w:rsidP="006821E3">
            <w:pPr>
              <w:jc w:val="both"/>
              <w:rPr>
                <w:del w:id="728" w:author="Pavla Trefilová" w:date="2019-11-18T17:19:00Z"/>
              </w:rPr>
            </w:pPr>
            <w:del w:id="729" w:author="Pavla Trefilová" w:date="2019-11-18T17:19:00Z">
              <w:r>
                <w:delText>zp</w:delText>
              </w:r>
            </w:del>
          </w:p>
        </w:tc>
        <w:tc>
          <w:tcPr>
            <w:tcW w:w="709" w:type="dxa"/>
          </w:tcPr>
          <w:p w14:paraId="0EF4EE5E" w14:textId="77777777" w:rsidR="006821E3" w:rsidRDefault="006821E3" w:rsidP="006821E3">
            <w:pPr>
              <w:jc w:val="both"/>
              <w:rPr>
                <w:del w:id="730" w:author="Pavla Trefilová" w:date="2019-11-18T17:19:00Z"/>
              </w:rPr>
            </w:pPr>
            <w:del w:id="731" w:author="Pavla Trefilová" w:date="2019-11-18T17:19:00Z">
              <w:r>
                <w:delText>1</w:delText>
              </w:r>
            </w:del>
          </w:p>
        </w:tc>
        <w:tc>
          <w:tcPr>
            <w:tcW w:w="2410" w:type="dxa"/>
            <w:vMerge/>
          </w:tcPr>
          <w:p w14:paraId="65694B3C" w14:textId="77777777" w:rsidR="006821E3" w:rsidRDefault="006821E3" w:rsidP="006821E3">
            <w:pPr>
              <w:jc w:val="both"/>
              <w:rPr>
                <w:del w:id="732" w:author="Pavla Trefilová" w:date="2019-11-18T17:19:00Z"/>
              </w:rPr>
            </w:pPr>
          </w:p>
        </w:tc>
        <w:tc>
          <w:tcPr>
            <w:tcW w:w="850" w:type="dxa"/>
          </w:tcPr>
          <w:p w14:paraId="13783AC1" w14:textId="77777777" w:rsidR="006821E3" w:rsidRDefault="006821E3" w:rsidP="006821E3">
            <w:pPr>
              <w:jc w:val="both"/>
              <w:rPr>
                <w:del w:id="733" w:author="Pavla Trefilová" w:date="2019-11-18T17:19:00Z"/>
              </w:rPr>
            </w:pPr>
            <w:del w:id="734" w:author="Pavla Trefilová" w:date="2019-11-18T17:19:00Z">
              <w:r>
                <w:delText>Z/L</w:delText>
              </w:r>
            </w:del>
          </w:p>
        </w:tc>
        <w:tc>
          <w:tcPr>
            <w:tcW w:w="851" w:type="dxa"/>
          </w:tcPr>
          <w:p w14:paraId="0672BE8E" w14:textId="77777777" w:rsidR="006821E3" w:rsidRDefault="006821E3" w:rsidP="006821E3">
            <w:pPr>
              <w:jc w:val="both"/>
              <w:rPr>
                <w:del w:id="735" w:author="Pavla Trefilová" w:date="2019-11-18T17:19:00Z"/>
              </w:rPr>
            </w:pPr>
          </w:p>
        </w:tc>
      </w:tr>
      <w:tr w:rsidR="006821E3" w14:paraId="110061F7" w14:textId="77777777" w:rsidTr="008125E4">
        <w:trPr>
          <w:del w:id="736" w:author="Pavla Trefilová" w:date="2019-11-18T17:19:00Z"/>
        </w:trPr>
        <w:tc>
          <w:tcPr>
            <w:tcW w:w="2829" w:type="dxa"/>
          </w:tcPr>
          <w:p w14:paraId="0B3D0685" w14:textId="77777777" w:rsidR="006821E3" w:rsidRPr="008D29E0" w:rsidRDefault="006821E3" w:rsidP="006821E3">
            <w:pPr>
              <w:jc w:val="both"/>
              <w:rPr>
                <w:del w:id="737" w:author="Pavla Trefilová" w:date="2019-11-18T17:19:00Z"/>
              </w:rPr>
            </w:pPr>
            <w:del w:id="738" w:author="Pavla Trefilová" w:date="2019-11-18T17:19:00Z">
              <w:r w:rsidRPr="008D29E0">
                <w:rPr>
                  <w:color w:val="000000"/>
                  <w:shd w:val="clear" w:color="auto" w:fill="FFFFFF"/>
                </w:rPr>
                <w:delText>Self-defence</w:delText>
              </w:r>
            </w:del>
          </w:p>
        </w:tc>
        <w:tc>
          <w:tcPr>
            <w:tcW w:w="851" w:type="dxa"/>
            <w:gridSpan w:val="2"/>
          </w:tcPr>
          <w:p w14:paraId="3F2FDEC7" w14:textId="77777777" w:rsidR="006821E3" w:rsidRDefault="006821E3" w:rsidP="006821E3">
            <w:pPr>
              <w:jc w:val="both"/>
              <w:rPr>
                <w:del w:id="739" w:author="Pavla Trefilová" w:date="2019-11-18T17:19:00Z"/>
              </w:rPr>
            </w:pPr>
            <w:del w:id="740" w:author="Pavla Trefilová" w:date="2019-11-18T17:19:00Z">
              <w:r w:rsidRPr="00512D6B">
                <w:delText>0-26-0</w:delText>
              </w:r>
            </w:del>
          </w:p>
        </w:tc>
        <w:tc>
          <w:tcPr>
            <w:tcW w:w="851" w:type="dxa"/>
          </w:tcPr>
          <w:p w14:paraId="2A82568E" w14:textId="77777777" w:rsidR="006821E3" w:rsidRDefault="006821E3" w:rsidP="006821E3">
            <w:pPr>
              <w:jc w:val="both"/>
              <w:rPr>
                <w:del w:id="741" w:author="Pavla Trefilová" w:date="2019-11-18T17:19:00Z"/>
              </w:rPr>
            </w:pPr>
            <w:del w:id="742" w:author="Pavla Trefilová" w:date="2019-11-18T17:19:00Z">
              <w:r>
                <w:delText>zp</w:delText>
              </w:r>
            </w:del>
          </w:p>
        </w:tc>
        <w:tc>
          <w:tcPr>
            <w:tcW w:w="709" w:type="dxa"/>
          </w:tcPr>
          <w:p w14:paraId="653F4C64" w14:textId="77777777" w:rsidR="006821E3" w:rsidRDefault="006821E3" w:rsidP="006821E3">
            <w:pPr>
              <w:jc w:val="both"/>
              <w:rPr>
                <w:del w:id="743" w:author="Pavla Trefilová" w:date="2019-11-18T17:19:00Z"/>
              </w:rPr>
            </w:pPr>
            <w:del w:id="744" w:author="Pavla Trefilová" w:date="2019-11-18T17:19:00Z">
              <w:r>
                <w:delText>1</w:delText>
              </w:r>
            </w:del>
          </w:p>
        </w:tc>
        <w:tc>
          <w:tcPr>
            <w:tcW w:w="2410" w:type="dxa"/>
            <w:vMerge/>
          </w:tcPr>
          <w:p w14:paraId="48628B1E" w14:textId="77777777" w:rsidR="006821E3" w:rsidRDefault="006821E3" w:rsidP="006821E3">
            <w:pPr>
              <w:jc w:val="both"/>
              <w:rPr>
                <w:del w:id="745" w:author="Pavla Trefilová" w:date="2019-11-18T17:19:00Z"/>
              </w:rPr>
            </w:pPr>
          </w:p>
        </w:tc>
        <w:tc>
          <w:tcPr>
            <w:tcW w:w="850" w:type="dxa"/>
          </w:tcPr>
          <w:p w14:paraId="077FE23B" w14:textId="77777777" w:rsidR="006821E3" w:rsidRDefault="006821E3" w:rsidP="006821E3">
            <w:pPr>
              <w:jc w:val="both"/>
              <w:rPr>
                <w:del w:id="746" w:author="Pavla Trefilová" w:date="2019-11-18T17:19:00Z"/>
              </w:rPr>
            </w:pPr>
            <w:del w:id="747" w:author="Pavla Trefilová" w:date="2019-11-18T17:19:00Z">
              <w:r>
                <w:delText>Z/L</w:delText>
              </w:r>
            </w:del>
          </w:p>
        </w:tc>
        <w:tc>
          <w:tcPr>
            <w:tcW w:w="851" w:type="dxa"/>
          </w:tcPr>
          <w:p w14:paraId="5016AD3A" w14:textId="77777777" w:rsidR="006821E3" w:rsidRDefault="006821E3" w:rsidP="006821E3">
            <w:pPr>
              <w:jc w:val="both"/>
              <w:rPr>
                <w:del w:id="748" w:author="Pavla Trefilová" w:date="2019-11-18T17:19:00Z"/>
              </w:rPr>
            </w:pPr>
          </w:p>
        </w:tc>
      </w:tr>
      <w:tr w:rsidR="006821E3" w14:paraId="6D27DB37" w14:textId="77777777" w:rsidTr="008125E4">
        <w:trPr>
          <w:del w:id="749" w:author="Pavla Trefilová" w:date="2019-11-18T17:19:00Z"/>
        </w:trPr>
        <w:tc>
          <w:tcPr>
            <w:tcW w:w="2829" w:type="dxa"/>
          </w:tcPr>
          <w:p w14:paraId="56BAF6AE" w14:textId="77777777" w:rsidR="006821E3" w:rsidRPr="008D29E0" w:rsidRDefault="006821E3" w:rsidP="006821E3">
            <w:pPr>
              <w:jc w:val="both"/>
              <w:rPr>
                <w:del w:id="750" w:author="Pavla Trefilová" w:date="2019-11-18T17:19:00Z"/>
              </w:rPr>
            </w:pPr>
            <w:del w:id="751" w:author="Pavla Trefilová" w:date="2019-11-18T17:19:00Z">
              <w:r w:rsidRPr="008D29E0">
                <w:delText>Squash</w:delText>
              </w:r>
            </w:del>
          </w:p>
        </w:tc>
        <w:tc>
          <w:tcPr>
            <w:tcW w:w="851" w:type="dxa"/>
            <w:gridSpan w:val="2"/>
          </w:tcPr>
          <w:p w14:paraId="5D9642A8" w14:textId="77777777" w:rsidR="006821E3" w:rsidRDefault="006821E3" w:rsidP="006821E3">
            <w:pPr>
              <w:jc w:val="both"/>
              <w:rPr>
                <w:del w:id="752" w:author="Pavla Trefilová" w:date="2019-11-18T17:19:00Z"/>
              </w:rPr>
            </w:pPr>
            <w:del w:id="753" w:author="Pavla Trefilová" w:date="2019-11-18T17:19:00Z">
              <w:r w:rsidRPr="00512D6B">
                <w:delText>0-26-0</w:delText>
              </w:r>
            </w:del>
          </w:p>
        </w:tc>
        <w:tc>
          <w:tcPr>
            <w:tcW w:w="851" w:type="dxa"/>
          </w:tcPr>
          <w:p w14:paraId="688811E0" w14:textId="77777777" w:rsidR="006821E3" w:rsidRDefault="006821E3" w:rsidP="006821E3">
            <w:pPr>
              <w:jc w:val="both"/>
              <w:rPr>
                <w:del w:id="754" w:author="Pavla Trefilová" w:date="2019-11-18T17:19:00Z"/>
              </w:rPr>
            </w:pPr>
            <w:del w:id="755" w:author="Pavla Trefilová" w:date="2019-11-18T17:19:00Z">
              <w:r>
                <w:delText>zp</w:delText>
              </w:r>
            </w:del>
          </w:p>
        </w:tc>
        <w:tc>
          <w:tcPr>
            <w:tcW w:w="709" w:type="dxa"/>
          </w:tcPr>
          <w:p w14:paraId="4722BF54" w14:textId="77777777" w:rsidR="006821E3" w:rsidRDefault="006821E3" w:rsidP="006821E3">
            <w:pPr>
              <w:jc w:val="both"/>
              <w:rPr>
                <w:del w:id="756" w:author="Pavla Trefilová" w:date="2019-11-18T17:19:00Z"/>
              </w:rPr>
            </w:pPr>
            <w:del w:id="757" w:author="Pavla Trefilová" w:date="2019-11-18T17:19:00Z">
              <w:r>
                <w:delText>1</w:delText>
              </w:r>
            </w:del>
          </w:p>
        </w:tc>
        <w:tc>
          <w:tcPr>
            <w:tcW w:w="2410" w:type="dxa"/>
            <w:vMerge/>
          </w:tcPr>
          <w:p w14:paraId="1B12C426" w14:textId="77777777" w:rsidR="006821E3" w:rsidRDefault="006821E3" w:rsidP="006821E3">
            <w:pPr>
              <w:jc w:val="both"/>
              <w:rPr>
                <w:del w:id="758" w:author="Pavla Trefilová" w:date="2019-11-18T17:19:00Z"/>
              </w:rPr>
            </w:pPr>
          </w:p>
        </w:tc>
        <w:tc>
          <w:tcPr>
            <w:tcW w:w="850" w:type="dxa"/>
          </w:tcPr>
          <w:p w14:paraId="39FB95FC" w14:textId="77777777" w:rsidR="006821E3" w:rsidRDefault="006821E3" w:rsidP="006821E3">
            <w:pPr>
              <w:jc w:val="both"/>
              <w:rPr>
                <w:del w:id="759" w:author="Pavla Trefilová" w:date="2019-11-18T17:19:00Z"/>
              </w:rPr>
            </w:pPr>
            <w:del w:id="760" w:author="Pavla Trefilová" w:date="2019-11-18T17:19:00Z">
              <w:r>
                <w:delText>Z/L</w:delText>
              </w:r>
            </w:del>
          </w:p>
        </w:tc>
        <w:tc>
          <w:tcPr>
            <w:tcW w:w="851" w:type="dxa"/>
          </w:tcPr>
          <w:p w14:paraId="03B5B686" w14:textId="77777777" w:rsidR="006821E3" w:rsidRDefault="006821E3" w:rsidP="006821E3">
            <w:pPr>
              <w:jc w:val="both"/>
              <w:rPr>
                <w:del w:id="761" w:author="Pavla Trefilová" w:date="2019-11-18T17:19:00Z"/>
              </w:rPr>
            </w:pPr>
          </w:p>
        </w:tc>
      </w:tr>
      <w:tr w:rsidR="006821E3" w14:paraId="3541351A" w14:textId="77777777" w:rsidTr="008125E4">
        <w:trPr>
          <w:del w:id="762" w:author="Pavla Trefilová" w:date="2019-11-18T17:19:00Z"/>
        </w:trPr>
        <w:tc>
          <w:tcPr>
            <w:tcW w:w="2829" w:type="dxa"/>
          </w:tcPr>
          <w:p w14:paraId="2D11B116" w14:textId="77777777" w:rsidR="006821E3" w:rsidRPr="008D29E0" w:rsidRDefault="006821E3" w:rsidP="006821E3">
            <w:pPr>
              <w:jc w:val="both"/>
              <w:rPr>
                <w:del w:id="763" w:author="Pavla Trefilová" w:date="2019-11-18T17:19:00Z"/>
              </w:rPr>
            </w:pPr>
            <w:del w:id="764" w:author="Pavla Trefilová" w:date="2019-11-18T17:19:00Z">
              <w:r w:rsidRPr="008D29E0">
                <w:rPr>
                  <w:color w:val="000000"/>
                  <w:shd w:val="clear" w:color="auto" w:fill="FFFFFF"/>
                </w:rPr>
                <w:delText>TableTennis</w:delText>
              </w:r>
            </w:del>
          </w:p>
        </w:tc>
        <w:tc>
          <w:tcPr>
            <w:tcW w:w="851" w:type="dxa"/>
            <w:gridSpan w:val="2"/>
          </w:tcPr>
          <w:p w14:paraId="1AC3663F" w14:textId="77777777" w:rsidR="006821E3" w:rsidRDefault="006821E3" w:rsidP="006821E3">
            <w:pPr>
              <w:jc w:val="both"/>
              <w:rPr>
                <w:del w:id="765" w:author="Pavla Trefilová" w:date="2019-11-18T17:19:00Z"/>
              </w:rPr>
            </w:pPr>
            <w:del w:id="766" w:author="Pavla Trefilová" w:date="2019-11-18T17:19:00Z">
              <w:r w:rsidRPr="00512D6B">
                <w:delText>0-26-0</w:delText>
              </w:r>
            </w:del>
          </w:p>
        </w:tc>
        <w:tc>
          <w:tcPr>
            <w:tcW w:w="851" w:type="dxa"/>
          </w:tcPr>
          <w:p w14:paraId="55363CC7" w14:textId="77777777" w:rsidR="006821E3" w:rsidRDefault="006821E3" w:rsidP="006821E3">
            <w:pPr>
              <w:jc w:val="both"/>
              <w:rPr>
                <w:del w:id="767" w:author="Pavla Trefilová" w:date="2019-11-18T17:19:00Z"/>
              </w:rPr>
            </w:pPr>
            <w:del w:id="768" w:author="Pavla Trefilová" w:date="2019-11-18T17:19:00Z">
              <w:r>
                <w:delText>zp</w:delText>
              </w:r>
            </w:del>
          </w:p>
        </w:tc>
        <w:tc>
          <w:tcPr>
            <w:tcW w:w="709" w:type="dxa"/>
          </w:tcPr>
          <w:p w14:paraId="1CC6797C" w14:textId="77777777" w:rsidR="006821E3" w:rsidRDefault="006821E3" w:rsidP="006821E3">
            <w:pPr>
              <w:jc w:val="both"/>
              <w:rPr>
                <w:del w:id="769" w:author="Pavla Trefilová" w:date="2019-11-18T17:19:00Z"/>
              </w:rPr>
            </w:pPr>
            <w:del w:id="770" w:author="Pavla Trefilová" w:date="2019-11-18T17:19:00Z">
              <w:r>
                <w:delText>1</w:delText>
              </w:r>
            </w:del>
          </w:p>
        </w:tc>
        <w:tc>
          <w:tcPr>
            <w:tcW w:w="2410" w:type="dxa"/>
            <w:vMerge/>
          </w:tcPr>
          <w:p w14:paraId="052F3FB3" w14:textId="77777777" w:rsidR="006821E3" w:rsidRDefault="006821E3" w:rsidP="006821E3">
            <w:pPr>
              <w:jc w:val="both"/>
              <w:rPr>
                <w:del w:id="771" w:author="Pavla Trefilová" w:date="2019-11-18T17:19:00Z"/>
              </w:rPr>
            </w:pPr>
          </w:p>
        </w:tc>
        <w:tc>
          <w:tcPr>
            <w:tcW w:w="850" w:type="dxa"/>
          </w:tcPr>
          <w:p w14:paraId="00AB6B9B" w14:textId="77777777" w:rsidR="006821E3" w:rsidRDefault="006821E3" w:rsidP="006821E3">
            <w:pPr>
              <w:jc w:val="both"/>
              <w:rPr>
                <w:del w:id="772" w:author="Pavla Trefilová" w:date="2019-11-18T17:19:00Z"/>
              </w:rPr>
            </w:pPr>
            <w:del w:id="773" w:author="Pavla Trefilová" w:date="2019-11-18T17:19:00Z">
              <w:r>
                <w:delText>Z/L</w:delText>
              </w:r>
            </w:del>
          </w:p>
        </w:tc>
        <w:tc>
          <w:tcPr>
            <w:tcW w:w="851" w:type="dxa"/>
          </w:tcPr>
          <w:p w14:paraId="4B4BC7EA" w14:textId="77777777" w:rsidR="006821E3" w:rsidRDefault="006821E3" w:rsidP="006821E3">
            <w:pPr>
              <w:jc w:val="both"/>
              <w:rPr>
                <w:del w:id="774" w:author="Pavla Trefilová" w:date="2019-11-18T17:19:00Z"/>
              </w:rPr>
            </w:pPr>
          </w:p>
        </w:tc>
      </w:tr>
      <w:tr w:rsidR="006821E3" w14:paraId="59AB1927" w14:textId="77777777" w:rsidTr="008125E4">
        <w:trPr>
          <w:del w:id="775" w:author="Pavla Trefilová" w:date="2019-11-18T17:19:00Z"/>
        </w:trPr>
        <w:tc>
          <w:tcPr>
            <w:tcW w:w="2829" w:type="dxa"/>
          </w:tcPr>
          <w:p w14:paraId="219EE443" w14:textId="77777777" w:rsidR="006821E3" w:rsidRPr="008D29E0" w:rsidRDefault="006821E3" w:rsidP="006821E3">
            <w:pPr>
              <w:jc w:val="both"/>
              <w:rPr>
                <w:del w:id="776" w:author="Pavla Trefilová" w:date="2019-11-18T17:19:00Z"/>
              </w:rPr>
            </w:pPr>
            <w:del w:id="777" w:author="Pavla Trefilová" w:date="2019-11-18T17:19:00Z">
              <w:r w:rsidRPr="008D29E0">
                <w:delText>Taekwondo</w:delText>
              </w:r>
            </w:del>
          </w:p>
        </w:tc>
        <w:tc>
          <w:tcPr>
            <w:tcW w:w="851" w:type="dxa"/>
            <w:gridSpan w:val="2"/>
          </w:tcPr>
          <w:p w14:paraId="67A7B28F" w14:textId="77777777" w:rsidR="006821E3" w:rsidRDefault="006821E3" w:rsidP="006821E3">
            <w:pPr>
              <w:jc w:val="both"/>
              <w:rPr>
                <w:del w:id="778" w:author="Pavla Trefilová" w:date="2019-11-18T17:19:00Z"/>
              </w:rPr>
            </w:pPr>
            <w:del w:id="779" w:author="Pavla Trefilová" w:date="2019-11-18T17:19:00Z">
              <w:r w:rsidRPr="00512D6B">
                <w:delText>0-26-0</w:delText>
              </w:r>
            </w:del>
          </w:p>
        </w:tc>
        <w:tc>
          <w:tcPr>
            <w:tcW w:w="851" w:type="dxa"/>
          </w:tcPr>
          <w:p w14:paraId="2779F816" w14:textId="77777777" w:rsidR="006821E3" w:rsidRDefault="006821E3" w:rsidP="006821E3">
            <w:pPr>
              <w:jc w:val="both"/>
              <w:rPr>
                <w:del w:id="780" w:author="Pavla Trefilová" w:date="2019-11-18T17:19:00Z"/>
              </w:rPr>
            </w:pPr>
            <w:del w:id="781" w:author="Pavla Trefilová" w:date="2019-11-18T17:19:00Z">
              <w:r>
                <w:delText>zp</w:delText>
              </w:r>
            </w:del>
          </w:p>
        </w:tc>
        <w:tc>
          <w:tcPr>
            <w:tcW w:w="709" w:type="dxa"/>
          </w:tcPr>
          <w:p w14:paraId="0D2F1932" w14:textId="77777777" w:rsidR="006821E3" w:rsidRDefault="006821E3" w:rsidP="006821E3">
            <w:pPr>
              <w:jc w:val="both"/>
              <w:rPr>
                <w:del w:id="782" w:author="Pavla Trefilová" w:date="2019-11-18T17:19:00Z"/>
              </w:rPr>
            </w:pPr>
            <w:del w:id="783" w:author="Pavla Trefilová" w:date="2019-11-18T17:19:00Z">
              <w:r>
                <w:delText>1</w:delText>
              </w:r>
            </w:del>
          </w:p>
        </w:tc>
        <w:tc>
          <w:tcPr>
            <w:tcW w:w="2410" w:type="dxa"/>
            <w:vMerge/>
          </w:tcPr>
          <w:p w14:paraId="62E6454A" w14:textId="77777777" w:rsidR="006821E3" w:rsidRDefault="006821E3" w:rsidP="006821E3">
            <w:pPr>
              <w:jc w:val="both"/>
              <w:rPr>
                <w:del w:id="784" w:author="Pavla Trefilová" w:date="2019-11-18T17:19:00Z"/>
              </w:rPr>
            </w:pPr>
          </w:p>
        </w:tc>
        <w:tc>
          <w:tcPr>
            <w:tcW w:w="850" w:type="dxa"/>
          </w:tcPr>
          <w:p w14:paraId="36FD1594" w14:textId="77777777" w:rsidR="006821E3" w:rsidRDefault="006821E3" w:rsidP="006821E3">
            <w:pPr>
              <w:jc w:val="both"/>
              <w:rPr>
                <w:del w:id="785" w:author="Pavla Trefilová" w:date="2019-11-18T17:19:00Z"/>
              </w:rPr>
            </w:pPr>
            <w:del w:id="786" w:author="Pavla Trefilová" w:date="2019-11-18T17:19:00Z">
              <w:r>
                <w:delText>Z/L</w:delText>
              </w:r>
            </w:del>
          </w:p>
        </w:tc>
        <w:tc>
          <w:tcPr>
            <w:tcW w:w="851" w:type="dxa"/>
          </w:tcPr>
          <w:p w14:paraId="2631A59C" w14:textId="77777777" w:rsidR="006821E3" w:rsidRDefault="006821E3" w:rsidP="006821E3">
            <w:pPr>
              <w:jc w:val="both"/>
              <w:rPr>
                <w:del w:id="787" w:author="Pavla Trefilová" w:date="2019-11-18T17:19:00Z"/>
              </w:rPr>
            </w:pPr>
          </w:p>
        </w:tc>
      </w:tr>
      <w:tr w:rsidR="006821E3" w14:paraId="6C0ABD57" w14:textId="77777777" w:rsidTr="008125E4">
        <w:trPr>
          <w:del w:id="788" w:author="Pavla Trefilová" w:date="2019-11-18T17:19:00Z"/>
        </w:trPr>
        <w:tc>
          <w:tcPr>
            <w:tcW w:w="2829" w:type="dxa"/>
          </w:tcPr>
          <w:p w14:paraId="13F0D1F3" w14:textId="77777777" w:rsidR="006821E3" w:rsidRPr="008D29E0" w:rsidRDefault="006821E3" w:rsidP="006821E3">
            <w:pPr>
              <w:jc w:val="both"/>
              <w:rPr>
                <w:del w:id="789" w:author="Pavla Trefilová" w:date="2019-11-18T17:19:00Z"/>
              </w:rPr>
            </w:pPr>
            <w:del w:id="790" w:author="Pavla Trefilová" w:date="2019-11-18T17:19:00Z">
              <w:r w:rsidRPr="008D29E0">
                <w:rPr>
                  <w:color w:val="000000"/>
                  <w:shd w:val="clear" w:color="auto" w:fill="FFFFFF"/>
                </w:rPr>
                <w:delText>Tai Chi Chuan</w:delText>
              </w:r>
            </w:del>
          </w:p>
        </w:tc>
        <w:tc>
          <w:tcPr>
            <w:tcW w:w="851" w:type="dxa"/>
            <w:gridSpan w:val="2"/>
          </w:tcPr>
          <w:p w14:paraId="18B31685" w14:textId="77777777" w:rsidR="006821E3" w:rsidRDefault="006821E3" w:rsidP="006821E3">
            <w:pPr>
              <w:jc w:val="both"/>
              <w:rPr>
                <w:del w:id="791" w:author="Pavla Trefilová" w:date="2019-11-18T17:19:00Z"/>
              </w:rPr>
            </w:pPr>
            <w:del w:id="792" w:author="Pavla Trefilová" w:date="2019-11-18T17:19:00Z">
              <w:r w:rsidRPr="00512D6B">
                <w:delText>0-26-0</w:delText>
              </w:r>
            </w:del>
          </w:p>
        </w:tc>
        <w:tc>
          <w:tcPr>
            <w:tcW w:w="851" w:type="dxa"/>
          </w:tcPr>
          <w:p w14:paraId="2973AB7C" w14:textId="77777777" w:rsidR="006821E3" w:rsidRDefault="006821E3" w:rsidP="006821E3">
            <w:pPr>
              <w:jc w:val="both"/>
              <w:rPr>
                <w:del w:id="793" w:author="Pavla Trefilová" w:date="2019-11-18T17:19:00Z"/>
              </w:rPr>
            </w:pPr>
            <w:del w:id="794" w:author="Pavla Trefilová" w:date="2019-11-18T17:19:00Z">
              <w:r>
                <w:delText>zp</w:delText>
              </w:r>
            </w:del>
          </w:p>
        </w:tc>
        <w:tc>
          <w:tcPr>
            <w:tcW w:w="709" w:type="dxa"/>
          </w:tcPr>
          <w:p w14:paraId="55866C3E" w14:textId="77777777" w:rsidR="006821E3" w:rsidRDefault="006821E3" w:rsidP="006821E3">
            <w:pPr>
              <w:jc w:val="both"/>
              <w:rPr>
                <w:del w:id="795" w:author="Pavla Trefilová" w:date="2019-11-18T17:19:00Z"/>
              </w:rPr>
            </w:pPr>
            <w:del w:id="796" w:author="Pavla Trefilová" w:date="2019-11-18T17:19:00Z">
              <w:r>
                <w:delText>1</w:delText>
              </w:r>
            </w:del>
          </w:p>
        </w:tc>
        <w:tc>
          <w:tcPr>
            <w:tcW w:w="2410" w:type="dxa"/>
            <w:vMerge/>
          </w:tcPr>
          <w:p w14:paraId="20F36935" w14:textId="77777777" w:rsidR="006821E3" w:rsidRDefault="006821E3" w:rsidP="006821E3">
            <w:pPr>
              <w:jc w:val="both"/>
              <w:rPr>
                <w:del w:id="797" w:author="Pavla Trefilová" w:date="2019-11-18T17:19:00Z"/>
              </w:rPr>
            </w:pPr>
          </w:p>
        </w:tc>
        <w:tc>
          <w:tcPr>
            <w:tcW w:w="850" w:type="dxa"/>
          </w:tcPr>
          <w:p w14:paraId="3517D233" w14:textId="77777777" w:rsidR="006821E3" w:rsidRDefault="006821E3" w:rsidP="006821E3">
            <w:pPr>
              <w:jc w:val="both"/>
              <w:rPr>
                <w:del w:id="798" w:author="Pavla Trefilová" w:date="2019-11-18T17:19:00Z"/>
              </w:rPr>
            </w:pPr>
            <w:del w:id="799" w:author="Pavla Trefilová" w:date="2019-11-18T17:19:00Z">
              <w:r>
                <w:delText>Z/L</w:delText>
              </w:r>
            </w:del>
          </w:p>
        </w:tc>
        <w:tc>
          <w:tcPr>
            <w:tcW w:w="851" w:type="dxa"/>
          </w:tcPr>
          <w:p w14:paraId="6DE7ADFD" w14:textId="77777777" w:rsidR="006821E3" w:rsidRDefault="006821E3" w:rsidP="006821E3">
            <w:pPr>
              <w:jc w:val="both"/>
              <w:rPr>
                <w:del w:id="800" w:author="Pavla Trefilová" w:date="2019-11-18T17:19:00Z"/>
              </w:rPr>
            </w:pPr>
          </w:p>
        </w:tc>
      </w:tr>
      <w:tr w:rsidR="006821E3" w14:paraId="532E3023" w14:textId="77777777" w:rsidTr="008125E4">
        <w:trPr>
          <w:del w:id="801" w:author="Pavla Trefilová" w:date="2019-11-18T17:19:00Z"/>
        </w:trPr>
        <w:tc>
          <w:tcPr>
            <w:tcW w:w="2829" w:type="dxa"/>
          </w:tcPr>
          <w:p w14:paraId="730EAB50" w14:textId="77777777" w:rsidR="006821E3" w:rsidRPr="008D29E0" w:rsidRDefault="006821E3" w:rsidP="006821E3">
            <w:pPr>
              <w:jc w:val="both"/>
              <w:rPr>
                <w:del w:id="802" w:author="Pavla Trefilová" w:date="2019-11-18T17:19:00Z"/>
              </w:rPr>
            </w:pPr>
            <w:del w:id="803" w:author="Pavla Trefilová" w:date="2019-11-18T17:19:00Z">
              <w:r w:rsidRPr="008D29E0">
                <w:delText>Tennis</w:delText>
              </w:r>
            </w:del>
          </w:p>
        </w:tc>
        <w:tc>
          <w:tcPr>
            <w:tcW w:w="851" w:type="dxa"/>
            <w:gridSpan w:val="2"/>
          </w:tcPr>
          <w:p w14:paraId="14CF0DE2" w14:textId="77777777" w:rsidR="006821E3" w:rsidRDefault="006821E3" w:rsidP="006821E3">
            <w:pPr>
              <w:jc w:val="both"/>
              <w:rPr>
                <w:del w:id="804" w:author="Pavla Trefilová" w:date="2019-11-18T17:19:00Z"/>
              </w:rPr>
            </w:pPr>
            <w:del w:id="805" w:author="Pavla Trefilová" w:date="2019-11-18T17:19:00Z">
              <w:r w:rsidRPr="00512D6B">
                <w:delText>0-26-0</w:delText>
              </w:r>
            </w:del>
          </w:p>
        </w:tc>
        <w:tc>
          <w:tcPr>
            <w:tcW w:w="851" w:type="dxa"/>
          </w:tcPr>
          <w:p w14:paraId="66544747" w14:textId="77777777" w:rsidR="006821E3" w:rsidRDefault="006821E3" w:rsidP="006821E3">
            <w:pPr>
              <w:jc w:val="both"/>
              <w:rPr>
                <w:del w:id="806" w:author="Pavla Trefilová" w:date="2019-11-18T17:19:00Z"/>
              </w:rPr>
            </w:pPr>
            <w:del w:id="807" w:author="Pavla Trefilová" w:date="2019-11-18T17:19:00Z">
              <w:r>
                <w:delText>zp</w:delText>
              </w:r>
            </w:del>
          </w:p>
        </w:tc>
        <w:tc>
          <w:tcPr>
            <w:tcW w:w="709" w:type="dxa"/>
          </w:tcPr>
          <w:p w14:paraId="4A3F6721" w14:textId="77777777" w:rsidR="006821E3" w:rsidRDefault="006821E3" w:rsidP="006821E3">
            <w:pPr>
              <w:jc w:val="both"/>
              <w:rPr>
                <w:del w:id="808" w:author="Pavla Trefilová" w:date="2019-11-18T17:19:00Z"/>
              </w:rPr>
            </w:pPr>
            <w:del w:id="809" w:author="Pavla Trefilová" w:date="2019-11-18T17:19:00Z">
              <w:r>
                <w:delText>1</w:delText>
              </w:r>
            </w:del>
          </w:p>
        </w:tc>
        <w:tc>
          <w:tcPr>
            <w:tcW w:w="2410" w:type="dxa"/>
            <w:vMerge/>
          </w:tcPr>
          <w:p w14:paraId="7D642BE2" w14:textId="77777777" w:rsidR="006821E3" w:rsidRDefault="006821E3" w:rsidP="006821E3">
            <w:pPr>
              <w:jc w:val="both"/>
              <w:rPr>
                <w:del w:id="810" w:author="Pavla Trefilová" w:date="2019-11-18T17:19:00Z"/>
              </w:rPr>
            </w:pPr>
          </w:p>
        </w:tc>
        <w:tc>
          <w:tcPr>
            <w:tcW w:w="850" w:type="dxa"/>
          </w:tcPr>
          <w:p w14:paraId="06F48793" w14:textId="77777777" w:rsidR="006821E3" w:rsidRDefault="006821E3" w:rsidP="006821E3">
            <w:pPr>
              <w:jc w:val="both"/>
              <w:rPr>
                <w:del w:id="811" w:author="Pavla Trefilová" w:date="2019-11-18T17:19:00Z"/>
              </w:rPr>
            </w:pPr>
            <w:del w:id="812" w:author="Pavla Trefilová" w:date="2019-11-18T17:19:00Z">
              <w:r>
                <w:delText>Z/L</w:delText>
              </w:r>
            </w:del>
          </w:p>
        </w:tc>
        <w:tc>
          <w:tcPr>
            <w:tcW w:w="851" w:type="dxa"/>
          </w:tcPr>
          <w:p w14:paraId="6E01B94A" w14:textId="77777777" w:rsidR="006821E3" w:rsidRDefault="006821E3" w:rsidP="006821E3">
            <w:pPr>
              <w:jc w:val="both"/>
              <w:rPr>
                <w:del w:id="813" w:author="Pavla Trefilová" w:date="2019-11-18T17:19:00Z"/>
              </w:rPr>
            </w:pPr>
          </w:p>
        </w:tc>
      </w:tr>
      <w:tr w:rsidR="006821E3" w14:paraId="02C5B585" w14:textId="77777777" w:rsidTr="008125E4">
        <w:trPr>
          <w:del w:id="814" w:author="Pavla Trefilová" w:date="2019-11-18T17:19:00Z"/>
        </w:trPr>
        <w:tc>
          <w:tcPr>
            <w:tcW w:w="2829" w:type="dxa"/>
          </w:tcPr>
          <w:p w14:paraId="2DF98A0E" w14:textId="77777777" w:rsidR="006821E3" w:rsidRPr="008D29E0" w:rsidRDefault="006821E3" w:rsidP="006821E3">
            <w:pPr>
              <w:jc w:val="both"/>
              <w:rPr>
                <w:del w:id="815" w:author="Pavla Trefilová" w:date="2019-11-18T17:19:00Z"/>
              </w:rPr>
            </w:pPr>
            <w:del w:id="816" w:author="Pavla Trefilová" w:date="2019-11-18T17:19:00Z">
              <w:r w:rsidRPr="008D29E0">
                <w:rPr>
                  <w:color w:val="000000"/>
                  <w:shd w:val="clear" w:color="auto" w:fill="FFFFFF"/>
                </w:rPr>
                <w:delText>Tourist Course</w:delText>
              </w:r>
            </w:del>
          </w:p>
        </w:tc>
        <w:tc>
          <w:tcPr>
            <w:tcW w:w="851" w:type="dxa"/>
            <w:gridSpan w:val="2"/>
          </w:tcPr>
          <w:p w14:paraId="5931FEAC" w14:textId="77777777" w:rsidR="006821E3" w:rsidRDefault="006821E3" w:rsidP="006821E3">
            <w:pPr>
              <w:jc w:val="both"/>
              <w:rPr>
                <w:del w:id="817" w:author="Pavla Trefilová" w:date="2019-11-18T17:19:00Z"/>
              </w:rPr>
            </w:pPr>
            <w:del w:id="818" w:author="Pavla Trefilová" w:date="2019-11-18T17:19:00Z">
              <w:r w:rsidRPr="00512D6B">
                <w:delText>0-26-0</w:delText>
              </w:r>
            </w:del>
          </w:p>
        </w:tc>
        <w:tc>
          <w:tcPr>
            <w:tcW w:w="851" w:type="dxa"/>
          </w:tcPr>
          <w:p w14:paraId="6E03E02D" w14:textId="77777777" w:rsidR="006821E3" w:rsidRDefault="006821E3" w:rsidP="006821E3">
            <w:pPr>
              <w:jc w:val="both"/>
              <w:rPr>
                <w:del w:id="819" w:author="Pavla Trefilová" w:date="2019-11-18T17:19:00Z"/>
              </w:rPr>
            </w:pPr>
            <w:del w:id="820" w:author="Pavla Trefilová" w:date="2019-11-18T17:19:00Z">
              <w:r>
                <w:delText>zp</w:delText>
              </w:r>
            </w:del>
          </w:p>
        </w:tc>
        <w:tc>
          <w:tcPr>
            <w:tcW w:w="709" w:type="dxa"/>
          </w:tcPr>
          <w:p w14:paraId="25BC1A6E" w14:textId="77777777" w:rsidR="006821E3" w:rsidRDefault="006821E3" w:rsidP="006821E3">
            <w:pPr>
              <w:jc w:val="both"/>
              <w:rPr>
                <w:del w:id="821" w:author="Pavla Trefilová" w:date="2019-11-18T17:19:00Z"/>
              </w:rPr>
            </w:pPr>
            <w:del w:id="822" w:author="Pavla Trefilová" w:date="2019-11-18T17:19:00Z">
              <w:r>
                <w:delText>1</w:delText>
              </w:r>
            </w:del>
          </w:p>
        </w:tc>
        <w:tc>
          <w:tcPr>
            <w:tcW w:w="2410" w:type="dxa"/>
            <w:vMerge/>
          </w:tcPr>
          <w:p w14:paraId="3C4EC002" w14:textId="77777777" w:rsidR="006821E3" w:rsidRDefault="006821E3" w:rsidP="006821E3">
            <w:pPr>
              <w:jc w:val="both"/>
              <w:rPr>
                <w:del w:id="823" w:author="Pavla Trefilová" w:date="2019-11-18T17:19:00Z"/>
              </w:rPr>
            </w:pPr>
          </w:p>
        </w:tc>
        <w:tc>
          <w:tcPr>
            <w:tcW w:w="850" w:type="dxa"/>
          </w:tcPr>
          <w:p w14:paraId="3428E298" w14:textId="77777777" w:rsidR="006821E3" w:rsidRDefault="006821E3" w:rsidP="006821E3">
            <w:pPr>
              <w:jc w:val="both"/>
              <w:rPr>
                <w:del w:id="824" w:author="Pavla Trefilová" w:date="2019-11-18T17:19:00Z"/>
              </w:rPr>
            </w:pPr>
            <w:del w:id="825" w:author="Pavla Trefilová" w:date="2019-11-18T17:19:00Z">
              <w:r>
                <w:delText>Z/L</w:delText>
              </w:r>
            </w:del>
          </w:p>
        </w:tc>
        <w:tc>
          <w:tcPr>
            <w:tcW w:w="851" w:type="dxa"/>
          </w:tcPr>
          <w:p w14:paraId="1F89C134" w14:textId="77777777" w:rsidR="006821E3" w:rsidRDefault="006821E3" w:rsidP="006821E3">
            <w:pPr>
              <w:jc w:val="both"/>
              <w:rPr>
                <w:del w:id="826" w:author="Pavla Trefilová" w:date="2019-11-18T17:19:00Z"/>
              </w:rPr>
            </w:pPr>
          </w:p>
        </w:tc>
      </w:tr>
      <w:tr w:rsidR="006821E3" w14:paraId="2565688A" w14:textId="77777777" w:rsidTr="008125E4">
        <w:trPr>
          <w:del w:id="827" w:author="Pavla Trefilová" w:date="2019-11-18T17:19:00Z"/>
        </w:trPr>
        <w:tc>
          <w:tcPr>
            <w:tcW w:w="2829" w:type="dxa"/>
          </w:tcPr>
          <w:p w14:paraId="75D169AF" w14:textId="77777777" w:rsidR="006821E3" w:rsidRPr="008D29E0" w:rsidRDefault="006821E3" w:rsidP="006821E3">
            <w:pPr>
              <w:jc w:val="both"/>
              <w:rPr>
                <w:del w:id="828" w:author="Pavla Trefilová" w:date="2019-11-18T17:19:00Z"/>
              </w:rPr>
            </w:pPr>
            <w:del w:id="829" w:author="Pavla Trefilová" w:date="2019-11-18T17:19:00Z">
              <w:r w:rsidRPr="008D29E0">
                <w:rPr>
                  <w:color w:val="000000"/>
                  <w:shd w:val="clear" w:color="auto" w:fill="FFFFFF"/>
                </w:rPr>
                <w:delText>Canoeing Course</w:delText>
              </w:r>
            </w:del>
          </w:p>
        </w:tc>
        <w:tc>
          <w:tcPr>
            <w:tcW w:w="851" w:type="dxa"/>
            <w:gridSpan w:val="2"/>
          </w:tcPr>
          <w:p w14:paraId="7DD04B85" w14:textId="77777777" w:rsidR="006821E3" w:rsidRDefault="006821E3" w:rsidP="006821E3">
            <w:pPr>
              <w:jc w:val="both"/>
              <w:rPr>
                <w:del w:id="830" w:author="Pavla Trefilová" w:date="2019-11-18T17:19:00Z"/>
              </w:rPr>
            </w:pPr>
            <w:del w:id="831" w:author="Pavla Trefilová" w:date="2019-11-18T17:19:00Z">
              <w:r w:rsidRPr="00512D6B">
                <w:delText>0-26-0</w:delText>
              </w:r>
            </w:del>
          </w:p>
        </w:tc>
        <w:tc>
          <w:tcPr>
            <w:tcW w:w="851" w:type="dxa"/>
          </w:tcPr>
          <w:p w14:paraId="3AEE2248" w14:textId="77777777" w:rsidR="006821E3" w:rsidRDefault="006821E3" w:rsidP="006821E3">
            <w:pPr>
              <w:jc w:val="both"/>
              <w:rPr>
                <w:del w:id="832" w:author="Pavla Trefilová" w:date="2019-11-18T17:19:00Z"/>
              </w:rPr>
            </w:pPr>
            <w:del w:id="833" w:author="Pavla Trefilová" w:date="2019-11-18T17:19:00Z">
              <w:r>
                <w:delText>zp</w:delText>
              </w:r>
            </w:del>
          </w:p>
        </w:tc>
        <w:tc>
          <w:tcPr>
            <w:tcW w:w="709" w:type="dxa"/>
          </w:tcPr>
          <w:p w14:paraId="5CA5EC76" w14:textId="77777777" w:rsidR="006821E3" w:rsidRDefault="006821E3" w:rsidP="006821E3">
            <w:pPr>
              <w:jc w:val="both"/>
              <w:rPr>
                <w:del w:id="834" w:author="Pavla Trefilová" w:date="2019-11-18T17:19:00Z"/>
              </w:rPr>
            </w:pPr>
            <w:del w:id="835" w:author="Pavla Trefilová" w:date="2019-11-18T17:19:00Z">
              <w:r>
                <w:delText>1</w:delText>
              </w:r>
            </w:del>
          </w:p>
        </w:tc>
        <w:tc>
          <w:tcPr>
            <w:tcW w:w="2410" w:type="dxa"/>
            <w:vMerge/>
          </w:tcPr>
          <w:p w14:paraId="646D4F92" w14:textId="77777777" w:rsidR="006821E3" w:rsidRDefault="006821E3" w:rsidP="006821E3">
            <w:pPr>
              <w:jc w:val="both"/>
              <w:rPr>
                <w:del w:id="836" w:author="Pavla Trefilová" w:date="2019-11-18T17:19:00Z"/>
              </w:rPr>
            </w:pPr>
          </w:p>
        </w:tc>
        <w:tc>
          <w:tcPr>
            <w:tcW w:w="850" w:type="dxa"/>
          </w:tcPr>
          <w:p w14:paraId="509272AC" w14:textId="77777777" w:rsidR="006821E3" w:rsidRDefault="006821E3" w:rsidP="006821E3">
            <w:pPr>
              <w:jc w:val="both"/>
              <w:rPr>
                <w:del w:id="837" w:author="Pavla Trefilová" w:date="2019-11-18T17:19:00Z"/>
              </w:rPr>
            </w:pPr>
            <w:del w:id="838" w:author="Pavla Trefilová" w:date="2019-11-18T17:19:00Z">
              <w:r>
                <w:delText>Z/L</w:delText>
              </w:r>
            </w:del>
          </w:p>
        </w:tc>
        <w:tc>
          <w:tcPr>
            <w:tcW w:w="851" w:type="dxa"/>
          </w:tcPr>
          <w:p w14:paraId="1D461A23" w14:textId="77777777" w:rsidR="006821E3" w:rsidRDefault="006821E3" w:rsidP="006821E3">
            <w:pPr>
              <w:jc w:val="both"/>
              <w:rPr>
                <w:del w:id="839" w:author="Pavla Trefilová" w:date="2019-11-18T17:19:00Z"/>
              </w:rPr>
            </w:pPr>
          </w:p>
        </w:tc>
      </w:tr>
      <w:tr w:rsidR="006821E3" w14:paraId="486D2F84" w14:textId="77777777" w:rsidTr="008125E4">
        <w:trPr>
          <w:del w:id="840" w:author="Pavla Trefilová" w:date="2019-11-18T17:19:00Z"/>
        </w:trPr>
        <w:tc>
          <w:tcPr>
            <w:tcW w:w="2829" w:type="dxa"/>
          </w:tcPr>
          <w:p w14:paraId="3E6835F9" w14:textId="77777777" w:rsidR="006821E3" w:rsidRPr="008D29E0" w:rsidRDefault="006821E3" w:rsidP="006821E3">
            <w:pPr>
              <w:jc w:val="both"/>
              <w:rPr>
                <w:del w:id="841" w:author="Pavla Trefilová" w:date="2019-11-18T17:19:00Z"/>
              </w:rPr>
            </w:pPr>
            <w:del w:id="842" w:author="Pavla Trefilová" w:date="2019-11-18T17:19:00Z">
              <w:r w:rsidRPr="008D29E0">
                <w:rPr>
                  <w:color w:val="000000"/>
                  <w:shd w:val="clear" w:color="auto" w:fill="FFFFFF"/>
                </w:rPr>
                <w:delText>Volleyball</w:delText>
              </w:r>
            </w:del>
          </w:p>
        </w:tc>
        <w:tc>
          <w:tcPr>
            <w:tcW w:w="851" w:type="dxa"/>
            <w:gridSpan w:val="2"/>
          </w:tcPr>
          <w:p w14:paraId="3EEB6201" w14:textId="77777777" w:rsidR="006821E3" w:rsidRDefault="006821E3" w:rsidP="006821E3">
            <w:pPr>
              <w:jc w:val="both"/>
              <w:rPr>
                <w:del w:id="843" w:author="Pavla Trefilová" w:date="2019-11-18T17:19:00Z"/>
              </w:rPr>
            </w:pPr>
            <w:del w:id="844" w:author="Pavla Trefilová" w:date="2019-11-18T17:19:00Z">
              <w:r w:rsidRPr="00512D6B">
                <w:delText>0-26-0</w:delText>
              </w:r>
            </w:del>
          </w:p>
        </w:tc>
        <w:tc>
          <w:tcPr>
            <w:tcW w:w="851" w:type="dxa"/>
          </w:tcPr>
          <w:p w14:paraId="671BA451" w14:textId="77777777" w:rsidR="006821E3" w:rsidRDefault="006821E3" w:rsidP="006821E3">
            <w:pPr>
              <w:jc w:val="both"/>
              <w:rPr>
                <w:del w:id="845" w:author="Pavla Trefilová" w:date="2019-11-18T17:19:00Z"/>
              </w:rPr>
            </w:pPr>
            <w:del w:id="846" w:author="Pavla Trefilová" w:date="2019-11-18T17:19:00Z">
              <w:r>
                <w:delText>zp</w:delText>
              </w:r>
            </w:del>
          </w:p>
        </w:tc>
        <w:tc>
          <w:tcPr>
            <w:tcW w:w="709" w:type="dxa"/>
          </w:tcPr>
          <w:p w14:paraId="2A7B9D1B" w14:textId="77777777" w:rsidR="006821E3" w:rsidRDefault="006821E3" w:rsidP="006821E3">
            <w:pPr>
              <w:jc w:val="both"/>
              <w:rPr>
                <w:del w:id="847" w:author="Pavla Trefilová" w:date="2019-11-18T17:19:00Z"/>
              </w:rPr>
            </w:pPr>
            <w:del w:id="848" w:author="Pavla Trefilová" w:date="2019-11-18T17:19:00Z">
              <w:r>
                <w:delText>1</w:delText>
              </w:r>
            </w:del>
          </w:p>
        </w:tc>
        <w:tc>
          <w:tcPr>
            <w:tcW w:w="2410" w:type="dxa"/>
            <w:vMerge/>
          </w:tcPr>
          <w:p w14:paraId="6346DAF1" w14:textId="77777777" w:rsidR="006821E3" w:rsidRDefault="006821E3" w:rsidP="006821E3">
            <w:pPr>
              <w:jc w:val="both"/>
              <w:rPr>
                <w:del w:id="849" w:author="Pavla Trefilová" w:date="2019-11-18T17:19:00Z"/>
              </w:rPr>
            </w:pPr>
          </w:p>
        </w:tc>
        <w:tc>
          <w:tcPr>
            <w:tcW w:w="850" w:type="dxa"/>
          </w:tcPr>
          <w:p w14:paraId="304A29FE" w14:textId="77777777" w:rsidR="006821E3" w:rsidRDefault="006821E3" w:rsidP="006821E3">
            <w:pPr>
              <w:jc w:val="both"/>
              <w:rPr>
                <w:del w:id="850" w:author="Pavla Trefilová" w:date="2019-11-18T17:19:00Z"/>
              </w:rPr>
            </w:pPr>
            <w:del w:id="851" w:author="Pavla Trefilová" w:date="2019-11-18T17:19:00Z">
              <w:r>
                <w:delText>Z/L</w:delText>
              </w:r>
            </w:del>
          </w:p>
        </w:tc>
        <w:tc>
          <w:tcPr>
            <w:tcW w:w="851" w:type="dxa"/>
          </w:tcPr>
          <w:p w14:paraId="2839B1F8" w14:textId="77777777" w:rsidR="006821E3" w:rsidRDefault="006821E3" w:rsidP="006821E3">
            <w:pPr>
              <w:jc w:val="both"/>
              <w:rPr>
                <w:del w:id="852" w:author="Pavla Trefilová" w:date="2019-11-18T17:19:00Z"/>
              </w:rPr>
            </w:pPr>
          </w:p>
        </w:tc>
      </w:tr>
      <w:tr w:rsidR="006821E3" w14:paraId="5952F8E6" w14:textId="77777777" w:rsidTr="008125E4">
        <w:trPr>
          <w:del w:id="853" w:author="Pavla Trefilová" w:date="2019-11-18T17:19:00Z"/>
        </w:trPr>
        <w:tc>
          <w:tcPr>
            <w:tcW w:w="2829" w:type="dxa"/>
          </w:tcPr>
          <w:p w14:paraId="1FC4AC2D" w14:textId="77777777" w:rsidR="006821E3" w:rsidRPr="008D29E0" w:rsidRDefault="006821E3" w:rsidP="006821E3">
            <w:pPr>
              <w:jc w:val="both"/>
              <w:rPr>
                <w:del w:id="854" w:author="Pavla Trefilová" w:date="2019-11-18T17:19:00Z"/>
              </w:rPr>
            </w:pPr>
            <w:del w:id="855" w:author="Pavla Trefilová" w:date="2019-11-18T17:19:00Z">
              <w:r w:rsidRPr="008D29E0">
                <w:rPr>
                  <w:color w:val="000000"/>
                  <w:shd w:val="clear" w:color="auto" w:fill="FFFFFF"/>
                </w:rPr>
                <w:delText>Health-related PT/PE</w:delText>
              </w:r>
            </w:del>
          </w:p>
        </w:tc>
        <w:tc>
          <w:tcPr>
            <w:tcW w:w="851" w:type="dxa"/>
            <w:gridSpan w:val="2"/>
          </w:tcPr>
          <w:p w14:paraId="570E104A" w14:textId="77777777" w:rsidR="006821E3" w:rsidRDefault="006821E3" w:rsidP="006821E3">
            <w:pPr>
              <w:jc w:val="both"/>
              <w:rPr>
                <w:del w:id="856" w:author="Pavla Trefilová" w:date="2019-11-18T17:19:00Z"/>
              </w:rPr>
            </w:pPr>
            <w:del w:id="857" w:author="Pavla Trefilová" w:date="2019-11-18T17:19:00Z">
              <w:r w:rsidRPr="00512D6B">
                <w:delText>0-26-0</w:delText>
              </w:r>
            </w:del>
          </w:p>
        </w:tc>
        <w:tc>
          <w:tcPr>
            <w:tcW w:w="851" w:type="dxa"/>
          </w:tcPr>
          <w:p w14:paraId="5193CDD5" w14:textId="77777777" w:rsidR="006821E3" w:rsidRDefault="006821E3" w:rsidP="006821E3">
            <w:pPr>
              <w:jc w:val="both"/>
              <w:rPr>
                <w:del w:id="858" w:author="Pavla Trefilová" w:date="2019-11-18T17:19:00Z"/>
              </w:rPr>
            </w:pPr>
            <w:del w:id="859" w:author="Pavla Trefilová" w:date="2019-11-18T17:19:00Z">
              <w:r>
                <w:delText>zp</w:delText>
              </w:r>
            </w:del>
          </w:p>
        </w:tc>
        <w:tc>
          <w:tcPr>
            <w:tcW w:w="709" w:type="dxa"/>
          </w:tcPr>
          <w:p w14:paraId="2E4C5440" w14:textId="77777777" w:rsidR="006821E3" w:rsidRDefault="006821E3" w:rsidP="006821E3">
            <w:pPr>
              <w:jc w:val="both"/>
              <w:rPr>
                <w:del w:id="860" w:author="Pavla Trefilová" w:date="2019-11-18T17:19:00Z"/>
              </w:rPr>
            </w:pPr>
            <w:del w:id="861" w:author="Pavla Trefilová" w:date="2019-11-18T17:19:00Z">
              <w:r>
                <w:delText>1</w:delText>
              </w:r>
            </w:del>
          </w:p>
        </w:tc>
        <w:tc>
          <w:tcPr>
            <w:tcW w:w="2410" w:type="dxa"/>
            <w:vMerge/>
          </w:tcPr>
          <w:p w14:paraId="4148D5FE" w14:textId="77777777" w:rsidR="006821E3" w:rsidRDefault="006821E3" w:rsidP="006821E3">
            <w:pPr>
              <w:jc w:val="both"/>
              <w:rPr>
                <w:del w:id="862" w:author="Pavla Trefilová" w:date="2019-11-18T17:19:00Z"/>
              </w:rPr>
            </w:pPr>
          </w:p>
        </w:tc>
        <w:tc>
          <w:tcPr>
            <w:tcW w:w="850" w:type="dxa"/>
          </w:tcPr>
          <w:p w14:paraId="22465AB3" w14:textId="77777777" w:rsidR="006821E3" w:rsidRDefault="006821E3" w:rsidP="006821E3">
            <w:pPr>
              <w:jc w:val="both"/>
              <w:rPr>
                <w:del w:id="863" w:author="Pavla Trefilová" w:date="2019-11-18T17:19:00Z"/>
              </w:rPr>
            </w:pPr>
            <w:del w:id="864" w:author="Pavla Trefilová" w:date="2019-11-18T17:19:00Z">
              <w:r>
                <w:delText>Z/L</w:delText>
              </w:r>
            </w:del>
          </w:p>
        </w:tc>
        <w:tc>
          <w:tcPr>
            <w:tcW w:w="851" w:type="dxa"/>
          </w:tcPr>
          <w:p w14:paraId="00124E50" w14:textId="77777777" w:rsidR="006821E3" w:rsidRDefault="006821E3" w:rsidP="006821E3">
            <w:pPr>
              <w:jc w:val="both"/>
              <w:rPr>
                <w:del w:id="865" w:author="Pavla Trefilová" w:date="2019-11-18T17:19:00Z"/>
              </w:rPr>
            </w:pPr>
          </w:p>
        </w:tc>
      </w:tr>
      <w:tr w:rsidR="000D5D3F" w14:paraId="7CFDCB71" w14:textId="77777777" w:rsidTr="0031440D">
        <w:tc>
          <w:tcPr>
            <w:tcW w:w="9351" w:type="dxa"/>
            <w:gridSpan w:val="8"/>
            <w:shd w:val="clear" w:color="auto" w:fill="FBD4B4" w:themeFill="accent6" w:themeFillTint="66"/>
          </w:tcPr>
          <w:p w14:paraId="713E4584" w14:textId="72613131" w:rsidR="000D5D3F" w:rsidRDefault="000D5D3F" w:rsidP="000D5D3F">
            <w:pPr>
              <w:jc w:val="both"/>
            </w:pPr>
            <w:r>
              <w:rPr>
                <w:b/>
                <w:sz w:val="22"/>
              </w:rPr>
              <w:t>Povinně volitelné předměty - skupina 1</w:t>
            </w:r>
          </w:p>
        </w:tc>
      </w:tr>
      <w:tr w:rsidR="006821E3" w14:paraId="667DBEC7" w14:textId="77777777" w:rsidTr="008125E4">
        <w:trPr>
          <w:del w:id="866" w:author="Pavla Trefilová" w:date="2019-11-18T17:19:00Z"/>
        </w:trPr>
        <w:tc>
          <w:tcPr>
            <w:tcW w:w="2829" w:type="dxa"/>
          </w:tcPr>
          <w:p w14:paraId="5F238557" w14:textId="77777777" w:rsidR="006821E3" w:rsidRPr="00635EC2" w:rsidRDefault="006821E3" w:rsidP="006821E3">
            <w:pPr>
              <w:rPr>
                <w:del w:id="867" w:author="Pavla Trefilová" w:date="2019-11-18T17:19:00Z"/>
              </w:rPr>
            </w:pPr>
            <w:del w:id="868" w:author="Pavla Trefilová" w:date="2019-11-18T17:19:00Z">
              <w:r w:rsidRPr="00635EC2">
                <w:rPr>
                  <w:color w:val="000000"/>
                  <w:shd w:val="clear" w:color="auto" w:fill="FFFFFF"/>
                </w:rPr>
                <w:delText>English for Business</w:delText>
              </w:r>
              <w:r w:rsidRPr="00635EC2">
                <w:delText xml:space="preserve">  - CJ2A</w:delText>
              </w:r>
            </w:del>
          </w:p>
        </w:tc>
        <w:tc>
          <w:tcPr>
            <w:tcW w:w="851" w:type="dxa"/>
            <w:gridSpan w:val="2"/>
          </w:tcPr>
          <w:p w14:paraId="70BF56C2" w14:textId="77777777" w:rsidR="006821E3" w:rsidRDefault="006821E3" w:rsidP="006821E3">
            <w:pPr>
              <w:rPr>
                <w:del w:id="869" w:author="Pavla Trefilová" w:date="2019-11-18T17:19:00Z"/>
              </w:rPr>
            </w:pPr>
            <w:del w:id="870" w:author="Pavla Trefilová" w:date="2019-11-18T17:19:00Z">
              <w:r w:rsidRPr="001A5839">
                <w:delText>0-26-0</w:delText>
              </w:r>
            </w:del>
          </w:p>
        </w:tc>
        <w:tc>
          <w:tcPr>
            <w:tcW w:w="851" w:type="dxa"/>
          </w:tcPr>
          <w:p w14:paraId="77704FDA" w14:textId="77777777" w:rsidR="006821E3" w:rsidRDefault="006821E3" w:rsidP="006821E3">
            <w:pPr>
              <w:rPr>
                <w:del w:id="871" w:author="Pavla Trefilová" w:date="2019-11-18T17:19:00Z"/>
              </w:rPr>
            </w:pPr>
            <w:del w:id="872" w:author="Pavla Trefilová" w:date="2019-11-18T17:19:00Z">
              <w:r>
                <w:delText>zp</w:delText>
              </w:r>
            </w:del>
          </w:p>
        </w:tc>
        <w:tc>
          <w:tcPr>
            <w:tcW w:w="709" w:type="dxa"/>
          </w:tcPr>
          <w:p w14:paraId="2AB4564F" w14:textId="77777777" w:rsidR="006821E3" w:rsidRDefault="006821E3" w:rsidP="006821E3">
            <w:pPr>
              <w:rPr>
                <w:del w:id="873" w:author="Pavla Trefilová" w:date="2019-11-18T17:19:00Z"/>
              </w:rPr>
            </w:pPr>
            <w:del w:id="874" w:author="Pavla Trefilová" w:date="2019-11-18T17:19:00Z">
              <w:r>
                <w:delText>3</w:delText>
              </w:r>
            </w:del>
          </w:p>
        </w:tc>
        <w:tc>
          <w:tcPr>
            <w:tcW w:w="2410" w:type="dxa"/>
          </w:tcPr>
          <w:p w14:paraId="635FCEC4" w14:textId="77777777" w:rsidR="006821E3" w:rsidRPr="00E409BC" w:rsidRDefault="006821E3" w:rsidP="006821E3">
            <w:pPr>
              <w:jc w:val="both"/>
              <w:rPr>
                <w:del w:id="875" w:author="Pavla Trefilová" w:date="2019-11-18T17:19:00Z"/>
                <w:b/>
              </w:rPr>
            </w:pPr>
            <w:del w:id="876" w:author="Pavla Trefilová" w:date="2019-11-18T17:19:00Z">
              <w:r w:rsidRPr="00E409BC">
                <w:rPr>
                  <w:b/>
                </w:rPr>
                <w:delText>PhDr. Semotamová</w:delText>
              </w:r>
            </w:del>
          </w:p>
          <w:p w14:paraId="6D8C2CA3" w14:textId="77777777" w:rsidR="006821E3" w:rsidRDefault="006821E3" w:rsidP="006821E3">
            <w:pPr>
              <w:rPr>
                <w:del w:id="877" w:author="Pavla Trefilová" w:date="2019-11-18T17:19:00Z"/>
              </w:rPr>
            </w:pPr>
            <w:del w:id="878" w:author="Pavla Trefilová" w:date="2019-11-18T17:19:00Z">
              <w:r>
                <w:delText>Semotamová 100%</w:delText>
              </w:r>
            </w:del>
          </w:p>
        </w:tc>
        <w:tc>
          <w:tcPr>
            <w:tcW w:w="850" w:type="dxa"/>
          </w:tcPr>
          <w:p w14:paraId="35995796" w14:textId="77777777" w:rsidR="006821E3" w:rsidRDefault="006821E3" w:rsidP="006821E3">
            <w:pPr>
              <w:rPr>
                <w:del w:id="879" w:author="Pavla Trefilová" w:date="2019-11-18T17:19:00Z"/>
              </w:rPr>
            </w:pPr>
            <w:del w:id="880" w:author="Pavla Trefilová" w:date="2019-11-18T17:19:00Z">
              <w:r>
                <w:delText>L</w:delText>
              </w:r>
            </w:del>
          </w:p>
        </w:tc>
        <w:tc>
          <w:tcPr>
            <w:tcW w:w="851" w:type="dxa"/>
          </w:tcPr>
          <w:p w14:paraId="56C1DE65" w14:textId="77777777" w:rsidR="006821E3" w:rsidRDefault="006821E3" w:rsidP="006821E3">
            <w:pPr>
              <w:rPr>
                <w:del w:id="881" w:author="Pavla Trefilová" w:date="2019-11-18T17:19:00Z"/>
              </w:rPr>
            </w:pPr>
            <w:del w:id="882" w:author="Pavla Trefilová" w:date="2019-11-18T17:19:00Z">
              <w:r>
                <w:delText>PV</w:delText>
              </w:r>
            </w:del>
          </w:p>
        </w:tc>
      </w:tr>
      <w:tr w:rsidR="006821E3" w14:paraId="0F9D8D00" w14:textId="77777777" w:rsidTr="008125E4">
        <w:trPr>
          <w:del w:id="883" w:author="Pavla Trefilová" w:date="2019-11-18T17:19:00Z"/>
        </w:trPr>
        <w:tc>
          <w:tcPr>
            <w:tcW w:w="2829" w:type="dxa"/>
          </w:tcPr>
          <w:p w14:paraId="010CBC54" w14:textId="77777777" w:rsidR="006821E3" w:rsidRPr="00635EC2" w:rsidRDefault="006821E3" w:rsidP="006821E3">
            <w:pPr>
              <w:rPr>
                <w:del w:id="884" w:author="Pavla Trefilová" w:date="2019-11-18T17:19:00Z"/>
              </w:rPr>
            </w:pPr>
            <w:del w:id="885" w:author="Pavla Trefilová" w:date="2019-11-18T17:19:00Z">
              <w:r w:rsidRPr="00635EC2">
                <w:rPr>
                  <w:color w:val="000000"/>
                  <w:shd w:val="clear" w:color="auto" w:fill="FFFFFF"/>
                </w:rPr>
                <w:delText>English for Business</w:delText>
              </w:r>
              <w:r w:rsidRPr="00635EC2">
                <w:delText xml:space="preserve">  - CJ2B</w:delText>
              </w:r>
            </w:del>
          </w:p>
        </w:tc>
        <w:tc>
          <w:tcPr>
            <w:tcW w:w="851" w:type="dxa"/>
            <w:gridSpan w:val="2"/>
          </w:tcPr>
          <w:p w14:paraId="60A1826F" w14:textId="77777777" w:rsidR="006821E3" w:rsidRDefault="006821E3" w:rsidP="006821E3">
            <w:pPr>
              <w:jc w:val="both"/>
              <w:rPr>
                <w:del w:id="886" w:author="Pavla Trefilová" w:date="2019-11-18T17:19:00Z"/>
              </w:rPr>
            </w:pPr>
            <w:del w:id="887" w:author="Pavla Trefilová" w:date="2019-11-18T17:19:00Z">
              <w:r w:rsidRPr="001A5839">
                <w:delText>0-26-0</w:delText>
              </w:r>
            </w:del>
          </w:p>
        </w:tc>
        <w:tc>
          <w:tcPr>
            <w:tcW w:w="851" w:type="dxa"/>
          </w:tcPr>
          <w:p w14:paraId="2F15C4B4" w14:textId="77777777" w:rsidR="006821E3" w:rsidRDefault="006821E3" w:rsidP="006821E3">
            <w:pPr>
              <w:jc w:val="both"/>
              <w:rPr>
                <w:del w:id="888" w:author="Pavla Trefilová" w:date="2019-11-18T17:19:00Z"/>
              </w:rPr>
            </w:pPr>
            <w:del w:id="889" w:author="Pavla Trefilová" w:date="2019-11-18T17:19:00Z">
              <w:r>
                <w:delText>klz</w:delText>
              </w:r>
            </w:del>
          </w:p>
        </w:tc>
        <w:tc>
          <w:tcPr>
            <w:tcW w:w="709" w:type="dxa"/>
          </w:tcPr>
          <w:p w14:paraId="7127ED4D" w14:textId="77777777" w:rsidR="006821E3" w:rsidRDefault="006821E3" w:rsidP="006821E3">
            <w:pPr>
              <w:jc w:val="both"/>
              <w:rPr>
                <w:del w:id="890" w:author="Pavla Trefilová" w:date="2019-11-18T17:19:00Z"/>
              </w:rPr>
            </w:pPr>
            <w:del w:id="891" w:author="Pavla Trefilová" w:date="2019-11-18T17:19:00Z">
              <w:r>
                <w:delText>3</w:delText>
              </w:r>
            </w:del>
          </w:p>
        </w:tc>
        <w:tc>
          <w:tcPr>
            <w:tcW w:w="2410" w:type="dxa"/>
          </w:tcPr>
          <w:p w14:paraId="23C7A0DB" w14:textId="77777777" w:rsidR="006821E3" w:rsidRPr="00E409BC" w:rsidRDefault="006821E3" w:rsidP="006821E3">
            <w:pPr>
              <w:jc w:val="both"/>
              <w:rPr>
                <w:del w:id="892" w:author="Pavla Trefilová" w:date="2019-11-18T17:19:00Z"/>
                <w:b/>
              </w:rPr>
            </w:pPr>
            <w:del w:id="893" w:author="Pavla Trefilová" w:date="2019-11-18T17:19:00Z">
              <w:r w:rsidRPr="00E409BC">
                <w:rPr>
                  <w:b/>
                </w:rPr>
                <w:delText>PhDr. Semotamová</w:delText>
              </w:r>
            </w:del>
          </w:p>
          <w:p w14:paraId="3C72AB07" w14:textId="77777777" w:rsidR="006821E3" w:rsidRDefault="006821E3" w:rsidP="006821E3">
            <w:pPr>
              <w:jc w:val="both"/>
              <w:rPr>
                <w:del w:id="894" w:author="Pavla Trefilová" w:date="2019-11-18T17:19:00Z"/>
              </w:rPr>
            </w:pPr>
            <w:del w:id="895" w:author="Pavla Trefilová" w:date="2019-11-18T17:19:00Z">
              <w:r>
                <w:delText>Semotamová 100%</w:delText>
              </w:r>
            </w:del>
          </w:p>
        </w:tc>
        <w:tc>
          <w:tcPr>
            <w:tcW w:w="850" w:type="dxa"/>
          </w:tcPr>
          <w:p w14:paraId="16181199" w14:textId="77777777" w:rsidR="006821E3" w:rsidRDefault="006821E3" w:rsidP="006821E3">
            <w:pPr>
              <w:jc w:val="both"/>
              <w:rPr>
                <w:del w:id="896" w:author="Pavla Trefilová" w:date="2019-11-18T17:19:00Z"/>
              </w:rPr>
            </w:pPr>
            <w:del w:id="897" w:author="Pavla Trefilová" w:date="2019-11-18T17:19:00Z">
              <w:r>
                <w:delText>Z</w:delText>
              </w:r>
            </w:del>
          </w:p>
        </w:tc>
        <w:tc>
          <w:tcPr>
            <w:tcW w:w="851" w:type="dxa"/>
          </w:tcPr>
          <w:p w14:paraId="3467DD32" w14:textId="77777777" w:rsidR="006821E3" w:rsidRDefault="006821E3" w:rsidP="006821E3">
            <w:pPr>
              <w:jc w:val="both"/>
              <w:rPr>
                <w:del w:id="898" w:author="Pavla Trefilová" w:date="2019-11-18T17:19:00Z"/>
              </w:rPr>
            </w:pPr>
            <w:del w:id="899" w:author="Pavla Trefilová" w:date="2019-11-18T17:19:00Z">
              <w:r>
                <w:delText>PV</w:delText>
              </w:r>
            </w:del>
          </w:p>
        </w:tc>
      </w:tr>
      <w:tr w:rsidR="006821E3" w14:paraId="643B473A" w14:textId="77777777" w:rsidTr="008125E4">
        <w:trPr>
          <w:del w:id="900" w:author="Pavla Trefilová" w:date="2019-11-18T17:19:00Z"/>
        </w:trPr>
        <w:tc>
          <w:tcPr>
            <w:tcW w:w="2829" w:type="dxa"/>
          </w:tcPr>
          <w:p w14:paraId="2A36F791" w14:textId="77777777" w:rsidR="006821E3" w:rsidRPr="00635EC2" w:rsidRDefault="006821E3" w:rsidP="006821E3">
            <w:pPr>
              <w:rPr>
                <w:del w:id="901" w:author="Pavla Trefilová" w:date="2019-11-18T17:19:00Z"/>
              </w:rPr>
            </w:pPr>
            <w:del w:id="902" w:author="Pavla Trefilová" w:date="2019-11-18T17:19:00Z">
              <w:r w:rsidRPr="00635EC2">
                <w:rPr>
                  <w:color w:val="000000"/>
                  <w:shd w:val="clear" w:color="auto" w:fill="FFFFFF"/>
                </w:rPr>
                <w:delText>English for Business</w:delText>
              </w:r>
              <w:r w:rsidRPr="00635EC2">
                <w:delText xml:space="preserve">  - CJ2C</w:delText>
              </w:r>
            </w:del>
          </w:p>
        </w:tc>
        <w:tc>
          <w:tcPr>
            <w:tcW w:w="851" w:type="dxa"/>
            <w:gridSpan w:val="2"/>
          </w:tcPr>
          <w:p w14:paraId="19C442DB" w14:textId="77777777" w:rsidR="006821E3" w:rsidRDefault="006821E3" w:rsidP="006821E3">
            <w:pPr>
              <w:jc w:val="both"/>
              <w:rPr>
                <w:del w:id="903" w:author="Pavla Trefilová" w:date="2019-11-18T17:19:00Z"/>
              </w:rPr>
            </w:pPr>
            <w:del w:id="904" w:author="Pavla Trefilová" w:date="2019-11-18T17:19:00Z">
              <w:r w:rsidRPr="001A5839">
                <w:delText>0-26-0</w:delText>
              </w:r>
            </w:del>
          </w:p>
        </w:tc>
        <w:tc>
          <w:tcPr>
            <w:tcW w:w="851" w:type="dxa"/>
          </w:tcPr>
          <w:p w14:paraId="1945827C" w14:textId="77777777" w:rsidR="006821E3" w:rsidRDefault="006821E3" w:rsidP="006821E3">
            <w:pPr>
              <w:jc w:val="both"/>
              <w:rPr>
                <w:del w:id="905" w:author="Pavla Trefilová" w:date="2019-11-18T17:19:00Z"/>
              </w:rPr>
            </w:pPr>
            <w:del w:id="906" w:author="Pavla Trefilová" w:date="2019-11-18T17:19:00Z">
              <w:r>
                <w:delText>zp, zk</w:delText>
              </w:r>
            </w:del>
          </w:p>
        </w:tc>
        <w:tc>
          <w:tcPr>
            <w:tcW w:w="709" w:type="dxa"/>
          </w:tcPr>
          <w:p w14:paraId="1AAB87FF" w14:textId="77777777" w:rsidR="006821E3" w:rsidRDefault="006821E3" w:rsidP="006821E3">
            <w:pPr>
              <w:jc w:val="both"/>
              <w:rPr>
                <w:del w:id="907" w:author="Pavla Trefilová" w:date="2019-11-18T17:19:00Z"/>
              </w:rPr>
            </w:pPr>
            <w:del w:id="908" w:author="Pavla Trefilová" w:date="2019-11-18T17:19:00Z">
              <w:r>
                <w:delText>3</w:delText>
              </w:r>
            </w:del>
          </w:p>
        </w:tc>
        <w:tc>
          <w:tcPr>
            <w:tcW w:w="2410" w:type="dxa"/>
          </w:tcPr>
          <w:p w14:paraId="418CF6E9" w14:textId="77777777" w:rsidR="006821E3" w:rsidRPr="00E409BC" w:rsidRDefault="006821E3" w:rsidP="006821E3">
            <w:pPr>
              <w:jc w:val="both"/>
              <w:rPr>
                <w:del w:id="909" w:author="Pavla Trefilová" w:date="2019-11-18T17:19:00Z"/>
                <w:b/>
              </w:rPr>
            </w:pPr>
            <w:del w:id="910" w:author="Pavla Trefilová" w:date="2019-11-18T17:19:00Z">
              <w:r w:rsidRPr="00E409BC">
                <w:rPr>
                  <w:b/>
                </w:rPr>
                <w:delText>PhDr. Semotamová</w:delText>
              </w:r>
            </w:del>
          </w:p>
          <w:p w14:paraId="57E9281A" w14:textId="77777777" w:rsidR="006821E3" w:rsidRDefault="006821E3" w:rsidP="006821E3">
            <w:pPr>
              <w:jc w:val="both"/>
              <w:rPr>
                <w:del w:id="911" w:author="Pavla Trefilová" w:date="2019-11-18T17:19:00Z"/>
              </w:rPr>
            </w:pPr>
            <w:del w:id="912" w:author="Pavla Trefilová" w:date="2019-11-18T17:19:00Z">
              <w:r>
                <w:delText>Semotamová 100%</w:delText>
              </w:r>
            </w:del>
          </w:p>
        </w:tc>
        <w:tc>
          <w:tcPr>
            <w:tcW w:w="850" w:type="dxa"/>
          </w:tcPr>
          <w:p w14:paraId="26B45705" w14:textId="77777777" w:rsidR="006821E3" w:rsidRDefault="006821E3" w:rsidP="006821E3">
            <w:pPr>
              <w:jc w:val="both"/>
              <w:rPr>
                <w:del w:id="913" w:author="Pavla Trefilová" w:date="2019-11-18T17:19:00Z"/>
              </w:rPr>
            </w:pPr>
            <w:del w:id="914" w:author="Pavla Trefilová" w:date="2019-11-18T17:19:00Z">
              <w:r>
                <w:delText>L</w:delText>
              </w:r>
            </w:del>
          </w:p>
        </w:tc>
        <w:tc>
          <w:tcPr>
            <w:tcW w:w="851" w:type="dxa"/>
          </w:tcPr>
          <w:p w14:paraId="6F7B3208" w14:textId="77777777" w:rsidR="006821E3" w:rsidRDefault="006821E3" w:rsidP="006821E3">
            <w:pPr>
              <w:jc w:val="both"/>
              <w:rPr>
                <w:del w:id="915" w:author="Pavla Trefilová" w:date="2019-11-18T17:19:00Z"/>
              </w:rPr>
            </w:pPr>
            <w:del w:id="916" w:author="Pavla Trefilová" w:date="2019-11-18T17:19:00Z">
              <w:r>
                <w:delText>PV</w:delText>
              </w:r>
            </w:del>
          </w:p>
        </w:tc>
      </w:tr>
      <w:tr w:rsidR="000D5D3F" w14:paraId="2EDDC701" w14:textId="77777777" w:rsidTr="008125E4">
        <w:tc>
          <w:tcPr>
            <w:tcW w:w="2829" w:type="dxa"/>
          </w:tcPr>
          <w:p w14:paraId="64CEC0E8" w14:textId="77777777" w:rsidR="000D5D3F" w:rsidRPr="00435619" w:rsidRDefault="000D5D3F" w:rsidP="000D5D3F">
            <w:pPr>
              <w:rPr>
                <w:color w:val="000000"/>
              </w:rPr>
            </w:pPr>
            <w:r w:rsidRPr="00435619">
              <w:rPr>
                <w:color w:val="000000"/>
              </w:rPr>
              <w:t>Basics of Accounting</w:t>
            </w:r>
          </w:p>
          <w:p w14:paraId="6ACB629D" w14:textId="77777777" w:rsidR="000D5D3F" w:rsidRPr="00435619" w:rsidRDefault="000D5D3F" w:rsidP="000D5D3F">
            <w:pPr>
              <w:rPr>
                <w:highlight w:val="yellow"/>
              </w:rPr>
            </w:pPr>
          </w:p>
        </w:tc>
        <w:tc>
          <w:tcPr>
            <w:tcW w:w="851" w:type="dxa"/>
            <w:gridSpan w:val="2"/>
          </w:tcPr>
          <w:p w14:paraId="1793152D" w14:textId="560ABB6B" w:rsidR="000D5D3F" w:rsidRDefault="000D5D3F" w:rsidP="000D5D3F">
            <w:pPr>
              <w:jc w:val="both"/>
            </w:pPr>
            <w:r>
              <w:t>26-26-0</w:t>
            </w:r>
          </w:p>
        </w:tc>
        <w:tc>
          <w:tcPr>
            <w:tcW w:w="851" w:type="dxa"/>
          </w:tcPr>
          <w:p w14:paraId="00A027CF" w14:textId="77777777" w:rsidR="000D5D3F" w:rsidRDefault="000D5D3F" w:rsidP="000D5D3F">
            <w:pPr>
              <w:jc w:val="both"/>
            </w:pPr>
            <w:r>
              <w:t>klz</w:t>
            </w:r>
          </w:p>
        </w:tc>
        <w:tc>
          <w:tcPr>
            <w:tcW w:w="709" w:type="dxa"/>
          </w:tcPr>
          <w:p w14:paraId="1B23D61E" w14:textId="77777777" w:rsidR="000D5D3F" w:rsidRDefault="000D5D3F" w:rsidP="000D5D3F">
            <w:pPr>
              <w:jc w:val="both"/>
            </w:pPr>
            <w:r>
              <w:t>4</w:t>
            </w:r>
          </w:p>
        </w:tc>
        <w:tc>
          <w:tcPr>
            <w:tcW w:w="2410" w:type="dxa"/>
          </w:tcPr>
          <w:p w14:paraId="48D9ECEE" w14:textId="3329855B" w:rsidR="000D5D3F" w:rsidRPr="001C31EB" w:rsidRDefault="000D5D3F">
            <w:pPr>
              <w:rPr>
                <w:b/>
              </w:rPr>
              <w:pPrChange w:id="917" w:author="Pavla Trefilová" w:date="2019-11-18T17:19:00Z">
                <w:pPr>
                  <w:jc w:val="both"/>
                </w:pPr>
              </w:pPrChange>
            </w:pPr>
            <w:r w:rsidRPr="001C31EB">
              <w:rPr>
                <w:b/>
              </w:rPr>
              <w:t xml:space="preserve">doc. Ing. </w:t>
            </w:r>
            <w:ins w:id="918" w:author="Pavla Trefilová" w:date="2019-11-18T17:19:00Z">
              <w:r>
                <w:rPr>
                  <w:b/>
                </w:rPr>
                <w:t xml:space="preserve">Marie </w:t>
              </w:r>
            </w:ins>
            <w:r w:rsidRPr="001C31EB">
              <w:rPr>
                <w:b/>
              </w:rPr>
              <w:t>Paseková, Ph.D.</w:t>
            </w:r>
          </w:p>
          <w:p w14:paraId="6B6335FF" w14:textId="512872AE" w:rsidR="000D5D3F" w:rsidRDefault="000D5D3F">
            <w:pPr>
              <w:pPrChange w:id="919" w:author="Pavla Trefilová" w:date="2019-11-18T17:19:00Z">
                <w:pPr>
                  <w:jc w:val="both"/>
                </w:pPr>
              </w:pPrChange>
            </w:pPr>
            <w:r>
              <w:t>Paseková</w:t>
            </w:r>
            <w:r w:rsidRPr="00315CDD">
              <w:rPr>
                <w:color w:val="000000" w:themeColor="text1"/>
                <w:rPrChange w:id="920" w:author="Pavla Trefilová" w:date="2019-11-18T17:19:00Z">
                  <w:rPr/>
                </w:rPrChange>
              </w:rPr>
              <w:t xml:space="preserve"> </w:t>
            </w:r>
            <w:ins w:id="921" w:author="Pavla Trefilová" w:date="2019-11-18T17:19:00Z">
              <w:r>
                <w:rPr>
                  <w:color w:val="000000" w:themeColor="text1"/>
                </w:rPr>
                <w:t>(</w:t>
              </w:r>
            </w:ins>
            <w:r w:rsidRPr="00B1317B">
              <w:rPr>
                <w:color w:val="000000" w:themeColor="text1"/>
                <w:rPrChange w:id="922" w:author="Pavla Trefilová" w:date="2019-11-18T17:19:00Z">
                  <w:rPr/>
                </w:rPrChange>
              </w:rPr>
              <w:t>60</w:t>
            </w:r>
            <w:del w:id="923" w:author="Pavla Trefilová" w:date="2019-11-18T17:19:00Z">
              <w:r w:rsidR="006821E3">
                <w:delText>%</w:delText>
              </w:r>
            </w:del>
            <w:ins w:id="924" w:author="Pavla Trefilová" w:date="2019-11-18T17:19:00Z">
              <w:r w:rsidRPr="00B1317B">
                <w:rPr>
                  <w:color w:val="000000" w:themeColor="text1"/>
                </w:rPr>
                <w:t>%</w:t>
              </w:r>
              <w:r>
                <w:rPr>
                  <w:color w:val="000000" w:themeColor="text1"/>
                </w:rPr>
                <w:t>)</w:t>
              </w:r>
            </w:ins>
          </w:p>
          <w:p w14:paraId="581B5D63" w14:textId="17C46BA8" w:rsidR="000D5D3F" w:rsidRPr="001C31EB" w:rsidRDefault="000D5D3F">
            <w:pPr>
              <w:rPr>
                <w:b/>
              </w:rPr>
              <w:pPrChange w:id="925" w:author="Pavla Trefilová" w:date="2019-11-18T17:19:00Z">
                <w:pPr>
                  <w:jc w:val="both"/>
                </w:pPr>
              </w:pPrChange>
            </w:pPr>
            <w:r>
              <w:t xml:space="preserve">Svitáková </w:t>
            </w:r>
            <w:ins w:id="926" w:author="Pavla Trefilová" w:date="2019-11-18T17:19:00Z">
              <w:r>
                <w:t>(</w:t>
              </w:r>
            </w:ins>
            <w:r>
              <w:t>40</w:t>
            </w:r>
            <w:del w:id="927" w:author="Pavla Trefilová" w:date="2019-11-18T17:19:00Z">
              <w:r w:rsidR="006821E3">
                <w:delText>%</w:delText>
              </w:r>
            </w:del>
            <w:ins w:id="928" w:author="Pavla Trefilová" w:date="2019-11-18T17:19:00Z">
              <w:r>
                <w:t>%)</w:t>
              </w:r>
            </w:ins>
          </w:p>
        </w:tc>
        <w:tc>
          <w:tcPr>
            <w:tcW w:w="850" w:type="dxa"/>
          </w:tcPr>
          <w:p w14:paraId="2CDA9295" w14:textId="6562DBD4" w:rsidR="000D5D3F" w:rsidRDefault="006821E3" w:rsidP="000D5D3F">
            <w:pPr>
              <w:jc w:val="both"/>
            </w:pPr>
            <w:del w:id="929" w:author="Pavla Trefilová" w:date="2019-11-18T17:19:00Z">
              <w:r>
                <w:delText>1</w:delText>
              </w:r>
            </w:del>
            <w:ins w:id="930" w:author="Pavla Trefilová" w:date="2019-11-18T17:19:00Z">
              <w:r w:rsidR="000D5D3F">
                <w:t>3</w:t>
              </w:r>
            </w:ins>
            <w:r w:rsidR="000D5D3F">
              <w:t>/L</w:t>
            </w:r>
          </w:p>
        </w:tc>
        <w:tc>
          <w:tcPr>
            <w:tcW w:w="851" w:type="dxa"/>
          </w:tcPr>
          <w:p w14:paraId="58361C05" w14:textId="77777777" w:rsidR="000D5D3F" w:rsidRDefault="000D5D3F" w:rsidP="000D5D3F">
            <w:pPr>
              <w:jc w:val="both"/>
            </w:pPr>
            <w:r>
              <w:t>PV</w:t>
            </w:r>
          </w:p>
        </w:tc>
      </w:tr>
      <w:tr w:rsidR="000D5D3F" w14:paraId="4D9416DA" w14:textId="77777777" w:rsidTr="008125E4">
        <w:tc>
          <w:tcPr>
            <w:tcW w:w="2829" w:type="dxa"/>
          </w:tcPr>
          <w:p w14:paraId="0D284D61" w14:textId="77777777" w:rsidR="000D5D3F" w:rsidRPr="00435619" w:rsidRDefault="000D5D3F" w:rsidP="000D5D3F">
            <w:r w:rsidRPr="00435619">
              <w:rPr>
                <w:lang w:val="en-GB"/>
              </w:rPr>
              <w:t>Managerial Skills and Techniques</w:t>
            </w:r>
          </w:p>
        </w:tc>
        <w:tc>
          <w:tcPr>
            <w:tcW w:w="851" w:type="dxa"/>
            <w:gridSpan w:val="2"/>
          </w:tcPr>
          <w:p w14:paraId="5E2D37CF" w14:textId="418AD84D" w:rsidR="000D5D3F" w:rsidRDefault="000D5D3F" w:rsidP="000D5D3F">
            <w:pPr>
              <w:jc w:val="both"/>
            </w:pPr>
            <w:r>
              <w:t>13-0-26</w:t>
            </w:r>
          </w:p>
        </w:tc>
        <w:tc>
          <w:tcPr>
            <w:tcW w:w="851" w:type="dxa"/>
          </w:tcPr>
          <w:p w14:paraId="07C2FB89" w14:textId="77777777" w:rsidR="000D5D3F" w:rsidRDefault="000D5D3F" w:rsidP="000D5D3F">
            <w:pPr>
              <w:jc w:val="both"/>
            </w:pPr>
            <w:r>
              <w:t>klz</w:t>
            </w:r>
          </w:p>
        </w:tc>
        <w:tc>
          <w:tcPr>
            <w:tcW w:w="709" w:type="dxa"/>
          </w:tcPr>
          <w:p w14:paraId="5E38697F" w14:textId="77777777" w:rsidR="000D5D3F" w:rsidRDefault="000D5D3F" w:rsidP="000D5D3F">
            <w:pPr>
              <w:jc w:val="both"/>
            </w:pPr>
            <w:r>
              <w:t>3</w:t>
            </w:r>
          </w:p>
        </w:tc>
        <w:tc>
          <w:tcPr>
            <w:tcW w:w="2410" w:type="dxa"/>
          </w:tcPr>
          <w:p w14:paraId="353405DA" w14:textId="7C874994" w:rsidR="000D5D3F" w:rsidRPr="001C31EB" w:rsidRDefault="000D5D3F">
            <w:pPr>
              <w:rPr>
                <w:b/>
              </w:rPr>
              <w:pPrChange w:id="931" w:author="Pavla Trefilová" w:date="2019-11-18T17:19:00Z">
                <w:pPr>
                  <w:jc w:val="both"/>
                </w:pPr>
              </w:pPrChange>
            </w:pPr>
            <w:r w:rsidRPr="001C31EB">
              <w:rPr>
                <w:b/>
              </w:rPr>
              <w:t xml:space="preserve">Ing. </w:t>
            </w:r>
            <w:ins w:id="932" w:author="Pavla Trefilová" w:date="2019-11-18T17:19:00Z">
              <w:r>
                <w:rPr>
                  <w:b/>
                </w:rPr>
                <w:t xml:space="preserve">Jana </w:t>
              </w:r>
            </w:ins>
            <w:r w:rsidRPr="001C31EB">
              <w:rPr>
                <w:b/>
              </w:rPr>
              <w:t>Matošková, Ph.D.</w:t>
            </w:r>
          </w:p>
          <w:p w14:paraId="27D1586F" w14:textId="1C983F04" w:rsidR="000D5D3F" w:rsidRDefault="000D5D3F">
            <w:pPr>
              <w:pPrChange w:id="933" w:author="Pavla Trefilová" w:date="2019-11-18T17:19:00Z">
                <w:pPr>
                  <w:jc w:val="both"/>
                </w:pPr>
              </w:pPrChange>
            </w:pPr>
            <w:r>
              <w:t xml:space="preserve">Matošková </w:t>
            </w:r>
            <w:ins w:id="934" w:author="Pavla Trefilová" w:date="2019-11-18T17:19:00Z">
              <w:r>
                <w:t>(</w:t>
              </w:r>
            </w:ins>
            <w:r>
              <w:t>80</w:t>
            </w:r>
            <w:del w:id="935" w:author="Pavla Trefilová" w:date="2019-11-18T17:19:00Z">
              <w:r w:rsidR="006821E3">
                <w:delText>%</w:delText>
              </w:r>
            </w:del>
            <w:ins w:id="936" w:author="Pavla Trefilová" w:date="2019-11-18T17:19:00Z">
              <w:r>
                <w:t>%)</w:t>
              </w:r>
            </w:ins>
          </w:p>
          <w:p w14:paraId="253A64CE" w14:textId="17B63E9E" w:rsidR="000D5D3F" w:rsidRDefault="000D5D3F">
            <w:pPr>
              <w:pPrChange w:id="937" w:author="Pavla Trefilová" w:date="2019-11-18T17:19:00Z">
                <w:pPr>
                  <w:jc w:val="both"/>
                </w:pPr>
              </w:pPrChange>
            </w:pPr>
            <w:r>
              <w:t xml:space="preserve">Benyahya </w:t>
            </w:r>
            <w:ins w:id="938" w:author="Pavla Trefilová" w:date="2019-11-18T17:19:00Z">
              <w:r>
                <w:t>(</w:t>
              </w:r>
            </w:ins>
            <w:r>
              <w:t>20</w:t>
            </w:r>
            <w:del w:id="939" w:author="Pavla Trefilová" w:date="2019-11-18T17:19:00Z">
              <w:r w:rsidR="006821E3">
                <w:delText>%</w:delText>
              </w:r>
            </w:del>
            <w:ins w:id="940" w:author="Pavla Trefilová" w:date="2019-11-18T17:19:00Z">
              <w:r>
                <w:t>%)</w:t>
              </w:r>
            </w:ins>
          </w:p>
        </w:tc>
        <w:tc>
          <w:tcPr>
            <w:tcW w:w="850" w:type="dxa"/>
          </w:tcPr>
          <w:p w14:paraId="4C39FB71" w14:textId="6B20E93F" w:rsidR="000D5D3F" w:rsidRDefault="000D5D3F" w:rsidP="000D5D3F">
            <w:pPr>
              <w:jc w:val="both"/>
            </w:pPr>
            <w:r>
              <w:t>2,3/Z</w:t>
            </w:r>
          </w:p>
        </w:tc>
        <w:tc>
          <w:tcPr>
            <w:tcW w:w="851" w:type="dxa"/>
          </w:tcPr>
          <w:p w14:paraId="676FF843" w14:textId="77777777" w:rsidR="000D5D3F" w:rsidRDefault="000D5D3F" w:rsidP="000D5D3F">
            <w:pPr>
              <w:jc w:val="both"/>
            </w:pPr>
            <w:r>
              <w:t>PV</w:t>
            </w:r>
          </w:p>
        </w:tc>
      </w:tr>
      <w:tr w:rsidR="000D5D3F" w14:paraId="013E2063" w14:textId="77777777" w:rsidTr="008125E4">
        <w:tc>
          <w:tcPr>
            <w:tcW w:w="2829" w:type="dxa"/>
          </w:tcPr>
          <w:p w14:paraId="453D9458" w14:textId="77777777" w:rsidR="000D5D3F" w:rsidRPr="00435619" w:rsidRDefault="000D5D3F" w:rsidP="000D5D3F">
            <w:pPr>
              <w:rPr>
                <w:highlight w:val="yellow"/>
              </w:rPr>
            </w:pPr>
            <w:r w:rsidRPr="00435619">
              <w:rPr>
                <w:color w:val="000000"/>
                <w:shd w:val="clear" w:color="auto" w:fill="FFFFFF"/>
              </w:rPr>
              <w:t>Bata´s Management System</w:t>
            </w:r>
          </w:p>
        </w:tc>
        <w:tc>
          <w:tcPr>
            <w:tcW w:w="851" w:type="dxa"/>
            <w:gridSpan w:val="2"/>
          </w:tcPr>
          <w:p w14:paraId="6670C411" w14:textId="10367632" w:rsidR="000D5D3F" w:rsidRDefault="000D5D3F" w:rsidP="000D5D3F">
            <w:pPr>
              <w:jc w:val="both"/>
            </w:pPr>
            <w:r>
              <w:t>13-0-13</w:t>
            </w:r>
          </w:p>
        </w:tc>
        <w:tc>
          <w:tcPr>
            <w:tcW w:w="851" w:type="dxa"/>
          </w:tcPr>
          <w:p w14:paraId="0F1EA0B0" w14:textId="77777777" w:rsidR="000D5D3F" w:rsidRDefault="000D5D3F" w:rsidP="000D5D3F">
            <w:pPr>
              <w:jc w:val="both"/>
            </w:pPr>
            <w:r>
              <w:t>klz</w:t>
            </w:r>
          </w:p>
        </w:tc>
        <w:tc>
          <w:tcPr>
            <w:tcW w:w="709" w:type="dxa"/>
          </w:tcPr>
          <w:p w14:paraId="2507319E" w14:textId="77777777" w:rsidR="000D5D3F" w:rsidRDefault="000D5D3F" w:rsidP="000D5D3F">
            <w:pPr>
              <w:jc w:val="both"/>
            </w:pPr>
            <w:r>
              <w:t>3</w:t>
            </w:r>
          </w:p>
        </w:tc>
        <w:tc>
          <w:tcPr>
            <w:tcW w:w="2410" w:type="dxa"/>
          </w:tcPr>
          <w:p w14:paraId="20073E49" w14:textId="054CB153" w:rsidR="000D5D3F" w:rsidRPr="001910C7" w:rsidRDefault="000D5D3F">
            <w:pPr>
              <w:rPr>
                <w:b/>
              </w:rPr>
              <w:pPrChange w:id="941" w:author="Pavla Trefilová" w:date="2019-11-18T17:19:00Z">
                <w:pPr>
                  <w:jc w:val="both"/>
                </w:pPr>
              </w:pPrChange>
            </w:pPr>
            <w:r w:rsidRPr="001910C7">
              <w:rPr>
                <w:b/>
              </w:rPr>
              <w:t xml:space="preserve">doc. PhDr. Ing. </w:t>
            </w:r>
            <w:ins w:id="942" w:author="Pavla Trefilová" w:date="2019-11-18T17:19:00Z">
              <w:r>
                <w:rPr>
                  <w:b/>
                </w:rPr>
                <w:t xml:space="preserve">Aleš </w:t>
              </w:r>
            </w:ins>
            <w:r w:rsidRPr="001910C7">
              <w:rPr>
                <w:b/>
              </w:rPr>
              <w:t>Gregar, CSc.</w:t>
            </w:r>
          </w:p>
          <w:p w14:paraId="50ED3FB9" w14:textId="458CF5C9" w:rsidR="000D5D3F" w:rsidRDefault="000D5D3F">
            <w:pPr>
              <w:pPrChange w:id="943" w:author="Pavla Trefilová" w:date="2019-11-18T17:19:00Z">
                <w:pPr>
                  <w:jc w:val="both"/>
                </w:pPr>
              </w:pPrChange>
            </w:pPr>
            <w:r>
              <w:t xml:space="preserve">Gregar </w:t>
            </w:r>
            <w:ins w:id="944" w:author="Pavla Trefilová" w:date="2019-11-18T17:19:00Z">
              <w:r>
                <w:t>(</w:t>
              </w:r>
            </w:ins>
            <w:r w:rsidRPr="00C2752B">
              <w:t>100</w:t>
            </w:r>
            <w:del w:id="945" w:author="Pavla Trefilová" w:date="2019-11-18T17:19:00Z">
              <w:r w:rsidR="006821E3">
                <w:delText>%</w:delText>
              </w:r>
            </w:del>
            <w:ins w:id="946" w:author="Pavla Trefilová" w:date="2019-11-18T17:19:00Z">
              <w:r w:rsidRPr="00C2752B">
                <w:t>%</w:t>
              </w:r>
              <w:r>
                <w:t>)</w:t>
              </w:r>
            </w:ins>
          </w:p>
        </w:tc>
        <w:tc>
          <w:tcPr>
            <w:tcW w:w="850" w:type="dxa"/>
          </w:tcPr>
          <w:p w14:paraId="38B287CE" w14:textId="4BBDF750" w:rsidR="000D5D3F" w:rsidRDefault="006821E3" w:rsidP="000D5D3F">
            <w:pPr>
              <w:jc w:val="both"/>
            </w:pPr>
            <w:del w:id="947" w:author="Pavla Trefilová" w:date="2019-11-18T17:19:00Z">
              <w:r>
                <w:delText>2,3</w:delText>
              </w:r>
            </w:del>
            <w:ins w:id="948" w:author="Pavla Trefilová" w:date="2019-11-18T17:19:00Z">
              <w:r w:rsidR="000D5D3F">
                <w:t>1</w:t>
              </w:r>
            </w:ins>
            <w:r w:rsidR="000D5D3F">
              <w:t>/Z</w:t>
            </w:r>
          </w:p>
        </w:tc>
        <w:tc>
          <w:tcPr>
            <w:tcW w:w="851" w:type="dxa"/>
          </w:tcPr>
          <w:p w14:paraId="3410BD62" w14:textId="77777777" w:rsidR="000D5D3F" w:rsidRDefault="000D5D3F" w:rsidP="000D5D3F">
            <w:pPr>
              <w:jc w:val="both"/>
            </w:pPr>
            <w:r>
              <w:t>PV</w:t>
            </w:r>
          </w:p>
        </w:tc>
      </w:tr>
      <w:tr w:rsidR="000D5D3F" w14:paraId="2D8666E9" w14:textId="77777777" w:rsidTr="008125E4">
        <w:tc>
          <w:tcPr>
            <w:tcW w:w="2829" w:type="dxa"/>
          </w:tcPr>
          <w:p w14:paraId="476D29E4" w14:textId="77777777" w:rsidR="000D5D3F" w:rsidRPr="00435619" w:rsidRDefault="000D5D3F" w:rsidP="000D5D3F">
            <w:r w:rsidRPr="00435619">
              <w:rPr>
                <w:color w:val="000000" w:themeColor="text1"/>
                <w:lang w:val="en-GB"/>
              </w:rPr>
              <w:t>Introduction to Systems Studies</w:t>
            </w:r>
          </w:p>
        </w:tc>
        <w:tc>
          <w:tcPr>
            <w:tcW w:w="851" w:type="dxa"/>
            <w:gridSpan w:val="2"/>
          </w:tcPr>
          <w:p w14:paraId="41ECE4F3" w14:textId="114A4AB9" w:rsidR="000D5D3F" w:rsidRDefault="000D5D3F" w:rsidP="000D5D3F">
            <w:pPr>
              <w:jc w:val="both"/>
            </w:pPr>
            <w:r>
              <w:t>13-0-26</w:t>
            </w:r>
          </w:p>
        </w:tc>
        <w:tc>
          <w:tcPr>
            <w:tcW w:w="851" w:type="dxa"/>
          </w:tcPr>
          <w:p w14:paraId="38180A68" w14:textId="77777777" w:rsidR="000D5D3F" w:rsidRDefault="000D5D3F" w:rsidP="000D5D3F">
            <w:pPr>
              <w:jc w:val="both"/>
            </w:pPr>
            <w:r>
              <w:t>zp, zk</w:t>
            </w:r>
          </w:p>
        </w:tc>
        <w:tc>
          <w:tcPr>
            <w:tcW w:w="709" w:type="dxa"/>
          </w:tcPr>
          <w:p w14:paraId="0D54003E" w14:textId="77777777" w:rsidR="000D5D3F" w:rsidRDefault="000D5D3F" w:rsidP="000D5D3F">
            <w:pPr>
              <w:jc w:val="both"/>
            </w:pPr>
            <w:r>
              <w:t>5</w:t>
            </w:r>
          </w:p>
        </w:tc>
        <w:tc>
          <w:tcPr>
            <w:tcW w:w="2410" w:type="dxa"/>
          </w:tcPr>
          <w:p w14:paraId="6A99F06F" w14:textId="57D55620" w:rsidR="000D5D3F" w:rsidRPr="001C31EB" w:rsidRDefault="000D5D3F">
            <w:pPr>
              <w:rPr>
                <w:b/>
              </w:rPr>
              <w:pPrChange w:id="949" w:author="Pavla Trefilová" w:date="2019-11-18T17:19:00Z">
                <w:pPr>
                  <w:jc w:val="both"/>
                </w:pPr>
              </w:pPrChange>
            </w:pPr>
            <w:r w:rsidRPr="001C31EB">
              <w:rPr>
                <w:b/>
              </w:rPr>
              <w:t xml:space="preserve">Ing. </w:t>
            </w:r>
            <w:ins w:id="950" w:author="Pavla Trefilová" w:date="2019-11-18T17:19:00Z">
              <w:r>
                <w:rPr>
                  <w:b/>
                </w:rPr>
                <w:t xml:space="preserve">Michal </w:t>
              </w:r>
            </w:ins>
            <w:r w:rsidRPr="001C31EB">
              <w:rPr>
                <w:b/>
              </w:rPr>
              <w:t>Pivnička, Ph.D.</w:t>
            </w:r>
          </w:p>
          <w:p w14:paraId="2EA9CF15" w14:textId="51C582FD" w:rsidR="000D5D3F" w:rsidRPr="00F402DA" w:rsidRDefault="000D5D3F">
            <w:pPr>
              <w:pPrChange w:id="951" w:author="Pavla Trefilová" w:date="2019-11-18T17:19:00Z">
                <w:pPr>
                  <w:jc w:val="both"/>
                </w:pPr>
              </w:pPrChange>
            </w:pPr>
            <w:r>
              <w:t xml:space="preserve">Pivnička </w:t>
            </w:r>
            <w:ins w:id="952" w:author="Pavla Trefilová" w:date="2019-11-18T17:19:00Z">
              <w:r>
                <w:t>(</w:t>
              </w:r>
            </w:ins>
            <w:r w:rsidRPr="00C2752B">
              <w:t>100</w:t>
            </w:r>
            <w:del w:id="953" w:author="Pavla Trefilová" w:date="2019-11-18T17:19:00Z">
              <w:r w:rsidR="006821E3">
                <w:delText>%</w:delText>
              </w:r>
            </w:del>
            <w:ins w:id="954" w:author="Pavla Trefilová" w:date="2019-11-18T17:19:00Z">
              <w:r w:rsidRPr="00C2752B">
                <w:t>%</w:t>
              </w:r>
              <w:r>
                <w:t>)</w:t>
              </w:r>
            </w:ins>
          </w:p>
        </w:tc>
        <w:tc>
          <w:tcPr>
            <w:tcW w:w="850" w:type="dxa"/>
          </w:tcPr>
          <w:p w14:paraId="437A1CAA" w14:textId="77777777" w:rsidR="000D5D3F" w:rsidRDefault="000D5D3F" w:rsidP="000D5D3F">
            <w:pPr>
              <w:jc w:val="both"/>
            </w:pPr>
            <w:r>
              <w:t>2/Z</w:t>
            </w:r>
          </w:p>
        </w:tc>
        <w:tc>
          <w:tcPr>
            <w:tcW w:w="851" w:type="dxa"/>
          </w:tcPr>
          <w:p w14:paraId="3EAA7CE6" w14:textId="77777777" w:rsidR="000D5D3F" w:rsidRDefault="000D5D3F" w:rsidP="000D5D3F">
            <w:pPr>
              <w:jc w:val="both"/>
            </w:pPr>
            <w:r>
              <w:t>PV</w:t>
            </w:r>
          </w:p>
        </w:tc>
      </w:tr>
      <w:tr w:rsidR="000D5D3F" w14:paraId="3378776A" w14:textId="77777777" w:rsidTr="008125E4">
        <w:tc>
          <w:tcPr>
            <w:tcW w:w="2829" w:type="dxa"/>
          </w:tcPr>
          <w:p w14:paraId="1826CCF1" w14:textId="77777777" w:rsidR="000D5D3F" w:rsidRPr="00435619" w:rsidRDefault="000D5D3F" w:rsidP="000D5D3F">
            <w:r w:rsidRPr="00435619">
              <w:t>Advanced Marketing and Management</w:t>
            </w:r>
          </w:p>
        </w:tc>
        <w:tc>
          <w:tcPr>
            <w:tcW w:w="851" w:type="dxa"/>
            <w:gridSpan w:val="2"/>
          </w:tcPr>
          <w:p w14:paraId="2390FA4A" w14:textId="6D7A8D82" w:rsidR="000D5D3F" w:rsidRDefault="000D5D3F" w:rsidP="000D5D3F">
            <w:pPr>
              <w:jc w:val="both"/>
            </w:pPr>
            <w:r>
              <w:t>13-0-13</w:t>
            </w:r>
          </w:p>
        </w:tc>
        <w:tc>
          <w:tcPr>
            <w:tcW w:w="851" w:type="dxa"/>
          </w:tcPr>
          <w:p w14:paraId="0BDEC054" w14:textId="77777777" w:rsidR="000D5D3F" w:rsidRDefault="000D5D3F" w:rsidP="000D5D3F">
            <w:pPr>
              <w:jc w:val="both"/>
            </w:pPr>
            <w:r>
              <w:t>klz</w:t>
            </w:r>
          </w:p>
        </w:tc>
        <w:tc>
          <w:tcPr>
            <w:tcW w:w="709" w:type="dxa"/>
          </w:tcPr>
          <w:p w14:paraId="7B850904" w14:textId="77777777" w:rsidR="000D5D3F" w:rsidRDefault="000D5D3F" w:rsidP="000D5D3F">
            <w:pPr>
              <w:jc w:val="both"/>
            </w:pPr>
            <w:r>
              <w:t>3</w:t>
            </w:r>
          </w:p>
        </w:tc>
        <w:tc>
          <w:tcPr>
            <w:tcW w:w="2410" w:type="dxa"/>
          </w:tcPr>
          <w:p w14:paraId="39B7C8A1" w14:textId="1DC5DB89" w:rsidR="000D5D3F" w:rsidRPr="001C31EB" w:rsidRDefault="000D5D3F">
            <w:pPr>
              <w:rPr>
                <w:b/>
              </w:rPr>
              <w:pPrChange w:id="955" w:author="Pavla Trefilová" w:date="2019-11-18T17:19:00Z">
                <w:pPr>
                  <w:jc w:val="both"/>
                </w:pPr>
              </w:pPrChange>
            </w:pPr>
            <w:r w:rsidRPr="001C31EB">
              <w:rPr>
                <w:b/>
              </w:rPr>
              <w:t xml:space="preserve">doc. Ing. </w:t>
            </w:r>
            <w:ins w:id="956" w:author="Pavla Trefilová" w:date="2019-11-18T17:19:00Z">
              <w:r>
                <w:rPr>
                  <w:b/>
                </w:rPr>
                <w:t xml:space="preserve">Miloslava </w:t>
              </w:r>
            </w:ins>
            <w:r w:rsidRPr="001C31EB">
              <w:rPr>
                <w:b/>
              </w:rPr>
              <w:t xml:space="preserve">Chovancová, </w:t>
            </w:r>
            <w:r>
              <w:rPr>
                <w:b/>
              </w:rPr>
              <w:t>CSc</w:t>
            </w:r>
            <w:r w:rsidRPr="001C31EB">
              <w:rPr>
                <w:b/>
              </w:rPr>
              <w:t>.</w:t>
            </w:r>
          </w:p>
          <w:p w14:paraId="5A988ACC" w14:textId="213F1654" w:rsidR="000D5D3F" w:rsidRDefault="000D5D3F">
            <w:pPr>
              <w:pPrChange w:id="957" w:author="Pavla Trefilová" w:date="2019-11-18T17:19:00Z">
                <w:pPr>
                  <w:jc w:val="both"/>
                </w:pPr>
              </w:pPrChange>
            </w:pPr>
            <w:r>
              <w:t>Chovancová</w:t>
            </w:r>
            <w:r w:rsidRPr="00315CDD">
              <w:rPr>
                <w:color w:val="000000" w:themeColor="text1"/>
                <w:rPrChange w:id="958" w:author="Pavla Trefilová" w:date="2019-11-18T17:19:00Z">
                  <w:rPr/>
                </w:rPrChange>
              </w:rPr>
              <w:t xml:space="preserve"> </w:t>
            </w:r>
            <w:ins w:id="959" w:author="Pavla Trefilová" w:date="2019-11-18T17:19:00Z">
              <w:r>
                <w:rPr>
                  <w:color w:val="000000" w:themeColor="text1"/>
                </w:rPr>
                <w:t>(</w:t>
              </w:r>
            </w:ins>
            <w:r w:rsidRPr="00B1317B">
              <w:rPr>
                <w:color w:val="000000" w:themeColor="text1"/>
                <w:rPrChange w:id="960" w:author="Pavla Trefilová" w:date="2019-11-18T17:19:00Z">
                  <w:rPr/>
                </w:rPrChange>
              </w:rPr>
              <w:t>60</w:t>
            </w:r>
            <w:del w:id="961" w:author="Pavla Trefilová" w:date="2019-11-18T17:19:00Z">
              <w:r w:rsidR="006821E3">
                <w:delText>%</w:delText>
              </w:r>
            </w:del>
            <w:ins w:id="962" w:author="Pavla Trefilová" w:date="2019-11-18T17:19:00Z">
              <w:r w:rsidRPr="00B1317B">
                <w:rPr>
                  <w:color w:val="000000" w:themeColor="text1"/>
                </w:rPr>
                <w:t>%</w:t>
              </w:r>
              <w:r>
                <w:rPr>
                  <w:color w:val="000000" w:themeColor="text1"/>
                </w:rPr>
                <w:t>)</w:t>
              </w:r>
            </w:ins>
          </w:p>
          <w:p w14:paraId="2911AACC" w14:textId="0C485602" w:rsidR="000D5D3F" w:rsidRPr="001C31EB" w:rsidRDefault="000D5D3F">
            <w:pPr>
              <w:rPr>
                <w:b/>
              </w:rPr>
              <w:pPrChange w:id="963" w:author="Pavla Trefilová" w:date="2019-11-18T17:19:00Z">
                <w:pPr>
                  <w:jc w:val="both"/>
                </w:pPr>
              </w:pPrChange>
            </w:pPr>
            <w:r>
              <w:t xml:space="preserve">Pilík </w:t>
            </w:r>
            <w:ins w:id="964" w:author="Pavla Trefilová" w:date="2019-11-18T17:19:00Z">
              <w:r>
                <w:t>(</w:t>
              </w:r>
            </w:ins>
            <w:r>
              <w:t>40</w:t>
            </w:r>
            <w:del w:id="965" w:author="Pavla Trefilová" w:date="2019-11-18T17:19:00Z">
              <w:r w:rsidR="006821E3">
                <w:delText>%</w:delText>
              </w:r>
            </w:del>
            <w:ins w:id="966" w:author="Pavla Trefilová" w:date="2019-11-18T17:19:00Z">
              <w:r>
                <w:t>%)</w:t>
              </w:r>
            </w:ins>
          </w:p>
        </w:tc>
        <w:tc>
          <w:tcPr>
            <w:tcW w:w="850" w:type="dxa"/>
          </w:tcPr>
          <w:p w14:paraId="25D22329" w14:textId="77777777" w:rsidR="000D5D3F" w:rsidRDefault="000D5D3F" w:rsidP="000D5D3F">
            <w:pPr>
              <w:jc w:val="both"/>
            </w:pPr>
            <w:r>
              <w:t>3/Z</w:t>
            </w:r>
          </w:p>
        </w:tc>
        <w:tc>
          <w:tcPr>
            <w:tcW w:w="851" w:type="dxa"/>
          </w:tcPr>
          <w:p w14:paraId="099BA793" w14:textId="77777777" w:rsidR="000D5D3F" w:rsidRDefault="000D5D3F" w:rsidP="000D5D3F">
            <w:pPr>
              <w:jc w:val="both"/>
            </w:pPr>
            <w:r>
              <w:t>PV</w:t>
            </w:r>
          </w:p>
        </w:tc>
      </w:tr>
      <w:tr w:rsidR="000D5D3F" w14:paraId="33A74577" w14:textId="77777777" w:rsidTr="008125E4">
        <w:tc>
          <w:tcPr>
            <w:tcW w:w="2829" w:type="dxa"/>
          </w:tcPr>
          <w:p w14:paraId="2F89DC26" w14:textId="77777777" w:rsidR="000D5D3F" w:rsidRPr="00435619" w:rsidRDefault="000D5D3F" w:rsidP="000D5D3F">
            <w:r w:rsidRPr="00435619">
              <w:t>E-commerce</w:t>
            </w:r>
          </w:p>
        </w:tc>
        <w:tc>
          <w:tcPr>
            <w:tcW w:w="851" w:type="dxa"/>
            <w:gridSpan w:val="2"/>
          </w:tcPr>
          <w:p w14:paraId="56CF71F3" w14:textId="140882A6" w:rsidR="000D5D3F" w:rsidRDefault="000D5D3F" w:rsidP="000D5D3F">
            <w:pPr>
              <w:jc w:val="both"/>
            </w:pPr>
            <w:r>
              <w:t>13-0-26</w:t>
            </w:r>
          </w:p>
        </w:tc>
        <w:tc>
          <w:tcPr>
            <w:tcW w:w="851" w:type="dxa"/>
          </w:tcPr>
          <w:p w14:paraId="6F535070" w14:textId="77777777" w:rsidR="000D5D3F" w:rsidRDefault="000D5D3F" w:rsidP="000D5D3F">
            <w:pPr>
              <w:jc w:val="both"/>
            </w:pPr>
            <w:r>
              <w:t>klz</w:t>
            </w:r>
          </w:p>
        </w:tc>
        <w:tc>
          <w:tcPr>
            <w:tcW w:w="709" w:type="dxa"/>
          </w:tcPr>
          <w:p w14:paraId="6A41DEBB" w14:textId="77777777" w:rsidR="000D5D3F" w:rsidRDefault="000D5D3F" w:rsidP="000D5D3F">
            <w:pPr>
              <w:jc w:val="both"/>
            </w:pPr>
            <w:r>
              <w:t>3</w:t>
            </w:r>
          </w:p>
        </w:tc>
        <w:tc>
          <w:tcPr>
            <w:tcW w:w="2410" w:type="dxa"/>
          </w:tcPr>
          <w:p w14:paraId="7C0AAA7C" w14:textId="0CF09B88" w:rsidR="000D5D3F" w:rsidRPr="001C31EB" w:rsidRDefault="000D5D3F">
            <w:pPr>
              <w:rPr>
                <w:b/>
              </w:rPr>
              <w:pPrChange w:id="967" w:author="Pavla Trefilová" w:date="2019-11-18T17:19:00Z">
                <w:pPr>
                  <w:jc w:val="both"/>
                </w:pPr>
              </w:pPrChange>
            </w:pPr>
            <w:r w:rsidRPr="001C31EB">
              <w:rPr>
                <w:b/>
              </w:rPr>
              <w:t xml:space="preserve">doc. Ing. </w:t>
            </w:r>
            <w:ins w:id="968" w:author="Pavla Trefilová" w:date="2019-11-18T17:19:00Z">
              <w:r>
                <w:rPr>
                  <w:b/>
                </w:rPr>
                <w:t xml:space="preserve">Michal </w:t>
              </w:r>
            </w:ins>
            <w:r w:rsidRPr="001C31EB">
              <w:rPr>
                <w:b/>
              </w:rPr>
              <w:t>Pilík, Ph.D.</w:t>
            </w:r>
          </w:p>
          <w:p w14:paraId="403B4F3B" w14:textId="4E1834C3" w:rsidR="000D5D3F" w:rsidRDefault="000D5D3F">
            <w:pPr>
              <w:pPrChange w:id="969" w:author="Pavla Trefilová" w:date="2019-11-18T17:19:00Z">
                <w:pPr>
                  <w:jc w:val="both"/>
                </w:pPr>
              </w:pPrChange>
            </w:pPr>
            <w:r>
              <w:t>Pilík</w:t>
            </w:r>
            <w:r w:rsidRPr="00315CDD">
              <w:rPr>
                <w:color w:val="000000" w:themeColor="text1"/>
                <w:rPrChange w:id="970" w:author="Pavla Trefilová" w:date="2019-11-18T17:19:00Z">
                  <w:rPr/>
                </w:rPrChange>
              </w:rPr>
              <w:t xml:space="preserve"> </w:t>
            </w:r>
            <w:ins w:id="971" w:author="Pavla Trefilová" w:date="2019-11-18T17:19:00Z">
              <w:r>
                <w:rPr>
                  <w:color w:val="000000" w:themeColor="text1"/>
                </w:rPr>
                <w:t>(</w:t>
              </w:r>
            </w:ins>
            <w:r w:rsidRPr="00B1317B">
              <w:rPr>
                <w:color w:val="000000" w:themeColor="text1"/>
                <w:rPrChange w:id="972" w:author="Pavla Trefilová" w:date="2019-11-18T17:19:00Z">
                  <w:rPr/>
                </w:rPrChange>
              </w:rPr>
              <w:t>60</w:t>
            </w:r>
            <w:del w:id="973" w:author="Pavla Trefilová" w:date="2019-11-18T17:19:00Z">
              <w:r w:rsidR="006821E3">
                <w:delText>%</w:delText>
              </w:r>
            </w:del>
            <w:ins w:id="974" w:author="Pavla Trefilová" w:date="2019-11-18T17:19:00Z">
              <w:r w:rsidRPr="00B1317B">
                <w:rPr>
                  <w:color w:val="000000" w:themeColor="text1"/>
                </w:rPr>
                <w:t>%</w:t>
              </w:r>
              <w:r>
                <w:rPr>
                  <w:color w:val="000000" w:themeColor="text1"/>
                </w:rPr>
                <w:t>)</w:t>
              </w:r>
            </w:ins>
          </w:p>
          <w:p w14:paraId="3E5B71C3" w14:textId="11ACF2DC" w:rsidR="000D5D3F" w:rsidRDefault="000D5D3F">
            <w:pPr>
              <w:pPrChange w:id="975" w:author="Pavla Trefilová" w:date="2019-11-18T17:19:00Z">
                <w:pPr>
                  <w:jc w:val="both"/>
                </w:pPr>
              </w:pPrChange>
            </w:pPr>
            <w:r>
              <w:t xml:space="preserve">Vaněk </w:t>
            </w:r>
            <w:ins w:id="976" w:author="Pavla Trefilová" w:date="2019-11-18T17:19:00Z">
              <w:r>
                <w:t>(</w:t>
              </w:r>
            </w:ins>
            <w:r>
              <w:t>40</w:t>
            </w:r>
            <w:del w:id="977" w:author="Pavla Trefilová" w:date="2019-11-18T17:19:00Z">
              <w:r w:rsidR="006821E3">
                <w:delText>%</w:delText>
              </w:r>
            </w:del>
            <w:ins w:id="978" w:author="Pavla Trefilová" w:date="2019-11-18T17:19:00Z">
              <w:r>
                <w:t>%)</w:t>
              </w:r>
            </w:ins>
          </w:p>
        </w:tc>
        <w:tc>
          <w:tcPr>
            <w:tcW w:w="850" w:type="dxa"/>
          </w:tcPr>
          <w:p w14:paraId="55280BD2" w14:textId="77777777" w:rsidR="000D5D3F" w:rsidRDefault="000D5D3F" w:rsidP="000D5D3F">
            <w:pPr>
              <w:jc w:val="both"/>
            </w:pPr>
            <w:r>
              <w:t>1/L</w:t>
            </w:r>
          </w:p>
        </w:tc>
        <w:tc>
          <w:tcPr>
            <w:tcW w:w="851" w:type="dxa"/>
          </w:tcPr>
          <w:p w14:paraId="7C5A6A27" w14:textId="77777777" w:rsidR="000D5D3F" w:rsidRDefault="000D5D3F" w:rsidP="000D5D3F">
            <w:pPr>
              <w:jc w:val="both"/>
            </w:pPr>
            <w:r>
              <w:t>PV</w:t>
            </w:r>
          </w:p>
        </w:tc>
      </w:tr>
      <w:tr w:rsidR="000D5D3F" w14:paraId="0047046D" w14:textId="77777777" w:rsidTr="008125E4">
        <w:tc>
          <w:tcPr>
            <w:tcW w:w="2829" w:type="dxa"/>
          </w:tcPr>
          <w:p w14:paraId="3320C444" w14:textId="77777777" w:rsidR="000D5D3F" w:rsidRPr="00435619" w:rsidRDefault="000D5D3F" w:rsidP="000D5D3F">
            <w:r w:rsidRPr="00435619">
              <w:rPr>
                <w:color w:val="212121"/>
                <w:lang w:val="en" w:eastAsia="en-GB"/>
              </w:rPr>
              <w:t xml:space="preserve">Principles of </w:t>
            </w:r>
            <w:r>
              <w:rPr>
                <w:color w:val="212121"/>
                <w:lang w:val="en" w:eastAsia="en-GB"/>
              </w:rPr>
              <w:t>B</w:t>
            </w:r>
            <w:r w:rsidRPr="00435619">
              <w:rPr>
                <w:color w:val="212121"/>
                <w:lang w:val="en" w:eastAsia="en-GB"/>
              </w:rPr>
              <w:t xml:space="preserve">usiness </w:t>
            </w:r>
            <w:r>
              <w:rPr>
                <w:color w:val="212121"/>
                <w:lang w:val="en" w:eastAsia="en-GB"/>
              </w:rPr>
              <w:t>I</w:t>
            </w:r>
            <w:r w:rsidRPr="00435619">
              <w:rPr>
                <w:color w:val="212121"/>
                <w:lang w:val="en" w:eastAsia="en-GB"/>
              </w:rPr>
              <w:t xml:space="preserve">nformation </w:t>
            </w:r>
            <w:r>
              <w:rPr>
                <w:color w:val="212121"/>
                <w:lang w:val="en" w:eastAsia="en-GB"/>
              </w:rPr>
              <w:t>S</w:t>
            </w:r>
            <w:r w:rsidRPr="00435619">
              <w:rPr>
                <w:color w:val="212121"/>
                <w:lang w:val="en" w:eastAsia="en-GB"/>
              </w:rPr>
              <w:t>ystems</w:t>
            </w:r>
          </w:p>
        </w:tc>
        <w:tc>
          <w:tcPr>
            <w:tcW w:w="851" w:type="dxa"/>
            <w:gridSpan w:val="2"/>
          </w:tcPr>
          <w:p w14:paraId="0B163CF9" w14:textId="6AE3F95F" w:rsidR="000D5D3F" w:rsidRDefault="000D5D3F" w:rsidP="000D5D3F">
            <w:pPr>
              <w:jc w:val="both"/>
            </w:pPr>
            <w:r>
              <w:t>13-26-0</w:t>
            </w:r>
          </w:p>
        </w:tc>
        <w:tc>
          <w:tcPr>
            <w:tcW w:w="851" w:type="dxa"/>
          </w:tcPr>
          <w:p w14:paraId="6F2DCEE2" w14:textId="77777777" w:rsidR="000D5D3F" w:rsidRDefault="000D5D3F" w:rsidP="000D5D3F">
            <w:pPr>
              <w:jc w:val="both"/>
            </w:pPr>
            <w:r>
              <w:t>klz</w:t>
            </w:r>
          </w:p>
        </w:tc>
        <w:tc>
          <w:tcPr>
            <w:tcW w:w="709" w:type="dxa"/>
          </w:tcPr>
          <w:p w14:paraId="4B66974E" w14:textId="77777777" w:rsidR="000D5D3F" w:rsidRDefault="000D5D3F" w:rsidP="000D5D3F">
            <w:pPr>
              <w:jc w:val="both"/>
            </w:pPr>
            <w:r>
              <w:t>3</w:t>
            </w:r>
          </w:p>
        </w:tc>
        <w:tc>
          <w:tcPr>
            <w:tcW w:w="2410" w:type="dxa"/>
          </w:tcPr>
          <w:p w14:paraId="39C7780F" w14:textId="1C5010AE" w:rsidR="000D5D3F" w:rsidRPr="001C31EB" w:rsidRDefault="000D5D3F">
            <w:pPr>
              <w:rPr>
                <w:b/>
              </w:rPr>
              <w:pPrChange w:id="979" w:author="Pavla Trefilová" w:date="2019-11-18T17:19:00Z">
                <w:pPr>
                  <w:jc w:val="both"/>
                </w:pPr>
              </w:pPrChange>
            </w:pPr>
            <w:r w:rsidRPr="001C31EB">
              <w:rPr>
                <w:b/>
              </w:rPr>
              <w:t xml:space="preserve">Ing. </w:t>
            </w:r>
            <w:ins w:id="980" w:author="Pavla Trefilová" w:date="2019-11-18T17:19:00Z">
              <w:r>
                <w:rPr>
                  <w:b/>
                </w:rPr>
                <w:t xml:space="preserve">Michal </w:t>
              </w:r>
            </w:ins>
            <w:r w:rsidRPr="001C31EB">
              <w:rPr>
                <w:b/>
              </w:rPr>
              <w:t>Pivnička, Ph.D.</w:t>
            </w:r>
          </w:p>
          <w:p w14:paraId="3455A06E" w14:textId="32EDA97B" w:rsidR="000D5D3F" w:rsidRDefault="000D5D3F">
            <w:pPr>
              <w:pPrChange w:id="981" w:author="Pavla Trefilová" w:date="2019-11-18T17:19:00Z">
                <w:pPr>
                  <w:jc w:val="both"/>
                </w:pPr>
              </w:pPrChange>
            </w:pPr>
            <w:r>
              <w:t xml:space="preserve">Pivnička </w:t>
            </w:r>
            <w:ins w:id="982" w:author="Pavla Trefilová" w:date="2019-11-18T17:19:00Z">
              <w:r>
                <w:t>(</w:t>
              </w:r>
            </w:ins>
            <w:r w:rsidRPr="00C2752B">
              <w:t>100</w:t>
            </w:r>
            <w:del w:id="983" w:author="Pavla Trefilová" w:date="2019-11-18T17:19:00Z">
              <w:r w:rsidR="006821E3">
                <w:delText>%</w:delText>
              </w:r>
            </w:del>
            <w:ins w:id="984" w:author="Pavla Trefilová" w:date="2019-11-18T17:19:00Z">
              <w:r w:rsidRPr="00C2752B">
                <w:t>%</w:t>
              </w:r>
              <w:r>
                <w:t>)</w:t>
              </w:r>
            </w:ins>
          </w:p>
        </w:tc>
        <w:tc>
          <w:tcPr>
            <w:tcW w:w="850" w:type="dxa"/>
          </w:tcPr>
          <w:p w14:paraId="53F872A7" w14:textId="77777777" w:rsidR="000D5D3F" w:rsidRDefault="000D5D3F" w:rsidP="000D5D3F">
            <w:pPr>
              <w:jc w:val="both"/>
            </w:pPr>
            <w:r>
              <w:t>3/Z</w:t>
            </w:r>
          </w:p>
        </w:tc>
        <w:tc>
          <w:tcPr>
            <w:tcW w:w="851" w:type="dxa"/>
          </w:tcPr>
          <w:p w14:paraId="7D535093" w14:textId="77777777" w:rsidR="000D5D3F" w:rsidRDefault="000D5D3F" w:rsidP="000D5D3F">
            <w:pPr>
              <w:jc w:val="both"/>
            </w:pPr>
            <w:r>
              <w:t>PV</w:t>
            </w:r>
          </w:p>
        </w:tc>
      </w:tr>
      <w:tr w:rsidR="000D5D3F" w14:paraId="4DE26D1B" w14:textId="77777777" w:rsidTr="008125E4">
        <w:tc>
          <w:tcPr>
            <w:tcW w:w="2829" w:type="dxa"/>
          </w:tcPr>
          <w:p w14:paraId="3F81882A" w14:textId="77777777" w:rsidR="000D5D3F" w:rsidRPr="00435619" w:rsidRDefault="000D5D3F" w:rsidP="000D5D3F">
            <w:pPr>
              <w:rPr>
                <w:highlight w:val="yellow"/>
              </w:rPr>
            </w:pPr>
            <w:r w:rsidRPr="00435619">
              <w:rPr>
                <w:color w:val="000000"/>
                <w:shd w:val="clear" w:color="auto" w:fill="FFFFFF"/>
              </w:rPr>
              <w:lastRenderedPageBreak/>
              <w:t>Project Management in the EU Cohesion Policy</w:t>
            </w:r>
          </w:p>
        </w:tc>
        <w:tc>
          <w:tcPr>
            <w:tcW w:w="851" w:type="dxa"/>
            <w:gridSpan w:val="2"/>
          </w:tcPr>
          <w:p w14:paraId="6751806F" w14:textId="30E42508" w:rsidR="000D5D3F" w:rsidRDefault="000D5D3F" w:rsidP="000D5D3F">
            <w:pPr>
              <w:jc w:val="both"/>
            </w:pPr>
            <w:r>
              <w:t>13-26-0</w:t>
            </w:r>
          </w:p>
        </w:tc>
        <w:tc>
          <w:tcPr>
            <w:tcW w:w="851" w:type="dxa"/>
          </w:tcPr>
          <w:p w14:paraId="3CB90DFF" w14:textId="77777777" w:rsidR="000D5D3F" w:rsidRDefault="000D5D3F" w:rsidP="000D5D3F">
            <w:pPr>
              <w:jc w:val="both"/>
            </w:pPr>
            <w:r>
              <w:t>zp, zk</w:t>
            </w:r>
          </w:p>
        </w:tc>
        <w:tc>
          <w:tcPr>
            <w:tcW w:w="709" w:type="dxa"/>
          </w:tcPr>
          <w:p w14:paraId="225ACA27" w14:textId="77777777" w:rsidR="000D5D3F" w:rsidRDefault="000D5D3F" w:rsidP="000D5D3F">
            <w:pPr>
              <w:jc w:val="both"/>
            </w:pPr>
            <w:r>
              <w:t>3</w:t>
            </w:r>
          </w:p>
        </w:tc>
        <w:tc>
          <w:tcPr>
            <w:tcW w:w="2410" w:type="dxa"/>
          </w:tcPr>
          <w:p w14:paraId="1009FDD5" w14:textId="6BE0B038" w:rsidR="000D5D3F" w:rsidRPr="001C31EB" w:rsidRDefault="000D5D3F">
            <w:pPr>
              <w:rPr>
                <w:b/>
              </w:rPr>
              <w:pPrChange w:id="985" w:author="Pavla Trefilová" w:date="2019-11-18T17:19:00Z">
                <w:pPr>
                  <w:jc w:val="both"/>
                </w:pPr>
              </w:pPrChange>
            </w:pPr>
            <w:r w:rsidRPr="001C31EB">
              <w:rPr>
                <w:b/>
              </w:rPr>
              <w:t xml:space="preserve">Ing. </w:t>
            </w:r>
            <w:ins w:id="986" w:author="Pavla Trefilová" w:date="2019-11-18T17:19:00Z">
              <w:r>
                <w:rPr>
                  <w:b/>
                </w:rPr>
                <w:t xml:space="preserve">Lenka </w:t>
              </w:r>
            </w:ins>
            <w:r w:rsidRPr="001C31EB">
              <w:rPr>
                <w:b/>
              </w:rPr>
              <w:t>Smékalová, Ph.D.</w:t>
            </w:r>
          </w:p>
          <w:p w14:paraId="6A5B88AD" w14:textId="628B9911" w:rsidR="000D5D3F" w:rsidRDefault="000D5D3F">
            <w:pPr>
              <w:pPrChange w:id="987" w:author="Pavla Trefilová" w:date="2019-11-18T17:19:00Z">
                <w:pPr>
                  <w:jc w:val="both"/>
                </w:pPr>
              </w:pPrChange>
            </w:pPr>
            <w:r>
              <w:t xml:space="preserve">Smékalová </w:t>
            </w:r>
            <w:ins w:id="988" w:author="Pavla Trefilová" w:date="2019-11-18T17:19:00Z">
              <w:r>
                <w:t>(</w:t>
              </w:r>
            </w:ins>
            <w:r w:rsidRPr="00C2752B">
              <w:t>100</w:t>
            </w:r>
            <w:del w:id="989" w:author="Pavla Trefilová" w:date="2019-11-18T17:19:00Z">
              <w:r w:rsidR="006821E3">
                <w:delText>%</w:delText>
              </w:r>
            </w:del>
            <w:ins w:id="990" w:author="Pavla Trefilová" w:date="2019-11-18T17:19:00Z">
              <w:r w:rsidRPr="00C2752B">
                <w:t>%</w:t>
              </w:r>
              <w:r>
                <w:t>)</w:t>
              </w:r>
            </w:ins>
          </w:p>
        </w:tc>
        <w:tc>
          <w:tcPr>
            <w:tcW w:w="850" w:type="dxa"/>
          </w:tcPr>
          <w:p w14:paraId="54974CCF" w14:textId="77777777" w:rsidR="000D5D3F" w:rsidRDefault="000D5D3F" w:rsidP="000D5D3F">
            <w:pPr>
              <w:jc w:val="both"/>
            </w:pPr>
            <w:r>
              <w:t>2,3/Z</w:t>
            </w:r>
          </w:p>
        </w:tc>
        <w:tc>
          <w:tcPr>
            <w:tcW w:w="851" w:type="dxa"/>
          </w:tcPr>
          <w:p w14:paraId="4B6A739F" w14:textId="77777777" w:rsidR="000D5D3F" w:rsidRDefault="000D5D3F" w:rsidP="000D5D3F">
            <w:pPr>
              <w:jc w:val="both"/>
            </w:pPr>
            <w:r>
              <w:t>PV</w:t>
            </w:r>
          </w:p>
        </w:tc>
      </w:tr>
      <w:tr w:rsidR="000D5D3F" w14:paraId="5E76F6CE" w14:textId="77777777" w:rsidTr="008125E4">
        <w:tc>
          <w:tcPr>
            <w:tcW w:w="2829" w:type="dxa"/>
          </w:tcPr>
          <w:p w14:paraId="0280968E" w14:textId="77777777" w:rsidR="000D5D3F" w:rsidRPr="00435619" w:rsidRDefault="000D5D3F" w:rsidP="000D5D3F">
            <w:pPr>
              <w:rPr>
                <w:highlight w:val="yellow"/>
              </w:rPr>
            </w:pPr>
            <w:r w:rsidRPr="00A56964">
              <w:t>International Business Environment</w:t>
            </w:r>
          </w:p>
        </w:tc>
        <w:tc>
          <w:tcPr>
            <w:tcW w:w="851" w:type="dxa"/>
            <w:gridSpan w:val="2"/>
          </w:tcPr>
          <w:p w14:paraId="1A1C6EB9" w14:textId="3B6D817E" w:rsidR="000D5D3F" w:rsidRDefault="000D5D3F" w:rsidP="000D5D3F">
            <w:pPr>
              <w:jc w:val="both"/>
            </w:pPr>
            <w:r>
              <w:t>26-0-0</w:t>
            </w:r>
          </w:p>
        </w:tc>
        <w:tc>
          <w:tcPr>
            <w:tcW w:w="851" w:type="dxa"/>
          </w:tcPr>
          <w:p w14:paraId="4FD07E55" w14:textId="77777777" w:rsidR="000D5D3F" w:rsidRDefault="000D5D3F" w:rsidP="000D5D3F">
            <w:pPr>
              <w:jc w:val="both"/>
            </w:pPr>
            <w:r>
              <w:t>klz</w:t>
            </w:r>
          </w:p>
        </w:tc>
        <w:tc>
          <w:tcPr>
            <w:tcW w:w="709" w:type="dxa"/>
          </w:tcPr>
          <w:p w14:paraId="0C8B6C88" w14:textId="77777777" w:rsidR="000D5D3F" w:rsidRDefault="000D5D3F" w:rsidP="000D5D3F">
            <w:pPr>
              <w:jc w:val="both"/>
            </w:pPr>
            <w:r>
              <w:t>3</w:t>
            </w:r>
          </w:p>
        </w:tc>
        <w:tc>
          <w:tcPr>
            <w:tcW w:w="2410" w:type="dxa"/>
          </w:tcPr>
          <w:p w14:paraId="5BCF553A" w14:textId="12F0E0FC" w:rsidR="000D5D3F" w:rsidRPr="001C31EB" w:rsidRDefault="000D5D3F">
            <w:pPr>
              <w:rPr>
                <w:b/>
              </w:rPr>
              <w:pPrChange w:id="991" w:author="Pavla Trefilová" w:date="2019-11-18T17:19:00Z">
                <w:pPr>
                  <w:jc w:val="both"/>
                </w:pPr>
              </w:pPrChange>
            </w:pPr>
            <w:r w:rsidRPr="001C31EB">
              <w:rPr>
                <w:b/>
              </w:rPr>
              <w:t xml:space="preserve">Ing. </w:t>
            </w:r>
            <w:ins w:id="992" w:author="Pavla Trefilová" w:date="2019-11-18T17:19:00Z">
              <w:r>
                <w:rPr>
                  <w:b/>
                </w:rPr>
                <w:t xml:space="preserve">Martin </w:t>
              </w:r>
            </w:ins>
            <w:r w:rsidRPr="001C31EB">
              <w:rPr>
                <w:b/>
              </w:rPr>
              <w:t>Mikeska, Ph.D.</w:t>
            </w:r>
          </w:p>
          <w:p w14:paraId="450D3D57" w14:textId="207C02A9" w:rsidR="000D5D3F" w:rsidRDefault="000D5D3F">
            <w:pPr>
              <w:rPr>
                <w:color w:val="000000" w:themeColor="text1"/>
                <w:rPrChange w:id="993" w:author="Pavla Trefilová" w:date="2019-11-18T17:19:00Z">
                  <w:rPr/>
                </w:rPrChange>
              </w:rPr>
              <w:pPrChange w:id="994" w:author="Pavla Trefilová" w:date="2019-11-18T17:19:00Z">
                <w:pPr>
                  <w:jc w:val="both"/>
                </w:pPr>
              </w:pPrChange>
            </w:pPr>
            <w:r>
              <w:t>Mikeska</w:t>
            </w:r>
            <w:r w:rsidRPr="00315CDD">
              <w:rPr>
                <w:color w:val="000000" w:themeColor="text1"/>
                <w:rPrChange w:id="995" w:author="Pavla Trefilová" w:date="2019-11-18T17:19:00Z">
                  <w:rPr/>
                </w:rPrChange>
              </w:rPr>
              <w:t xml:space="preserve"> </w:t>
            </w:r>
            <w:ins w:id="996" w:author="Pavla Trefilová" w:date="2019-11-18T17:19:00Z">
              <w:r>
                <w:rPr>
                  <w:color w:val="000000" w:themeColor="text1"/>
                </w:rPr>
                <w:t>(</w:t>
              </w:r>
            </w:ins>
            <w:r w:rsidRPr="00B1317B">
              <w:rPr>
                <w:color w:val="000000" w:themeColor="text1"/>
                <w:rPrChange w:id="997" w:author="Pavla Trefilová" w:date="2019-11-18T17:19:00Z">
                  <w:rPr/>
                </w:rPrChange>
              </w:rPr>
              <w:t>60</w:t>
            </w:r>
            <w:del w:id="998" w:author="Pavla Trefilová" w:date="2019-11-18T17:19:00Z">
              <w:r w:rsidR="006821E3">
                <w:delText>%</w:delText>
              </w:r>
            </w:del>
            <w:ins w:id="999" w:author="Pavla Trefilová" w:date="2019-11-18T17:19:00Z">
              <w:r w:rsidRPr="00B1317B">
                <w:rPr>
                  <w:color w:val="000000" w:themeColor="text1"/>
                </w:rPr>
                <w:t>%</w:t>
              </w:r>
              <w:r>
                <w:rPr>
                  <w:color w:val="000000" w:themeColor="text1"/>
                </w:rPr>
                <w:t>)</w:t>
              </w:r>
            </w:ins>
          </w:p>
          <w:p w14:paraId="38E3E5FA" w14:textId="507ECCEF" w:rsidR="000D5D3F" w:rsidRDefault="000D5D3F">
            <w:pPr>
              <w:pPrChange w:id="1000" w:author="Pavla Trefilová" w:date="2019-11-18T17:19:00Z">
                <w:pPr>
                  <w:jc w:val="both"/>
                </w:pPr>
              </w:pPrChange>
            </w:pPr>
            <w:r>
              <w:t xml:space="preserve">Horáková </w:t>
            </w:r>
            <w:ins w:id="1001" w:author="Pavla Trefilová" w:date="2019-11-18T17:19:00Z">
              <w:r>
                <w:t>(</w:t>
              </w:r>
            </w:ins>
            <w:r>
              <w:t>40</w:t>
            </w:r>
            <w:del w:id="1002" w:author="Pavla Trefilová" w:date="2019-11-18T17:19:00Z">
              <w:r w:rsidR="006821E3">
                <w:delText>%</w:delText>
              </w:r>
            </w:del>
            <w:ins w:id="1003" w:author="Pavla Trefilová" w:date="2019-11-18T17:19:00Z">
              <w:r>
                <w:t>%)</w:t>
              </w:r>
            </w:ins>
          </w:p>
        </w:tc>
        <w:tc>
          <w:tcPr>
            <w:tcW w:w="850" w:type="dxa"/>
          </w:tcPr>
          <w:p w14:paraId="19FA8BC7" w14:textId="77777777" w:rsidR="000D5D3F" w:rsidRDefault="000D5D3F" w:rsidP="000D5D3F">
            <w:pPr>
              <w:jc w:val="both"/>
            </w:pPr>
            <w:r>
              <w:t>2/Z</w:t>
            </w:r>
          </w:p>
        </w:tc>
        <w:tc>
          <w:tcPr>
            <w:tcW w:w="851" w:type="dxa"/>
          </w:tcPr>
          <w:p w14:paraId="3BD1109C" w14:textId="77777777" w:rsidR="000D5D3F" w:rsidRDefault="000D5D3F" w:rsidP="000D5D3F">
            <w:pPr>
              <w:jc w:val="both"/>
            </w:pPr>
            <w:r>
              <w:t>PV</w:t>
            </w:r>
          </w:p>
        </w:tc>
      </w:tr>
      <w:tr w:rsidR="000D5D3F" w14:paraId="68DC1BCD" w14:textId="77777777" w:rsidTr="008125E4">
        <w:tc>
          <w:tcPr>
            <w:tcW w:w="2829" w:type="dxa"/>
          </w:tcPr>
          <w:p w14:paraId="14E71747" w14:textId="77777777" w:rsidR="000D5D3F" w:rsidRPr="00435619" w:rsidRDefault="000D5D3F" w:rsidP="000D5D3F">
            <w:pPr>
              <w:rPr>
                <w:highlight w:val="yellow"/>
              </w:rPr>
            </w:pPr>
            <w:r>
              <w:t>Management Innovation</w:t>
            </w:r>
          </w:p>
        </w:tc>
        <w:tc>
          <w:tcPr>
            <w:tcW w:w="851" w:type="dxa"/>
            <w:gridSpan w:val="2"/>
          </w:tcPr>
          <w:p w14:paraId="0074BB7D" w14:textId="2B88C7DD" w:rsidR="000D5D3F" w:rsidRDefault="006821E3" w:rsidP="000D5D3F">
            <w:pPr>
              <w:jc w:val="both"/>
            </w:pPr>
            <w:del w:id="1004" w:author="Pavla Trefilová" w:date="2019-11-18T17:19:00Z">
              <w:r>
                <w:delText>10-10</w:delText>
              </w:r>
            </w:del>
            <w:ins w:id="1005" w:author="Pavla Trefilová" w:date="2019-11-18T17:19:00Z">
              <w:r w:rsidR="000D5D3F">
                <w:t>13-13</w:t>
              </w:r>
            </w:ins>
            <w:r w:rsidR="000D5D3F">
              <w:t>-0</w:t>
            </w:r>
          </w:p>
        </w:tc>
        <w:tc>
          <w:tcPr>
            <w:tcW w:w="851" w:type="dxa"/>
          </w:tcPr>
          <w:p w14:paraId="194962D5" w14:textId="77777777" w:rsidR="000D5D3F" w:rsidRDefault="000D5D3F" w:rsidP="000D5D3F">
            <w:pPr>
              <w:jc w:val="both"/>
            </w:pPr>
            <w:r>
              <w:t>klz</w:t>
            </w:r>
          </w:p>
        </w:tc>
        <w:tc>
          <w:tcPr>
            <w:tcW w:w="709" w:type="dxa"/>
          </w:tcPr>
          <w:p w14:paraId="2F61569B" w14:textId="77777777" w:rsidR="000D5D3F" w:rsidRDefault="000D5D3F" w:rsidP="000D5D3F">
            <w:pPr>
              <w:jc w:val="both"/>
            </w:pPr>
            <w:r>
              <w:t>3</w:t>
            </w:r>
          </w:p>
        </w:tc>
        <w:tc>
          <w:tcPr>
            <w:tcW w:w="2410" w:type="dxa"/>
          </w:tcPr>
          <w:p w14:paraId="44443364" w14:textId="366503DE" w:rsidR="000D5D3F" w:rsidRPr="001C31EB" w:rsidRDefault="000D5D3F">
            <w:pPr>
              <w:rPr>
                <w:b/>
              </w:rPr>
              <w:pPrChange w:id="1006" w:author="Pavla Trefilová" w:date="2019-11-18T17:19:00Z">
                <w:pPr>
                  <w:jc w:val="both"/>
                </w:pPr>
              </w:pPrChange>
            </w:pPr>
            <w:r w:rsidRPr="001C31EB">
              <w:rPr>
                <w:b/>
              </w:rPr>
              <w:t xml:space="preserve">Ing. </w:t>
            </w:r>
            <w:ins w:id="1007" w:author="Pavla Trefilová" w:date="2019-11-18T17:19:00Z">
              <w:r>
                <w:rPr>
                  <w:b/>
                </w:rPr>
                <w:t xml:space="preserve">Karel </w:t>
              </w:r>
            </w:ins>
            <w:r w:rsidRPr="001C31EB">
              <w:rPr>
                <w:b/>
              </w:rPr>
              <w:t>Slinták, Ph.D.</w:t>
            </w:r>
          </w:p>
          <w:p w14:paraId="07745292" w14:textId="3968375C" w:rsidR="000D5D3F" w:rsidRDefault="000D5D3F">
            <w:pPr>
              <w:pPrChange w:id="1008" w:author="Pavla Trefilová" w:date="2019-11-18T17:19:00Z">
                <w:pPr>
                  <w:jc w:val="both"/>
                </w:pPr>
              </w:pPrChange>
            </w:pPr>
            <w:r>
              <w:t xml:space="preserve">Slinták </w:t>
            </w:r>
            <w:ins w:id="1009" w:author="Pavla Trefilová" w:date="2019-11-18T17:19:00Z">
              <w:r>
                <w:t>(</w:t>
              </w:r>
            </w:ins>
            <w:r w:rsidRPr="00C2752B">
              <w:t>100</w:t>
            </w:r>
            <w:del w:id="1010" w:author="Pavla Trefilová" w:date="2019-11-18T17:19:00Z">
              <w:r w:rsidR="006821E3">
                <w:delText>%</w:delText>
              </w:r>
            </w:del>
            <w:ins w:id="1011" w:author="Pavla Trefilová" w:date="2019-11-18T17:19:00Z">
              <w:r w:rsidRPr="00C2752B">
                <w:t>%</w:t>
              </w:r>
              <w:r>
                <w:t>)</w:t>
              </w:r>
            </w:ins>
          </w:p>
        </w:tc>
        <w:tc>
          <w:tcPr>
            <w:tcW w:w="850" w:type="dxa"/>
          </w:tcPr>
          <w:p w14:paraId="14904E8F" w14:textId="6E20A899" w:rsidR="000D5D3F" w:rsidRDefault="006821E3" w:rsidP="000D5D3F">
            <w:pPr>
              <w:jc w:val="both"/>
            </w:pPr>
            <w:del w:id="1012" w:author="Pavla Trefilová" w:date="2019-11-18T17:19:00Z">
              <w:r>
                <w:delText>3</w:delText>
              </w:r>
            </w:del>
            <w:ins w:id="1013" w:author="Pavla Trefilová" w:date="2019-11-18T17:19:00Z">
              <w:r w:rsidR="000D5D3F">
                <w:t>1</w:t>
              </w:r>
            </w:ins>
            <w:r w:rsidR="000D5D3F">
              <w:t>/L</w:t>
            </w:r>
          </w:p>
        </w:tc>
        <w:tc>
          <w:tcPr>
            <w:tcW w:w="851" w:type="dxa"/>
          </w:tcPr>
          <w:p w14:paraId="7F227B2B" w14:textId="77777777" w:rsidR="000D5D3F" w:rsidRDefault="000D5D3F" w:rsidP="000D5D3F">
            <w:pPr>
              <w:jc w:val="both"/>
            </w:pPr>
            <w:r>
              <w:t>PV</w:t>
            </w:r>
          </w:p>
        </w:tc>
      </w:tr>
      <w:tr w:rsidR="000D5D3F" w14:paraId="5D07A24F" w14:textId="77777777" w:rsidTr="00AD576F">
        <w:trPr>
          <w:trHeight w:val="490"/>
        </w:trPr>
        <w:tc>
          <w:tcPr>
            <w:tcW w:w="9351" w:type="dxa"/>
            <w:gridSpan w:val="8"/>
          </w:tcPr>
          <w:p w14:paraId="5F2378FD" w14:textId="77777777" w:rsidR="000D5D3F" w:rsidRDefault="000D5D3F" w:rsidP="000D5D3F">
            <w:pPr>
              <w:jc w:val="both"/>
              <w:rPr>
                <w:b/>
              </w:rPr>
            </w:pPr>
            <w:r>
              <w:rPr>
                <w:b/>
              </w:rPr>
              <w:t xml:space="preserve">Podmínka pro splnění této skupiny předmětů: </w:t>
            </w:r>
          </w:p>
          <w:p w14:paraId="710EBA22" w14:textId="562C264C" w:rsidR="000D5D3F" w:rsidRDefault="000D5D3F">
            <w:pPr>
              <w:jc w:val="both"/>
            </w:pPr>
            <w:r w:rsidRPr="0034438B">
              <w:t>Student si volí z nabídky povinně volitelné předměty min</w:t>
            </w:r>
            <w:r>
              <w:t xml:space="preserve">imálně </w:t>
            </w:r>
            <w:r w:rsidRPr="0035340F">
              <w:t xml:space="preserve">za </w:t>
            </w:r>
            <w:r w:rsidR="0035340F" w:rsidRPr="0031440D">
              <w:rPr>
                <w:b/>
              </w:rPr>
              <w:t>19</w:t>
            </w:r>
            <w:r w:rsidRPr="0035340F">
              <w:rPr>
                <w:b/>
              </w:rPr>
              <w:t xml:space="preserve"> kreditů.</w:t>
            </w:r>
          </w:p>
        </w:tc>
      </w:tr>
      <w:tr w:rsidR="000D5D3F" w14:paraId="2D77AC44" w14:textId="77777777" w:rsidTr="008125E4">
        <w:trPr>
          <w:trHeight w:val="125"/>
        </w:trPr>
        <w:tc>
          <w:tcPr>
            <w:tcW w:w="9351" w:type="dxa"/>
            <w:gridSpan w:val="8"/>
            <w:shd w:val="clear" w:color="auto" w:fill="FBD4B4" w:themeFill="accent6" w:themeFillTint="66"/>
          </w:tcPr>
          <w:p w14:paraId="08EAA990" w14:textId="77777777" w:rsidR="000D5D3F" w:rsidRDefault="000D5D3F" w:rsidP="000D5D3F">
            <w:pPr>
              <w:jc w:val="both"/>
              <w:rPr>
                <w:b/>
                <w:sz w:val="22"/>
              </w:rPr>
            </w:pPr>
            <w:r>
              <w:rPr>
                <w:b/>
              </w:rPr>
              <w:t xml:space="preserve"> </w:t>
            </w:r>
            <w:r w:rsidRPr="001C31EB">
              <w:rPr>
                <w:b/>
                <w:shd w:val="clear" w:color="auto" w:fill="FBD4B4" w:themeFill="accent6" w:themeFillTint="66"/>
              </w:rPr>
              <w:t>Součásti SZZ a jejich obsah</w:t>
            </w:r>
          </w:p>
        </w:tc>
      </w:tr>
      <w:tr w:rsidR="000D5D3F" w14:paraId="73510BFA" w14:textId="77777777" w:rsidTr="008125E4">
        <w:tc>
          <w:tcPr>
            <w:tcW w:w="9351" w:type="dxa"/>
            <w:gridSpan w:val="8"/>
          </w:tcPr>
          <w:p w14:paraId="631873F5" w14:textId="77777777" w:rsidR="000D5D3F" w:rsidRPr="00DC5D31" w:rsidRDefault="000D5D3F" w:rsidP="000D5D3F">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3C25743E" w14:textId="77777777" w:rsidR="000D5D3F" w:rsidRPr="00DC5D31" w:rsidRDefault="000D5D3F" w:rsidP="000D5D3F">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obhajoba BP a</w:t>
            </w:r>
          </w:p>
          <w:p w14:paraId="03E93A21" w14:textId="77777777" w:rsidR="000D5D3F" w:rsidRPr="00DC5D31" w:rsidRDefault="000D5D3F" w:rsidP="000D5D3F">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 xml:space="preserve">ým programem a zaměřením </w:t>
            </w:r>
            <w:r w:rsidRPr="00DC5D31">
              <w:rPr>
                <w:rFonts w:ascii="Times New Roman" w:hAnsi="Times New Roman"/>
                <w:i w:val="0"/>
                <w:sz w:val="20"/>
                <w:szCs w:val="20"/>
              </w:rPr>
              <w:t xml:space="preserve">BP </w:t>
            </w:r>
          </w:p>
          <w:p w14:paraId="2567C208" w14:textId="77777777" w:rsidR="000D5D3F" w:rsidRDefault="000D5D3F" w:rsidP="000D5D3F">
            <w:pPr>
              <w:jc w:val="both"/>
            </w:pPr>
            <w:r>
              <w:t>Zkouška z odborné problematiky se skládá z odborné rozpravy ze čtyř základních tematických okruhů:</w:t>
            </w:r>
          </w:p>
          <w:p w14:paraId="188B6FAC" w14:textId="77777777"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Economics</w:t>
            </w:r>
            <w:r w:rsidRPr="006B50B1">
              <w:rPr>
                <w:rFonts w:ascii="Times New Roman" w:hAnsi="Times New Roman"/>
                <w:sz w:val="20"/>
                <w:szCs w:val="20"/>
              </w:rPr>
              <w:t xml:space="preserve"> </w:t>
            </w:r>
            <w:r w:rsidRPr="006B50B1">
              <w:rPr>
                <w:rFonts w:ascii="Times New Roman" w:hAnsi="Times New Roman"/>
                <w:i/>
                <w:sz w:val="20"/>
                <w:szCs w:val="20"/>
              </w:rPr>
              <w:t>(rozsah je dán předměty Microeconomics I, Macroeconomics I)</w:t>
            </w:r>
          </w:p>
          <w:p w14:paraId="3847C6E4" w14:textId="5DED427F"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Management and Marketing</w:t>
            </w:r>
            <w:r w:rsidRPr="006B50B1">
              <w:rPr>
                <w:rFonts w:ascii="Times New Roman" w:hAnsi="Times New Roman"/>
                <w:sz w:val="20"/>
                <w:szCs w:val="20"/>
              </w:rPr>
              <w:t xml:space="preserve"> </w:t>
            </w:r>
            <w:r w:rsidRPr="006B50B1">
              <w:rPr>
                <w:rFonts w:ascii="Times New Roman" w:hAnsi="Times New Roman"/>
                <w:i/>
                <w:sz w:val="20"/>
                <w:szCs w:val="20"/>
              </w:rPr>
              <w:t>(rozsah je dán předměty Management I, Marketing I, Marketing II, Managerial Psychology and Sociology, Human Resource Management I, Production Organisation and Management)</w:t>
            </w:r>
          </w:p>
          <w:p w14:paraId="34A5F584" w14:textId="70098471"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Taxes and Accounting</w:t>
            </w:r>
            <w:r w:rsidRPr="006B50B1">
              <w:rPr>
                <w:rFonts w:ascii="Times New Roman" w:hAnsi="Times New Roman"/>
                <w:sz w:val="20"/>
                <w:szCs w:val="20"/>
              </w:rPr>
              <w:t xml:space="preserve"> </w:t>
            </w:r>
            <w:r w:rsidRPr="006B50B1">
              <w:rPr>
                <w:rFonts w:ascii="Times New Roman" w:hAnsi="Times New Roman"/>
                <w:i/>
                <w:sz w:val="20"/>
                <w:szCs w:val="20"/>
              </w:rPr>
              <w:t>(rozsah je dán předměty Financial Accounting I, Taxes)</w:t>
            </w:r>
          </w:p>
          <w:p w14:paraId="5DC896E1" w14:textId="6A6BDAC7" w:rsidR="000D5D3F" w:rsidRPr="006B50B1" w:rsidRDefault="000D5D3F" w:rsidP="000D5D3F">
            <w:pPr>
              <w:pStyle w:val="Odstavecseseznamem"/>
              <w:numPr>
                <w:ilvl w:val="0"/>
                <w:numId w:val="2"/>
              </w:numPr>
              <w:spacing w:after="0" w:line="256" w:lineRule="auto"/>
              <w:jc w:val="both"/>
              <w:rPr>
                <w:rFonts w:ascii="Times New Roman" w:hAnsi="Times New Roman"/>
              </w:rPr>
            </w:pPr>
            <w:r w:rsidRPr="006B50B1">
              <w:rPr>
                <w:rFonts w:ascii="Times New Roman" w:hAnsi="Times New Roman"/>
                <w:b/>
                <w:sz w:val="20"/>
                <w:szCs w:val="20"/>
              </w:rPr>
              <w:t>Finance and Business Administration</w:t>
            </w:r>
            <w:r w:rsidRPr="006B50B1">
              <w:rPr>
                <w:rFonts w:ascii="Times New Roman" w:hAnsi="Times New Roman"/>
                <w:sz w:val="20"/>
                <w:szCs w:val="20"/>
              </w:rPr>
              <w:t xml:space="preserve"> </w:t>
            </w:r>
            <w:r w:rsidRPr="006B50B1">
              <w:rPr>
                <w:rFonts w:ascii="Times New Roman" w:hAnsi="Times New Roman"/>
                <w:i/>
                <w:sz w:val="20"/>
                <w:szCs w:val="20"/>
              </w:rPr>
              <w:t xml:space="preserve">(rozsah je dán předměty Business Economics I, Business Economics II, Management Accounting, Corporate Finance, </w:t>
            </w:r>
            <w:r w:rsidRPr="006B50B1">
              <w:rPr>
                <w:rFonts w:ascii="Times New Roman" w:hAnsi="Times New Roman"/>
                <w:i/>
                <w:color w:val="000000"/>
                <w:sz w:val="20"/>
                <w:szCs w:val="20"/>
              </w:rPr>
              <w:t>Banking and Insurance I</w:t>
            </w:r>
            <w:r w:rsidRPr="006B50B1">
              <w:rPr>
                <w:rFonts w:ascii="Times New Roman" w:hAnsi="Times New Roman"/>
                <w:i/>
                <w:sz w:val="20"/>
                <w:szCs w:val="20"/>
              </w:rPr>
              <w:t>)</w:t>
            </w:r>
            <w:r w:rsidRPr="006B50B1">
              <w:rPr>
                <w:rFonts w:ascii="Times New Roman" w:hAnsi="Times New Roman"/>
                <w:i/>
              </w:rPr>
              <w:t xml:space="preserve"> </w:t>
            </w:r>
          </w:p>
        </w:tc>
      </w:tr>
      <w:tr w:rsidR="000D5D3F" w14:paraId="0F32317A" w14:textId="77777777" w:rsidTr="008125E4">
        <w:trPr>
          <w:trHeight w:val="236"/>
        </w:trPr>
        <w:tc>
          <w:tcPr>
            <w:tcW w:w="9351" w:type="dxa"/>
            <w:gridSpan w:val="8"/>
            <w:shd w:val="clear" w:color="auto" w:fill="FBD4B4" w:themeFill="accent6" w:themeFillTint="66"/>
          </w:tcPr>
          <w:p w14:paraId="074578A6" w14:textId="77777777" w:rsidR="000D5D3F" w:rsidRDefault="000D5D3F" w:rsidP="000D5D3F">
            <w:pPr>
              <w:jc w:val="both"/>
            </w:pPr>
            <w:r>
              <w:rPr>
                <w:b/>
              </w:rPr>
              <w:t>Další studijní povinnosti</w:t>
            </w:r>
          </w:p>
        </w:tc>
      </w:tr>
      <w:tr w:rsidR="000D5D3F" w14:paraId="4CA77506" w14:textId="77777777" w:rsidTr="008125E4">
        <w:tc>
          <w:tcPr>
            <w:tcW w:w="9351" w:type="dxa"/>
            <w:gridSpan w:val="8"/>
          </w:tcPr>
          <w:p w14:paraId="44DC25EB" w14:textId="75F0F029" w:rsidR="000D5D3F" w:rsidRDefault="000D5D3F">
            <w:pPr>
              <w:jc w:val="both"/>
            </w:pPr>
            <w:r>
              <w:t xml:space="preserve">Mezi další studijní povinnosti v rámci SP Economics and Management patří v rámci studia absolvování povinné praxe v rámci předmětu </w:t>
            </w:r>
            <w:del w:id="1014" w:author="Pavla Trefilová" w:date="2019-11-18T17:19:00Z">
              <w:r w:rsidR="006821E3">
                <w:delText>Příprava bakalářské práce a odborná praxe.</w:delText>
              </w:r>
            </w:del>
            <w:ins w:id="1015" w:author="Pavla Trefilová" w:date="2019-11-18T17:19:00Z">
              <w:r w:rsidR="00380D44">
                <w:t>Bachelor´s Thesis Preparation and Work Placement</w:t>
              </w:r>
              <w:r>
                <w:t>.</w:t>
              </w:r>
            </w:ins>
            <w:r>
              <w:t xml:space="preserv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3" w:history="1">
              <w:r w:rsidRPr="006B19CF">
                <w:rPr>
                  <w:rStyle w:val="Hypertextovodkaz"/>
                </w:rPr>
                <w:t>https://fame.utb.cz/en/student-2/study/bachelors-work-placement/</w:t>
              </w:r>
            </w:hyperlink>
            <w:r>
              <w:t xml:space="preserve">. </w:t>
            </w:r>
          </w:p>
        </w:tc>
      </w:tr>
      <w:tr w:rsidR="000D5D3F" w14:paraId="145CDA85" w14:textId="77777777" w:rsidTr="008125E4">
        <w:trPr>
          <w:trHeight w:val="196"/>
        </w:trPr>
        <w:tc>
          <w:tcPr>
            <w:tcW w:w="9351" w:type="dxa"/>
            <w:gridSpan w:val="8"/>
            <w:shd w:val="clear" w:color="auto" w:fill="FBD4B4" w:themeFill="accent6" w:themeFillTint="66"/>
          </w:tcPr>
          <w:p w14:paraId="4F413A0D" w14:textId="77777777" w:rsidR="000D5D3F" w:rsidRDefault="000D5D3F" w:rsidP="000D5D3F">
            <w:pPr>
              <w:jc w:val="both"/>
            </w:pPr>
            <w:r>
              <w:rPr>
                <w:b/>
              </w:rPr>
              <w:t>Návrh témat kvalifikačních prací a témata obhájených prací</w:t>
            </w:r>
          </w:p>
        </w:tc>
      </w:tr>
      <w:tr w:rsidR="000D5D3F" w14:paraId="031D6B1C" w14:textId="77777777" w:rsidTr="00AD576F">
        <w:trPr>
          <w:trHeight w:val="5433"/>
        </w:trPr>
        <w:tc>
          <w:tcPr>
            <w:tcW w:w="9351" w:type="dxa"/>
            <w:gridSpan w:val="8"/>
          </w:tcPr>
          <w:p w14:paraId="4937D2F8" w14:textId="75468077" w:rsidR="000D5D3F" w:rsidRPr="004C62A9" w:rsidRDefault="000D5D3F" w:rsidP="000D5D3F">
            <w:pPr>
              <w:jc w:val="both"/>
              <w:rPr>
                <w:b/>
              </w:rPr>
            </w:pPr>
            <w:r w:rsidRPr="004C62A9">
              <w:rPr>
                <w:b/>
              </w:rPr>
              <w:t xml:space="preserve">Návrh témat kvalifikačních prací pro SP </w:t>
            </w:r>
            <w:r>
              <w:rPr>
                <w:b/>
              </w:rPr>
              <w:t>Economics and Management</w:t>
            </w:r>
            <w:r w:rsidRPr="004C62A9">
              <w:rPr>
                <w:b/>
              </w:rPr>
              <w:t>:</w:t>
            </w:r>
          </w:p>
          <w:p w14:paraId="0ABD06B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Financial Analysis of Business Activities Using Ratio Indicators and Aggregate Indices</w:t>
            </w:r>
          </w:p>
          <w:p w14:paraId="10B8235B"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Cost and Revenue Analysis of a Project Production, Optimization of Methodology Regarding Calculation of a Project Price</w:t>
            </w:r>
          </w:p>
          <w:p w14:paraId="0331115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Time Management of a Company Head of Department </w:t>
            </w:r>
          </w:p>
          <w:p w14:paraId="0C73ABD9"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The Demand Survey on Services of a Waterpark Type in Zlín </w:t>
            </w:r>
          </w:p>
          <w:p w14:paraId="4C946ADE"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Satisfaction Evaluation of Internal and External Customers</w:t>
            </w:r>
          </w:p>
          <w:p w14:paraId="74D4989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Assessment of Employees and Their Contribution to an Organization</w:t>
            </w:r>
          </w:p>
          <w:p w14:paraId="1AEF7EA7"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Current Links Between Czech and EU Labour Market</w:t>
            </w:r>
          </w:p>
          <w:p w14:paraId="70DA886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Unemployment of Young People Analysis in the Czech Republic</w:t>
            </w:r>
          </w:p>
          <w:p w14:paraId="0AAF0EE4"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Risks of the SME Sector in the Czech Republic</w:t>
            </w:r>
          </w:p>
          <w:p w14:paraId="78DAFAE5"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New Trends in the Hotel Industry in the Region and Their Analysis</w:t>
            </w:r>
          </w:p>
          <w:p w14:paraId="03D81AA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Plan:  Setting up a New Business</w:t>
            </w:r>
          </w:p>
          <w:p w14:paraId="14825AA6"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Company Processes Analysis for Preparation and Implementation of the Information System</w:t>
            </w:r>
          </w:p>
          <w:p w14:paraId="67DC42B5"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Optimization Methods and Their Use in the Production Control</w:t>
            </w:r>
          </w:p>
          <w:p w14:paraId="07F800A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Factors Influencing Interest Rates on Mortgages in the Czech Republic / The Creditworthiness of the Borrower and Its Analysis</w:t>
            </w:r>
          </w:p>
          <w:p w14:paraId="503D0963"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Investment Plan: The Evaluation of Its Financing and Efficiency</w:t>
            </w:r>
          </w:p>
          <w:p w14:paraId="509E0031"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Performance Analysis of the Car / Plastic Industry</w:t>
            </w:r>
          </w:p>
          <w:p w14:paraId="587A40D9" w14:textId="2B68D6D4" w:rsidR="000D5D3F"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Social Networks Analysis and the Use for Marketing Purposes</w:t>
            </w:r>
          </w:p>
          <w:p w14:paraId="7006451A" w14:textId="0662A7BE"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Marketing Mix Analysis for a Company to Enter a New Market</w:t>
            </w:r>
          </w:p>
          <w:p w14:paraId="6F49F3DD" w14:textId="4D6CA88A" w:rsidR="000D5D3F" w:rsidRPr="000441E3" w:rsidRDefault="000D5D3F" w:rsidP="000D5D3F">
            <w:pPr>
              <w:pStyle w:val="Odstavecseseznamem"/>
              <w:numPr>
                <w:ilvl w:val="0"/>
                <w:numId w:val="100"/>
              </w:numPr>
              <w:spacing w:after="0"/>
              <w:jc w:val="both"/>
              <w:rPr>
                <w:rFonts w:ascii="Times New Roman" w:hAnsi="Times New Roman"/>
                <w:color w:val="000000"/>
                <w:sz w:val="20"/>
                <w:lang w:val="en-GB"/>
              </w:rPr>
            </w:pPr>
            <w:r w:rsidRPr="000441E3">
              <w:rPr>
                <w:rFonts w:ascii="Times New Roman" w:hAnsi="Times New Roman"/>
                <w:color w:val="000000"/>
                <w:sz w:val="20"/>
                <w:lang w:val="en-GB"/>
              </w:rPr>
              <w:t>The Competitiveness Analysis of a Selected Company</w:t>
            </w:r>
          </w:p>
        </w:tc>
      </w:tr>
      <w:tr w:rsidR="000D5D3F" w14:paraId="73C04A8F" w14:textId="77777777" w:rsidTr="008125E4">
        <w:trPr>
          <w:trHeight w:val="288"/>
        </w:trPr>
        <w:tc>
          <w:tcPr>
            <w:tcW w:w="9351" w:type="dxa"/>
            <w:gridSpan w:val="8"/>
            <w:shd w:val="clear" w:color="auto" w:fill="FBD4B4" w:themeFill="accent6" w:themeFillTint="66"/>
          </w:tcPr>
          <w:p w14:paraId="1AA2D489" w14:textId="77777777" w:rsidR="000D5D3F" w:rsidRDefault="000D5D3F" w:rsidP="000D5D3F">
            <w:pPr>
              <w:jc w:val="both"/>
            </w:pPr>
            <w:r>
              <w:rPr>
                <w:b/>
              </w:rPr>
              <w:t>Návrh témat rigorózních prací a témata obhájených prací</w:t>
            </w:r>
          </w:p>
        </w:tc>
      </w:tr>
      <w:tr w:rsidR="000D5D3F" w14:paraId="467D8119" w14:textId="77777777" w:rsidTr="00483B92">
        <w:trPr>
          <w:trHeight w:val="378"/>
        </w:trPr>
        <w:tc>
          <w:tcPr>
            <w:tcW w:w="9351" w:type="dxa"/>
            <w:gridSpan w:val="8"/>
          </w:tcPr>
          <w:p w14:paraId="32F94909" w14:textId="77777777" w:rsidR="000D5D3F" w:rsidRDefault="000D5D3F" w:rsidP="000D5D3F">
            <w:pPr>
              <w:jc w:val="both"/>
            </w:pPr>
          </w:p>
          <w:p w14:paraId="0FB8FAE3" w14:textId="77777777" w:rsidR="000D5D3F" w:rsidRDefault="000D5D3F" w:rsidP="000D5D3F">
            <w:pPr>
              <w:jc w:val="center"/>
            </w:pPr>
          </w:p>
        </w:tc>
      </w:tr>
      <w:tr w:rsidR="000D5D3F" w14:paraId="2896F900" w14:textId="77777777" w:rsidTr="008125E4">
        <w:trPr>
          <w:trHeight w:val="310"/>
        </w:trPr>
        <w:tc>
          <w:tcPr>
            <w:tcW w:w="9351" w:type="dxa"/>
            <w:gridSpan w:val="8"/>
            <w:shd w:val="clear" w:color="auto" w:fill="FBD4B4" w:themeFill="accent6" w:themeFillTint="66"/>
          </w:tcPr>
          <w:p w14:paraId="57CE837B" w14:textId="77777777" w:rsidR="000D5D3F" w:rsidRDefault="000D5D3F" w:rsidP="000D5D3F">
            <w:pPr>
              <w:jc w:val="both"/>
            </w:pPr>
            <w:r>
              <w:rPr>
                <w:b/>
              </w:rPr>
              <w:lastRenderedPageBreak/>
              <w:t xml:space="preserve"> Součásti SRZ a jejich obsah</w:t>
            </w:r>
          </w:p>
        </w:tc>
      </w:tr>
      <w:tr w:rsidR="000D5D3F" w14:paraId="1858F0DA" w14:textId="77777777" w:rsidTr="008125E4">
        <w:tc>
          <w:tcPr>
            <w:tcW w:w="9351" w:type="dxa"/>
            <w:gridSpan w:val="8"/>
          </w:tcPr>
          <w:p w14:paraId="5814283F" w14:textId="77777777" w:rsidR="000D5D3F" w:rsidRDefault="000D5D3F" w:rsidP="000D5D3F">
            <w:pPr>
              <w:jc w:val="center"/>
            </w:pPr>
          </w:p>
        </w:tc>
      </w:tr>
    </w:tbl>
    <w:p w14:paraId="4E58012C" w14:textId="77777777" w:rsidR="003E1762" w:rsidRDefault="003E176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37682" w14:paraId="3A3F1621" w14:textId="77777777" w:rsidTr="00E22C77">
        <w:tc>
          <w:tcPr>
            <w:tcW w:w="9855" w:type="dxa"/>
            <w:gridSpan w:val="8"/>
            <w:tcBorders>
              <w:bottom w:val="double" w:sz="4" w:space="0" w:color="auto"/>
            </w:tcBorders>
            <w:shd w:val="clear" w:color="auto" w:fill="BDD6EE"/>
          </w:tcPr>
          <w:p w14:paraId="47DE67C0" w14:textId="56246C35" w:rsidR="00137682" w:rsidRDefault="00137682" w:rsidP="00E22C77">
            <w:pPr>
              <w:jc w:val="both"/>
              <w:rPr>
                <w:b/>
                <w:sz w:val="28"/>
              </w:rPr>
            </w:pPr>
            <w:r>
              <w:lastRenderedPageBreak/>
              <w:br w:type="page"/>
            </w:r>
            <w:r>
              <w:rPr>
                <w:b/>
                <w:sz w:val="28"/>
              </w:rPr>
              <w:t>B-III – Charakteristika studijního předmětu</w:t>
            </w:r>
          </w:p>
        </w:tc>
      </w:tr>
      <w:tr w:rsidR="00137682" w14:paraId="040BA7C8" w14:textId="77777777" w:rsidTr="00E22C77">
        <w:tc>
          <w:tcPr>
            <w:tcW w:w="3086" w:type="dxa"/>
            <w:tcBorders>
              <w:top w:val="double" w:sz="4" w:space="0" w:color="auto"/>
            </w:tcBorders>
            <w:shd w:val="clear" w:color="auto" w:fill="F7CAAC"/>
          </w:tcPr>
          <w:p w14:paraId="2140C09D" w14:textId="77777777" w:rsidR="00137682" w:rsidRDefault="00137682" w:rsidP="00E22C77">
            <w:pPr>
              <w:jc w:val="both"/>
              <w:rPr>
                <w:b/>
              </w:rPr>
            </w:pPr>
            <w:r>
              <w:rPr>
                <w:b/>
              </w:rPr>
              <w:t>Název studijního předmětu</w:t>
            </w:r>
          </w:p>
        </w:tc>
        <w:tc>
          <w:tcPr>
            <w:tcW w:w="6769" w:type="dxa"/>
            <w:gridSpan w:val="7"/>
            <w:tcBorders>
              <w:top w:val="double" w:sz="4" w:space="0" w:color="auto"/>
            </w:tcBorders>
          </w:tcPr>
          <w:p w14:paraId="4C2A0B98" w14:textId="77777777" w:rsidR="00137682" w:rsidRDefault="00137682" w:rsidP="00E22C77">
            <w:pPr>
              <w:jc w:val="both"/>
            </w:pPr>
            <w:r w:rsidRPr="001C4D26">
              <w:t>Inform</w:t>
            </w:r>
            <w:r>
              <w:t>ation Technologies for Economists</w:t>
            </w:r>
          </w:p>
        </w:tc>
      </w:tr>
      <w:tr w:rsidR="00137682" w14:paraId="60011267" w14:textId="77777777" w:rsidTr="00E22C77">
        <w:tc>
          <w:tcPr>
            <w:tcW w:w="3086" w:type="dxa"/>
            <w:shd w:val="clear" w:color="auto" w:fill="F7CAAC"/>
          </w:tcPr>
          <w:p w14:paraId="4E3043CD" w14:textId="77777777" w:rsidR="00137682" w:rsidRDefault="00137682" w:rsidP="00E22C77">
            <w:pPr>
              <w:jc w:val="both"/>
              <w:rPr>
                <w:b/>
              </w:rPr>
            </w:pPr>
            <w:r>
              <w:rPr>
                <w:b/>
              </w:rPr>
              <w:t>Typ předmětu</w:t>
            </w:r>
          </w:p>
        </w:tc>
        <w:tc>
          <w:tcPr>
            <w:tcW w:w="3406" w:type="dxa"/>
            <w:gridSpan w:val="4"/>
          </w:tcPr>
          <w:p w14:paraId="2CA5E664" w14:textId="77777777" w:rsidR="00137682" w:rsidRDefault="00137682" w:rsidP="00E22C77">
            <w:pPr>
              <w:jc w:val="both"/>
            </w:pPr>
            <w:r>
              <w:t>povinný „P“</w:t>
            </w:r>
          </w:p>
        </w:tc>
        <w:tc>
          <w:tcPr>
            <w:tcW w:w="2695" w:type="dxa"/>
            <w:gridSpan w:val="2"/>
            <w:shd w:val="clear" w:color="auto" w:fill="F7CAAC"/>
          </w:tcPr>
          <w:p w14:paraId="738458C6" w14:textId="77777777" w:rsidR="00137682" w:rsidRDefault="00137682" w:rsidP="00E22C77">
            <w:pPr>
              <w:jc w:val="both"/>
            </w:pPr>
            <w:r>
              <w:rPr>
                <w:b/>
              </w:rPr>
              <w:t>doporučený ročník / semestr</w:t>
            </w:r>
          </w:p>
        </w:tc>
        <w:tc>
          <w:tcPr>
            <w:tcW w:w="668" w:type="dxa"/>
          </w:tcPr>
          <w:p w14:paraId="374EAAF4" w14:textId="77777777" w:rsidR="00137682" w:rsidRDefault="00137682" w:rsidP="00E22C77">
            <w:pPr>
              <w:jc w:val="both"/>
            </w:pPr>
            <w:r>
              <w:t>1/Z</w:t>
            </w:r>
          </w:p>
        </w:tc>
      </w:tr>
      <w:tr w:rsidR="00137682" w14:paraId="7DF3B741" w14:textId="77777777" w:rsidTr="00E22C77">
        <w:tc>
          <w:tcPr>
            <w:tcW w:w="3086" w:type="dxa"/>
            <w:shd w:val="clear" w:color="auto" w:fill="F7CAAC"/>
          </w:tcPr>
          <w:p w14:paraId="242BE95D" w14:textId="77777777" w:rsidR="00137682" w:rsidRDefault="00137682" w:rsidP="00E22C77">
            <w:pPr>
              <w:jc w:val="both"/>
              <w:rPr>
                <w:b/>
              </w:rPr>
            </w:pPr>
            <w:r>
              <w:rPr>
                <w:b/>
              </w:rPr>
              <w:t>Rozsah studijního předmětu</w:t>
            </w:r>
          </w:p>
        </w:tc>
        <w:tc>
          <w:tcPr>
            <w:tcW w:w="1701" w:type="dxa"/>
            <w:gridSpan w:val="2"/>
          </w:tcPr>
          <w:p w14:paraId="43A4567F" w14:textId="77777777" w:rsidR="00137682" w:rsidRDefault="00137682" w:rsidP="00E22C77">
            <w:pPr>
              <w:jc w:val="both"/>
            </w:pPr>
            <w:r>
              <w:t>26c</w:t>
            </w:r>
          </w:p>
        </w:tc>
        <w:tc>
          <w:tcPr>
            <w:tcW w:w="889" w:type="dxa"/>
            <w:shd w:val="clear" w:color="auto" w:fill="F7CAAC"/>
          </w:tcPr>
          <w:p w14:paraId="12972B71" w14:textId="77777777" w:rsidR="00137682" w:rsidRDefault="00137682" w:rsidP="00E22C77">
            <w:pPr>
              <w:jc w:val="both"/>
              <w:rPr>
                <w:b/>
              </w:rPr>
            </w:pPr>
            <w:r>
              <w:rPr>
                <w:b/>
              </w:rPr>
              <w:t xml:space="preserve">hod. </w:t>
            </w:r>
          </w:p>
        </w:tc>
        <w:tc>
          <w:tcPr>
            <w:tcW w:w="816" w:type="dxa"/>
          </w:tcPr>
          <w:p w14:paraId="4C6A57B4" w14:textId="77777777" w:rsidR="00137682" w:rsidRDefault="00137682" w:rsidP="00E22C77">
            <w:pPr>
              <w:jc w:val="both"/>
            </w:pPr>
            <w:r>
              <w:t>26</w:t>
            </w:r>
          </w:p>
        </w:tc>
        <w:tc>
          <w:tcPr>
            <w:tcW w:w="2156" w:type="dxa"/>
            <w:shd w:val="clear" w:color="auto" w:fill="F7CAAC"/>
          </w:tcPr>
          <w:p w14:paraId="26B38370" w14:textId="77777777" w:rsidR="00137682" w:rsidRDefault="00137682" w:rsidP="00E22C77">
            <w:pPr>
              <w:jc w:val="both"/>
              <w:rPr>
                <w:b/>
              </w:rPr>
            </w:pPr>
            <w:r>
              <w:rPr>
                <w:b/>
              </w:rPr>
              <w:t>kreditů</w:t>
            </w:r>
          </w:p>
        </w:tc>
        <w:tc>
          <w:tcPr>
            <w:tcW w:w="1207" w:type="dxa"/>
            <w:gridSpan w:val="2"/>
          </w:tcPr>
          <w:p w14:paraId="4FC61A81" w14:textId="77777777" w:rsidR="00137682" w:rsidRDefault="00137682" w:rsidP="00E22C77">
            <w:pPr>
              <w:jc w:val="both"/>
            </w:pPr>
            <w:r>
              <w:t>3</w:t>
            </w:r>
          </w:p>
        </w:tc>
      </w:tr>
      <w:tr w:rsidR="00137682" w14:paraId="66952C04" w14:textId="77777777" w:rsidTr="00E22C77">
        <w:tc>
          <w:tcPr>
            <w:tcW w:w="3086" w:type="dxa"/>
            <w:shd w:val="clear" w:color="auto" w:fill="F7CAAC"/>
          </w:tcPr>
          <w:p w14:paraId="09CA2424" w14:textId="77777777" w:rsidR="00137682" w:rsidRDefault="00137682" w:rsidP="00E22C77">
            <w:pPr>
              <w:jc w:val="both"/>
              <w:rPr>
                <w:b/>
                <w:sz w:val="22"/>
              </w:rPr>
            </w:pPr>
            <w:r>
              <w:rPr>
                <w:b/>
              </w:rPr>
              <w:t>Prerekvizity, korekvizity, ekvivalence</w:t>
            </w:r>
          </w:p>
        </w:tc>
        <w:tc>
          <w:tcPr>
            <w:tcW w:w="6769" w:type="dxa"/>
            <w:gridSpan w:val="7"/>
          </w:tcPr>
          <w:p w14:paraId="2AD91F5E" w14:textId="77777777" w:rsidR="00137682" w:rsidRDefault="00137682" w:rsidP="00E22C77">
            <w:pPr>
              <w:jc w:val="both"/>
            </w:pPr>
          </w:p>
        </w:tc>
      </w:tr>
      <w:tr w:rsidR="00137682" w14:paraId="7EC086CC" w14:textId="77777777" w:rsidTr="00E22C77">
        <w:tc>
          <w:tcPr>
            <w:tcW w:w="3086" w:type="dxa"/>
            <w:shd w:val="clear" w:color="auto" w:fill="F7CAAC"/>
          </w:tcPr>
          <w:p w14:paraId="03C6919D" w14:textId="77777777" w:rsidR="00137682" w:rsidRDefault="00137682" w:rsidP="00E22C77">
            <w:pPr>
              <w:jc w:val="both"/>
              <w:rPr>
                <w:b/>
              </w:rPr>
            </w:pPr>
            <w:r>
              <w:rPr>
                <w:b/>
              </w:rPr>
              <w:t>Způsob ověření studijních výsledků</w:t>
            </w:r>
          </w:p>
        </w:tc>
        <w:tc>
          <w:tcPr>
            <w:tcW w:w="3406" w:type="dxa"/>
            <w:gridSpan w:val="4"/>
          </w:tcPr>
          <w:p w14:paraId="73CCE6AF" w14:textId="77777777" w:rsidR="00137682" w:rsidRDefault="00137682" w:rsidP="00E22C77">
            <w:pPr>
              <w:jc w:val="both"/>
            </w:pPr>
            <w:r>
              <w:t>klasifikovaný zápočet</w:t>
            </w:r>
          </w:p>
        </w:tc>
        <w:tc>
          <w:tcPr>
            <w:tcW w:w="2156" w:type="dxa"/>
            <w:shd w:val="clear" w:color="auto" w:fill="F7CAAC"/>
          </w:tcPr>
          <w:p w14:paraId="16BABFB0" w14:textId="77777777" w:rsidR="00137682" w:rsidRDefault="00137682" w:rsidP="00E22C77">
            <w:pPr>
              <w:jc w:val="both"/>
              <w:rPr>
                <w:b/>
              </w:rPr>
            </w:pPr>
            <w:r>
              <w:rPr>
                <w:b/>
              </w:rPr>
              <w:t>Forma výuky</w:t>
            </w:r>
          </w:p>
        </w:tc>
        <w:tc>
          <w:tcPr>
            <w:tcW w:w="1207" w:type="dxa"/>
            <w:gridSpan w:val="2"/>
          </w:tcPr>
          <w:p w14:paraId="15587D03" w14:textId="77777777" w:rsidR="00137682" w:rsidRDefault="00137682" w:rsidP="00E22C77">
            <w:pPr>
              <w:jc w:val="both"/>
            </w:pPr>
            <w:r>
              <w:t>cvičení</w:t>
            </w:r>
          </w:p>
        </w:tc>
      </w:tr>
      <w:tr w:rsidR="00137682" w14:paraId="27C5EE48" w14:textId="77777777" w:rsidTr="00E22C77">
        <w:tc>
          <w:tcPr>
            <w:tcW w:w="3086" w:type="dxa"/>
            <w:shd w:val="clear" w:color="auto" w:fill="F7CAAC"/>
          </w:tcPr>
          <w:p w14:paraId="3B002E7B" w14:textId="77777777" w:rsidR="00137682" w:rsidRDefault="00137682" w:rsidP="00E22C77">
            <w:pPr>
              <w:jc w:val="both"/>
              <w:rPr>
                <w:b/>
              </w:rPr>
            </w:pPr>
            <w:r>
              <w:rPr>
                <w:b/>
              </w:rPr>
              <w:t>Forma způsobu ověření studijních výsledků a další požadavky na studenta</w:t>
            </w:r>
          </w:p>
        </w:tc>
        <w:tc>
          <w:tcPr>
            <w:tcW w:w="6769" w:type="dxa"/>
            <w:gridSpan w:val="7"/>
            <w:tcBorders>
              <w:bottom w:val="nil"/>
            </w:tcBorders>
          </w:tcPr>
          <w:p w14:paraId="1103ED98" w14:textId="77777777" w:rsidR="00137682" w:rsidRDefault="00137682" w:rsidP="00E22C77">
            <w:pPr>
              <w:jc w:val="both"/>
            </w:pPr>
            <w:r>
              <w:t>Způsob zakončení předmětu – klasifikovaný zápočet</w:t>
            </w:r>
          </w:p>
          <w:p w14:paraId="69C0E2B3" w14:textId="1FA4FE94" w:rsidR="00137682" w:rsidRDefault="005774C6" w:rsidP="005774C6">
            <w:pPr>
              <w:jc w:val="both"/>
            </w:pPr>
            <w:r w:rsidRPr="00E357AF">
              <w:t>Požadavky k</w:t>
            </w:r>
            <w:r>
              <w:t>e klasifikovanému</w:t>
            </w:r>
            <w:r w:rsidRPr="00E357AF">
              <w:t> zápočtu:</w:t>
            </w:r>
            <w:r>
              <w:t xml:space="preserve"> </w:t>
            </w:r>
            <w:r w:rsidR="00137682" w:rsidRPr="00137682">
              <w:t xml:space="preserve">Úspěšné absolvování průběžného </w:t>
            </w:r>
            <w:r w:rsidR="002D1C6C">
              <w:t>(50</w:t>
            </w:r>
            <w:r w:rsidR="004F51C3">
              <w:t xml:space="preserve"> </w:t>
            </w:r>
            <w:r w:rsidR="002D1C6C">
              <w:t>%) a zápočtového testu na 60</w:t>
            </w:r>
            <w:r w:rsidR="004F51C3">
              <w:t xml:space="preserve"> </w:t>
            </w:r>
            <w:r w:rsidR="00137682" w:rsidRPr="00137682">
              <w:t>% (hodnocení známkou).</w:t>
            </w:r>
            <w:r>
              <w:t xml:space="preserve"> </w:t>
            </w:r>
            <w:r w:rsidR="00137682" w:rsidRPr="00137682">
              <w:t>Úspěšné zvládnutí dané problematiky na PC (viz anotace předmětu). Vypracování zadaných úkolů na PC a odevzdání ZP ve stanoveném termínu (hodnocení známkou).</w:t>
            </w:r>
            <w:r w:rsidR="00137682">
              <w:t xml:space="preserve"> </w:t>
            </w:r>
          </w:p>
        </w:tc>
      </w:tr>
      <w:tr w:rsidR="00137682" w14:paraId="5E3F29AA" w14:textId="77777777" w:rsidTr="00E22C77">
        <w:trPr>
          <w:trHeight w:val="245"/>
        </w:trPr>
        <w:tc>
          <w:tcPr>
            <w:tcW w:w="9855" w:type="dxa"/>
            <w:gridSpan w:val="8"/>
            <w:tcBorders>
              <w:top w:val="nil"/>
            </w:tcBorders>
          </w:tcPr>
          <w:p w14:paraId="6F53004B" w14:textId="77777777" w:rsidR="00137682" w:rsidRDefault="00137682" w:rsidP="00E22C77">
            <w:pPr>
              <w:jc w:val="both"/>
            </w:pPr>
          </w:p>
        </w:tc>
      </w:tr>
      <w:tr w:rsidR="00C54B25" w14:paraId="26C7FB35" w14:textId="77777777" w:rsidTr="00E22C77">
        <w:trPr>
          <w:trHeight w:val="197"/>
        </w:trPr>
        <w:tc>
          <w:tcPr>
            <w:tcW w:w="3086" w:type="dxa"/>
            <w:tcBorders>
              <w:top w:val="nil"/>
            </w:tcBorders>
            <w:shd w:val="clear" w:color="auto" w:fill="F7CAAC"/>
          </w:tcPr>
          <w:p w14:paraId="382E58AB" w14:textId="77777777" w:rsidR="00C54B25" w:rsidRDefault="00C54B25" w:rsidP="00C54B25">
            <w:pPr>
              <w:jc w:val="both"/>
              <w:rPr>
                <w:b/>
              </w:rPr>
            </w:pPr>
            <w:r>
              <w:rPr>
                <w:b/>
              </w:rPr>
              <w:t>Garant předmětu</w:t>
            </w:r>
          </w:p>
        </w:tc>
        <w:tc>
          <w:tcPr>
            <w:tcW w:w="6769" w:type="dxa"/>
            <w:gridSpan w:val="7"/>
            <w:tcBorders>
              <w:top w:val="nil"/>
            </w:tcBorders>
          </w:tcPr>
          <w:p w14:paraId="650C5FE7" w14:textId="54D0E6F7" w:rsidR="00C54B25" w:rsidRPr="00872351" w:rsidRDefault="00C54B25" w:rsidP="00C54B25">
            <w:pPr>
              <w:jc w:val="both"/>
            </w:pPr>
            <w:del w:id="1016" w:author="Pavla Trefilová" w:date="2019-11-18T17:19:00Z">
              <w:r w:rsidRPr="00872351">
                <w:rPr>
                  <w:color w:val="000000"/>
                </w:rPr>
                <w:delText xml:space="preserve">doc. </w:delText>
              </w:r>
            </w:del>
            <w:r w:rsidR="002B4A59">
              <w:rPr>
                <w:color w:val="000000"/>
              </w:rPr>
              <w:t xml:space="preserve">Ing. </w:t>
            </w:r>
            <w:del w:id="1017" w:author="Pavla Trefilová" w:date="2019-11-18T17:19:00Z">
              <w:r w:rsidRPr="00872351">
                <w:rPr>
                  <w:color w:val="000000"/>
                </w:rPr>
                <w:delText>Jiří Vojtěšek, Ph.D.</w:delText>
              </w:r>
            </w:del>
            <w:ins w:id="1018" w:author="Pavla Trefilová" w:date="2019-11-18T17:19:00Z">
              <w:r w:rsidR="002B4A59">
                <w:rPr>
                  <w:color w:val="000000"/>
                </w:rPr>
                <w:t>Tomáš Urbánek</w:t>
              </w:r>
            </w:ins>
          </w:p>
        </w:tc>
      </w:tr>
      <w:tr w:rsidR="00C54B25" w14:paraId="2DAC929B" w14:textId="77777777" w:rsidTr="00E22C77">
        <w:trPr>
          <w:trHeight w:val="243"/>
        </w:trPr>
        <w:tc>
          <w:tcPr>
            <w:tcW w:w="3086" w:type="dxa"/>
            <w:tcBorders>
              <w:top w:val="nil"/>
            </w:tcBorders>
            <w:shd w:val="clear" w:color="auto" w:fill="F7CAAC"/>
          </w:tcPr>
          <w:p w14:paraId="60FCF55F" w14:textId="77777777" w:rsidR="00C54B25" w:rsidRDefault="00C54B25" w:rsidP="00C54B25">
            <w:pPr>
              <w:jc w:val="both"/>
              <w:rPr>
                <w:b/>
              </w:rPr>
            </w:pPr>
            <w:r>
              <w:rPr>
                <w:b/>
              </w:rPr>
              <w:t>Zapojení garanta do výuky předmětu</w:t>
            </w:r>
          </w:p>
        </w:tc>
        <w:tc>
          <w:tcPr>
            <w:tcW w:w="6769" w:type="dxa"/>
            <w:gridSpan w:val="7"/>
            <w:tcBorders>
              <w:top w:val="nil"/>
            </w:tcBorders>
          </w:tcPr>
          <w:p w14:paraId="635E2489" w14:textId="77777777" w:rsidR="00C54B25" w:rsidRPr="00872351" w:rsidRDefault="00C54B25" w:rsidP="002D1C6C">
            <w:pPr>
              <w:jc w:val="both"/>
            </w:pPr>
            <w:r w:rsidRPr="00E357AF">
              <w:t xml:space="preserve">Garant se </w:t>
            </w:r>
            <w:r>
              <w:t>podílí v rozsahu 100</w:t>
            </w:r>
            <w:r w:rsidR="004F51C3">
              <w:t xml:space="preserve"> </w:t>
            </w:r>
            <w:r w:rsidRPr="00E357AF">
              <w:t>%, dále stanovuje koncepci cvičení</w:t>
            </w:r>
            <w:r>
              <w:t xml:space="preserve"> </w:t>
            </w:r>
            <w:r w:rsidRPr="00E357AF">
              <w:t>a dohlíží na jejich jednotné vedení.</w:t>
            </w:r>
          </w:p>
        </w:tc>
      </w:tr>
      <w:tr w:rsidR="00C54B25" w14:paraId="325EA61E" w14:textId="77777777" w:rsidTr="00E22C77">
        <w:tc>
          <w:tcPr>
            <w:tcW w:w="3086" w:type="dxa"/>
            <w:shd w:val="clear" w:color="auto" w:fill="F7CAAC"/>
          </w:tcPr>
          <w:p w14:paraId="5081214B" w14:textId="77777777" w:rsidR="00C54B25" w:rsidRDefault="00C54B25" w:rsidP="00C54B25">
            <w:pPr>
              <w:jc w:val="both"/>
              <w:rPr>
                <w:b/>
              </w:rPr>
            </w:pPr>
            <w:r>
              <w:rPr>
                <w:b/>
              </w:rPr>
              <w:t>Vyučující</w:t>
            </w:r>
          </w:p>
        </w:tc>
        <w:tc>
          <w:tcPr>
            <w:tcW w:w="6769" w:type="dxa"/>
            <w:gridSpan w:val="7"/>
            <w:tcBorders>
              <w:bottom w:val="nil"/>
            </w:tcBorders>
          </w:tcPr>
          <w:p w14:paraId="04E7240C" w14:textId="4FB82803" w:rsidR="00C54B25" w:rsidRPr="00872351" w:rsidRDefault="00C54B25" w:rsidP="002B4A59">
            <w:pPr>
              <w:jc w:val="both"/>
            </w:pPr>
            <w:del w:id="1019" w:author="Pavla Trefilová" w:date="2019-11-18T17:19:00Z">
              <w:r w:rsidRPr="00872351">
                <w:rPr>
                  <w:color w:val="000000"/>
                </w:rPr>
                <w:delText xml:space="preserve">doc. </w:delText>
              </w:r>
            </w:del>
            <w:r w:rsidR="002B4A59">
              <w:rPr>
                <w:color w:val="000000"/>
              </w:rPr>
              <w:t xml:space="preserve">Ing. </w:t>
            </w:r>
            <w:del w:id="1020" w:author="Pavla Trefilová" w:date="2019-11-18T17:19:00Z">
              <w:r w:rsidRPr="00872351">
                <w:rPr>
                  <w:color w:val="000000"/>
                </w:rPr>
                <w:delText>Jiří Vojtěšek, Ph.D</w:delText>
              </w:r>
              <w:r w:rsidRPr="00872351">
                <w:delText>.</w:delText>
              </w:r>
            </w:del>
            <w:ins w:id="1021" w:author="Pavla Trefilová" w:date="2019-11-18T17:19:00Z">
              <w:r w:rsidR="002B4A59">
                <w:rPr>
                  <w:color w:val="000000"/>
                </w:rPr>
                <w:t>Tomáš Urbánek</w:t>
              </w:r>
            </w:ins>
            <w:r w:rsidRPr="00872351">
              <w:t xml:space="preserve"> – </w:t>
            </w:r>
            <w:r>
              <w:t>cvičení</w:t>
            </w:r>
            <w:r w:rsidRPr="00872351">
              <w:t xml:space="preserve"> (100%)</w:t>
            </w:r>
          </w:p>
        </w:tc>
      </w:tr>
      <w:tr w:rsidR="00137682" w14:paraId="4B028B38" w14:textId="77777777" w:rsidTr="00E22C77">
        <w:trPr>
          <w:trHeight w:val="70"/>
        </w:trPr>
        <w:tc>
          <w:tcPr>
            <w:tcW w:w="9855" w:type="dxa"/>
            <w:gridSpan w:val="8"/>
            <w:tcBorders>
              <w:top w:val="nil"/>
            </w:tcBorders>
          </w:tcPr>
          <w:p w14:paraId="7417AADB" w14:textId="77777777" w:rsidR="00137682" w:rsidRDefault="00137682" w:rsidP="00E22C77">
            <w:pPr>
              <w:jc w:val="both"/>
            </w:pPr>
          </w:p>
        </w:tc>
      </w:tr>
      <w:tr w:rsidR="00137682" w14:paraId="34AE292F" w14:textId="77777777" w:rsidTr="00E22C77">
        <w:tc>
          <w:tcPr>
            <w:tcW w:w="3086" w:type="dxa"/>
            <w:shd w:val="clear" w:color="auto" w:fill="F7CAAC"/>
          </w:tcPr>
          <w:p w14:paraId="3BA3C055" w14:textId="77777777" w:rsidR="00137682" w:rsidRDefault="00137682" w:rsidP="00E22C77">
            <w:pPr>
              <w:jc w:val="both"/>
              <w:rPr>
                <w:b/>
              </w:rPr>
            </w:pPr>
            <w:r>
              <w:rPr>
                <w:b/>
              </w:rPr>
              <w:t>Stručná anotace předmětu</w:t>
            </w:r>
          </w:p>
        </w:tc>
        <w:tc>
          <w:tcPr>
            <w:tcW w:w="6769" w:type="dxa"/>
            <w:gridSpan w:val="7"/>
            <w:tcBorders>
              <w:bottom w:val="nil"/>
            </w:tcBorders>
          </w:tcPr>
          <w:p w14:paraId="14164051" w14:textId="77777777" w:rsidR="00137682" w:rsidRDefault="00137682" w:rsidP="00E22C77"/>
        </w:tc>
      </w:tr>
      <w:tr w:rsidR="00137682" w14:paraId="38999796" w14:textId="77777777" w:rsidTr="00E22C77">
        <w:trPr>
          <w:trHeight w:val="263"/>
        </w:trPr>
        <w:tc>
          <w:tcPr>
            <w:tcW w:w="9855" w:type="dxa"/>
            <w:gridSpan w:val="8"/>
            <w:tcBorders>
              <w:top w:val="nil"/>
              <w:bottom w:val="single" w:sz="12" w:space="0" w:color="auto"/>
            </w:tcBorders>
          </w:tcPr>
          <w:p w14:paraId="186ECE09" w14:textId="77777777" w:rsidR="00137682" w:rsidRDefault="00137682" w:rsidP="009322C2">
            <w:pPr>
              <w:jc w:val="both"/>
            </w:pPr>
            <w:r>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14:paraId="5C7F718A" w14:textId="77777777" w:rsidR="00137682" w:rsidRDefault="00137682" w:rsidP="009322C2">
            <w:pPr>
              <w:jc w:val="both"/>
              <w:rPr>
                <w:ins w:id="1022" w:author="Pavla Trefilová" w:date="2019-11-18T17:19:00Z"/>
              </w:rPr>
            </w:pPr>
            <w:r>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14:paraId="37C02B34" w14:textId="77777777" w:rsidR="00A15583" w:rsidRDefault="00A15583" w:rsidP="009322C2">
            <w:pPr>
              <w:jc w:val="both"/>
              <w:rPr>
                <w:ins w:id="1023" w:author="Pavla Trefilová" w:date="2019-11-18T17:19:00Z"/>
              </w:rPr>
            </w:pPr>
            <w:ins w:id="1024" w:author="Pavla Trefilová" w:date="2019-11-18T17:19:00Z">
              <w:r>
                <w:t>Obsah</w:t>
              </w:r>
            </w:ins>
          </w:p>
          <w:p w14:paraId="6B62FC0A" w14:textId="77777777" w:rsidR="00A15583" w:rsidRDefault="00A15583" w:rsidP="00A15583">
            <w:pPr>
              <w:jc w:val="both"/>
              <w:rPr>
                <w:ins w:id="1025" w:author="Pavla Trefilová" w:date="2019-11-18T17:19:00Z"/>
              </w:rPr>
            </w:pPr>
            <w:ins w:id="1026" w:author="Pavla Trefilová" w:date="2019-11-18T17:19:00Z">
              <w:r>
                <w:t>Teoretická část kurzu podává komplexní přehled hlavních oblastí informatiky:</w:t>
              </w:r>
            </w:ins>
          </w:p>
          <w:p w14:paraId="4F6BF090" w14:textId="1AEC96DA" w:rsidR="00A15583" w:rsidRPr="00D52CD0" w:rsidRDefault="00A15583" w:rsidP="0031440D">
            <w:pPr>
              <w:pStyle w:val="Odstavecseseznamem"/>
              <w:numPr>
                <w:ilvl w:val="1"/>
                <w:numId w:val="105"/>
              </w:numPr>
              <w:spacing w:after="0"/>
              <w:ind w:left="396" w:hanging="284"/>
              <w:jc w:val="both"/>
              <w:rPr>
                <w:ins w:id="1027" w:author="Pavla Trefilová" w:date="2019-11-18T17:19:00Z"/>
              </w:rPr>
            </w:pPr>
            <w:ins w:id="1028" w:author="Pavla Trefilová" w:date="2019-11-18T17:19:00Z">
              <w:r w:rsidRPr="0031440D">
                <w:rPr>
                  <w:rFonts w:ascii="Times New Roman" w:hAnsi="Times New Roman"/>
                  <w:sz w:val="20"/>
                  <w:szCs w:val="20"/>
                </w:rPr>
                <w:t>informace a data, kódy a kódování, komprese a prezentace dat</w:t>
              </w:r>
              <w:r>
                <w:rPr>
                  <w:rFonts w:ascii="Times New Roman" w:hAnsi="Times New Roman"/>
                  <w:sz w:val="20"/>
                  <w:szCs w:val="20"/>
                </w:rPr>
                <w:t>,</w:t>
              </w:r>
            </w:ins>
          </w:p>
          <w:p w14:paraId="7AF8918F" w14:textId="32985435" w:rsidR="00A15583" w:rsidRPr="00D52CD0" w:rsidRDefault="00A15583" w:rsidP="0031440D">
            <w:pPr>
              <w:pStyle w:val="Odstavecseseznamem"/>
              <w:numPr>
                <w:ilvl w:val="1"/>
                <w:numId w:val="105"/>
              </w:numPr>
              <w:spacing w:after="0"/>
              <w:ind w:left="396" w:hanging="284"/>
              <w:jc w:val="both"/>
              <w:rPr>
                <w:ins w:id="1029" w:author="Pavla Trefilová" w:date="2019-11-18T17:19:00Z"/>
              </w:rPr>
            </w:pPr>
            <w:ins w:id="1030" w:author="Pavla Trefilová" w:date="2019-11-18T17:19:00Z">
              <w:r w:rsidRPr="0031440D">
                <w:rPr>
                  <w:rFonts w:ascii="Times New Roman" w:hAnsi="Times New Roman"/>
                  <w:sz w:val="20"/>
                  <w:szCs w:val="20"/>
                </w:rPr>
                <w:t>technické prostředky počítačů (HW), informační systémy a informační technologie</w:t>
              </w:r>
              <w:r>
                <w:rPr>
                  <w:rFonts w:ascii="Times New Roman" w:hAnsi="Times New Roman"/>
                  <w:sz w:val="20"/>
                  <w:szCs w:val="20"/>
                </w:rPr>
                <w:t>,</w:t>
              </w:r>
            </w:ins>
          </w:p>
          <w:p w14:paraId="2CF52591" w14:textId="3DCABD68" w:rsidR="00A15583" w:rsidRPr="00D52CD0" w:rsidRDefault="00A15583" w:rsidP="0031440D">
            <w:pPr>
              <w:pStyle w:val="Odstavecseseznamem"/>
              <w:numPr>
                <w:ilvl w:val="1"/>
                <w:numId w:val="105"/>
              </w:numPr>
              <w:spacing w:after="0"/>
              <w:ind w:left="396" w:hanging="284"/>
              <w:jc w:val="both"/>
              <w:rPr>
                <w:ins w:id="1031" w:author="Pavla Trefilová" w:date="2019-11-18T17:19:00Z"/>
              </w:rPr>
            </w:pPr>
            <w:ins w:id="1032" w:author="Pavla Trefilová" w:date="2019-11-18T17:19:00Z">
              <w:r w:rsidRPr="0031440D">
                <w:rPr>
                  <w:rFonts w:ascii="Times New Roman" w:hAnsi="Times New Roman"/>
                  <w:sz w:val="20"/>
                  <w:szCs w:val="20"/>
                </w:rPr>
                <w:t>softwarové vybavení počítačů, operační systémy, aplikační software, kancelářské aplikace,</w:t>
              </w:r>
            </w:ins>
          </w:p>
          <w:p w14:paraId="53AF0703" w14:textId="080FF9D2" w:rsidR="00A15583" w:rsidRPr="00D52CD0" w:rsidRDefault="00A15583" w:rsidP="0031440D">
            <w:pPr>
              <w:pStyle w:val="Odstavecseseznamem"/>
              <w:numPr>
                <w:ilvl w:val="1"/>
                <w:numId w:val="105"/>
              </w:numPr>
              <w:spacing w:after="0"/>
              <w:ind w:left="396" w:hanging="284"/>
              <w:jc w:val="both"/>
              <w:rPr>
                <w:ins w:id="1033" w:author="Pavla Trefilová" w:date="2019-11-18T17:19:00Z"/>
              </w:rPr>
            </w:pPr>
            <w:ins w:id="1034" w:author="Pavla Trefilová" w:date="2019-11-18T17:19:00Z">
              <w:r w:rsidRPr="0031440D">
                <w:rPr>
                  <w:rFonts w:ascii="Times New Roman" w:hAnsi="Times New Roman"/>
                  <w:sz w:val="20"/>
                  <w:szCs w:val="20"/>
                </w:rPr>
                <w:t>komunikace a počítačové sítě, síťové standardy a protokoly, vybrané služby na Internetu</w:t>
              </w:r>
              <w:r>
                <w:rPr>
                  <w:rFonts w:ascii="Times New Roman" w:hAnsi="Times New Roman"/>
                  <w:sz w:val="20"/>
                  <w:szCs w:val="20"/>
                </w:rPr>
                <w:t>,</w:t>
              </w:r>
            </w:ins>
          </w:p>
          <w:p w14:paraId="7CACE809" w14:textId="1386DB05" w:rsidR="00A15583" w:rsidRPr="00D52CD0" w:rsidRDefault="00A15583" w:rsidP="0031440D">
            <w:pPr>
              <w:pStyle w:val="Odstavecseseznamem"/>
              <w:numPr>
                <w:ilvl w:val="1"/>
                <w:numId w:val="105"/>
              </w:numPr>
              <w:spacing w:after="0"/>
              <w:ind w:left="396" w:hanging="284"/>
              <w:jc w:val="both"/>
              <w:rPr>
                <w:ins w:id="1035" w:author="Pavla Trefilová" w:date="2019-11-18T17:19:00Z"/>
              </w:rPr>
            </w:pPr>
            <w:ins w:id="1036" w:author="Pavla Trefilová" w:date="2019-11-18T17:19:00Z">
              <w:r w:rsidRPr="0031440D">
                <w:rPr>
                  <w:rFonts w:ascii="Times New Roman" w:hAnsi="Times New Roman"/>
                  <w:sz w:val="20"/>
                  <w:szCs w:val="20"/>
                </w:rPr>
                <w:t>bezpečnost na Internetu, ergonomie práce na PC.</w:t>
              </w:r>
            </w:ins>
          </w:p>
          <w:p w14:paraId="32A9BB4F" w14:textId="67EFACFA" w:rsidR="00A15583" w:rsidRDefault="00A15583" w:rsidP="00A15583">
            <w:pPr>
              <w:jc w:val="both"/>
              <w:rPr>
                <w:ins w:id="1037" w:author="Pavla Trefilová" w:date="2019-11-18T17:19:00Z"/>
              </w:rPr>
            </w:pPr>
            <w:ins w:id="1038" w:author="Pavla Trefilová" w:date="2019-11-18T17:19:00Z">
              <w:r>
                <w:t>Praktická část je zaměřena na prohloubení znalostí v oblasti osobní informatiky (Office 2019):</w:t>
              </w:r>
            </w:ins>
          </w:p>
          <w:p w14:paraId="34839EB7" w14:textId="70CBDBCB" w:rsidR="00A15583" w:rsidRPr="00D52CD0" w:rsidRDefault="00A15583" w:rsidP="0031440D">
            <w:pPr>
              <w:pStyle w:val="Odstavecseseznamem"/>
              <w:numPr>
                <w:ilvl w:val="0"/>
                <w:numId w:val="110"/>
              </w:numPr>
              <w:ind w:left="396" w:hanging="284"/>
              <w:jc w:val="both"/>
              <w:rPr>
                <w:ins w:id="1039" w:author="Pavla Trefilová" w:date="2019-11-18T17:19:00Z"/>
              </w:rPr>
            </w:pPr>
            <w:ins w:id="1040" w:author="Pavla Trefilová" w:date="2019-11-18T17:19:00Z">
              <w:r w:rsidRPr="0031440D">
                <w:rPr>
                  <w:rFonts w:ascii="Times New Roman" w:hAnsi="Times New Roman"/>
                  <w:sz w:val="20"/>
                  <w:szCs w:val="20"/>
                </w:rPr>
                <w:t>práce s OS (WIN 10), pokročilá tvorba, zpracování a úpravy dokumentů, formátování oddílu</w:t>
              </w:r>
              <w:r>
                <w:rPr>
                  <w:rFonts w:ascii="Times New Roman" w:hAnsi="Times New Roman"/>
                  <w:sz w:val="20"/>
                  <w:szCs w:val="20"/>
                </w:rPr>
                <w:t>,</w:t>
              </w:r>
            </w:ins>
          </w:p>
          <w:p w14:paraId="386CA43A" w14:textId="0F45F802" w:rsidR="00A15583" w:rsidRPr="00D52CD0" w:rsidRDefault="00A15583" w:rsidP="0031440D">
            <w:pPr>
              <w:pStyle w:val="Odstavecseseznamem"/>
              <w:numPr>
                <w:ilvl w:val="0"/>
                <w:numId w:val="110"/>
              </w:numPr>
              <w:ind w:left="396" w:hanging="284"/>
              <w:jc w:val="both"/>
              <w:rPr>
                <w:ins w:id="1041" w:author="Pavla Trefilová" w:date="2019-11-18T17:19:00Z"/>
              </w:rPr>
            </w:pPr>
            <w:ins w:id="1042" w:author="Pavla Trefilová" w:date="2019-11-18T17:19:00Z">
              <w:r w:rsidRPr="0031440D">
                <w:rPr>
                  <w:rFonts w:ascii="Times New Roman" w:hAnsi="Times New Roman"/>
                  <w:sz w:val="20"/>
                  <w:szCs w:val="20"/>
                </w:rPr>
                <w:t>informační zdroje, portály UTB, vyhledávání informací, služby internetu, souborový manažer,</w:t>
              </w:r>
            </w:ins>
          </w:p>
          <w:p w14:paraId="6DE30090" w14:textId="778E8BDB" w:rsidR="00A15583" w:rsidRDefault="00A15583">
            <w:pPr>
              <w:pStyle w:val="Odstavecseseznamem"/>
              <w:numPr>
                <w:ilvl w:val="0"/>
                <w:numId w:val="109"/>
              </w:numPr>
              <w:ind w:left="396" w:hanging="284"/>
              <w:jc w:val="both"/>
              <w:pPrChange w:id="1043" w:author="Pavla Trefilová" w:date="2019-11-18T17:19:00Z">
                <w:pPr>
                  <w:jc w:val="both"/>
                </w:pPr>
              </w:pPrChange>
            </w:pPr>
            <w:ins w:id="1044" w:author="Pavla Trefilová" w:date="2019-11-18T17:19:00Z">
              <w:r w:rsidRPr="0031440D">
                <w:rPr>
                  <w:rFonts w:ascii="Times New Roman" w:hAnsi="Times New Roman"/>
                  <w:sz w:val="20"/>
                  <w:szCs w:val="20"/>
                </w:rPr>
                <w:t>pokročilá tvorba prezentace, tabulkový procesor - grafy, funkce a vzorce, práce s</w:t>
              </w:r>
              <w:r>
                <w:rPr>
                  <w:rFonts w:ascii="Times New Roman" w:hAnsi="Times New Roman"/>
                  <w:sz w:val="20"/>
                  <w:szCs w:val="20"/>
                </w:rPr>
                <w:t> </w:t>
              </w:r>
              <w:r w:rsidRPr="0031440D">
                <w:rPr>
                  <w:rFonts w:ascii="Times New Roman" w:hAnsi="Times New Roman"/>
                  <w:sz w:val="20"/>
                  <w:szCs w:val="20"/>
                </w:rPr>
                <w:t>databází</w:t>
              </w:r>
              <w:r>
                <w:rPr>
                  <w:rFonts w:ascii="Times New Roman" w:hAnsi="Times New Roman"/>
                  <w:sz w:val="20"/>
                  <w:szCs w:val="20"/>
                </w:rPr>
                <w:t>.</w:t>
              </w:r>
            </w:ins>
          </w:p>
        </w:tc>
      </w:tr>
      <w:tr w:rsidR="00137682" w14:paraId="0D391AA5" w14:textId="77777777" w:rsidTr="00E22C77">
        <w:trPr>
          <w:trHeight w:val="265"/>
        </w:trPr>
        <w:tc>
          <w:tcPr>
            <w:tcW w:w="3653" w:type="dxa"/>
            <w:gridSpan w:val="2"/>
            <w:tcBorders>
              <w:top w:val="nil"/>
            </w:tcBorders>
            <w:shd w:val="clear" w:color="auto" w:fill="F7CAAC"/>
          </w:tcPr>
          <w:p w14:paraId="77593852" w14:textId="77777777" w:rsidR="00137682" w:rsidRPr="007046D4" w:rsidRDefault="00137682" w:rsidP="00E22C77">
            <w:pPr>
              <w:jc w:val="both"/>
              <w:rPr>
                <w:bCs/>
              </w:rPr>
            </w:pPr>
            <w:r w:rsidRPr="007046D4">
              <w:rPr>
                <w:bCs/>
              </w:rPr>
              <w:t>Studijní literatura a studijní pomůcky</w:t>
            </w:r>
          </w:p>
        </w:tc>
        <w:tc>
          <w:tcPr>
            <w:tcW w:w="6202" w:type="dxa"/>
            <w:gridSpan w:val="6"/>
            <w:tcBorders>
              <w:top w:val="nil"/>
              <w:bottom w:val="nil"/>
            </w:tcBorders>
          </w:tcPr>
          <w:p w14:paraId="34D29208" w14:textId="77777777" w:rsidR="00137682" w:rsidRPr="007046D4" w:rsidRDefault="00137682" w:rsidP="00E22C77">
            <w:pPr>
              <w:jc w:val="both"/>
              <w:rPr>
                <w:bCs/>
              </w:rPr>
            </w:pPr>
          </w:p>
        </w:tc>
      </w:tr>
      <w:tr w:rsidR="00137682" w14:paraId="43531C13" w14:textId="77777777" w:rsidTr="00E22C77">
        <w:trPr>
          <w:trHeight w:val="229"/>
        </w:trPr>
        <w:tc>
          <w:tcPr>
            <w:tcW w:w="9855" w:type="dxa"/>
            <w:gridSpan w:val="8"/>
            <w:tcBorders>
              <w:top w:val="nil"/>
            </w:tcBorders>
          </w:tcPr>
          <w:p w14:paraId="62BFE855" w14:textId="77777777" w:rsidR="00137682" w:rsidRPr="0017767D" w:rsidRDefault="00137682" w:rsidP="00E22C77">
            <w:pPr>
              <w:jc w:val="both"/>
              <w:rPr>
                <w:b/>
                <w:bCs/>
              </w:rPr>
            </w:pPr>
            <w:r>
              <w:rPr>
                <w:b/>
                <w:bCs/>
              </w:rPr>
              <w:t>Povinná literatura</w:t>
            </w:r>
          </w:p>
          <w:p w14:paraId="7740EE26" w14:textId="77777777" w:rsidR="00137682" w:rsidRPr="007046D4" w:rsidRDefault="00137682" w:rsidP="00E22C77">
            <w:pPr>
              <w:jc w:val="both"/>
              <w:rPr>
                <w:bCs/>
              </w:rPr>
            </w:pPr>
            <w:r>
              <w:rPr>
                <w:bCs/>
              </w:rPr>
              <w:t xml:space="preserve">LAMBERT, J., CURTIS, F. </w:t>
            </w:r>
            <w:r w:rsidRPr="00137682">
              <w:rPr>
                <w:bCs/>
                <w:i/>
              </w:rPr>
              <w:t xml:space="preserve">Microsoft Office 2016: Step by step. </w:t>
            </w:r>
            <w:r>
              <w:rPr>
                <w:bCs/>
              </w:rPr>
              <w:t>Redmond: Microsoft Press, 2015, 592 p. ISBN 978-0-7356-9923-6</w:t>
            </w:r>
          </w:p>
          <w:p w14:paraId="10FD2FE1" w14:textId="77777777" w:rsidR="00137682" w:rsidRPr="0017767D" w:rsidRDefault="00137682" w:rsidP="00E22C77">
            <w:pPr>
              <w:jc w:val="both"/>
              <w:rPr>
                <w:b/>
                <w:bCs/>
              </w:rPr>
            </w:pPr>
            <w:r>
              <w:rPr>
                <w:b/>
                <w:bCs/>
              </w:rPr>
              <w:t>Doporučená literatura</w:t>
            </w:r>
          </w:p>
          <w:p w14:paraId="46F234BF" w14:textId="77777777" w:rsidR="005774C6" w:rsidRDefault="005774C6" w:rsidP="00E22C77">
            <w:pPr>
              <w:jc w:val="both"/>
              <w:rPr>
                <w:bCs/>
              </w:rPr>
            </w:pPr>
            <w:r w:rsidRPr="00F40103">
              <w:rPr>
                <w:bCs/>
              </w:rPr>
              <w:t>CARR, N</w:t>
            </w:r>
            <w:r>
              <w:rPr>
                <w:bCs/>
              </w:rPr>
              <w:t>.</w:t>
            </w:r>
            <w:r w:rsidRPr="00F40103">
              <w:rPr>
                <w:bCs/>
              </w:rPr>
              <w:t xml:space="preserve"> G. </w:t>
            </w:r>
            <w:r w:rsidRPr="00137682">
              <w:rPr>
                <w:bCs/>
                <w:i/>
              </w:rPr>
              <w:t>Does IT matter?: information technology and the corrosion of competitive advantage</w:t>
            </w:r>
            <w:r w:rsidRPr="00F40103">
              <w:rPr>
                <w:bCs/>
              </w:rPr>
              <w:t xml:space="preserve">. Boston: </w:t>
            </w:r>
            <w:r>
              <w:rPr>
                <w:bCs/>
              </w:rPr>
              <w:t xml:space="preserve">Harvard Business School Press, </w:t>
            </w:r>
            <w:r w:rsidRPr="00F40103">
              <w:rPr>
                <w:bCs/>
              </w:rPr>
              <w:t xml:space="preserve">2004, 193 </w:t>
            </w:r>
            <w:r>
              <w:rPr>
                <w:bCs/>
              </w:rPr>
              <w:t>p</w:t>
            </w:r>
            <w:r w:rsidRPr="00F40103">
              <w:rPr>
                <w:bCs/>
              </w:rPr>
              <w:t>. ISBN 1-59139-444-9.</w:t>
            </w:r>
          </w:p>
          <w:p w14:paraId="5C2278D1" w14:textId="54DE5FC6" w:rsidR="00137682" w:rsidRDefault="00137682" w:rsidP="00E22C77">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14:paraId="5E5378EE" w14:textId="720D0758" w:rsidR="00137682" w:rsidRPr="007046D4" w:rsidRDefault="00137682" w:rsidP="00137682">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37682" w14:paraId="619A60A8" w14:textId="77777777" w:rsidTr="00E22C7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68E808" w14:textId="77777777" w:rsidR="00137682" w:rsidRDefault="00137682" w:rsidP="00E22C77">
            <w:pPr>
              <w:jc w:val="center"/>
              <w:rPr>
                <w:b/>
              </w:rPr>
            </w:pPr>
            <w:r>
              <w:rPr>
                <w:b/>
              </w:rPr>
              <w:t>Informace ke kombinované nebo distanční formě</w:t>
            </w:r>
          </w:p>
        </w:tc>
      </w:tr>
      <w:tr w:rsidR="00137682" w14:paraId="64B21B4D" w14:textId="77777777" w:rsidTr="00E22C77">
        <w:tc>
          <w:tcPr>
            <w:tcW w:w="4787" w:type="dxa"/>
            <w:gridSpan w:val="3"/>
            <w:tcBorders>
              <w:top w:val="single" w:sz="2" w:space="0" w:color="auto"/>
            </w:tcBorders>
            <w:shd w:val="clear" w:color="auto" w:fill="F7CAAC"/>
          </w:tcPr>
          <w:p w14:paraId="7A7B007E" w14:textId="77777777" w:rsidR="00137682" w:rsidRDefault="00137682" w:rsidP="00E22C77">
            <w:pPr>
              <w:jc w:val="both"/>
            </w:pPr>
            <w:r>
              <w:rPr>
                <w:b/>
              </w:rPr>
              <w:t>Rozsah konzultací (soustředění)</w:t>
            </w:r>
          </w:p>
        </w:tc>
        <w:tc>
          <w:tcPr>
            <w:tcW w:w="889" w:type="dxa"/>
            <w:tcBorders>
              <w:top w:val="single" w:sz="2" w:space="0" w:color="auto"/>
            </w:tcBorders>
          </w:tcPr>
          <w:p w14:paraId="5BCEDE74" w14:textId="6A9FC7A6" w:rsidR="00137682" w:rsidRDefault="00137682" w:rsidP="00E22C77">
            <w:pPr>
              <w:jc w:val="both"/>
            </w:pPr>
          </w:p>
        </w:tc>
        <w:tc>
          <w:tcPr>
            <w:tcW w:w="4179" w:type="dxa"/>
            <w:gridSpan w:val="4"/>
            <w:tcBorders>
              <w:top w:val="single" w:sz="2" w:space="0" w:color="auto"/>
            </w:tcBorders>
            <w:shd w:val="clear" w:color="auto" w:fill="F7CAAC"/>
          </w:tcPr>
          <w:p w14:paraId="2A38EB92" w14:textId="77777777" w:rsidR="00137682" w:rsidRDefault="00137682" w:rsidP="00E22C77">
            <w:pPr>
              <w:jc w:val="both"/>
              <w:rPr>
                <w:b/>
              </w:rPr>
            </w:pPr>
            <w:r>
              <w:rPr>
                <w:b/>
              </w:rPr>
              <w:t xml:space="preserve">hodin </w:t>
            </w:r>
          </w:p>
        </w:tc>
      </w:tr>
      <w:tr w:rsidR="00137682" w14:paraId="45DED775" w14:textId="77777777" w:rsidTr="00E22C77">
        <w:tc>
          <w:tcPr>
            <w:tcW w:w="9855" w:type="dxa"/>
            <w:gridSpan w:val="8"/>
            <w:shd w:val="clear" w:color="auto" w:fill="F7CAAC"/>
          </w:tcPr>
          <w:p w14:paraId="1FCE3BF5" w14:textId="77777777" w:rsidR="00137682" w:rsidRDefault="00137682" w:rsidP="00E22C77">
            <w:pPr>
              <w:jc w:val="both"/>
              <w:rPr>
                <w:b/>
              </w:rPr>
            </w:pPr>
            <w:r>
              <w:rPr>
                <w:b/>
              </w:rPr>
              <w:lastRenderedPageBreak/>
              <w:t>Informace o způsobu kontaktu s vyučujícím</w:t>
            </w:r>
          </w:p>
        </w:tc>
      </w:tr>
      <w:tr w:rsidR="00137682" w14:paraId="40B4F267" w14:textId="77777777" w:rsidTr="00137682">
        <w:trPr>
          <w:trHeight w:val="793"/>
        </w:trPr>
        <w:tc>
          <w:tcPr>
            <w:tcW w:w="9855" w:type="dxa"/>
            <w:gridSpan w:val="8"/>
          </w:tcPr>
          <w:p w14:paraId="10FC78DA" w14:textId="77777777" w:rsidR="00137682" w:rsidRDefault="00137682" w:rsidP="00E22C7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41D86" w14:textId="77777777" w:rsidR="00E357AF" w:rsidRDefault="00E357AF"/>
    <w:p w14:paraId="16ADA228" w14:textId="77777777" w:rsidR="00E357AF" w:rsidRDefault="00E357AF"/>
    <w:p w14:paraId="1E329167" w14:textId="77777777" w:rsidR="00E357AF" w:rsidRDefault="00E357AF"/>
    <w:p w14:paraId="1500F117" w14:textId="77777777" w:rsidR="00E357AF" w:rsidRDefault="00E357AF"/>
    <w:p w14:paraId="602DBC92" w14:textId="77777777" w:rsidR="00E357AF" w:rsidRDefault="00E357AF"/>
    <w:p w14:paraId="52B71377" w14:textId="77777777" w:rsidR="005774C6" w:rsidRDefault="005774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2C69FCE6" w14:textId="77777777" w:rsidTr="008433D4">
        <w:tc>
          <w:tcPr>
            <w:tcW w:w="9855" w:type="dxa"/>
            <w:gridSpan w:val="8"/>
            <w:tcBorders>
              <w:bottom w:val="double" w:sz="4" w:space="0" w:color="auto"/>
            </w:tcBorders>
            <w:shd w:val="clear" w:color="auto" w:fill="BDD6EE"/>
          </w:tcPr>
          <w:p w14:paraId="55A8163D" w14:textId="17C74537" w:rsidR="00E357AF" w:rsidRDefault="00E357AF" w:rsidP="008433D4">
            <w:pPr>
              <w:jc w:val="both"/>
              <w:rPr>
                <w:b/>
                <w:sz w:val="28"/>
              </w:rPr>
            </w:pPr>
            <w:r>
              <w:lastRenderedPageBreak/>
              <w:br w:type="page"/>
            </w:r>
            <w:r>
              <w:rPr>
                <w:b/>
                <w:sz w:val="28"/>
              </w:rPr>
              <w:t>B-III – Charakteristika studijního předmětu</w:t>
            </w:r>
          </w:p>
        </w:tc>
      </w:tr>
      <w:tr w:rsidR="00E357AF" w14:paraId="5CB2EA1B" w14:textId="77777777" w:rsidTr="008433D4">
        <w:tc>
          <w:tcPr>
            <w:tcW w:w="3086" w:type="dxa"/>
            <w:tcBorders>
              <w:top w:val="double" w:sz="4" w:space="0" w:color="auto"/>
            </w:tcBorders>
            <w:shd w:val="clear" w:color="auto" w:fill="F7CAAC"/>
          </w:tcPr>
          <w:p w14:paraId="7917DC1E"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23645F90" w14:textId="77777777" w:rsidR="00E357AF" w:rsidRPr="00E357AF" w:rsidRDefault="008932CF" w:rsidP="00137682">
            <w:pPr>
              <w:jc w:val="both"/>
            </w:pPr>
            <w:hyperlink r:id="rId14" w:anchor="ZkAZpKatalogFormAnchor" w:history="1">
              <w:r w:rsidR="00137682" w:rsidRPr="00A94C10">
                <w:rPr>
                  <w:rStyle w:val="Hypertextovodkaz"/>
                  <w:bCs/>
                  <w:color w:val="auto"/>
                  <w:u w:val="none"/>
                  <w:shd w:val="clear" w:color="auto" w:fill="FFFFFF" w:themeFill="background1"/>
                </w:rPr>
                <w:t>Mathematics EI</w:t>
              </w:r>
            </w:hyperlink>
            <w:r w:rsidR="00137682">
              <w:rPr>
                <w:rStyle w:val="Hypertextovodkaz"/>
                <w:bCs/>
                <w:color w:val="auto"/>
                <w:u w:val="none"/>
                <w:shd w:val="clear" w:color="auto" w:fill="FFFFFF" w:themeFill="background1"/>
              </w:rPr>
              <w:t xml:space="preserve"> </w:t>
            </w:r>
            <w:r w:rsidR="00E357AF" w:rsidRPr="00E357AF">
              <w:t xml:space="preserve">I     </w:t>
            </w:r>
          </w:p>
        </w:tc>
      </w:tr>
      <w:tr w:rsidR="00E357AF" w14:paraId="521908A5" w14:textId="77777777" w:rsidTr="008433D4">
        <w:tc>
          <w:tcPr>
            <w:tcW w:w="3086" w:type="dxa"/>
            <w:shd w:val="clear" w:color="auto" w:fill="F7CAAC"/>
          </w:tcPr>
          <w:p w14:paraId="56CC02FF" w14:textId="77777777" w:rsidR="00E357AF" w:rsidRPr="00E357AF" w:rsidRDefault="00E357AF" w:rsidP="008433D4">
            <w:pPr>
              <w:jc w:val="both"/>
              <w:rPr>
                <w:b/>
              </w:rPr>
            </w:pPr>
            <w:r w:rsidRPr="00E357AF">
              <w:rPr>
                <w:b/>
              </w:rPr>
              <w:t>Typ předmětu</w:t>
            </w:r>
          </w:p>
        </w:tc>
        <w:tc>
          <w:tcPr>
            <w:tcW w:w="3406" w:type="dxa"/>
            <w:gridSpan w:val="4"/>
          </w:tcPr>
          <w:p w14:paraId="6B9BCDC5" w14:textId="77777777" w:rsidR="00E357AF" w:rsidRPr="00E357AF" w:rsidRDefault="00E357AF" w:rsidP="008433D4">
            <w:pPr>
              <w:jc w:val="both"/>
            </w:pPr>
            <w:r w:rsidRPr="00E357AF">
              <w:t>povinný „P“</w:t>
            </w:r>
          </w:p>
        </w:tc>
        <w:tc>
          <w:tcPr>
            <w:tcW w:w="2695" w:type="dxa"/>
            <w:gridSpan w:val="2"/>
            <w:shd w:val="clear" w:color="auto" w:fill="F7CAAC"/>
          </w:tcPr>
          <w:p w14:paraId="5331F64D" w14:textId="77777777" w:rsidR="00E357AF" w:rsidRPr="00E357AF" w:rsidRDefault="00E357AF" w:rsidP="008433D4">
            <w:pPr>
              <w:jc w:val="both"/>
            </w:pPr>
            <w:r w:rsidRPr="00E357AF">
              <w:rPr>
                <w:b/>
              </w:rPr>
              <w:t>doporučený ročník / semestr</w:t>
            </w:r>
          </w:p>
        </w:tc>
        <w:tc>
          <w:tcPr>
            <w:tcW w:w="668" w:type="dxa"/>
          </w:tcPr>
          <w:p w14:paraId="3EC2CC01" w14:textId="77777777" w:rsidR="00E357AF" w:rsidRPr="00E357AF" w:rsidRDefault="00E357AF" w:rsidP="008433D4">
            <w:pPr>
              <w:jc w:val="both"/>
            </w:pPr>
            <w:r w:rsidRPr="00E357AF">
              <w:t>1/Z</w:t>
            </w:r>
          </w:p>
        </w:tc>
      </w:tr>
      <w:tr w:rsidR="00E357AF" w14:paraId="400A4CB0" w14:textId="77777777" w:rsidTr="008433D4">
        <w:tc>
          <w:tcPr>
            <w:tcW w:w="3086" w:type="dxa"/>
            <w:shd w:val="clear" w:color="auto" w:fill="F7CAAC"/>
          </w:tcPr>
          <w:p w14:paraId="256D8A52" w14:textId="77777777" w:rsidR="00E357AF" w:rsidRPr="00E357AF" w:rsidRDefault="00E357AF" w:rsidP="008433D4">
            <w:pPr>
              <w:jc w:val="both"/>
              <w:rPr>
                <w:b/>
              </w:rPr>
            </w:pPr>
            <w:r w:rsidRPr="00E357AF">
              <w:rPr>
                <w:b/>
              </w:rPr>
              <w:t>Rozsah studijního předmětu</w:t>
            </w:r>
          </w:p>
        </w:tc>
        <w:tc>
          <w:tcPr>
            <w:tcW w:w="1701" w:type="dxa"/>
            <w:gridSpan w:val="2"/>
          </w:tcPr>
          <w:p w14:paraId="7660203C" w14:textId="14742816" w:rsidR="00E357AF" w:rsidRPr="00E357AF" w:rsidRDefault="00E357AF" w:rsidP="0051087C">
            <w:pPr>
              <w:jc w:val="both"/>
            </w:pPr>
            <w:r w:rsidRPr="00E357AF">
              <w:t>26p + 26</w:t>
            </w:r>
            <w:r w:rsidR="00A15583">
              <w:t>c</w:t>
            </w:r>
          </w:p>
        </w:tc>
        <w:tc>
          <w:tcPr>
            <w:tcW w:w="889" w:type="dxa"/>
            <w:shd w:val="clear" w:color="auto" w:fill="F7CAAC"/>
          </w:tcPr>
          <w:p w14:paraId="60C1A3B1" w14:textId="77777777" w:rsidR="00E357AF" w:rsidRPr="00E357AF" w:rsidRDefault="00E357AF" w:rsidP="008433D4">
            <w:pPr>
              <w:jc w:val="both"/>
              <w:rPr>
                <w:b/>
              </w:rPr>
            </w:pPr>
            <w:r w:rsidRPr="00E357AF">
              <w:rPr>
                <w:b/>
              </w:rPr>
              <w:t xml:space="preserve">hod. </w:t>
            </w:r>
          </w:p>
        </w:tc>
        <w:tc>
          <w:tcPr>
            <w:tcW w:w="816" w:type="dxa"/>
          </w:tcPr>
          <w:p w14:paraId="7FB1ADEA" w14:textId="77777777" w:rsidR="00E357AF" w:rsidRPr="00E357AF" w:rsidRDefault="00E357AF" w:rsidP="008433D4">
            <w:pPr>
              <w:jc w:val="both"/>
            </w:pPr>
            <w:r w:rsidRPr="00E357AF">
              <w:t>52</w:t>
            </w:r>
          </w:p>
        </w:tc>
        <w:tc>
          <w:tcPr>
            <w:tcW w:w="2156" w:type="dxa"/>
            <w:shd w:val="clear" w:color="auto" w:fill="F7CAAC"/>
          </w:tcPr>
          <w:p w14:paraId="5E69EA6F" w14:textId="77777777" w:rsidR="00E357AF" w:rsidRPr="00E357AF" w:rsidRDefault="00E357AF" w:rsidP="008433D4">
            <w:pPr>
              <w:jc w:val="both"/>
              <w:rPr>
                <w:b/>
              </w:rPr>
            </w:pPr>
            <w:r w:rsidRPr="00E357AF">
              <w:rPr>
                <w:b/>
              </w:rPr>
              <w:t>kreditů</w:t>
            </w:r>
          </w:p>
        </w:tc>
        <w:tc>
          <w:tcPr>
            <w:tcW w:w="1207" w:type="dxa"/>
            <w:gridSpan w:val="2"/>
          </w:tcPr>
          <w:p w14:paraId="20538B0E" w14:textId="77777777" w:rsidR="00E357AF" w:rsidRPr="00E357AF" w:rsidRDefault="00E357AF" w:rsidP="008433D4">
            <w:pPr>
              <w:jc w:val="both"/>
            </w:pPr>
            <w:r w:rsidRPr="00E357AF">
              <w:t>5</w:t>
            </w:r>
          </w:p>
        </w:tc>
      </w:tr>
      <w:tr w:rsidR="00E357AF" w14:paraId="5A91E874" w14:textId="77777777" w:rsidTr="008433D4">
        <w:tc>
          <w:tcPr>
            <w:tcW w:w="3086" w:type="dxa"/>
            <w:shd w:val="clear" w:color="auto" w:fill="F7CAAC"/>
          </w:tcPr>
          <w:p w14:paraId="662CC30B" w14:textId="77777777" w:rsidR="00E357AF" w:rsidRPr="00E357AF" w:rsidRDefault="00E357AF" w:rsidP="008433D4">
            <w:pPr>
              <w:jc w:val="both"/>
              <w:rPr>
                <w:b/>
              </w:rPr>
            </w:pPr>
            <w:r w:rsidRPr="00E357AF">
              <w:rPr>
                <w:b/>
              </w:rPr>
              <w:t>Prerekvizity, korekvizity, ekvivalence</w:t>
            </w:r>
          </w:p>
        </w:tc>
        <w:tc>
          <w:tcPr>
            <w:tcW w:w="6769" w:type="dxa"/>
            <w:gridSpan w:val="7"/>
          </w:tcPr>
          <w:p w14:paraId="5E43654B" w14:textId="77777777" w:rsidR="00E357AF" w:rsidRPr="00E357AF" w:rsidRDefault="00E357AF" w:rsidP="00137682">
            <w:pPr>
              <w:jc w:val="both"/>
            </w:pPr>
          </w:p>
        </w:tc>
      </w:tr>
      <w:tr w:rsidR="00E357AF" w14:paraId="06C740F6" w14:textId="77777777" w:rsidTr="008433D4">
        <w:tc>
          <w:tcPr>
            <w:tcW w:w="3086" w:type="dxa"/>
            <w:shd w:val="clear" w:color="auto" w:fill="F7CAAC"/>
          </w:tcPr>
          <w:p w14:paraId="2A8F8D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603F94E9" w14:textId="77777777" w:rsidR="00E357AF" w:rsidRPr="00E357AF" w:rsidRDefault="00E357AF" w:rsidP="008433D4">
            <w:pPr>
              <w:jc w:val="both"/>
            </w:pPr>
            <w:r w:rsidRPr="00E357AF">
              <w:t>zápočet, zkouška</w:t>
            </w:r>
          </w:p>
        </w:tc>
        <w:tc>
          <w:tcPr>
            <w:tcW w:w="2156" w:type="dxa"/>
            <w:shd w:val="clear" w:color="auto" w:fill="F7CAAC"/>
          </w:tcPr>
          <w:p w14:paraId="0240ABA1" w14:textId="77777777" w:rsidR="00E357AF" w:rsidRPr="00E357AF" w:rsidRDefault="00E357AF" w:rsidP="008433D4">
            <w:pPr>
              <w:jc w:val="both"/>
              <w:rPr>
                <w:b/>
              </w:rPr>
            </w:pPr>
            <w:r w:rsidRPr="00E357AF">
              <w:rPr>
                <w:b/>
              </w:rPr>
              <w:t>Forma výuky</w:t>
            </w:r>
          </w:p>
        </w:tc>
        <w:tc>
          <w:tcPr>
            <w:tcW w:w="1207" w:type="dxa"/>
            <w:gridSpan w:val="2"/>
          </w:tcPr>
          <w:p w14:paraId="0604F212" w14:textId="7B9D3491" w:rsidR="00E357AF" w:rsidRPr="00E357AF" w:rsidRDefault="00E357AF" w:rsidP="0051087C">
            <w:pPr>
              <w:jc w:val="both"/>
            </w:pPr>
            <w:r w:rsidRPr="00E357AF">
              <w:t xml:space="preserve">přednáška, </w:t>
            </w:r>
            <w:r w:rsidR="00A15583">
              <w:t>cvičení</w:t>
            </w:r>
          </w:p>
        </w:tc>
      </w:tr>
      <w:tr w:rsidR="00E357AF" w14:paraId="30E8691C" w14:textId="77777777" w:rsidTr="008433D4">
        <w:tc>
          <w:tcPr>
            <w:tcW w:w="3086" w:type="dxa"/>
            <w:shd w:val="clear" w:color="auto" w:fill="F7CAAC"/>
          </w:tcPr>
          <w:p w14:paraId="2513CC1D"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038A4C4F" w14:textId="77777777" w:rsidR="00E357AF" w:rsidRPr="00E357AF" w:rsidRDefault="00E357AF" w:rsidP="008433D4">
            <w:pPr>
              <w:jc w:val="both"/>
            </w:pPr>
            <w:r w:rsidRPr="00E357AF">
              <w:t>Způsob zakončení předmětu – zápočet, zkouška</w:t>
            </w:r>
          </w:p>
          <w:p w14:paraId="6B9E2220" w14:textId="0A2E18FC" w:rsidR="00E357AF" w:rsidRPr="00E357AF" w:rsidRDefault="00E357AF" w:rsidP="0032227F">
            <w:pPr>
              <w:jc w:val="both"/>
            </w:pPr>
            <w:r w:rsidRPr="00E357AF">
              <w:t>Požadavky k zápočtu:</w:t>
            </w:r>
            <w:r w:rsidR="0032227F">
              <w:t xml:space="preserve"> </w:t>
            </w:r>
            <w:r w:rsidRPr="00E357AF">
              <w:t xml:space="preserve">aktivní účast na </w:t>
            </w:r>
            <w:r w:rsidR="00A15583">
              <w:t>cvičeních</w:t>
            </w:r>
            <w:r w:rsidR="0051087C" w:rsidRPr="00E357AF">
              <w:t xml:space="preserve"> </w:t>
            </w:r>
            <w:r w:rsidRPr="00E357AF">
              <w:t>(alespoň 80</w:t>
            </w:r>
            <w:r w:rsidR="004F51C3">
              <w:t xml:space="preserve"> </w:t>
            </w:r>
            <w:r w:rsidRPr="00E357AF">
              <w:t>%),</w:t>
            </w:r>
            <w:r w:rsidR="0032227F">
              <w:t xml:space="preserve"> </w:t>
            </w:r>
            <w:r w:rsidRPr="00E357AF">
              <w:t>úspěšné zvládnutí zápo</w:t>
            </w:r>
            <w:r w:rsidR="002D1C6C">
              <w:t>čtové práce (získání alespoň 50</w:t>
            </w:r>
            <w:r w:rsidR="004F51C3">
              <w:t xml:space="preserve"> </w:t>
            </w:r>
            <w:r w:rsidRPr="00E357AF">
              <w:t>% z možných bodů).</w:t>
            </w:r>
          </w:p>
          <w:p w14:paraId="2C902501" w14:textId="04653A01" w:rsidR="00E357AF" w:rsidRPr="00E357AF" w:rsidRDefault="00E357AF" w:rsidP="0051087C">
            <w:pPr>
              <w:jc w:val="both"/>
            </w:pPr>
            <w:r w:rsidRPr="00E357AF">
              <w:t>Požadavky ke zkoušce:</w:t>
            </w:r>
            <w:r w:rsidR="0032227F">
              <w:t xml:space="preserve"> </w:t>
            </w:r>
            <w:r w:rsidRPr="00E357AF">
              <w:t xml:space="preserve">udělený zápočet ze </w:t>
            </w:r>
            <w:r w:rsidR="00A15583">
              <w:t>cvičení,</w:t>
            </w:r>
            <w:r w:rsidR="0032227F">
              <w:t xml:space="preserve"> </w:t>
            </w:r>
            <w:r w:rsidRPr="00E357AF">
              <w:t>úspěšné zvládnutí zkouškové písemné práce (získání alespoň 50</w:t>
            </w:r>
            <w:r w:rsidR="004F51C3">
              <w:t xml:space="preserve"> </w:t>
            </w:r>
            <w:r w:rsidRPr="00E357AF">
              <w:t xml:space="preserve">% z možných bodů) v rozsahu znalostí přednášek </w:t>
            </w:r>
            <w:r w:rsidR="00A15583">
              <w:t>a cvičení</w:t>
            </w:r>
            <w:r w:rsidRPr="00E357AF">
              <w:t>.</w:t>
            </w:r>
          </w:p>
        </w:tc>
      </w:tr>
      <w:tr w:rsidR="00E357AF" w14:paraId="4C002683" w14:textId="77777777" w:rsidTr="008433D4">
        <w:trPr>
          <w:trHeight w:val="192"/>
        </w:trPr>
        <w:tc>
          <w:tcPr>
            <w:tcW w:w="9855" w:type="dxa"/>
            <w:gridSpan w:val="8"/>
            <w:tcBorders>
              <w:top w:val="nil"/>
            </w:tcBorders>
          </w:tcPr>
          <w:p w14:paraId="5F153787" w14:textId="77777777" w:rsidR="00E357AF" w:rsidRPr="0032227F" w:rsidRDefault="00E357AF" w:rsidP="008433D4">
            <w:pPr>
              <w:jc w:val="both"/>
              <w:rPr>
                <w:sz w:val="16"/>
              </w:rPr>
            </w:pPr>
          </w:p>
        </w:tc>
      </w:tr>
      <w:tr w:rsidR="00E357AF" w14:paraId="71E2B83F" w14:textId="77777777" w:rsidTr="008433D4">
        <w:trPr>
          <w:trHeight w:val="197"/>
        </w:trPr>
        <w:tc>
          <w:tcPr>
            <w:tcW w:w="3086" w:type="dxa"/>
            <w:tcBorders>
              <w:top w:val="nil"/>
            </w:tcBorders>
            <w:shd w:val="clear" w:color="auto" w:fill="F7CAAC"/>
          </w:tcPr>
          <w:p w14:paraId="3CD23BB8"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6849CA4C" w14:textId="66E3D261" w:rsidR="00E357AF" w:rsidRPr="00E357AF" w:rsidRDefault="00E357AF" w:rsidP="00D575D8">
            <w:pPr>
              <w:jc w:val="both"/>
            </w:pPr>
            <w:r w:rsidRPr="00E357AF">
              <w:t xml:space="preserve">Mgr. </w:t>
            </w:r>
            <w:del w:id="1045" w:author="Pavla Trefilová" w:date="2019-11-18T17:19:00Z">
              <w:r w:rsidRPr="00E357AF">
                <w:delText>Lubomír Sedláček</w:delText>
              </w:r>
            </w:del>
            <w:ins w:id="1046" w:author="Pavla Trefilová" w:date="2019-11-18T17:19:00Z">
              <w:r w:rsidR="00D575D8">
                <w:t>Kamil Peterek</w:t>
              </w:r>
            </w:ins>
            <w:r w:rsidRPr="00E357AF">
              <w:t>, Ph.D.</w:t>
            </w:r>
          </w:p>
        </w:tc>
      </w:tr>
      <w:tr w:rsidR="00E357AF" w14:paraId="2FA3C3D5" w14:textId="77777777" w:rsidTr="008433D4">
        <w:trPr>
          <w:trHeight w:val="243"/>
        </w:trPr>
        <w:tc>
          <w:tcPr>
            <w:tcW w:w="3086" w:type="dxa"/>
            <w:tcBorders>
              <w:top w:val="nil"/>
            </w:tcBorders>
            <w:shd w:val="clear" w:color="auto" w:fill="F7CAAC"/>
          </w:tcPr>
          <w:p w14:paraId="21C345A5"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5B538F0D" w14:textId="233A8B15" w:rsidR="00E357AF" w:rsidRPr="00E357AF" w:rsidRDefault="00E357AF" w:rsidP="00D575D8">
            <w:pPr>
              <w:jc w:val="both"/>
            </w:pPr>
            <w:r w:rsidRPr="00E357AF">
              <w:t xml:space="preserve">Garant se </w:t>
            </w:r>
            <w:r w:rsidR="0032227F">
              <w:t>podílí na přednášení v rozsahu 6</w:t>
            </w:r>
            <w:r w:rsidRPr="00E357AF">
              <w:t>0</w:t>
            </w:r>
            <w:r w:rsidR="004F51C3">
              <w:t xml:space="preserve"> </w:t>
            </w:r>
            <w:r w:rsidRPr="00E357AF">
              <w:t xml:space="preserve">%, dále stanovuje koncepci </w:t>
            </w:r>
            <w:r w:rsidR="00A15583">
              <w:t>cvičení</w:t>
            </w:r>
            <w:r w:rsidR="00D575D8">
              <w:t xml:space="preserve"> </w:t>
            </w:r>
            <w:r w:rsidRPr="00E357AF">
              <w:t>a dohlíží na jejich jednotné vedení.</w:t>
            </w:r>
          </w:p>
        </w:tc>
      </w:tr>
      <w:tr w:rsidR="00E357AF" w14:paraId="11B654F9" w14:textId="77777777" w:rsidTr="008433D4">
        <w:tc>
          <w:tcPr>
            <w:tcW w:w="3086" w:type="dxa"/>
            <w:shd w:val="clear" w:color="auto" w:fill="F7CAAC"/>
          </w:tcPr>
          <w:p w14:paraId="389CA19D"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6BF0D8B4" w14:textId="31226176" w:rsidR="00E357AF" w:rsidRPr="00E357AF" w:rsidRDefault="00E357AF" w:rsidP="00D575D8">
            <w:pPr>
              <w:jc w:val="both"/>
            </w:pPr>
            <w:r w:rsidRPr="00E357AF">
              <w:t xml:space="preserve">Mgr. </w:t>
            </w:r>
            <w:del w:id="1047" w:author="Pavla Trefilová" w:date="2019-11-18T17:19:00Z">
              <w:r w:rsidRPr="00E357AF">
                <w:delText>Lubomí</w:delText>
              </w:r>
              <w:r w:rsidR="0032227F">
                <w:delText>r Sedláček</w:delText>
              </w:r>
            </w:del>
            <w:ins w:id="1048" w:author="Pavla Trefilová" w:date="2019-11-18T17:19:00Z">
              <w:r w:rsidR="00D575D8">
                <w:t>Kamil Peterek</w:t>
              </w:r>
            </w:ins>
            <w:r w:rsidR="0032227F">
              <w:t>, Ph.D. - přednášky (6</w:t>
            </w:r>
            <w:r w:rsidRPr="00E357AF">
              <w:t>0%)</w:t>
            </w:r>
            <w:r w:rsidR="004F51C3">
              <w:t xml:space="preserve">; </w:t>
            </w:r>
            <w:del w:id="1049" w:author="Pavla Trefilová" w:date="2019-11-18T17:19:00Z">
              <w:r w:rsidRPr="00E357AF">
                <w:delText>RNDr. Milo</w:delText>
              </w:r>
              <w:r w:rsidR="0032227F">
                <w:delText>slav Fialka, CSc.</w:delText>
              </w:r>
            </w:del>
            <w:ins w:id="1050" w:author="Pavla Trefilová" w:date="2019-11-18T17:19:00Z">
              <w:r w:rsidR="00D575D8">
                <w:t>Ing. Lubor Homolka, Ph.D.</w:t>
              </w:r>
            </w:ins>
            <w:r w:rsidR="0032227F">
              <w:t xml:space="preserve"> - přednášky (4</w:t>
            </w:r>
            <w:r w:rsidRPr="00E357AF">
              <w:t>0%)</w:t>
            </w:r>
          </w:p>
        </w:tc>
      </w:tr>
      <w:tr w:rsidR="00E357AF" w14:paraId="1B49D2DC" w14:textId="77777777" w:rsidTr="008433D4">
        <w:trPr>
          <w:trHeight w:val="73"/>
        </w:trPr>
        <w:tc>
          <w:tcPr>
            <w:tcW w:w="9855" w:type="dxa"/>
            <w:gridSpan w:val="8"/>
            <w:tcBorders>
              <w:top w:val="nil"/>
            </w:tcBorders>
          </w:tcPr>
          <w:p w14:paraId="1AE6975F" w14:textId="77777777" w:rsidR="00E357AF" w:rsidRPr="0032227F" w:rsidRDefault="00E357AF" w:rsidP="008433D4">
            <w:pPr>
              <w:jc w:val="both"/>
              <w:rPr>
                <w:sz w:val="16"/>
              </w:rPr>
            </w:pPr>
          </w:p>
        </w:tc>
      </w:tr>
      <w:tr w:rsidR="00E357AF" w14:paraId="0A07BFFC" w14:textId="77777777" w:rsidTr="008433D4">
        <w:tc>
          <w:tcPr>
            <w:tcW w:w="3086" w:type="dxa"/>
            <w:shd w:val="clear" w:color="auto" w:fill="F7CAAC"/>
          </w:tcPr>
          <w:p w14:paraId="7A2AF000"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5C462509" w14:textId="77777777" w:rsidR="00E357AF" w:rsidRPr="00E357AF" w:rsidRDefault="00E357AF" w:rsidP="008433D4">
            <w:pPr>
              <w:jc w:val="both"/>
            </w:pPr>
          </w:p>
        </w:tc>
      </w:tr>
      <w:tr w:rsidR="00E357AF" w14:paraId="15D18CFF" w14:textId="77777777" w:rsidTr="008433D4">
        <w:trPr>
          <w:trHeight w:val="3522"/>
        </w:trPr>
        <w:tc>
          <w:tcPr>
            <w:tcW w:w="9855" w:type="dxa"/>
            <w:gridSpan w:val="8"/>
            <w:tcBorders>
              <w:top w:val="nil"/>
              <w:bottom w:val="single" w:sz="12" w:space="0" w:color="auto"/>
            </w:tcBorders>
          </w:tcPr>
          <w:p w14:paraId="665CE7BC" w14:textId="2B795BFB" w:rsidR="00E357AF" w:rsidRPr="00E357AF" w:rsidRDefault="00E357AF" w:rsidP="008433D4">
            <w:pPr>
              <w:jc w:val="both"/>
            </w:pPr>
            <w:r w:rsidRPr="00E357AF">
              <w:t>Cílem předmětu je vybavit studenty základními matematickými vědomostmi a dovednostmi v oblastech lineární algebry a diferenciálního počtu funkce jedné proměnné.</w:t>
            </w:r>
          </w:p>
          <w:p w14:paraId="1532F230" w14:textId="77777777" w:rsidR="00E357AF" w:rsidRPr="00E357AF" w:rsidRDefault="00E357AF" w:rsidP="008433D4">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14:paraId="5CC5CDE9" w14:textId="77777777" w:rsidR="005774C6" w:rsidRDefault="005774C6" w:rsidP="005774C6">
            <w:pPr>
              <w:jc w:val="both"/>
            </w:pPr>
            <w:r>
              <w:t>Obsah</w:t>
            </w:r>
          </w:p>
          <w:p w14:paraId="36D182D3" w14:textId="4B10C0EB" w:rsidR="00E357AF" w:rsidRPr="005774C6" w:rsidRDefault="00E357AF" w:rsidP="001C2699">
            <w:pPr>
              <w:pStyle w:val="Odstavecseseznamem"/>
              <w:numPr>
                <w:ilvl w:val="0"/>
                <w:numId w:val="101"/>
              </w:numPr>
              <w:ind w:left="389" w:hanging="284"/>
              <w:jc w:val="both"/>
              <w:rPr>
                <w:rFonts w:ascii="Times New Roman" w:hAnsi="Times New Roman"/>
                <w:color w:val="000000"/>
                <w:sz w:val="20"/>
                <w:shd w:val="clear" w:color="auto" w:fill="FFFFFF"/>
              </w:rPr>
            </w:pPr>
            <w:r w:rsidRPr="005774C6">
              <w:rPr>
                <w:rFonts w:ascii="Times New Roman" w:hAnsi="Times New Roman"/>
                <w:color w:val="000000"/>
                <w:sz w:val="20"/>
                <w:shd w:val="clear" w:color="auto" w:fill="FFFFFF"/>
              </w:rPr>
              <w:t>Vektory, lineární kombinace, lineární (ne)závislost, vektorový prostor </w:t>
            </w:r>
          </w:p>
          <w:p w14:paraId="1E94AC2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Matice a početní operace s nimi, hodnost matice </w:t>
            </w:r>
          </w:p>
          <w:p w14:paraId="489C087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Determinant, inverzní matice, maticové rovnice </w:t>
            </w:r>
          </w:p>
          <w:p w14:paraId="24FC8F19"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Soustavy lineárních rovnic </w:t>
            </w:r>
          </w:p>
          <w:p w14:paraId="080A86D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Funkce a jejich vlastnosti </w:t>
            </w:r>
          </w:p>
          <w:p w14:paraId="16E3373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Elementární funkce </w:t>
            </w:r>
          </w:p>
          <w:p w14:paraId="25C9849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rPr>
            </w:pPr>
            <w:r w:rsidRPr="00E357AF">
              <w:rPr>
                <w:rFonts w:ascii="Times New Roman" w:hAnsi="Times New Roman"/>
                <w:color w:val="000000"/>
                <w:sz w:val="20"/>
                <w:szCs w:val="20"/>
                <w:shd w:val="clear" w:color="auto" w:fill="FFFFFF"/>
              </w:rPr>
              <w:t>Limita, spojitost funkce </w:t>
            </w:r>
          </w:p>
          <w:p w14:paraId="3EF1096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w:t>
            </w:r>
          </w:p>
          <w:p w14:paraId="40034947"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vyšších řádů, L´Hospitalovo pravidlo </w:t>
            </w:r>
          </w:p>
          <w:p w14:paraId="591F08DA"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Geometrický význam první a druhé derivace </w:t>
            </w:r>
          </w:p>
          <w:p w14:paraId="16A367CB"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sz w:val="20"/>
                <w:szCs w:val="20"/>
              </w:rPr>
            </w:pPr>
            <w:r w:rsidRPr="00E357AF">
              <w:rPr>
                <w:rFonts w:ascii="Times New Roman" w:hAnsi="Times New Roman"/>
                <w:color w:val="000000"/>
                <w:sz w:val="20"/>
                <w:szCs w:val="20"/>
                <w:shd w:val="clear" w:color="auto" w:fill="FFFFFF"/>
              </w:rPr>
              <w:t>Průběh funkce </w:t>
            </w:r>
          </w:p>
        </w:tc>
      </w:tr>
      <w:tr w:rsidR="00E357AF" w14:paraId="0A440E38" w14:textId="77777777" w:rsidTr="008433D4">
        <w:trPr>
          <w:trHeight w:val="265"/>
        </w:trPr>
        <w:tc>
          <w:tcPr>
            <w:tcW w:w="3653" w:type="dxa"/>
            <w:gridSpan w:val="2"/>
            <w:tcBorders>
              <w:top w:val="nil"/>
            </w:tcBorders>
            <w:shd w:val="clear" w:color="auto" w:fill="F7CAAC"/>
          </w:tcPr>
          <w:p w14:paraId="231AD999"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581A7695" w14:textId="77777777" w:rsidR="00E357AF" w:rsidRPr="00E357AF" w:rsidRDefault="00E357AF" w:rsidP="008433D4">
            <w:pPr>
              <w:jc w:val="both"/>
            </w:pPr>
          </w:p>
        </w:tc>
      </w:tr>
      <w:tr w:rsidR="00E357AF" w14:paraId="2170BC3D" w14:textId="77777777" w:rsidTr="008433D4">
        <w:trPr>
          <w:trHeight w:val="1497"/>
        </w:trPr>
        <w:tc>
          <w:tcPr>
            <w:tcW w:w="9855" w:type="dxa"/>
            <w:gridSpan w:val="8"/>
            <w:tcBorders>
              <w:top w:val="nil"/>
            </w:tcBorders>
          </w:tcPr>
          <w:p w14:paraId="6FE236E2" w14:textId="77777777" w:rsidR="00137682" w:rsidRPr="00595264" w:rsidRDefault="00137682" w:rsidP="00137682">
            <w:pPr>
              <w:rPr>
                <w:b/>
              </w:rPr>
            </w:pPr>
            <w:r w:rsidRPr="00595264">
              <w:rPr>
                <w:b/>
              </w:rPr>
              <w:t>Povinná literatura</w:t>
            </w:r>
          </w:p>
          <w:p w14:paraId="6B05111A" w14:textId="77777777" w:rsidR="005774C6" w:rsidRPr="00940F2A" w:rsidRDefault="005774C6" w:rsidP="005774C6">
            <w:pPr>
              <w:jc w:val="both"/>
              <w:rPr>
                <w:rFonts w:ascii="Open Sans" w:hAnsi="Open Sans"/>
                <w:shd w:val="clear" w:color="auto" w:fill="FFFFFF"/>
              </w:rPr>
            </w:pPr>
            <w:r w:rsidRPr="00940F2A">
              <w:rPr>
                <w:rFonts w:ascii="Open Sans" w:hAnsi="Open Sans"/>
                <w:shd w:val="clear" w:color="auto" w:fill="FFFFFF"/>
              </w:rPr>
              <w:t>KLŮFA, J</w:t>
            </w:r>
            <w:r>
              <w:rPr>
                <w:rFonts w:ascii="Open Sans" w:hAnsi="Open Sans"/>
                <w:shd w:val="clear" w:color="auto" w:fill="FFFFFF"/>
              </w:rPr>
              <w:t xml:space="preserve">., </w:t>
            </w:r>
            <w:r w:rsidRPr="00940F2A">
              <w:rPr>
                <w:rFonts w:ascii="Open Sans" w:hAnsi="Open Sans"/>
                <w:shd w:val="clear" w:color="auto" w:fill="FFFFFF"/>
              </w:rPr>
              <w:t>KASPŘÍKOVÁ</w:t>
            </w:r>
            <w:r>
              <w:rPr>
                <w:rFonts w:ascii="Open Sans" w:hAnsi="Open Sans"/>
                <w:shd w:val="clear" w:color="auto" w:fill="FFFFFF"/>
              </w:rPr>
              <w:t>, N</w:t>
            </w:r>
            <w:r w:rsidRPr="00940F2A">
              <w:rPr>
                <w:rFonts w:ascii="Open Sans" w:hAnsi="Open Sans"/>
                <w:shd w:val="clear" w:color="auto" w:fill="FFFFFF"/>
              </w:rPr>
              <w:t>. </w:t>
            </w:r>
            <w:r w:rsidRPr="00940F2A">
              <w:rPr>
                <w:rFonts w:ascii="Open Sans" w:hAnsi="Open Sans"/>
                <w:i/>
                <w:iCs/>
                <w:shd w:val="clear" w:color="auto" w:fill="FFFFFF"/>
              </w:rPr>
              <w:t>Mathematics for economic universities</w:t>
            </w:r>
            <w:r w:rsidRPr="00940F2A">
              <w:rPr>
                <w:rFonts w:ascii="Open Sans" w:hAnsi="Open Sans"/>
                <w:shd w:val="clear" w:color="auto" w:fill="FFFFFF"/>
              </w:rPr>
              <w:t>. Praha: Ekopress, 2013</w:t>
            </w:r>
            <w:r>
              <w:rPr>
                <w:rFonts w:ascii="Open Sans" w:hAnsi="Open Sans"/>
                <w:shd w:val="clear" w:color="auto" w:fill="FFFFFF"/>
              </w:rPr>
              <w:t>, 196 p</w:t>
            </w:r>
            <w:r w:rsidRPr="00940F2A">
              <w:rPr>
                <w:rFonts w:ascii="Open Sans" w:hAnsi="Open Sans"/>
                <w:shd w:val="clear" w:color="auto" w:fill="FFFFFF"/>
              </w:rPr>
              <w:t>. ISBN 978-80-87865-01-9.</w:t>
            </w:r>
          </w:p>
          <w:p w14:paraId="54607350" w14:textId="77777777" w:rsidR="00137682" w:rsidRPr="00940F2A" w:rsidRDefault="00137682" w:rsidP="00137682">
            <w:pPr>
              <w:jc w:val="both"/>
              <w:rPr>
                <w:shd w:val="clear" w:color="auto" w:fill="FFFFFF"/>
              </w:rPr>
            </w:pPr>
            <w:r w:rsidRPr="00940F2A">
              <w:rPr>
                <w:shd w:val="clear" w:color="auto" w:fill="FFFFFF"/>
              </w:rPr>
              <w:t>SYDS</w:t>
            </w:r>
            <w:r>
              <w:rPr>
                <w:shd w:val="clear" w:color="auto" w:fill="FFFFFF"/>
              </w:rPr>
              <w:t>AET</w:t>
            </w:r>
            <w:r w:rsidRPr="00940F2A">
              <w:rPr>
                <w:shd w:val="clear" w:color="auto" w:fill="FFFFFF"/>
              </w:rPr>
              <w:t>ER, K.. HAMMOND, P. J. </w:t>
            </w:r>
            <w:r w:rsidRPr="00940F2A">
              <w:rPr>
                <w:i/>
                <w:iCs/>
                <w:shd w:val="clear" w:color="auto" w:fill="FFFFFF"/>
              </w:rPr>
              <w:t>Essential mathematics for economic analysis</w:t>
            </w:r>
            <w:r w:rsidRPr="00940F2A">
              <w:rPr>
                <w:shd w:val="clear" w:color="auto" w:fill="FFFFFF"/>
              </w:rPr>
              <w:t>. Fifth edition. Harlow, United Kingdom: Pearson Education, 2016, 832 p. ISBN 9781292074610.</w:t>
            </w:r>
          </w:p>
          <w:p w14:paraId="648EF91B" w14:textId="77777777" w:rsidR="00137682" w:rsidRPr="00384CDF" w:rsidRDefault="00137682" w:rsidP="00137682">
            <w:pPr>
              <w:jc w:val="both"/>
              <w:rPr>
                <w:b/>
                <w:bCs/>
              </w:rPr>
            </w:pPr>
            <w:r w:rsidRPr="00384CDF">
              <w:rPr>
                <w:b/>
                <w:bCs/>
              </w:rPr>
              <w:t>Doporučená literatura</w:t>
            </w:r>
          </w:p>
          <w:p w14:paraId="5BF76AAE" w14:textId="77777777" w:rsidR="00137682" w:rsidRPr="00940F2A" w:rsidRDefault="00137682" w:rsidP="00137682">
            <w:pPr>
              <w:jc w:val="both"/>
              <w:rPr>
                <w:rFonts w:ascii="Open Sans" w:hAnsi="Open Sans"/>
                <w:shd w:val="clear" w:color="auto" w:fill="FFFFFF"/>
              </w:rPr>
            </w:pPr>
            <w:r w:rsidRPr="00940F2A">
              <w:rPr>
                <w:rFonts w:ascii="Open Sans" w:hAnsi="Open Sans"/>
                <w:shd w:val="clear" w:color="auto" w:fill="FFFFFF"/>
              </w:rPr>
              <w:t>DOWLING, E</w:t>
            </w:r>
            <w:r>
              <w:rPr>
                <w:rFonts w:ascii="Open Sans" w:hAnsi="Open Sans"/>
                <w:shd w:val="clear" w:color="auto" w:fill="FFFFFF"/>
              </w:rPr>
              <w:t>.</w:t>
            </w:r>
            <w:r w:rsidRPr="00940F2A">
              <w:rPr>
                <w:rFonts w:ascii="Open Sans" w:hAnsi="Open Sans"/>
                <w:shd w:val="clear" w:color="auto" w:fill="FFFFFF"/>
              </w:rPr>
              <w:t xml:space="preserve"> T. </w:t>
            </w:r>
            <w:r w:rsidRPr="00940F2A">
              <w:rPr>
                <w:rFonts w:ascii="Open Sans" w:hAnsi="Open Sans"/>
                <w:i/>
                <w:iCs/>
                <w:shd w:val="clear" w:color="auto" w:fill="FFFFFF"/>
              </w:rPr>
              <w:t>Schaum's outline of theory and problems of calculus for business, economics, and the social sciences</w:t>
            </w:r>
            <w:r w:rsidRPr="00940F2A">
              <w:rPr>
                <w:rFonts w:ascii="Open Sans" w:hAnsi="Open Sans"/>
                <w:shd w:val="clear" w:color="auto" w:fill="FFFFFF"/>
              </w:rPr>
              <w:t>. New York: McGraw-Hill, 1990</w:t>
            </w:r>
            <w:r>
              <w:rPr>
                <w:rFonts w:ascii="Open Sans" w:hAnsi="Open Sans"/>
                <w:shd w:val="clear" w:color="auto" w:fill="FFFFFF"/>
              </w:rPr>
              <w:t>, 288 p</w:t>
            </w:r>
            <w:r w:rsidRPr="00940F2A">
              <w:rPr>
                <w:rFonts w:ascii="Open Sans" w:hAnsi="Open Sans"/>
                <w:shd w:val="clear" w:color="auto" w:fill="FFFFFF"/>
              </w:rPr>
              <w:t>. ISBN 0070176736.</w:t>
            </w:r>
          </w:p>
          <w:p w14:paraId="3DC4884D" w14:textId="77777777" w:rsidR="00137682" w:rsidRPr="00384CDF" w:rsidRDefault="00137682" w:rsidP="00137682">
            <w:pPr>
              <w:jc w:val="both"/>
            </w:pPr>
            <w:r w:rsidRPr="00940F2A">
              <w:rPr>
                <w:rFonts w:ascii="Open Sans" w:hAnsi="Open Sans"/>
                <w:shd w:val="clear" w:color="auto" w:fill="FFFFFF"/>
              </w:rPr>
              <w:t>LIAL, M</w:t>
            </w:r>
            <w:r>
              <w:rPr>
                <w:rFonts w:ascii="Open Sans" w:hAnsi="Open Sans"/>
                <w:shd w:val="clear" w:color="auto" w:fill="FFFFFF"/>
              </w:rPr>
              <w:t>.</w:t>
            </w:r>
            <w:r w:rsidRPr="00940F2A">
              <w:rPr>
                <w:rFonts w:ascii="Open Sans" w:hAnsi="Open Sans"/>
                <w:shd w:val="clear" w:color="auto" w:fill="FFFFFF"/>
              </w:rPr>
              <w:t xml:space="preserve"> L., HUNGERFORD</w:t>
            </w:r>
            <w:r>
              <w:rPr>
                <w:rFonts w:ascii="Open Sans" w:hAnsi="Open Sans"/>
                <w:shd w:val="clear" w:color="auto" w:fill="FFFFFF"/>
              </w:rPr>
              <w:t>, T. W.,</w:t>
            </w:r>
            <w:r w:rsidRPr="00940F2A">
              <w:rPr>
                <w:rFonts w:ascii="Open Sans" w:hAnsi="Open Sans"/>
                <w:shd w:val="clear" w:color="auto" w:fill="FFFFFF"/>
              </w:rPr>
              <w:t xml:space="preserve"> HOLCOMB</w:t>
            </w:r>
            <w:r>
              <w:rPr>
                <w:rFonts w:ascii="Open Sans" w:hAnsi="Open Sans"/>
                <w:shd w:val="clear" w:color="auto" w:fill="FFFFFF"/>
              </w:rPr>
              <w:t xml:space="preserve">, J. </w:t>
            </w:r>
            <w:r w:rsidRPr="00940F2A">
              <w:rPr>
                <w:rFonts w:ascii="Open Sans" w:hAnsi="Open Sans"/>
                <w:i/>
                <w:iCs/>
                <w:shd w:val="clear" w:color="auto" w:fill="FFFFFF"/>
              </w:rPr>
              <w:t>Finite mathematics with applications: in the management, natural, and social sciences</w:t>
            </w:r>
            <w:r w:rsidRPr="00940F2A">
              <w:rPr>
                <w:rFonts w:ascii="Open Sans" w:hAnsi="Open Sans"/>
                <w:shd w:val="clear" w:color="auto" w:fill="FFFFFF"/>
              </w:rPr>
              <w:t>. 9th ed. Boston: Pearson/Addison Wesley, 2007</w:t>
            </w:r>
            <w:r>
              <w:rPr>
                <w:rFonts w:ascii="Open Sans" w:hAnsi="Open Sans"/>
                <w:shd w:val="clear" w:color="auto" w:fill="FFFFFF"/>
              </w:rPr>
              <w:t>, 704 p</w:t>
            </w:r>
            <w:r w:rsidRPr="00940F2A">
              <w:rPr>
                <w:rFonts w:ascii="Open Sans" w:hAnsi="Open Sans"/>
                <w:shd w:val="clear" w:color="auto" w:fill="FFFFFF"/>
              </w:rPr>
              <w:t>. ISBN 0321386728.</w:t>
            </w:r>
          </w:p>
          <w:p w14:paraId="37ADCBD0" w14:textId="77777777" w:rsidR="00E357AF" w:rsidRPr="00E357AF" w:rsidRDefault="00137682" w:rsidP="00137682">
            <w:pPr>
              <w:jc w:val="both"/>
            </w:pPr>
            <w:r w:rsidRPr="00940F2A">
              <w:rPr>
                <w:rFonts w:ascii="Open Sans" w:hAnsi="Open Sans"/>
                <w:shd w:val="clear" w:color="auto" w:fill="FFFFFF"/>
              </w:rPr>
              <w:t>WEIR, M</w:t>
            </w:r>
            <w:r>
              <w:rPr>
                <w:rFonts w:ascii="Open Sans" w:hAnsi="Open Sans"/>
                <w:shd w:val="clear" w:color="auto" w:fill="FFFFFF"/>
              </w:rPr>
              <w:t>.</w:t>
            </w:r>
            <w:r w:rsidRPr="00940F2A">
              <w:rPr>
                <w:rFonts w:ascii="Open Sans" w:hAnsi="Open Sans"/>
                <w:shd w:val="clear" w:color="auto" w:fill="FFFFFF"/>
              </w:rPr>
              <w:t xml:space="preserve"> D., HASS</w:t>
            </w:r>
            <w:r>
              <w:rPr>
                <w:rFonts w:ascii="Open Sans" w:hAnsi="Open Sans"/>
                <w:shd w:val="clear" w:color="auto" w:fill="FFFFFF"/>
              </w:rPr>
              <w:t>, J.</w:t>
            </w:r>
            <w:r w:rsidRPr="00940F2A">
              <w:rPr>
                <w:rFonts w:ascii="Open Sans" w:hAnsi="Open Sans"/>
                <w:shd w:val="clear" w:color="auto" w:fill="FFFFFF"/>
              </w:rPr>
              <w:t>, THOMAS</w:t>
            </w:r>
            <w:r>
              <w:rPr>
                <w:rFonts w:ascii="Open Sans" w:hAnsi="Open Sans"/>
                <w:shd w:val="clear" w:color="auto" w:fill="FFFFFF"/>
              </w:rPr>
              <w:t>, G. B.,</w:t>
            </w:r>
            <w:r w:rsidRPr="00940F2A">
              <w:rPr>
                <w:rFonts w:ascii="Open Sans" w:hAnsi="Open Sans"/>
                <w:shd w:val="clear" w:color="auto" w:fill="FFFFFF"/>
              </w:rPr>
              <w:t xml:space="preserve"> FINNEY</w:t>
            </w:r>
            <w:r>
              <w:rPr>
                <w:rFonts w:ascii="Open Sans" w:hAnsi="Open Sans"/>
                <w:shd w:val="clear" w:color="auto" w:fill="FFFFFF"/>
              </w:rPr>
              <w:t>, R. L</w:t>
            </w:r>
            <w:r w:rsidRPr="00940F2A">
              <w:rPr>
                <w:rFonts w:ascii="Open Sans" w:hAnsi="Open Sans"/>
                <w:shd w:val="clear" w:color="auto" w:fill="FFFFFF"/>
              </w:rPr>
              <w:t>. </w:t>
            </w:r>
            <w:r w:rsidRPr="00940F2A">
              <w:rPr>
                <w:rFonts w:ascii="Open Sans" w:hAnsi="Open Sans"/>
                <w:i/>
                <w:iCs/>
                <w:shd w:val="clear" w:color="auto" w:fill="FFFFFF"/>
              </w:rPr>
              <w:t>Thomas' calculus</w:t>
            </w:r>
            <w:r w:rsidRPr="00940F2A">
              <w:rPr>
                <w:rFonts w:ascii="Open Sans" w:hAnsi="Open Sans"/>
                <w:shd w:val="clear" w:color="auto" w:fill="FFFFFF"/>
              </w:rPr>
              <w:t>. 11th ed., media upgrade. B</w:t>
            </w:r>
            <w:r>
              <w:rPr>
                <w:rFonts w:ascii="Open Sans" w:hAnsi="Open Sans"/>
                <w:shd w:val="clear" w:color="auto" w:fill="FFFFFF"/>
              </w:rPr>
              <w:t xml:space="preserve">oston: Pearson Addison Wesley, </w:t>
            </w:r>
            <w:r w:rsidRPr="00940F2A">
              <w:rPr>
                <w:rFonts w:ascii="Open Sans" w:hAnsi="Open Sans"/>
                <w:shd w:val="clear" w:color="auto" w:fill="FFFFFF"/>
              </w:rPr>
              <w:t>2008</w:t>
            </w:r>
            <w:r>
              <w:rPr>
                <w:rFonts w:ascii="Open Sans" w:hAnsi="Open Sans"/>
                <w:shd w:val="clear" w:color="auto" w:fill="FFFFFF"/>
              </w:rPr>
              <w:t>, 1228 p</w:t>
            </w:r>
            <w:r w:rsidRPr="00940F2A">
              <w:rPr>
                <w:rFonts w:ascii="Open Sans" w:hAnsi="Open Sans"/>
                <w:shd w:val="clear" w:color="auto" w:fill="FFFFFF"/>
              </w:rPr>
              <w:t>. ISBN 032148987</w:t>
            </w:r>
            <w:r>
              <w:rPr>
                <w:rFonts w:ascii="Open Sans" w:hAnsi="Open Sans"/>
                <w:shd w:val="clear" w:color="auto" w:fill="FFFFFF"/>
              </w:rPr>
              <w:t>X</w:t>
            </w:r>
            <w:r w:rsidRPr="00940F2A">
              <w:rPr>
                <w:rFonts w:ascii="Open Sans" w:hAnsi="Open Sans"/>
                <w:shd w:val="clear" w:color="auto" w:fill="FFFFFF"/>
              </w:rPr>
              <w:t>.</w:t>
            </w:r>
          </w:p>
        </w:tc>
      </w:tr>
      <w:tr w:rsidR="00E357AF" w14:paraId="703CB6A9"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2232F" w14:textId="77777777" w:rsidR="00E357AF" w:rsidRPr="00E357AF" w:rsidRDefault="00E357AF" w:rsidP="008433D4">
            <w:pPr>
              <w:jc w:val="center"/>
              <w:rPr>
                <w:b/>
              </w:rPr>
            </w:pPr>
            <w:r w:rsidRPr="00E357AF">
              <w:rPr>
                <w:b/>
              </w:rPr>
              <w:t>Informace ke kombinované nebo distanční formě</w:t>
            </w:r>
          </w:p>
        </w:tc>
      </w:tr>
      <w:tr w:rsidR="00E357AF" w14:paraId="335D7F5C" w14:textId="77777777" w:rsidTr="008433D4">
        <w:tc>
          <w:tcPr>
            <w:tcW w:w="4787" w:type="dxa"/>
            <w:gridSpan w:val="3"/>
            <w:tcBorders>
              <w:top w:val="single" w:sz="2" w:space="0" w:color="auto"/>
            </w:tcBorders>
            <w:shd w:val="clear" w:color="auto" w:fill="F7CAAC"/>
          </w:tcPr>
          <w:p w14:paraId="64386382"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624E64A4" w14:textId="0EBB1F5F" w:rsidR="00E357AF" w:rsidRPr="00E357AF" w:rsidRDefault="00E357AF" w:rsidP="008433D4">
            <w:pPr>
              <w:jc w:val="both"/>
            </w:pPr>
          </w:p>
        </w:tc>
        <w:tc>
          <w:tcPr>
            <w:tcW w:w="4179" w:type="dxa"/>
            <w:gridSpan w:val="4"/>
            <w:tcBorders>
              <w:top w:val="single" w:sz="2" w:space="0" w:color="auto"/>
            </w:tcBorders>
            <w:shd w:val="clear" w:color="auto" w:fill="F7CAAC"/>
          </w:tcPr>
          <w:p w14:paraId="7477CF6D" w14:textId="77777777" w:rsidR="00E357AF" w:rsidRPr="00E357AF" w:rsidRDefault="00E357AF" w:rsidP="008433D4">
            <w:pPr>
              <w:jc w:val="both"/>
              <w:rPr>
                <w:b/>
              </w:rPr>
            </w:pPr>
            <w:r w:rsidRPr="00E357AF">
              <w:rPr>
                <w:b/>
              </w:rPr>
              <w:t xml:space="preserve">hodin </w:t>
            </w:r>
          </w:p>
        </w:tc>
      </w:tr>
      <w:tr w:rsidR="00E357AF" w14:paraId="0392107B" w14:textId="77777777" w:rsidTr="008433D4">
        <w:tc>
          <w:tcPr>
            <w:tcW w:w="9855" w:type="dxa"/>
            <w:gridSpan w:val="8"/>
            <w:shd w:val="clear" w:color="auto" w:fill="F7CAAC"/>
          </w:tcPr>
          <w:p w14:paraId="24EBC284" w14:textId="77777777" w:rsidR="00E357AF" w:rsidRPr="00E357AF" w:rsidRDefault="00E357AF" w:rsidP="008433D4">
            <w:pPr>
              <w:jc w:val="both"/>
              <w:rPr>
                <w:b/>
              </w:rPr>
            </w:pPr>
            <w:r w:rsidRPr="00E357AF">
              <w:rPr>
                <w:b/>
              </w:rPr>
              <w:t>Informace o způsobu kontaktu s vyučujícím</w:t>
            </w:r>
          </w:p>
        </w:tc>
      </w:tr>
      <w:tr w:rsidR="00E357AF" w14:paraId="29FDC8C6" w14:textId="77777777" w:rsidTr="0032227F">
        <w:trPr>
          <w:trHeight w:val="708"/>
        </w:trPr>
        <w:tc>
          <w:tcPr>
            <w:tcW w:w="9855" w:type="dxa"/>
            <w:gridSpan w:val="8"/>
          </w:tcPr>
          <w:p w14:paraId="158EFFF3"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0C0FF3" w14:textId="77777777" w:rsidR="00137682" w:rsidRDefault="001376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32B14D11" w14:textId="77777777" w:rsidTr="008433D4">
        <w:tc>
          <w:tcPr>
            <w:tcW w:w="9855" w:type="dxa"/>
            <w:gridSpan w:val="8"/>
            <w:tcBorders>
              <w:bottom w:val="double" w:sz="4" w:space="0" w:color="auto"/>
            </w:tcBorders>
            <w:shd w:val="clear" w:color="auto" w:fill="BDD6EE"/>
          </w:tcPr>
          <w:p w14:paraId="51CCA3B6" w14:textId="77777777" w:rsidR="00E357AF" w:rsidRDefault="00E357AF" w:rsidP="008433D4">
            <w:pPr>
              <w:jc w:val="both"/>
              <w:rPr>
                <w:b/>
                <w:sz w:val="28"/>
              </w:rPr>
            </w:pPr>
            <w:r>
              <w:lastRenderedPageBreak/>
              <w:br w:type="page"/>
            </w:r>
            <w:r>
              <w:rPr>
                <w:b/>
                <w:sz w:val="28"/>
              </w:rPr>
              <w:t>B-III – Charakteristika studijního předmětu</w:t>
            </w:r>
          </w:p>
        </w:tc>
      </w:tr>
      <w:tr w:rsidR="00E357AF" w14:paraId="5428FB9F" w14:textId="77777777" w:rsidTr="008433D4">
        <w:tc>
          <w:tcPr>
            <w:tcW w:w="3086" w:type="dxa"/>
            <w:tcBorders>
              <w:top w:val="double" w:sz="4" w:space="0" w:color="auto"/>
            </w:tcBorders>
            <w:shd w:val="clear" w:color="auto" w:fill="F7CAAC"/>
          </w:tcPr>
          <w:p w14:paraId="56E657BF"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5DC11AAB" w14:textId="77777777" w:rsidR="00E357AF" w:rsidRPr="00E357AF" w:rsidRDefault="00137682" w:rsidP="00137682">
            <w:pPr>
              <w:jc w:val="both"/>
            </w:pPr>
            <w:r w:rsidRPr="00E357AF">
              <w:t xml:space="preserve">Microeconomics I </w:t>
            </w:r>
          </w:p>
        </w:tc>
      </w:tr>
      <w:tr w:rsidR="00E357AF" w14:paraId="4737C632" w14:textId="77777777" w:rsidTr="008433D4">
        <w:tc>
          <w:tcPr>
            <w:tcW w:w="3086" w:type="dxa"/>
            <w:shd w:val="clear" w:color="auto" w:fill="F7CAAC"/>
          </w:tcPr>
          <w:p w14:paraId="4349D303" w14:textId="77777777" w:rsidR="00E357AF" w:rsidRPr="00E357AF" w:rsidRDefault="00E357AF" w:rsidP="008433D4">
            <w:pPr>
              <w:jc w:val="both"/>
              <w:rPr>
                <w:b/>
              </w:rPr>
            </w:pPr>
            <w:r w:rsidRPr="00E357AF">
              <w:rPr>
                <w:b/>
              </w:rPr>
              <w:t>Typ předmětu</w:t>
            </w:r>
          </w:p>
        </w:tc>
        <w:tc>
          <w:tcPr>
            <w:tcW w:w="3406" w:type="dxa"/>
            <w:gridSpan w:val="4"/>
          </w:tcPr>
          <w:p w14:paraId="0230E22D" w14:textId="77777777" w:rsidR="00E357AF" w:rsidRPr="00E357AF" w:rsidRDefault="00E357AF" w:rsidP="008433D4">
            <w:pPr>
              <w:jc w:val="both"/>
            </w:pPr>
            <w:r w:rsidRPr="00E357AF">
              <w:t>povinný „ZT“</w:t>
            </w:r>
          </w:p>
        </w:tc>
        <w:tc>
          <w:tcPr>
            <w:tcW w:w="2695" w:type="dxa"/>
            <w:gridSpan w:val="2"/>
            <w:shd w:val="clear" w:color="auto" w:fill="F7CAAC"/>
          </w:tcPr>
          <w:p w14:paraId="286181C9" w14:textId="77777777" w:rsidR="00E357AF" w:rsidRPr="00E357AF" w:rsidRDefault="00E357AF" w:rsidP="008433D4">
            <w:pPr>
              <w:jc w:val="both"/>
            </w:pPr>
            <w:r w:rsidRPr="00E357AF">
              <w:rPr>
                <w:b/>
              </w:rPr>
              <w:t>doporučený ročník / semestr</w:t>
            </w:r>
          </w:p>
        </w:tc>
        <w:tc>
          <w:tcPr>
            <w:tcW w:w="668" w:type="dxa"/>
          </w:tcPr>
          <w:p w14:paraId="3FBCC0A8" w14:textId="77777777" w:rsidR="00E357AF" w:rsidRPr="00E357AF" w:rsidRDefault="00E357AF" w:rsidP="008433D4">
            <w:pPr>
              <w:jc w:val="both"/>
            </w:pPr>
            <w:r w:rsidRPr="00E357AF">
              <w:t>1/Z</w:t>
            </w:r>
          </w:p>
        </w:tc>
      </w:tr>
      <w:tr w:rsidR="00E357AF" w14:paraId="6AD53A64" w14:textId="77777777" w:rsidTr="008433D4">
        <w:tc>
          <w:tcPr>
            <w:tcW w:w="3086" w:type="dxa"/>
            <w:shd w:val="clear" w:color="auto" w:fill="F7CAAC"/>
          </w:tcPr>
          <w:p w14:paraId="41BB4BD9" w14:textId="77777777" w:rsidR="00E357AF" w:rsidRPr="00E357AF" w:rsidRDefault="00E357AF" w:rsidP="008433D4">
            <w:pPr>
              <w:jc w:val="both"/>
              <w:rPr>
                <w:b/>
              </w:rPr>
            </w:pPr>
            <w:r w:rsidRPr="00E357AF">
              <w:rPr>
                <w:b/>
              </w:rPr>
              <w:t>Rozsah studijního předmětu</w:t>
            </w:r>
          </w:p>
        </w:tc>
        <w:tc>
          <w:tcPr>
            <w:tcW w:w="1701" w:type="dxa"/>
            <w:gridSpan w:val="2"/>
          </w:tcPr>
          <w:p w14:paraId="49599BF3" w14:textId="77777777" w:rsidR="00E357AF" w:rsidRPr="00E357AF" w:rsidRDefault="00E357AF" w:rsidP="008433D4">
            <w:pPr>
              <w:jc w:val="both"/>
            </w:pPr>
            <w:r w:rsidRPr="00E357AF">
              <w:t>26p + 26s</w:t>
            </w:r>
          </w:p>
        </w:tc>
        <w:tc>
          <w:tcPr>
            <w:tcW w:w="889" w:type="dxa"/>
            <w:shd w:val="clear" w:color="auto" w:fill="F7CAAC"/>
          </w:tcPr>
          <w:p w14:paraId="0DC08422" w14:textId="77777777" w:rsidR="00E357AF" w:rsidRPr="00E357AF" w:rsidRDefault="00E357AF" w:rsidP="008433D4">
            <w:pPr>
              <w:jc w:val="both"/>
              <w:rPr>
                <w:b/>
              </w:rPr>
            </w:pPr>
            <w:r w:rsidRPr="00E357AF">
              <w:rPr>
                <w:b/>
              </w:rPr>
              <w:t xml:space="preserve">hod. </w:t>
            </w:r>
          </w:p>
        </w:tc>
        <w:tc>
          <w:tcPr>
            <w:tcW w:w="816" w:type="dxa"/>
          </w:tcPr>
          <w:p w14:paraId="2D99D170" w14:textId="77777777" w:rsidR="00E357AF" w:rsidRPr="00E357AF" w:rsidRDefault="00E357AF" w:rsidP="008433D4">
            <w:pPr>
              <w:jc w:val="both"/>
            </w:pPr>
            <w:r w:rsidRPr="00E357AF">
              <w:t>52</w:t>
            </w:r>
          </w:p>
        </w:tc>
        <w:tc>
          <w:tcPr>
            <w:tcW w:w="2156" w:type="dxa"/>
            <w:shd w:val="clear" w:color="auto" w:fill="F7CAAC"/>
          </w:tcPr>
          <w:p w14:paraId="01047B4D" w14:textId="77777777" w:rsidR="00E357AF" w:rsidRPr="00E357AF" w:rsidRDefault="00E357AF" w:rsidP="008433D4">
            <w:pPr>
              <w:jc w:val="both"/>
              <w:rPr>
                <w:b/>
              </w:rPr>
            </w:pPr>
            <w:r w:rsidRPr="00E357AF">
              <w:rPr>
                <w:b/>
              </w:rPr>
              <w:t>kreditů</w:t>
            </w:r>
          </w:p>
        </w:tc>
        <w:tc>
          <w:tcPr>
            <w:tcW w:w="1207" w:type="dxa"/>
            <w:gridSpan w:val="2"/>
          </w:tcPr>
          <w:p w14:paraId="23FAE2A3" w14:textId="77777777" w:rsidR="00E357AF" w:rsidRPr="00E357AF" w:rsidRDefault="00E357AF" w:rsidP="008433D4">
            <w:pPr>
              <w:jc w:val="both"/>
            </w:pPr>
            <w:r w:rsidRPr="00E357AF">
              <w:t>6</w:t>
            </w:r>
          </w:p>
        </w:tc>
      </w:tr>
      <w:tr w:rsidR="00E357AF" w14:paraId="401D5666" w14:textId="77777777" w:rsidTr="008433D4">
        <w:tc>
          <w:tcPr>
            <w:tcW w:w="3086" w:type="dxa"/>
            <w:shd w:val="clear" w:color="auto" w:fill="F7CAAC"/>
          </w:tcPr>
          <w:p w14:paraId="112DF5FF" w14:textId="77777777" w:rsidR="00E357AF" w:rsidRPr="00E357AF" w:rsidRDefault="00E357AF" w:rsidP="008433D4">
            <w:pPr>
              <w:jc w:val="both"/>
              <w:rPr>
                <w:b/>
              </w:rPr>
            </w:pPr>
            <w:r w:rsidRPr="00E357AF">
              <w:rPr>
                <w:b/>
              </w:rPr>
              <w:t>Prerekvizity, korekvizity, ekvivalence</w:t>
            </w:r>
          </w:p>
        </w:tc>
        <w:tc>
          <w:tcPr>
            <w:tcW w:w="6769" w:type="dxa"/>
            <w:gridSpan w:val="7"/>
          </w:tcPr>
          <w:p w14:paraId="2B42E379" w14:textId="77777777" w:rsidR="00E357AF" w:rsidRPr="00E357AF" w:rsidRDefault="00E357AF" w:rsidP="00137682">
            <w:pPr>
              <w:jc w:val="both"/>
            </w:pPr>
          </w:p>
        </w:tc>
      </w:tr>
      <w:tr w:rsidR="00E357AF" w14:paraId="7C2FFE52" w14:textId="77777777" w:rsidTr="008433D4">
        <w:tc>
          <w:tcPr>
            <w:tcW w:w="3086" w:type="dxa"/>
            <w:shd w:val="clear" w:color="auto" w:fill="F7CAAC"/>
          </w:tcPr>
          <w:p w14:paraId="40885E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4AA9867C" w14:textId="77777777" w:rsidR="00E357AF" w:rsidRPr="00E357AF" w:rsidRDefault="00E357AF" w:rsidP="008433D4">
            <w:pPr>
              <w:jc w:val="both"/>
            </w:pPr>
            <w:r w:rsidRPr="00E357AF">
              <w:t>zápočet, zkouška</w:t>
            </w:r>
          </w:p>
        </w:tc>
        <w:tc>
          <w:tcPr>
            <w:tcW w:w="2156" w:type="dxa"/>
            <w:shd w:val="clear" w:color="auto" w:fill="F7CAAC"/>
          </w:tcPr>
          <w:p w14:paraId="64991CBC" w14:textId="77777777" w:rsidR="00E357AF" w:rsidRPr="00E357AF" w:rsidRDefault="00E357AF" w:rsidP="008433D4">
            <w:pPr>
              <w:jc w:val="both"/>
              <w:rPr>
                <w:b/>
              </w:rPr>
            </w:pPr>
            <w:r w:rsidRPr="00E357AF">
              <w:rPr>
                <w:b/>
              </w:rPr>
              <w:t>Forma výuky</w:t>
            </w:r>
          </w:p>
        </w:tc>
        <w:tc>
          <w:tcPr>
            <w:tcW w:w="1207" w:type="dxa"/>
            <w:gridSpan w:val="2"/>
          </w:tcPr>
          <w:p w14:paraId="60F04265" w14:textId="77777777" w:rsidR="00E357AF" w:rsidRPr="00E357AF" w:rsidRDefault="00E357AF" w:rsidP="008433D4">
            <w:pPr>
              <w:jc w:val="both"/>
            </w:pPr>
            <w:r w:rsidRPr="00E357AF">
              <w:t>přednáška, seminář</w:t>
            </w:r>
          </w:p>
        </w:tc>
      </w:tr>
      <w:tr w:rsidR="00E357AF" w14:paraId="1762DF97" w14:textId="77777777" w:rsidTr="008433D4">
        <w:tc>
          <w:tcPr>
            <w:tcW w:w="3086" w:type="dxa"/>
            <w:shd w:val="clear" w:color="auto" w:fill="F7CAAC"/>
          </w:tcPr>
          <w:p w14:paraId="583C83A1"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24928A70" w14:textId="77777777" w:rsidR="00E357AF" w:rsidRPr="00E357AF" w:rsidRDefault="00E357AF" w:rsidP="008433D4">
            <w:pPr>
              <w:jc w:val="both"/>
            </w:pPr>
            <w:r w:rsidRPr="00E357AF">
              <w:t>Způsob zakončení předmětu – zápočet, zkouška</w:t>
            </w:r>
          </w:p>
          <w:p w14:paraId="24D5A116" w14:textId="77777777" w:rsidR="00E357AF" w:rsidRPr="00E357AF" w:rsidRDefault="00E357AF" w:rsidP="0032227F">
            <w:pPr>
              <w:jc w:val="both"/>
            </w:pPr>
            <w:r w:rsidRPr="00E357AF">
              <w:t>Požadavky na zápočet:</w:t>
            </w:r>
            <w:r w:rsidR="0032227F">
              <w:t xml:space="preserve"> </w:t>
            </w:r>
            <w:r w:rsidRPr="00E357AF">
              <w:t>80% aktivní účast na seminářích, závěrečný zápočtový test s minimální 60% úspěšností z celkového počtu bodů.</w:t>
            </w:r>
          </w:p>
          <w:p w14:paraId="32919DE3" w14:textId="77777777" w:rsidR="00E357AF" w:rsidRPr="00E357AF" w:rsidRDefault="00E357AF" w:rsidP="0032227F">
            <w:pPr>
              <w:jc w:val="both"/>
            </w:pPr>
            <w:r w:rsidRPr="00E357AF">
              <w:t>Požadavky na zkoušku:</w:t>
            </w:r>
            <w:r w:rsidR="0032227F">
              <w:t xml:space="preserve"> </w:t>
            </w:r>
            <w:r w:rsidRPr="00E357AF">
              <w:t>písemný test s minimální 60% úspěšností z celkového počtu bodů, následuje ústní zkouška v rozsahu znalostí přednášek a seminářů.</w:t>
            </w:r>
          </w:p>
        </w:tc>
      </w:tr>
      <w:tr w:rsidR="00E357AF" w14:paraId="721E2460" w14:textId="77777777" w:rsidTr="008433D4">
        <w:trPr>
          <w:trHeight w:val="87"/>
        </w:trPr>
        <w:tc>
          <w:tcPr>
            <w:tcW w:w="9855" w:type="dxa"/>
            <w:gridSpan w:val="8"/>
            <w:tcBorders>
              <w:top w:val="nil"/>
            </w:tcBorders>
          </w:tcPr>
          <w:p w14:paraId="47285A54" w14:textId="77777777" w:rsidR="00E357AF" w:rsidRPr="0032227F" w:rsidRDefault="00E357AF" w:rsidP="008433D4">
            <w:pPr>
              <w:jc w:val="both"/>
              <w:rPr>
                <w:sz w:val="16"/>
              </w:rPr>
            </w:pPr>
          </w:p>
        </w:tc>
      </w:tr>
      <w:tr w:rsidR="00E357AF" w14:paraId="09AB54BA" w14:textId="77777777" w:rsidTr="008433D4">
        <w:trPr>
          <w:trHeight w:val="197"/>
        </w:trPr>
        <w:tc>
          <w:tcPr>
            <w:tcW w:w="3086" w:type="dxa"/>
            <w:tcBorders>
              <w:top w:val="nil"/>
            </w:tcBorders>
            <w:shd w:val="clear" w:color="auto" w:fill="F7CAAC"/>
          </w:tcPr>
          <w:p w14:paraId="09666B3E"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392CE072" w14:textId="0F01AD5C" w:rsidR="00E357AF" w:rsidRPr="00E357AF" w:rsidRDefault="00D575D8" w:rsidP="008433D4">
            <w:pPr>
              <w:jc w:val="both"/>
            </w:pPr>
            <w:moveToRangeStart w:id="1051" w:author="Pavla Trefilová" w:date="2019-11-18T17:19:00Z" w:name="move24990010"/>
            <w:moveTo w:id="1052" w:author="Pavla Trefilová" w:date="2019-11-18T17:19:00Z">
              <w:r>
                <w:rPr>
                  <w:rPrChange w:id="1053" w:author="Pavla Trefilová" w:date="2019-11-18T17:19:00Z">
                    <w:rPr>
                      <w:b/>
                    </w:rPr>
                  </w:rPrChange>
                </w:rPr>
                <w:t xml:space="preserve">doc. </w:t>
              </w:r>
            </w:moveTo>
            <w:moveToRangeEnd w:id="1051"/>
            <w:r>
              <w:t xml:space="preserve">Ing. </w:t>
            </w:r>
            <w:del w:id="1054" w:author="Pavla Trefilová" w:date="2019-11-18T17:19:00Z">
              <w:r w:rsidR="00E357AF" w:rsidRPr="00E357AF">
                <w:delText>Kamil Dobeš</w:delText>
              </w:r>
            </w:del>
            <w:ins w:id="1055" w:author="Pavla Trefilová" w:date="2019-11-18T17:19:00Z">
              <w:r>
                <w:t>Zuzana Dohnalová</w:t>
              </w:r>
            </w:ins>
            <w:r w:rsidR="00E357AF" w:rsidRPr="00E357AF">
              <w:t>, Ph.D.</w:t>
            </w:r>
          </w:p>
        </w:tc>
      </w:tr>
      <w:tr w:rsidR="00E357AF" w14:paraId="2BC66EAC" w14:textId="77777777" w:rsidTr="008433D4">
        <w:trPr>
          <w:trHeight w:val="243"/>
        </w:trPr>
        <w:tc>
          <w:tcPr>
            <w:tcW w:w="3086" w:type="dxa"/>
            <w:tcBorders>
              <w:top w:val="nil"/>
            </w:tcBorders>
            <w:shd w:val="clear" w:color="auto" w:fill="F7CAAC"/>
          </w:tcPr>
          <w:p w14:paraId="0CDE18D9"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3F6BF5EE" w14:textId="77777777" w:rsidR="00E357AF" w:rsidRPr="00E357AF" w:rsidRDefault="00E357AF" w:rsidP="00AE2A11">
            <w:pPr>
              <w:jc w:val="both"/>
            </w:pPr>
            <w:r w:rsidRPr="00E357AF">
              <w:t>Garant se pod</w:t>
            </w:r>
            <w:r w:rsidR="002D1C6C">
              <w:t>ílí na přednášení v rozsahu 100</w:t>
            </w:r>
            <w:r w:rsidR="004F51C3">
              <w:t xml:space="preserve"> </w:t>
            </w:r>
            <w:r w:rsidRPr="00E357AF">
              <w:t xml:space="preserve">%, dále stanovuje koncepci </w:t>
            </w:r>
            <w:r w:rsidR="00AE2A11">
              <w:t>seminářů</w:t>
            </w:r>
            <w:r w:rsidRPr="00E357AF">
              <w:t xml:space="preserve"> a dohlíží na jejich jednotné vedení.</w:t>
            </w:r>
          </w:p>
        </w:tc>
      </w:tr>
      <w:tr w:rsidR="00E357AF" w14:paraId="5FA260F1" w14:textId="77777777" w:rsidTr="008433D4">
        <w:tc>
          <w:tcPr>
            <w:tcW w:w="3086" w:type="dxa"/>
            <w:shd w:val="clear" w:color="auto" w:fill="F7CAAC"/>
          </w:tcPr>
          <w:p w14:paraId="769093B3"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237F245A" w14:textId="4E644C75" w:rsidR="00E357AF" w:rsidRPr="00E357AF" w:rsidRDefault="00D575D8" w:rsidP="00D575D8">
            <w:pPr>
              <w:jc w:val="both"/>
            </w:pPr>
            <w:ins w:id="1056" w:author="Pavla Trefilová" w:date="2019-11-18T17:19:00Z">
              <w:r>
                <w:t xml:space="preserve">doc. </w:t>
              </w:r>
            </w:ins>
            <w:r w:rsidR="00E357AF" w:rsidRPr="00E357AF">
              <w:t xml:space="preserve">Ing. </w:t>
            </w:r>
            <w:del w:id="1057" w:author="Pavla Trefilová" w:date="2019-11-18T17:19:00Z">
              <w:r w:rsidR="00E357AF" w:rsidRPr="00E357AF">
                <w:delText>Kamil Dobeš</w:delText>
              </w:r>
            </w:del>
            <w:ins w:id="1058" w:author="Pavla Trefilová" w:date="2019-11-18T17:19:00Z">
              <w:r>
                <w:t>Zuzana Dohnalová</w:t>
              </w:r>
            </w:ins>
            <w:r w:rsidR="00E357AF" w:rsidRPr="00E357AF">
              <w:t>, Ph.D. – přednášky (100%)</w:t>
            </w:r>
          </w:p>
        </w:tc>
      </w:tr>
      <w:tr w:rsidR="00E357AF" w14:paraId="5B03656F" w14:textId="77777777" w:rsidTr="008433D4">
        <w:trPr>
          <w:trHeight w:val="60"/>
        </w:trPr>
        <w:tc>
          <w:tcPr>
            <w:tcW w:w="9855" w:type="dxa"/>
            <w:gridSpan w:val="8"/>
            <w:tcBorders>
              <w:top w:val="nil"/>
            </w:tcBorders>
          </w:tcPr>
          <w:p w14:paraId="736DEBFE" w14:textId="77777777" w:rsidR="00E357AF" w:rsidRPr="0032227F" w:rsidRDefault="00E357AF" w:rsidP="008433D4">
            <w:pPr>
              <w:jc w:val="both"/>
              <w:rPr>
                <w:sz w:val="16"/>
              </w:rPr>
            </w:pPr>
          </w:p>
        </w:tc>
      </w:tr>
      <w:tr w:rsidR="00E357AF" w14:paraId="1A3827B5" w14:textId="77777777" w:rsidTr="008433D4">
        <w:tc>
          <w:tcPr>
            <w:tcW w:w="3086" w:type="dxa"/>
            <w:shd w:val="clear" w:color="auto" w:fill="F7CAAC"/>
          </w:tcPr>
          <w:p w14:paraId="2C573E66"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2A019830" w14:textId="77777777" w:rsidR="00E357AF" w:rsidRPr="00E357AF" w:rsidRDefault="00E357AF" w:rsidP="008433D4">
            <w:pPr>
              <w:jc w:val="both"/>
            </w:pPr>
          </w:p>
        </w:tc>
      </w:tr>
      <w:tr w:rsidR="00E357AF" w14:paraId="620201CF" w14:textId="77777777" w:rsidTr="008433D4">
        <w:trPr>
          <w:trHeight w:val="3938"/>
        </w:trPr>
        <w:tc>
          <w:tcPr>
            <w:tcW w:w="9855" w:type="dxa"/>
            <w:gridSpan w:val="8"/>
            <w:tcBorders>
              <w:top w:val="nil"/>
              <w:bottom w:val="single" w:sz="12" w:space="0" w:color="auto"/>
            </w:tcBorders>
          </w:tcPr>
          <w:p w14:paraId="7757FC0E" w14:textId="244E9C8D" w:rsidR="00E357AF" w:rsidRPr="00E357AF" w:rsidRDefault="00E357AF" w:rsidP="008433D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056D92DC" w14:textId="364B04B4" w:rsidR="00E357AF" w:rsidRPr="00E357AF" w:rsidRDefault="005774C6" w:rsidP="008433D4">
            <w:pPr>
              <w:jc w:val="both"/>
            </w:pPr>
            <w:r>
              <w:t>Obsah</w:t>
            </w:r>
          </w:p>
          <w:p w14:paraId="268EEF6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Úvod do ekonomického studia</w:t>
            </w:r>
          </w:p>
          <w:p w14:paraId="2AF15772"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Základní</w:t>
            </w:r>
            <w:r w:rsidR="006B50B1">
              <w:rPr>
                <w:rFonts w:ascii="Times New Roman" w:hAnsi="Times New Roman"/>
                <w:sz w:val="20"/>
                <w:szCs w:val="20"/>
              </w:rPr>
              <w:t xml:space="preserve"> problémy organizace ekonomiky</w:t>
            </w:r>
          </w:p>
          <w:p w14:paraId="57A7B971" w14:textId="4C0786B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Základní metodické návyky</w:t>
            </w:r>
          </w:p>
          <w:p w14:paraId="588214BE" w14:textId="22471A74"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a tržní mechanizmus</w:t>
            </w:r>
          </w:p>
          <w:p w14:paraId="11629E0F" w14:textId="3B0D205F"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Chování spo</w:t>
            </w:r>
            <w:r w:rsidR="006B50B1">
              <w:rPr>
                <w:rFonts w:ascii="Times New Roman" w:hAnsi="Times New Roman"/>
                <w:sz w:val="20"/>
                <w:szCs w:val="20"/>
              </w:rPr>
              <w:t>třebitele a formování poptávky</w:t>
            </w:r>
          </w:p>
          <w:p w14:paraId="0F56618C" w14:textId="66BED0E4"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Na</w:t>
            </w:r>
            <w:r w:rsidR="006B50B1">
              <w:rPr>
                <w:rFonts w:ascii="Times New Roman" w:hAnsi="Times New Roman"/>
                <w:sz w:val="20"/>
                <w:szCs w:val="20"/>
              </w:rPr>
              <w:t>bídka na trhu výrobků a služeb</w:t>
            </w:r>
          </w:p>
          <w:p w14:paraId="756801DE"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Firma v podmínkách dokonalé konkurence a formování nab</w:t>
            </w:r>
            <w:r w:rsidR="006B50B1">
              <w:rPr>
                <w:rFonts w:ascii="Times New Roman" w:hAnsi="Times New Roman"/>
                <w:sz w:val="20"/>
                <w:szCs w:val="20"/>
              </w:rPr>
              <w:t>ídky</w:t>
            </w:r>
          </w:p>
          <w:p w14:paraId="7FE8DEE5" w14:textId="3810BE79"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Rovnováha</w:t>
            </w:r>
            <w:r w:rsidR="006B50B1">
              <w:rPr>
                <w:rFonts w:ascii="Times New Roman" w:hAnsi="Times New Roman"/>
                <w:sz w:val="20"/>
                <w:szCs w:val="20"/>
              </w:rPr>
              <w:t xml:space="preserve"> na dokonale konkurenčním trhu</w:t>
            </w:r>
          </w:p>
          <w:p w14:paraId="4052020C"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Nedokonalá konkurence</w:t>
            </w:r>
          </w:p>
          <w:p w14:paraId="23BBE962" w14:textId="075E1B82"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Monopol</w:t>
            </w:r>
          </w:p>
          <w:p w14:paraId="1797931B"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Oligopol</w:t>
            </w:r>
          </w:p>
          <w:p w14:paraId="2B172D4C" w14:textId="0BC8209B"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Monopolní konku</w:t>
            </w:r>
            <w:r w:rsidR="006B50B1">
              <w:rPr>
                <w:rFonts w:ascii="Times New Roman" w:hAnsi="Times New Roman"/>
                <w:sz w:val="20"/>
                <w:szCs w:val="20"/>
              </w:rPr>
              <w:t>rence</w:t>
            </w:r>
          </w:p>
          <w:p w14:paraId="7AF5278B" w14:textId="1148A60E"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Alternativní cíle firmy</w:t>
            </w:r>
          </w:p>
          <w:p w14:paraId="29FB029F" w14:textId="65BD46EC"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primárních výrobních </w:t>
            </w:r>
            <w:r w:rsidR="006B50B1">
              <w:rPr>
                <w:rFonts w:ascii="Times New Roman" w:hAnsi="Times New Roman"/>
                <w:sz w:val="20"/>
                <w:szCs w:val="20"/>
              </w:rPr>
              <w:t>faktorů a formování jejich cen</w:t>
            </w:r>
          </w:p>
          <w:p w14:paraId="1DA062CF" w14:textId="7CC46271"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práce a mzda</w:t>
            </w:r>
          </w:p>
          <w:p w14:paraId="74F8CB6E"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kapitálu</w:t>
            </w:r>
          </w:p>
          <w:p w14:paraId="2CFB58E5" w14:textId="22FDAC7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Rozdělování důchodů</w:t>
            </w:r>
          </w:p>
          <w:p w14:paraId="418E1DC9" w14:textId="0A59845B"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Celková</w:t>
            </w:r>
            <w:r w:rsidR="006B50B1">
              <w:rPr>
                <w:rFonts w:ascii="Times New Roman" w:hAnsi="Times New Roman"/>
                <w:sz w:val="20"/>
                <w:szCs w:val="20"/>
              </w:rPr>
              <w:t xml:space="preserve"> rovnováha a tržní efektivnost</w:t>
            </w:r>
          </w:p>
          <w:p w14:paraId="125D673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Tržní selhání</w:t>
            </w:r>
          </w:p>
          <w:p w14:paraId="041984A3" w14:textId="0C6178A1"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Působení st</w:t>
            </w:r>
            <w:r w:rsidR="006B50B1">
              <w:rPr>
                <w:rFonts w:ascii="Times New Roman" w:hAnsi="Times New Roman"/>
                <w:sz w:val="20"/>
                <w:szCs w:val="20"/>
              </w:rPr>
              <w:t>átu na mikroekonomické subjekty</w:t>
            </w:r>
          </w:p>
        </w:tc>
      </w:tr>
      <w:tr w:rsidR="00E357AF" w14:paraId="7B25F7F6" w14:textId="77777777" w:rsidTr="008433D4">
        <w:trPr>
          <w:trHeight w:val="265"/>
        </w:trPr>
        <w:tc>
          <w:tcPr>
            <w:tcW w:w="3653" w:type="dxa"/>
            <w:gridSpan w:val="2"/>
            <w:tcBorders>
              <w:top w:val="nil"/>
            </w:tcBorders>
            <w:shd w:val="clear" w:color="auto" w:fill="F7CAAC"/>
          </w:tcPr>
          <w:p w14:paraId="020C3C91"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2A7C3C67" w14:textId="77777777" w:rsidR="00E357AF" w:rsidRPr="00E357AF" w:rsidRDefault="00E357AF" w:rsidP="008433D4">
            <w:pPr>
              <w:jc w:val="both"/>
            </w:pPr>
          </w:p>
        </w:tc>
      </w:tr>
      <w:tr w:rsidR="00E357AF" w14:paraId="4B2C1B83" w14:textId="77777777" w:rsidTr="00137682">
        <w:trPr>
          <w:trHeight w:val="269"/>
        </w:trPr>
        <w:tc>
          <w:tcPr>
            <w:tcW w:w="9855" w:type="dxa"/>
            <w:gridSpan w:val="8"/>
            <w:tcBorders>
              <w:top w:val="nil"/>
            </w:tcBorders>
          </w:tcPr>
          <w:p w14:paraId="7AA68037" w14:textId="77777777" w:rsidR="00137682" w:rsidRPr="006D3CAB" w:rsidRDefault="00137682" w:rsidP="00137682">
            <w:pPr>
              <w:jc w:val="both"/>
              <w:rPr>
                <w:b/>
              </w:rPr>
            </w:pPr>
            <w:r w:rsidRPr="006D3CAB">
              <w:rPr>
                <w:b/>
              </w:rPr>
              <w:t>Povinná literatura</w:t>
            </w:r>
          </w:p>
          <w:p w14:paraId="34D511AD" w14:textId="77777777" w:rsidR="005774C6" w:rsidRPr="00856215" w:rsidRDefault="005774C6" w:rsidP="005774C6">
            <w:pPr>
              <w:jc w:val="both"/>
            </w:pPr>
            <w:r w:rsidRPr="00856215">
              <w:t xml:space="preserve">FRANK, R. H. </w:t>
            </w:r>
            <w:r w:rsidRPr="00856215">
              <w:rPr>
                <w:i/>
              </w:rPr>
              <w:t>Microeconomics and behavior</w:t>
            </w:r>
            <w:r w:rsidRPr="00856215">
              <w:t>. 6th ed. Boston, Mass: McGraw-Hill/Irwin, 2006, 692 s. ISBN 0-07-297745-0.</w:t>
            </w:r>
          </w:p>
          <w:p w14:paraId="2DCE1837" w14:textId="77777777" w:rsidR="005774C6" w:rsidRPr="00856215" w:rsidRDefault="005774C6" w:rsidP="005774C6">
            <w:pPr>
              <w:jc w:val="both"/>
            </w:pPr>
            <w:r w:rsidRPr="00856215">
              <w:t xml:space="preserve">MANKIW, N. G., TAYLOR, M. P. </w:t>
            </w:r>
            <w:r w:rsidRPr="00856215">
              <w:rPr>
                <w:i/>
              </w:rPr>
              <w:t>Microeconomics</w:t>
            </w:r>
            <w:r w:rsidRPr="00856215">
              <w:t>. 3rd ed. Andover: Cengage Learning, 2014, 447 s. ISBN 978-1-4080-8198-3.</w:t>
            </w:r>
          </w:p>
          <w:p w14:paraId="6091B4E4" w14:textId="77777777" w:rsidR="00137682" w:rsidRPr="00856215" w:rsidRDefault="00137682" w:rsidP="00137682">
            <w:pPr>
              <w:jc w:val="both"/>
            </w:pPr>
            <w:r w:rsidRPr="00856215">
              <w:t xml:space="preserve">PINDYCK, R. S., RUBINFELD, D. L. </w:t>
            </w:r>
            <w:r w:rsidRPr="00856215">
              <w:rPr>
                <w:i/>
              </w:rPr>
              <w:t>Microeconomics.</w:t>
            </w:r>
            <w:r w:rsidRPr="00856215">
              <w:t xml:space="preserve"> Eighth edition. Boston: Pearson, 2015, 739 s. ISBN 978-1-292-08197-7.</w:t>
            </w:r>
          </w:p>
          <w:p w14:paraId="5FA73B44" w14:textId="77777777" w:rsidR="00137682" w:rsidRPr="00856215" w:rsidRDefault="00137682" w:rsidP="00137682">
            <w:pPr>
              <w:jc w:val="both"/>
            </w:pPr>
            <w:r w:rsidRPr="00856215">
              <w:t xml:space="preserve">SAMUELSON, P. A., NORDHAUS, W. D. </w:t>
            </w:r>
            <w:r w:rsidRPr="00856215">
              <w:rPr>
                <w:i/>
              </w:rPr>
              <w:t>Economics. Nineteenth edition</w:t>
            </w:r>
            <w:r w:rsidRPr="00856215">
              <w:t>. New York: McGraw-Hill Education, 2010, 715 s. ISBN 978-0-07-126383-2.</w:t>
            </w:r>
          </w:p>
          <w:p w14:paraId="2D997A85" w14:textId="77777777" w:rsidR="00137682" w:rsidRPr="006D3CAB" w:rsidRDefault="00137682" w:rsidP="00137682">
            <w:pPr>
              <w:jc w:val="both"/>
              <w:rPr>
                <w:b/>
              </w:rPr>
            </w:pPr>
            <w:r w:rsidRPr="006D3CAB">
              <w:rPr>
                <w:b/>
              </w:rPr>
              <w:t>Doporučená literatura</w:t>
            </w:r>
          </w:p>
          <w:p w14:paraId="474A7DA9" w14:textId="77777777" w:rsidR="005774C6" w:rsidRDefault="005774C6" w:rsidP="005774C6">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14:paraId="3FDEAE2F" w14:textId="77777777" w:rsidR="005774C6" w:rsidRDefault="005774C6" w:rsidP="005774C6">
            <w:pPr>
              <w:jc w:val="both"/>
            </w:pPr>
            <w:r w:rsidRPr="00954C24">
              <w:lastRenderedPageBreak/>
              <w:t>FREE, R</w:t>
            </w:r>
            <w:r>
              <w:t>.</w:t>
            </w:r>
            <w:r w:rsidRPr="00954C24">
              <w:t xml:space="preserve"> C. </w:t>
            </w:r>
            <w:r w:rsidRPr="00954C24">
              <w:rPr>
                <w:i/>
              </w:rPr>
              <w:t>21st century economics: a reference handbook</w:t>
            </w:r>
            <w:r w:rsidRPr="00954C24">
              <w:t>. Thousand Oaks: SAGE Publications, 2010, 2 sv. (1000 s.). ISBN 978-1-4129-6142-4.</w:t>
            </w:r>
          </w:p>
          <w:p w14:paraId="7663FA46" w14:textId="5CCD1CA3" w:rsidR="005774C6" w:rsidRDefault="005774C6" w:rsidP="005774C6">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14:paraId="73FDF97C" w14:textId="77777777" w:rsidR="00137682" w:rsidRDefault="00137682" w:rsidP="00137682">
            <w:pPr>
              <w:jc w:val="both"/>
            </w:pPr>
            <w:r w:rsidRPr="00E9155C">
              <w:t xml:space="preserve">MANKIW, N. G. </w:t>
            </w:r>
            <w:r w:rsidRPr="00E9155C">
              <w:rPr>
                <w:i/>
              </w:rPr>
              <w:t>Essentials of economics</w:t>
            </w:r>
            <w:r w:rsidRPr="00E9155C">
              <w:t>. 3rd ed. Mason, Ohio: Thomson/South-Western, 2004, 570 s. ISBN 0324171919.</w:t>
            </w:r>
          </w:p>
          <w:p w14:paraId="7158FA96" w14:textId="77777777" w:rsidR="00137682" w:rsidRDefault="00137682" w:rsidP="00137682">
            <w:pPr>
              <w:jc w:val="both"/>
            </w:pPr>
            <w:r w:rsidRPr="00E9155C">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p w14:paraId="70B78311" w14:textId="76D89DB1" w:rsidR="00E357AF" w:rsidRPr="00E357AF" w:rsidRDefault="00137682" w:rsidP="00137682">
            <w:pPr>
              <w:jc w:val="both"/>
            </w:pPr>
            <w:r w:rsidRPr="00E9155C">
              <w:t>SCHILLER, B</w:t>
            </w:r>
            <w:r>
              <w:t>.</w:t>
            </w:r>
            <w:r w:rsidRPr="00E9155C">
              <w:t xml:space="preserve"> R. </w:t>
            </w:r>
            <w:r w:rsidRPr="00E9155C">
              <w:rPr>
                <w:i/>
              </w:rPr>
              <w:t>Essentials of economics</w:t>
            </w:r>
            <w:r w:rsidRPr="00E9155C">
              <w:t>. 6th ed. Boston: McGraw-Hill/Irwin, 2007, 421 s. ISBN 0-07-340279-6.</w:t>
            </w:r>
          </w:p>
        </w:tc>
      </w:tr>
      <w:tr w:rsidR="00E357AF" w14:paraId="011E424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283FA3" w14:textId="77777777" w:rsidR="00E357AF" w:rsidRPr="00E357AF" w:rsidRDefault="00E357AF" w:rsidP="008433D4">
            <w:pPr>
              <w:jc w:val="center"/>
              <w:rPr>
                <w:b/>
              </w:rPr>
            </w:pPr>
            <w:r w:rsidRPr="00E357AF">
              <w:rPr>
                <w:b/>
              </w:rPr>
              <w:lastRenderedPageBreak/>
              <w:t>Informace ke kombinované nebo distanční formě</w:t>
            </w:r>
          </w:p>
        </w:tc>
      </w:tr>
      <w:tr w:rsidR="00E357AF" w14:paraId="2AE1C7E7" w14:textId="77777777" w:rsidTr="008433D4">
        <w:tc>
          <w:tcPr>
            <w:tcW w:w="4787" w:type="dxa"/>
            <w:gridSpan w:val="3"/>
            <w:tcBorders>
              <w:top w:val="single" w:sz="2" w:space="0" w:color="auto"/>
            </w:tcBorders>
            <w:shd w:val="clear" w:color="auto" w:fill="F7CAAC"/>
          </w:tcPr>
          <w:p w14:paraId="00E0A324"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44DF424B" w14:textId="3BAF40DA" w:rsidR="00E357AF" w:rsidRPr="00E357AF" w:rsidRDefault="00E357AF" w:rsidP="008433D4">
            <w:pPr>
              <w:jc w:val="both"/>
            </w:pPr>
          </w:p>
        </w:tc>
        <w:tc>
          <w:tcPr>
            <w:tcW w:w="4179" w:type="dxa"/>
            <w:gridSpan w:val="4"/>
            <w:tcBorders>
              <w:top w:val="single" w:sz="2" w:space="0" w:color="auto"/>
            </w:tcBorders>
            <w:shd w:val="clear" w:color="auto" w:fill="F7CAAC"/>
          </w:tcPr>
          <w:p w14:paraId="43FF0EA6" w14:textId="77777777" w:rsidR="00E357AF" w:rsidRPr="00E357AF" w:rsidRDefault="00E357AF" w:rsidP="008433D4">
            <w:pPr>
              <w:jc w:val="both"/>
              <w:rPr>
                <w:b/>
              </w:rPr>
            </w:pPr>
            <w:r w:rsidRPr="00E357AF">
              <w:rPr>
                <w:b/>
              </w:rPr>
              <w:t xml:space="preserve">hodin </w:t>
            </w:r>
          </w:p>
        </w:tc>
      </w:tr>
      <w:tr w:rsidR="00E357AF" w14:paraId="5A25CAF3" w14:textId="77777777" w:rsidTr="008433D4">
        <w:tc>
          <w:tcPr>
            <w:tcW w:w="9855" w:type="dxa"/>
            <w:gridSpan w:val="8"/>
            <w:shd w:val="clear" w:color="auto" w:fill="F7CAAC"/>
          </w:tcPr>
          <w:p w14:paraId="32BEBB57" w14:textId="77777777" w:rsidR="00E357AF" w:rsidRPr="00E357AF" w:rsidRDefault="00E357AF" w:rsidP="008433D4">
            <w:pPr>
              <w:jc w:val="both"/>
              <w:rPr>
                <w:b/>
              </w:rPr>
            </w:pPr>
            <w:r w:rsidRPr="00E357AF">
              <w:rPr>
                <w:b/>
              </w:rPr>
              <w:t>Informace o způsobu kontaktu s vyučujícím</w:t>
            </w:r>
          </w:p>
        </w:tc>
      </w:tr>
      <w:tr w:rsidR="00E357AF" w14:paraId="33719551" w14:textId="77777777" w:rsidTr="008433D4">
        <w:trPr>
          <w:trHeight w:val="675"/>
        </w:trPr>
        <w:tc>
          <w:tcPr>
            <w:tcW w:w="9855" w:type="dxa"/>
            <w:gridSpan w:val="8"/>
          </w:tcPr>
          <w:p w14:paraId="76E7BE04"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77A13A0" w14:textId="77777777" w:rsidR="00E357AF" w:rsidRDefault="00E357AF"/>
    <w:p w14:paraId="114FBABE" w14:textId="77777777" w:rsidR="00E357AF" w:rsidRDefault="00E357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50EC7622" w14:textId="77777777" w:rsidTr="008433D4">
        <w:tc>
          <w:tcPr>
            <w:tcW w:w="9855" w:type="dxa"/>
            <w:gridSpan w:val="8"/>
            <w:tcBorders>
              <w:bottom w:val="double" w:sz="4" w:space="0" w:color="auto"/>
            </w:tcBorders>
            <w:shd w:val="clear" w:color="auto" w:fill="BDD6EE"/>
          </w:tcPr>
          <w:p w14:paraId="3ABBC7CA" w14:textId="77777777" w:rsidR="008433D4" w:rsidRDefault="008433D4" w:rsidP="008433D4">
            <w:pPr>
              <w:jc w:val="both"/>
              <w:rPr>
                <w:b/>
                <w:sz w:val="28"/>
              </w:rPr>
            </w:pPr>
            <w:r>
              <w:lastRenderedPageBreak/>
              <w:br w:type="page"/>
            </w:r>
            <w:r>
              <w:rPr>
                <w:b/>
                <w:sz w:val="28"/>
              </w:rPr>
              <w:t>B-III – Charakteristika studijního předmětu</w:t>
            </w:r>
          </w:p>
        </w:tc>
      </w:tr>
      <w:tr w:rsidR="008433D4" w14:paraId="6328A6F4" w14:textId="77777777" w:rsidTr="008433D4">
        <w:tc>
          <w:tcPr>
            <w:tcW w:w="3086" w:type="dxa"/>
            <w:tcBorders>
              <w:top w:val="double" w:sz="4" w:space="0" w:color="auto"/>
            </w:tcBorders>
            <w:shd w:val="clear" w:color="auto" w:fill="F7CAAC"/>
          </w:tcPr>
          <w:p w14:paraId="1A7CE9D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522CD3E" w14:textId="77777777" w:rsidR="008433D4" w:rsidRPr="008433D4" w:rsidRDefault="008433D4" w:rsidP="008433D4">
            <w:pPr>
              <w:jc w:val="both"/>
            </w:pPr>
            <w:r w:rsidRPr="008433D4">
              <w:t>Management I</w:t>
            </w:r>
          </w:p>
        </w:tc>
      </w:tr>
      <w:tr w:rsidR="008433D4" w14:paraId="42DD6420" w14:textId="77777777" w:rsidTr="008433D4">
        <w:tc>
          <w:tcPr>
            <w:tcW w:w="3086" w:type="dxa"/>
            <w:shd w:val="clear" w:color="auto" w:fill="F7CAAC"/>
          </w:tcPr>
          <w:p w14:paraId="2999B9E8" w14:textId="77777777" w:rsidR="008433D4" w:rsidRPr="008433D4" w:rsidRDefault="008433D4" w:rsidP="008433D4">
            <w:pPr>
              <w:jc w:val="both"/>
              <w:rPr>
                <w:b/>
              </w:rPr>
            </w:pPr>
            <w:r w:rsidRPr="008433D4">
              <w:rPr>
                <w:b/>
              </w:rPr>
              <w:t>Typ předmětu</w:t>
            </w:r>
          </w:p>
        </w:tc>
        <w:tc>
          <w:tcPr>
            <w:tcW w:w="3406" w:type="dxa"/>
            <w:gridSpan w:val="4"/>
          </w:tcPr>
          <w:p w14:paraId="097DB5E7" w14:textId="77777777" w:rsidR="008433D4" w:rsidRPr="008433D4" w:rsidRDefault="008433D4" w:rsidP="008433D4">
            <w:pPr>
              <w:jc w:val="both"/>
            </w:pPr>
            <w:r w:rsidRPr="008433D4">
              <w:t>povinný „ZT“</w:t>
            </w:r>
          </w:p>
        </w:tc>
        <w:tc>
          <w:tcPr>
            <w:tcW w:w="2695" w:type="dxa"/>
            <w:gridSpan w:val="2"/>
            <w:shd w:val="clear" w:color="auto" w:fill="F7CAAC"/>
          </w:tcPr>
          <w:p w14:paraId="36B8105F" w14:textId="77777777" w:rsidR="008433D4" w:rsidRPr="008433D4" w:rsidRDefault="008433D4" w:rsidP="008433D4">
            <w:pPr>
              <w:jc w:val="both"/>
            </w:pPr>
            <w:r w:rsidRPr="008433D4">
              <w:rPr>
                <w:b/>
              </w:rPr>
              <w:t>doporučený ročník / semestr</w:t>
            </w:r>
          </w:p>
        </w:tc>
        <w:tc>
          <w:tcPr>
            <w:tcW w:w="668" w:type="dxa"/>
          </w:tcPr>
          <w:p w14:paraId="4E58E1DB" w14:textId="77777777" w:rsidR="008433D4" w:rsidRPr="008433D4" w:rsidRDefault="008433D4" w:rsidP="008433D4">
            <w:pPr>
              <w:jc w:val="both"/>
            </w:pPr>
            <w:r w:rsidRPr="008433D4">
              <w:t>1/Z</w:t>
            </w:r>
          </w:p>
        </w:tc>
      </w:tr>
      <w:tr w:rsidR="008433D4" w14:paraId="7BD3B727" w14:textId="77777777" w:rsidTr="008433D4">
        <w:tc>
          <w:tcPr>
            <w:tcW w:w="3086" w:type="dxa"/>
            <w:shd w:val="clear" w:color="auto" w:fill="F7CAAC"/>
          </w:tcPr>
          <w:p w14:paraId="42570A19" w14:textId="77777777" w:rsidR="008433D4" w:rsidRPr="008433D4" w:rsidRDefault="008433D4" w:rsidP="008433D4">
            <w:pPr>
              <w:jc w:val="both"/>
              <w:rPr>
                <w:b/>
              </w:rPr>
            </w:pPr>
            <w:r w:rsidRPr="008433D4">
              <w:rPr>
                <w:b/>
              </w:rPr>
              <w:t>Rozsah studijního předmětu</w:t>
            </w:r>
          </w:p>
        </w:tc>
        <w:tc>
          <w:tcPr>
            <w:tcW w:w="1701" w:type="dxa"/>
            <w:gridSpan w:val="2"/>
          </w:tcPr>
          <w:p w14:paraId="202B3F32" w14:textId="77777777" w:rsidR="008433D4" w:rsidRPr="008433D4" w:rsidRDefault="008433D4" w:rsidP="008433D4">
            <w:pPr>
              <w:jc w:val="both"/>
            </w:pPr>
            <w:r w:rsidRPr="008433D4">
              <w:t>26p + 13s</w:t>
            </w:r>
          </w:p>
        </w:tc>
        <w:tc>
          <w:tcPr>
            <w:tcW w:w="889" w:type="dxa"/>
            <w:shd w:val="clear" w:color="auto" w:fill="F7CAAC"/>
          </w:tcPr>
          <w:p w14:paraId="36241A09" w14:textId="77777777" w:rsidR="008433D4" w:rsidRPr="008433D4" w:rsidRDefault="008433D4" w:rsidP="008433D4">
            <w:pPr>
              <w:jc w:val="both"/>
              <w:rPr>
                <w:b/>
              </w:rPr>
            </w:pPr>
            <w:r w:rsidRPr="008433D4">
              <w:rPr>
                <w:b/>
              </w:rPr>
              <w:t xml:space="preserve">hod. </w:t>
            </w:r>
          </w:p>
        </w:tc>
        <w:tc>
          <w:tcPr>
            <w:tcW w:w="816" w:type="dxa"/>
          </w:tcPr>
          <w:p w14:paraId="22079FF1" w14:textId="77777777" w:rsidR="008433D4" w:rsidRPr="008433D4" w:rsidRDefault="008433D4" w:rsidP="008433D4">
            <w:pPr>
              <w:jc w:val="both"/>
            </w:pPr>
            <w:r w:rsidRPr="008433D4">
              <w:t>39</w:t>
            </w:r>
          </w:p>
        </w:tc>
        <w:tc>
          <w:tcPr>
            <w:tcW w:w="2156" w:type="dxa"/>
            <w:shd w:val="clear" w:color="auto" w:fill="F7CAAC"/>
          </w:tcPr>
          <w:p w14:paraId="198F9DC5" w14:textId="77777777" w:rsidR="008433D4" w:rsidRPr="008433D4" w:rsidRDefault="008433D4" w:rsidP="008433D4">
            <w:pPr>
              <w:jc w:val="both"/>
              <w:rPr>
                <w:b/>
              </w:rPr>
            </w:pPr>
            <w:r w:rsidRPr="008433D4">
              <w:rPr>
                <w:b/>
              </w:rPr>
              <w:t>kreditů</w:t>
            </w:r>
          </w:p>
        </w:tc>
        <w:tc>
          <w:tcPr>
            <w:tcW w:w="1207" w:type="dxa"/>
            <w:gridSpan w:val="2"/>
          </w:tcPr>
          <w:p w14:paraId="35A45167" w14:textId="77777777" w:rsidR="008433D4" w:rsidRPr="008433D4" w:rsidRDefault="008433D4" w:rsidP="008433D4">
            <w:pPr>
              <w:jc w:val="both"/>
            </w:pPr>
            <w:r w:rsidRPr="008433D4">
              <w:t>5</w:t>
            </w:r>
          </w:p>
        </w:tc>
      </w:tr>
      <w:tr w:rsidR="008433D4" w14:paraId="1FB2DD11" w14:textId="77777777" w:rsidTr="008433D4">
        <w:tc>
          <w:tcPr>
            <w:tcW w:w="3086" w:type="dxa"/>
            <w:shd w:val="clear" w:color="auto" w:fill="F7CAAC"/>
          </w:tcPr>
          <w:p w14:paraId="0426521A" w14:textId="77777777" w:rsidR="008433D4" w:rsidRPr="008433D4" w:rsidRDefault="008433D4" w:rsidP="008433D4">
            <w:pPr>
              <w:jc w:val="both"/>
              <w:rPr>
                <w:b/>
              </w:rPr>
            </w:pPr>
            <w:r w:rsidRPr="008433D4">
              <w:rPr>
                <w:b/>
              </w:rPr>
              <w:t>Prerekvizity, korekvizity, ekvivalence</w:t>
            </w:r>
          </w:p>
        </w:tc>
        <w:tc>
          <w:tcPr>
            <w:tcW w:w="6769" w:type="dxa"/>
            <w:gridSpan w:val="7"/>
          </w:tcPr>
          <w:p w14:paraId="4D285788" w14:textId="77777777" w:rsidR="008433D4" w:rsidRPr="008433D4" w:rsidRDefault="008433D4" w:rsidP="003F613A">
            <w:pPr>
              <w:jc w:val="both"/>
            </w:pPr>
          </w:p>
        </w:tc>
      </w:tr>
      <w:tr w:rsidR="008433D4" w14:paraId="656E59D0" w14:textId="77777777" w:rsidTr="008433D4">
        <w:tc>
          <w:tcPr>
            <w:tcW w:w="3086" w:type="dxa"/>
            <w:shd w:val="clear" w:color="auto" w:fill="F7CAAC"/>
          </w:tcPr>
          <w:p w14:paraId="2BD794CB" w14:textId="77777777" w:rsidR="008433D4" w:rsidRPr="008433D4" w:rsidRDefault="008433D4" w:rsidP="008433D4">
            <w:pPr>
              <w:jc w:val="both"/>
              <w:rPr>
                <w:b/>
              </w:rPr>
            </w:pPr>
            <w:r w:rsidRPr="008433D4">
              <w:rPr>
                <w:b/>
              </w:rPr>
              <w:t>Způsob ověření studijních výsledků</w:t>
            </w:r>
          </w:p>
        </w:tc>
        <w:tc>
          <w:tcPr>
            <w:tcW w:w="3406" w:type="dxa"/>
            <w:gridSpan w:val="4"/>
          </w:tcPr>
          <w:p w14:paraId="0873EB65" w14:textId="77777777" w:rsidR="008433D4" w:rsidRPr="008433D4" w:rsidRDefault="008433D4" w:rsidP="008433D4">
            <w:pPr>
              <w:jc w:val="both"/>
            </w:pPr>
            <w:r w:rsidRPr="008433D4">
              <w:t>zápočet, zkouška</w:t>
            </w:r>
          </w:p>
        </w:tc>
        <w:tc>
          <w:tcPr>
            <w:tcW w:w="2156" w:type="dxa"/>
            <w:shd w:val="clear" w:color="auto" w:fill="F7CAAC"/>
          </w:tcPr>
          <w:p w14:paraId="621A2548" w14:textId="77777777" w:rsidR="008433D4" w:rsidRPr="008433D4" w:rsidRDefault="008433D4" w:rsidP="008433D4">
            <w:pPr>
              <w:jc w:val="both"/>
              <w:rPr>
                <w:b/>
              </w:rPr>
            </w:pPr>
            <w:r w:rsidRPr="008433D4">
              <w:rPr>
                <w:b/>
              </w:rPr>
              <w:t>Forma výuky</w:t>
            </w:r>
          </w:p>
        </w:tc>
        <w:tc>
          <w:tcPr>
            <w:tcW w:w="1207" w:type="dxa"/>
            <w:gridSpan w:val="2"/>
          </w:tcPr>
          <w:p w14:paraId="20151FB6" w14:textId="77777777" w:rsidR="008433D4" w:rsidRPr="008433D4" w:rsidRDefault="008433D4" w:rsidP="008433D4">
            <w:pPr>
              <w:jc w:val="both"/>
            </w:pPr>
            <w:r w:rsidRPr="008433D4">
              <w:t>přednáška, seminář</w:t>
            </w:r>
          </w:p>
        </w:tc>
      </w:tr>
      <w:tr w:rsidR="008433D4" w14:paraId="4C039B3C" w14:textId="77777777" w:rsidTr="008433D4">
        <w:tc>
          <w:tcPr>
            <w:tcW w:w="3086" w:type="dxa"/>
            <w:shd w:val="clear" w:color="auto" w:fill="F7CAAC"/>
          </w:tcPr>
          <w:p w14:paraId="55787274"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08CBA994" w14:textId="77777777" w:rsidR="008433D4" w:rsidRPr="008433D4" w:rsidRDefault="008433D4" w:rsidP="008433D4">
            <w:pPr>
              <w:jc w:val="both"/>
            </w:pPr>
            <w:r w:rsidRPr="008433D4">
              <w:t>Způsob zakončení předmětu – zápočet, zkouška</w:t>
            </w:r>
          </w:p>
          <w:p w14:paraId="083559A7" w14:textId="77777777" w:rsidR="008433D4" w:rsidRPr="008433D4" w:rsidRDefault="008433D4" w:rsidP="0032227F">
            <w:pPr>
              <w:jc w:val="both"/>
            </w:pPr>
            <w:r w:rsidRPr="008433D4">
              <w:t>Požadavky na zápočet:</w:t>
            </w:r>
            <w:r w:rsidR="0032227F">
              <w:t xml:space="preserve"> </w:t>
            </w:r>
            <w:r w:rsidRPr="008433D4">
              <w:t>80% aktivní účast na seminářích; prezentace na seminářích</w:t>
            </w:r>
          </w:p>
          <w:p w14:paraId="01BD08B4" w14:textId="77777777" w:rsidR="008433D4" w:rsidRPr="008433D4" w:rsidRDefault="008433D4" w:rsidP="002D1C6C">
            <w:pPr>
              <w:jc w:val="both"/>
            </w:pPr>
            <w:r w:rsidRPr="008433D4">
              <w:t>Požadavky na zkoušku: písemný test m</w:t>
            </w:r>
            <w:r w:rsidR="0032227F">
              <w:t>usí být napsán alespoň na 60</w:t>
            </w:r>
            <w:r w:rsidR="004F51C3">
              <w:t xml:space="preserve"> </w:t>
            </w:r>
            <w:r w:rsidR="0032227F">
              <w:t xml:space="preserve">%; </w:t>
            </w:r>
            <w:r w:rsidRPr="008433D4">
              <w:t xml:space="preserve">následuje ústní zkouška v rozsahu znalostí přednášek a seminářů; </w:t>
            </w:r>
            <w:r w:rsidR="0032227F">
              <w:t>v</w:t>
            </w:r>
            <w:r w:rsidRPr="008433D4">
              <w:t>ypracování a odevzdání týmového manažerského projektu na zadané téma.</w:t>
            </w:r>
          </w:p>
        </w:tc>
      </w:tr>
      <w:tr w:rsidR="008433D4" w14:paraId="2E8F94E4" w14:textId="77777777" w:rsidTr="008433D4">
        <w:trPr>
          <w:trHeight w:val="87"/>
        </w:trPr>
        <w:tc>
          <w:tcPr>
            <w:tcW w:w="9855" w:type="dxa"/>
            <w:gridSpan w:val="8"/>
            <w:tcBorders>
              <w:top w:val="nil"/>
            </w:tcBorders>
          </w:tcPr>
          <w:p w14:paraId="41672F55" w14:textId="77777777" w:rsidR="008433D4" w:rsidRPr="0032227F" w:rsidRDefault="008433D4" w:rsidP="008433D4">
            <w:pPr>
              <w:jc w:val="both"/>
              <w:rPr>
                <w:sz w:val="16"/>
              </w:rPr>
            </w:pPr>
          </w:p>
        </w:tc>
      </w:tr>
      <w:tr w:rsidR="008433D4" w14:paraId="695C33D3" w14:textId="77777777" w:rsidTr="008433D4">
        <w:trPr>
          <w:trHeight w:val="197"/>
        </w:trPr>
        <w:tc>
          <w:tcPr>
            <w:tcW w:w="3086" w:type="dxa"/>
            <w:tcBorders>
              <w:top w:val="nil"/>
            </w:tcBorders>
            <w:shd w:val="clear" w:color="auto" w:fill="F7CAAC"/>
          </w:tcPr>
          <w:p w14:paraId="554FAD78"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6CBEA8BC" w14:textId="77777777" w:rsidR="008433D4" w:rsidRPr="008433D4" w:rsidRDefault="008433D4" w:rsidP="008433D4">
            <w:pPr>
              <w:jc w:val="both"/>
            </w:pPr>
            <w:r w:rsidRPr="008433D4">
              <w:t>Ing. Janka Vydrová, Ph.D.</w:t>
            </w:r>
          </w:p>
        </w:tc>
      </w:tr>
      <w:tr w:rsidR="008433D4" w14:paraId="725C440E" w14:textId="77777777" w:rsidTr="008433D4">
        <w:trPr>
          <w:trHeight w:val="243"/>
        </w:trPr>
        <w:tc>
          <w:tcPr>
            <w:tcW w:w="3086" w:type="dxa"/>
            <w:tcBorders>
              <w:top w:val="nil"/>
            </w:tcBorders>
            <w:shd w:val="clear" w:color="auto" w:fill="F7CAAC"/>
          </w:tcPr>
          <w:p w14:paraId="113D057D"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D084C19" w14:textId="77777777" w:rsidR="008433D4" w:rsidRPr="008433D4" w:rsidRDefault="008433D4" w:rsidP="008433D4">
            <w:pPr>
              <w:jc w:val="both"/>
            </w:pPr>
            <w:r w:rsidRPr="008433D4">
              <w:t>Garant se podílí na přednášení v rozsahu</w:t>
            </w:r>
            <w:r w:rsidR="002D1C6C">
              <w:t xml:space="preserve"> 100</w:t>
            </w:r>
            <w:r w:rsidR="004F51C3">
              <w:t xml:space="preserve"> </w:t>
            </w:r>
            <w:r w:rsidRPr="008433D4">
              <w:t>%, dále stanovuje koncepci seminářů a dohlíží na jejich jednotné vedení.</w:t>
            </w:r>
          </w:p>
        </w:tc>
      </w:tr>
      <w:tr w:rsidR="008433D4" w14:paraId="525736EE" w14:textId="77777777" w:rsidTr="008433D4">
        <w:tc>
          <w:tcPr>
            <w:tcW w:w="3086" w:type="dxa"/>
            <w:shd w:val="clear" w:color="auto" w:fill="F7CAAC"/>
          </w:tcPr>
          <w:p w14:paraId="58ABB95B"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EF2C408" w14:textId="77777777" w:rsidR="008433D4" w:rsidRPr="008433D4" w:rsidRDefault="008433D4" w:rsidP="008433D4">
            <w:pPr>
              <w:jc w:val="both"/>
            </w:pPr>
            <w:r w:rsidRPr="008433D4">
              <w:t xml:space="preserve">Ing. Janka Vydrová, Ph.D. – přednášky (100%) </w:t>
            </w:r>
          </w:p>
        </w:tc>
      </w:tr>
      <w:tr w:rsidR="008433D4" w14:paraId="029C362A" w14:textId="77777777" w:rsidTr="008433D4">
        <w:trPr>
          <w:trHeight w:val="56"/>
        </w:trPr>
        <w:tc>
          <w:tcPr>
            <w:tcW w:w="9855" w:type="dxa"/>
            <w:gridSpan w:val="8"/>
            <w:tcBorders>
              <w:top w:val="nil"/>
            </w:tcBorders>
          </w:tcPr>
          <w:p w14:paraId="76E321FF" w14:textId="77777777" w:rsidR="008433D4" w:rsidRPr="0032227F" w:rsidRDefault="008433D4" w:rsidP="008433D4">
            <w:pPr>
              <w:jc w:val="both"/>
              <w:rPr>
                <w:sz w:val="16"/>
              </w:rPr>
            </w:pPr>
          </w:p>
        </w:tc>
      </w:tr>
      <w:tr w:rsidR="008433D4" w14:paraId="7CB9D7DE" w14:textId="77777777" w:rsidTr="008433D4">
        <w:tc>
          <w:tcPr>
            <w:tcW w:w="3086" w:type="dxa"/>
            <w:shd w:val="clear" w:color="auto" w:fill="F7CAAC"/>
          </w:tcPr>
          <w:p w14:paraId="3DD6ACEB"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6FB48E09" w14:textId="77777777" w:rsidR="008433D4" w:rsidRPr="008433D4" w:rsidRDefault="008433D4" w:rsidP="008433D4">
            <w:pPr>
              <w:jc w:val="both"/>
            </w:pPr>
          </w:p>
        </w:tc>
      </w:tr>
      <w:tr w:rsidR="008433D4" w14:paraId="47BFFCDF" w14:textId="77777777" w:rsidTr="008433D4">
        <w:trPr>
          <w:trHeight w:val="3938"/>
        </w:trPr>
        <w:tc>
          <w:tcPr>
            <w:tcW w:w="9855" w:type="dxa"/>
            <w:gridSpan w:val="8"/>
            <w:tcBorders>
              <w:top w:val="nil"/>
              <w:bottom w:val="single" w:sz="12" w:space="0" w:color="auto"/>
            </w:tcBorders>
          </w:tcPr>
          <w:p w14:paraId="009B4F5F" w14:textId="77777777" w:rsidR="008433D4" w:rsidRDefault="008433D4" w:rsidP="008433D4">
            <w:pPr>
              <w:jc w:val="both"/>
            </w:pPr>
            <w:r w:rsidRPr="008433D4">
              <w:t>Cílem předmětu je seznámit studenty se základními teoretickými znalostmi a přístupy k problematice řízení a získání poznatků management</w:t>
            </w:r>
            <w:r w:rsidR="009322C2">
              <w:t>u aplikovatelné na podnikatelsky</w:t>
            </w:r>
            <w:r w:rsidRPr="008433D4">
              <w:t xml:space="preserve"> i nepodnikatelsk</w:t>
            </w:r>
            <w:r w:rsidR="009322C2">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14:paraId="43D071B5" w14:textId="2EA6F416" w:rsidR="005774C6" w:rsidRPr="008433D4" w:rsidRDefault="005774C6" w:rsidP="008433D4">
            <w:pPr>
              <w:jc w:val="both"/>
            </w:pPr>
            <w:r>
              <w:t>Obsah</w:t>
            </w:r>
          </w:p>
          <w:p w14:paraId="61409C64" w14:textId="35D4D42E"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Předmět a školy managementu</w:t>
            </w:r>
          </w:p>
          <w:p w14:paraId="06BCA0F8" w14:textId="6E2C436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Vzdělávání v managementu</w:t>
            </w:r>
          </w:p>
          <w:p w14:paraId="0D77F39C" w14:textId="4AD3AD2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funkce řízení – plánování – metody a te</w:t>
            </w:r>
            <w:r w:rsidR="006B50B1">
              <w:rPr>
                <w:rFonts w:ascii="Times New Roman" w:hAnsi="Times New Roman"/>
                <w:sz w:val="20"/>
                <w:szCs w:val="20"/>
              </w:rPr>
              <w:t>chniky využívané v managementu</w:t>
            </w:r>
          </w:p>
          <w:p w14:paraId="4DC94CE9" w14:textId="4A368DB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Organizování – metody a te</w:t>
            </w:r>
            <w:r w:rsidR="006B50B1">
              <w:rPr>
                <w:rFonts w:ascii="Times New Roman" w:hAnsi="Times New Roman"/>
                <w:sz w:val="20"/>
                <w:szCs w:val="20"/>
              </w:rPr>
              <w:t>chniky využívané v managementu</w:t>
            </w:r>
          </w:p>
          <w:p w14:paraId="3E986B0D" w14:textId="298EF4B9"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Kontrola – metody a te</w:t>
            </w:r>
            <w:r w:rsidR="006B50B1">
              <w:rPr>
                <w:rFonts w:ascii="Times New Roman" w:hAnsi="Times New Roman"/>
                <w:sz w:val="20"/>
                <w:szCs w:val="20"/>
              </w:rPr>
              <w:t>chniky využívané v managementu</w:t>
            </w:r>
          </w:p>
          <w:p w14:paraId="784F947B" w14:textId="33EBD0F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Objekty řízení</w:t>
            </w:r>
          </w:p>
          <w:p w14:paraId="20002CD2" w14:textId="17B0DA20"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Organizační </w:t>
            </w:r>
            <w:r w:rsidR="006B50B1">
              <w:rPr>
                <w:rFonts w:ascii="Times New Roman" w:hAnsi="Times New Roman"/>
                <w:sz w:val="20"/>
                <w:szCs w:val="20"/>
              </w:rPr>
              <w:t>struktury, informace při řízení</w:t>
            </w:r>
          </w:p>
          <w:p w14:paraId="41C42AC3" w14:textId="5A27233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Self a Time managementu</w:t>
            </w:r>
          </w:p>
          <w:p w14:paraId="1DA956B4" w14:textId="5970126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Komunikace v managementu</w:t>
            </w:r>
          </w:p>
          <w:p w14:paraId="04700565" w14:textId="050F26A0"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Týmová práce v managementu</w:t>
            </w:r>
          </w:p>
          <w:p w14:paraId="588BAA8A" w14:textId="6D95B7E8"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Motivace a </w:t>
            </w:r>
            <w:r w:rsidR="006B50B1">
              <w:rPr>
                <w:rFonts w:ascii="Times New Roman" w:hAnsi="Times New Roman"/>
                <w:sz w:val="20"/>
                <w:szCs w:val="20"/>
              </w:rPr>
              <w:t>motivační teorie v managementu</w:t>
            </w:r>
          </w:p>
          <w:p w14:paraId="011A487A" w14:textId="294882B3"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Osobnost manažera</w:t>
            </w:r>
          </w:p>
          <w:p w14:paraId="685B29B7" w14:textId="48C8E9B2"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Ohodnocování v managementu</w:t>
            </w:r>
          </w:p>
          <w:p w14:paraId="0C5C3092" w14:textId="2754A357"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Současné trendy v managementu</w:t>
            </w:r>
          </w:p>
        </w:tc>
      </w:tr>
      <w:tr w:rsidR="008433D4" w14:paraId="58D87D7F" w14:textId="77777777" w:rsidTr="008433D4">
        <w:trPr>
          <w:trHeight w:val="265"/>
        </w:trPr>
        <w:tc>
          <w:tcPr>
            <w:tcW w:w="3653" w:type="dxa"/>
            <w:gridSpan w:val="2"/>
            <w:tcBorders>
              <w:top w:val="nil"/>
            </w:tcBorders>
            <w:shd w:val="clear" w:color="auto" w:fill="F7CAAC"/>
          </w:tcPr>
          <w:p w14:paraId="2B54DAD1"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715B5BAA" w14:textId="77777777" w:rsidR="008433D4" w:rsidRPr="008433D4" w:rsidRDefault="008433D4" w:rsidP="008433D4">
            <w:pPr>
              <w:jc w:val="both"/>
            </w:pPr>
          </w:p>
        </w:tc>
      </w:tr>
      <w:tr w:rsidR="008433D4" w14:paraId="58811110" w14:textId="77777777" w:rsidTr="0032227F">
        <w:trPr>
          <w:trHeight w:val="283"/>
        </w:trPr>
        <w:tc>
          <w:tcPr>
            <w:tcW w:w="9855" w:type="dxa"/>
            <w:gridSpan w:val="8"/>
            <w:tcBorders>
              <w:top w:val="nil"/>
            </w:tcBorders>
          </w:tcPr>
          <w:p w14:paraId="04534AFB" w14:textId="77777777" w:rsidR="008433D4" w:rsidRPr="008433D4" w:rsidRDefault="008433D4" w:rsidP="008433D4">
            <w:pPr>
              <w:jc w:val="both"/>
              <w:rPr>
                <w:b/>
              </w:rPr>
            </w:pPr>
            <w:r w:rsidRPr="008433D4">
              <w:rPr>
                <w:b/>
              </w:rPr>
              <w:t xml:space="preserve">Povinná literatura </w:t>
            </w:r>
          </w:p>
          <w:p w14:paraId="0A702A7F" w14:textId="77777777" w:rsidR="008433D4" w:rsidRPr="008433D4" w:rsidRDefault="008433D4" w:rsidP="008433D4">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14:paraId="0C1AFD2B" w14:textId="77777777" w:rsidR="008433D4" w:rsidRPr="008433D4" w:rsidRDefault="008433D4" w:rsidP="008433D4">
            <w:pPr>
              <w:jc w:val="both"/>
            </w:pPr>
            <w:r w:rsidRPr="008433D4">
              <w:t xml:space="preserve">BERG, G., PIETERSMA, P. </w:t>
            </w:r>
            <w:r w:rsidRPr="008433D4">
              <w:rPr>
                <w:i/>
              </w:rPr>
              <w:t>Key management models: the 75+ models every manager needs to know</w:t>
            </w:r>
            <w:r w:rsidRPr="008433D4">
              <w:t>. 3rd ed. Harlow: Pearson, 2015, 325 p. ISBN 978-1-292-01627-6.</w:t>
            </w:r>
          </w:p>
          <w:p w14:paraId="026F027D" w14:textId="77777777" w:rsidR="008433D4" w:rsidRPr="008433D4" w:rsidRDefault="008433D4" w:rsidP="008433D4">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14:paraId="77BF1ACC" w14:textId="77777777" w:rsidR="008433D4" w:rsidRPr="008433D4" w:rsidRDefault="008433D4" w:rsidP="008433D4">
            <w:pPr>
              <w:jc w:val="both"/>
            </w:pPr>
            <w:r w:rsidRPr="008433D4">
              <w:t xml:space="preserve">HARTE, J. </w:t>
            </w:r>
            <w:r w:rsidRPr="008433D4">
              <w:rPr>
                <w:i/>
              </w:rPr>
              <w:t>Successful management in the digital age</w:t>
            </w:r>
            <w:r w:rsidRPr="008433D4">
              <w:t xml:space="preserve">. New Brunswick: Transaction Publishers, 2016, 308 s. ISBN 978-1-4128-6324-7. </w:t>
            </w:r>
          </w:p>
          <w:p w14:paraId="7973F673" w14:textId="77777777" w:rsidR="008433D4" w:rsidRPr="008433D4" w:rsidRDefault="008433D4" w:rsidP="008433D4">
            <w:pPr>
              <w:jc w:val="both"/>
              <w:rPr>
                <w:b/>
              </w:rPr>
            </w:pPr>
            <w:r w:rsidRPr="008433D4">
              <w:rPr>
                <w:b/>
              </w:rPr>
              <w:t xml:space="preserve">Doporučená literatura </w:t>
            </w:r>
          </w:p>
          <w:p w14:paraId="70C291BC" w14:textId="77777777" w:rsidR="008433D4" w:rsidRPr="008433D4" w:rsidRDefault="008433D4" w:rsidP="008433D4">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14:paraId="735DD227" w14:textId="77777777" w:rsidR="008433D4" w:rsidRPr="008433D4" w:rsidRDefault="008433D4" w:rsidP="008433D4">
            <w:pPr>
              <w:jc w:val="both"/>
            </w:pPr>
            <w:r w:rsidRPr="008433D4">
              <w:t xml:space="preserve">EASTERBY-SMITH, M., THORPE, R., JACKSON, P. </w:t>
            </w:r>
            <w:r w:rsidRPr="008433D4">
              <w:rPr>
                <w:i/>
              </w:rPr>
              <w:t>Management and business research</w:t>
            </w:r>
            <w:r w:rsidRPr="008433D4">
              <w:t>. 5th edition. Los Angeles: SAGE, 2015, 377 p. ISBN 978-1-4462-9658-5.</w:t>
            </w:r>
          </w:p>
          <w:p w14:paraId="715421EB" w14:textId="77777777" w:rsidR="008433D4" w:rsidRPr="008433D4" w:rsidRDefault="008433D4" w:rsidP="008433D4">
            <w:pPr>
              <w:jc w:val="both"/>
            </w:pPr>
            <w:r w:rsidRPr="008433D4">
              <w:lastRenderedPageBreak/>
              <w:t xml:space="preserve">KOTLER, P., KELLER, K. L. </w:t>
            </w:r>
            <w:r w:rsidRPr="008433D4">
              <w:rPr>
                <w:i/>
              </w:rPr>
              <w:t>Marketing management</w:t>
            </w:r>
            <w:r w:rsidRPr="008433D4">
              <w:t xml:space="preserve">. 15. Boston: Pearson, 2016, 714 p. ISBN 978-1-292-09262-1. </w:t>
            </w:r>
          </w:p>
          <w:p w14:paraId="43A62909" w14:textId="77777777" w:rsidR="008433D4" w:rsidRPr="008433D4" w:rsidRDefault="008433D4" w:rsidP="008433D4">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8433D4" w14:paraId="2D06452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88800" w14:textId="77777777" w:rsidR="008433D4" w:rsidRPr="008433D4" w:rsidRDefault="008433D4" w:rsidP="008433D4">
            <w:pPr>
              <w:jc w:val="center"/>
              <w:rPr>
                <w:b/>
              </w:rPr>
            </w:pPr>
            <w:r w:rsidRPr="008433D4">
              <w:rPr>
                <w:b/>
              </w:rPr>
              <w:lastRenderedPageBreak/>
              <w:t>Informace ke kombinované nebo distanční formě</w:t>
            </w:r>
          </w:p>
        </w:tc>
      </w:tr>
      <w:tr w:rsidR="008433D4" w14:paraId="58F29476" w14:textId="77777777" w:rsidTr="008433D4">
        <w:tc>
          <w:tcPr>
            <w:tcW w:w="4787" w:type="dxa"/>
            <w:gridSpan w:val="3"/>
            <w:tcBorders>
              <w:top w:val="single" w:sz="2" w:space="0" w:color="auto"/>
            </w:tcBorders>
            <w:shd w:val="clear" w:color="auto" w:fill="F7CAAC"/>
          </w:tcPr>
          <w:p w14:paraId="64972116"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14DD2CE0" w14:textId="4D57ADA8" w:rsidR="008433D4" w:rsidRPr="008433D4" w:rsidRDefault="008433D4" w:rsidP="008433D4">
            <w:pPr>
              <w:jc w:val="both"/>
            </w:pPr>
          </w:p>
        </w:tc>
        <w:tc>
          <w:tcPr>
            <w:tcW w:w="4179" w:type="dxa"/>
            <w:gridSpan w:val="4"/>
            <w:tcBorders>
              <w:top w:val="single" w:sz="2" w:space="0" w:color="auto"/>
            </w:tcBorders>
            <w:shd w:val="clear" w:color="auto" w:fill="F7CAAC"/>
          </w:tcPr>
          <w:p w14:paraId="040F45BA" w14:textId="77777777" w:rsidR="008433D4" w:rsidRPr="008433D4" w:rsidRDefault="008433D4" w:rsidP="008433D4">
            <w:pPr>
              <w:jc w:val="both"/>
              <w:rPr>
                <w:b/>
              </w:rPr>
            </w:pPr>
            <w:r w:rsidRPr="008433D4">
              <w:rPr>
                <w:b/>
              </w:rPr>
              <w:t xml:space="preserve">hodin </w:t>
            </w:r>
          </w:p>
        </w:tc>
      </w:tr>
      <w:tr w:rsidR="008433D4" w14:paraId="57322D09" w14:textId="77777777" w:rsidTr="008433D4">
        <w:tc>
          <w:tcPr>
            <w:tcW w:w="9855" w:type="dxa"/>
            <w:gridSpan w:val="8"/>
            <w:shd w:val="clear" w:color="auto" w:fill="F7CAAC"/>
          </w:tcPr>
          <w:p w14:paraId="6D364CEE" w14:textId="77777777" w:rsidR="008433D4" w:rsidRPr="008433D4" w:rsidRDefault="008433D4" w:rsidP="008433D4">
            <w:pPr>
              <w:jc w:val="both"/>
              <w:rPr>
                <w:b/>
              </w:rPr>
            </w:pPr>
            <w:r w:rsidRPr="008433D4">
              <w:rPr>
                <w:b/>
              </w:rPr>
              <w:t>Informace o způsobu kontaktu s vyučujícím</w:t>
            </w:r>
          </w:p>
        </w:tc>
      </w:tr>
      <w:tr w:rsidR="008433D4" w14:paraId="2340F39E" w14:textId="77777777" w:rsidTr="008433D4">
        <w:trPr>
          <w:trHeight w:val="697"/>
        </w:trPr>
        <w:tc>
          <w:tcPr>
            <w:tcW w:w="9855" w:type="dxa"/>
            <w:gridSpan w:val="8"/>
          </w:tcPr>
          <w:p w14:paraId="3AF6A5BC"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CEB178" w14:textId="77777777" w:rsidR="00A31F0B" w:rsidRDefault="00A31F0B"/>
    <w:p w14:paraId="4D7AFD7E" w14:textId="77777777" w:rsidR="00A31F0B" w:rsidRDefault="00A31F0B"/>
    <w:p w14:paraId="025BADC2" w14:textId="77777777" w:rsidR="00A31F0B" w:rsidRDefault="00A31F0B"/>
    <w:p w14:paraId="12259CEF" w14:textId="77777777" w:rsidR="008433D4" w:rsidRDefault="008433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16576A69" w14:textId="77777777" w:rsidTr="008433D4">
        <w:tc>
          <w:tcPr>
            <w:tcW w:w="9855" w:type="dxa"/>
            <w:gridSpan w:val="8"/>
            <w:tcBorders>
              <w:bottom w:val="double" w:sz="4" w:space="0" w:color="auto"/>
            </w:tcBorders>
            <w:shd w:val="clear" w:color="auto" w:fill="BDD6EE"/>
          </w:tcPr>
          <w:p w14:paraId="48022BCE" w14:textId="77777777" w:rsidR="008433D4" w:rsidRDefault="008433D4" w:rsidP="008433D4">
            <w:pPr>
              <w:jc w:val="both"/>
              <w:rPr>
                <w:b/>
                <w:sz w:val="28"/>
              </w:rPr>
            </w:pPr>
            <w:r>
              <w:lastRenderedPageBreak/>
              <w:br w:type="page"/>
            </w:r>
            <w:r>
              <w:rPr>
                <w:b/>
                <w:sz w:val="28"/>
              </w:rPr>
              <w:t>B-III – Charakteristika studijního předmětu</w:t>
            </w:r>
          </w:p>
        </w:tc>
      </w:tr>
      <w:tr w:rsidR="008433D4" w14:paraId="1A7E6CAC" w14:textId="77777777" w:rsidTr="008433D4">
        <w:tc>
          <w:tcPr>
            <w:tcW w:w="3086" w:type="dxa"/>
            <w:tcBorders>
              <w:top w:val="double" w:sz="4" w:space="0" w:color="auto"/>
            </w:tcBorders>
            <w:shd w:val="clear" w:color="auto" w:fill="F7CAAC"/>
          </w:tcPr>
          <w:p w14:paraId="3299F930"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57F9855F" w14:textId="77777777" w:rsidR="008433D4" w:rsidRPr="008433D4" w:rsidRDefault="00137682" w:rsidP="00137682">
            <w:pPr>
              <w:jc w:val="both"/>
            </w:pPr>
            <w:r w:rsidRPr="008433D4">
              <w:rPr>
                <w:lang w:val="en-GB"/>
              </w:rPr>
              <w:t>Computerized Data Processing</w:t>
            </w:r>
            <w:r w:rsidRPr="008433D4">
              <w:t xml:space="preserve"> </w:t>
            </w:r>
          </w:p>
        </w:tc>
      </w:tr>
      <w:tr w:rsidR="008433D4" w14:paraId="65D049D5" w14:textId="77777777" w:rsidTr="008433D4">
        <w:trPr>
          <w:trHeight w:val="249"/>
        </w:trPr>
        <w:tc>
          <w:tcPr>
            <w:tcW w:w="3086" w:type="dxa"/>
            <w:shd w:val="clear" w:color="auto" w:fill="F7CAAC"/>
          </w:tcPr>
          <w:p w14:paraId="7F1BD02E" w14:textId="77777777" w:rsidR="008433D4" w:rsidRPr="008433D4" w:rsidRDefault="008433D4" w:rsidP="008433D4">
            <w:pPr>
              <w:jc w:val="both"/>
              <w:rPr>
                <w:b/>
              </w:rPr>
            </w:pPr>
            <w:r w:rsidRPr="008433D4">
              <w:rPr>
                <w:b/>
              </w:rPr>
              <w:t>Typ předmětu</w:t>
            </w:r>
          </w:p>
        </w:tc>
        <w:tc>
          <w:tcPr>
            <w:tcW w:w="3406" w:type="dxa"/>
            <w:gridSpan w:val="4"/>
          </w:tcPr>
          <w:p w14:paraId="690E82C6" w14:textId="77777777" w:rsidR="008433D4" w:rsidRPr="008433D4" w:rsidRDefault="008433D4" w:rsidP="00AE2A11">
            <w:r w:rsidRPr="008433D4">
              <w:t>povinný „P“</w:t>
            </w:r>
          </w:p>
        </w:tc>
        <w:tc>
          <w:tcPr>
            <w:tcW w:w="2695" w:type="dxa"/>
            <w:gridSpan w:val="2"/>
            <w:shd w:val="clear" w:color="auto" w:fill="F7CAAC"/>
          </w:tcPr>
          <w:p w14:paraId="6CBBCEC1" w14:textId="77777777" w:rsidR="008433D4" w:rsidRPr="008433D4" w:rsidRDefault="008433D4" w:rsidP="00AE2A11">
            <w:r w:rsidRPr="008433D4">
              <w:rPr>
                <w:b/>
              </w:rPr>
              <w:t>doporučený ročník / semestr</w:t>
            </w:r>
          </w:p>
        </w:tc>
        <w:tc>
          <w:tcPr>
            <w:tcW w:w="668" w:type="dxa"/>
          </w:tcPr>
          <w:p w14:paraId="7BF7A05F" w14:textId="77777777" w:rsidR="008433D4" w:rsidRPr="008433D4" w:rsidRDefault="008433D4" w:rsidP="00AE2A11">
            <w:r w:rsidRPr="008433D4">
              <w:t>1/L</w:t>
            </w:r>
          </w:p>
        </w:tc>
      </w:tr>
      <w:tr w:rsidR="008433D4" w14:paraId="374EF733" w14:textId="77777777" w:rsidTr="008433D4">
        <w:tc>
          <w:tcPr>
            <w:tcW w:w="3086" w:type="dxa"/>
            <w:shd w:val="clear" w:color="auto" w:fill="F7CAAC"/>
          </w:tcPr>
          <w:p w14:paraId="02AD4AD2" w14:textId="77777777" w:rsidR="008433D4" w:rsidRPr="008433D4" w:rsidRDefault="008433D4" w:rsidP="008433D4">
            <w:pPr>
              <w:jc w:val="both"/>
              <w:rPr>
                <w:b/>
              </w:rPr>
            </w:pPr>
            <w:r w:rsidRPr="008433D4">
              <w:rPr>
                <w:b/>
              </w:rPr>
              <w:t>Rozsah studijního předmětu</w:t>
            </w:r>
          </w:p>
        </w:tc>
        <w:tc>
          <w:tcPr>
            <w:tcW w:w="1701" w:type="dxa"/>
            <w:gridSpan w:val="2"/>
          </w:tcPr>
          <w:p w14:paraId="4D1C16FB" w14:textId="77777777" w:rsidR="008433D4" w:rsidRPr="008433D4" w:rsidRDefault="009322C2" w:rsidP="00AE2A11">
            <w:r>
              <w:t>26c</w:t>
            </w:r>
          </w:p>
        </w:tc>
        <w:tc>
          <w:tcPr>
            <w:tcW w:w="889" w:type="dxa"/>
            <w:shd w:val="clear" w:color="auto" w:fill="F7CAAC"/>
          </w:tcPr>
          <w:p w14:paraId="49AA79F8" w14:textId="77777777" w:rsidR="008433D4" w:rsidRPr="008433D4" w:rsidRDefault="008433D4" w:rsidP="00AE2A11">
            <w:pPr>
              <w:rPr>
                <w:b/>
              </w:rPr>
            </w:pPr>
            <w:r w:rsidRPr="008433D4">
              <w:rPr>
                <w:b/>
              </w:rPr>
              <w:t xml:space="preserve">hod. </w:t>
            </w:r>
          </w:p>
        </w:tc>
        <w:tc>
          <w:tcPr>
            <w:tcW w:w="816" w:type="dxa"/>
          </w:tcPr>
          <w:p w14:paraId="2C160752" w14:textId="77777777" w:rsidR="008433D4" w:rsidRPr="008433D4" w:rsidRDefault="008433D4" w:rsidP="00AE2A11">
            <w:r w:rsidRPr="008433D4">
              <w:t>26</w:t>
            </w:r>
          </w:p>
        </w:tc>
        <w:tc>
          <w:tcPr>
            <w:tcW w:w="2156" w:type="dxa"/>
            <w:shd w:val="clear" w:color="auto" w:fill="F7CAAC"/>
          </w:tcPr>
          <w:p w14:paraId="6423A1AA" w14:textId="77777777" w:rsidR="008433D4" w:rsidRPr="008433D4" w:rsidRDefault="008433D4" w:rsidP="00AE2A11">
            <w:pPr>
              <w:rPr>
                <w:b/>
              </w:rPr>
            </w:pPr>
            <w:r w:rsidRPr="008433D4">
              <w:rPr>
                <w:b/>
              </w:rPr>
              <w:t>kreditů</w:t>
            </w:r>
          </w:p>
        </w:tc>
        <w:tc>
          <w:tcPr>
            <w:tcW w:w="1207" w:type="dxa"/>
            <w:gridSpan w:val="2"/>
          </w:tcPr>
          <w:p w14:paraId="45FDDE89" w14:textId="77777777" w:rsidR="008433D4" w:rsidRPr="008433D4" w:rsidRDefault="008433D4" w:rsidP="00AE2A11">
            <w:r w:rsidRPr="008433D4">
              <w:t>3</w:t>
            </w:r>
          </w:p>
        </w:tc>
      </w:tr>
      <w:tr w:rsidR="008433D4" w14:paraId="6BF5A564" w14:textId="77777777" w:rsidTr="008433D4">
        <w:tc>
          <w:tcPr>
            <w:tcW w:w="3086" w:type="dxa"/>
            <w:shd w:val="clear" w:color="auto" w:fill="F7CAAC"/>
          </w:tcPr>
          <w:p w14:paraId="6B6E39AA" w14:textId="77777777" w:rsidR="008433D4" w:rsidRPr="008433D4" w:rsidRDefault="008433D4" w:rsidP="008433D4">
            <w:pPr>
              <w:rPr>
                <w:b/>
              </w:rPr>
            </w:pPr>
            <w:r w:rsidRPr="008433D4">
              <w:rPr>
                <w:b/>
              </w:rPr>
              <w:t>Prerekvizity, korekvizity, ekvivalence</w:t>
            </w:r>
          </w:p>
        </w:tc>
        <w:tc>
          <w:tcPr>
            <w:tcW w:w="6769" w:type="dxa"/>
            <w:gridSpan w:val="7"/>
          </w:tcPr>
          <w:p w14:paraId="7EA71C4D" w14:textId="77777777" w:rsidR="008433D4" w:rsidRPr="008433D4" w:rsidRDefault="008433D4" w:rsidP="00AE2A11"/>
        </w:tc>
      </w:tr>
      <w:tr w:rsidR="008433D4" w14:paraId="31A74532" w14:textId="77777777" w:rsidTr="008433D4">
        <w:tc>
          <w:tcPr>
            <w:tcW w:w="3086" w:type="dxa"/>
            <w:shd w:val="clear" w:color="auto" w:fill="F7CAAC"/>
          </w:tcPr>
          <w:p w14:paraId="49D6CB10" w14:textId="77777777" w:rsidR="008433D4" w:rsidRPr="008433D4" w:rsidRDefault="008433D4" w:rsidP="008433D4">
            <w:pPr>
              <w:rPr>
                <w:b/>
              </w:rPr>
            </w:pPr>
            <w:r w:rsidRPr="008433D4">
              <w:rPr>
                <w:b/>
              </w:rPr>
              <w:t>Způsob ověření studijních výsledků</w:t>
            </w:r>
          </w:p>
        </w:tc>
        <w:tc>
          <w:tcPr>
            <w:tcW w:w="3406" w:type="dxa"/>
            <w:gridSpan w:val="4"/>
          </w:tcPr>
          <w:p w14:paraId="503907A4" w14:textId="77777777" w:rsidR="008433D4" w:rsidRPr="008433D4" w:rsidRDefault="008433D4" w:rsidP="00AE2A11">
            <w:r w:rsidRPr="008433D4">
              <w:t>klasifikovaný zápočet</w:t>
            </w:r>
          </w:p>
        </w:tc>
        <w:tc>
          <w:tcPr>
            <w:tcW w:w="2156" w:type="dxa"/>
            <w:shd w:val="clear" w:color="auto" w:fill="F7CAAC"/>
          </w:tcPr>
          <w:p w14:paraId="36E70ED2" w14:textId="77777777" w:rsidR="008433D4" w:rsidRPr="008433D4" w:rsidRDefault="008433D4" w:rsidP="00AE2A11">
            <w:pPr>
              <w:rPr>
                <w:b/>
              </w:rPr>
            </w:pPr>
            <w:r w:rsidRPr="008433D4">
              <w:rPr>
                <w:b/>
              </w:rPr>
              <w:t>Forma výuky</w:t>
            </w:r>
          </w:p>
        </w:tc>
        <w:tc>
          <w:tcPr>
            <w:tcW w:w="1207" w:type="dxa"/>
            <w:gridSpan w:val="2"/>
          </w:tcPr>
          <w:p w14:paraId="59306BE0" w14:textId="77777777" w:rsidR="008433D4" w:rsidRPr="008433D4" w:rsidRDefault="009322C2" w:rsidP="00AE2A11">
            <w:r>
              <w:t>cvičení</w:t>
            </w:r>
          </w:p>
        </w:tc>
      </w:tr>
      <w:tr w:rsidR="0071125E" w14:paraId="4711689E" w14:textId="77777777" w:rsidTr="008433D4">
        <w:tc>
          <w:tcPr>
            <w:tcW w:w="3086" w:type="dxa"/>
            <w:shd w:val="clear" w:color="auto" w:fill="F7CAAC"/>
          </w:tcPr>
          <w:p w14:paraId="79165A50" w14:textId="77777777" w:rsidR="0071125E" w:rsidRPr="008433D4" w:rsidRDefault="0071125E" w:rsidP="0071125E">
            <w:pPr>
              <w:rPr>
                <w:b/>
              </w:rPr>
            </w:pPr>
            <w:r w:rsidRPr="008433D4">
              <w:rPr>
                <w:b/>
              </w:rPr>
              <w:t>Forma způsobu ověření studijních výsledků a další požadavky na studenta</w:t>
            </w:r>
          </w:p>
        </w:tc>
        <w:tc>
          <w:tcPr>
            <w:tcW w:w="6769" w:type="dxa"/>
            <w:gridSpan w:val="7"/>
            <w:tcBorders>
              <w:bottom w:val="nil"/>
            </w:tcBorders>
          </w:tcPr>
          <w:p w14:paraId="6993B661" w14:textId="77777777" w:rsidR="00842859" w:rsidRDefault="00842859" w:rsidP="00842859">
            <w:pPr>
              <w:jc w:val="both"/>
            </w:pPr>
            <w:r>
              <w:t>Způsob zakončení předmětu – klasifikovaný zápočet</w:t>
            </w:r>
          </w:p>
          <w:p w14:paraId="62C8A93D" w14:textId="77777777" w:rsidR="0071125E" w:rsidRDefault="00842859" w:rsidP="00842859">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71125E" w14:paraId="24334DAD" w14:textId="77777777" w:rsidTr="008433D4">
        <w:trPr>
          <w:trHeight w:val="60"/>
        </w:trPr>
        <w:tc>
          <w:tcPr>
            <w:tcW w:w="9855" w:type="dxa"/>
            <w:gridSpan w:val="8"/>
            <w:tcBorders>
              <w:top w:val="nil"/>
            </w:tcBorders>
          </w:tcPr>
          <w:p w14:paraId="01E75EFA" w14:textId="77777777" w:rsidR="0071125E" w:rsidRPr="0032227F" w:rsidRDefault="0071125E" w:rsidP="0071125E">
            <w:pPr>
              <w:jc w:val="both"/>
              <w:rPr>
                <w:sz w:val="16"/>
              </w:rPr>
            </w:pPr>
          </w:p>
        </w:tc>
      </w:tr>
      <w:tr w:rsidR="0071125E" w14:paraId="7090AE48" w14:textId="77777777" w:rsidTr="008433D4">
        <w:trPr>
          <w:trHeight w:val="197"/>
        </w:trPr>
        <w:tc>
          <w:tcPr>
            <w:tcW w:w="3086" w:type="dxa"/>
            <w:tcBorders>
              <w:top w:val="nil"/>
            </w:tcBorders>
            <w:shd w:val="clear" w:color="auto" w:fill="F7CAAC"/>
          </w:tcPr>
          <w:p w14:paraId="5F37A9CF" w14:textId="77777777" w:rsidR="0071125E" w:rsidRPr="008433D4" w:rsidRDefault="0071125E" w:rsidP="0071125E">
            <w:pPr>
              <w:jc w:val="both"/>
              <w:rPr>
                <w:b/>
              </w:rPr>
            </w:pPr>
            <w:r w:rsidRPr="008433D4">
              <w:rPr>
                <w:b/>
              </w:rPr>
              <w:t>Garant předmětu</w:t>
            </w:r>
          </w:p>
        </w:tc>
        <w:tc>
          <w:tcPr>
            <w:tcW w:w="6769" w:type="dxa"/>
            <w:gridSpan w:val="7"/>
            <w:tcBorders>
              <w:top w:val="nil"/>
            </w:tcBorders>
          </w:tcPr>
          <w:p w14:paraId="757A515F" w14:textId="77777777" w:rsidR="0071125E" w:rsidRDefault="0071125E" w:rsidP="0071125E">
            <w:pPr>
              <w:jc w:val="both"/>
            </w:pPr>
            <w:r>
              <w:t>Ing. et. Ing. Miroslava Dolejšová, Ph.D.</w:t>
            </w:r>
          </w:p>
        </w:tc>
      </w:tr>
      <w:tr w:rsidR="0071125E" w14:paraId="4C9E807D" w14:textId="77777777" w:rsidTr="008433D4">
        <w:trPr>
          <w:trHeight w:val="243"/>
        </w:trPr>
        <w:tc>
          <w:tcPr>
            <w:tcW w:w="3086" w:type="dxa"/>
            <w:tcBorders>
              <w:top w:val="nil"/>
            </w:tcBorders>
            <w:shd w:val="clear" w:color="auto" w:fill="F7CAAC"/>
          </w:tcPr>
          <w:p w14:paraId="797AFB43" w14:textId="77777777" w:rsidR="0071125E" w:rsidRPr="008433D4" w:rsidRDefault="0071125E" w:rsidP="0071125E">
            <w:pPr>
              <w:rPr>
                <w:b/>
              </w:rPr>
            </w:pPr>
            <w:r w:rsidRPr="008433D4">
              <w:rPr>
                <w:b/>
              </w:rPr>
              <w:t>Zapojení garanta do výuky předmětu</w:t>
            </w:r>
          </w:p>
        </w:tc>
        <w:tc>
          <w:tcPr>
            <w:tcW w:w="6769" w:type="dxa"/>
            <w:gridSpan w:val="7"/>
            <w:tcBorders>
              <w:top w:val="nil"/>
            </w:tcBorders>
          </w:tcPr>
          <w:p w14:paraId="7E0623F6" w14:textId="77777777" w:rsidR="0071125E" w:rsidRDefault="009322C2" w:rsidP="009322C2">
            <w:pPr>
              <w:spacing w:after="60"/>
              <w:jc w:val="both"/>
            </w:pPr>
            <w:r w:rsidRPr="008433D4">
              <w:t>Garant se podílí na přednášení v rozsahu</w:t>
            </w:r>
            <w:r>
              <w:t xml:space="preserve"> 60 </w:t>
            </w:r>
            <w:r w:rsidRPr="008433D4">
              <w:t xml:space="preserve">%, dále stanovuje koncepci </w:t>
            </w:r>
            <w:r>
              <w:t>cvičení</w:t>
            </w:r>
            <w:r w:rsidRPr="008433D4">
              <w:t xml:space="preserve"> a dohlíží na jejich jednotné vedení.</w:t>
            </w:r>
          </w:p>
        </w:tc>
      </w:tr>
      <w:tr w:rsidR="0071125E" w14:paraId="0010A628" w14:textId="77777777" w:rsidTr="008433D4">
        <w:tc>
          <w:tcPr>
            <w:tcW w:w="3086" w:type="dxa"/>
            <w:shd w:val="clear" w:color="auto" w:fill="F7CAAC"/>
          </w:tcPr>
          <w:p w14:paraId="77B41971" w14:textId="77777777" w:rsidR="0071125E" w:rsidRPr="008433D4" w:rsidRDefault="0071125E" w:rsidP="0071125E">
            <w:pPr>
              <w:jc w:val="both"/>
            </w:pPr>
            <w:r w:rsidRPr="008433D4">
              <w:rPr>
                <w:b/>
              </w:rPr>
              <w:t>Vyučující</w:t>
            </w:r>
          </w:p>
        </w:tc>
        <w:tc>
          <w:tcPr>
            <w:tcW w:w="6769" w:type="dxa"/>
            <w:gridSpan w:val="7"/>
            <w:tcBorders>
              <w:bottom w:val="nil"/>
            </w:tcBorders>
          </w:tcPr>
          <w:p w14:paraId="534102AE" w14:textId="78D5FA85" w:rsidR="0071125E" w:rsidRDefault="0071125E" w:rsidP="00D575D8">
            <w:pPr>
              <w:jc w:val="both"/>
            </w:pPr>
            <w:r>
              <w:t xml:space="preserve">Ing. et. Ing. Miroslava Dolejšová, Ph.D. – cvičení (60%), Ing. </w:t>
            </w:r>
            <w:del w:id="1059" w:author="Pavla Trefilová" w:date="2019-11-18T17:19:00Z">
              <w:r>
                <w:delText>Radek Benda, Ph.D.</w:delText>
              </w:r>
            </w:del>
            <w:ins w:id="1060" w:author="Pavla Trefilová" w:date="2019-11-18T17:19:00Z">
              <w:r w:rsidR="00D575D8">
                <w:t>Aleš Kunčar</w:t>
              </w:r>
            </w:ins>
            <w:r>
              <w:t xml:space="preserve"> – cvičení (40%)</w:t>
            </w:r>
          </w:p>
        </w:tc>
      </w:tr>
      <w:tr w:rsidR="00C54B25" w14:paraId="66A25864" w14:textId="77777777" w:rsidTr="008433D4">
        <w:trPr>
          <w:trHeight w:val="60"/>
        </w:trPr>
        <w:tc>
          <w:tcPr>
            <w:tcW w:w="9855" w:type="dxa"/>
            <w:gridSpan w:val="8"/>
            <w:tcBorders>
              <w:top w:val="nil"/>
            </w:tcBorders>
          </w:tcPr>
          <w:p w14:paraId="19C2F0F3" w14:textId="77777777" w:rsidR="00C54B25" w:rsidRPr="0032227F" w:rsidRDefault="00C54B25" w:rsidP="004F51C3">
            <w:pPr>
              <w:jc w:val="both"/>
              <w:rPr>
                <w:sz w:val="16"/>
              </w:rPr>
            </w:pPr>
          </w:p>
        </w:tc>
      </w:tr>
      <w:tr w:rsidR="008433D4" w14:paraId="1C1F2FC5" w14:textId="77777777" w:rsidTr="008433D4">
        <w:tc>
          <w:tcPr>
            <w:tcW w:w="3086" w:type="dxa"/>
            <w:shd w:val="clear" w:color="auto" w:fill="F7CAAC"/>
          </w:tcPr>
          <w:p w14:paraId="7D25F213" w14:textId="77777777" w:rsidR="008433D4" w:rsidRPr="008433D4" w:rsidRDefault="008433D4" w:rsidP="008433D4">
            <w:pPr>
              <w:rPr>
                <w:b/>
              </w:rPr>
            </w:pPr>
            <w:r w:rsidRPr="008433D4">
              <w:rPr>
                <w:b/>
              </w:rPr>
              <w:t>Stručná anotace předmětu</w:t>
            </w:r>
          </w:p>
        </w:tc>
        <w:tc>
          <w:tcPr>
            <w:tcW w:w="6769" w:type="dxa"/>
            <w:gridSpan w:val="7"/>
            <w:tcBorders>
              <w:bottom w:val="nil"/>
            </w:tcBorders>
          </w:tcPr>
          <w:p w14:paraId="33C4B34C" w14:textId="77777777" w:rsidR="008433D4" w:rsidRPr="008433D4" w:rsidRDefault="008433D4" w:rsidP="008433D4">
            <w:pPr>
              <w:jc w:val="both"/>
            </w:pPr>
          </w:p>
        </w:tc>
      </w:tr>
      <w:tr w:rsidR="008433D4" w14:paraId="72CC4E96" w14:textId="77777777" w:rsidTr="008433D4">
        <w:trPr>
          <w:trHeight w:val="3807"/>
        </w:trPr>
        <w:tc>
          <w:tcPr>
            <w:tcW w:w="9855" w:type="dxa"/>
            <w:gridSpan w:val="8"/>
            <w:tcBorders>
              <w:top w:val="nil"/>
              <w:bottom w:val="single" w:sz="12" w:space="0" w:color="auto"/>
            </w:tcBorders>
          </w:tcPr>
          <w:p w14:paraId="73786524" w14:textId="77777777" w:rsidR="008433D4" w:rsidRPr="008433D4" w:rsidRDefault="008433D4" w:rsidP="008433D4">
            <w:pPr>
              <w:jc w:val="both"/>
            </w:pPr>
            <w:r w:rsidRPr="008433D4">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6CCD0857" w14:textId="77777777" w:rsidR="008433D4" w:rsidRPr="008433D4" w:rsidRDefault="008433D4" w:rsidP="008433D4">
            <w:pPr>
              <w:jc w:val="both"/>
            </w:pPr>
            <w:r w:rsidRPr="008433D4">
              <w:t xml:space="preserve">V teoretické části předmětu se studenti seznámí se základními pojmy, principy a funkcemi zpracování datových modelů, modelováním entit a vztahů a jejich implementací. </w:t>
            </w:r>
          </w:p>
          <w:p w14:paraId="10C5F1F6" w14:textId="77777777" w:rsidR="008433D4" w:rsidRPr="008433D4" w:rsidRDefault="008433D4" w:rsidP="008433D4">
            <w:pPr>
              <w:jc w:val="both"/>
            </w:pPr>
            <w:r w:rsidRPr="008433D4">
              <w:t xml:space="preserve">V praktické části bude kladen důraz na samostatnou práci studenta s počítačem, ve cvičeních budou zpracovávány tématicky zaměřené úlohy. </w:t>
            </w:r>
          </w:p>
          <w:p w14:paraId="14E023B1" w14:textId="77777777" w:rsidR="008433D4" w:rsidRPr="008433D4" w:rsidRDefault="008433D4" w:rsidP="008433D4">
            <w:pPr>
              <w:jc w:val="both"/>
            </w:pPr>
            <w:r w:rsidRPr="008433D4">
              <w:t xml:space="preserve">Pracuje se zejména s programem MS Access, dále pak s programem MS Excel a dalším běžně používaným software. </w:t>
            </w:r>
          </w:p>
          <w:p w14:paraId="75C5EF0D" w14:textId="77777777" w:rsidR="008433D4" w:rsidRDefault="008433D4" w:rsidP="008433D4">
            <w:pPr>
              <w:jc w:val="both"/>
            </w:pPr>
            <w:r w:rsidRPr="008433D4">
              <w:t>Po absolvování předmětu budou studenti schopni pomocí těchto aplikací docílit rychlého a efektivního vyhodnocení dat s cílem podpořit manažerské rozhodovací procesy.</w:t>
            </w:r>
          </w:p>
          <w:p w14:paraId="750AFA4C" w14:textId="41313091" w:rsidR="006B50B1" w:rsidRPr="008433D4" w:rsidRDefault="006B50B1" w:rsidP="008433D4">
            <w:pPr>
              <w:jc w:val="both"/>
            </w:pPr>
            <w:r>
              <w:t>Obsah</w:t>
            </w:r>
          </w:p>
          <w:p w14:paraId="4570B6F0" w14:textId="692448B5"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pravidla a principy práce s daty: klíčové pojmy, návrh a tvorba datových struktur, relace, pořizování, úpravy a ukládání dat, zabezpečení apo</w:t>
            </w:r>
            <w:r w:rsidR="006B50B1">
              <w:rPr>
                <w:rFonts w:ascii="Times New Roman" w:hAnsi="Times New Roman"/>
                <w:sz w:val="20"/>
                <w:szCs w:val="20"/>
              </w:rPr>
              <w:t>d.</w:t>
            </w:r>
          </w:p>
          <w:p w14:paraId="102700B6"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Získávání informací a analýza dat: výpočty a funkce, řazení, jednoduché a pokročilé filtrování, souhrny, kontingenční tabulky apod. </w:t>
            </w:r>
          </w:p>
          <w:p w14:paraId="435312B2"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Vyhodnocení a prezentace výstupů: formuláře, sestavy, grafy, kontingenční grafy, exporty apod. </w:t>
            </w:r>
          </w:p>
          <w:p w14:paraId="65010291"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Efektivní vyhodnocování a zvýšení produktivity: volba optimálních nástrojů pro daný úkol, automatizace vyhodnocování, objekty pro ovládání, definice podmínek apod.</w:t>
            </w:r>
          </w:p>
        </w:tc>
      </w:tr>
      <w:tr w:rsidR="008433D4" w14:paraId="1B9D1441" w14:textId="77777777" w:rsidTr="008433D4">
        <w:trPr>
          <w:trHeight w:val="265"/>
        </w:trPr>
        <w:tc>
          <w:tcPr>
            <w:tcW w:w="3653" w:type="dxa"/>
            <w:gridSpan w:val="2"/>
            <w:tcBorders>
              <w:top w:val="nil"/>
            </w:tcBorders>
            <w:shd w:val="clear" w:color="auto" w:fill="F7CAAC"/>
          </w:tcPr>
          <w:p w14:paraId="22EFCF7F"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64F8107A" w14:textId="77777777" w:rsidR="008433D4" w:rsidRPr="008433D4" w:rsidRDefault="008433D4" w:rsidP="008433D4">
            <w:pPr>
              <w:jc w:val="both"/>
            </w:pPr>
          </w:p>
        </w:tc>
      </w:tr>
      <w:tr w:rsidR="008433D4" w14:paraId="6D7ABA72" w14:textId="77777777" w:rsidTr="006B50B1">
        <w:trPr>
          <w:trHeight w:val="3111"/>
        </w:trPr>
        <w:tc>
          <w:tcPr>
            <w:tcW w:w="9855" w:type="dxa"/>
            <w:gridSpan w:val="8"/>
            <w:tcBorders>
              <w:top w:val="nil"/>
            </w:tcBorders>
          </w:tcPr>
          <w:p w14:paraId="741EC5B8" w14:textId="77777777" w:rsidR="00137682" w:rsidRPr="0075181F" w:rsidRDefault="00137682" w:rsidP="00137682">
            <w:pPr>
              <w:jc w:val="both"/>
              <w:rPr>
                <w:b/>
              </w:rPr>
            </w:pPr>
            <w:r w:rsidRPr="0075181F">
              <w:rPr>
                <w:b/>
              </w:rPr>
              <w:t>Povinná literatura</w:t>
            </w:r>
          </w:p>
          <w:p w14:paraId="5B942851" w14:textId="77777777" w:rsidR="00137682" w:rsidRPr="00D74A4B" w:rsidRDefault="00137682" w:rsidP="00137682">
            <w:pPr>
              <w:jc w:val="both"/>
            </w:pPr>
            <w:r w:rsidRPr="00D74A4B">
              <w:t>BLUTTMAN, K., FREEZE, W. S. </w:t>
            </w:r>
            <w:r w:rsidRPr="00D74A4B">
              <w:rPr>
                <w:i/>
              </w:rPr>
              <w:t>Access data analysis cookbook</w:t>
            </w:r>
            <w:r w:rsidRPr="00D74A4B">
              <w:t xml:space="preserve">. Sebastopol, CA: O'Reilly, 2007, 351 s. ISBN 0-596-10122-8. </w:t>
            </w:r>
          </w:p>
          <w:p w14:paraId="5DDB8AA8" w14:textId="77777777" w:rsidR="00137682" w:rsidRPr="00D74A4B" w:rsidRDefault="00137682" w:rsidP="00137682">
            <w:pPr>
              <w:jc w:val="both"/>
            </w:pPr>
            <w:r w:rsidRPr="00D74A4B">
              <w:t xml:space="preserve">KNIGHT, G. </w:t>
            </w:r>
            <w:r w:rsidRPr="00D74A4B">
              <w:rPr>
                <w:i/>
              </w:rPr>
              <w:t>Analyzing business data with Excel</w:t>
            </w:r>
            <w:r w:rsidRPr="00D74A4B">
              <w:t>. Sebastopol, CA: O´Reilly Media, 2006. ISBN 978-0-596-10073-5.</w:t>
            </w:r>
          </w:p>
          <w:p w14:paraId="4A634A10" w14:textId="77777777" w:rsidR="00137682" w:rsidRPr="00D74A4B" w:rsidRDefault="00137682" w:rsidP="00137682">
            <w:pPr>
              <w:jc w:val="both"/>
            </w:pPr>
            <w:r w:rsidRPr="00D74A4B">
              <w:t xml:space="preserve">MACDONALD, M. </w:t>
            </w:r>
            <w:r w:rsidRPr="00D74A4B">
              <w:rPr>
                <w:i/>
              </w:rPr>
              <w:t>Access 2007.</w:t>
            </w:r>
            <w:r w:rsidRPr="00D74A4B">
              <w:t xml:space="preserve"> Farnham: O´Reilly, 2007. ISBN 978-0-596-52760-0. </w:t>
            </w:r>
          </w:p>
          <w:p w14:paraId="5E1D2B64" w14:textId="77777777" w:rsidR="00137682" w:rsidRPr="00D74A4B" w:rsidRDefault="00137682" w:rsidP="00137682">
            <w:pPr>
              <w:jc w:val="both"/>
            </w:pPr>
            <w:r w:rsidRPr="00D74A4B">
              <w:t xml:space="preserve">MACDONALD, M. </w:t>
            </w:r>
            <w:r w:rsidRPr="00D74A4B">
              <w:rPr>
                <w:i/>
              </w:rPr>
              <w:t>Excel 2007: the missing manual</w:t>
            </w:r>
            <w:r w:rsidRPr="00D74A4B">
              <w:t>. Sebastopol, CA: Pogue Press/O´Reilly, 2007. ISBN 978-0-596-52759-4.</w:t>
            </w:r>
          </w:p>
          <w:p w14:paraId="20168488" w14:textId="77777777" w:rsidR="00137682" w:rsidRPr="0075181F" w:rsidRDefault="00137682" w:rsidP="00137682">
            <w:pPr>
              <w:jc w:val="both"/>
              <w:rPr>
                <w:b/>
              </w:rPr>
            </w:pPr>
            <w:r w:rsidRPr="0075181F">
              <w:rPr>
                <w:b/>
              </w:rPr>
              <w:t>Doporučená literatura</w:t>
            </w:r>
          </w:p>
          <w:p w14:paraId="1AE709C9" w14:textId="77777777" w:rsidR="00137682" w:rsidRPr="00F653EE" w:rsidRDefault="00137682" w:rsidP="00137682">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14:paraId="2C6F1639" w14:textId="77777777" w:rsidR="00137682" w:rsidRPr="00F653EE" w:rsidRDefault="00137682" w:rsidP="00137682">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14:paraId="3CB45702" w14:textId="77777777" w:rsidR="008433D4" w:rsidRPr="008433D4" w:rsidRDefault="00137682" w:rsidP="00137682">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8433D4" w14:paraId="402C492F"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4F95A3" w14:textId="77777777" w:rsidR="008433D4" w:rsidRPr="008433D4" w:rsidRDefault="008433D4" w:rsidP="008433D4">
            <w:pPr>
              <w:jc w:val="center"/>
              <w:rPr>
                <w:b/>
              </w:rPr>
            </w:pPr>
            <w:r w:rsidRPr="008433D4">
              <w:rPr>
                <w:b/>
              </w:rPr>
              <w:t>Informace ke kombinované nebo distanční formě</w:t>
            </w:r>
          </w:p>
        </w:tc>
      </w:tr>
      <w:tr w:rsidR="008433D4" w14:paraId="105B280D" w14:textId="77777777" w:rsidTr="008433D4">
        <w:tc>
          <w:tcPr>
            <w:tcW w:w="4787" w:type="dxa"/>
            <w:gridSpan w:val="3"/>
            <w:tcBorders>
              <w:top w:val="single" w:sz="2" w:space="0" w:color="auto"/>
            </w:tcBorders>
            <w:shd w:val="clear" w:color="auto" w:fill="F7CAAC"/>
          </w:tcPr>
          <w:p w14:paraId="7E006809"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70A42AE9" w14:textId="37ADE44B" w:rsidR="008433D4" w:rsidRPr="008433D4" w:rsidRDefault="008433D4" w:rsidP="008433D4">
            <w:pPr>
              <w:jc w:val="center"/>
            </w:pPr>
          </w:p>
        </w:tc>
        <w:tc>
          <w:tcPr>
            <w:tcW w:w="4179" w:type="dxa"/>
            <w:gridSpan w:val="4"/>
            <w:tcBorders>
              <w:top w:val="single" w:sz="2" w:space="0" w:color="auto"/>
            </w:tcBorders>
            <w:shd w:val="clear" w:color="auto" w:fill="F7CAAC"/>
          </w:tcPr>
          <w:p w14:paraId="650F2068" w14:textId="77777777" w:rsidR="008433D4" w:rsidRPr="008433D4" w:rsidRDefault="008433D4" w:rsidP="008433D4">
            <w:pPr>
              <w:jc w:val="both"/>
              <w:rPr>
                <w:b/>
              </w:rPr>
            </w:pPr>
            <w:r w:rsidRPr="008433D4">
              <w:rPr>
                <w:b/>
              </w:rPr>
              <w:t xml:space="preserve">hodin </w:t>
            </w:r>
          </w:p>
        </w:tc>
      </w:tr>
      <w:tr w:rsidR="008433D4" w14:paraId="18280C13" w14:textId="77777777" w:rsidTr="008433D4">
        <w:tc>
          <w:tcPr>
            <w:tcW w:w="9855" w:type="dxa"/>
            <w:gridSpan w:val="8"/>
            <w:shd w:val="clear" w:color="auto" w:fill="F7CAAC"/>
          </w:tcPr>
          <w:p w14:paraId="141C2E47" w14:textId="77777777" w:rsidR="008433D4" w:rsidRPr="008433D4" w:rsidRDefault="008433D4" w:rsidP="008433D4">
            <w:pPr>
              <w:jc w:val="both"/>
              <w:rPr>
                <w:b/>
              </w:rPr>
            </w:pPr>
            <w:r w:rsidRPr="008433D4">
              <w:rPr>
                <w:b/>
              </w:rPr>
              <w:t>Informace o způsobu kontaktu s vyučujícím</w:t>
            </w:r>
          </w:p>
        </w:tc>
      </w:tr>
      <w:tr w:rsidR="008433D4" w14:paraId="3A274ACD" w14:textId="77777777" w:rsidTr="008433D4">
        <w:trPr>
          <w:trHeight w:val="497"/>
        </w:trPr>
        <w:tc>
          <w:tcPr>
            <w:tcW w:w="9855" w:type="dxa"/>
            <w:gridSpan w:val="8"/>
          </w:tcPr>
          <w:p w14:paraId="5363E3CE" w14:textId="77777777" w:rsidR="008433D4" w:rsidRPr="008433D4" w:rsidRDefault="008433D4" w:rsidP="008433D4">
            <w:pPr>
              <w:jc w:val="both"/>
            </w:pPr>
            <w:r w:rsidRPr="008433D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7959E1" w14:textId="77777777" w:rsidR="006B50B1" w:rsidRDefault="006B50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4F707120" w14:textId="77777777" w:rsidTr="008433D4">
        <w:tc>
          <w:tcPr>
            <w:tcW w:w="9855" w:type="dxa"/>
            <w:gridSpan w:val="8"/>
            <w:tcBorders>
              <w:bottom w:val="double" w:sz="4" w:space="0" w:color="auto"/>
            </w:tcBorders>
            <w:shd w:val="clear" w:color="auto" w:fill="BDD6EE"/>
          </w:tcPr>
          <w:p w14:paraId="106D62B5" w14:textId="3006445C" w:rsidR="008433D4" w:rsidRDefault="008433D4" w:rsidP="008433D4">
            <w:pPr>
              <w:jc w:val="both"/>
              <w:rPr>
                <w:b/>
                <w:sz w:val="28"/>
              </w:rPr>
            </w:pPr>
            <w:r>
              <w:lastRenderedPageBreak/>
              <w:br w:type="page"/>
            </w:r>
            <w:r>
              <w:rPr>
                <w:b/>
                <w:sz w:val="28"/>
              </w:rPr>
              <w:t>B-III – Charakteristika studijního předmětu</w:t>
            </w:r>
          </w:p>
        </w:tc>
      </w:tr>
      <w:tr w:rsidR="008433D4" w14:paraId="2FD6C04C" w14:textId="77777777" w:rsidTr="008433D4">
        <w:tc>
          <w:tcPr>
            <w:tcW w:w="3086" w:type="dxa"/>
            <w:tcBorders>
              <w:top w:val="double" w:sz="4" w:space="0" w:color="auto"/>
            </w:tcBorders>
            <w:shd w:val="clear" w:color="auto" w:fill="F7CAAC"/>
          </w:tcPr>
          <w:p w14:paraId="27B0BB6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2116183" w14:textId="77777777" w:rsidR="008433D4" w:rsidRPr="008433D4" w:rsidRDefault="00137682" w:rsidP="00137682">
            <w:pPr>
              <w:jc w:val="both"/>
            </w:pPr>
            <w:r w:rsidRPr="008433D4">
              <w:t>Macroeconomics I</w:t>
            </w:r>
            <w:r w:rsidR="008433D4" w:rsidRPr="008433D4">
              <w:t xml:space="preserve">       </w:t>
            </w:r>
          </w:p>
        </w:tc>
      </w:tr>
      <w:tr w:rsidR="008433D4" w14:paraId="514AEC04" w14:textId="77777777" w:rsidTr="008433D4">
        <w:tc>
          <w:tcPr>
            <w:tcW w:w="3086" w:type="dxa"/>
            <w:shd w:val="clear" w:color="auto" w:fill="F7CAAC"/>
          </w:tcPr>
          <w:p w14:paraId="5C9BF80D" w14:textId="77777777" w:rsidR="008433D4" w:rsidRPr="008433D4" w:rsidRDefault="008433D4" w:rsidP="008433D4">
            <w:pPr>
              <w:jc w:val="both"/>
              <w:rPr>
                <w:b/>
              </w:rPr>
            </w:pPr>
            <w:r w:rsidRPr="008433D4">
              <w:rPr>
                <w:b/>
              </w:rPr>
              <w:t>Typ předmětu</w:t>
            </w:r>
          </w:p>
        </w:tc>
        <w:tc>
          <w:tcPr>
            <w:tcW w:w="3406" w:type="dxa"/>
            <w:gridSpan w:val="4"/>
          </w:tcPr>
          <w:p w14:paraId="6687FFC2" w14:textId="77777777" w:rsidR="008433D4" w:rsidRPr="008433D4" w:rsidRDefault="008433D4" w:rsidP="008433D4">
            <w:pPr>
              <w:jc w:val="both"/>
            </w:pPr>
            <w:r w:rsidRPr="008433D4">
              <w:t>povinný „ZT“</w:t>
            </w:r>
          </w:p>
        </w:tc>
        <w:tc>
          <w:tcPr>
            <w:tcW w:w="2695" w:type="dxa"/>
            <w:gridSpan w:val="2"/>
            <w:shd w:val="clear" w:color="auto" w:fill="F7CAAC"/>
          </w:tcPr>
          <w:p w14:paraId="0A6BAB0B" w14:textId="77777777" w:rsidR="008433D4" w:rsidRPr="008433D4" w:rsidRDefault="008433D4" w:rsidP="008433D4">
            <w:pPr>
              <w:jc w:val="both"/>
            </w:pPr>
            <w:r w:rsidRPr="008433D4">
              <w:rPr>
                <w:b/>
              </w:rPr>
              <w:t>doporučený ročník / semestr</w:t>
            </w:r>
          </w:p>
        </w:tc>
        <w:tc>
          <w:tcPr>
            <w:tcW w:w="668" w:type="dxa"/>
          </w:tcPr>
          <w:p w14:paraId="5F8D783F" w14:textId="77777777" w:rsidR="008433D4" w:rsidRPr="008433D4" w:rsidRDefault="008433D4" w:rsidP="008433D4">
            <w:pPr>
              <w:jc w:val="both"/>
            </w:pPr>
            <w:r w:rsidRPr="008433D4">
              <w:t>1/L</w:t>
            </w:r>
          </w:p>
        </w:tc>
      </w:tr>
      <w:tr w:rsidR="008433D4" w14:paraId="23A9AEDF" w14:textId="77777777" w:rsidTr="008433D4">
        <w:tc>
          <w:tcPr>
            <w:tcW w:w="3086" w:type="dxa"/>
            <w:shd w:val="clear" w:color="auto" w:fill="F7CAAC"/>
          </w:tcPr>
          <w:p w14:paraId="424D3B35" w14:textId="77777777" w:rsidR="008433D4" w:rsidRPr="008433D4" w:rsidRDefault="008433D4" w:rsidP="008433D4">
            <w:pPr>
              <w:jc w:val="both"/>
              <w:rPr>
                <w:b/>
              </w:rPr>
            </w:pPr>
            <w:r w:rsidRPr="008433D4">
              <w:rPr>
                <w:b/>
              </w:rPr>
              <w:t>Rozsah studijního předmětu</w:t>
            </w:r>
          </w:p>
        </w:tc>
        <w:tc>
          <w:tcPr>
            <w:tcW w:w="1701" w:type="dxa"/>
            <w:gridSpan w:val="2"/>
          </w:tcPr>
          <w:p w14:paraId="27E52D5B" w14:textId="77777777" w:rsidR="008433D4" w:rsidRPr="008433D4" w:rsidRDefault="008433D4" w:rsidP="008433D4">
            <w:pPr>
              <w:jc w:val="both"/>
            </w:pPr>
            <w:r w:rsidRPr="008433D4">
              <w:t>26p + 26s</w:t>
            </w:r>
          </w:p>
        </w:tc>
        <w:tc>
          <w:tcPr>
            <w:tcW w:w="889" w:type="dxa"/>
            <w:shd w:val="clear" w:color="auto" w:fill="F7CAAC"/>
          </w:tcPr>
          <w:p w14:paraId="1E09D261" w14:textId="77777777" w:rsidR="008433D4" w:rsidRPr="008433D4" w:rsidRDefault="008433D4" w:rsidP="008433D4">
            <w:pPr>
              <w:jc w:val="both"/>
              <w:rPr>
                <w:b/>
              </w:rPr>
            </w:pPr>
            <w:r w:rsidRPr="008433D4">
              <w:rPr>
                <w:b/>
              </w:rPr>
              <w:t xml:space="preserve">hod. </w:t>
            </w:r>
          </w:p>
        </w:tc>
        <w:tc>
          <w:tcPr>
            <w:tcW w:w="816" w:type="dxa"/>
          </w:tcPr>
          <w:p w14:paraId="79D8904D" w14:textId="77777777" w:rsidR="008433D4" w:rsidRPr="008433D4" w:rsidRDefault="008433D4" w:rsidP="008433D4">
            <w:pPr>
              <w:jc w:val="both"/>
            </w:pPr>
            <w:r w:rsidRPr="008433D4">
              <w:t>52</w:t>
            </w:r>
          </w:p>
        </w:tc>
        <w:tc>
          <w:tcPr>
            <w:tcW w:w="2156" w:type="dxa"/>
            <w:shd w:val="clear" w:color="auto" w:fill="F7CAAC"/>
          </w:tcPr>
          <w:p w14:paraId="0424DB9A" w14:textId="77777777" w:rsidR="008433D4" w:rsidRPr="008433D4" w:rsidRDefault="008433D4" w:rsidP="008433D4">
            <w:pPr>
              <w:jc w:val="both"/>
              <w:rPr>
                <w:b/>
              </w:rPr>
            </w:pPr>
            <w:r w:rsidRPr="008433D4">
              <w:rPr>
                <w:b/>
              </w:rPr>
              <w:t>kreditů</w:t>
            </w:r>
          </w:p>
        </w:tc>
        <w:tc>
          <w:tcPr>
            <w:tcW w:w="1207" w:type="dxa"/>
            <w:gridSpan w:val="2"/>
          </w:tcPr>
          <w:p w14:paraId="15095FB7" w14:textId="77777777" w:rsidR="008433D4" w:rsidRPr="008433D4" w:rsidRDefault="008433D4" w:rsidP="008433D4">
            <w:pPr>
              <w:jc w:val="both"/>
            </w:pPr>
            <w:r w:rsidRPr="008433D4">
              <w:t>6</w:t>
            </w:r>
          </w:p>
        </w:tc>
      </w:tr>
      <w:tr w:rsidR="008433D4" w14:paraId="6821A29F" w14:textId="77777777" w:rsidTr="008433D4">
        <w:tc>
          <w:tcPr>
            <w:tcW w:w="3086" w:type="dxa"/>
            <w:shd w:val="clear" w:color="auto" w:fill="F7CAAC"/>
          </w:tcPr>
          <w:p w14:paraId="3FA66E1D" w14:textId="77777777" w:rsidR="008433D4" w:rsidRPr="008433D4" w:rsidRDefault="008433D4" w:rsidP="008433D4">
            <w:pPr>
              <w:jc w:val="both"/>
              <w:rPr>
                <w:b/>
              </w:rPr>
            </w:pPr>
            <w:r w:rsidRPr="008433D4">
              <w:rPr>
                <w:b/>
              </w:rPr>
              <w:t>Prerekvizity, korekvizity, ekvivalence</w:t>
            </w:r>
          </w:p>
        </w:tc>
        <w:tc>
          <w:tcPr>
            <w:tcW w:w="6769" w:type="dxa"/>
            <w:gridSpan w:val="7"/>
          </w:tcPr>
          <w:p w14:paraId="6EDB24DA" w14:textId="77777777" w:rsidR="008433D4" w:rsidRPr="008433D4" w:rsidRDefault="008433D4" w:rsidP="00137682">
            <w:pPr>
              <w:jc w:val="both"/>
            </w:pPr>
          </w:p>
        </w:tc>
      </w:tr>
      <w:tr w:rsidR="008433D4" w14:paraId="54465D83" w14:textId="77777777" w:rsidTr="008433D4">
        <w:tc>
          <w:tcPr>
            <w:tcW w:w="3086" w:type="dxa"/>
            <w:shd w:val="clear" w:color="auto" w:fill="F7CAAC"/>
          </w:tcPr>
          <w:p w14:paraId="6D68AF76" w14:textId="77777777" w:rsidR="008433D4" w:rsidRPr="008433D4" w:rsidRDefault="008433D4" w:rsidP="008433D4">
            <w:pPr>
              <w:jc w:val="both"/>
              <w:rPr>
                <w:b/>
              </w:rPr>
            </w:pPr>
            <w:r w:rsidRPr="008433D4">
              <w:rPr>
                <w:b/>
              </w:rPr>
              <w:t>Způsob ověření studijních výsledků</w:t>
            </w:r>
          </w:p>
        </w:tc>
        <w:tc>
          <w:tcPr>
            <w:tcW w:w="3406" w:type="dxa"/>
            <w:gridSpan w:val="4"/>
          </w:tcPr>
          <w:p w14:paraId="64202BD0" w14:textId="77777777" w:rsidR="008433D4" w:rsidRPr="008433D4" w:rsidRDefault="008433D4" w:rsidP="008433D4">
            <w:pPr>
              <w:jc w:val="both"/>
            </w:pPr>
            <w:r w:rsidRPr="008433D4">
              <w:t>zápočet, zkouška</w:t>
            </w:r>
          </w:p>
        </w:tc>
        <w:tc>
          <w:tcPr>
            <w:tcW w:w="2156" w:type="dxa"/>
            <w:shd w:val="clear" w:color="auto" w:fill="F7CAAC"/>
          </w:tcPr>
          <w:p w14:paraId="413DC4C5" w14:textId="77777777" w:rsidR="008433D4" w:rsidRPr="008433D4" w:rsidRDefault="008433D4" w:rsidP="008433D4">
            <w:pPr>
              <w:jc w:val="both"/>
              <w:rPr>
                <w:b/>
              </w:rPr>
            </w:pPr>
            <w:r w:rsidRPr="008433D4">
              <w:rPr>
                <w:b/>
              </w:rPr>
              <w:t>Forma výuky</w:t>
            </w:r>
          </w:p>
        </w:tc>
        <w:tc>
          <w:tcPr>
            <w:tcW w:w="1207" w:type="dxa"/>
            <w:gridSpan w:val="2"/>
          </w:tcPr>
          <w:p w14:paraId="79B29D38" w14:textId="77777777" w:rsidR="008433D4" w:rsidRPr="008433D4" w:rsidRDefault="008433D4" w:rsidP="008433D4">
            <w:pPr>
              <w:jc w:val="both"/>
            </w:pPr>
            <w:r w:rsidRPr="008433D4">
              <w:t>přednáška, seminář</w:t>
            </w:r>
          </w:p>
        </w:tc>
      </w:tr>
      <w:tr w:rsidR="008433D4" w14:paraId="543F593B" w14:textId="77777777" w:rsidTr="008433D4">
        <w:tc>
          <w:tcPr>
            <w:tcW w:w="3086" w:type="dxa"/>
            <w:shd w:val="clear" w:color="auto" w:fill="F7CAAC"/>
          </w:tcPr>
          <w:p w14:paraId="2A7E4149"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489B4710" w14:textId="77777777" w:rsidR="008433D4" w:rsidRPr="008433D4" w:rsidRDefault="008433D4" w:rsidP="008433D4">
            <w:pPr>
              <w:jc w:val="both"/>
            </w:pPr>
            <w:r w:rsidRPr="008433D4">
              <w:t>Způsob zakončení předmětu – zápočet, zkouška</w:t>
            </w:r>
          </w:p>
          <w:p w14:paraId="6DAD36F8" w14:textId="43F8AE3C" w:rsidR="005774C6" w:rsidRDefault="008433D4" w:rsidP="0032227F">
            <w:pPr>
              <w:jc w:val="both"/>
            </w:pPr>
            <w:r w:rsidRPr="008433D4">
              <w:t>Požadavky na zápočet:</w:t>
            </w:r>
            <w:del w:id="1061" w:author="Pavla Trefilová" w:date="2019-11-18T17:19:00Z">
              <w:r w:rsidRPr="008433D4">
                <w:delText xml:space="preserve"> vypracování seminární práce dle požadavků vyučujícího</w:delText>
              </w:r>
              <w:r w:rsidR="0032227F">
                <w:delText>;</w:delText>
              </w:r>
            </w:del>
            <w:r w:rsidRPr="008433D4">
              <w:t xml:space="preserve"> 80% aktivní účast na seminářích.</w:t>
            </w:r>
            <w:r w:rsidR="005774C6" w:rsidRPr="008433D4">
              <w:t xml:space="preserve"> </w:t>
            </w:r>
          </w:p>
          <w:p w14:paraId="08021DD6" w14:textId="2922C500" w:rsidR="008433D4" w:rsidRPr="008433D4" w:rsidRDefault="005774C6" w:rsidP="0032227F">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8433D4" w14:paraId="7E7F1CC4" w14:textId="77777777" w:rsidTr="005774C6">
        <w:trPr>
          <w:trHeight w:val="70"/>
        </w:trPr>
        <w:tc>
          <w:tcPr>
            <w:tcW w:w="9855" w:type="dxa"/>
            <w:gridSpan w:val="8"/>
            <w:tcBorders>
              <w:top w:val="nil"/>
            </w:tcBorders>
          </w:tcPr>
          <w:p w14:paraId="1D4F1902" w14:textId="2869DCA0" w:rsidR="008433D4" w:rsidRPr="008433D4" w:rsidRDefault="008433D4" w:rsidP="002D1C6C">
            <w:pPr>
              <w:jc w:val="both"/>
            </w:pPr>
          </w:p>
        </w:tc>
      </w:tr>
      <w:tr w:rsidR="008433D4" w14:paraId="4E33CA0A" w14:textId="77777777" w:rsidTr="008433D4">
        <w:trPr>
          <w:trHeight w:val="197"/>
        </w:trPr>
        <w:tc>
          <w:tcPr>
            <w:tcW w:w="3086" w:type="dxa"/>
            <w:tcBorders>
              <w:top w:val="nil"/>
            </w:tcBorders>
            <w:shd w:val="clear" w:color="auto" w:fill="F7CAAC"/>
          </w:tcPr>
          <w:p w14:paraId="6D7F9080"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51D75DBC" w14:textId="7B66D8D8" w:rsidR="008433D4" w:rsidRPr="008433D4" w:rsidRDefault="008433D4">
            <w:pPr>
              <w:jc w:val="both"/>
            </w:pPr>
            <w:del w:id="1062" w:author="Pavla Trefilová" w:date="2019-11-18T17:19:00Z">
              <w:r w:rsidRPr="008433D4">
                <w:delText xml:space="preserve">doc. </w:delText>
              </w:r>
            </w:del>
            <w:r w:rsidR="00D575D8">
              <w:t xml:space="preserve">Ing. </w:t>
            </w:r>
            <w:del w:id="1063" w:author="Pavla Trefilová" w:date="2019-11-18T17:19:00Z">
              <w:r w:rsidRPr="008433D4">
                <w:delText>Jena Švarcová</w:delText>
              </w:r>
            </w:del>
            <w:ins w:id="1064" w:author="Pavla Trefilová" w:date="2019-11-18T17:19:00Z">
              <w:r w:rsidR="009268F4">
                <w:t>Monika Horáková</w:t>
              </w:r>
            </w:ins>
            <w:r w:rsidRPr="008433D4">
              <w:t>, Ph.D.</w:t>
            </w:r>
          </w:p>
        </w:tc>
      </w:tr>
      <w:tr w:rsidR="008433D4" w14:paraId="5497517F" w14:textId="77777777" w:rsidTr="008433D4">
        <w:trPr>
          <w:trHeight w:val="243"/>
        </w:trPr>
        <w:tc>
          <w:tcPr>
            <w:tcW w:w="3086" w:type="dxa"/>
            <w:tcBorders>
              <w:top w:val="nil"/>
            </w:tcBorders>
            <w:shd w:val="clear" w:color="auto" w:fill="F7CAAC"/>
          </w:tcPr>
          <w:p w14:paraId="33DACC2F"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BD7E5C9" w14:textId="3399DE9D" w:rsidR="008433D4" w:rsidRPr="008433D4" w:rsidRDefault="008433D4" w:rsidP="002D1C6C">
            <w:pPr>
              <w:jc w:val="both"/>
            </w:pPr>
            <w:r w:rsidRPr="008433D4">
              <w:t>Garant se podílí na přednáškách v rozsahu</w:t>
            </w:r>
            <w:r w:rsidR="00435619">
              <w:t xml:space="preserve"> </w:t>
            </w:r>
            <w:del w:id="1065" w:author="Pavla Trefilová" w:date="2019-11-18T17:19:00Z">
              <w:r w:rsidR="00435619">
                <w:delText>10</w:delText>
              </w:r>
              <w:r w:rsidRPr="008433D4">
                <w:delText>0</w:delText>
              </w:r>
            </w:del>
            <w:ins w:id="1066" w:author="Pavla Trefilová" w:date="2019-11-18T17:19:00Z">
              <w:r w:rsidR="00D575D8">
                <w:t>6</w:t>
              </w:r>
              <w:r w:rsidRPr="008433D4">
                <w:t>0</w:t>
              </w:r>
            </w:ins>
            <w:r w:rsidR="004F51C3">
              <w:t xml:space="preserve"> </w:t>
            </w:r>
            <w:r w:rsidRPr="008433D4">
              <w:t xml:space="preserve">%, dále stanovuje koncepci </w:t>
            </w:r>
            <w:r w:rsidR="00AE2A11">
              <w:t>seminářů</w:t>
            </w:r>
            <w:r w:rsidRPr="008433D4">
              <w:t xml:space="preserve"> a dohlíží na jejich jednotné vedení.</w:t>
            </w:r>
          </w:p>
        </w:tc>
      </w:tr>
      <w:tr w:rsidR="008433D4" w14:paraId="36DAA829" w14:textId="77777777" w:rsidTr="008433D4">
        <w:tc>
          <w:tcPr>
            <w:tcW w:w="3086" w:type="dxa"/>
            <w:shd w:val="clear" w:color="auto" w:fill="F7CAAC"/>
          </w:tcPr>
          <w:p w14:paraId="4C1E4A2E"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110A6C5" w14:textId="53886C58" w:rsidR="008433D4" w:rsidRPr="008433D4" w:rsidRDefault="008433D4">
            <w:pPr>
              <w:jc w:val="both"/>
            </w:pPr>
            <w:del w:id="1067" w:author="Pavla Trefilová" w:date="2019-11-18T17:19:00Z">
              <w:r w:rsidRPr="008433D4">
                <w:delText xml:space="preserve">doc. </w:delText>
              </w:r>
            </w:del>
            <w:r w:rsidR="00D575D8">
              <w:t xml:space="preserve">Ing. </w:t>
            </w:r>
            <w:del w:id="1068" w:author="Pavla Trefilová" w:date="2019-11-18T17:19:00Z">
              <w:r w:rsidRPr="008433D4">
                <w:delText>Je</w:delText>
              </w:r>
              <w:r w:rsidR="00435619">
                <w:delText>na Švarcová</w:delText>
              </w:r>
            </w:del>
            <w:ins w:id="1069" w:author="Pavla Trefilová" w:date="2019-11-18T17:19:00Z">
              <w:r w:rsidR="009268F4">
                <w:t>Monika Horáková</w:t>
              </w:r>
            </w:ins>
            <w:r w:rsidR="009268F4">
              <w:t xml:space="preserve">, </w:t>
            </w:r>
            <w:r w:rsidR="00435619">
              <w:t>Ph.D. – přednášky (</w:t>
            </w:r>
            <w:del w:id="1070" w:author="Pavla Trefilová" w:date="2019-11-18T17:19:00Z">
              <w:r w:rsidR="00435619">
                <w:delText>10</w:delText>
              </w:r>
              <w:r w:rsidRPr="008433D4">
                <w:delText>0</w:delText>
              </w:r>
            </w:del>
            <w:ins w:id="1071" w:author="Pavla Trefilová" w:date="2019-11-18T17:19:00Z">
              <w:r w:rsidR="00D575D8">
                <w:t>6</w:t>
              </w:r>
              <w:r w:rsidRPr="008433D4">
                <w:t>0%</w:t>
              </w:r>
              <w:r w:rsidR="00435619">
                <w:t>)</w:t>
              </w:r>
              <w:r w:rsidR="00D575D8">
                <w:t xml:space="preserve">; Ing. </w:t>
              </w:r>
              <w:r w:rsidR="009268F4">
                <w:t>Martin Mikeska,</w:t>
              </w:r>
              <w:r w:rsidR="00D575D8">
                <w:t xml:space="preserve"> Ph.D. – přednášky (40</w:t>
              </w:r>
            </w:ins>
            <w:r w:rsidR="00D575D8">
              <w:t>%)</w:t>
            </w:r>
          </w:p>
        </w:tc>
      </w:tr>
      <w:tr w:rsidR="008433D4" w14:paraId="1AE38730" w14:textId="77777777" w:rsidTr="008433D4">
        <w:trPr>
          <w:trHeight w:val="158"/>
        </w:trPr>
        <w:tc>
          <w:tcPr>
            <w:tcW w:w="9855" w:type="dxa"/>
            <w:gridSpan w:val="8"/>
            <w:tcBorders>
              <w:top w:val="nil"/>
            </w:tcBorders>
          </w:tcPr>
          <w:p w14:paraId="7D720981" w14:textId="77777777" w:rsidR="008433D4" w:rsidRPr="008433D4" w:rsidRDefault="008433D4" w:rsidP="008433D4">
            <w:pPr>
              <w:jc w:val="both"/>
            </w:pPr>
          </w:p>
        </w:tc>
      </w:tr>
      <w:tr w:rsidR="008433D4" w14:paraId="2426FCBA" w14:textId="77777777" w:rsidTr="008433D4">
        <w:tc>
          <w:tcPr>
            <w:tcW w:w="3086" w:type="dxa"/>
            <w:shd w:val="clear" w:color="auto" w:fill="F7CAAC"/>
          </w:tcPr>
          <w:p w14:paraId="25C5F084"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35A8B4A5" w14:textId="77777777" w:rsidR="008433D4" w:rsidRPr="008433D4" w:rsidRDefault="008433D4" w:rsidP="008433D4">
            <w:pPr>
              <w:jc w:val="both"/>
            </w:pPr>
          </w:p>
        </w:tc>
      </w:tr>
      <w:tr w:rsidR="008433D4" w14:paraId="7116A9E8" w14:textId="77777777" w:rsidTr="008433D4">
        <w:trPr>
          <w:trHeight w:val="3938"/>
        </w:trPr>
        <w:tc>
          <w:tcPr>
            <w:tcW w:w="9855" w:type="dxa"/>
            <w:gridSpan w:val="8"/>
            <w:tcBorders>
              <w:top w:val="nil"/>
              <w:bottom w:val="single" w:sz="12" w:space="0" w:color="auto"/>
            </w:tcBorders>
          </w:tcPr>
          <w:p w14:paraId="06BA3CCC" w14:textId="26D27041" w:rsidR="008433D4" w:rsidRPr="008433D4" w:rsidRDefault="008433D4" w:rsidP="008433D4">
            <w:pPr>
              <w:jc w:val="both"/>
            </w:pPr>
            <w:r w:rsidRPr="008433D4">
              <w:t>Ma</w:t>
            </w:r>
            <w:r w:rsidR="005774C6">
              <w:t>croeconomics</w:t>
            </w:r>
            <w:r w:rsidRPr="008433D4">
              <w:t xml:space="preserve"> I v návaznosti na semestrální kurz </w:t>
            </w:r>
            <w:r w:rsidR="005774C6"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14:paraId="31BB0DB1" w14:textId="353C6149" w:rsidR="008433D4" w:rsidRPr="008433D4" w:rsidRDefault="005774C6" w:rsidP="008433D4">
            <w:pPr>
              <w:jc w:val="both"/>
            </w:pPr>
            <w:r>
              <w:t>Obsah</w:t>
            </w:r>
          </w:p>
          <w:p w14:paraId="7008FFE3"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Úvod do studia Makroekonomie </w:t>
            </w:r>
          </w:p>
          <w:p w14:paraId="244D975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produktu a důchodů </w:t>
            </w:r>
          </w:p>
          <w:p w14:paraId="4FB3790F"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Makroekonomická rovnováha, AS-AD model, výdajové multiplikátory </w:t>
            </w:r>
          </w:p>
          <w:p w14:paraId="333824D8"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Trh peněz </w:t>
            </w:r>
          </w:p>
          <w:p w14:paraId="0BEA37A2" w14:textId="6C7AB728" w:rsidR="008433D4" w:rsidRPr="008433D4" w:rsidRDefault="006B50B1" w:rsidP="001C2699">
            <w:pPr>
              <w:pStyle w:val="Odstavecseseznamem"/>
              <w:numPr>
                <w:ilvl w:val="0"/>
                <w:numId w:val="7"/>
              </w:numPr>
              <w:spacing w:after="0" w:line="240" w:lineRule="auto"/>
              <w:ind w:left="322" w:hanging="284"/>
              <w:rPr>
                <w:rFonts w:ascii="Times New Roman" w:hAnsi="Times New Roman"/>
                <w:sz w:val="20"/>
                <w:szCs w:val="20"/>
              </w:rPr>
            </w:pPr>
            <w:r>
              <w:rPr>
                <w:rFonts w:ascii="Times New Roman" w:hAnsi="Times New Roman"/>
                <w:sz w:val="20"/>
                <w:szCs w:val="20"/>
              </w:rPr>
              <w:t>Měření cenové hladiny, inflace</w:t>
            </w:r>
          </w:p>
          <w:p w14:paraId="3364E811"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Nezaměstnanost, vztah nezaměstnanosti a inflace </w:t>
            </w:r>
          </w:p>
          <w:p w14:paraId="4127A014"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Ekonomický růst a hospodářský cyklus </w:t>
            </w:r>
          </w:p>
          <w:p w14:paraId="2834F92E"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Mezinárodní finanční trhy, měnové kurzy </w:t>
            </w:r>
          </w:p>
          <w:p w14:paraId="1348325B"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Monetární politika</w:t>
            </w:r>
          </w:p>
          <w:p w14:paraId="53C07BF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Fiskální politika</w:t>
            </w:r>
          </w:p>
          <w:p w14:paraId="1A608155"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obchod, zahraniční investice a platební bilance</w:t>
            </w:r>
          </w:p>
          <w:p w14:paraId="034E621D"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souvislosti rozvoje české ekonomiky</w:t>
            </w:r>
          </w:p>
        </w:tc>
      </w:tr>
      <w:tr w:rsidR="008433D4" w14:paraId="64BF745E" w14:textId="77777777" w:rsidTr="008433D4">
        <w:trPr>
          <w:trHeight w:val="265"/>
        </w:trPr>
        <w:tc>
          <w:tcPr>
            <w:tcW w:w="3653" w:type="dxa"/>
            <w:gridSpan w:val="2"/>
            <w:tcBorders>
              <w:top w:val="nil"/>
            </w:tcBorders>
            <w:shd w:val="clear" w:color="auto" w:fill="F7CAAC"/>
          </w:tcPr>
          <w:p w14:paraId="0D810C0B"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2AB7B5A0" w14:textId="77777777" w:rsidR="008433D4" w:rsidRPr="008433D4" w:rsidRDefault="008433D4" w:rsidP="008433D4">
            <w:pPr>
              <w:jc w:val="both"/>
            </w:pPr>
          </w:p>
        </w:tc>
      </w:tr>
      <w:tr w:rsidR="008433D4" w14:paraId="2DE82B12" w14:textId="77777777" w:rsidTr="008433D4">
        <w:trPr>
          <w:trHeight w:val="1497"/>
        </w:trPr>
        <w:tc>
          <w:tcPr>
            <w:tcW w:w="9855" w:type="dxa"/>
            <w:gridSpan w:val="8"/>
            <w:tcBorders>
              <w:top w:val="nil"/>
            </w:tcBorders>
          </w:tcPr>
          <w:p w14:paraId="1FE031A9" w14:textId="77777777" w:rsidR="008433D4" w:rsidRPr="008433D4" w:rsidRDefault="008433D4" w:rsidP="008433D4">
            <w:pPr>
              <w:jc w:val="both"/>
              <w:rPr>
                <w:b/>
              </w:rPr>
            </w:pPr>
            <w:r w:rsidRPr="008433D4">
              <w:rPr>
                <w:b/>
              </w:rPr>
              <w:t>Povinná literatura</w:t>
            </w:r>
          </w:p>
          <w:p w14:paraId="78FBBAAF" w14:textId="77777777" w:rsidR="005774C6" w:rsidRPr="008433D4" w:rsidRDefault="005774C6" w:rsidP="005774C6">
            <w:pPr>
              <w:jc w:val="both"/>
            </w:pPr>
            <w:r w:rsidRPr="008433D4">
              <w:t xml:space="preserve">KRUGMAN, P. R., WELLS, R. </w:t>
            </w:r>
            <w:r w:rsidRPr="008433D4">
              <w:rPr>
                <w:i/>
                <w:iCs/>
              </w:rPr>
              <w:t>Macroeconomics</w:t>
            </w:r>
            <w:r w:rsidRPr="008433D4">
              <w:t>. Fourth edition. New York: Worth Publishers, 2015, 595 p. ISBN 978-1-4641-1037-5.</w:t>
            </w:r>
          </w:p>
          <w:p w14:paraId="1C1BAB75" w14:textId="77777777" w:rsidR="005774C6" w:rsidRDefault="005774C6" w:rsidP="008433D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14:paraId="76DDEF5E" w14:textId="6C8D5FC6" w:rsidR="008433D4" w:rsidRPr="008433D4" w:rsidRDefault="008433D4" w:rsidP="008433D4">
            <w:pPr>
              <w:jc w:val="both"/>
            </w:pPr>
            <w:r w:rsidRPr="008433D4">
              <w:t xml:space="preserve">MANKIW, N. G., TAYLOR, M. P. </w:t>
            </w:r>
            <w:r w:rsidRPr="008433D4">
              <w:rPr>
                <w:i/>
                <w:iCs/>
              </w:rPr>
              <w:t>Macroeconomics</w:t>
            </w:r>
            <w:r w:rsidRPr="008433D4">
              <w:t>. 3rd ed. Andover: Cengage Learning, 2014, 451 p. ISBN 978-1-4080-8197-6.</w:t>
            </w:r>
          </w:p>
          <w:p w14:paraId="053D6F49" w14:textId="1D6E4076" w:rsidR="005774C6" w:rsidRPr="008433D4" w:rsidRDefault="005774C6" w:rsidP="005774C6">
            <w:pPr>
              <w:jc w:val="both"/>
              <w:rPr>
                <w:b/>
              </w:rPr>
            </w:pPr>
            <w:r>
              <w:rPr>
                <w:b/>
              </w:rPr>
              <w:t>Doporučená</w:t>
            </w:r>
            <w:r w:rsidRPr="008433D4">
              <w:rPr>
                <w:b/>
              </w:rPr>
              <w:t xml:space="preserve"> literatura</w:t>
            </w:r>
          </w:p>
          <w:p w14:paraId="453F713E" w14:textId="0031947D" w:rsidR="005774C6" w:rsidRPr="008433D4" w:rsidRDefault="005774C6" w:rsidP="008433D4">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8433D4" w14:paraId="43DD3914"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C91952" w14:textId="77777777" w:rsidR="008433D4" w:rsidRPr="008433D4" w:rsidRDefault="008433D4" w:rsidP="008433D4">
            <w:pPr>
              <w:jc w:val="center"/>
              <w:rPr>
                <w:b/>
              </w:rPr>
            </w:pPr>
            <w:r w:rsidRPr="008433D4">
              <w:rPr>
                <w:b/>
              </w:rPr>
              <w:t>Informace ke kombinované nebo distanční formě</w:t>
            </w:r>
          </w:p>
        </w:tc>
      </w:tr>
      <w:tr w:rsidR="008433D4" w14:paraId="2E1D5D81" w14:textId="77777777" w:rsidTr="008433D4">
        <w:tc>
          <w:tcPr>
            <w:tcW w:w="4787" w:type="dxa"/>
            <w:gridSpan w:val="3"/>
            <w:tcBorders>
              <w:top w:val="single" w:sz="2" w:space="0" w:color="auto"/>
            </w:tcBorders>
            <w:shd w:val="clear" w:color="auto" w:fill="F7CAAC"/>
          </w:tcPr>
          <w:p w14:paraId="18E38963"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6C1A5BA0" w14:textId="251BD80E" w:rsidR="008433D4" w:rsidRPr="008433D4" w:rsidRDefault="008433D4" w:rsidP="008433D4">
            <w:pPr>
              <w:jc w:val="both"/>
            </w:pPr>
          </w:p>
        </w:tc>
        <w:tc>
          <w:tcPr>
            <w:tcW w:w="4179" w:type="dxa"/>
            <w:gridSpan w:val="4"/>
            <w:tcBorders>
              <w:top w:val="single" w:sz="2" w:space="0" w:color="auto"/>
            </w:tcBorders>
            <w:shd w:val="clear" w:color="auto" w:fill="F7CAAC"/>
          </w:tcPr>
          <w:p w14:paraId="4A39FFF6" w14:textId="77777777" w:rsidR="008433D4" w:rsidRPr="008433D4" w:rsidRDefault="008433D4" w:rsidP="008433D4">
            <w:pPr>
              <w:jc w:val="both"/>
              <w:rPr>
                <w:b/>
              </w:rPr>
            </w:pPr>
            <w:r w:rsidRPr="008433D4">
              <w:rPr>
                <w:b/>
              </w:rPr>
              <w:t xml:space="preserve">hodin </w:t>
            </w:r>
          </w:p>
        </w:tc>
      </w:tr>
      <w:tr w:rsidR="008433D4" w14:paraId="011EB4AE" w14:textId="77777777" w:rsidTr="008433D4">
        <w:tc>
          <w:tcPr>
            <w:tcW w:w="9855" w:type="dxa"/>
            <w:gridSpan w:val="8"/>
            <w:shd w:val="clear" w:color="auto" w:fill="F7CAAC"/>
          </w:tcPr>
          <w:p w14:paraId="3798EF3C" w14:textId="77777777" w:rsidR="008433D4" w:rsidRPr="008433D4" w:rsidRDefault="008433D4" w:rsidP="008433D4">
            <w:pPr>
              <w:jc w:val="both"/>
              <w:rPr>
                <w:b/>
              </w:rPr>
            </w:pPr>
            <w:r w:rsidRPr="008433D4">
              <w:rPr>
                <w:b/>
              </w:rPr>
              <w:t>Informace o způsobu kontaktu s vyučujícím</w:t>
            </w:r>
          </w:p>
        </w:tc>
      </w:tr>
      <w:tr w:rsidR="008433D4" w14:paraId="125B4B35" w14:textId="77777777" w:rsidTr="008433D4">
        <w:trPr>
          <w:trHeight w:val="699"/>
        </w:trPr>
        <w:tc>
          <w:tcPr>
            <w:tcW w:w="9855" w:type="dxa"/>
            <w:gridSpan w:val="8"/>
          </w:tcPr>
          <w:p w14:paraId="12062F8F"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0EF74" w14:textId="77777777" w:rsidR="008433D4" w:rsidRDefault="008433D4"/>
    <w:p w14:paraId="48CF2A5E" w14:textId="77777777" w:rsidR="008433D4" w:rsidRDefault="008433D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E6005" w14:paraId="64453DEB" w14:textId="77777777" w:rsidTr="00E22C77">
        <w:trPr>
          <w:gridAfter w:val="1"/>
          <w:wAfter w:w="75" w:type="dxa"/>
        </w:trPr>
        <w:tc>
          <w:tcPr>
            <w:tcW w:w="9855" w:type="dxa"/>
            <w:gridSpan w:val="16"/>
            <w:tcBorders>
              <w:bottom w:val="double" w:sz="4" w:space="0" w:color="auto"/>
            </w:tcBorders>
            <w:shd w:val="clear" w:color="auto" w:fill="BDD6EE"/>
          </w:tcPr>
          <w:p w14:paraId="4E9925A0" w14:textId="77777777" w:rsidR="00FE6005" w:rsidRDefault="00FE6005" w:rsidP="00913988">
            <w:pPr>
              <w:jc w:val="both"/>
              <w:rPr>
                <w:b/>
                <w:sz w:val="28"/>
              </w:rPr>
            </w:pPr>
            <w:r>
              <w:lastRenderedPageBreak/>
              <w:br w:type="page"/>
            </w:r>
            <w:r>
              <w:rPr>
                <w:b/>
                <w:sz w:val="28"/>
              </w:rPr>
              <w:t>B-III – Charakteristika studijního předmětu</w:t>
            </w:r>
          </w:p>
        </w:tc>
      </w:tr>
      <w:tr w:rsidR="00FE6005" w14:paraId="1EF8195E" w14:textId="77777777" w:rsidTr="00E22C77">
        <w:trPr>
          <w:gridAfter w:val="1"/>
          <w:wAfter w:w="75" w:type="dxa"/>
        </w:trPr>
        <w:tc>
          <w:tcPr>
            <w:tcW w:w="3086" w:type="dxa"/>
            <w:gridSpan w:val="2"/>
            <w:tcBorders>
              <w:top w:val="double" w:sz="4" w:space="0" w:color="auto"/>
            </w:tcBorders>
            <w:shd w:val="clear" w:color="auto" w:fill="F7CAAC"/>
          </w:tcPr>
          <w:p w14:paraId="4F65558F" w14:textId="77777777" w:rsidR="00FE6005" w:rsidRPr="000F1B0E" w:rsidRDefault="00FE6005" w:rsidP="00913988">
            <w:pPr>
              <w:jc w:val="both"/>
              <w:rPr>
                <w:b/>
              </w:rPr>
            </w:pPr>
            <w:r w:rsidRPr="000F1B0E">
              <w:rPr>
                <w:b/>
              </w:rPr>
              <w:t>Název studijního předmětu</w:t>
            </w:r>
          </w:p>
        </w:tc>
        <w:tc>
          <w:tcPr>
            <w:tcW w:w="6769" w:type="dxa"/>
            <w:gridSpan w:val="14"/>
            <w:tcBorders>
              <w:top w:val="double" w:sz="4" w:space="0" w:color="auto"/>
            </w:tcBorders>
          </w:tcPr>
          <w:p w14:paraId="7D902C15" w14:textId="77777777" w:rsidR="00FE6005" w:rsidRPr="000F1B0E" w:rsidRDefault="00E22C77" w:rsidP="00913988">
            <w:pPr>
              <w:jc w:val="both"/>
            </w:pPr>
            <w:r w:rsidRPr="00FE6005">
              <w:t>Applied Statistics I</w:t>
            </w:r>
          </w:p>
        </w:tc>
      </w:tr>
      <w:tr w:rsidR="00FE6005" w14:paraId="6DCFD981" w14:textId="77777777" w:rsidTr="00E22C77">
        <w:trPr>
          <w:gridAfter w:val="1"/>
          <w:wAfter w:w="75" w:type="dxa"/>
          <w:trHeight w:val="249"/>
        </w:trPr>
        <w:tc>
          <w:tcPr>
            <w:tcW w:w="3086" w:type="dxa"/>
            <w:gridSpan w:val="2"/>
            <w:shd w:val="clear" w:color="auto" w:fill="F7CAAC"/>
          </w:tcPr>
          <w:p w14:paraId="2EF1E8D1" w14:textId="77777777" w:rsidR="00FE6005" w:rsidRPr="000F1B0E" w:rsidRDefault="00FE6005" w:rsidP="00913988">
            <w:pPr>
              <w:jc w:val="both"/>
              <w:rPr>
                <w:b/>
              </w:rPr>
            </w:pPr>
            <w:r w:rsidRPr="000F1B0E">
              <w:rPr>
                <w:b/>
              </w:rPr>
              <w:t>Typ předmětu</w:t>
            </w:r>
          </w:p>
        </w:tc>
        <w:tc>
          <w:tcPr>
            <w:tcW w:w="3406" w:type="dxa"/>
            <w:gridSpan w:val="8"/>
          </w:tcPr>
          <w:p w14:paraId="117D6036" w14:textId="77777777" w:rsidR="00FE6005" w:rsidRPr="000F1B0E" w:rsidRDefault="00FE6005" w:rsidP="00913988">
            <w:pPr>
              <w:jc w:val="both"/>
            </w:pPr>
            <w:r w:rsidRPr="000F1B0E">
              <w:t>povinný „P“</w:t>
            </w:r>
          </w:p>
        </w:tc>
        <w:tc>
          <w:tcPr>
            <w:tcW w:w="2695" w:type="dxa"/>
            <w:gridSpan w:val="4"/>
            <w:shd w:val="clear" w:color="auto" w:fill="F7CAAC"/>
          </w:tcPr>
          <w:p w14:paraId="11E0B9A2" w14:textId="77777777" w:rsidR="00FE6005" w:rsidRPr="000F1B0E" w:rsidRDefault="00FE6005" w:rsidP="00913988">
            <w:pPr>
              <w:jc w:val="both"/>
            </w:pPr>
            <w:r w:rsidRPr="000F1B0E">
              <w:rPr>
                <w:b/>
              </w:rPr>
              <w:t>doporučený ročník / semestr</w:t>
            </w:r>
          </w:p>
        </w:tc>
        <w:tc>
          <w:tcPr>
            <w:tcW w:w="668" w:type="dxa"/>
            <w:gridSpan w:val="2"/>
          </w:tcPr>
          <w:p w14:paraId="753E304C" w14:textId="77777777" w:rsidR="00FE6005" w:rsidRPr="000F1B0E" w:rsidRDefault="00FE6005" w:rsidP="00913988">
            <w:pPr>
              <w:jc w:val="both"/>
            </w:pPr>
            <w:r w:rsidRPr="000F1B0E">
              <w:t>1/L</w:t>
            </w:r>
          </w:p>
        </w:tc>
      </w:tr>
      <w:tr w:rsidR="00FE6005" w14:paraId="427C16C3" w14:textId="77777777" w:rsidTr="00E22C77">
        <w:trPr>
          <w:gridAfter w:val="1"/>
          <w:wAfter w:w="75" w:type="dxa"/>
          <w:trHeight w:val="139"/>
        </w:trPr>
        <w:tc>
          <w:tcPr>
            <w:tcW w:w="3086" w:type="dxa"/>
            <w:gridSpan w:val="2"/>
            <w:shd w:val="clear" w:color="auto" w:fill="F7CAAC"/>
          </w:tcPr>
          <w:p w14:paraId="59D81A7B" w14:textId="77777777" w:rsidR="00FE6005" w:rsidRPr="000F1B0E" w:rsidRDefault="00FE6005" w:rsidP="00913988">
            <w:pPr>
              <w:jc w:val="both"/>
              <w:rPr>
                <w:b/>
              </w:rPr>
            </w:pPr>
            <w:r w:rsidRPr="000F1B0E">
              <w:rPr>
                <w:b/>
              </w:rPr>
              <w:t>Rozsah studijního předmětu</w:t>
            </w:r>
          </w:p>
        </w:tc>
        <w:tc>
          <w:tcPr>
            <w:tcW w:w="1701" w:type="dxa"/>
            <w:gridSpan w:val="4"/>
          </w:tcPr>
          <w:p w14:paraId="527CBAD2" w14:textId="77777777" w:rsidR="00FE6005" w:rsidRPr="000F1B0E" w:rsidRDefault="00FE6005" w:rsidP="00913988">
            <w:pPr>
              <w:jc w:val="both"/>
            </w:pPr>
            <w:r w:rsidRPr="000F1B0E">
              <w:t>26p + 26c</w:t>
            </w:r>
          </w:p>
        </w:tc>
        <w:tc>
          <w:tcPr>
            <w:tcW w:w="889" w:type="dxa"/>
            <w:gridSpan w:val="2"/>
            <w:shd w:val="clear" w:color="auto" w:fill="F7CAAC"/>
          </w:tcPr>
          <w:p w14:paraId="1617F7D6" w14:textId="77777777" w:rsidR="00FE6005" w:rsidRPr="000F1B0E" w:rsidRDefault="00FE6005" w:rsidP="00913988">
            <w:pPr>
              <w:jc w:val="both"/>
              <w:rPr>
                <w:b/>
              </w:rPr>
            </w:pPr>
            <w:r w:rsidRPr="000F1B0E">
              <w:rPr>
                <w:b/>
              </w:rPr>
              <w:t xml:space="preserve">hod. </w:t>
            </w:r>
          </w:p>
        </w:tc>
        <w:tc>
          <w:tcPr>
            <w:tcW w:w="816" w:type="dxa"/>
            <w:gridSpan w:val="2"/>
          </w:tcPr>
          <w:p w14:paraId="308B95A6" w14:textId="77777777" w:rsidR="00FE6005" w:rsidRPr="000F1B0E" w:rsidRDefault="00FE6005" w:rsidP="00913988">
            <w:pPr>
              <w:jc w:val="both"/>
            </w:pPr>
            <w:r w:rsidRPr="000F1B0E">
              <w:t>52</w:t>
            </w:r>
          </w:p>
        </w:tc>
        <w:tc>
          <w:tcPr>
            <w:tcW w:w="2156" w:type="dxa"/>
            <w:gridSpan w:val="2"/>
            <w:shd w:val="clear" w:color="auto" w:fill="F7CAAC"/>
          </w:tcPr>
          <w:p w14:paraId="75F8D107" w14:textId="77777777" w:rsidR="00FE6005" w:rsidRPr="000F1B0E" w:rsidRDefault="00FE6005" w:rsidP="00913988">
            <w:pPr>
              <w:jc w:val="both"/>
              <w:rPr>
                <w:b/>
              </w:rPr>
            </w:pPr>
            <w:r w:rsidRPr="000F1B0E">
              <w:rPr>
                <w:b/>
              </w:rPr>
              <w:t>kreditů</w:t>
            </w:r>
          </w:p>
        </w:tc>
        <w:tc>
          <w:tcPr>
            <w:tcW w:w="1207" w:type="dxa"/>
            <w:gridSpan w:val="4"/>
          </w:tcPr>
          <w:p w14:paraId="6577DD92" w14:textId="77777777" w:rsidR="00FE6005" w:rsidRPr="000F1B0E" w:rsidRDefault="00FE6005" w:rsidP="00913988">
            <w:pPr>
              <w:jc w:val="both"/>
            </w:pPr>
            <w:r w:rsidRPr="000F1B0E">
              <w:t>5</w:t>
            </w:r>
          </w:p>
        </w:tc>
      </w:tr>
      <w:tr w:rsidR="00FE6005" w14:paraId="03330A19" w14:textId="77777777" w:rsidTr="00E22C77">
        <w:trPr>
          <w:gridAfter w:val="1"/>
          <w:wAfter w:w="75" w:type="dxa"/>
        </w:trPr>
        <w:tc>
          <w:tcPr>
            <w:tcW w:w="3086" w:type="dxa"/>
            <w:gridSpan w:val="2"/>
            <w:shd w:val="clear" w:color="auto" w:fill="F7CAAC"/>
          </w:tcPr>
          <w:p w14:paraId="2D81FFD2" w14:textId="77777777" w:rsidR="00FE6005" w:rsidRPr="000F1B0E" w:rsidRDefault="00FE6005" w:rsidP="00913988">
            <w:pPr>
              <w:jc w:val="both"/>
              <w:rPr>
                <w:b/>
              </w:rPr>
            </w:pPr>
            <w:r w:rsidRPr="000F1B0E">
              <w:rPr>
                <w:b/>
              </w:rPr>
              <w:t>Prerekvizity, korekvizity, ekvivalence</w:t>
            </w:r>
          </w:p>
        </w:tc>
        <w:tc>
          <w:tcPr>
            <w:tcW w:w="6769" w:type="dxa"/>
            <w:gridSpan w:val="14"/>
          </w:tcPr>
          <w:p w14:paraId="6F3FF1FB" w14:textId="77777777" w:rsidR="00FE6005" w:rsidRPr="000F1B0E" w:rsidRDefault="00FE6005" w:rsidP="00913988">
            <w:pPr>
              <w:jc w:val="both"/>
            </w:pPr>
          </w:p>
        </w:tc>
      </w:tr>
      <w:tr w:rsidR="00FE6005" w14:paraId="336B3E6A" w14:textId="77777777" w:rsidTr="00E22C77">
        <w:trPr>
          <w:gridAfter w:val="1"/>
          <w:wAfter w:w="75" w:type="dxa"/>
        </w:trPr>
        <w:tc>
          <w:tcPr>
            <w:tcW w:w="3086" w:type="dxa"/>
            <w:gridSpan w:val="2"/>
            <w:shd w:val="clear" w:color="auto" w:fill="F7CAAC"/>
          </w:tcPr>
          <w:p w14:paraId="58170160" w14:textId="77777777" w:rsidR="00FE6005" w:rsidRPr="000F1B0E" w:rsidRDefault="00FE6005" w:rsidP="00913988">
            <w:pPr>
              <w:jc w:val="both"/>
              <w:rPr>
                <w:b/>
              </w:rPr>
            </w:pPr>
            <w:r w:rsidRPr="000F1B0E">
              <w:rPr>
                <w:b/>
              </w:rPr>
              <w:t>Způsob ověření studijních výsledků</w:t>
            </w:r>
          </w:p>
        </w:tc>
        <w:tc>
          <w:tcPr>
            <w:tcW w:w="3406" w:type="dxa"/>
            <w:gridSpan w:val="8"/>
          </w:tcPr>
          <w:p w14:paraId="059CA4BC" w14:textId="77777777" w:rsidR="00FE6005" w:rsidRPr="000F1B0E" w:rsidRDefault="00FE6005" w:rsidP="00913988">
            <w:pPr>
              <w:jc w:val="both"/>
            </w:pPr>
            <w:r w:rsidRPr="000F1B0E">
              <w:t>zápočet, zkouška</w:t>
            </w:r>
          </w:p>
        </w:tc>
        <w:tc>
          <w:tcPr>
            <w:tcW w:w="2156" w:type="dxa"/>
            <w:gridSpan w:val="2"/>
            <w:shd w:val="clear" w:color="auto" w:fill="F7CAAC"/>
          </w:tcPr>
          <w:p w14:paraId="65687724" w14:textId="77777777" w:rsidR="00FE6005" w:rsidRPr="000F1B0E" w:rsidRDefault="00FE6005" w:rsidP="00913988">
            <w:pPr>
              <w:jc w:val="both"/>
              <w:rPr>
                <w:b/>
              </w:rPr>
            </w:pPr>
            <w:r w:rsidRPr="000F1B0E">
              <w:rPr>
                <w:b/>
              </w:rPr>
              <w:t>Forma výuky</w:t>
            </w:r>
          </w:p>
        </w:tc>
        <w:tc>
          <w:tcPr>
            <w:tcW w:w="1207" w:type="dxa"/>
            <w:gridSpan w:val="4"/>
          </w:tcPr>
          <w:p w14:paraId="73AF9EC7" w14:textId="77777777" w:rsidR="00FE6005" w:rsidRPr="000F1B0E" w:rsidRDefault="00FE6005" w:rsidP="00913988">
            <w:pPr>
              <w:jc w:val="both"/>
            </w:pPr>
            <w:r w:rsidRPr="000F1B0E">
              <w:t>přednáška, cvičení</w:t>
            </w:r>
          </w:p>
        </w:tc>
      </w:tr>
      <w:tr w:rsidR="00FE6005" w14:paraId="3F3EDAED" w14:textId="77777777" w:rsidTr="00E22C77">
        <w:trPr>
          <w:gridAfter w:val="1"/>
          <w:wAfter w:w="75" w:type="dxa"/>
        </w:trPr>
        <w:tc>
          <w:tcPr>
            <w:tcW w:w="3086" w:type="dxa"/>
            <w:gridSpan w:val="2"/>
            <w:shd w:val="clear" w:color="auto" w:fill="F7CAAC"/>
          </w:tcPr>
          <w:p w14:paraId="344647BE" w14:textId="77777777" w:rsidR="00FE6005" w:rsidRPr="000F1B0E" w:rsidRDefault="00FE6005" w:rsidP="00913988">
            <w:pPr>
              <w:jc w:val="both"/>
              <w:rPr>
                <w:b/>
              </w:rPr>
            </w:pPr>
            <w:r w:rsidRPr="000F1B0E">
              <w:rPr>
                <w:b/>
              </w:rPr>
              <w:t>Forma způsobu ověření studijních výsledků a další požadavky na studenta</w:t>
            </w:r>
          </w:p>
        </w:tc>
        <w:tc>
          <w:tcPr>
            <w:tcW w:w="6769" w:type="dxa"/>
            <w:gridSpan w:val="14"/>
            <w:tcBorders>
              <w:bottom w:val="nil"/>
            </w:tcBorders>
          </w:tcPr>
          <w:p w14:paraId="073B18B2" w14:textId="77777777" w:rsidR="00FE6005" w:rsidRPr="000F1B0E" w:rsidRDefault="00FE6005" w:rsidP="00913988">
            <w:pPr>
              <w:jc w:val="both"/>
            </w:pPr>
            <w:r w:rsidRPr="000F1B0E">
              <w:t>Způsob zakončení předmětu – zápočet, zkouška</w:t>
            </w:r>
          </w:p>
          <w:p w14:paraId="012F21E2" w14:textId="77777777" w:rsidR="00FE6005" w:rsidRPr="000F1B0E" w:rsidRDefault="00FE6005" w:rsidP="0032227F">
            <w:pPr>
              <w:jc w:val="both"/>
            </w:pPr>
            <w:r w:rsidRPr="000F1B0E">
              <w:t>Požadavky na zápočet:</w:t>
            </w:r>
            <w:r w:rsidR="0032227F">
              <w:t xml:space="preserve"> </w:t>
            </w:r>
            <w:r w:rsidRPr="000F1B0E">
              <w:t>2 zápočtové písemky musí být splněny nad 60</w:t>
            </w:r>
            <w:r w:rsidR="004F51C3">
              <w:t xml:space="preserve"> </w:t>
            </w:r>
            <w:r w:rsidRPr="000F1B0E">
              <w:rPr>
                <w:lang w:val="en-GB"/>
              </w:rPr>
              <w:t>%</w:t>
            </w:r>
            <w:r w:rsidR="0032227F">
              <w:rPr>
                <w:lang w:val="en-GB"/>
              </w:rPr>
              <w:t xml:space="preserve">; </w:t>
            </w:r>
            <w:r w:rsidR="004F51C3">
              <w:rPr>
                <w:lang w:val="en-GB"/>
              </w:rPr>
              <w:t xml:space="preserve">                        </w:t>
            </w:r>
            <w:r w:rsidR="009322C2">
              <w:t>80% aktivní účast na cvičeníc</w:t>
            </w:r>
            <w:r w:rsidRPr="000F1B0E">
              <w:t>h.</w:t>
            </w:r>
          </w:p>
          <w:p w14:paraId="08339DF1" w14:textId="77777777" w:rsidR="00FE6005" w:rsidRPr="000F1B0E" w:rsidRDefault="00FE6005" w:rsidP="001E7204">
            <w:pPr>
              <w:jc w:val="both"/>
            </w:pPr>
            <w:r w:rsidRPr="000F1B0E">
              <w:t>Požadavky na zkoušku: písemný test, 2 části (příklady + teorie) s maximálním možným počtem dosažitelných bodů 35, kde musí být každá část alespoň na 50</w:t>
            </w:r>
            <w:r w:rsidR="004F51C3">
              <w:t xml:space="preserve"> </w:t>
            </w:r>
            <w:r w:rsidRPr="000F1B0E">
              <w:t>%.</w:t>
            </w:r>
          </w:p>
        </w:tc>
      </w:tr>
      <w:tr w:rsidR="00FE6005" w14:paraId="60641A2B" w14:textId="77777777" w:rsidTr="00E22C77">
        <w:trPr>
          <w:gridAfter w:val="1"/>
          <w:wAfter w:w="75" w:type="dxa"/>
          <w:trHeight w:val="60"/>
        </w:trPr>
        <w:tc>
          <w:tcPr>
            <w:tcW w:w="9855" w:type="dxa"/>
            <w:gridSpan w:val="16"/>
            <w:tcBorders>
              <w:top w:val="nil"/>
            </w:tcBorders>
          </w:tcPr>
          <w:p w14:paraId="69619A2A" w14:textId="77777777" w:rsidR="00FE6005" w:rsidRPr="0032227F" w:rsidRDefault="00FE6005" w:rsidP="00913988">
            <w:pPr>
              <w:jc w:val="both"/>
              <w:rPr>
                <w:sz w:val="16"/>
              </w:rPr>
            </w:pPr>
          </w:p>
        </w:tc>
      </w:tr>
      <w:tr w:rsidR="00FE6005" w14:paraId="27010F8E" w14:textId="77777777" w:rsidTr="00E22C77">
        <w:trPr>
          <w:gridAfter w:val="1"/>
          <w:wAfter w:w="75" w:type="dxa"/>
          <w:trHeight w:val="197"/>
        </w:trPr>
        <w:tc>
          <w:tcPr>
            <w:tcW w:w="3086" w:type="dxa"/>
            <w:gridSpan w:val="2"/>
            <w:tcBorders>
              <w:top w:val="nil"/>
            </w:tcBorders>
            <w:shd w:val="clear" w:color="auto" w:fill="F7CAAC"/>
          </w:tcPr>
          <w:p w14:paraId="7B4CC673" w14:textId="77777777" w:rsidR="00FE6005" w:rsidRPr="000F1B0E" w:rsidRDefault="00FE6005" w:rsidP="00913988">
            <w:pPr>
              <w:jc w:val="both"/>
              <w:rPr>
                <w:b/>
              </w:rPr>
            </w:pPr>
            <w:r w:rsidRPr="000F1B0E">
              <w:rPr>
                <w:b/>
              </w:rPr>
              <w:t>Garant předmětu</w:t>
            </w:r>
          </w:p>
        </w:tc>
        <w:tc>
          <w:tcPr>
            <w:tcW w:w="6769" w:type="dxa"/>
            <w:gridSpan w:val="14"/>
            <w:tcBorders>
              <w:top w:val="nil"/>
            </w:tcBorders>
          </w:tcPr>
          <w:p w14:paraId="4B661A05" w14:textId="33B14270" w:rsidR="00FE6005" w:rsidRPr="000F1B0E" w:rsidRDefault="00FE6005" w:rsidP="00D575D8">
            <w:pPr>
              <w:jc w:val="both"/>
            </w:pPr>
            <w:r w:rsidRPr="000F1B0E">
              <w:t xml:space="preserve">Ing. </w:t>
            </w:r>
            <w:del w:id="1072" w:author="Pavla Trefilová" w:date="2019-11-18T17:19:00Z">
              <w:r w:rsidRPr="000F1B0E">
                <w:delText>et Ing. Martin Kovářík, Ph.D</w:delText>
              </w:r>
            </w:del>
            <w:ins w:id="1073" w:author="Pavla Trefilová" w:date="2019-11-18T17:19:00Z">
              <w:r w:rsidR="00D575D8">
                <w:t>Ján Dvorský</w:t>
              </w:r>
              <w:r w:rsidRPr="000F1B0E">
                <w:t>, PhD</w:t>
              </w:r>
            </w:ins>
            <w:r w:rsidRPr="000F1B0E">
              <w:t>.</w:t>
            </w:r>
          </w:p>
        </w:tc>
      </w:tr>
      <w:tr w:rsidR="00FE6005" w14:paraId="11460081" w14:textId="77777777" w:rsidTr="00E22C77">
        <w:trPr>
          <w:gridAfter w:val="1"/>
          <w:wAfter w:w="75" w:type="dxa"/>
          <w:trHeight w:val="243"/>
        </w:trPr>
        <w:tc>
          <w:tcPr>
            <w:tcW w:w="3086" w:type="dxa"/>
            <w:gridSpan w:val="2"/>
            <w:tcBorders>
              <w:top w:val="nil"/>
            </w:tcBorders>
            <w:shd w:val="clear" w:color="auto" w:fill="F7CAAC"/>
          </w:tcPr>
          <w:p w14:paraId="6EBE76FA" w14:textId="77777777" w:rsidR="00FE6005" w:rsidRPr="000F1B0E" w:rsidRDefault="00FE6005" w:rsidP="00913988">
            <w:pPr>
              <w:jc w:val="both"/>
              <w:rPr>
                <w:b/>
              </w:rPr>
            </w:pPr>
            <w:r w:rsidRPr="000F1B0E">
              <w:rPr>
                <w:b/>
              </w:rPr>
              <w:t>Zapojení garanta do výuky předmětu</w:t>
            </w:r>
          </w:p>
        </w:tc>
        <w:tc>
          <w:tcPr>
            <w:tcW w:w="6769" w:type="dxa"/>
            <w:gridSpan w:val="14"/>
            <w:tcBorders>
              <w:top w:val="nil"/>
            </w:tcBorders>
          </w:tcPr>
          <w:p w14:paraId="1BE73E19" w14:textId="77777777" w:rsidR="00FE6005" w:rsidRPr="000F1B0E" w:rsidRDefault="002D1C6C" w:rsidP="009322C2">
            <w:pPr>
              <w:jc w:val="both"/>
            </w:pPr>
            <w:r w:rsidRPr="008433D4">
              <w:t>Garant se podílí na přednáškách v rozsahu</w:t>
            </w:r>
            <w:r>
              <w:t xml:space="preserve"> 10</w:t>
            </w:r>
            <w:r w:rsidRPr="008433D4">
              <w:t>0</w:t>
            </w:r>
            <w:r w:rsidR="004F51C3">
              <w:t xml:space="preserve"> </w:t>
            </w:r>
            <w:r w:rsidRPr="008433D4">
              <w:t xml:space="preserve">%, dále stanovuje koncepci </w:t>
            </w:r>
            <w:r w:rsidR="009322C2">
              <w:t>cvičení</w:t>
            </w:r>
            <w:r w:rsidRPr="008433D4">
              <w:t xml:space="preserve"> a dohlíží na jejich jednotné vedení.</w:t>
            </w:r>
          </w:p>
        </w:tc>
      </w:tr>
      <w:tr w:rsidR="00FE6005" w14:paraId="463103E3" w14:textId="77777777" w:rsidTr="00E22C77">
        <w:trPr>
          <w:gridAfter w:val="1"/>
          <w:wAfter w:w="75" w:type="dxa"/>
        </w:trPr>
        <w:tc>
          <w:tcPr>
            <w:tcW w:w="3086" w:type="dxa"/>
            <w:gridSpan w:val="2"/>
            <w:shd w:val="clear" w:color="auto" w:fill="F7CAAC"/>
          </w:tcPr>
          <w:p w14:paraId="458E09EA" w14:textId="77777777" w:rsidR="00FE6005" w:rsidRPr="000F1B0E" w:rsidRDefault="00FE6005" w:rsidP="00913988">
            <w:pPr>
              <w:jc w:val="both"/>
              <w:rPr>
                <w:b/>
              </w:rPr>
            </w:pPr>
            <w:r w:rsidRPr="000F1B0E">
              <w:rPr>
                <w:b/>
              </w:rPr>
              <w:t>Vyučující</w:t>
            </w:r>
          </w:p>
        </w:tc>
        <w:tc>
          <w:tcPr>
            <w:tcW w:w="6769" w:type="dxa"/>
            <w:gridSpan w:val="14"/>
            <w:tcBorders>
              <w:bottom w:val="nil"/>
            </w:tcBorders>
          </w:tcPr>
          <w:p w14:paraId="751F208F" w14:textId="324E8DB1" w:rsidR="00FE6005" w:rsidRPr="000F1B0E" w:rsidRDefault="00FE6005" w:rsidP="00D575D8">
            <w:pPr>
              <w:jc w:val="both"/>
            </w:pPr>
            <w:r w:rsidRPr="000F1B0E">
              <w:t xml:space="preserve">Ing. </w:t>
            </w:r>
            <w:del w:id="1074" w:author="Pavla Trefilová" w:date="2019-11-18T17:19:00Z">
              <w:r w:rsidRPr="000F1B0E">
                <w:delText>et Ing. Martin Kovářík, Ph.D.</w:delText>
              </w:r>
            </w:del>
            <w:ins w:id="1075" w:author="Pavla Trefilová" w:date="2019-11-18T17:19:00Z">
              <w:r w:rsidR="00D575D8">
                <w:t>Ján Dvorský</w:t>
              </w:r>
              <w:r w:rsidRPr="000F1B0E">
                <w:t>, PhD.</w:t>
              </w:r>
            </w:ins>
            <w:r w:rsidR="00E22C77">
              <w:t xml:space="preserve"> – přednášky (10</w:t>
            </w:r>
            <w:r w:rsidR="0032227F">
              <w:t>0</w:t>
            </w:r>
            <w:r w:rsidR="00E22C77">
              <w:t>%)</w:t>
            </w:r>
          </w:p>
        </w:tc>
      </w:tr>
      <w:tr w:rsidR="00FE6005" w14:paraId="783B8936" w14:textId="77777777" w:rsidTr="00E22C77">
        <w:trPr>
          <w:gridAfter w:val="1"/>
          <w:wAfter w:w="75" w:type="dxa"/>
          <w:trHeight w:val="60"/>
        </w:trPr>
        <w:tc>
          <w:tcPr>
            <w:tcW w:w="9855" w:type="dxa"/>
            <w:gridSpan w:val="16"/>
            <w:tcBorders>
              <w:top w:val="nil"/>
            </w:tcBorders>
          </w:tcPr>
          <w:p w14:paraId="616EF1B5" w14:textId="77777777" w:rsidR="00FE6005" w:rsidRPr="0032227F" w:rsidRDefault="00FE6005" w:rsidP="00913988">
            <w:pPr>
              <w:jc w:val="both"/>
              <w:rPr>
                <w:sz w:val="16"/>
              </w:rPr>
            </w:pPr>
          </w:p>
        </w:tc>
      </w:tr>
      <w:tr w:rsidR="00FE6005" w14:paraId="3337738A" w14:textId="77777777" w:rsidTr="00E22C77">
        <w:trPr>
          <w:gridAfter w:val="1"/>
          <w:wAfter w:w="75" w:type="dxa"/>
        </w:trPr>
        <w:tc>
          <w:tcPr>
            <w:tcW w:w="3086" w:type="dxa"/>
            <w:gridSpan w:val="2"/>
            <w:shd w:val="clear" w:color="auto" w:fill="F7CAAC"/>
          </w:tcPr>
          <w:p w14:paraId="1F0BE25E" w14:textId="77777777" w:rsidR="00FE6005" w:rsidRPr="000F1B0E" w:rsidRDefault="00FE6005" w:rsidP="00913988">
            <w:pPr>
              <w:jc w:val="both"/>
              <w:rPr>
                <w:b/>
              </w:rPr>
            </w:pPr>
            <w:r w:rsidRPr="000F1B0E">
              <w:rPr>
                <w:b/>
              </w:rPr>
              <w:t>Stručná anotace předmětu</w:t>
            </w:r>
          </w:p>
        </w:tc>
        <w:tc>
          <w:tcPr>
            <w:tcW w:w="6769" w:type="dxa"/>
            <w:gridSpan w:val="14"/>
            <w:tcBorders>
              <w:bottom w:val="nil"/>
            </w:tcBorders>
          </w:tcPr>
          <w:p w14:paraId="25F7EC78" w14:textId="77777777" w:rsidR="00FE6005" w:rsidRPr="000F1B0E" w:rsidRDefault="00FE6005" w:rsidP="00913988">
            <w:pPr>
              <w:jc w:val="both"/>
            </w:pPr>
          </w:p>
        </w:tc>
      </w:tr>
      <w:tr w:rsidR="00FE6005" w14:paraId="30A5DD6A" w14:textId="77777777" w:rsidTr="00E22C77">
        <w:trPr>
          <w:gridAfter w:val="1"/>
          <w:wAfter w:w="75" w:type="dxa"/>
          <w:trHeight w:val="3938"/>
        </w:trPr>
        <w:tc>
          <w:tcPr>
            <w:tcW w:w="9855" w:type="dxa"/>
            <w:gridSpan w:val="16"/>
            <w:tcBorders>
              <w:top w:val="nil"/>
              <w:bottom w:val="single" w:sz="12" w:space="0" w:color="auto"/>
            </w:tcBorders>
          </w:tcPr>
          <w:p w14:paraId="71583498" w14:textId="77777777" w:rsidR="00FE6005" w:rsidRPr="000F1B0E" w:rsidRDefault="00FE6005" w:rsidP="00913988">
            <w:pPr>
              <w:pStyle w:val="paragraph"/>
              <w:spacing w:before="0" w:beforeAutospacing="0" w:after="0" w:afterAutospacing="0"/>
              <w:jc w:val="both"/>
              <w:textAlignment w:val="baseline"/>
              <w:rPr>
                <w:sz w:val="20"/>
                <w:szCs w:val="20"/>
                <w:lang w:val="cs-CZ"/>
              </w:rPr>
            </w:pPr>
            <w:r w:rsidRPr="000F1B0E">
              <w:rPr>
                <w:rStyle w:val="normaltextrun"/>
                <w:sz w:val="20"/>
                <w:szCs w:val="20"/>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1B0E">
              <w:rPr>
                <w:rStyle w:val="eop"/>
                <w:rFonts w:eastAsiaTheme="minorEastAsia"/>
                <w:sz w:val="20"/>
                <w:szCs w:val="20"/>
              </w:rPr>
              <w:t xml:space="preserve"> </w:t>
            </w:r>
          </w:p>
          <w:p w14:paraId="5FE6A5A6" w14:textId="77777777" w:rsidR="00FE6005" w:rsidRPr="000F1B0E" w:rsidRDefault="00FE6005" w:rsidP="00913988">
            <w:pPr>
              <w:pStyle w:val="paragraph"/>
              <w:spacing w:before="0" w:beforeAutospacing="0" w:after="0" w:afterAutospacing="0"/>
              <w:jc w:val="both"/>
              <w:textAlignment w:val="baseline"/>
              <w:rPr>
                <w:sz w:val="20"/>
                <w:szCs w:val="20"/>
              </w:rPr>
            </w:pPr>
            <w:r w:rsidRPr="000F1B0E">
              <w:rPr>
                <w:rStyle w:val="normaltextrun"/>
                <w:sz w:val="20"/>
                <w:szCs w:val="20"/>
                <w:lang w:val="cs-CZ"/>
              </w:rPr>
              <w:t>Obsah</w:t>
            </w:r>
            <w:r w:rsidRPr="000F1B0E">
              <w:rPr>
                <w:rStyle w:val="eop"/>
                <w:rFonts w:eastAsiaTheme="minorEastAsia"/>
                <w:sz w:val="20"/>
                <w:szCs w:val="20"/>
              </w:rPr>
              <w:t xml:space="preserve"> </w:t>
            </w:r>
          </w:p>
          <w:p w14:paraId="2E6DCA04"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Teoretický úvod</w:t>
            </w:r>
            <w:r w:rsidRPr="000F1B0E">
              <w:rPr>
                <w:rStyle w:val="eop"/>
                <w:rFonts w:eastAsiaTheme="minorEastAsia"/>
                <w:sz w:val="20"/>
                <w:szCs w:val="20"/>
              </w:rPr>
              <w:t>, softwarové možnosti statistického zpracování dat</w:t>
            </w:r>
          </w:p>
          <w:p w14:paraId="44EBC6D5"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Základní pojmy popisné statistiky</w:t>
            </w:r>
            <w:r w:rsidRPr="000F1B0E">
              <w:rPr>
                <w:rStyle w:val="eop"/>
                <w:rFonts w:eastAsiaTheme="minorEastAsia"/>
                <w:sz w:val="20"/>
                <w:szCs w:val="20"/>
              </w:rPr>
              <w:t>, interpretace charakteristik polohy a variability</w:t>
            </w:r>
          </w:p>
          <w:p w14:paraId="2437A8E1"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popisné statistiky v průmyslové praxi – </w:t>
            </w:r>
            <w:r w:rsidRPr="000F1B0E">
              <w:rPr>
                <w:rStyle w:val="spellingerror"/>
                <w:rFonts w:eastAsiaTheme="minorEastAsia"/>
                <w:sz w:val="20"/>
                <w:szCs w:val="20"/>
                <w:lang w:val="cs-CZ"/>
              </w:rPr>
              <w:t xml:space="preserve">Číselná </w:t>
            </w:r>
            <w:r w:rsidRPr="000F1B0E">
              <w:rPr>
                <w:rStyle w:val="normaltextrun"/>
                <w:sz w:val="20"/>
                <w:szCs w:val="20"/>
                <w:lang w:val="cs-CZ"/>
              </w:rPr>
              <w:t xml:space="preserve">a </w:t>
            </w:r>
            <w:r w:rsidRPr="000F1B0E">
              <w:rPr>
                <w:rStyle w:val="spellingerror"/>
                <w:rFonts w:eastAsiaTheme="minorEastAsia"/>
                <w:sz w:val="20"/>
                <w:szCs w:val="20"/>
                <w:lang w:val="cs-CZ"/>
              </w:rPr>
              <w:t>grafická</w:t>
            </w:r>
            <w:r w:rsidRPr="000F1B0E">
              <w:rPr>
                <w:rStyle w:val="normaltextrun"/>
                <w:sz w:val="20"/>
                <w:szCs w:val="20"/>
                <w:lang w:val="cs-CZ"/>
              </w:rPr>
              <w:t xml:space="preserve"> interpretace </w:t>
            </w:r>
            <w:r w:rsidRPr="000F1B0E">
              <w:rPr>
                <w:rStyle w:val="spellingerror"/>
                <w:rFonts w:eastAsiaTheme="minorEastAsia"/>
                <w:sz w:val="20"/>
                <w:szCs w:val="20"/>
                <w:lang w:val="cs-CZ"/>
              </w:rPr>
              <w:t>datových</w:t>
            </w:r>
            <w:r w:rsidRPr="000F1B0E">
              <w:rPr>
                <w:rStyle w:val="normaltextrun"/>
                <w:sz w:val="20"/>
                <w:szCs w:val="20"/>
                <w:lang w:val="cs-CZ"/>
              </w:rPr>
              <w:t xml:space="preserve"> souborů</w:t>
            </w:r>
            <w:r w:rsidRPr="000F1B0E">
              <w:rPr>
                <w:rStyle w:val="eop"/>
                <w:rFonts w:eastAsiaTheme="minorEastAsia"/>
                <w:sz w:val="20"/>
                <w:szCs w:val="20"/>
              </w:rPr>
              <w:t xml:space="preserve"> </w:t>
            </w:r>
          </w:p>
          <w:p w14:paraId="06568ED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Náhodná veličina </w:t>
            </w:r>
            <w:r w:rsidRPr="000F1B0E">
              <w:rPr>
                <w:rStyle w:val="normaltextrun"/>
                <w:sz w:val="20"/>
                <w:szCs w:val="20"/>
                <w:lang w:val="cs-CZ"/>
              </w:rPr>
              <w:softHyphen/>
              <w:t xml:space="preserve"> </w:t>
            </w:r>
            <w:r w:rsidRPr="000F1B0E">
              <w:rPr>
                <w:rStyle w:val="spellingerror"/>
                <w:rFonts w:eastAsiaTheme="minorEastAsia"/>
                <w:sz w:val="20"/>
                <w:szCs w:val="20"/>
                <w:lang w:val="cs-CZ"/>
              </w:rPr>
              <w:t>proč</w:t>
            </w:r>
            <w:r w:rsidRPr="000F1B0E">
              <w:rPr>
                <w:rStyle w:val="normaltextrun"/>
                <w:sz w:val="20"/>
                <w:szCs w:val="20"/>
                <w:lang w:val="cs-CZ"/>
              </w:rPr>
              <w:t xml:space="preserve"> ji </w:t>
            </w:r>
            <w:r w:rsidRPr="000F1B0E">
              <w:rPr>
                <w:rStyle w:val="spellingerror"/>
                <w:rFonts w:eastAsiaTheme="minorEastAsia"/>
                <w:sz w:val="20"/>
                <w:szCs w:val="20"/>
                <w:lang w:val="cs-CZ"/>
              </w:rPr>
              <w:t>zavádíme</w:t>
            </w:r>
            <w:r w:rsidRPr="000F1B0E">
              <w:rPr>
                <w:rStyle w:val="normaltextrun"/>
                <w:sz w:val="20"/>
                <w:szCs w:val="20"/>
                <w:lang w:val="cs-CZ"/>
              </w:rPr>
              <w:t xml:space="preserve"> a </w:t>
            </w:r>
            <w:r w:rsidRPr="000F1B0E">
              <w:rPr>
                <w:rStyle w:val="spellingerror"/>
                <w:rFonts w:eastAsiaTheme="minorEastAsia"/>
                <w:sz w:val="20"/>
                <w:szCs w:val="20"/>
                <w:lang w:val="cs-CZ"/>
              </w:rPr>
              <w:t>proč</w:t>
            </w:r>
            <w:r w:rsidRPr="000F1B0E">
              <w:rPr>
                <w:rStyle w:val="normaltextrun"/>
                <w:sz w:val="20"/>
                <w:szCs w:val="20"/>
                <w:lang w:val="cs-CZ"/>
              </w:rPr>
              <w:t xml:space="preserve"> je tento pojem tak </w:t>
            </w:r>
            <w:r w:rsidRPr="000F1B0E">
              <w:rPr>
                <w:rStyle w:val="spellingerror"/>
                <w:rFonts w:eastAsiaTheme="minorEastAsia"/>
                <w:sz w:val="20"/>
                <w:szCs w:val="20"/>
                <w:lang w:val="cs-CZ"/>
              </w:rPr>
              <w:t>důležitý</w:t>
            </w:r>
            <w:r w:rsidRPr="000F1B0E">
              <w:rPr>
                <w:rStyle w:val="normaltextrun"/>
                <w:sz w:val="20"/>
                <w:szCs w:val="20"/>
                <w:lang w:val="cs-CZ"/>
              </w:rPr>
              <w:t xml:space="preserve"> v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statistice</w:t>
            </w:r>
            <w:r w:rsidRPr="000F1B0E">
              <w:rPr>
                <w:rStyle w:val="eop"/>
                <w:rFonts w:eastAsiaTheme="minorEastAsia"/>
                <w:sz w:val="20"/>
                <w:szCs w:val="20"/>
              </w:rPr>
              <w:t xml:space="preserve"> </w:t>
            </w:r>
          </w:p>
          <w:p w14:paraId="41B386E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w:t>
            </w:r>
            <w:r w:rsidRPr="000F1B0E">
              <w:rPr>
                <w:rStyle w:val="spellingerror"/>
                <w:rFonts w:eastAsiaTheme="minorEastAsia"/>
                <w:sz w:val="20"/>
                <w:szCs w:val="20"/>
                <w:lang w:val="cs-CZ"/>
              </w:rPr>
              <w:t>normálního</w:t>
            </w:r>
            <w:r w:rsidRPr="000F1B0E">
              <w:rPr>
                <w:rStyle w:val="normaltextrun"/>
                <w:sz w:val="20"/>
                <w:szCs w:val="20"/>
                <w:lang w:val="cs-CZ"/>
              </w:rPr>
              <w:t xml:space="preserve"> </w:t>
            </w:r>
            <w:r w:rsidRPr="000F1B0E">
              <w:rPr>
                <w:rStyle w:val="spellingerror"/>
                <w:rFonts w:eastAsiaTheme="minorEastAsia"/>
                <w:sz w:val="20"/>
                <w:szCs w:val="20"/>
                <w:lang w:val="cs-CZ"/>
              </w:rPr>
              <w:t>rozdělení</w:t>
            </w:r>
            <w:r w:rsidRPr="000F1B0E">
              <w:rPr>
                <w:rStyle w:val="normaltextrun"/>
                <w:sz w:val="20"/>
                <w:szCs w:val="20"/>
                <w:lang w:val="cs-CZ"/>
              </w:rPr>
              <w:t xml:space="preserve"> </w:t>
            </w:r>
            <w:r w:rsidRPr="000F1B0E">
              <w:rPr>
                <w:rStyle w:val="spellingerror"/>
                <w:rFonts w:eastAsiaTheme="minorEastAsia"/>
                <w:sz w:val="20"/>
                <w:szCs w:val="20"/>
                <w:lang w:val="cs-CZ"/>
              </w:rPr>
              <w:t>náhodné</w:t>
            </w:r>
            <w:r w:rsidRPr="000F1B0E">
              <w:rPr>
                <w:rStyle w:val="normaltextrun"/>
                <w:sz w:val="20"/>
                <w:szCs w:val="20"/>
                <w:lang w:val="cs-CZ"/>
              </w:rPr>
              <w:t xml:space="preserve"> </w:t>
            </w:r>
            <w:r w:rsidRPr="000F1B0E">
              <w:rPr>
                <w:rStyle w:val="spellingerror"/>
                <w:rFonts w:eastAsiaTheme="minorEastAsia"/>
                <w:sz w:val="20"/>
                <w:szCs w:val="20"/>
                <w:lang w:val="cs-CZ"/>
              </w:rPr>
              <w:t>veličiny</w:t>
            </w:r>
            <w:r w:rsidRPr="000F1B0E">
              <w:rPr>
                <w:rStyle w:val="normaltextrun"/>
                <w:sz w:val="20"/>
                <w:szCs w:val="20"/>
                <w:lang w:val="cs-CZ"/>
              </w:rPr>
              <w:t xml:space="preserve"> ve </w:t>
            </w:r>
            <w:r w:rsidRPr="000F1B0E">
              <w:rPr>
                <w:rStyle w:val="spellingerror"/>
                <w:rFonts w:eastAsiaTheme="minorEastAsia"/>
                <w:sz w:val="20"/>
                <w:szCs w:val="20"/>
                <w:lang w:val="cs-CZ"/>
              </w:rPr>
              <w:t>statistickém</w:t>
            </w:r>
            <w:r w:rsidRPr="000F1B0E">
              <w:rPr>
                <w:rStyle w:val="normaltextrun"/>
                <w:sz w:val="20"/>
                <w:szCs w:val="20"/>
                <w:lang w:val="cs-CZ"/>
              </w:rPr>
              <w:t xml:space="preserve"> </w:t>
            </w:r>
            <w:r w:rsidRPr="000F1B0E">
              <w:rPr>
                <w:rStyle w:val="spellingerror"/>
                <w:rFonts w:eastAsiaTheme="minorEastAsia"/>
                <w:sz w:val="20"/>
                <w:szCs w:val="20"/>
                <w:lang w:val="cs-CZ"/>
              </w:rPr>
              <w:t>řízení</w:t>
            </w:r>
            <w:r w:rsidRPr="000F1B0E">
              <w:rPr>
                <w:rStyle w:val="normaltextrun"/>
                <w:sz w:val="20"/>
                <w:szCs w:val="20"/>
                <w:lang w:val="cs-CZ"/>
              </w:rPr>
              <w:t xml:space="preserve"> kvality</w:t>
            </w:r>
            <w:r w:rsidRPr="000F1B0E">
              <w:rPr>
                <w:rStyle w:val="eop"/>
                <w:rFonts w:eastAsiaTheme="minorEastAsia"/>
                <w:sz w:val="20"/>
                <w:szCs w:val="20"/>
              </w:rPr>
              <w:t xml:space="preserve"> </w:t>
            </w:r>
          </w:p>
          <w:p w14:paraId="1F4C3FB7"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Základní pojmy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 </w:t>
            </w:r>
            <w:r w:rsidRPr="000F1B0E">
              <w:rPr>
                <w:rStyle w:val="normaltextrun"/>
                <w:sz w:val="20"/>
                <w:szCs w:val="20"/>
                <w:lang w:val="cs-CZ"/>
              </w:rPr>
              <w:softHyphen/>
              <w:t xml:space="preserve"> role </w:t>
            </w:r>
            <w:r w:rsidRPr="000F1B0E">
              <w:rPr>
                <w:rStyle w:val="spellingerror"/>
                <w:rFonts w:eastAsiaTheme="minorEastAsia"/>
                <w:sz w:val="20"/>
                <w:szCs w:val="20"/>
                <w:lang w:val="cs-CZ"/>
              </w:rPr>
              <w:t>náhodného</w:t>
            </w:r>
            <w:r w:rsidRPr="000F1B0E">
              <w:rPr>
                <w:rStyle w:val="normaltextrun"/>
                <w:sz w:val="20"/>
                <w:szCs w:val="20"/>
                <w:lang w:val="cs-CZ"/>
              </w:rPr>
              <w:t xml:space="preserve"> výběru v oblasti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w:t>
            </w:r>
            <w:r w:rsidRPr="000F1B0E">
              <w:rPr>
                <w:rStyle w:val="eop"/>
                <w:rFonts w:eastAsiaTheme="minorEastAsia"/>
                <w:sz w:val="20"/>
                <w:szCs w:val="20"/>
              </w:rPr>
              <w:t xml:space="preserve"> </w:t>
            </w:r>
          </w:p>
          <w:p w14:paraId="4B350E7F"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Bodové a intervalové odhady parametrů </w:t>
            </w:r>
            <w:r w:rsidRPr="000F1B0E">
              <w:rPr>
                <w:rStyle w:val="normaltextrun"/>
                <w:sz w:val="20"/>
                <w:szCs w:val="20"/>
                <w:lang w:val="cs-CZ"/>
              </w:rPr>
              <w:softHyphen/>
              <w:t xml:space="preserve"> jejich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použití</w:t>
            </w:r>
            <w:r w:rsidRPr="000F1B0E">
              <w:rPr>
                <w:rStyle w:val="eop"/>
                <w:rFonts w:eastAsiaTheme="minorEastAsia"/>
                <w:sz w:val="20"/>
                <w:szCs w:val="20"/>
              </w:rPr>
              <w:t xml:space="preserve"> </w:t>
            </w:r>
          </w:p>
          <w:p w14:paraId="4D79EEC2"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eop"/>
                <w:sz w:val="20"/>
                <w:szCs w:val="20"/>
              </w:rPr>
            </w:pPr>
            <w:r w:rsidRPr="000F1B0E">
              <w:rPr>
                <w:rStyle w:val="normaltextrun"/>
                <w:sz w:val="20"/>
                <w:szCs w:val="20"/>
                <w:lang w:val="cs-CZ"/>
              </w:rPr>
              <w:t>Princip testování statistických hypotéz z hlediska výzkumu a praxe</w:t>
            </w:r>
          </w:p>
          <w:p w14:paraId="59C97366"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rPr>
            </w:pPr>
            <w:r w:rsidRPr="000F1B0E">
              <w:rPr>
                <w:rStyle w:val="eop"/>
                <w:rFonts w:eastAsiaTheme="minorEastAsia"/>
                <w:sz w:val="20"/>
                <w:szCs w:val="20"/>
              </w:rPr>
              <w:t>Ověřování předpokladů pro použití parametrických testů</w:t>
            </w:r>
          </w:p>
          <w:p w14:paraId="205CF19D"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normaltextrun"/>
                <w:sz w:val="20"/>
                <w:szCs w:val="20"/>
                <w:lang w:val="cs-CZ"/>
              </w:rPr>
            </w:pPr>
            <w:r w:rsidRPr="000F1B0E">
              <w:rPr>
                <w:rStyle w:val="normaltextrun"/>
                <w:sz w:val="20"/>
                <w:szCs w:val="20"/>
                <w:lang w:val="cs-CZ"/>
              </w:rPr>
              <w:t>Parametrické testy o průměru, rozptylu a relativní četnosti</w:t>
            </w:r>
          </w:p>
          <w:p w14:paraId="28ADDA8B"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Statistická analýza dat –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ukázky</w:t>
            </w:r>
            <w:r w:rsidRPr="000F1B0E">
              <w:rPr>
                <w:rStyle w:val="normaltextrun"/>
                <w:sz w:val="20"/>
                <w:szCs w:val="20"/>
                <w:lang w:val="cs-CZ"/>
              </w:rPr>
              <w:t xml:space="preserve"> aplikaci </w:t>
            </w:r>
            <w:r w:rsidRPr="000F1B0E">
              <w:rPr>
                <w:rStyle w:val="spellingerror"/>
                <w:rFonts w:eastAsiaTheme="minorEastAsia"/>
                <w:sz w:val="20"/>
                <w:szCs w:val="20"/>
                <w:lang w:val="cs-CZ"/>
              </w:rPr>
              <w:t>statistické</w:t>
            </w:r>
            <w:r w:rsidRPr="000F1B0E">
              <w:rPr>
                <w:rStyle w:val="normaltextrun"/>
                <w:sz w:val="20"/>
                <w:szCs w:val="20"/>
                <w:lang w:val="cs-CZ"/>
              </w:rPr>
              <w:t xml:space="preserve"> inference</w:t>
            </w:r>
          </w:p>
        </w:tc>
      </w:tr>
      <w:tr w:rsidR="00FE6005" w14:paraId="4EEF955F" w14:textId="77777777" w:rsidTr="00E22C77">
        <w:trPr>
          <w:gridAfter w:val="1"/>
          <w:wAfter w:w="75" w:type="dxa"/>
          <w:trHeight w:val="265"/>
        </w:trPr>
        <w:tc>
          <w:tcPr>
            <w:tcW w:w="3653" w:type="dxa"/>
            <w:gridSpan w:val="4"/>
            <w:tcBorders>
              <w:top w:val="nil"/>
            </w:tcBorders>
            <w:shd w:val="clear" w:color="auto" w:fill="F7CAAC"/>
          </w:tcPr>
          <w:p w14:paraId="662BF9F5" w14:textId="77777777" w:rsidR="00FE6005" w:rsidRPr="000F1B0E" w:rsidRDefault="00FE6005" w:rsidP="00913988">
            <w:pPr>
              <w:jc w:val="both"/>
            </w:pPr>
            <w:r w:rsidRPr="000F1B0E">
              <w:rPr>
                <w:b/>
              </w:rPr>
              <w:t>Studijní literatura a studijní pomůcky</w:t>
            </w:r>
          </w:p>
        </w:tc>
        <w:tc>
          <w:tcPr>
            <w:tcW w:w="6202" w:type="dxa"/>
            <w:gridSpan w:val="12"/>
            <w:tcBorders>
              <w:top w:val="nil"/>
              <w:bottom w:val="nil"/>
            </w:tcBorders>
          </w:tcPr>
          <w:p w14:paraId="40210CA9" w14:textId="77777777" w:rsidR="00FE6005" w:rsidRPr="000F1B0E" w:rsidRDefault="00FE6005" w:rsidP="00913988">
            <w:pPr>
              <w:jc w:val="both"/>
            </w:pPr>
          </w:p>
        </w:tc>
      </w:tr>
      <w:tr w:rsidR="00FE6005" w14:paraId="5A06F67F" w14:textId="77777777" w:rsidTr="00E22C77">
        <w:trPr>
          <w:gridAfter w:val="1"/>
          <w:wAfter w:w="75" w:type="dxa"/>
          <w:trHeight w:val="1497"/>
        </w:trPr>
        <w:tc>
          <w:tcPr>
            <w:tcW w:w="9855" w:type="dxa"/>
            <w:gridSpan w:val="16"/>
            <w:tcBorders>
              <w:top w:val="nil"/>
            </w:tcBorders>
          </w:tcPr>
          <w:p w14:paraId="58423F84" w14:textId="77777777" w:rsidR="00E22C77" w:rsidRPr="005B1512" w:rsidRDefault="00E22C77" w:rsidP="00E22C77">
            <w:pPr>
              <w:jc w:val="both"/>
              <w:rPr>
                <w:b/>
              </w:rPr>
            </w:pPr>
            <w:r w:rsidRPr="005B1512">
              <w:rPr>
                <w:b/>
              </w:rPr>
              <w:t>Povinná literatura</w:t>
            </w:r>
          </w:p>
          <w:p w14:paraId="008B9B46" w14:textId="77777777" w:rsidR="00E22C77" w:rsidRDefault="00E22C77" w:rsidP="00E22C77">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sidRPr="00C103F5">
              <w:rPr>
                <w:rStyle w:val="normaltextrun"/>
                <w:lang w:eastAsia="en-US"/>
              </w:rPr>
              <w:t>.</w:t>
            </w:r>
            <w:r>
              <w:rPr>
                <w:rStyle w:val="normaltextrun"/>
                <w:lang w:eastAsia="en-US"/>
              </w:rPr>
              <w:t xml:space="preserve"> 1971</w:t>
            </w:r>
          </w:p>
          <w:p w14:paraId="06D08AA0" w14:textId="77777777" w:rsidR="00E22C77" w:rsidRDefault="00E22C77" w:rsidP="00E22C77">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692FE46A" w14:textId="77777777" w:rsidR="005774C6" w:rsidRPr="00C103F5" w:rsidRDefault="005774C6" w:rsidP="005774C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14:paraId="0962C677" w14:textId="77777777" w:rsidR="00E22C77" w:rsidRDefault="00E22C77" w:rsidP="00E22C77">
            <w:pPr>
              <w:jc w:val="both"/>
            </w:pPr>
            <w:r>
              <w:t xml:space="preserve">PESTMAN, W. R. </w:t>
            </w:r>
            <w:r w:rsidRPr="00A928D4">
              <w:rPr>
                <w:i/>
              </w:rPr>
              <w:t>Mathematical Statistics: An Introduction</w:t>
            </w:r>
            <w:r>
              <w:t xml:space="preserve"> New York: Walter de Gruyter. 1998</w:t>
            </w:r>
          </w:p>
          <w:p w14:paraId="2D6473E6" w14:textId="77777777" w:rsidR="00E22C77" w:rsidRPr="00C103F5" w:rsidRDefault="00E22C77" w:rsidP="00E22C77">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813DF17" w14:textId="77777777" w:rsidR="00E22C77" w:rsidRPr="005B1512" w:rsidRDefault="00E22C77" w:rsidP="00E22C77">
            <w:pPr>
              <w:jc w:val="both"/>
              <w:rPr>
                <w:rStyle w:val="normaltextrun"/>
                <w:b/>
                <w:sz w:val="22"/>
                <w:szCs w:val="22"/>
                <w:lang w:eastAsia="en-US"/>
              </w:rPr>
            </w:pPr>
            <w:r w:rsidRPr="005B1512">
              <w:rPr>
                <w:b/>
              </w:rPr>
              <w:t>Doporučená literatura</w:t>
            </w:r>
            <w:r>
              <w:rPr>
                <w:b/>
              </w:rPr>
              <w:t xml:space="preserve"> </w:t>
            </w:r>
          </w:p>
          <w:p w14:paraId="4D623589" w14:textId="77777777" w:rsidR="00E22C77" w:rsidRPr="00C103F5" w:rsidRDefault="00E22C77" w:rsidP="00E22C77">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678FCC56" w14:textId="77777777" w:rsidR="005774C6" w:rsidRDefault="005774C6" w:rsidP="00E22C77">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14:paraId="370871EA" w14:textId="3003DD9A" w:rsidR="00FE6005" w:rsidRPr="000F1B0E" w:rsidRDefault="00E22C77" w:rsidP="00E22C77">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w:t>
            </w:r>
            <w:r w:rsidR="005774C6">
              <w:rPr>
                <w:rStyle w:val="normaltextrun"/>
                <w:lang w:eastAsia="en-US"/>
              </w:rPr>
              <w:t>. 2011, 944 p. ISBN 0840054904.</w:t>
            </w:r>
          </w:p>
        </w:tc>
      </w:tr>
      <w:tr w:rsidR="00FE6005" w14:paraId="113BE939" w14:textId="77777777" w:rsidTr="00E22C77">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82B53D5" w14:textId="77777777" w:rsidR="00FE6005" w:rsidRPr="000F1B0E" w:rsidRDefault="00FE6005" w:rsidP="00913988">
            <w:pPr>
              <w:jc w:val="center"/>
              <w:rPr>
                <w:b/>
              </w:rPr>
            </w:pPr>
            <w:r w:rsidRPr="000F1B0E">
              <w:rPr>
                <w:b/>
              </w:rPr>
              <w:t>Informace ke kombinované nebo distanční formě</w:t>
            </w:r>
          </w:p>
        </w:tc>
      </w:tr>
      <w:tr w:rsidR="00FE6005" w14:paraId="282909A9" w14:textId="77777777" w:rsidTr="00E22C77">
        <w:trPr>
          <w:gridAfter w:val="1"/>
          <w:wAfter w:w="75" w:type="dxa"/>
        </w:trPr>
        <w:tc>
          <w:tcPr>
            <w:tcW w:w="4787" w:type="dxa"/>
            <w:gridSpan w:val="6"/>
            <w:tcBorders>
              <w:top w:val="single" w:sz="2" w:space="0" w:color="auto"/>
            </w:tcBorders>
            <w:shd w:val="clear" w:color="auto" w:fill="F7CAAC"/>
          </w:tcPr>
          <w:p w14:paraId="426EF730" w14:textId="77777777" w:rsidR="00FE6005" w:rsidRPr="000F1B0E" w:rsidRDefault="00FE6005" w:rsidP="00913988">
            <w:pPr>
              <w:jc w:val="both"/>
            </w:pPr>
            <w:r w:rsidRPr="000F1B0E">
              <w:rPr>
                <w:b/>
              </w:rPr>
              <w:t>Rozsah konzultací (soustředění)</w:t>
            </w:r>
          </w:p>
        </w:tc>
        <w:tc>
          <w:tcPr>
            <w:tcW w:w="889" w:type="dxa"/>
            <w:gridSpan w:val="2"/>
            <w:tcBorders>
              <w:top w:val="single" w:sz="2" w:space="0" w:color="auto"/>
            </w:tcBorders>
          </w:tcPr>
          <w:p w14:paraId="360DD138" w14:textId="383C5D83" w:rsidR="00FE6005" w:rsidRPr="000F1B0E" w:rsidRDefault="00FE6005" w:rsidP="00913988">
            <w:pPr>
              <w:jc w:val="both"/>
            </w:pPr>
          </w:p>
        </w:tc>
        <w:tc>
          <w:tcPr>
            <w:tcW w:w="4179" w:type="dxa"/>
            <w:gridSpan w:val="8"/>
            <w:tcBorders>
              <w:top w:val="single" w:sz="2" w:space="0" w:color="auto"/>
            </w:tcBorders>
            <w:shd w:val="clear" w:color="auto" w:fill="F7CAAC"/>
          </w:tcPr>
          <w:p w14:paraId="4B201095" w14:textId="77777777" w:rsidR="00FE6005" w:rsidRPr="000F1B0E" w:rsidRDefault="00FE6005" w:rsidP="00913988">
            <w:pPr>
              <w:jc w:val="both"/>
              <w:rPr>
                <w:b/>
              </w:rPr>
            </w:pPr>
            <w:r w:rsidRPr="000F1B0E">
              <w:rPr>
                <w:b/>
              </w:rPr>
              <w:t xml:space="preserve">hodin </w:t>
            </w:r>
          </w:p>
        </w:tc>
      </w:tr>
      <w:tr w:rsidR="00FE6005" w14:paraId="2874938A" w14:textId="77777777" w:rsidTr="00E22C77">
        <w:trPr>
          <w:gridAfter w:val="1"/>
          <w:wAfter w:w="75" w:type="dxa"/>
        </w:trPr>
        <w:tc>
          <w:tcPr>
            <w:tcW w:w="9855" w:type="dxa"/>
            <w:gridSpan w:val="16"/>
            <w:shd w:val="clear" w:color="auto" w:fill="F7CAAC"/>
          </w:tcPr>
          <w:p w14:paraId="49645097" w14:textId="77777777" w:rsidR="00FE6005" w:rsidRPr="000F1B0E" w:rsidRDefault="00FE6005" w:rsidP="00913988">
            <w:pPr>
              <w:jc w:val="both"/>
              <w:rPr>
                <w:b/>
              </w:rPr>
            </w:pPr>
            <w:r w:rsidRPr="000F1B0E">
              <w:rPr>
                <w:b/>
              </w:rPr>
              <w:t>Informace o způsobu kontaktu s vyučujícím</w:t>
            </w:r>
          </w:p>
        </w:tc>
      </w:tr>
      <w:tr w:rsidR="00FE6005" w14:paraId="6CFDABBA" w14:textId="77777777" w:rsidTr="00E22C77">
        <w:trPr>
          <w:gridAfter w:val="1"/>
          <w:wAfter w:w="75" w:type="dxa"/>
          <w:trHeight w:val="517"/>
        </w:trPr>
        <w:tc>
          <w:tcPr>
            <w:tcW w:w="9855" w:type="dxa"/>
            <w:gridSpan w:val="16"/>
          </w:tcPr>
          <w:p w14:paraId="1B4CD114" w14:textId="77777777" w:rsidR="00FE6005" w:rsidRPr="000F1B0E" w:rsidRDefault="00FE6005" w:rsidP="00913988">
            <w:pPr>
              <w:jc w:val="both"/>
            </w:pPr>
            <w:r w:rsidRPr="000F1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22C77" w14:paraId="78AA6DB5" w14:textId="77777777" w:rsidTr="00E22C77">
        <w:trPr>
          <w:gridBefore w:val="1"/>
          <w:wBefore w:w="75" w:type="dxa"/>
        </w:trPr>
        <w:tc>
          <w:tcPr>
            <w:tcW w:w="9855" w:type="dxa"/>
            <w:gridSpan w:val="16"/>
            <w:tcBorders>
              <w:bottom w:val="double" w:sz="4" w:space="0" w:color="auto"/>
            </w:tcBorders>
            <w:shd w:val="clear" w:color="auto" w:fill="BDD6EE"/>
          </w:tcPr>
          <w:p w14:paraId="5AB1F900" w14:textId="77777777" w:rsidR="00E22C77" w:rsidRDefault="00E22C77" w:rsidP="00E22C77">
            <w:pPr>
              <w:jc w:val="both"/>
              <w:rPr>
                <w:b/>
                <w:sz w:val="28"/>
              </w:rPr>
            </w:pPr>
            <w:r>
              <w:lastRenderedPageBreak/>
              <w:br w:type="page"/>
            </w:r>
            <w:r>
              <w:rPr>
                <w:b/>
                <w:sz w:val="28"/>
              </w:rPr>
              <w:t>B-III – Charakteristika studijního předmětu</w:t>
            </w:r>
          </w:p>
        </w:tc>
      </w:tr>
      <w:tr w:rsidR="00E22C77" w14:paraId="1D249115" w14:textId="77777777" w:rsidTr="00E22C77">
        <w:trPr>
          <w:gridBefore w:val="1"/>
          <w:wBefore w:w="75" w:type="dxa"/>
        </w:trPr>
        <w:tc>
          <w:tcPr>
            <w:tcW w:w="3086" w:type="dxa"/>
            <w:gridSpan w:val="2"/>
            <w:tcBorders>
              <w:top w:val="double" w:sz="4" w:space="0" w:color="auto"/>
            </w:tcBorders>
            <w:shd w:val="clear" w:color="auto" w:fill="F7CAAC"/>
          </w:tcPr>
          <w:p w14:paraId="3D3FAA7F" w14:textId="77777777" w:rsidR="00E22C77" w:rsidRDefault="00E22C77" w:rsidP="00E22C77">
            <w:pPr>
              <w:jc w:val="both"/>
              <w:rPr>
                <w:b/>
              </w:rPr>
            </w:pPr>
            <w:r>
              <w:rPr>
                <w:b/>
              </w:rPr>
              <w:t>Název studijního předmětu</w:t>
            </w:r>
          </w:p>
        </w:tc>
        <w:tc>
          <w:tcPr>
            <w:tcW w:w="6769" w:type="dxa"/>
            <w:gridSpan w:val="14"/>
            <w:tcBorders>
              <w:top w:val="double" w:sz="4" w:space="0" w:color="auto"/>
            </w:tcBorders>
          </w:tcPr>
          <w:p w14:paraId="4E7C99C9" w14:textId="77777777" w:rsidR="00E22C77" w:rsidRDefault="00E22C77" w:rsidP="00E22C77">
            <w:pPr>
              <w:jc w:val="both"/>
            </w:pPr>
            <w:r>
              <w:t>Basics of Project Management</w:t>
            </w:r>
          </w:p>
        </w:tc>
      </w:tr>
      <w:tr w:rsidR="00E22C77" w14:paraId="211616A8" w14:textId="77777777" w:rsidTr="00E22C77">
        <w:trPr>
          <w:gridBefore w:val="1"/>
          <w:wBefore w:w="75" w:type="dxa"/>
          <w:trHeight w:val="249"/>
        </w:trPr>
        <w:tc>
          <w:tcPr>
            <w:tcW w:w="3086" w:type="dxa"/>
            <w:gridSpan w:val="2"/>
            <w:shd w:val="clear" w:color="auto" w:fill="F7CAAC"/>
          </w:tcPr>
          <w:p w14:paraId="1EDE9D09" w14:textId="77777777" w:rsidR="00E22C77" w:rsidRDefault="00E22C77" w:rsidP="00E22C77">
            <w:pPr>
              <w:jc w:val="both"/>
              <w:rPr>
                <w:b/>
              </w:rPr>
            </w:pPr>
            <w:r>
              <w:rPr>
                <w:b/>
              </w:rPr>
              <w:t>Typ předmětu</w:t>
            </w:r>
          </w:p>
        </w:tc>
        <w:tc>
          <w:tcPr>
            <w:tcW w:w="3406" w:type="dxa"/>
            <w:gridSpan w:val="8"/>
          </w:tcPr>
          <w:p w14:paraId="5D3B23E8" w14:textId="2E5640E7" w:rsidR="00E22C77" w:rsidRDefault="00E22C77" w:rsidP="00E22C77">
            <w:pPr>
              <w:jc w:val="both"/>
            </w:pPr>
            <w:r>
              <w:t>povinný „P“</w:t>
            </w:r>
          </w:p>
        </w:tc>
        <w:tc>
          <w:tcPr>
            <w:tcW w:w="2695" w:type="dxa"/>
            <w:gridSpan w:val="4"/>
            <w:shd w:val="clear" w:color="auto" w:fill="F7CAAC"/>
          </w:tcPr>
          <w:p w14:paraId="40DD599E" w14:textId="77777777" w:rsidR="00E22C77" w:rsidRDefault="00E22C77" w:rsidP="00E22C77">
            <w:pPr>
              <w:jc w:val="both"/>
            </w:pPr>
            <w:r>
              <w:rPr>
                <w:b/>
              </w:rPr>
              <w:t>doporučený ročník / semestr</w:t>
            </w:r>
          </w:p>
        </w:tc>
        <w:tc>
          <w:tcPr>
            <w:tcW w:w="668" w:type="dxa"/>
            <w:gridSpan w:val="2"/>
          </w:tcPr>
          <w:p w14:paraId="06C3D02E" w14:textId="77777777" w:rsidR="00E22C77" w:rsidRDefault="00E22C77" w:rsidP="00E22C77">
            <w:pPr>
              <w:jc w:val="both"/>
            </w:pPr>
            <w:r>
              <w:t>1/L</w:t>
            </w:r>
          </w:p>
        </w:tc>
      </w:tr>
      <w:tr w:rsidR="00E22C77" w14:paraId="12D43957" w14:textId="77777777" w:rsidTr="00E22C77">
        <w:trPr>
          <w:gridBefore w:val="1"/>
          <w:wBefore w:w="75" w:type="dxa"/>
        </w:trPr>
        <w:tc>
          <w:tcPr>
            <w:tcW w:w="3086" w:type="dxa"/>
            <w:gridSpan w:val="2"/>
            <w:shd w:val="clear" w:color="auto" w:fill="F7CAAC"/>
          </w:tcPr>
          <w:p w14:paraId="676FE95F" w14:textId="77777777" w:rsidR="00E22C77" w:rsidRDefault="00E22C77" w:rsidP="00E22C77">
            <w:pPr>
              <w:jc w:val="both"/>
              <w:rPr>
                <w:b/>
              </w:rPr>
            </w:pPr>
            <w:r>
              <w:rPr>
                <w:b/>
              </w:rPr>
              <w:t>Rozsah studijního předmětu</w:t>
            </w:r>
          </w:p>
        </w:tc>
        <w:tc>
          <w:tcPr>
            <w:tcW w:w="1701" w:type="dxa"/>
            <w:gridSpan w:val="4"/>
          </w:tcPr>
          <w:p w14:paraId="4B58C025" w14:textId="77777777" w:rsidR="00E22C77" w:rsidRDefault="00E22C77" w:rsidP="00E22C77">
            <w:pPr>
              <w:jc w:val="both"/>
            </w:pPr>
            <w:r>
              <w:t xml:space="preserve">26p </w:t>
            </w:r>
          </w:p>
        </w:tc>
        <w:tc>
          <w:tcPr>
            <w:tcW w:w="889" w:type="dxa"/>
            <w:gridSpan w:val="2"/>
            <w:shd w:val="clear" w:color="auto" w:fill="F7CAAC"/>
          </w:tcPr>
          <w:p w14:paraId="26D03518" w14:textId="77777777" w:rsidR="00E22C77" w:rsidRDefault="00E22C77" w:rsidP="00E22C77">
            <w:pPr>
              <w:jc w:val="both"/>
              <w:rPr>
                <w:b/>
              </w:rPr>
            </w:pPr>
            <w:r>
              <w:rPr>
                <w:b/>
              </w:rPr>
              <w:t xml:space="preserve">hod. </w:t>
            </w:r>
          </w:p>
        </w:tc>
        <w:tc>
          <w:tcPr>
            <w:tcW w:w="816" w:type="dxa"/>
            <w:gridSpan w:val="2"/>
          </w:tcPr>
          <w:p w14:paraId="1C91918B" w14:textId="77777777" w:rsidR="00E22C77" w:rsidRDefault="00E22C77" w:rsidP="00E22C77">
            <w:pPr>
              <w:jc w:val="both"/>
            </w:pPr>
            <w:r>
              <w:t>26</w:t>
            </w:r>
          </w:p>
        </w:tc>
        <w:tc>
          <w:tcPr>
            <w:tcW w:w="2156" w:type="dxa"/>
            <w:gridSpan w:val="2"/>
            <w:shd w:val="clear" w:color="auto" w:fill="F7CAAC"/>
          </w:tcPr>
          <w:p w14:paraId="17894156" w14:textId="77777777" w:rsidR="00E22C77" w:rsidRDefault="00E22C77" w:rsidP="00E22C77">
            <w:pPr>
              <w:jc w:val="both"/>
              <w:rPr>
                <w:b/>
              </w:rPr>
            </w:pPr>
            <w:r>
              <w:rPr>
                <w:b/>
              </w:rPr>
              <w:t>kreditů</w:t>
            </w:r>
          </w:p>
        </w:tc>
        <w:tc>
          <w:tcPr>
            <w:tcW w:w="1207" w:type="dxa"/>
            <w:gridSpan w:val="4"/>
          </w:tcPr>
          <w:p w14:paraId="079C50CB" w14:textId="77777777" w:rsidR="00E22C77" w:rsidRDefault="00E22C77" w:rsidP="00E22C77">
            <w:pPr>
              <w:jc w:val="both"/>
            </w:pPr>
            <w:r>
              <w:t>3</w:t>
            </w:r>
          </w:p>
        </w:tc>
      </w:tr>
      <w:tr w:rsidR="00E22C77" w14:paraId="4E6FFB16" w14:textId="77777777" w:rsidTr="00E22C77">
        <w:trPr>
          <w:gridBefore w:val="1"/>
          <w:wBefore w:w="75" w:type="dxa"/>
        </w:trPr>
        <w:tc>
          <w:tcPr>
            <w:tcW w:w="3086" w:type="dxa"/>
            <w:gridSpan w:val="2"/>
            <w:shd w:val="clear" w:color="auto" w:fill="F7CAAC"/>
          </w:tcPr>
          <w:p w14:paraId="72A87DEB" w14:textId="77777777" w:rsidR="00E22C77" w:rsidRDefault="00E22C77" w:rsidP="00E22C77">
            <w:pPr>
              <w:jc w:val="both"/>
              <w:rPr>
                <w:b/>
                <w:sz w:val="22"/>
              </w:rPr>
            </w:pPr>
            <w:r>
              <w:rPr>
                <w:b/>
              </w:rPr>
              <w:t>Prerekvizity, korekvizity, ekvivalence</w:t>
            </w:r>
          </w:p>
        </w:tc>
        <w:tc>
          <w:tcPr>
            <w:tcW w:w="6769" w:type="dxa"/>
            <w:gridSpan w:val="14"/>
          </w:tcPr>
          <w:p w14:paraId="44F38CDE" w14:textId="77777777" w:rsidR="00E22C77" w:rsidRDefault="00E22C77" w:rsidP="00E22C77">
            <w:pPr>
              <w:jc w:val="both"/>
            </w:pPr>
          </w:p>
        </w:tc>
      </w:tr>
      <w:tr w:rsidR="00E22C77" w14:paraId="7822BDFA" w14:textId="77777777" w:rsidTr="00E22C77">
        <w:trPr>
          <w:gridBefore w:val="1"/>
          <w:wBefore w:w="75" w:type="dxa"/>
        </w:trPr>
        <w:tc>
          <w:tcPr>
            <w:tcW w:w="3086" w:type="dxa"/>
            <w:gridSpan w:val="2"/>
            <w:shd w:val="clear" w:color="auto" w:fill="F7CAAC"/>
          </w:tcPr>
          <w:p w14:paraId="39005E0C" w14:textId="77777777" w:rsidR="00E22C77" w:rsidRDefault="00E22C77" w:rsidP="00E22C77">
            <w:pPr>
              <w:jc w:val="both"/>
              <w:rPr>
                <w:b/>
              </w:rPr>
            </w:pPr>
            <w:r>
              <w:rPr>
                <w:b/>
              </w:rPr>
              <w:t>Způsob ověření studijních výsledků</w:t>
            </w:r>
          </w:p>
        </w:tc>
        <w:tc>
          <w:tcPr>
            <w:tcW w:w="3406" w:type="dxa"/>
            <w:gridSpan w:val="8"/>
          </w:tcPr>
          <w:p w14:paraId="5E24D124" w14:textId="77777777" w:rsidR="00E22C77" w:rsidRDefault="00E22C77" w:rsidP="00E22C77">
            <w:pPr>
              <w:jc w:val="both"/>
            </w:pPr>
            <w:r>
              <w:t>klasifikovaný zápočet</w:t>
            </w:r>
          </w:p>
        </w:tc>
        <w:tc>
          <w:tcPr>
            <w:tcW w:w="2156" w:type="dxa"/>
            <w:gridSpan w:val="2"/>
            <w:shd w:val="clear" w:color="auto" w:fill="F7CAAC"/>
          </w:tcPr>
          <w:p w14:paraId="457849AA" w14:textId="77777777" w:rsidR="00E22C77" w:rsidRDefault="00E22C77" w:rsidP="00E22C77">
            <w:pPr>
              <w:jc w:val="both"/>
              <w:rPr>
                <w:b/>
              </w:rPr>
            </w:pPr>
            <w:r>
              <w:rPr>
                <w:b/>
              </w:rPr>
              <w:t>Forma výuky</w:t>
            </w:r>
          </w:p>
        </w:tc>
        <w:tc>
          <w:tcPr>
            <w:tcW w:w="1207" w:type="dxa"/>
            <w:gridSpan w:val="4"/>
          </w:tcPr>
          <w:p w14:paraId="32AED4B4" w14:textId="77777777" w:rsidR="00E22C77" w:rsidRDefault="00E22C77" w:rsidP="00E22C77">
            <w:pPr>
              <w:jc w:val="both"/>
            </w:pPr>
            <w:r>
              <w:t>přednáška</w:t>
            </w:r>
          </w:p>
        </w:tc>
      </w:tr>
      <w:tr w:rsidR="00E22C77" w14:paraId="384BDC60" w14:textId="77777777" w:rsidTr="00E22C77">
        <w:trPr>
          <w:gridBefore w:val="1"/>
          <w:wBefore w:w="75" w:type="dxa"/>
        </w:trPr>
        <w:tc>
          <w:tcPr>
            <w:tcW w:w="3086" w:type="dxa"/>
            <w:gridSpan w:val="2"/>
            <w:shd w:val="clear" w:color="auto" w:fill="F7CAAC"/>
          </w:tcPr>
          <w:p w14:paraId="67DF0FB0" w14:textId="77777777" w:rsidR="00E22C77" w:rsidRDefault="00E22C77" w:rsidP="00E22C77">
            <w:pPr>
              <w:jc w:val="both"/>
              <w:rPr>
                <w:b/>
              </w:rPr>
            </w:pPr>
            <w:r>
              <w:rPr>
                <w:b/>
              </w:rPr>
              <w:t>Forma způsobu ověření studijních výsledků a další požadavky na studenta</w:t>
            </w:r>
          </w:p>
        </w:tc>
        <w:tc>
          <w:tcPr>
            <w:tcW w:w="6769" w:type="dxa"/>
            <w:gridSpan w:val="14"/>
            <w:tcBorders>
              <w:bottom w:val="nil"/>
            </w:tcBorders>
          </w:tcPr>
          <w:p w14:paraId="7369B41E" w14:textId="77777777" w:rsidR="00E22C77" w:rsidRDefault="00E22C77" w:rsidP="00E22C77">
            <w:pPr>
              <w:jc w:val="both"/>
            </w:pPr>
            <w:r>
              <w:t xml:space="preserve">Způsob zakončení předmětu - klasifikovaný zápočet (klz) </w:t>
            </w:r>
          </w:p>
          <w:p w14:paraId="392FD34B" w14:textId="0A9E9253" w:rsidR="00E22C77" w:rsidRDefault="00E22C77" w:rsidP="00E22C77">
            <w:pPr>
              <w:jc w:val="both"/>
            </w:pPr>
            <w:r>
              <w:t xml:space="preserve">Požadavky </w:t>
            </w:r>
            <w:del w:id="1076" w:author="Pavla Trefilová" w:date="2019-11-18T17:19:00Z">
              <w:r>
                <w:delText>k</w:delText>
              </w:r>
            </w:del>
            <w:ins w:id="1077" w:author="Pavla Trefilová" w:date="2019-11-18T17:19:00Z">
              <w:r>
                <w:t>k</w:t>
              </w:r>
              <w:r w:rsidR="00A15583">
                <w:t>e klasifikovanému</w:t>
              </w:r>
            </w:ins>
            <w:r>
              <w:t xml:space="preserve"> zápočtu: </w:t>
            </w:r>
          </w:p>
          <w:p w14:paraId="7AC9A967" w14:textId="77777777" w:rsidR="00E22C77" w:rsidRDefault="00E22C77" w:rsidP="00E22C77">
            <w:pPr>
              <w:jc w:val="both"/>
            </w:pPr>
            <w:r>
              <w:t xml:space="preserve">1. realizovat projekt a uplatnit v něm nabyté znalosti </w:t>
            </w:r>
          </w:p>
          <w:p w14:paraId="2574C75C" w14:textId="77777777" w:rsidR="00E22C77" w:rsidRDefault="00E22C77" w:rsidP="00E22C77">
            <w:pPr>
              <w:jc w:val="both"/>
            </w:pPr>
            <w:r>
              <w:t xml:space="preserve">- cíl projektu si studenti volí sami; </w:t>
            </w:r>
          </w:p>
          <w:p w14:paraId="0C10E07A" w14:textId="77777777" w:rsidR="00E22C77" w:rsidRDefault="00E22C77" w:rsidP="00E22C77">
            <w:pPr>
              <w:jc w:val="both"/>
            </w:pPr>
            <w:r>
              <w:t xml:space="preserve">- velikost týmu je možná do 7 osob s ohledem na téma projektu; </w:t>
            </w:r>
          </w:p>
          <w:p w14:paraId="7E8069CE" w14:textId="77777777" w:rsidR="00E22C77" w:rsidRDefault="00E22C77" w:rsidP="00E22C77">
            <w:pPr>
              <w:jc w:val="both"/>
            </w:pPr>
            <w:r>
              <w:t xml:space="preserve">- cíl projektu a složení týmu bude schvalováno vyučujícím </w:t>
            </w:r>
          </w:p>
          <w:p w14:paraId="1F67FA99" w14:textId="77777777" w:rsidR="00E22C77" w:rsidRDefault="00E22C77" w:rsidP="00E22C77">
            <w:pPr>
              <w:jc w:val="both"/>
            </w:pPr>
            <w:r>
              <w:t>2. realizaci projektu doložit prostřednictvím fotodokumentace/videodokumentace dokládající průběh projektu a dokumentů (identifikační listina projektu, logický rámec, analýza cílových stran, WBS, rozpočet, analýza ri</w:t>
            </w:r>
            <w:r w:rsidR="001E7204">
              <w:t xml:space="preserve">zik, časová analýza) do 30. 4. </w:t>
            </w:r>
            <w:r>
              <w:t xml:space="preserve">(viz bližší specifikace v LMS Moodle) </w:t>
            </w:r>
          </w:p>
          <w:p w14:paraId="730595AC" w14:textId="77777777" w:rsidR="00E22C77" w:rsidRDefault="00E22C77" w:rsidP="002D1C6C">
            <w:pPr>
              <w:jc w:val="both"/>
            </w:pPr>
            <w:r>
              <w:t>Student může získat max. 50 bodů, pro klasifikovaný zápočet nutno získat min. 30 bodů (60</w:t>
            </w:r>
            <w:r w:rsidR="004F51C3">
              <w:t xml:space="preserve"> </w:t>
            </w:r>
            <w:r>
              <w:t>%).</w:t>
            </w:r>
          </w:p>
        </w:tc>
      </w:tr>
      <w:tr w:rsidR="00E22C77" w14:paraId="5441F092" w14:textId="77777777" w:rsidTr="00E22C77">
        <w:trPr>
          <w:gridBefore w:val="1"/>
          <w:wBefore w:w="75" w:type="dxa"/>
          <w:trHeight w:val="70"/>
        </w:trPr>
        <w:tc>
          <w:tcPr>
            <w:tcW w:w="9855" w:type="dxa"/>
            <w:gridSpan w:val="16"/>
            <w:tcBorders>
              <w:top w:val="nil"/>
            </w:tcBorders>
          </w:tcPr>
          <w:p w14:paraId="51521023" w14:textId="77777777" w:rsidR="00E22C77" w:rsidRDefault="00E22C77" w:rsidP="00E22C77">
            <w:pPr>
              <w:jc w:val="both"/>
            </w:pPr>
          </w:p>
        </w:tc>
      </w:tr>
      <w:tr w:rsidR="00E22C77" w14:paraId="2F153C12" w14:textId="77777777" w:rsidTr="00E22C77">
        <w:trPr>
          <w:gridBefore w:val="1"/>
          <w:wBefore w:w="75" w:type="dxa"/>
          <w:trHeight w:val="197"/>
        </w:trPr>
        <w:tc>
          <w:tcPr>
            <w:tcW w:w="3086" w:type="dxa"/>
            <w:gridSpan w:val="2"/>
            <w:tcBorders>
              <w:top w:val="nil"/>
            </w:tcBorders>
            <w:shd w:val="clear" w:color="auto" w:fill="F7CAAC"/>
          </w:tcPr>
          <w:p w14:paraId="00B6F36D" w14:textId="77777777" w:rsidR="00E22C77" w:rsidRDefault="00E22C77" w:rsidP="00E22C77">
            <w:pPr>
              <w:jc w:val="both"/>
              <w:rPr>
                <w:b/>
              </w:rPr>
            </w:pPr>
            <w:r>
              <w:rPr>
                <w:b/>
              </w:rPr>
              <w:t>Garant předmětu</w:t>
            </w:r>
          </w:p>
        </w:tc>
        <w:tc>
          <w:tcPr>
            <w:tcW w:w="6769" w:type="dxa"/>
            <w:gridSpan w:val="14"/>
            <w:tcBorders>
              <w:top w:val="nil"/>
            </w:tcBorders>
          </w:tcPr>
          <w:p w14:paraId="05A53CAC" w14:textId="77777777" w:rsidR="00E22C77" w:rsidRDefault="00E22C77" w:rsidP="00E22C77">
            <w:pPr>
              <w:jc w:val="both"/>
            </w:pPr>
            <w:r w:rsidRPr="00A848C2">
              <w:t>Ing. Lucie Tomancová, Ph.D</w:t>
            </w:r>
            <w:r>
              <w:t>.</w:t>
            </w:r>
          </w:p>
        </w:tc>
      </w:tr>
      <w:tr w:rsidR="00E22C77" w14:paraId="76FBFC4C" w14:textId="77777777" w:rsidTr="00E22C77">
        <w:trPr>
          <w:gridBefore w:val="1"/>
          <w:wBefore w:w="75" w:type="dxa"/>
          <w:trHeight w:val="243"/>
        </w:trPr>
        <w:tc>
          <w:tcPr>
            <w:tcW w:w="3086" w:type="dxa"/>
            <w:gridSpan w:val="2"/>
            <w:tcBorders>
              <w:top w:val="nil"/>
            </w:tcBorders>
            <w:shd w:val="clear" w:color="auto" w:fill="F7CAAC"/>
          </w:tcPr>
          <w:p w14:paraId="5CAE5C9B" w14:textId="77777777" w:rsidR="00E22C77" w:rsidRDefault="00E22C77" w:rsidP="00E22C77">
            <w:pPr>
              <w:jc w:val="both"/>
              <w:rPr>
                <w:b/>
              </w:rPr>
            </w:pPr>
            <w:r>
              <w:rPr>
                <w:b/>
              </w:rPr>
              <w:t>Zapojení garanta do výuky předmětu</w:t>
            </w:r>
          </w:p>
        </w:tc>
        <w:tc>
          <w:tcPr>
            <w:tcW w:w="6769" w:type="dxa"/>
            <w:gridSpan w:val="14"/>
            <w:tcBorders>
              <w:top w:val="nil"/>
            </w:tcBorders>
          </w:tcPr>
          <w:p w14:paraId="28238D99" w14:textId="77777777" w:rsidR="00E22C77" w:rsidRDefault="00E22C77" w:rsidP="002D1C6C">
            <w:pPr>
              <w:jc w:val="both"/>
            </w:pPr>
            <w:r>
              <w:t>Garant vede přednášky v rozsahu 100</w:t>
            </w:r>
            <w:r w:rsidR="004F51C3">
              <w:t xml:space="preserve"> </w:t>
            </w:r>
            <w:r>
              <w:t>%.</w:t>
            </w:r>
          </w:p>
        </w:tc>
      </w:tr>
      <w:tr w:rsidR="00E22C77" w14:paraId="3D0F426E" w14:textId="77777777" w:rsidTr="00E22C77">
        <w:trPr>
          <w:gridBefore w:val="1"/>
          <w:wBefore w:w="75" w:type="dxa"/>
        </w:trPr>
        <w:tc>
          <w:tcPr>
            <w:tcW w:w="3086" w:type="dxa"/>
            <w:gridSpan w:val="2"/>
            <w:shd w:val="clear" w:color="auto" w:fill="F7CAAC"/>
          </w:tcPr>
          <w:p w14:paraId="3C0AE805" w14:textId="77777777" w:rsidR="00E22C77" w:rsidRDefault="00E22C77" w:rsidP="00E22C77">
            <w:pPr>
              <w:jc w:val="both"/>
              <w:rPr>
                <w:b/>
              </w:rPr>
            </w:pPr>
            <w:r>
              <w:rPr>
                <w:b/>
              </w:rPr>
              <w:t>Vyučující</w:t>
            </w:r>
          </w:p>
        </w:tc>
        <w:tc>
          <w:tcPr>
            <w:tcW w:w="6769" w:type="dxa"/>
            <w:gridSpan w:val="14"/>
            <w:tcBorders>
              <w:bottom w:val="nil"/>
            </w:tcBorders>
          </w:tcPr>
          <w:p w14:paraId="0973DDC3" w14:textId="77777777" w:rsidR="00E22C77" w:rsidRDefault="00E22C77" w:rsidP="001E7204">
            <w:pPr>
              <w:jc w:val="both"/>
            </w:pPr>
            <w:r w:rsidRPr="00A848C2">
              <w:t>Ing. Lucie Tomancová, Ph.D</w:t>
            </w:r>
            <w:r>
              <w:t>. – přednášky (100%)</w:t>
            </w:r>
          </w:p>
        </w:tc>
      </w:tr>
      <w:tr w:rsidR="00E22C77" w14:paraId="3FB39956" w14:textId="77777777" w:rsidTr="00E22C77">
        <w:trPr>
          <w:gridBefore w:val="1"/>
          <w:wBefore w:w="75" w:type="dxa"/>
          <w:trHeight w:val="70"/>
        </w:trPr>
        <w:tc>
          <w:tcPr>
            <w:tcW w:w="9855" w:type="dxa"/>
            <w:gridSpan w:val="16"/>
            <w:tcBorders>
              <w:top w:val="nil"/>
            </w:tcBorders>
          </w:tcPr>
          <w:p w14:paraId="0D743F78" w14:textId="77777777" w:rsidR="00E22C77" w:rsidRDefault="00E22C77" w:rsidP="00E22C77">
            <w:pPr>
              <w:jc w:val="both"/>
            </w:pPr>
          </w:p>
        </w:tc>
      </w:tr>
      <w:tr w:rsidR="00E22C77" w14:paraId="5B8D899E" w14:textId="77777777" w:rsidTr="00E22C77">
        <w:trPr>
          <w:gridBefore w:val="1"/>
          <w:wBefore w:w="75" w:type="dxa"/>
        </w:trPr>
        <w:tc>
          <w:tcPr>
            <w:tcW w:w="3086" w:type="dxa"/>
            <w:gridSpan w:val="2"/>
            <w:shd w:val="clear" w:color="auto" w:fill="F7CAAC"/>
          </w:tcPr>
          <w:p w14:paraId="680E61AA" w14:textId="77777777" w:rsidR="00E22C77" w:rsidRDefault="00E22C77" w:rsidP="00E22C77">
            <w:pPr>
              <w:jc w:val="both"/>
              <w:rPr>
                <w:b/>
              </w:rPr>
            </w:pPr>
            <w:r>
              <w:rPr>
                <w:b/>
              </w:rPr>
              <w:t>Stručná anotace předmětu</w:t>
            </w:r>
          </w:p>
        </w:tc>
        <w:tc>
          <w:tcPr>
            <w:tcW w:w="6769" w:type="dxa"/>
            <w:gridSpan w:val="14"/>
            <w:tcBorders>
              <w:bottom w:val="nil"/>
            </w:tcBorders>
          </w:tcPr>
          <w:p w14:paraId="0AC5A668" w14:textId="77777777" w:rsidR="00E22C77" w:rsidRDefault="00E22C77" w:rsidP="00E22C77">
            <w:pPr>
              <w:jc w:val="both"/>
            </w:pPr>
          </w:p>
        </w:tc>
      </w:tr>
      <w:tr w:rsidR="00E22C77" w14:paraId="2ECB2764" w14:textId="77777777" w:rsidTr="00E22C77">
        <w:trPr>
          <w:gridBefore w:val="1"/>
          <w:wBefore w:w="75" w:type="dxa"/>
          <w:trHeight w:val="3938"/>
        </w:trPr>
        <w:tc>
          <w:tcPr>
            <w:tcW w:w="9855" w:type="dxa"/>
            <w:gridSpan w:val="16"/>
            <w:tcBorders>
              <w:top w:val="nil"/>
              <w:bottom w:val="single" w:sz="12" w:space="0" w:color="auto"/>
            </w:tcBorders>
          </w:tcPr>
          <w:p w14:paraId="5FE5682F" w14:textId="77777777" w:rsidR="00E22C77" w:rsidRDefault="00E22C77" w:rsidP="00E22C77">
            <w:pPr>
              <w:jc w:val="both"/>
            </w:pPr>
            <w:r w:rsidRPr="00E22C77">
              <w:t>Cílem předmětu je poskytnout teoretické základy projektového řízení na úrovni mezinárodního certifikátu IPMA (úroveň D) zejména v oblasti technických kompetencí a uplatnit je při řešení vlastního projektu.</w:t>
            </w:r>
          </w:p>
          <w:p w14:paraId="3AD17B4F" w14:textId="11745042" w:rsidR="006B50B1" w:rsidRPr="00E22C77" w:rsidRDefault="006B50B1" w:rsidP="00E22C77">
            <w:pPr>
              <w:jc w:val="both"/>
            </w:pPr>
            <w:r>
              <w:t>Obsah</w:t>
            </w:r>
          </w:p>
          <w:p w14:paraId="7EDAC19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14:paraId="2941BAF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Životní cyklus projektu (předprojektové fáze; projektové fáze; poprojektové fáze; stanovení SMART cílů; identifikační listina projektu) </w:t>
            </w:r>
          </w:p>
          <w:p w14:paraId="59AF3C92"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Cíle projektu a logický rámec projektu (logická rámcová matice; SWOT; základní principy stanovování vize, cílů, záměru; tvorba a užití stromového diagramu) </w:t>
            </w:r>
          </w:p>
          <w:p w14:paraId="32B3A3E0"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Předprojektové fáze (studie proveditelnosti; ROI, ROE, IRP, NPV - metody oceňování hodnoty a návratnosti projektu; Cost Benefit analýza; cashflow) </w:t>
            </w:r>
          </w:p>
          <w:p w14:paraId="30A2A55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Analýza prostředí projektu a zainteresované strany (analýza zainteresovaných stran; analýza prostředí; stakeholder management principy) </w:t>
            </w:r>
          </w:p>
          <w:p w14:paraId="6AAEA438"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Vytváření plánu projektu a WBS (tvorba a užití stromového diagramu; tvorba WBS; harmonogram činností; pracovní balík) </w:t>
            </w:r>
          </w:p>
          <w:p w14:paraId="48DEE47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průběhu projektu (metody časového plánování (úsečkový harmonogram, síťový graf, Ganttův graf); metody síťové analýzy (hranová, uzlová, CPM, PERT), výpočet rezerv, výpočet kritické cesty) </w:t>
            </w:r>
          </w:p>
          <w:p w14:paraId="29EF8731"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Způsoby odhadování (metody odhadování) </w:t>
            </w:r>
          </w:p>
          <w:p w14:paraId="65223419"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Teorie omezení a kritický řetězec (teorie omezení E. Goldratta a buffer management) </w:t>
            </w:r>
          </w:p>
          <w:p w14:paraId="6C357FFE"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Zdroje (histogramy; plánování zdrojů) </w:t>
            </w:r>
          </w:p>
          <w:p w14:paraId="5B7C161A"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nákladů (plánování nákladů; tvorba rozpočtu) </w:t>
            </w:r>
          </w:p>
          <w:p w14:paraId="4268D3C3"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Organizační začlenění a projektové role (matice zodpovědnosti; typy organizace projektu) </w:t>
            </w:r>
          </w:p>
          <w:p w14:paraId="4A90C465" w14:textId="77777777" w:rsidR="00E22C77" w:rsidRDefault="00E22C77" w:rsidP="001C2699">
            <w:pPr>
              <w:pStyle w:val="Odstavecseseznamem"/>
              <w:numPr>
                <w:ilvl w:val="0"/>
                <w:numId w:val="9"/>
              </w:numPr>
              <w:spacing w:after="0" w:line="240" w:lineRule="auto"/>
              <w:ind w:left="247" w:hanging="247"/>
              <w:jc w:val="both"/>
            </w:pPr>
            <w:r w:rsidRPr="00E22C77">
              <w:rPr>
                <w:rFonts w:ascii="Times New Roman" w:hAnsi="Times New Roman"/>
                <w:sz w:val="20"/>
                <w:szCs w:val="20"/>
              </w:rPr>
              <w:t>Rizika v projektech (metody identifikace a analýzy rizik (RIPRAN); opatření a strategie eliminace rizik)</w:t>
            </w:r>
          </w:p>
        </w:tc>
      </w:tr>
      <w:tr w:rsidR="00E22C77" w14:paraId="4BC93585" w14:textId="77777777" w:rsidTr="00E22C77">
        <w:trPr>
          <w:gridBefore w:val="1"/>
          <w:wBefore w:w="75" w:type="dxa"/>
          <w:trHeight w:val="265"/>
        </w:trPr>
        <w:tc>
          <w:tcPr>
            <w:tcW w:w="3653" w:type="dxa"/>
            <w:gridSpan w:val="4"/>
            <w:tcBorders>
              <w:top w:val="nil"/>
            </w:tcBorders>
            <w:shd w:val="clear" w:color="auto" w:fill="F7CAAC"/>
          </w:tcPr>
          <w:p w14:paraId="42B2F2DB" w14:textId="77777777" w:rsidR="00E22C77" w:rsidRDefault="00E22C77" w:rsidP="00E22C77">
            <w:pPr>
              <w:jc w:val="both"/>
            </w:pPr>
            <w:r>
              <w:rPr>
                <w:b/>
              </w:rPr>
              <w:t>Studijní literatura a studijní pomůcky</w:t>
            </w:r>
          </w:p>
        </w:tc>
        <w:tc>
          <w:tcPr>
            <w:tcW w:w="6202" w:type="dxa"/>
            <w:gridSpan w:val="12"/>
            <w:tcBorders>
              <w:top w:val="nil"/>
              <w:bottom w:val="nil"/>
            </w:tcBorders>
          </w:tcPr>
          <w:p w14:paraId="661B98FE" w14:textId="77777777" w:rsidR="00E22C77" w:rsidRDefault="00E22C77" w:rsidP="00E22C77">
            <w:pPr>
              <w:jc w:val="both"/>
            </w:pPr>
          </w:p>
        </w:tc>
      </w:tr>
      <w:tr w:rsidR="00E22C77" w14:paraId="7BC4D0CB" w14:textId="77777777" w:rsidTr="00E22C77">
        <w:trPr>
          <w:gridBefore w:val="1"/>
          <w:wBefore w:w="75" w:type="dxa"/>
          <w:trHeight w:val="1497"/>
        </w:trPr>
        <w:tc>
          <w:tcPr>
            <w:tcW w:w="9855" w:type="dxa"/>
            <w:gridSpan w:val="16"/>
            <w:tcBorders>
              <w:top w:val="nil"/>
            </w:tcBorders>
          </w:tcPr>
          <w:p w14:paraId="011702B7" w14:textId="77777777" w:rsidR="00E22C77" w:rsidRPr="0001233E" w:rsidRDefault="00E22C77" w:rsidP="00E22C77">
            <w:pPr>
              <w:jc w:val="both"/>
              <w:rPr>
                <w:b/>
              </w:rPr>
            </w:pPr>
            <w:r w:rsidRPr="0001233E">
              <w:rPr>
                <w:b/>
              </w:rPr>
              <w:t>Povinná literatura</w:t>
            </w:r>
          </w:p>
          <w:p w14:paraId="6ACFE053" w14:textId="77777777" w:rsidR="00E22C77" w:rsidRDefault="00E22C77" w:rsidP="00E22C77">
            <w:pPr>
              <w:jc w:val="both"/>
            </w:pPr>
            <w:r w:rsidRPr="0040293C">
              <w:t>DINSMORE, P</w:t>
            </w:r>
            <w:r>
              <w:t>.</w:t>
            </w:r>
            <w:r w:rsidRPr="0040293C">
              <w:t xml:space="preserve"> C.</w:t>
            </w:r>
            <w:r>
              <w:t>,</w:t>
            </w:r>
            <w:r w:rsidRPr="0040293C">
              <w:t xml:space="preserve"> CABANIS-BREWIN</w:t>
            </w:r>
            <w:r>
              <w:t>, J</w:t>
            </w:r>
            <w:r w:rsidRPr="0040293C">
              <w:t xml:space="preserve">. </w:t>
            </w:r>
            <w:r w:rsidRPr="00F03234">
              <w:rPr>
                <w:i/>
              </w:rPr>
              <w:t>The AMA handbook of project management</w:t>
            </w:r>
            <w:r w:rsidRPr="0040293C">
              <w:t xml:space="preserve">. 4th ed. New York: AMACOM, 2014, 560 </w:t>
            </w:r>
            <w:r>
              <w:t>p</w:t>
            </w:r>
            <w:r w:rsidRPr="0040293C">
              <w:t>. ISBN 978-0-8144-3339-3.</w:t>
            </w:r>
          </w:p>
          <w:p w14:paraId="43DDB2AF" w14:textId="77777777" w:rsidR="00E22C77" w:rsidRDefault="00E22C77" w:rsidP="00E22C77">
            <w:pPr>
              <w:jc w:val="both"/>
            </w:pPr>
            <w:r w:rsidRPr="0040293C">
              <w:t>GIDO, J</w:t>
            </w:r>
            <w:r>
              <w:t>.,</w:t>
            </w:r>
            <w:r w:rsidRPr="0040293C">
              <w:t xml:space="preserve"> CLEMENTS</w:t>
            </w:r>
            <w:r>
              <w:t>, J. P</w:t>
            </w:r>
            <w:r w:rsidRPr="0040293C">
              <w:t xml:space="preserve">. </w:t>
            </w:r>
            <w:r w:rsidRPr="00F03234">
              <w:rPr>
                <w:i/>
              </w:rPr>
              <w:t>Successful project management.</w:t>
            </w:r>
            <w:r w:rsidRPr="0040293C">
              <w:t xml:space="preserve"> 6th ed. Stamford:</w:t>
            </w:r>
            <w:r>
              <w:t xml:space="preserve"> Cengage Learning, 2015, </w:t>
            </w:r>
            <w:r w:rsidRPr="0040293C">
              <w:t xml:space="preserve">516 </w:t>
            </w:r>
            <w:r>
              <w:t>p</w:t>
            </w:r>
            <w:r w:rsidRPr="0040293C">
              <w:t xml:space="preserve">. ISBN 978-1-285-06837-4. Dostupné také z: </w:t>
            </w:r>
            <w:r>
              <w:t>http://www.loc.gov/catdir/enhancements/fy1404/2013947444-b.html</w:t>
            </w:r>
          </w:p>
          <w:p w14:paraId="2B1CC38F" w14:textId="77777777" w:rsidR="00E22C77" w:rsidRDefault="00E22C77" w:rsidP="00E22C77">
            <w:pPr>
              <w:jc w:val="both"/>
            </w:pPr>
            <w:r w:rsidRPr="00261BD0">
              <w:t>PINTO, J</w:t>
            </w:r>
            <w:r>
              <w:t>.</w:t>
            </w:r>
            <w:r w:rsidRPr="00261BD0">
              <w:t xml:space="preserve"> K. </w:t>
            </w:r>
            <w:r w:rsidRPr="00261BD0">
              <w:rPr>
                <w:i/>
              </w:rPr>
              <w:t>Project management: achieving competitive advantage</w:t>
            </w:r>
            <w:r w:rsidRPr="00261BD0">
              <w:t xml:space="preserve">. Fourth edition. Boston: Pearson, 2016, 562 </w:t>
            </w:r>
            <w:r>
              <w:t>p</w:t>
            </w:r>
            <w:r w:rsidRPr="00261BD0">
              <w:t>. ISBN 978-1-292-09479-3.</w:t>
            </w:r>
          </w:p>
          <w:p w14:paraId="09871294" w14:textId="77777777" w:rsidR="00E22C77" w:rsidRDefault="00E22C77" w:rsidP="00E22C77">
            <w:pPr>
              <w:jc w:val="both"/>
            </w:pPr>
            <w:r w:rsidRPr="00261BD0">
              <w:lastRenderedPageBreak/>
              <w:t>RICHARDSON, G</w:t>
            </w:r>
            <w:r>
              <w:t>.</w:t>
            </w:r>
            <w:r w:rsidRPr="00261BD0">
              <w:t xml:space="preserve"> L. </w:t>
            </w:r>
            <w:r w:rsidRPr="00261BD0">
              <w:rPr>
                <w:i/>
              </w:rPr>
              <w:t>Project management theory and practice.</w:t>
            </w:r>
            <w:r w:rsidRPr="00261BD0">
              <w:t xml:space="preserve"> Second edition. Boca Raton: CRC Press, Taylor &amp; Francis Group, 2015, 643</w:t>
            </w:r>
            <w:r>
              <w:t xml:space="preserve"> p</w:t>
            </w:r>
            <w:r w:rsidRPr="00261BD0">
              <w:t>. ISBN 978-1-4822-5495-2.</w:t>
            </w:r>
          </w:p>
          <w:p w14:paraId="1DE07223" w14:textId="77777777" w:rsidR="00E22C77" w:rsidRPr="0001233E" w:rsidRDefault="00E22C77" w:rsidP="00E22C77">
            <w:pPr>
              <w:jc w:val="both"/>
              <w:rPr>
                <w:b/>
              </w:rPr>
            </w:pPr>
            <w:r w:rsidRPr="0001233E">
              <w:rPr>
                <w:b/>
              </w:rPr>
              <w:t>Doporučená literatura</w:t>
            </w:r>
          </w:p>
          <w:p w14:paraId="46876F4C" w14:textId="77777777" w:rsidR="00E22C77" w:rsidRDefault="00E22C77" w:rsidP="00E22C77">
            <w:pPr>
              <w:jc w:val="both"/>
            </w:pPr>
            <w:r w:rsidRPr="00C96200">
              <w:t>GREENE, J</w:t>
            </w:r>
            <w:r>
              <w:t>.,</w:t>
            </w:r>
            <w:r w:rsidRPr="00C96200">
              <w:t xml:space="preserve"> STELLMAN</w:t>
            </w:r>
            <w:r>
              <w:t>, A</w:t>
            </w:r>
            <w:r w:rsidRPr="00C96200">
              <w:t xml:space="preserve">. </w:t>
            </w:r>
            <w:r w:rsidRPr="00F03234">
              <w:rPr>
                <w:i/>
              </w:rPr>
              <w:t>Head first PMP. 3rd ed. Sebastopol</w:t>
            </w:r>
            <w:r>
              <w:t xml:space="preserve">, CA: O'Reilly, </w:t>
            </w:r>
            <w:r w:rsidRPr="00C96200">
              <w:t xml:space="preserve">2014, 854 </w:t>
            </w:r>
            <w:r>
              <w:t>p</w:t>
            </w:r>
            <w:r w:rsidRPr="00C96200">
              <w:t>. ISBN 978-1-449-36491-5.</w:t>
            </w:r>
          </w:p>
          <w:p w14:paraId="54C5947E" w14:textId="77777777" w:rsidR="00E22C77" w:rsidRDefault="00E22C77" w:rsidP="00E22C77">
            <w:pPr>
              <w:jc w:val="both"/>
            </w:pPr>
            <w:r w:rsidRPr="00261BD0">
              <w:t>HELDMAN, K</w:t>
            </w:r>
            <w:r>
              <w:t>.</w:t>
            </w:r>
            <w:r w:rsidRPr="00261BD0">
              <w:t xml:space="preserve"> </w:t>
            </w:r>
            <w:r w:rsidRPr="00261BD0">
              <w:rPr>
                <w:i/>
              </w:rPr>
              <w:t>PMP Project Management Professional exam: study guide.</w:t>
            </w:r>
            <w:r w:rsidRPr="00261BD0">
              <w:t xml:space="preserve"> Eighth edition. </w:t>
            </w:r>
            <w:r>
              <w:t xml:space="preserve">Indianapolis: Sybex, 2016, </w:t>
            </w:r>
            <w:r w:rsidRPr="00261BD0">
              <w:t>615</w:t>
            </w:r>
            <w:r>
              <w:t xml:space="preserve"> p</w:t>
            </w:r>
            <w:r w:rsidRPr="00261BD0">
              <w:t>. ISBN 978-1-119-17967-2.</w:t>
            </w:r>
          </w:p>
          <w:p w14:paraId="3ADE9677" w14:textId="77777777" w:rsidR="00E22C77" w:rsidRDefault="00E22C77" w:rsidP="00E22C77">
            <w:pPr>
              <w:jc w:val="both"/>
            </w:pPr>
            <w:r w:rsidRPr="00261BD0">
              <w:t xml:space="preserve">KENDRICK, T. </w:t>
            </w:r>
            <w:r w:rsidRPr="00261BD0">
              <w:rPr>
                <w:i/>
              </w:rPr>
              <w:t>Identifying and managing project risk: essential tools for failure-proofing your project</w:t>
            </w:r>
            <w:r w:rsidRPr="00261BD0">
              <w:t>. Third edition. New York: American Management Association, 2015, 390</w:t>
            </w:r>
            <w:r>
              <w:t xml:space="preserve"> p</w:t>
            </w:r>
            <w:r w:rsidRPr="00261BD0">
              <w:t>. ISBN 978-0-8144-3608-0.</w:t>
            </w:r>
          </w:p>
          <w:p w14:paraId="083F3444" w14:textId="77777777" w:rsidR="00E22C77" w:rsidRDefault="00E22C77" w:rsidP="00E22C77">
            <w:pPr>
              <w:jc w:val="both"/>
            </w:pPr>
            <w:r w:rsidRPr="00C96200">
              <w:t>SWEENEY, B</w:t>
            </w:r>
            <w:r>
              <w:t xml:space="preserve">., </w:t>
            </w:r>
            <w:r w:rsidRPr="00C96200">
              <w:t>E</w:t>
            </w:r>
            <w:r>
              <w:t>.</w:t>
            </w:r>
            <w:r w:rsidRPr="00C96200">
              <w:t xml:space="preserve"> STARK. </w:t>
            </w:r>
            <w:r w:rsidRPr="00F03234">
              <w:rPr>
                <w:i/>
              </w:rPr>
              <w:t xml:space="preserve">Project management for beginners: proven project management methods to complete projects with time &amp; money to spare. </w:t>
            </w:r>
            <w:r w:rsidRPr="00C96200">
              <w:t xml:space="preserve">Albany: ClydeBank Media, 2015, 49 </w:t>
            </w:r>
            <w:r>
              <w:t>p</w:t>
            </w:r>
            <w:r w:rsidRPr="00C96200">
              <w:t>. ISBN 978-1500816070.</w:t>
            </w:r>
          </w:p>
        </w:tc>
      </w:tr>
      <w:tr w:rsidR="00E22C77" w14:paraId="1513407F" w14:textId="77777777" w:rsidTr="00E22C77">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88AEF83" w14:textId="77777777" w:rsidR="00E22C77" w:rsidRDefault="00E22C77" w:rsidP="00E22C77">
            <w:pPr>
              <w:jc w:val="center"/>
              <w:rPr>
                <w:b/>
              </w:rPr>
            </w:pPr>
            <w:r>
              <w:rPr>
                <w:b/>
              </w:rPr>
              <w:lastRenderedPageBreak/>
              <w:t>Informace ke kombinované nebo distanční formě</w:t>
            </w:r>
          </w:p>
        </w:tc>
      </w:tr>
      <w:tr w:rsidR="00E22C77" w14:paraId="1D891DDF" w14:textId="77777777" w:rsidTr="00E22C77">
        <w:trPr>
          <w:gridBefore w:val="1"/>
          <w:wBefore w:w="75" w:type="dxa"/>
        </w:trPr>
        <w:tc>
          <w:tcPr>
            <w:tcW w:w="4787" w:type="dxa"/>
            <w:gridSpan w:val="6"/>
            <w:tcBorders>
              <w:top w:val="single" w:sz="2" w:space="0" w:color="auto"/>
            </w:tcBorders>
            <w:shd w:val="clear" w:color="auto" w:fill="F7CAAC"/>
          </w:tcPr>
          <w:p w14:paraId="1E9DFBB1" w14:textId="77777777" w:rsidR="00E22C77" w:rsidRDefault="00E22C77" w:rsidP="00E22C77">
            <w:pPr>
              <w:jc w:val="both"/>
            </w:pPr>
            <w:r>
              <w:rPr>
                <w:b/>
              </w:rPr>
              <w:t>Rozsah konzultací (soustředění)</w:t>
            </w:r>
          </w:p>
        </w:tc>
        <w:tc>
          <w:tcPr>
            <w:tcW w:w="889" w:type="dxa"/>
            <w:gridSpan w:val="2"/>
            <w:tcBorders>
              <w:top w:val="single" w:sz="2" w:space="0" w:color="auto"/>
            </w:tcBorders>
          </w:tcPr>
          <w:p w14:paraId="2DCD6794" w14:textId="7EDC4EEA" w:rsidR="00E22C77" w:rsidRDefault="00E22C77" w:rsidP="00E22C77">
            <w:pPr>
              <w:jc w:val="both"/>
            </w:pPr>
          </w:p>
        </w:tc>
        <w:tc>
          <w:tcPr>
            <w:tcW w:w="4179" w:type="dxa"/>
            <w:gridSpan w:val="8"/>
            <w:tcBorders>
              <w:top w:val="single" w:sz="2" w:space="0" w:color="auto"/>
            </w:tcBorders>
            <w:shd w:val="clear" w:color="auto" w:fill="F7CAAC"/>
          </w:tcPr>
          <w:p w14:paraId="3C0B6E09" w14:textId="77777777" w:rsidR="00E22C77" w:rsidRDefault="00E22C77" w:rsidP="00E22C77">
            <w:pPr>
              <w:jc w:val="both"/>
              <w:rPr>
                <w:b/>
              </w:rPr>
            </w:pPr>
            <w:r>
              <w:rPr>
                <w:b/>
              </w:rPr>
              <w:t xml:space="preserve">hodin </w:t>
            </w:r>
          </w:p>
        </w:tc>
      </w:tr>
      <w:tr w:rsidR="00E22C77" w14:paraId="64817442" w14:textId="77777777" w:rsidTr="00E22C77">
        <w:trPr>
          <w:gridBefore w:val="1"/>
          <w:wBefore w:w="75" w:type="dxa"/>
        </w:trPr>
        <w:tc>
          <w:tcPr>
            <w:tcW w:w="9855" w:type="dxa"/>
            <w:gridSpan w:val="16"/>
            <w:shd w:val="clear" w:color="auto" w:fill="F7CAAC"/>
          </w:tcPr>
          <w:p w14:paraId="304BBC3E" w14:textId="77777777" w:rsidR="00E22C77" w:rsidRDefault="00E22C77" w:rsidP="00E22C77">
            <w:pPr>
              <w:jc w:val="both"/>
              <w:rPr>
                <w:b/>
              </w:rPr>
            </w:pPr>
            <w:r>
              <w:rPr>
                <w:b/>
              </w:rPr>
              <w:t>Informace o způsobu kontaktu s vyučujícím</w:t>
            </w:r>
          </w:p>
        </w:tc>
      </w:tr>
      <w:tr w:rsidR="00E22C77" w14:paraId="5C1AF135" w14:textId="77777777" w:rsidTr="00E22C77">
        <w:trPr>
          <w:gridBefore w:val="1"/>
          <w:wBefore w:w="75" w:type="dxa"/>
          <w:trHeight w:val="851"/>
        </w:trPr>
        <w:tc>
          <w:tcPr>
            <w:tcW w:w="9855" w:type="dxa"/>
            <w:gridSpan w:val="16"/>
          </w:tcPr>
          <w:p w14:paraId="5555EABB" w14:textId="77777777" w:rsidR="00E22C77" w:rsidRDefault="00E22C77" w:rsidP="00E22C7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A45FF7" w14:textId="77777777" w:rsidR="00E22C77" w:rsidRDefault="00E22C77" w:rsidP="00E22C7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28B0DE3D" w14:textId="77777777" w:rsidTr="00913988">
        <w:tc>
          <w:tcPr>
            <w:tcW w:w="9855" w:type="dxa"/>
            <w:gridSpan w:val="8"/>
            <w:tcBorders>
              <w:bottom w:val="double" w:sz="4" w:space="0" w:color="auto"/>
            </w:tcBorders>
            <w:shd w:val="clear" w:color="auto" w:fill="BDD6EE"/>
          </w:tcPr>
          <w:p w14:paraId="0D0234D1"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0749467" w14:textId="77777777" w:rsidTr="00913988">
        <w:tc>
          <w:tcPr>
            <w:tcW w:w="3086" w:type="dxa"/>
            <w:tcBorders>
              <w:top w:val="double" w:sz="4" w:space="0" w:color="auto"/>
            </w:tcBorders>
            <w:shd w:val="clear" w:color="auto" w:fill="F7CAAC"/>
          </w:tcPr>
          <w:p w14:paraId="244A995D"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EA3809" w14:textId="77777777" w:rsidR="00280882" w:rsidRPr="00280882" w:rsidRDefault="008932CF" w:rsidP="00E22C77">
            <w:pPr>
              <w:jc w:val="both"/>
            </w:pPr>
            <w:hyperlink r:id="rId15" w:anchor="ZkAZpKatalogFormAnchor" w:history="1">
              <w:r w:rsidR="00E22C77" w:rsidRPr="005C49D0">
                <w:rPr>
                  <w:rStyle w:val="Hypertextovodkaz"/>
                  <w:bCs/>
                  <w:color w:val="auto"/>
                  <w:u w:val="none"/>
                  <w:shd w:val="clear" w:color="auto" w:fill="FFFFFF" w:themeFill="background1"/>
                </w:rPr>
                <w:t>Mathematics EII</w:t>
              </w:r>
            </w:hyperlink>
            <w:r w:rsidR="00E22C77">
              <w:rPr>
                <w:rStyle w:val="Hypertextovodkaz"/>
                <w:bCs/>
                <w:color w:val="auto"/>
                <w:u w:val="none"/>
                <w:shd w:val="clear" w:color="auto" w:fill="FFFFFF" w:themeFill="background1"/>
              </w:rPr>
              <w:t xml:space="preserve"> </w:t>
            </w:r>
          </w:p>
        </w:tc>
      </w:tr>
      <w:tr w:rsidR="00280882" w14:paraId="39F9B653" w14:textId="77777777" w:rsidTr="00913988">
        <w:tc>
          <w:tcPr>
            <w:tcW w:w="3086" w:type="dxa"/>
            <w:shd w:val="clear" w:color="auto" w:fill="F7CAAC"/>
          </w:tcPr>
          <w:p w14:paraId="336DF2CF" w14:textId="77777777" w:rsidR="00280882" w:rsidRPr="00280882" w:rsidRDefault="00280882" w:rsidP="00913988">
            <w:pPr>
              <w:jc w:val="both"/>
              <w:rPr>
                <w:b/>
              </w:rPr>
            </w:pPr>
            <w:r w:rsidRPr="00280882">
              <w:rPr>
                <w:b/>
              </w:rPr>
              <w:t>Typ předmětu</w:t>
            </w:r>
          </w:p>
        </w:tc>
        <w:tc>
          <w:tcPr>
            <w:tcW w:w="3406" w:type="dxa"/>
            <w:gridSpan w:val="4"/>
          </w:tcPr>
          <w:p w14:paraId="1C08BC4E" w14:textId="77777777" w:rsidR="00280882" w:rsidRPr="00280882" w:rsidRDefault="00280882" w:rsidP="00913988">
            <w:pPr>
              <w:jc w:val="both"/>
            </w:pPr>
            <w:r w:rsidRPr="00280882">
              <w:t>povinný „P“</w:t>
            </w:r>
          </w:p>
        </w:tc>
        <w:tc>
          <w:tcPr>
            <w:tcW w:w="2695" w:type="dxa"/>
            <w:gridSpan w:val="2"/>
            <w:shd w:val="clear" w:color="auto" w:fill="F7CAAC"/>
          </w:tcPr>
          <w:p w14:paraId="162CAC4B" w14:textId="77777777" w:rsidR="00280882" w:rsidRPr="00280882" w:rsidRDefault="00280882" w:rsidP="00913988">
            <w:pPr>
              <w:jc w:val="both"/>
            </w:pPr>
            <w:r w:rsidRPr="00280882">
              <w:rPr>
                <w:b/>
              </w:rPr>
              <w:t>doporučený ročník / semestr</w:t>
            </w:r>
          </w:p>
        </w:tc>
        <w:tc>
          <w:tcPr>
            <w:tcW w:w="668" w:type="dxa"/>
          </w:tcPr>
          <w:p w14:paraId="4ADA7650" w14:textId="77777777" w:rsidR="00280882" w:rsidRPr="00280882" w:rsidRDefault="00280882" w:rsidP="00913988">
            <w:pPr>
              <w:jc w:val="both"/>
            </w:pPr>
            <w:r w:rsidRPr="00280882">
              <w:t>1/L</w:t>
            </w:r>
          </w:p>
        </w:tc>
      </w:tr>
      <w:tr w:rsidR="00280882" w14:paraId="2EE922E5" w14:textId="77777777" w:rsidTr="00913988">
        <w:tc>
          <w:tcPr>
            <w:tcW w:w="3086" w:type="dxa"/>
            <w:shd w:val="clear" w:color="auto" w:fill="F7CAAC"/>
          </w:tcPr>
          <w:p w14:paraId="3BD47122" w14:textId="77777777" w:rsidR="00280882" w:rsidRPr="00280882" w:rsidRDefault="00280882" w:rsidP="00913988">
            <w:pPr>
              <w:jc w:val="both"/>
              <w:rPr>
                <w:b/>
              </w:rPr>
            </w:pPr>
            <w:r w:rsidRPr="00280882">
              <w:rPr>
                <w:b/>
              </w:rPr>
              <w:t>Rozsah studijního předmětu</w:t>
            </w:r>
          </w:p>
        </w:tc>
        <w:tc>
          <w:tcPr>
            <w:tcW w:w="1701" w:type="dxa"/>
            <w:gridSpan w:val="2"/>
          </w:tcPr>
          <w:p w14:paraId="6004FD2A" w14:textId="77777777" w:rsidR="00280882" w:rsidRPr="00280882" w:rsidRDefault="00280882" w:rsidP="00913988">
            <w:pPr>
              <w:jc w:val="both"/>
            </w:pPr>
            <w:r w:rsidRPr="00280882">
              <w:t>26p + 26c</w:t>
            </w:r>
          </w:p>
        </w:tc>
        <w:tc>
          <w:tcPr>
            <w:tcW w:w="889" w:type="dxa"/>
            <w:shd w:val="clear" w:color="auto" w:fill="F7CAAC"/>
          </w:tcPr>
          <w:p w14:paraId="3A712FF7" w14:textId="77777777" w:rsidR="00280882" w:rsidRPr="00280882" w:rsidRDefault="00280882" w:rsidP="00913988">
            <w:pPr>
              <w:jc w:val="both"/>
              <w:rPr>
                <w:b/>
              </w:rPr>
            </w:pPr>
            <w:r w:rsidRPr="00280882">
              <w:rPr>
                <w:b/>
              </w:rPr>
              <w:t xml:space="preserve">hod. </w:t>
            </w:r>
          </w:p>
        </w:tc>
        <w:tc>
          <w:tcPr>
            <w:tcW w:w="816" w:type="dxa"/>
          </w:tcPr>
          <w:p w14:paraId="2349EC4D" w14:textId="77777777" w:rsidR="00280882" w:rsidRPr="00280882" w:rsidRDefault="00280882" w:rsidP="00913988">
            <w:pPr>
              <w:jc w:val="both"/>
            </w:pPr>
            <w:r w:rsidRPr="00280882">
              <w:t>52</w:t>
            </w:r>
          </w:p>
        </w:tc>
        <w:tc>
          <w:tcPr>
            <w:tcW w:w="2156" w:type="dxa"/>
            <w:shd w:val="clear" w:color="auto" w:fill="F7CAAC"/>
          </w:tcPr>
          <w:p w14:paraId="65FB0A15" w14:textId="77777777" w:rsidR="00280882" w:rsidRPr="00280882" w:rsidRDefault="00280882" w:rsidP="00913988">
            <w:pPr>
              <w:jc w:val="both"/>
              <w:rPr>
                <w:b/>
              </w:rPr>
            </w:pPr>
            <w:r w:rsidRPr="00280882">
              <w:rPr>
                <w:b/>
              </w:rPr>
              <w:t>kreditů</w:t>
            </w:r>
          </w:p>
        </w:tc>
        <w:tc>
          <w:tcPr>
            <w:tcW w:w="1207" w:type="dxa"/>
            <w:gridSpan w:val="2"/>
          </w:tcPr>
          <w:p w14:paraId="6ABEA5BD" w14:textId="77777777" w:rsidR="00280882" w:rsidRPr="00280882" w:rsidRDefault="00280882" w:rsidP="00913988">
            <w:pPr>
              <w:jc w:val="both"/>
            </w:pPr>
            <w:r w:rsidRPr="00280882">
              <w:t>5</w:t>
            </w:r>
          </w:p>
        </w:tc>
      </w:tr>
      <w:tr w:rsidR="00280882" w14:paraId="1DBD5DB4" w14:textId="77777777" w:rsidTr="00913988">
        <w:tc>
          <w:tcPr>
            <w:tcW w:w="3086" w:type="dxa"/>
            <w:shd w:val="clear" w:color="auto" w:fill="F7CAAC"/>
          </w:tcPr>
          <w:p w14:paraId="40EC7FDC" w14:textId="77777777" w:rsidR="00280882" w:rsidRPr="00280882" w:rsidRDefault="00280882" w:rsidP="00913988">
            <w:pPr>
              <w:jc w:val="both"/>
              <w:rPr>
                <w:b/>
              </w:rPr>
            </w:pPr>
            <w:r w:rsidRPr="00280882">
              <w:rPr>
                <w:b/>
              </w:rPr>
              <w:t>Prerekvizity, korekvizity, ekvivalence</w:t>
            </w:r>
          </w:p>
        </w:tc>
        <w:tc>
          <w:tcPr>
            <w:tcW w:w="6769" w:type="dxa"/>
            <w:gridSpan w:val="7"/>
          </w:tcPr>
          <w:p w14:paraId="4BF1FE80" w14:textId="77777777" w:rsidR="00280882" w:rsidRPr="00280882" w:rsidRDefault="00280882" w:rsidP="00E22C77">
            <w:pPr>
              <w:jc w:val="both"/>
            </w:pPr>
          </w:p>
        </w:tc>
      </w:tr>
      <w:tr w:rsidR="00280882" w14:paraId="3B2AF35E" w14:textId="77777777" w:rsidTr="00913988">
        <w:tc>
          <w:tcPr>
            <w:tcW w:w="3086" w:type="dxa"/>
            <w:shd w:val="clear" w:color="auto" w:fill="F7CAAC"/>
          </w:tcPr>
          <w:p w14:paraId="04C076C5" w14:textId="77777777" w:rsidR="00280882" w:rsidRPr="00280882" w:rsidRDefault="00280882" w:rsidP="00913988">
            <w:pPr>
              <w:jc w:val="both"/>
              <w:rPr>
                <w:b/>
              </w:rPr>
            </w:pPr>
            <w:r w:rsidRPr="00280882">
              <w:rPr>
                <w:b/>
              </w:rPr>
              <w:t>Způsob ověření studijních výsledků</w:t>
            </w:r>
          </w:p>
        </w:tc>
        <w:tc>
          <w:tcPr>
            <w:tcW w:w="3406" w:type="dxa"/>
            <w:gridSpan w:val="4"/>
          </w:tcPr>
          <w:p w14:paraId="669915C4" w14:textId="77777777" w:rsidR="00280882" w:rsidRPr="00280882" w:rsidRDefault="00280882" w:rsidP="00913988">
            <w:pPr>
              <w:jc w:val="both"/>
            </w:pPr>
            <w:r w:rsidRPr="00280882">
              <w:t>zápočet, zkouška</w:t>
            </w:r>
          </w:p>
        </w:tc>
        <w:tc>
          <w:tcPr>
            <w:tcW w:w="2156" w:type="dxa"/>
            <w:shd w:val="clear" w:color="auto" w:fill="F7CAAC"/>
          </w:tcPr>
          <w:p w14:paraId="19E4F4DE" w14:textId="77777777" w:rsidR="00280882" w:rsidRPr="00280882" w:rsidRDefault="00280882" w:rsidP="00913988">
            <w:pPr>
              <w:jc w:val="both"/>
              <w:rPr>
                <w:b/>
              </w:rPr>
            </w:pPr>
            <w:r w:rsidRPr="00280882">
              <w:rPr>
                <w:b/>
              </w:rPr>
              <w:t>Forma výuky</w:t>
            </w:r>
          </w:p>
        </w:tc>
        <w:tc>
          <w:tcPr>
            <w:tcW w:w="1207" w:type="dxa"/>
            <w:gridSpan w:val="2"/>
          </w:tcPr>
          <w:p w14:paraId="7F92BB5E" w14:textId="77777777" w:rsidR="00280882" w:rsidRPr="00280882" w:rsidRDefault="00280882" w:rsidP="00913988">
            <w:pPr>
              <w:jc w:val="both"/>
            </w:pPr>
            <w:r w:rsidRPr="00280882">
              <w:t>přednáška, cvičení</w:t>
            </w:r>
          </w:p>
        </w:tc>
      </w:tr>
      <w:tr w:rsidR="00280882" w14:paraId="3C9BD2CD" w14:textId="77777777" w:rsidTr="00913988">
        <w:tc>
          <w:tcPr>
            <w:tcW w:w="3086" w:type="dxa"/>
            <w:shd w:val="clear" w:color="auto" w:fill="F7CAAC"/>
          </w:tcPr>
          <w:p w14:paraId="79C73E7A"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6BB4CCA6" w14:textId="77777777" w:rsidR="00280882" w:rsidRPr="00280882" w:rsidRDefault="00280882" w:rsidP="00913988">
            <w:pPr>
              <w:jc w:val="both"/>
            </w:pPr>
            <w:r w:rsidRPr="00280882">
              <w:t>Způsob zakončení předmětu – zápočet, zkouška</w:t>
            </w:r>
          </w:p>
          <w:p w14:paraId="121BDFBD" w14:textId="77777777" w:rsidR="00280882" w:rsidRPr="00280882" w:rsidRDefault="00280882" w:rsidP="0032227F">
            <w:pPr>
              <w:jc w:val="both"/>
            </w:pPr>
            <w:r w:rsidRPr="00280882">
              <w:t>Požadavky na zápočet:</w:t>
            </w:r>
            <w:r w:rsidR="0032227F">
              <w:t xml:space="preserve"> </w:t>
            </w:r>
            <w:r w:rsidRPr="00280882">
              <w:t>aktiv</w:t>
            </w:r>
            <w:r w:rsidR="0032227F">
              <w:t>ní účast na cvičeních (min 80</w:t>
            </w:r>
            <w:r w:rsidR="004F51C3">
              <w:t xml:space="preserve"> </w:t>
            </w:r>
            <w:r w:rsidR="0032227F">
              <w:t xml:space="preserve">%); </w:t>
            </w:r>
            <w:r w:rsidRPr="00280882">
              <w:t>absolvování dvou zápočtových písemných prací (z každé min. 50</w:t>
            </w:r>
            <w:r w:rsidR="004F51C3">
              <w:t xml:space="preserve"> </w:t>
            </w:r>
            <w:r w:rsidRPr="00280882">
              <w:t>%)</w:t>
            </w:r>
          </w:p>
          <w:p w14:paraId="52630AA2" w14:textId="77777777" w:rsidR="00280882" w:rsidRPr="00280882" w:rsidRDefault="00280882" w:rsidP="0032227F">
            <w:pPr>
              <w:jc w:val="both"/>
            </w:pPr>
            <w:r w:rsidRPr="00280882">
              <w:t>Požadavky na zkoušku:</w:t>
            </w:r>
            <w:r w:rsidR="0032227F">
              <w:t xml:space="preserve"> </w:t>
            </w:r>
            <w:r w:rsidRPr="00280882">
              <w:t>absolvování písemné práce (min 50</w:t>
            </w:r>
            <w:r w:rsidR="004F51C3">
              <w:t xml:space="preserve"> </w:t>
            </w:r>
            <w:r w:rsidRPr="00280882">
              <w:t>%)</w:t>
            </w:r>
            <w:r w:rsidR="0032227F">
              <w:t xml:space="preserve">; </w:t>
            </w:r>
            <w:r w:rsidRPr="00280882">
              <w:t>následně ústní zkouška</w:t>
            </w:r>
          </w:p>
        </w:tc>
      </w:tr>
      <w:tr w:rsidR="00280882" w14:paraId="3F0F0557" w14:textId="77777777" w:rsidTr="00913988">
        <w:trPr>
          <w:trHeight w:val="192"/>
        </w:trPr>
        <w:tc>
          <w:tcPr>
            <w:tcW w:w="9855" w:type="dxa"/>
            <w:gridSpan w:val="8"/>
            <w:tcBorders>
              <w:top w:val="nil"/>
            </w:tcBorders>
          </w:tcPr>
          <w:p w14:paraId="40F2D62B" w14:textId="77777777" w:rsidR="00280882" w:rsidRPr="0032227F" w:rsidRDefault="00280882" w:rsidP="00913988">
            <w:pPr>
              <w:jc w:val="both"/>
              <w:rPr>
                <w:sz w:val="16"/>
              </w:rPr>
            </w:pPr>
          </w:p>
        </w:tc>
      </w:tr>
      <w:tr w:rsidR="00280882" w14:paraId="6FB95FC0" w14:textId="77777777" w:rsidTr="00913988">
        <w:trPr>
          <w:trHeight w:val="197"/>
        </w:trPr>
        <w:tc>
          <w:tcPr>
            <w:tcW w:w="3086" w:type="dxa"/>
            <w:tcBorders>
              <w:top w:val="nil"/>
            </w:tcBorders>
            <w:shd w:val="clear" w:color="auto" w:fill="F7CAAC"/>
          </w:tcPr>
          <w:p w14:paraId="3E4CACA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1E88588A" w14:textId="00603786" w:rsidR="00280882" w:rsidRPr="00280882" w:rsidRDefault="00D575D8" w:rsidP="00D77E1A">
            <w:pPr>
              <w:jc w:val="both"/>
            </w:pPr>
            <w:moveToRangeStart w:id="1078" w:author="Pavla Trefilová" w:date="2019-11-18T17:19:00Z" w:name="move24990017"/>
            <w:moveTo w:id="1079" w:author="Pavla Trefilová" w:date="2019-11-18T17:19:00Z">
              <w:r>
                <w:rPr>
                  <w:rPrChange w:id="1080" w:author="Pavla Trefilová" w:date="2019-11-18T17:19:00Z">
                    <w:rPr>
                      <w:b/>
                    </w:rPr>
                  </w:rPrChange>
                </w:rPr>
                <w:t xml:space="preserve">Mgr. </w:t>
              </w:r>
            </w:moveTo>
            <w:moveToRangeEnd w:id="1078"/>
            <w:del w:id="1081" w:author="Pavla Trefilová" w:date="2019-11-18T17:19:00Z">
              <w:r w:rsidR="00280882" w:rsidRPr="00280882">
                <w:delText>RNDr. Martin Fajkus, PhD.</w:delText>
              </w:r>
            </w:del>
            <w:ins w:id="1082" w:author="Pavla Trefilová" w:date="2019-11-18T17:19:00Z">
              <w:r>
                <w:t>Kamil Peterek, Ph.D.</w:t>
              </w:r>
            </w:ins>
          </w:p>
        </w:tc>
      </w:tr>
      <w:tr w:rsidR="00280882" w14:paraId="0CD38C47" w14:textId="77777777" w:rsidTr="00913988">
        <w:trPr>
          <w:trHeight w:val="243"/>
        </w:trPr>
        <w:tc>
          <w:tcPr>
            <w:tcW w:w="3086" w:type="dxa"/>
            <w:tcBorders>
              <w:top w:val="nil"/>
            </w:tcBorders>
            <w:shd w:val="clear" w:color="auto" w:fill="F7CAAC"/>
          </w:tcPr>
          <w:p w14:paraId="359B3CBD"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F75FF65" w14:textId="063EBA18" w:rsidR="00280882" w:rsidRPr="00280882" w:rsidRDefault="002D1C6C" w:rsidP="002D1C6C">
            <w:pPr>
              <w:jc w:val="both"/>
            </w:pPr>
            <w:r w:rsidRPr="008433D4">
              <w:t>Garant se podílí na přednáškách v rozsahu</w:t>
            </w:r>
            <w:r>
              <w:t xml:space="preserve"> </w:t>
            </w:r>
            <w:del w:id="1083" w:author="Pavla Trefilová" w:date="2019-11-18T17:19:00Z">
              <w:r>
                <w:delText>6</w:delText>
              </w:r>
              <w:r w:rsidRPr="008433D4">
                <w:delText>0</w:delText>
              </w:r>
            </w:del>
            <w:ins w:id="1084" w:author="Pavla Trefilová" w:date="2019-11-18T17:19:00Z">
              <w:r w:rsidR="00B02108">
                <w:t>10</w:t>
              </w:r>
              <w:r w:rsidRPr="008433D4">
                <w:t>0</w:t>
              </w:r>
            </w:ins>
            <w:r w:rsidR="004F51C3">
              <w:t xml:space="preserve"> </w:t>
            </w:r>
            <w:r w:rsidRPr="008433D4">
              <w:t xml:space="preserve">%, dále stanovuje koncepci </w:t>
            </w:r>
            <w:r>
              <w:t>cvičení</w:t>
            </w:r>
            <w:r w:rsidRPr="008433D4">
              <w:t xml:space="preserve"> a dohlíží na jejich jednotné vedení.</w:t>
            </w:r>
          </w:p>
        </w:tc>
      </w:tr>
      <w:tr w:rsidR="00280882" w14:paraId="786D1524" w14:textId="77777777" w:rsidTr="00913988">
        <w:tc>
          <w:tcPr>
            <w:tcW w:w="3086" w:type="dxa"/>
            <w:shd w:val="clear" w:color="auto" w:fill="F7CAAC"/>
          </w:tcPr>
          <w:p w14:paraId="2AB93751"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1E8BE8C2" w14:textId="56C050E2" w:rsidR="00280882" w:rsidRPr="00280882" w:rsidRDefault="00D575D8" w:rsidP="00D575D8">
            <w:pPr>
              <w:jc w:val="both"/>
            </w:pPr>
            <w:moveToRangeStart w:id="1085" w:author="Pavla Trefilová" w:date="2019-11-18T17:19:00Z" w:name="move24990018"/>
            <w:moveTo w:id="1086" w:author="Pavla Trefilová" w:date="2019-11-18T17:19:00Z">
              <w:r>
                <w:rPr>
                  <w:rPrChange w:id="1087" w:author="Pavla Trefilová" w:date="2019-11-18T17:19:00Z">
                    <w:rPr>
                      <w:b/>
                    </w:rPr>
                  </w:rPrChange>
                </w:rPr>
                <w:t xml:space="preserve">Mgr. </w:t>
              </w:r>
            </w:moveTo>
            <w:moveToRangeEnd w:id="1085"/>
            <w:del w:id="1088" w:author="Pavla Trefilová" w:date="2019-11-18T17:19:00Z">
              <w:r w:rsidR="00D77E1A">
                <w:delText>RNDr. Martin Fajkus, Ph</w:delText>
              </w:r>
              <w:r w:rsidR="00280882" w:rsidRPr="00280882">
                <w:delText>D.</w:delText>
              </w:r>
            </w:del>
            <w:ins w:id="1089" w:author="Pavla Trefilová" w:date="2019-11-18T17:19:00Z">
              <w:r>
                <w:t>Kamil Peterek, Ph.D.</w:t>
              </w:r>
            </w:ins>
            <w:r w:rsidR="00280882" w:rsidRPr="00280882">
              <w:t xml:space="preserve"> - přednášky (</w:t>
            </w:r>
            <w:del w:id="1090" w:author="Pavla Trefilová" w:date="2019-11-18T17:19:00Z">
              <w:r w:rsidR="0032227F">
                <w:delText>6</w:delText>
              </w:r>
              <w:r w:rsidR="00280882" w:rsidRPr="00280882">
                <w:delText>0%)</w:delText>
              </w:r>
              <w:r w:rsidR="00E22C77">
                <w:delText xml:space="preserve">; </w:delText>
              </w:r>
              <w:r w:rsidR="00280882" w:rsidRPr="00280882">
                <w:delText>RNDr. Miloslav Fialka, CSc. - přednášky (</w:delText>
              </w:r>
              <w:r w:rsidR="0032227F">
                <w:delText>4</w:delText>
              </w:r>
              <w:r w:rsidR="00280882" w:rsidRPr="00280882">
                <w:delText>0</w:delText>
              </w:r>
            </w:del>
            <w:ins w:id="1091" w:author="Pavla Trefilová" w:date="2019-11-18T17:19:00Z">
              <w:r>
                <w:t>10</w:t>
              </w:r>
              <w:r w:rsidR="00280882" w:rsidRPr="00280882">
                <w:t>0</w:t>
              </w:r>
            </w:ins>
            <w:r w:rsidR="00280882" w:rsidRPr="00280882">
              <w:t>%)</w:t>
            </w:r>
          </w:p>
        </w:tc>
      </w:tr>
      <w:tr w:rsidR="00280882" w14:paraId="6E355B1A" w14:textId="77777777" w:rsidTr="00913988">
        <w:trPr>
          <w:trHeight w:val="73"/>
        </w:trPr>
        <w:tc>
          <w:tcPr>
            <w:tcW w:w="9855" w:type="dxa"/>
            <w:gridSpan w:val="8"/>
            <w:tcBorders>
              <w:top w:val="nil"/>
            </w:tcBorders>
          </w:tcPr>
          <w:p w14:paraId="0BD10EE7" w14:textId="77777777" w:rsidR="00280882" w:rsidRPr="0032227F" w:rsidRDefault="00280882" w:rsidP="00913988">
            <w:pPr>
              <w:jc w:val="both"/>
              <w:rPr>
                <w:sz w:val="16"/>
              </w:rPr>
            </w:pPr>
          </w:p>
        </w:tc>
      </w:tr>
      <w:tr w:rsidR="00280882" w14:paraId="0D608710" w14:textId="77777777" w:rsidTr="00913988">
        <w:tc>
          <w:tcPr>
            <w:tcW w:w="3086" w:type="dxa"/>
            <w:shd w:val="clear" w:color="auto" w:fill="F7CAAC"/>
          </w:tcPr>
          <w:p w14:paraId="0FF4F493"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43577641" w14:textId="77777777" w:rsidR="00280882" w:rsidRPr="00280882" w:rsidRDefault="00280882" w:rsidP="00913988">
            <w:pPr>
              <w:jc w:val="both"/>
            </w:pPr>
          </w:p>
        </w:tc>
      </w:tr>
      <w:tr w:rsidR="00280882" w14:paraId="54A14C68" w14:textId="77777777" w:rsidTr="005C49D0">
        <w:trPr>
          <w:trHeight w:val="1921"/>
        </w:trPr>
        <w:tc>
          <w:tcPr>
            <w:tcW w:w="9855" w:type="dxa"/>
            <w:gridSpan w:val="8"/>
            <w:tcBorders>
              <w:top w:val="nil"/>
              <w:bottom w:val="single" w:sz="12" w:space="0" w:color="auto"/>
            </w:tcBorders>
          </w:tcPr>
          <w:p w14:paraId="4B2A366C" w14:textId="77777777" w:rsidR="00280882" w:rsidRPr="00280882" w:rsidRDefault="00280882" w:rsidP="00913988">
            <w:pPr>
              <w:jc w:val="both"/>
            </w:pPr>
            <w:r w:rsidRPr="00280882">
              <w:t>Hlavním cílem předmětu je seznámit studenty s matematickými pojmy a postupy nezbytnými pro ekonomii tak, aby je byli schopni aplikovat při řešení jak teoretických, tak praktických ekonomických problémů.</w:t>
            </w:r>
          </w:p>
          <w:p w14:paraId="2D769D42" w14:textId="77777777" w:rsidR="00280882" w:rsidRPr="00280882" w:rsidRDefault="00280882" w:rsidP="00913988">
            <w:pPr>
              <w:jc w:val="both"/>
            </w:pPr>
            <w:r w:rsidRPr="00280882">
              <w:t>V první části kurzu se studenti seznámí se základními pojmy z integrálního počtu funkce jedné proměnné. Naučí se základní integrační metody a výpočet určitého integrálu.</w:t>
            </w:r>
          </w:p>
          <w:p w14:paraId="3A7BC684" w14:textId="77777777" w:rsidR="00280882" w:rsidRPr="00280882" w:rsidRDefault="00280882" w:rsidP="00913988">
            <w:pPr>
              <w:jc w:val="both"/>
            </w:pPr>
            <w:r w:rsidRPr="00280882">
              <w:t>V další části se věnují problematice funkcí více proměnných s cílem řešit jednoduché aplikační úlohy z mikroekonomie. Hlavní důraz je kladen na parciální derivace a extrémy těchto funkcí.</w:t>
            </w:r>
          </w:p>
          <w:p w14:paraId="654111A7" w14:textId="77777777" w:rsidR="00280882" w:rsidRDefault="00280882" w:rsidP="00913988">
            <w:pPr>
              <w:jc w:val="both"/>
              <w:rPr>
                <w:ins w:id="1092" w:author="Pavla Trefilová" w:date="2019-11-18T17:19:00Z"/>
              </w:rPr>
            </w:pPr>
            <w:r w:rsidRPr="00280882">
              <w:t>V poslední části kurzu se zabývají procvičením pojmů z oblasti nekonečných číselných řad tak, aby zvládali úlohy z předmětu finanční matematika.</w:t>
            </w:r>
          </w:p>
          <w:p w14:paraId="1D99D3EF" w14:textId="77777777" w:rsidR="00A15583" w:rsidRDefault="00A15583" w:rsidP="00913988">
            <w:pPr>
              <w:jc w:val="both"/>
              <w:rPr>
                <w:ins w:id="1093" w:author="Pavla Trefilová" w:date="2019-11-18T17:19:00Z"/>
              </w:rPr>
            </w:pPr>
            <w:ins w:id="1094" w:author="Pavla Trefilová" w:date="2019-11-18T17:19:00Z">
              <w:r>
                <w:t>Obsah</w:t>
              </w:r>
            </w:ins>
          </w:p>
          <w:p w14:paraId="1C2CD343" w14:textId="3C104C64" w:rsidR="00A15583" w:rsidRPr="00D52CD0" w:rsidRDefault="00A15583" w:rsidP="0031440D">
            <w:pPr>
              <w:pStyle w:val="Odstavecseseznamem"/>
              <w:numPr>
                <w:ilvl w:val="0"/>
                <w:numId w:val="112"/>
              </w:numPr>
              <w:spacing w:after="0"/>
              <w:ind w:left="396" w:hanging="284"/>
              <w:jc w:val="both"/>
              <w:rPr>
                <w:ins w:id="1095" w:author="Pavla Trefilová" w:date="2019-11-18T17:19:00Z"/>
              </w:rPr>
            </w:pPr>
            <w:ins w:id="1096" w:author="Pavla Trefilová" w:date="2019-11-18T17:19:00Z">
              <w:r w:rsidRPr="0031440D">
                <w:rPr>
                  <w:rFonts w:ascii="Times New Roman" w:hAnsi="Times New Roman"/>
                  <w:sz w:val="20"/>
                  <w:szCs w:val="20"/>
                </w:rPr>
                <w:t>Primitivní funkce a neurčitý integrál. Přímá integrace. Úprava integrandu.</w:t>
              </w:r>
            </w:ins>
          </w:p>
          <w:p w14:paraId="7EB166C3" w14:textId="3D3F41C5" w:rsidR="00A15583" w:rsidRPr="00D52CD0" w:rsidRDefault="00A15583" w:rsidP="0031440D">
            <w:pPr>
              <w:pStyle w:val="Odstavecseseznamem"/>
              <w:numPr>
                <w:ilvl w:val="0"/>
                <w:numId w:val="112"/>
              </w:numPr>
              <w:spacing w:after="0"/>
              <w:ind w:left="396" w:hanging="284"/>
              <w:jc w:val="both"/>
              <w:rPr>
                <w:ins w:id="1097" w:author="Pavla Trefilová" w:date="2019-11-18T17:19:00Z"/>
              </w:rPr>
            </w:pPr>
            <w:ins w:id="1098" w:author="Pavla Trefilová" w:date="2019-11-18T17:19:00Z">
              <w:r w:rsidRPr="0031440D">
                <w:rPr>
                  <w:rFonts w:ascii="Times New Roman" w:hAnsi="Times New Roman"/>
                  <w:sz w:val="20"/>
                  <w:szCs w:val="20"/>
                </w:rPr>
                <w:t>Integrace racionálních funkci. Základní integrační metody.</w:t>
              </w:r>
            </w:ins>
          </w:p>
          <w:p w14:paraId="76C0343B" w14:textId="6E376789" w:rsidR="00A15583" w:rsidRPr="00D52CD0" w:rsidRDefault="00A15583" w:rsidP="0031440D">
            <w:pPr>
              <w:pStyle w:val="Odstavecseseznamem"/>
              <w:numPr>
                <w:ilvl w:val="0"/>
                <w:numId w:val="112"/>
              </w:numPr>
              <w:spacing w:after="0"/>
              <w:ind w:left="396" w:hanging="284"/>
              <w:jc w:val="both"/>
              <w:rPr>
                <w:ins w:id="1099" w:author="Pavla Trefilová" w:date="2019-11-18T17:19:00Z"/>
              </w:rPr>
            </w:pPr>
            <w:ins w:id="1100" w:author="Pavla Trefilová" w:date="2019-11-18T17:19:00Z">
              <w:r w:rsidRPr="0031440D">
                <w:rPr>
                  <w:rFonts w:ascii="Times New Roman" w:hAnsi="Times New Roman"/>
                  <w:sz w:val="20"/>
                  <w:szCs w:val="20"/>
                </w:rPr>
                <w:t>Určitý integrál. Vypočet určitého integrálu.</w:t>
              </w:r>
            </w:ins>
          </w:p>
          <w:p w14:paraId="3496F718" w14:textId="77777777" w:rsidR="00A15583" w:rsidRPr="00D52CD0" w:rsidRDefault="00A15583" w:rsidP="0031440D">
            <w:pPr>
              <w:pStyle w:val="Odstavecseseznamem"/>
              <w:numPr>
                <w:ilvl w:val="0"/>
                <w:numId w:val="112"/>
              </w:numPr>
              <w:spacing w:after="0"/>
              <w:ind w:left="396" w:hanging="284"/>
              <w:jc w:val="both"/>
              <w:rPr>
                <w:ins w:id="1101" w:author="Pavla Trefilová" w:date="2019-11-18T17:19:00Z"/>
              </w:rPr>
            </w:pPr>
            <w:ins w:id="1102" w:author="Pavla Trefilová" w:date="2019-11-18T17:19:00Z">
              <w:r w:rsidRPr="0031440D">
                <w:rPr>
                  <w:rFonts w:ascii="Times New Roman" w:hAnsi="Times New Roman"/>
                  <w:sz w:val="20"/>
                  <w:szCs w:val="20"/>
                </w:rPr>
                <w:t>Užití určitého integrálu. Nevlastní integrál.</w:t>
              </w:r>
            </w:ins>
          </w:p>
          <w:p w14:paraId="206AA108" w14:textId="485D0BB5" w:rsidR="00A15583" w:rsidRPr="00D52CD0" w:rsidRDefault="00A15583" w:rsidP="0031440D">
            <w:pPr>
              <w:pStyle w:val="Odstavecseseznamem"/>
              <w:numPr>
                <w:ilvl w:val="0"/>
                <w:numId w:val="112"/>
              </w:numPr>
              <w:spacing w:after="0"/>
              <w:ind w:left="396" w:hanging="284"/>
              <w:jc w:val="both"/>
              <w:rPr>
                <w:ins w:id="1103" w:author="Pavla Trefilová" w:date="2019-11-18T17:19:00Z"/>
              </w:rPr>
            </w:pPr>
            <w:ins w:id="1104" w:author="Pavla Trefilová" w:date="2019-11-18T17:19:00Z">
              <w:r w:rsidRPr="0031440D">
                <w:rPr>
                  <w:rFonts w:ascii="Times New Roman" w:hAnsi="Times New Roman"/>
                  <w:sz w:val="20"/>
                  <w:szCs w:val="20"/>
                </w:rPr>
                <w:t>Reálná funkce n reálných proměnných. Definiční obor funkce dvou proměnných.</w:t>
              </w:r>
            </w:ins>
          </w:p>
          <w:p w14:paraId="35B073CB" w14:textId="22F9CCF7" w:rsidR="00A15583" w:rsidRPr="00D52CD0" w:rsidRDefault="00A15583" w:rsidP="0031440D">
            <w:pPr>
              <w:pStyle w:val="Odstavecseseznamem"/>
              <w:numPr>
                <w:ilvl w:val="0"/>
                <w:numId w:val="112"/>
              </w:numPr>
              <w:spacing w:after="0"/>
              <w:ind w:left="396" w:hanging="284"/>
              <w:jc w:val="both"/>
              <w:rPr>
                <w:ins w:id="1105" w:author="Pavla Trefilová" w:date="2019-11-18T17:19:00Z"/>
              </w:rPr>
            </w:pPr>
            <w:ins w:id="1106" w:author="Pavla Trefilová" w:date="2019-11-18T17:19:00Z">
              <w:r w:rsidRPr="0031440D">
                <w:rPr>
                  <w:rFonts w:ascii="Times New Roman" w:hAnsi="Times New Roman"/>
                  <w:sz w:val="20"/>
                  <w:szCs w:val="20"/>
                </w:rPr>
                <w:t>Parciální derivace. Diferenciál.</w:t>
              </w:r>
            </w:ins>
          </w:p>
          <w:p w14:paraId="4D56FBF3" w14:textId="3424B92C" w:rsidR="00A15583" w:rsidRPr="00D52CD0" w:rsidRDefault="00A15583" w:rsidP="0031440D">
            <w:pPr>
              <w:pStyle w:val="Odstavecseseznamem"/>
              <w:numPr>
                <w:ilvl w:val="0"/>
                <w:numId w:val="112"/>
              </w:numPr>
              <w:spacing w:after="0"/>
              <w:ind w:left="396" w:hanging="284"/>
              <w:jc w:val="both"/>
              <w:rPr>
                <w:ins w:id="1107" w:author="Pavla Trefilová" w:date="2019-11-18T17:19:00Z"/>
              </w:rPr>
            </w:pPr>
            <w:ins w:id="1108" w:author="Pavla Trefilová" w:date="2019-11-18T17:19:00Z">
              <w:r w:rsidRPr="0031440D">
                <w:rPr>
                  <w:rFonts w:ascii="Times New Roman" w:hAnsi="Times New Roman"/>
                  <w:sz w:val="20"/>
                  <w:szCs w:val="20"/>
                </w:rPr>
                <w:t>Lokální extrémy.</w:t>
              </w:r>
            </w:ins>
          </w:p>
          <w:p w14:paraId="1D0C84E0" w14:textId="7FCE1D64" w:rsidR="00A15583" w:rsidRPr="00D52CD0" w:rsidRDefault="00A15583" w:rsidP="0031440D">
            <w:pPr>
              <w:pStyle w:val="Odstavecseseznamem"/>
              <w:numPr>
                <w:ilvl w:val="0"/>
                <w:numId w:val="112"/>
              </w:numPr>
              <w:spacing w:after="0"/>
              <w:ind w:left="396" w:hanging="284"/>
              <w:jc w:val="both"/>
              <w:rPr>
                <w:ins w:id="1109" w:author="Pavla Trefilová" w:date="2019-11-18T17:19:00Z"/>
              </w:rPr>
            </w:pPr>
            <w:ins w:id="1110" w:author="Pavla Trefilová" w:date="2019-11-18T17:19:00Z">
              <w:r w:rsidRPr="0031440D">
                <w:rPr>
                  <w:rFonts w:ascii="Times New Roman" w:hAnsi="Times New Roman"/>
                  <w:sz w:val="20"/>
                  <w:szCs w:val="20"/>
                </w:rPr>
                <w:t>Vázané a globální extrémy.</w:t>
              </w:r>
            </w:ins>
          </w:p>
          <w:p w14:paraId="045258ED" w14:textId="42857CC4" w:rsidR="00A15583" w:rsidRPr="00D52CD0" w:rsidRDefault="00A15583" w:rsidP="0031440D">
            <w:pPr>
              <w:pStyle w:val="Odstavecseseznamem"/>
              <w:numPr>
                <w:ilvl w:val="0"/>
                <w:numId w:val="112"/>
              </w:numPr>
              <w:spacing w:after="0"/>
              <w:ind w:left="396" w:hanging="284"/>
              <w:jc w:val="both"/>
              <w:rPr>
                <w:ins w:id="1111" w:author="Pavla Trefilová" w:date="2019-11-18T17:19:00Z"/>
              </w:rPr>
            </w:pPr>
            <w:ins w:id="1112" w:author="Pavla Trefilová" w:date="2019-11-18T17:19:00Z">
              <w:r w:rsidRPr="0031440D">
                <w:rPr>
                  <w:rFonts w:ascii="Times New Roman" w:hAnsi="Times New Roman"/>
                  <w:sz w:val="20"/>
                  <w:szCs w:val="20"/>
                </w:rPr>
                <w:t>Nekonečna číselná řada a její součet. Geometrická řada. Obecné vlastnosti číselných řad.</w:t>
              </w:r>
            </w:ins>
          </w:p>
          <w:p w14:paraId="662A1D84" w14:textId="65B5AEE6" w:rsidR="00A15583" w:rsidRPr="00D52CD0" w:rsidRDefault="00A15583" w:rsidP="0031440D">
            <w:pPr>
              <w:pStyle w:val="Odstavecseseznamem"/>
              <w:numPr>
                <w:ilvl w:val="0"/>
                <w:numId w:val="112"/>
              </w:numPr>
              <w:spacing w:after="0"/>
              <w:ind w:left="396" w:hanging="284"/>
              <w:jc w:val="both"/>
              <w:rPr>
                <w:ins w:id="1113" w:author="Pavla Trefilová" w:date="2019-11-18T17:19:00Z"/>
              </w:rPr>
            </w:pPr>
            <w:ins w:id="1114" w:author="Pavla Trefilová" w:date="2019-11-18T17:19:00Z">
              <w:r w:rsidRPr="0031440D">
                <w:rPr>
                  <w:rFonts w:ascii="Times New Roman" w:hAnsi="Times New Roman"/>
                  <w:sz w:val="20"/>
                  <w:szCs w:val="20"/>
                </w:rPr>
                <w:t>Kritéria konvergence pro číselné řady.</w:t>
              </w:r>
            </w:ins>
          </w:p>
          <w:p w14:paraId="78BB2B3D" w14:textId="3730677D" w:rsidR="00A15583" w:rsidRPr="00D52CD0" w:rsidRDefault="00A15583" w:rsidP="0031440D">
            <w:pPr>
              <w:pStyle w:val="Odstavecseseznamem"/>
              <w:numPr>
                <w:ilvl w:val="0"/>
                <w:numId w:val="112"/>
              </w:numPr>
              <w:spacing w:after="0"/>
              <w:ind w:left="396" w:hanging="284"/>
              <w:jc w:val="both"/>
              <w:rPr>
                <w:ins w:id="1115" w:author="Pavla Trefilová" w:date="2019-11-18T17:19:00Z"/>
              </w:rPr>
            </w:pPr>
            <w:ins w:id="1116" w:author="Pavla Trefilová" w:date="2019-11-18T17:19:00Z">
              <w:r w:rsidRPr="0031440D">
                <w:rPr>
                  <w:rFonts w:ascii="Times New Roman" w:hAnsi="Times New Roman"/>
                  <w:sz w:val="20"/>
                  <w:szCs w:val="20"/>
                </w:rPr>
                <w:t>Alternující řady. Leibnizovo kritérium.</w:t>
              </w:r>
            </w:ins>
          </w:p>
          <w:p w14:paraId="3F76BEA4" w14:textId="6C050DD7" w:rsidR="00A15583" w:rsidRPr="00D52CD0" w:rsidRDefault="00A15583" w:rsidP="0031440D">
            <w:pPr>
              <w:pStyle w:val="Odstavecseseznamem"/>
              <w:numPr>
                <w:ilvl w:val="0"/>
                <w:numId w:val="112"/>
              </w:numPr>
              <w:spacing w:after="0"/>
              <w:ind w:left="396" w:hanging="284"/>
              <w:jc w:val="both"/>
              <w:rPr>
                <w:ins w:id="1117" w:author="Pavla Trefilová" w:date="2019-11-18T17:19:00Z"/>
              </w:rPr>
            </w:pPr>
            <w:ins w:id="1118" w:author="Pavla Trefilová" w:date="2019-11-18T17:19:00Z">
              <w:r w:rsidRPr="0031440D">
                <w:rPr>
                  <w:rFonts w:ascii="Times New Roman" w:hAnsi="Times New Roman"/>
                  <w:sz w:val="20"/>
                  <w:szCs w:val="20"/>
                </w:rPr>
                <w:t>Funkční řady. Mocninné řady.</w:t>
              </w:r>
            </w:ins>
          </w:p>
          <w:p w14:paraId="397B921E" w14:textId="514EF6CB" w:rsidR="00A15583" w:rsidRPr="00280882" w:rsidRDefault="00A15583">
            <w:pPr>
              <w:pStyle w:val="Odstavecseseznamem"/>
              <w:numPr>
                <w:ilvl w:val="0"/>
                <w:numId w:val="111"/>
              </w:numPr>
              <w:spacing w:after="0"/>
              <w:ind w:left="396" w:hanging="284"/>
              <w:jc w:val="both"/>
              <w:pPrChange w:id="1119" w:author="Pavla Trefilová" w:date="2019-11-18T17:19:00Z">
                <w:pPr>
                  <w:jc w:val="both"/>
                </w:pPr>
              </w:pPrChange>
            </w:pPr>
            <w:ins w:id="1120" w:author="Pavla Trefilová" w:date="2019-11-18T17:19:00Z">
              <w:r w:rsidRPr="0031440D">
                <w:rPr>
                  <w:rFonts w:ascii="Times New Roman" w:hAnsi="Times New Roman"/>
                  <w:sz w:val="20"/>
                  <w:szCs w:val="20"/>
                </w:rPr>
                <w:t>Ekonomické aplikace. Využití systému Maple při řešení úloh.</w:t>
              </w:r>
            </w:ins>
          </w:p>
        </w:tc>
      </w:tr>
      <w:tr w:rsidR="00280882" w14:paraId="796974DD" w14:textId="77777777" w:rsidTr="00913988">
        <w:trPr>
          <w:trHeight w:val="265"/>
        </w:trPr>
        <w:tc>
          <w:tcPr>
            <w:tcW w:w="3653" w:type="dxa"/>
            <w:gridSpan w:val="2"/>
            <w:tcBorders>
              <w:top w:val="nil"/>
            </w:tcBorders>
            <w:shd w:val="clear" w:color="auto" w:fill="F7CAAC"/>
          </w:tcPr>
          <w:p w14:paraId="4AFD24DF"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C7C58D9" w14:textId="77777777" w:rsidR="00280882" w:rsidRPr="00280882" w:rsidRDefault="00280882" w:rsidP="00913988">
            <w:pPr>
              <w:jc w:val="both"/>
            </w:pPr>
          </w:p>
        </w:tc>
      </w:tr>
      <w:tr w:rsidR="00280882" w14:paraId="3DF8D47A" w14:textId="77777777" w:rsidTr="00E22C77">
        <w:trPr>
          <w:trHeight w:val="1196"/>
        </w:trPr>
        <w:tc>
          <w:tcPr>
            <w:tcW w:w="9855" w:type="dxa"/>
            <w:gridSpan w:val="8"/>
            <w:tcBorders>
              <w:top w:val="nil"/>
            </w:tcBorders>
          </w:tcPr>
          <w:p w14:paraId="5DB54230" w14:textId="77777777" w:rsidR="00280882" w:rsidRPr="00280882" w:rsidRDefault="00280882" w:rsidP="00913988">
            <w:pPr>
              <w:rPr>
                <w:b/>
              </w:rPr>
            </w:pPr>
            <w:r w:rsidRPr="00280882">
              <w:rPr>
                <w:b/>
              </w:rPr>
              <w:t>Povinná literatura</w:t>
            </w:r>
          </w:p>
          <w:p w14:paraId="4E4192E6" w14:textId="77777777" w:rsidR="005774C6" w:rsidRDefault="005774C6" w:rsidP="005774C6">
            <w:pPr>
              <w:jc w:val="both"/>
            </w:pPr>
            <w:r>
              <w:t xml:space="preserve">LARSON, R.E., HOSTETLER, R.P., EDWARDS, B.H. </w:t>
            </w:r>
            <w:r w:rsidRPr="00560B1C">
              <w:rPr>
                <w:i/>
              </w:rPr>
              <w:t>Calculus</w:t>
            </w:r>
            <w:r>
              <w:t>. Boston: Cengage Learning, 2014. ISBN 978-337-27534-7</w:t>
            </w:r>
          </w:p>
          <w:p w14:paraId="0DB907AD" w14:textId="0E961089" w:rsidR="00E22C77" w:rsidRPr="00D16653" w:rsidRDefault="006B50B1" w:rsidP="00E22C77">
            <w:pPr>
              <w:jc w:val="both"/>
            </w:pPr>
            <w:r>
              <w:t>THOMAS, G.</w:t>
            </w:r>
            <w:r w:rsidR="00E22C77" w:rsidRPr="00D16653">
              <w:t xml:space="preserve">B. JR., WEIR, M., D., HASS, J. </w:t>
            </w:r>
            <w:r w:rsidR="00E22C77" w:rsidRPr="00D16653">
              <w:rPr>
                <w:i/>
                <w:iCs/>
              </w:rPr>
              <w:t>Calculus</w:t>
            </w:r>
            <w:r w:rsidR="00E22C77" w:rsidRPr="00D16653">
              <w:t>. New York: Addison-Wesley, 2010. ISBN 978-0-321-58799-2</w:t>
            </w:r>
            <w:r w:rsidR="00E22C77">
              <w:t>.</w:t>
            </w:r>
          </w:p>
          <w:p w14:paraId="3778E7CE" w14:textId="77777777" w:rsidR="005774C6" w:rsidRPr="0001233E" w:rsidRDefault="005774C6" w:rsidP="005774C6">
            <w:pPr>
              <w:jc w:val="both"/>
              <w:rPr>
                <w:b/>
              </w:rPr>
            </w:pPr>
            <w:r w:rsidRPr="0001233E">
              <w:rPr>
                <w:b/>
              </w:rPr>
              <w:t>Doporučená literatura</w:t>
            </w:r>
          </w:p>
          <w:p w14:paraId="50C5591F" w14:textId="4EEF937C" w:rsidR="005774C6" w:rsidRPr="00280882" w:rsidRDefault="005774C6" w:rsidP="00E22C77">
            <w:pPr>
              <w:jc w:val="both"/>
            </w:pPr>
            <w:r w:rsidRPr="00560B1C">
              <w:t xml:space="preserve">MENDELSON, E. </w:t>
            </w:r>
            <w:r w:rsidRPr="00560B1C">
              <w:rPr>
                <w:i/>
              </w:rPr>
              <w:t>3000 solved problems in calculus</w:t>
            </w:r>
            <w:r w:rsidRPr="00560B1C">
              <w:t>. New York: McGraw-Hill, 1988, 455 s. ISBN 0070415234.</w:t>
            </w:r>
          </w:p>
        </w:tc>
      </w:tr>
      <w:tr w:rsidR="00280882" w14:paraId="1B9058B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DFC1A79" w14:textId="77777777" w:rsidR="00280882" w:rsidRPr="00280882" w:rsidRDefault="00280882" w:rsidP="00913988">
            <w:pPr>
              <w:jc w:val="center"/>
              <w:rPr>
                <w:b/>
              </w:rPr>
            </w:pPr>
            <w:r w:rsidRPr="00280882">
              <w:rPr>
                <w:b/>
              </w:rPr>
              <w:t>Informace ke kombinované nebo distanční formě</w:t>
            </w:r>
          </w:p>
        </w:tc>
      </w:tr>
      <w:tr w:rsidR="00280882" w14:paraId="365E9FA2" w14:textId="77777777" w:rsidTr="00913988">
        <w:tc>
          <w:tcPr>
            <w:tcW w:w="4787" w:type="dxa"/>
            <w:gridSpan w:val="3"/>
            <w:tcBorders>
              <w:top w:val="single" w:sz="2" w:space="0" w:color="auto"/>
            </w:tcBorders>
            <w:shd w:val="clear" w:color="auto" w:fill="F7CAAC"/>
          </w:tcPr>
          <w:p w14:paraId="0BA94120"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73422C4" w14:textId="64CC6F86" w:rsidR="00280882" w:rsidRPr="00280882" w:rsidRDefault="00280882" w:rsidP="00913988">
            <w:pPr>
              <w:jc w:val="both"/>
            </w:pPr>
          </w:p>
        </w:tc>
        <w:tc>
          <w:tcPr>
            <w:tcW w:w="4179" w:type="dxa"/>
            <w:gridSpan w:val="4"/>
            <w:tcBorders>
              <w:top w:val="single" w:sz="2" w:space="0" w:color="auto"/>
            </w:tcBorders>
            <w:shd w:val="clear" w:color="auto" w:fill="F7CAAC"/>
          </w:tcPr>
          <w:p w14:paraId="2626B79C" w14:textId="77777777" w:rsidR="00280882" w:rsidRPr="00280882" w:rsidRDefault="00280882" w:rsidP="00913988">
            <w:pPr>
              <w:jc w:val="both"/>
              <w:rPr>
                <w:b/>
              </w:rPr>
            </w:pPr>
            <w:r w:rsidRPr="00280882">
              <w:rPr>
                <w:b/>
              </w:rPr>
              <w:t xml:space="preserve">hodin </w:t>
            </w:r>
          </w:p>
        </w:tc>
      </w:tr>
      <w:tr w:rsidR="00280882" w14:paraId="259EFFA8" w14:textId="77777777" w:rsidTr="00913988">
        <w:tc>
          <w:tcPr>
            <w:tcW w:w="9855" w:type="dxa"/>
            <w:gridSpan w:val="8"/>
            <w:shd w:val="clear" w:color="auto" w:fill="F7CAAC"/>
          </w:tcPr>
          <w:p w14:paraId="671EDA06" w14:textId="77777777" w:rsidR="00280882" w:rsidRPr="00280882" w:rsidRDefault="00280882" w:rsidP="00913988">
            <w:pPr>
              <w:jc w:val="both"/>
              <w:rPr>
                <w:b/>
              </w:rPr>
            </w:pPr>
            <w:r w:rsidRPr="00280882">
              <w:rPr>
                <w:b/>
              </w:rPr>
              <w:t>Informace o způsobu kontaktu s vyučujícím</w:t>
            </w:r>
          </w:p>
        </w:tc>
      </w:tr>
      <w:tr w:rsidR="00280882" w14:paraId="49188BE6" w14:textId="77777777" w:rsidTr="00913988">
        <w:trPr>
          <w:trHeight w:val="723"/>
        </w:trPr>
        <w:tc>
          <w:tcPr>
            <w:tcW w:w="9855" w:type="dxa"/>
            <w:gridSpan w:val="8"/>
          </w:tcPr>
          <w:p w14:paraId="5FC2A3F3"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DBBE29A" w14:textId="77777777" w:rsidR="00280882" w:rsidRDefault="00280882"/>
    <w:p w14:paraId="2AEBC00A" w14:textId="77777777" w:rsidR="00280882" w:rsidRDefault="00280882">
      <w:pPr>
        <w:rPr>
          <w:del w:id="1121" w:author="Pavla Trefilová" w:date="2019-11-18T17:19:00Z"/>
        </w:rPr>
      </w:pPr>
    </w:p>
    <w:p w14:paraId="3132F7D5" w14:textId="77777777" w:rsidR="00280882" w:rsidRDefault="00280882">
      <w:pPr>
        <w:rPr>
          <w:del w:id="1122" w:author="Pavla Trefilová" w:date="2019-11-18T17:19:00Z"/>
        </w:rPr>
      </w:pPr>
    </w:p>
    <w:p w14:paraId="0B5A62B3" w14:textId="77777777" w:rsidR="00280882" w:rsidRDefault="00280882">
      <w:pPr>
        <w:rPr>
          <w:del w:id="1123" w:author="Pavla Trefilová" w:date="2019-11-18T17:19:00Z"/>
        </w:rPr>
      </w:pPr>
    </w:p>
    <w:p w14:paraId="258928F9" w14:textId="77777777" w:rsidR="00280882" w:rsidRDefault="00280882">
      <w:pPr>
        <w:rPr>
          <w:del w:id="1124" w:author="Pavla Trefilová" w:date="2019-11-18T17:19:00Z"/>
        </w:rPr>
      </w:pPr>
    </w:p>
    <w:p w14:paraId="19F597ED" w14:textId="77777777" w:rsidR="00280882" w:rsidRDefault="00280882">
      <w:pPr>
        <w:rPr>
          <w:del w:id="1125" w:author="Pavla Trefilová" w:date="2019-11-18T17:19:00Z"/>
        </w:rPr>
      </w:pPr>
    </w:p>
    <w:p w14:paraId="7DD20CCD" w14:textId="77777777" w:rsidR="00280882" w:rsidRDefault="00280882">
      <w:pPr>
        <w:rPr>
          <w:del w:id="1126" w:author="Pavla Trefilová" w:date="2019-11-18T17:19:00Z"/>
        </w:rPr>
      </w:pPr>
    </w:p>
    <w:p w14:paraId="7E420D07" w14:textId="77777777" w:rsidR="006A2380" w:rsidRDefault="006A2380">
      <w:pPr>
        <w:rPr>
          <w:del w:id="1127" w:author="Pavla Trefilová" w:date="2019-11-18T17:19:00Z"/>
        </w:rPr>
      </w:pPr>
    </w:p>
    <w:p w14:paraId="17492CE5" w14:textId="77777777" w:rsidR="0032227F" w:rsidRDefault="003222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187789A6" w14:textId="77777777" w:rsidTr="00913988">
        <w:tc>
          <w:tcPr>
            <w:tcW w:w="9855" w:type="dxa"/>
            <w:gridSpan w:val="8"/>
            <w:tcBorders>
              <w:bottom w:val="double" w:sz="4" w:space="0" w:color="auto"/>
            </w:tcBorders>
            <w:shd w:val="clear" w:color="auto" w:fill="BDD6EE"/>
          </w:tcPr>
          <w:p w14:paraId="6D4C0563"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2611170" w14:textId="77777777" w:rsidTr="00913988">
        <w:tc>
          <w:tcPr>
            <w:tcW w:w="3086" w:type="dxa"/>
            <w:tcBorders>
              <w:top w:val="double" w:sz="4" w:space="0" w:color="auto"/>
            </w:tcBorders>
            <w:shd w:val="clear" w:color="auto" w:fill="F7CAAC"/>
          </w:tcPr>
          <w:p w14:paraId="3CE86153"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9EA7396" w14:textId="1B76CD69" w:rsidR="00280882" w:rsidRPr="00280882" w:rsidRDefault="003B7826" w:rsidP="00913988">
            <w:pPr>
              <w:jc w:val="both"/>
            </w:pPr>
            <w:r>
              <w:t>Business</w:t>
            </w:r>
            <w:r w:rsidR="00E22C77">
              <w:t xml:space="preserve"> Economics I</w:t>
            </w:r>
          </w:p>
        </w:tc>
      </w:tr>
      <w:tr w:rsidR="00280882" w14:paraId="6BF8CF73" w14:textId="77777777" w:rsidTr="00913988">
        <w:tc>
          <w:tcPr>
            <w:tcW w:w="3086" w:type="dxa"/>
            <w:shd w:val="clear" w:color="auto" w:fill="F7CAAC"/>
          </w:tcPr>
          <w:p w14:paraId="10E6EEA0" w14:textId="77777777" w:rsidR="00280882" w:rsidRPr="00280882" w:rsidRDefault="00280882" w:rsidP="00913988">
            <w:pPr>
              <w:jc w:val="both"/>
              <w:rPr>
                <w:b/>
              </w:rPr>
            </w:pPr>
            <w:r w:rsidRPr="00280882">
              <w:rPr>
                <w:b/>
              </w:rPr>
              <w:t>Typ předmětu</w:t>
            </w:r>
          </w:p>
        </w:tc>
        <w:tc>
          <w:tcPr>
            <w:tcW w:w="3406" w:type="dxa"/>
            <w:gridSpan w:val="4"/>
          </w:tcPr>
          <w:p w14:paraId="065D2A33" w14:textId="77777777" w:rsidR="00280882" w:rsidRPr="00280882" w:rsidRDefault="00280882" w:rsidP="00913988">
            <w:pPr>
              <w:jc w:val="both"/>
            </w:pPr>
            <w:r w:rsidRPr="00280882">
              <w:t>povinný „ZT“</w:t>
            </w:r>
          </w:p>
        </w:tc>
        <w:tc>
          <w:tcPr>
            <w:tcW w:w="2695" w:type="dxa"/>
            <w:gridSpan w:val="2"/>
            <w:shd w:val="clear" w:color="auto" w:fill="F7CAAC"/>
          </w:tcPr>
          <w:p w14:paraId="3F28913D" w14:textId="77777777" w:rsidR="00280882" w:rsidRPr="00280882" w:rsidRDefault="00280882" w:rsidP="00913988">
            <w:pPr>
              <w:jc w:val="both"/>
            </w:pPr>
            <w:r w:rsidRPr="00280882">
              <w:rPr>
                <w:b/>
              </w:rPr>
              <w:t>doporučený ročník / semestr</w:t>
            </w:r>
          </w:p>
        </w:tc>
        <w:tc>
          <w:tcPr>
            <w:tcW w:w="668" w:type="dxa"/>
          </w:tcPr>
          <w:p w14:paraId="1258992B" w14:textId="77777777" w:rsidR="00280882" w:rsidRPr="00280882" w:rsidRDefault="00280882" w:rsidP="00913988">
            <w:pPr>
              <w:jc w:val="both"/>
            </w:pPr>
            <w:r w:rsidRPr="00280882">
              <w:t>1/L</w:t>
            </w:r>
          </w:p>
        </w:tc>
      </w:tr>
      <w:tr w:rsidR="00280882" w14:paraId="4B655856" w14:textId="77777777" w:rsidTr="00913988">
        <w:tc>
          <w:tcPr>
            <w:tcW w:w="3086" w:type="dxa"/>
            <w:shd w:val="clear" w:color="auto" w:fill="F7CAAC"/>
          </w:tcPr>
          <w:p w14:paraId="433B5DE5" w14:textId="77777777" w:rsidR="00280882" w:rsidRPr="00280882" w:rsidRDefault="00280882" w:rsidP="00913988">
            <w:pPr>
              <w:jc w:val="both"/>
              <w:rPr>
                <w:b/>
              </w:rPr>
            </w:pPr>
            <w:r w:rsidRPr="00280882">
              <w:rPr>
                <w:b/>
              </w:rPr>
              <w:t>Rozsah studijního předmětu</w:t>
            </w:r>
          </w:p>
        </w:tc>
        <w:tc>
          <w:tcPr>
            <w:tcW w:w="1701" w:type="dxa"/>
            <w:gridSpan w:val="2"/>
          </w:tcPr>
          <w:p w14:paraId="578E026A" w14:textId="77777777" w:rsidR="00280882" w:rsidRPr="00280882" w:rsidRDefault="00280882" w:rsidP="00913988">
            <w:pPr>
              <w:jc w:val="both"/>
            </w:pPr>
            <w:r w:rsidRPr="00280882">
              <w:t>26p + 13s</w:t>
            </w:r>
          </w:p>
        </w:tc>
        <w:tc>
          <w:tcPr>
            <w:tcW w:w="889" w:type="dxa"/>
            <w:shd w:val="clear" w:color="auto" w:fill="F7CAAC"/>
          </w:tcPr>
          <w:p w14:paraId="7DFF8FBE" w14:textId="77777777" w:rsidR="00280882" w:rsidRPr="00280882" w:rsidRDefault="00280882" w:rsidP="00913988">
            <w:pPr>
              <w:jc w:val="both"/>
              <w:rPr>
                <w:b/>
              </w:rPr>
            </w:pPr>
            <w:r w:rsidRPr="00280882">
              <w:rPr>
                <w:b/>
              </w:rPr>
              <w:t xml:space="preserve">hod. </w:t>
            </w:r>
          </w:p>
        </w:tc>
        <w:tc>
          <w:tcPr>
            <w:tcW w:w="816" w:type="dxa"/>
          </w:tcPr>
          <w:p w14:paraId="503A7A29" w14:textId="77777777" w:rsidR="00280882" w:rsidRPr="00280882" w:rsidRDefault="00280882" w:rsidP="00913988">
            <w:pPr>
              <w:jc w:val="both"/>
            </w:pPr>
            <w:r w:rsidRPr="00280882">
              <w:t>39</w:t>
            </w:r>
          </w:p>
        </w:tc>
        <w:tc>
          <w:tcPr>
            <w:tcW w:w="2156" w:type="dxa"/>
            <w:shd w:val="clear" w:color="auto" w:fill="F7CAAC"/>
          </w:tcPr>
          <w:p w14:paraId="6E6D66C3" w14:textId="77777777" w:rsidR="00280882" w:rsidRPr="00280882" w:rsidRDefault="00280882" w:rsidP="00913988">
            <w:pPr>
              <w:jc w:val="both"/>
              <w:rPr>
                <w:b/>
              </w:rPr>
            </w:pPr>
            <w:r w:rsidRPr="00280882">
              <w:rPr>
                <w:b/>
              </w:rPr>
              <w:t>kreditů</w:t>
            </w:r>
          </w:p>
        </w:tc>
        <w:tc>
          <w:tcPr>
            <w:tcW w:w="1207" w:type="dxa"/>
            <w:gridSpan w:val="2"/>
          </w:tcPr>
          <w:p w14:paraId="760C27F2" w14:textId="77777777" w:rsidR="00280882" w:rsidRPr="00280882" w:rsidRDefault="00280882" w:rsidP="00913988">
            <w:pPr>
              <w:jc w:val="both"/>
            </w:pPr>
            <w:r w:rsidRPr="00280882">
              <w:t>5</w:t>
            </w:r>
          </w:p>
        </w:tc>
      </w:tr>
      <w:tr w:rsidR="00280882" w14:paraId="0F590370" w14:textId="77777777" w:rsidTr="00913988">
        <w:tc>
          <w:tcPr>
            <w:tcW w:w="3086" w:type="dxa"/>
            <w:shd w:val="clear" w:color="auto" w:fill="F7CAAC"/>
          </w:tcPr>
          <w:p w14:paraId="09FACAF7" w14:textId="77777777" w:rsidR="00280882" w:rsidRPr="00280882" w:rsidRDefault="00280882" w:rsidP="00913988">
            <w:pPr>
              <w:jc w:val="both"/>
              <w:rPr>
                <w:b/>
              </w:rPr>
            </w:pPr>
            <w:r w:rsidRPr="00280882">
              <w:rPr>
                <w:b/>
              </w:rPr>
              <w:t>Prerekvizity, korekvizity, ekvivalence</w:t>
            </w:r>
          </w:p>
        </w:tc>
        <w:tc>
          <w:tcPr>
            <w:tcW w:w="6769" w:type="dxa"/>
            <w:gridSpan w:val="7"/>
          </w:tcPr>
          <w:p w14:paraId="75491289" w14:textId="77777777" w:rsidR="00280882" w:rsidRPr="00280882" w:rsidRDefault="00280882" w:rsidP="00913988">
            <w:pPr>
              <w:jc w:val="both"/>
            </w:pPr>
          </w:p>
        </w:tc>
      </w:tr>
      <w:tr w:rsidR="00280882" w14:paraId="1564980C" w14:textId="77777777" w:rsidTr="00913988">
        <w:tc>
          <w:tcPr>
            <w:tcW w:w="3086" w:type="dxa"/>
            <w:shd w:val="clear" w:color="auto" w:fill="F7CAAC"/>
          </w:tcPr>
          <w:p w14:paraId="64E5A84B" w14:textId="77777777" w:rsidR="00280882" w:rsidRPr="00280882" w:rsidRDefault="00280882" w:rsidP="00913988">
            <w:pPr>
              <w:jc w:val="both"/>
              <w:rPr>
                <w:b/>
              </w:rPr>
            </w:pPr>
            <w:r w:rsidRPr="00280882">
              <w:rPr>
                <w:b/>
              </w:rPr>
              <w:t>Způsob ověření studijních výsledků</w:t>
            </w:r>
          </w:p>
        </w:tc>
        <w:tc>
          <w:tcPr>
            <w:tcW w:w="3406" w:type="dxa"/>
            <w:gridSpan w:val="4"/>
          </w:tcPr>
          <w:p w14:paraId="59761F75" w14:textId="77777777" w:rsidR="00280882" w:rsidRPr="00280882" w:rsidRDefault="00280882" w:rsidP="00913988">
            <w:pPr>
              <w:jc w:val="both"/>
            </w:pPr>
            <w:r w:rsidRPr="00280882">
              <w:t>zápočet, zkouška</w:t>
            </w:r>
          </w:p>
        </w:tc>
        <w:tc>
          <w:tcPr>
            <w:tcW w:w="2156" w:type="dxa"/>
            <w:shd w:val="clear" w:color="auto" w:fill="F7CAAC"/>
          </w:tcPr>
          <w:p w14:paraId="23A1C005" w14:textId="77777777" w:rsidR="00280882" w:rsidRPr="00280882" w:rsidRDefault="00280882" w:rsidP="00913988">
            <w:pPr>
              <w:jc w:val="both"/>
              <w:rPr>
                <w:b/>
              </w:rPr>
            </w:pPr>
            <w:r w:rsidRPr="00280882">
              <w:rPr>
                <w:b/>
              </w:rPr>
              <w:t>Forma výuky</w:t>
            </w:r>
          </w:p>
        </w:tc>
        <w:tc>
          <w:tcPr>
            <w:tcW w:w="1207" w:type="dxa"/>
            <w:gridSpan w:val="2"/>
          </w:tcPr>
          <w:p w14:paraId="0F50449B" w14:textId="77777777" w:rsidR="00280882" w:rsidRPr="00280882" w:rsidRDefault="00280882" w:rsidP="00913988">
            <w:pPr>
              <w:jc w:val="both"/>
            </w:pPr>
            <w:r w:rsidRPr="00280882">
              <w:t>přednáška, seminář</w:t>
            </w:r>
          </w:p>
        </w:tc>
      </w:tr>
      <w:tr w:rsidR="00280882" w14:paraId="4E055E53" w14:textId="77777777" w:rsidTr="00913988">
        <w:tc>
          <w:tcPr>
            <w:tcW w:w="3086" w:type="dxa"/>
            <w:shd w:val="clear" w:color="auto" w:fill="F7CAAC"/>
          </w:tcPr>
          <w:p w14:paraId="4F29BE81"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0F7E32E8" w14:textId="77777777" w:rsidR="00280882" w:rsidRPr="00280882" w:rsidRDefault="00280882" w:rsidP="00913988">
            <w:pPr>
              <w:jc w:val="both"/>
            </w:pPr>
            <w:r w:rsidRPr="00280882">
              <w:t>Způsob zakončení předmětu – zápočet, zkouška</w:t>
            </w:r>
          </w:p>
          <w:p w14:paraId="7773B22A" w14:textId="77777777" w:rsidR="00280882" w:rsidRPr="00280882" w:rsidRDefault="00280882" w:rsidP="009F4A37">
            <w:pPr>
              <w:jc w:val="both"/>
            </w:pPr>
            <w:r w:rsidRPr="00280882">
              <w:t>Požadavky na zápočet:</w:t>
            </w:r>
            <w:r w:rsidR="009F4A37">
              <w:t xml:space="preserve"> </w:t>
            </w:r>
            <w:r w:rsidRPr="00280882">
              <w:t>vypracování a obhájení seminární práce dle požadavků vyučují</w:t>
            </w:r>
            <w:r w:rsidR="009F4A37">
              <w:t xml:space="preserve">cího; </w:t>
            </w:r>
            <w:r w:rsidRPr="00280882">
              <w:t>min. 8</w:t>
            </w:r>
            <w:r w:rsidR="009F4A37">
              <w:t xml:space="preserve">0% aktivní účast na seminářích; </w:t>
            </w:r>
            <w:r w:rsidRPr="00280882">
              <w:t>zápočtový test s úspěšností min. 60</w:t>
            </w:r>
            <w:r w:rsidR="004F51C3">
              <w:t xml:space="preserve"> </w:t>
            </w:r>
            <w:r w:rsidRPr="00280882">
              <w:t>%.</w:t>
            </w:r>
          </w:p>
          <w:p w14:paraId="2C86E4D4" w14:textId="77777777" w:rsidR="00280882" w:rsidRPr="00280882" w:rsidRDefault="00280882" w:rsidP="00913988">
            <w:pPr>
              <w:jc w:val="both"/>
            </w:pPr>
            <w:r w:rsidRPr="00280882">
              <w:t>Požadavky na zkoušku - ústní zkouška v rozsahu znalostí přednášek a seminářů.</w:t>
            </w:r>
          </w:p>
        </w:tc>
      </w:tr>
      <w:tr w:rsidR="00280882" w14:paraId="0EEF13C9" w14:textId="77777777" w:rsidTr="00913988">
        <w:trPr>
          <w:trHeight w:val="87"/>
        </w:trPr>
        <w:tc>
          <w:tcPr>
            <w:tcW w:w="9855" w:type="dxa"/>
            <w:gridSpan w:val="8"/>
            <w:tcBorders>
              <w:top w:val="nil"/>
            </w:tcBorders>
          </w:tcPr>
          <w:p w14:paraId="3F0070AB" w14:textId="77777777" w:rsidR="00280882" w:rsidRPr="009F4A37" w:rsidRDefault="00280882" w:rsidP="00913988">
            <w:pPr>
              <w:jc w:val="both"/>
              <w:rPr>
                <w:sz w:val="16"/>
              </w:rPr>
            </w:pPr>
          </w:p>
        </w:tc>
      </w:tr>
      <w:tr w:rsidR="00280882" w14:paraId="47268163" w14:textId="77777777" w:rsidTr="00913988">
        <w:trPr>
          <w:trHeight w:val="197"/>
        </w:trPr>
        <w:tc>
          <w:tcPr>
            <w:tcW w:w="3086" w:type="dxa"/>
            <w:tcBorders>
              <w:top w:val="nil"/>
            </w:tcBorders>
            <w:shd w:val="clear" w:color="auto" w:fill="F7CAAC"/>
          </w:tcPr>
          <w:p w14:paraId="04D6BA53"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3CB6AD63" w14:textId="3AE54F58" w:rsidR="00280882" w:rsidRPr="00280882" w:rsidRDefault="005255E7" w:rsidP="00913988">
            <w:pPr>
              <w:jc w:val="both"/>
            </w:pPr>
            <w:r w:rsidRPr="0031440D">
              <w:rPr>
                <w:rPrChange w:id="1128" w:author="Pavla Trefilová" w:date="2019-11-18T17:19:00Z">
                  <w:rPr>
                    <w:b/>
                  </w:rPr>
                </w:rPrChange>
              </w:rPr>
              <w:t>doc.</w:t>
            </w:r>
            <w:r>
              <w:rPr>
                <w:b/>
              </w:rPr>
              <w:t xml:space="preserve"> </w:t>
            </w:r>
            <w:r w:rsidR="00280882" w:rsidRPr="00280882">
              <w:t>Ing. Petr Novák, Ph.D.</w:t>
            </w:r>
          </w:p>
        </w:tc>
      </w:tr>
      <w:tr w:rsidR="00280882" w14:paraId="7815D38C" w14:textId="77777777" w:rsidTr="00913988">
        <w:trPr>
          <w:trHeight w:val="243"/>
        </w:trPr>
        <w:tc>
          <w:tcPr>
            <w:tcW w:w="3086" w:type="dxa"/>
            <w:tcBorders>
              <w:top w:val="nil"/>
            </w:tcBorders>
            <w:shd w:val="clear" w:color="auto" w:fill="F7CAAC"/>
          </w:tcPr>
          <w:p w14:paraId="2B3E8550"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88D1971" w14:textId="46FACFC9" w:rsidR="00280882" w:rsidRPr="00280882" w:rsidRDefault="00280882" w:rsidP="00D575D8">
            <w:pPr>
              <w:jc w:val="both"/>
            </w:pPr>
            <w:r w:rsidRPr="00280882">
              <w:t>Garant se po</w:t>
            </w:r>
            <w:r w:rsidR="002D1C6C">
              <w:t xml:space="preserve">dílí na přednášení v rozsahu </w:t>
            </w:r>
            <w:del w:id="1129" w:author="Pavla Trefilová" w:date="2019-11-18T17:19:00Z">
              <w:r w:rsidR="002D1C6C">
                <w:delText>60</w:delText>
              </w:r>
            </w:del>
            <w:ins w:id="1130" w:author="Pavla Trefilová" w:date="2019-11-18T17:19:00Z">
              <w:r w:rsidR="00D575D8">
                <w:t>10</w:t>
              </w:r>
              <w:r w:rsidR="002D1C6C">
                <w:t>0</w:t>
              </w:r>
            </w:ins>
            <w:r w:rsidR="004F51C3">
              <w:t xml:space="preserve"> </w:t>
            </w:r>
            <w:r w:rsidRPr="00280882">
              <w:t>%, dále stanovuje koncepci seminářů a dohlíží na jejich jednotné vedení.</w:t>
            </w:r>
          </w:p>
        </w:tc>
      </w:tr>
      <w:tr w:rsidR="00280882" w14:paraId="0FBD7526" w14:textId="77777777" w:rsidTr="00913988">
        <w:tc>
          <w:tcPr>
            <w:tcW w:w="3086" w:type="dxa"/>
            <w:shd w:val="clear" w:color="auto" w:fill="F7CAAC"/>
          </w:tcPr>
          <w:p w14:paraId="7861975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52F803FA" w14:textId="58E8E00C" w:rsidR="00280882" w:rsidRPr="00280882" w:rsidRDefault="005255E7" w:rsidP="00D90DB1">
            <w:pPr>
              <w:jc w:val="both"/>
            </w:pPr>
            <w:r w:rsidRPr="0031440D">
              <w:rPr>
                <w:rPrChange w:id="1131" w:author="Pavla Trefilová" w:date="2019-11-18T17:19:00Z">
                  <w:rPr>
                    <w:b/>
                  </w:rPr>
                </w:rPrChange>
              </w:rPr>
              <w:t xml:space="preserve">doc. </w:t>
            </w:r>
            <w:r w:rsidR="009F4A37">
              <w:t>Ing. Petr Novák, Ph.D. – přednášky (</w:t>
            </w:r>
            <w:r w:rsidR="00D90DB1">
              <w:t>10</w:t>
            </w:r>
            <w:r w:rsidR="009F4A37">
              <w:t>0%)</w:t>
            </w:r>
          </w:p>
        </w:tc>
      </w:tr>
      <w:tr w:rsidR="00280882" w14:paraId="34AC29E3" w14:textId="77777777" w:rsidTr="00913988">
        <w:trPr>
          <w:trHeight w:val="70"/>
        </w:trPr>
        <w:tc>
          <w:tcPr>
            <w:tcW w:w="9855" w:type="dxa"/>
            <w:gridSpan w:val="8"/>
            <w:tcBorders>
              <w:top w:val="nil"/>
            </w:tcBorders>
          </w:tcPr>
          <w:p w14:paraId="7243F8C9" w14:textId="77777777" w:rsidR="00280882" w:rsidRPr="009F4A37" w:rsidRDefault="00280882" w:rsidP="00913988">
            <w:pPr>
              <w:jc w:val="both"/>
              <w:rPr>
                <w:sz w:val="16"/>
              </w:rPr>
            </w:pPr>
          </w:p>
        </w:tc>
      </w:tr>
      <w:tr w:rsidR="00280882" w14:paraId="3BE07D83" w14:textId="77777777" w:rsidTr="00913988">
        <w:tc>
          <w:tcPr>
            <w:tcW w:w="3086" w:type="dxa"/>
            <w:shd w:val="clear" w:color="auto" w:fill="F7CAAC"/>
          </w:tcPr>
          <w:p w14:paraId="4BCFAE79"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79653CF5" w14:textId="77777777" w:rsidR="00280882" w:rsidRPr="00280882" w:rsidRDefault="00280882" w:rsidP="00913988">
            <w:pPr>
              <w:jc w:val="both"/>
            </w:pPr>
          </w:p>
        </w:tc>
      </w:tr>
      <w:tr w:rsidR="00280882" w14:paraId="157285CB" w14:textId="77777777" w:rsidTr="00913988">
        <w:trPr>
          <w:trHeight w:val="3938"/>
        </w:trPr>
        <w:tc>
          <w:tcPr>
            <w:tcW w:w="9855" w:type="dxa"/>
            <w:gridSpan w:val="8"/>
            <w:tcBorders>
              <w:top w:val="nil"/>
              <w:bottom w:val="single" w:sz="12" w:space="0" w:color="auto"/>
            </w:tcBorders>
          </w:tcPr>
          <w:p w14:paraId="2E3BE3D5" w14:textId="77777777" w:rsidR="00280882" w:rsidRPr="00280882" w:rsidRDefault="00280882" w:rsidP="00913988">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14:paraId="4AA022AB" w14:textId="77777777" w:rsidR="00280882" w:rsidRPr="00280882" w:rsidRDefault="00280882" w:rsidP="00913988">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14:paraId="7C5ECE1D" w14:textId="77777777" w:rsidR="00280882" w:rsidRPr="00280882" w:rsidRDefault="00280882" w:rsidP="00913988">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14:paraId="5C162020" w14:textId="04D6B993" w:rsidR="00280882" w:rsidRPr="00280882" w:rsidRDefault="00280882" w:rsidP="00913988">
            <w:pPr>
              <w:jc w:val="both"/>
            </w:pPr>
            <w:r w:rsidRPr="00280882">
              <w:t xml:space="preserve">Předmět má dvě na sebe navazující části. Úkolem předmětu </w:t>
            </w:r>
            <w:r w:rsidR="005774C6">
              <w:t>Business Economics I</w:t>
            </w:r>
            <w:r w:rsidR="005774C6" w:rsidRPr="00280882">
              <w:t xml:space="preserve"> </w:t>
            </w:r>
            <w:r w:rsidRPr="00280882">
              <w:t>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14:paraId="57DB538D" w14:textId="3C99DCEC" w:rsidR="00280882" w:rsidRPr="00280882" w:rsidRDefault="00280882" w:rsidP="00913988">
            <w:pPr>
              <w:jc w:val="both"/>
            </w:pPr>
            <w:r w:rsidRPr="00280882">
              <w:t xml:space="preserve">Osnova </w:t>
            </w:r>
          </w:p>
          <w:p w14:paraId="14211F9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studia disciplíny</w:t>
            </w:r>
          </w:p>
          <w:p w14:paraId="55C5B5C0"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Typologie podniků (ziskové i neziskové organizace)</w:t>
            </w:r>
          </w:p>
          <w:p w14:paraId="1CDA750C"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Založeni fyzické osoby</w:t>
            </w:r>
          </w:p>
          <w:p w14:paraId="03C90F3A"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Založení právnické osoby</w:t>
            </w:r>
          </w:p>
          <w:p w14:paraId="5359CA95"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Cíle a okolí podniku</w:t>
            </w:r>
          </w:p>
          <w:p w14:paraId="36BD9DE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Podnikové výrobní faktory</w:t>
            </w:r>
          </w:p>
          <w:p w14:paraId="235F96B7"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Majetek podniku</w:t>
            </w:r>
          </w:p>
          <w:p w14:paraId="25259E42"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Kapitál podniku</w:t>
            </w:r>
          </w:p>
          <w:p w14:paraId="2F351129"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Lidská práce</w:t>
            </w:r>
          </w:p>
          <w:p w14:paraId="21E01ACD"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Sdružování podniků</w:t>
            </w:r>
          </w:p>
          <w:p w14:paraId="2D70FA3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Akvizice, fúze firem</w:t>
            </w:r>
          </w:p>
          <w:p w14:paraId="623B3431"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Základy tvorby business modelů </w:t>
            </w:r>
          </w:p>
          <w:p w14:paraId="144E287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Růst, sanace, zánik podniku</w:t>
            </w:r>
          </w:p>
        </w:tc>
      </w:tr>
      <w:tr w:rsidR="00280882" w14:paraId="04FC1F36" w14:textId="77777777" w:rsidTr="00913988">
        <w:trPr>
          <w:trHeight w:val="265"/>
        </w:trPr>
        <w:tc>
          <w:tcPr>
            <w:tcW w:w="3653" w:type="dxa"/>
            <w:gridSpan w:val="2"/>
            <w:tcBorders>
              <w:top w:val="nil"/>
            </w:tcBorders>
            <w:shd w:val="clear" w:color="auto" w:fill="F7CAAC"/>
          </w:tcPr>
          <w:p w14:paraId="65837132"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7E9A6AB2" w14:textId="77777777" w:rsidR="00280882" w:rsidRPr="00280882" w:rsidRDefault="00280882" w:rsidP="00913988">
            <w:pPr>
              <w:jc w:val="both"/>
            </w:pPr>
          </w:p>
        </w:tc>
      </w:tr>
      <w:tr w:rsidR="00280882" w14:paraId="7CD536AA" w14:textId="77777777" w:rsidTr="00913988">
        <w:trPr>
          <w:trHeight w:val="1497"/>
        </w:trPr>
        <w:tc>
          <w:tcPr>
            <w:tcW w:w="9855" w:type="dxa"/>
            <w:gridSpan w:val="8"/>
            <w:tcBorders>
              <w:top w:val="nil"/>
            </w:tcBorders>
          </w:tcPr>
          <w:p w14:paraId="57460780" w14:textId="77777777" w:rsidR="00E22C77" w:rsidRPr="00D81A44" w:rsidRDefault="00E22C77" w:rsidP="00E22C77">
            <w:pPr>
              <w:jc w:val="both"/>
              <w:rPr>
                <w:b/>
              </w:rPr>
            </w:pPr>
            <w:r>
              <w:rPr>
                <w:b/>
              </w:rPr>
              <w:t>Povinná literatura</w:t>
            </w:r>
          </w:p>
          <w:p w14:paraId="349A8BC6" w14:textId="77777777" w:rsidR="00E22C77" w:rsidRDefault="00E22C77" w:rsidP="00E22C77">
            <w:pPr>
              <w:jc w:val="both"/>
            </w:pPr>
            <w:r>
              <w:t xml:space="preserve">ABRAMS, R. </w:t>
            </w:r>
            <w:r>
              <w:rPr>
                <w:i/>
                <w:iCs/>
              </w:rPr>
              <w:t>Successful business plan secrets &amp; strategies: America's best-selling business plan guide!</w:t>
            </w:r>
            <w:r>
              <w:t>. 6th edition. Palo Alto: PlanningShop, 2014, 430 p. ISBN 978-1-933895-46-8.</w:t>
            </w:r>
          </w:p>
          <w:p w14:paraId="27F0EF57" w14:textId="77777777" w:rsidR="00E22C77" w:rsidRDefault="00E22C77" w:rsidP="00E22C77">
            <w:pPr>
              <w:jc w:val="both"/>
            </w:pPr>
            <w:r>
              <w:t xml:space="preserve">ATKINSON, S. </w:t>
            </w:r>
            <w:r>
              <w:rPr>
                <w:i/>
                <w:iCs/>
              </w:rPr>
              <w:t>The business book</w:t>
            </w:r>
            <w:r>
              <w:t>. New York: DK Publishing, 2014, 352 p. ISBN 978-1-4654-1585-1.</w:t>
            </w:r>
          </w:p>
          <w:p w14:paraId="611AB039" w14:textId="77777777" w:rsidR="00E22C77" w:rsidRPr="0057153B" w:rsidRDefault="00E22C77" w:rsidP="00E22C77">
            <w:pPr>
              <w:jc w:val="both"/>
              <w:rPr>
                <w:b/>
              </w:rPr>
            </w:pPr>
            <w:r>
              <w:t xml:space="preserve">BOLTON, B., THOMPSON, J. </w:t>
            </w:r>
            <w:r>
              <w:rPr>
                <w:i/>
                <w:iCs/>
              </w:rPr>
              <w:t>The entirepreneur: the all-in-one entrepreneur-leader-manager</w:t>
            </w:r>
            <w:r>
              <w:t>. London: Routledge, Taylor &amp; Francis Group, 2015, 224 p. ISBN 978-0-415-85866-3.</w:t>
            </w:r>
          </w:p>
          <w:p w14:paraId="57E76FD2" w14:textId="2E04FFEF" w:rsidR="00E22C77" w:rsidRDefault="00E22C77" w:rsidP="00E22C77">
            <w:pPr>
              <w:jc w:val="both"/>
            </w:pPr>
            <w:r>
              <w:lastRenderedPageBreak/>
              <w:t xml:space="preserve">HAVLÍČEK, K. </w:t>
            </w:r>
            <w:r>
              <w:rPr>
                <w:i/>
                <w:iCs/>
              </w:rPr>
              <w:t>Small business: management &amp; controlling</w:t>
            </w:r>
            <w:r>
              <w:t>. Kíjv: Universitet Ukrajina, 2014, 177 p. ISBN 978-966-388-494-3</w:t>
            </w:r>
            <w:r w:rsidR="006B50B1">
              <w:t>.</w:t>
            </w:r>
          </w:p>
          <w:p w14:paraId="64B9A174" w14:textId="77777777" w:rsidR="00E22C77" w:rsidRDefault="00E22C77" w:rsidP="00E22C77">
            <w:pPr>
              <w:jc w:val="both"/>
            </w:pPr>
            <w:r>
              <w:t xml:space="preserve">HUGHES, V., WELLER, D. </w:t>
            </w:r>
            <w:r>
              <w:rPr>
                <w:i/>
                <w:iCs/>
              </w:rPr>
              <w:t>Start a small business</w:t>
            </w:r>
            <w:r>
              <w:t>. Revised and updated edition. London: John Murray Learning, 2015, 291 p. Teach yourself. ISBN 978-1-473-60918-1.</w:t>
            </w:r>
          </w:p>
          <w:p w14:paraId="4073DAFF" w14:textId="77777777" w:rsidR="00E22C77" w:rsidRDefault="00E22C77" w:rsidP="00E22C77">
            <w:pPr>
              <w:jc w:val="both"/>
            </w:pPr>
            <w:r>
              <w:t>KATZ, J.</w:t>
            </w:r>
            <w:r w:rsidR="00C40D24">
              <w:t xml:space="preserve"> </w:t>
            </w:r>
            <w:r>
              <w:t>A., CORBETT, A.</w:t>
            </w:r>
            <w:r w:rsidR="00C40D24">
              <w:t xml:space="preserve"> </w:t>
            </w:r>
            <w:r>
              <w:t xml:space="preserve">C. </w:t>
            </w:r>
            <w:r>
              <w:rPr>
                <w:i/>
                <w:iCs/>
              </w:rPr>
              <w:t>Models of start-up thinking and action: theoretical, empirical, and pedagogical approaches</w:t>
            </w:r>
            <w:r>
              <w:t>. Bingley: Emerald, 2016, 282</w:t>
            </w:r>
            <w:r w:rsidR="00C40D24">
              <w:t xml:space="preserve"> p</w:t>
            </w:r>
            <w:r>
              <w:t>. ISBN 978-1-78635-486-0.</w:t>
            </w:r>
          </w:p>
          <w:p w14:paraId="37A54C24" w14:textId="77777777" w:rsidR="00E22C77" w:rsidRDefault="00E22C77" w:rsidP="00E22C77">
            <w:pPr>
              <w:jc w:val="both"/>
            </w:pPr>
            <w:r>
              <w:t>OSTERWALDER, A</w:t>
            </w:r>
            <w:r w:rsidR="00C40D24">
              <w:t>.,</w:t>
            </w:r>
            <w:r>
              <w:t xml:space="preserve"> PIGNEUR</w:t>
            </w:r>
            <w:r w:rsidR="00C40D24">
              <w:t>, Y</w:t>
            </w:r>
            <w:r>
              <w:t xml:space="preserve">. </w:t>
            </w:r>
            <w:r>
              <w:rPr>
                <w:i/>
                <w:iCs/>
              </w:rPr>
              <w:t>Business model generation: a handbook for visionaries, game changers, and challengers</w:t>
            </w:r>
            <w:r>
              <w:t xml:space="preserve">. Hoboken, NJ: John Wiley, 2010, 278 </w:t>
            </w:r>
            <w:r w:rsidR="00C40D24">
              <w:t>p</w:t>
            </w:r>
            <w:r>
              <w:t>. ISBN 978-0-470-87641-1.</w:t>
            </w:r>
          </w:p>
          <w:p w14:paraId="5B66E34F" w14:textId="77777777" w:rsidR="00E22C77" w:rsidRPr="00A147D1" w:rsidRDefault="00E22C77" w:rsidP="00E22C77">
            <w:pPr>
              <w:jc w:val="both"/>
              <w:rPr>
                <w:b/>
              </w:rPr>
            </w:pPr>
            <w:r>
              <w:t>MOSEY, S</w:t>
            </w:r>
            <w:r w:rsidR="00C40D24">
              <w:t>.,</w:t>
            </w:r>
            <w:r>
              <w:t xml:space="preserve"> NOKE</w:t>
            </w:r>
            <w:r w:rsidR="00C40D24">
              <w:t>, H.,</w:t>
            </w:r>
            <w:r>
              <w:t xml:space="preserve"> KIRKHAM</w:t>
            </w:r>
            <w:r w:rsidR="00C40D24">
              <w:t>, P</w:t>
            </w:r>
            <w:r>
              <w:t xml:space="preserve">. </w:t>
            </w:r>
            <w:r>
              <w:rPr>
                <w:i/>
                <w:iCs/>
              </w:rPr>
              <w:t>Building an entrepreneurial organisation</w:t>
            </w:r>
            <w:r>
              <w:t>. London: Routledge, Tay</w:t>
            </w:r>
            <w:r w:rsidR="00C40D24">
              <w:t>lor &amp; Francis Group, 2017, 138 p</w:t>
            </w:r>
            <w:r>
              <w:t>. ISBN 978-1-138-86113-8.</w:t>
            </w:r>
          </w:p>
          <w:p w14:paraId="152B2C90" w14:textId="77777777" w:rsidR="00E22C77" w:rsidRDefault="00C40D24" w:rsidP="00E22C77">
            <w:pPr>
              <w:jc w:val="both"/>
            </w:pPr>
            <w:r>
              <w:t>SHELTON, H</w:t>
            </w:r>
            <w:r w:rsidR="00E22C77">
              <w:t xml:space="preserve">. </w:t>
            </w:r>
            <w:r w:rsidR="00E22C77">
              <w:rPr>
                <w:i/>
                <w:iCs/>
              </w:rPr>
              <w:t>The secrets to writing a successful business plan: a pro shares a step-by-step guide to creating a plan that gets results</w:t>
            </w:r>
            <w:r w:rsidR="00E22C77">
              <w:t xml:space="preserve">. Updated and expanded. Rockville: Summit Valley Press, 2017, 312 </w:t>
            </w:r>
            <w:r>
              <w:t>p</w:t>
            </w:r>
            <w:r w:rsidR="00E22C77">
              <w:t>. ISBN 978-0-9899460-3-2.</w:t>
            </w:r>
          </w:p>
          <w:p w14:paraId="34594224" w14:textId="77777777" w:rsidR="00E22C77" w:rsidRDefault="00E22C77" w:rsidP="00E22C77">
            <w:pPr>
              <w:jc w:val="both"/>
            </w:pPr>
            <w:r w:rsidRPr="009D4DEB">
              <w:rPr>
                <w:b/>
              </w:rPr>
              <w:t>Doporučená</w:t>
            </w:r>
            <w:r>
              <w:rPr>
                <w:b/>
              </w:rPr>
              <w:t xml:space="preserve"> literatura</w:t>
            </w:r>
          </w:p>
          <w:p w14:paraId="5F4B30E6" w14:textId="77777777" w:rsidR="00E22C77" w:rsidRDefault="00E22C77" w:rsidP="00E22C77">
            <w:pPr>
              <w:jc w:val="both"/>
            </w:pPr>
            <w:r>
              <w:t xml:space="preserve">CLARK, D. </w:t>
            </w:r>
            <w:r>
              <w:rPr>
                <w:i/>
                <w:iCs/>
              </w:rPr>
              <w:t>Alibaba: the house that Jack Ma built</w:t>
            </w:r>
            <w:r>
              <w:t>. New York: Ecco, 2016, 287</w:t>
            </w:r>
            <w:r w:rsidR="00C40D24">
              <w:t xml:space="preserve"> p</w:t>
            </w:r>
            <w:r>
              <w:t>. ISBN 978-0-06-241340-6.</w:t>
            </w:r>
          </w:p>
          <w:p w14:paraId="629FCEE1" w14:textId="77777777" w:rsidR="00E22C77" w:rsidRDefault="00E22C77" w:rsidP="00E22C77">
            <w:pPr>
              <w:jc w:val="both"/>
            </w:pPr>
            <w:r>
              <w:t xml:space="preserve">KUDZBEL, M. </w:t>
            </w:r>
            <w:r>
              <w:rPr>
                <w:i/>
                <w:iCs/>
              </w:rPr>
              <w:t>Bata - the business miracle: the story of an extraordinary entrepreneur</w:t>
            </w:r>
            <w:r>
              <w:t xml:space="preserve">. Marianka: Marada Capital Services, 2006, 143 </w:t>
            </w:r>
            <w:r w:rsidR="00C40D24">
              <w:t>p</w:t>
            </w:r>
            <w:r>
              <w:t>. ISBN 80-968458-6-1.</w:t>
            </w:r>
          </w:p>
          <w:p w14:paraId="27D07A16" w14:textId="77777777" w:rsidR="00E22C77" w:rsidRDefault="00E22C77" w:rsidP="00E22C77">
            <w:pPr>
              <w:jc w:val="both"/>
            </w:pPr>
            <w:r>
              <w:t xml:space="preserve">LAZEAR, E. P., ALTMANN, S., ZIMMERMANN, K. F. </w:t>
            </w:r>
            <w:r>
              <w:rPr>
                <w:i/>
                <w:iCs/>
              </w:rPr>
              <w:t>Inside the firm: contributions to personnel economics</w:t>
            </w:r>
            <w:r>
              <w:t>. Oxford: Oxford University Press, 2016, 539</w:t>
            </w:r>
            <w:r w:rsidR="00C40D24">
              <w:t xml:space="preserve"> p</w:t>
            </w:r>
            <w:r>
              <w:t>. ISBN 978-0-19-877996-4.</w:t>
            </w:r>
          </w:p>
          <w:p w14:paraId="03E86A7F" w14:textId="77777777" w:rsidR="00E22C77" w:rsidRDefault="00E22C77" w:rsidP="00E22C77">
            <w:pPr>
              <w:jc w:val="both"/>
            </w:pPr>
            <w:r>
              <w:t xml:space="preserve">JOHN, V. </w:t>
            </w:r>
            <w:r>
              <w:rPr>
                <w:i/>
                <w:iCs/>
              </w:rPr>
              <w:t>How to run a business without risk: the truth revealed about business risk : ten interviews with experienced entrepreneurs and advisors</w:t>
            </w:r>
            <w:r>
              <w:t>. London: Meriglo</w:t>
            </w:r>
            <w:r w:rsidR="00C40D24">
              <w:t>be Business Academy, 2017, 247 p</w:t>
            </w:r>
            <w:r>
              <w:t>. ISBN 978-1-911511-14-4.</w:t>
            </w:r>
          </w:p>
          <w:p w14:paraId="064A4F13" w14:textId="77777777" w:rsidR="00E22C77" w:rsidRDefault="00E22C77" w:rsidP="00E22C77">
            <w:pPr>
              <w:jc w:val="both"/>
            </w:pPr>
            <w:r>
              <w:t xml:space="preserve">PORTER, M. E. </w:t>
            </w:r>
            <w:r>
              <w:rPr>
                <w:i/>
                <w:iCs/>
              </w:rPr>
              <w:t>Competitive strategy: techniques for analyzing industries and competitors</w:t>
            </w:r>
            <w:r>
              <w:t>. N</w:t>
            </w:r>
            <w:r w:rsidR="00C40D24">
              <w:t>ew York: Free Press, 2004, 396 p</w:t>
            </w:r>
            <w:r>
              <w:t>. ISBN 0-7432-6088-0.</w:t>
            </w:r>
          </w:p>
          <w:p w14:paraId="6BC84392" w14:textId="77777777" w:rsidR="00280882" w:rsidRPr="00280882" w:rsidRDefault="00E22C77" w:rsidP="00913988">
            <w:pPr>
              <w:jc w:val="both"/>
            </w:pPr>
            <w:r>
              <w:t>ROSS, S</w:t>
            </w:r>
            <w:r w:rsidR="00C40D24">
              <w:t>.</w:t>
            </w:r>
            <w:r>
              <w:t xml:space="preserve"> A., WESTERFIELD</w:t>
            </w:r>
            <w:r w:rsidR="00C40D24">
              <w:t>, R.</w:t>
            </w:r>
            <w:r>
              <w:t>, JAFFE</w:t>
            </w:r>
            <w:r w:rsidR="00C40D24">
              <w:t>, J. F.,</w:t>
            </w:r>
            <w:r>
              <w:t xml:space="preserve"> JORDAN</w:t>
            </w:r>
            <w:r w:rsidR="00C40D24">
              <w:t>, B. D</w:t>
            </w:r>
            <w:r>
              <w:t xml:space="preserve">. </w:t>
            </w:r>
            <w:r>
              <w:rPr>
                <w:i/>
                <w:iCs/>
              </w:rPr>
              <w:t>Corporate finance: core principles &amp; applications</w:t>
            </w:r>
            <w:r>
              <w:t>. Fifth edition. New York: McG</w:t>
            </w:r>
            <w:r w:rsidR="00C40D24">
              <w:t xml:space="preserve">raw-Hill Education, 2018, </w:t>
            </w:r>
            <w:r>
              <w:t>680</w:t>
            </w:r>
            <w:r w:rsidR="00C40D24">
              <w:t xml:space="preserve"> p</w:t>
            </w:r>
            <w:r>
              <w:t>.</w:t>
            </w:r>
            <w:r w:rsidR="00C40D24">
              <w:t xml:space="preserve"> ISBN 978-1-260-08327-9.</w:t>
            </w:r>
          </w:p>
        </w:tc>
      </w:tr>
      <w:tr w:rsidR="00280882" w14:paraId="64448BAA"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F1710" w14:textId="77777777" w:rsidR="00280882" w:rsidRPr="00280882" w:rsidRDefault="00280882" w:rsidP="00913988">
            <w:pPr>
              <w:jc w:val="center"/>
              <w:rPr>
                <w:b/>
              </w:rPr>
            </w:pPr>
            <w:r w:rsidRPr="00280882">
              <w:rPr>
                <w:b/>
              </w:rPr>
              <w:lastRenderedPageBreak/>
              <w:t>Informace ke kombinované nebo distanční formě</w:t>
            </w:r>
          </w:p>
        </w:tc>
      </w:tr>
      <w:tr w:rsidR="00280882" w14:paraId="3947803D" w14:textId="77777777" w:rsidTr="00913988">
        <w:tc>
          <w:tcPr>
            <w:tcW w:w="4787" w:type="dxa"/>
            <w:gridSpan w:val="3"/>
            <w:tcBorders>
              <w:top w:val="single" w:sz="2" w:space="0" w:color="auto"/>
            </w:tcBorders>
            <w:shd w:val="clear" w:color="auto" w:fill="F7CAAC"/>
          </w:tcPr>
          <w:p w14:paraId="34AEE435"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34758ADD" w14:textId="11DF6616" w:rsidR="00280882" w:rsidRPr="00280882" w:rsidRDefault="00280882" w:rsidP="00913988">
            <w:pPr>
              <w:jc w:val="both"/>
            </w:pPr>
          </w:p>
        </w:tc>
        <w:tc>
          <w:tcPr>
            <w:tcW w:w="4179" w:type="dxa"/>
            <w:gridSpan w:val="4"/>
            <w:tcBorders>
              <w:top w:val="single" w:sz="2" w:space="0" w:color="auto"/>
            </w:tcBorders>
            <w:shd w:val="clear" w:color="auto" w:fill="F7CAAC"/>
          </w:tcPr>
          <w:p w14:paraId="1C5D1050" w14:textId="77777777" w:rsidR="00280882" w:rsidRPr="00280882" w:rsidRDefault="00280882" w:rsidP="00913988">
            <w:pPr>
              <w:jc w:val="both"/>
              <w:rPr>
                <w:b/>
              </w:rPr>
            </w:pPr>
            <w:r w:rsidRPr="00280882">
              <w:rPr>
                <w:b/>
              </w:rPr>
              <w:t xml:space="preserve">hodin </w:t>
            </w:r>
          </w:p>
        </w:tc>
      </w:tr>
      <w:tr w:rsidR="00280882" w14:paraId="78BAB3A9" w14:textId="77777777" w:rsidTr="00913988">
        <w:tc>
          <w:tcPr>
            <w:tcW w:w="9855" w:type="dxa"/>
            <w:gridSpan w:val="8"/>
            <w:shd w:val="clear" w:color="auto" w:fill="F7CAAC"/>
          </w:tcPr>
          <w:p w14:paraId="070F8053" w14:textId="77777777" w:rsidR="00280882" w:rsidRPr="00280882" w:rsidRDefault="00280882" w:rsidP="00913988">
            <w:pPr>
              <w:jc w:val="both"/>
              <w:rPr>
                <w:b/>
              </w:rPr>
            </w:pPr>
            <w:r w:rsidRPr="00280882">
              <w:rPr>
                <w:b/>
              </w:rPr>
              <w:t>Informace o způsobu kontaktu s vyučujícím</w:t>
            </w:r>
          </w:p>
        </w:tc>
      </w:tr>
      <w:tr w:rsidR="00280882" w14:paraId="542867E3" w14:textId="77777777" w:rsidTr="00913988">
        <w:trPr>
          <w:trHeight w:val="765"/>
        </w:trPr>
        <w:tc>
          <w:tcPr>
            <w:tcW w:w="9855" w:type="dxa"/>
            <w:gridSpan w:val="8"/>
          </w:tcPr>
          <w:p w14:paraId="2D8B4D7C"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264123" w14:textId="77777777" w:rsidR="00E357AF" w:rsidRDefault="00E357AF"/>
    <w:p w14:paraId="2F9DB51B" w14:textId="77777777" w:rsidR="00E357AF" w:rsidRDefault="00E357AF"/>
    <w:p w14:paraId="3258D628" w14:textId="1F6D066D" w:rsidR="00280882" w:rsidRDefault="00280882"/>
    <w:p w14:paraId="4EAFE979" w14:textId="349C3461" w:rsidR="009F4A37" w:rsidRDefault="009F4A37"/>
    <w:p w14:paraId="7FF34E92" w14:textId="77777777" w:rsidR="002D1C6C" w:rsidRDefault="002D1C6C">
      <w:pPr>
        <w:tabs>
          <w:tab w:val="left" w:pos="4111"/>
        </w:tabs>
        <w:pPrChange w:id="1132" w:author="Pavla Trefilová" w:date="2019-11-18T17:19:00Z">
          <w:pPr/>
        </w:pPrChange>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133">
          <w:tblGrid>
            <w:gridCol w:w="76"/>
            <w:gridCol w:w="3010"/>
            <w:gridCol w:w="567"/>
            <w:gridCol w:w="1134"/>
            <w:gridCol w:w="889"/>
            <w:gridCol w:w="816"/>
            <w:gridCol w:w="2156"/>
            <w:gridCol w:w="539"/>
            <w:gridCol w:w="668"/>
            <w:gridCol w:w="76"/>
          </w:tblGrid>
        </w:tblGridChange>
      </w:tblGrid>
      <w:tr w:rsidR="00280882" w14:paraId="6B64871A" w14:textId="77777777" w:rsidTr="00913988">
        <w:tc>
          <w:tcPr>
            <w:tcW w:w="9855" w:type="dxa"/>
            <w:gridSpan w:val="8"/>
            <w:tcBorders>
              <w:bottom w:val="double" w:sz="4" w:space="0" w:color="auto"/>
            </w:tcBorders>
            <w:shd w:val="clear" w:color="auto" w:fill="BDD6EE"/>
          </w:tcPr>
          <w:p w14:paraId="341A2E07" w14:textId="77777777" w:rsidR="00280882" w:rsidRDefault="00280882" w:rsidP="00913988">
            <w:pPr>
              <w:jc w:val="both"/>
              <w:rPr>
                <w:b/>
                <w:sz w:val="28"/>
              </w:rPr>
            </w:pPr>
            <w:r>
              <w:lastRenderedPageBreak/>
              <w:br w:type="page"/>
            </w:r>
            <w:r>
              <w:rPr>
                <w:b/>
                <w:sz w:val="28"/>
              </w:rPr>
              <w:t>B-III – Charakteristika studijního předmětu</w:t>
            </w:r>
          </w:p>
        </w:tc>
      </w:tr>
      <w:tr w:rsidR="00280882" w14:paraId="3C35B564" w14:textId="77777777" w:rsidTr="00913988">
        <w:trPr>
          <w:del w:id="1134" w:author="Pavla Trefilová" w:date="2019-11-18T17:19:00Z"/>
        </w:trPr>
        <w:tc>
          <w:tcPr>
            <w:tcW w:w="3086" w:type="dxa"/>
            <w:tcBorders>
              <w:top w:val="double" w:sz="4" w:space="0" w:color="auto"/>
            </w:tcBorders>
            <w:shd w:val="clear" w:color="auto" w:fill="F7CAAC"/>
          </w:tcPr>
          <w:p w14:paraId="1F0230CE" w14:textId="77777777" w:rsidR="00280882" w:rsidRPr="00280882" w:rsidRDefault="00280882" w:rsidP="00913988">
            <w:pPr>
              <w:jc w:val="both"/>
              <w:rPr>
                <w:del w:id="1135" w:author="Pavla Trefilová" w:date="2019-11-18T17:19:00Z"/>
                <w:b/>
              </w:rPr>
            </w:pPr>
            <w:del w:id="1136" w:author="Pavla Trefilová" w:date="2019-11-18T17:19:00Z">
              <w:r w:rsidRPr="00280882">
                <w:rPr>
                  <w:b/>
                </w:rPr>
                <w:delText>Název studijního předmětu</w:delText>
              </w:r>
            </w:del>
          </w:p>
        </w:tc>
        <w:tc>
          <w:tcPr>
            <w:tcW w:w="6769" w:type="dxa"/>
            <w:gridSpan w:val="7"/>
            <w:tcBorders>
              <w:top w:val="double" w:sz="4" w:space="0" w:color="auto"/>
            </w:tcBorders>
          </w:tcPr>
          <w:p w14:paraId="3217200F" w14:textId="77777777" w:rsidR="00280882" w:rsidRPr="00ED3868" w:rsidRDefault="00ED3868" w:rsidP="00ED3868">
            <w:pPr>
              <w:rPr>
                <w:del w:id="1137" w:author="Pavla Trefilová" w:date="2019-11-18T17:19:00Z"/>
                <w:color w:val="000000"/>
              </w:rPr>
            </w:pPr>
            <w:del w:id="1138" w:author="Pavla Trefilová" w:date="2019-11-18T17:19:00Z">
              <w:r>
                <w:rPr>
                  <w:color w:val="000000"/>
                </w:rPr>
                <w:delText>German for Business</w:delText>
              </w:r>
              <w:r w:rsidR="00280882" w:rsidRPr="00280882">
                <w:delText xml:space="preserve"> - CJ1</w:delText>
              </w:r>
            </w:del>
          </w:p>
        </w:tc>
      </w:tr>
      <w:tr w:rsidR="00280882" w14:paraId="02F7A946" w14:textId="77777777" w:rsidTr="00913988">
        <w:trPr>
          <w:trHeight w:val="249"/>
          <w:del w:id="1139" w:author="Pavla Trefilová" w:date="2019-11-18T17:19:00Z"/>
        </w:trPr>
        <w:tc>
          <w:tcPr>
            <w:tcW w:w="3086" w:type="dxa"/>
            <w:shd w:val="clear" w:color="auto" w:fill="F7CAAC"/>
          </w:tcPr>
          <w:p w14:paraId="737CA447" w14:textId="77777777" w:rsidR="00280882" w:rsidRPr="00280882" w:rsidRDefault="00280882" w:rsidP="00913988">
            <w:pPr>
              <w:jc w:val="both"/>
              <w:rPr>
                <w:del w:id="1140" w:author="Pavla Trefilová" w:date="2019-11-18T17:19:00Z"/>
                <w:b/>
              </w:rPr>
            </w:pPr>
            <w:del w:id="1141" w:author="Pavla Trefilová" w:date="2019-11-18T17:19:00Z">
              <w:r w:rsidRPr="00280882">
                <w:rPr>
                  <w:b/>
                </w:rPr>
                <w:delText>Typ předmětu</w:delText>
              </w:r>
            </w:del>
          </w:p>
        </w:tc>
        <w:tc>
          <w:tcPr>
            <w:tcW w:w="3406" w:type="dxa"/>
            <w:gridSpan w:val="4"/>
          </w:tcPr>
          <w:p w14:paraId="0FB727AA" w14:textId="77777777" w:rsidR="00280882" w:rsidRPr="00280882" w:rsidRDefault="00280882" w:rsidP="00913988">
            <w:pPr>
              <w:jc w:val="both"/>
              <w:rPr>
                <w:del w:id="1142" w:author="Pavla Trefilová" w:date="2019-11-18T17:19:00Z"/>
              </w:rPr>
            </w:pPr>
            <w:del w:id="1143" w:author="Pavla Trefilová" w:date="2019-11-18T17:19:00Z">
              <w:r w:rsidRPr="00280882">
                <w:delText>povinný „P“</w:delText>
              </w:r>
            </w:del>
          </w:p>
        </w:tc>
        <w:tc>
          <w:tcPr>
            <w:tcW w:w="2695" w:type="dxa"/>
            <w:gridSpan w:val="2"/>
            <w:shd w:val="clear" w:color="auto" w:fill="F7CAAC"/>
          </w:tcPr>
          <w:p w14:paraId="00795F95" w14:textId="77777777" w:rsidR="00280882" w:rsidRPr="00280882" w:rsidRDefault="00280882" w:rsidP="00913988">
            <w:pPr>
              <w:jc w:val="both"/>
              <w:rPr>
                <w:del w:id="1144" w:author="Pavla Trefilová" w:date="2019-11-18T17:19:00Z"/>
              </w:rPr>
            </w:pPr>
            <w:del w:id="1145" w:author="Pavla Trefilová" w:date="2019-11-18T17:19:00Z">
              <w:r w:rsidRPr="00280882">
                <w:rPr>
                  <w:b/>
                </w:rPr>
                <w:delText>doporučený ročník / semestr</w:delText>
              </w:r>
            </w:del>
          </w:p>
        </w:tc>
        <w:tc>
          <w:tcPr>
            <w:tcW w:w="668" w:type="dxa"/>
          </w:tcPr>
          <w:p w14:paraId="4B547ACB" w14:textId="77777777" w:rsidR="00280882" w:rsidRPr="00280882" w:rsidRDefault="00280882" w:rsidP="00913988">
            <w:pPr>
              <w:jc w:val="both"/>
              <w:rPr>
                <w:del w:id="1146" w:author="Pavla Trefilová" w:date="2019-11-18T17:19:00Z"/>
              </w:rPr>
            </w:pPr>
            <w:del w:id="1147" w:author="Pavla Trefilová" w:date="2019-11-18T17:19:00Z">
              <w:r w:rsidRPr="00280882">
                <w:delText>1/Z</w:delText>
              </w:r>
            </w:del>
          </w:p>
        </w:tc>
      </w:tr>
      <w:tr w:rsidR="00280882" w14:paraId="0C644600" w14:textId="77777777" w:rsidTr="00280882">
        <w:trPr>
          <w:trHeight w:val="126"/>
          <w:del w:id="1148" w:author="Pavla Trefilová" w:date="2019-11-18T17:19:00Z"/>
        </w:trPr>
        <w:tc>
          <w:tcPr>
            <w:tcW w:w="3086" w:type="dxa"/>
            <w:shd w:val="clear" w:color="auto" w:fill="F7CAAC"/>
          </w:tcPr>
          <w:p w14:paraId="7225941B" w14:textId="77777777" w:rsidR="00280882" w:rsidRPr="00280882" w:rsidRDefault="00280882" w:rsidP="00913988">
            <w:pPr>
              <w:jc w:val="both"/>
              <w:rPr>
                <w:del w:id="1149" w:author="Pavla Trefilová" w:date="2019-11-18T17:19:00Z"/>
                <w:b/>
              </w:rPr>
            </w:pPr>
            <w:del w:id="1150" w:author="Pavla Trefilová" w:date="2019-11-18T17:19:00Z">
              <w:r w:rsidRPr="00280882">
                <w:rPr>
                  <w:b/>
                </w:rPr>
                <w:delText>Rozsah studijního předmětu</w:delText>
              </w:r>
            </w:del>
          </w:p>
        </w:tc>
        <w:tc>
          <w:tcPr>
            <w:tcW w:w="1701" w:type="dxa"/>
            <w:gridSpan w:val="2"/>
          </w:tcPr>
          <w:p w14:paraId="26AFBA10" w14:textId="77777777" w:rsidR="00280882" w:rsidRPr="00280882" w:rsidRDefault="00280882" w:rsidP="00913988">
            <w:pPr>
              <w:jc w:val="both"/>
              <w:rPr>
                <w:del w:id="1151" w:author="Pavla Trefilová" w:date="2019-11-18T17:19:00Z"/>
              </w:rPr>
            </w:pPr>
            <w:del w:id="1152" w:author="Pavla Trefilová" w:date="2019-11-18T17:19:00Z">
              <w:r w:rsidRPr="00280882">
                <w:delText>39c</w:delText>
              </w:r>
            </w:del>
          </w:p>
        </w:tc>
        <w:tc>
          <w:tcPr>
            <w:tcW w:w="889" w:type="dxa"/>
            <w:shd w:val="clear" w:color="auto" w:fill="F7CAAC"/>
          </w:tcPr>
          <w:p w14:paraId="3E81B1BC" w14:textId="77777777" w:rsidR="00280882" w:rsidRPr="00280882" w:rsidRDefault="00280882" w:rsidP="00913988">
            <w:pPr>
              <w:jc w:val="both"/>
              <w:rPr>
                <w:del w:id="1153" w:author="Pavla Trefilová" w:date="2019-11-18T17:19:00Z"/>
                <w:b/>
              </w:rPr>
            </w:pPr>
            <w:del w:id="1154" w:author="Pavla Trefilová" w:date="2019-11-18T17:19:00Z">
              <w:r w:rsidRPr="00280882">
                <w:rPr>
                  <w:b/>
                </w:rPr>
                <w:delText xml:space="preserve">hod. </w:delText>
              </w:r>
            </w:del>
          </w:p>
        </w:tc>
        <w:tc>
          <w:tcPr>
            <w:tcW w:w="816" w:type="dxa"/>
          </w:tcPr>
          <w:p w14:paraId="108C3C70" w14:textId="77777777" w:rsidR="00280882" w:rsidRPr="00280882" w:rsidRDefault="00280882" w:rsidP="00913988">
            <w:pPr>
              <w:jc w:val="both"/>
              <w:rPr>
                <w:del w:id="1155" w:author="Pavla Trefilová" w:date="2019-11-18T17:19:00Z"/>
              </w:rPr>
            </w:pPr>
            <w:del w:id="1156" w:author="Pavla Trefilová" w:date="2019-11-18T17:19:00Z">
              <w:r w:rsidRPr="00280882">
                <w:delText>39</w:delText>
              </w:r>
            </w:del>
          </w:p>
        </w:tc>
        <w:tc>
          <w:tcPr>
            <w:tcW w:w="2156" w:type="dxa"/>
            <w:shd w:val="clear" w:color="auto" w:fill="F7CAAC"/>
          </w:tcPr>
          <w:p w14:paraId="6EF73E92" w14:textId="77777777" w:rsidR="00280882" w:rsidRPr="00280882" w:rsidRDefault="00280882" w:rsidP="00913988">
            <w:pPr>
              <w:jc w:val="both"/>
              <w:rPr>
                <w:del w:id="1157" w:author="Pavla Trefilová" w:date="2019-11-18T17:19:00Z"/>
                <w:b/>
              </w:rPr>
            </w:pPr>
            <w:del w:id="1158" w:author="Pavla Trefilová" w:date="2019-11-18T17:19:00Z">
              <w:r w:rsidRPr="00280882">
                <w:rPr>
                  <w:b/>
                </w:rPr>
                <w:delText>kreditů</w:delText>
              </w:r>
            </w:del>
          </w:p>
        </w:tc>
        <w:tc>
          <w:tcPr>
            <w:tcW w:w="1207" w:type="dxa"/>
            <w:gridSpan w:val="2"/>
          </w:tcPr>
          <w:p w14:paraId="1E28557C" w14:textId="77777777" w:rsidR="00280882" w:rsidRPr="00280882" w:rsidRDefault="00280882" w:rsidP="00913988">
            <w:pPr>
              <w:jc w:val="both"/>
              <w:rPr>
                <w:del w:id="1159" w:author="Pavla Trefilová" w:date="2019-11-18T17:19:00Z"/>
              </w:rPr>
            </w:pPr>
            <w:del w:id="1160" w:author="Pavla Trefilová" w:date="2019-11-18T17:19:00Z">
              <w:r w:rsidRPr="00280882">
                <w:delText>4</w:delText>
              </w:r>
            </w:del>
          </w:p>
        </w:tc>
      </w:tr>
      <w:tr w:rsidR="00280882" w14:paraId="3B4BC858" w14:textId="77777777" w:rsidTr="00913988">
        <w:trPr>
          <w:del w:id="1161" w:author="Pavla Trefilová" w:date="2019-11-18T17:19:00Z"/>
        </w:trPr>
        <w:tc>
          <w:tcPr>
            <w:tcW w:w="3086" w:type="dxa"/>
            <w:shd w:val="clear" w:color="auto" w:fill="F7CAAC"/>
          </w:tcPr>
          <w:p w14:paraId="7DDE1A34" w14:textId="77777777" w:rsidR="00280882" w:rsidRPr="00280882" w:rsidRDefault="00280882" w:rsidP="00913988">
            <w:pPr>
              <w:jc w:val="both"/>
              <w:rPr>
                <w:del w:id="1162" w:author="Pavla Trefilová" w:date="2019-11-18T17:19:00Z"/>
                <w:b/>
              </w:rPr>
            </w:pPr>
            <w:del w:id="1163" w:author="Pavla Trefilová" w:date="2019-11-18T17:19:00Z">
              <w:r w:rsidRPr="00280882">
                <w:rPr>
                  <w:b/>
                </w:rPr>
                <w:delText>Prerekvizity, korekvizity, ekvivalence</w:delText>
              </w:r>
            </w:del>
          </w:p>
        </w:tc>
        <w:tc>
          <w:tcPr>
            <w:tcW w:w="6769" w:type="dxa"/>
            <w:gridSpan w:val="7"/>
          </w:tcPr>
          <w:p w14:paraId="4CA04389" w14:textId="77777777" w:rsidR="00280882" w:rsidRPr="00280882" w:rsidRDefault="00280882" w:rsidP="00913988">
            <w:pPr>
              <w:jc w:val="both"/>
              <w:rPr>
                <w:del w:id="1164" w:author="Pavla Trefilová" w:date="2019-11-18T17:19:00Z"/>
              </w:rPr>
            </w:pPr>
          </w:p>
        </w:tc>
      </w:tr>
      <w:tr w:rsidR="00280882" w14:paraId="57F34FC7" w14:textId="77777777" w:rsidTr="00280882">
        <w:trPr>
          <w:trHeight w:val="276"/>
          <w:del w:id="1165" w:author="Pavla Trefilová" w:date="2019-11-18T17:19:00Z"/>
        </w:trPr>
        <w:tc>
          <w:tcPr>
            <w:tcW w:w="3086" w:type="dxa"/>
            <w:shd w:val="clear" w:color="auto" w:fill="F7CAAC"/>
          </w:tcPr>
          <w:p w14:paraId="6551AF2F" w14:textId="77777777" w:rsidR="00280882" w:rsidRPr="00280882" w:rsidRDefault="00280882" w:rsidP="00913988">
            <w:pPr>
              <w:jc w:val="both"/>
              <w:rPr>
                <w:del w:id="1166" w:author="Pavla Trefilová" w:date="2019-11-18T17:19:00Z"/>
                <w:b/>
              </w:rPr>
            </w:pPr>
            <w:del w:id="1167" w:author="Pavla Trefilová" w:date="2019-11-18T17:19:00Z">
              <w:r w:rsidRPr="00280882">
                <w:rPr>
                  <w:b/>
                </w:rPr>
                <w:delText>Způsob ověření studijních výsledků</w:delText>
              </w:r>
            </w:del>
          </w:p>
        </w:tc>
        <w:tc>
          <w:tcPr>
            <w:tcW w:w="3406" w:type="dxa"/>
            <w:gridSpan w:val="4"/>
          </w:tcPr>
          <w:p w14:paraId="09BA8867" w14:textId="77777777" w:rsidR="00280882" w:rsidRPr="00280882" w:rsidRDefault="00280882" w:rsidP="00913988">
            <w:pPr>
              <w:jc w:val="both"/>
              <w:rPr>
                <w:del w:id="1168" w:author="Pavla Trefilová" w:date="2019-11-18T17:19:00Z"/>
              </w:rPr>
            </w:pPr>
            <w:del w:id="1169" w:author="Pavla Trefilová" w:date="2019-11-18T17:19:00Z">
              <w:r w:rsidRPr="00280882">
                <w:delText>klasifikovaný zápočet</w:delText>
              </w:r>
            </w:del>
          </w:p>
        </w:tc>
        <w:tc>
          <w:tcPr>
            <w:tcW w:w="2156" w:type="dxa"/>
            <w:shd w:val="clear" w:color="auto" w:fill="F7CAAC"/>
          </w:tcPr>
          <w:p w14:paraId="540F813A" w14:textId="77777777" w:rsidR="00280882" w:rsidRPr="00280882" w:rsidRDefault="00280882" w:rsidP="00913988">
            <w:pPr>
              <w:jc w:val="both"/>
              <w:rPr>
                <w:del w:id="1170" w:author="Pavla Trefilová" w:date="2019-11-18T17:19:00Z"/>
                <w:b/>
              </w:rPr>
            </w:pPr>
            <w:del w:id="1171" w:author="Pavla Trefilová" w:date="2019-11-18T17:19:00Z">
              <w:r w:rsidRPr="00280882">
                <w:rPr>
                  <w:b/>
                </w:rPr>
                <w:delText>Forma výuky</w:delText>
              </w:r>
            </w:del>
          </w:p>
        </w:tc>
        <w:tc>
          <w:tcPr>
            <w:tcW w:w="1207" w:type="dxa"/>
            <w:gridSpan w:val="2"/>
          </w:tcPr>
          <w:p w14:paraId="71DD758B" w14:textId="77777777" w:rsidR="00280882" w:rsidRPr="00280882" w:rsidRDefault="00280882" w:rsidP="00913988">
            <w:pPr>
              <w:jc w:val="both"/>
              <w:rPr>
                <w:del w:id="1172" w:author="Pavla Trefilová" w:date="2019-11-18T17:19:00Z"/>
              </w:rPr>
            </w:pPr>
            <w:del w:id="1173" w:author="Pavla Trefilová" w:date="2019-11-18T17:19:00Z">
              <w:r w:rsidRPr="00280882">
                <w:delText>cvičení</w:delText>
              </w:r>
            </w:del>
          </w:p>
        </w:tc>
      </w:tr>
      <w:tr w:rsidR="00280882" w14:paraId="21B5D4C3" w14:textId="77777777" w:rsidTr="004F51C3">
        <w:trPr>
          <w:trHeight w:val="1360"/>
          <w:del w:id="1174" w:author="Pavla Trefilová" w:date="2019-11-18T17:19:00Z"/>
        </w:trPr>
        <w:tc>
          <w:tcPr>
            <w:tcW w:w="3086" w:type="dxa"/>
            <w:shd w:val="clear" w:color="auto" w:fill="F7CAAC"/>
          </w:tcPr>
          <w:p w14:paraId="2C486FEB" w14:textId="77777777" w:rsidR="00280882" w:rsidRPr="00280882" w:rsidRDefault="00280882" w:rsidP="00913988">
            <w:pPr>
              <w:jc w:val="both"/>
              <w:rPr>
                <w:del w:id="1175" w:author="Pavla Trefilová" w:date="2019-11-18T17:19:00Z"/>
                <w:b/>
              </w:rPr>
            </w:pPr>
            <w:del w:id="1176" w:author="Pavla Trefilová" w:date="2019-11-18T17:19:00Z">
              <w:r w:rsidRPr="00280882">
                <w:rPr>
                  <w:b/>
                </w:rPr>
                <w:delText>Forma způsobu ověření studijních výsledků a další požadavky na studenta</w:delText>
              </w:r>
            </w:del>
          </w:p>
        </w:tc>
        <w:tc>
          <w:tcPr>
            <w:tcW w:w="6769" w:type="dxa"/>
            <w:gridSpan w:val="7"/>
            <w:tcBorders>
              <w:bottom w:val="nil"/>
            </w:tcBorders>
          </w:tcPr>
          <w:p w14:paraId="71FA500D" w14:textId="77777777" w:rsidR="00280882" w:rsidRPr="00280882" w:rsidRDefault="00280882" w:rsidP="00913988">
            <w:pPr>
              <w:jc w:val="both"/>
              <w:rPr>
                <w:del w:id="1177" w:author="Pavla Trefilová" w:date="2019-11-18T17:19:00Z"/>
              </w:rPr>
            </w:pPr>
            <w:del w:id="1178" w:author="Pavla Trefilová" w:date="2019-11-18T17:19:00Z">
              <w:r w:rsidRPr="00280882">
                <w:delText>Způsob zakončení předmětu – klasifikovaný zápočet</w:delText>
              </w:r>
            </w:del>
          </w:p>
          <w:p w14:paraId="2ADE0014" w14:textId="77777777" w:rsidR="00280882" w:rsidRPr="00280882" w:rsidRDefault="00280882" w:rsidP="00105E00">
            <w:pPr>
              <w:jc w:val="both"/>
              <w:rPr>
                <w:del w:id="1179" w:author="Pavla Trefilová" w:date="2019-11-18T17:19:00Z"/>
              </w:rPr>
            </w:pPr>
            <w:del w:id="1180" w:author="Pavla Trefilová" w:date="2019-11-18T17:19:00Z">
              <w:r w:rsidRPr="00280882">
                <w:delText>Požadavky na</w:delText>
              </w:r>
              <w:r w:rsidR="00DB53B5">
                <w:delText xml:space="preserve"> klasifikovaný</w:delText>
              </w:r>
              <w:r w:rsidRPr="00280882">
                <w:delText xml:space="preserve"> zápočet:</w:delText>
              </w:r>
              <w:r w:rsidR="009F4A37">
                <w:delText xml:space="preserve"> </w:delText>
              </w:r>
              <w:r w:rsidRPr="00280882">
                <w:delText xml:space="preserve">80% účast na </w:delText>
              </w:r>
              <w:r w:rsidR="00105E00">
                <w:delText>cvičení</w:delText>
              </w:r>
              <w:r w:rsidRPr="00280882">
                <w:delText>, práce studentů je sledována komunikačními aktivitami v hodinách. V průběhu semestru přednesou studenti prezentaci k problematice studovaného oboru. Absolvují průběžné testy a jeden test závěrečný, který musí splnit na 60</w:delText>
              </w:r>
              <w:r w:rsidR="004F51C3">
                <w:delText xml:space="preserve"> </w:delText>
              </w:r>
              <w:r w:rsidRPr="00280882">
                <w:delText>%. Vstupní znalost se předpokládá na úrovni B1 Společného evropského referenčního rámce pro jazyk (SERR).</w:delText>
              </w:r>
            </w:del>
          </w:p>
        </w:tc>
      </w:tr>
      <w:tr w:rsidR="00280882" w14:paraId="1515F46B" w14:textId="77777777" w:rsidTr="00280882">
        <w:trPr>
          <w:trHeight w:val="64"/>
          <w:del w:id="1181" w:author="Pavla Trefilová" w:date="2019-11-18T17:19:00Z"/>
        </w:trPr>
        <w:tc>
          <w:tcPr>
            <w:tcW w:w="9855" w:type="dxa"/>
            <w:gridSpan w:val="8"/>
            <w:tcBorders>
              <w:top w:val="nil"/>
            </w:tcBorders>
          </w:tcPr>
          <w:p w14:paraId="57AFF9FB" w14:textId="77777777" w:rsidR="00280882" w:rsidRPr="009F4A37" w:rsidRDefault="00280882" w:rsidP="00913988">
            <w:pPr>
              <w:jc w:val="both"/>
              <w:rPr>
                <w:del w:id="1182" w:author="Pavla Trefilová" w:date="2019-11-18T17:19:00Z"/>
                <w:sz w:val="16"/>
              </w:rPr>
            </w:pPr>
          </w:p>
        </w:tc>
      </w:tr>
      <w:tr w:rsidR="00280882" w14:paraId="22549E6E" w14:textId="77777777" w:rsidTr="00913988">
        <w:trPr>
          <w:trHeight w:val="197"/>
          <w:del w:id="1183" w:author="Pavla Trefilová" w:date="2019-11-18T17:19:00Z"/>
        </w:trPr>
        <w:tc>
          <w:tcPr>
            <w:tcW w:w="3086" w:type="dxa"/>
            <w:tcBorders>
              <w:top w:val="nil"/>
            </w:tcBorders>
            <w:shd w:val="clear" w:color="auto" w:fill="F7CAAC"/>
          </w:tcPr>
          <w:p w14:paraId="064E655F" w14:textId="77777777" w:rsidR="00280882" w:rsidRPr="00280882" w:rsidRDefault="00280882" w:rsidP="00913988">
            <w:pPr>
              <w:jc w:val="both"/>
              <w:rPr>
                <w:del w:id="1184" w:author="Pavla Trefilová" w:date="2019-11-18T17:19:00Z"/>
                <w:b/>
              </w:rPr>
            </w:pPr>
            <w:del w:id="1185" w:author="Pavla Trefilová" w:date="2019-11-18T17:19:00Z">
              <w:r w:rsidRPr="00280882">
                <w:rPr>
                  <w:b/>
                </w:rPr>
                <w:delText>Garant předmětu</w:delText>
              </w:r>
            </w:del>
          </w:p>
        </w:tc>
        <w:tc>
          <w:tcPr>
            <w:tcW w:w="6769" w:type="dxa"/>
            <w:gridSpan w:val="7"/>
            <w:tcBorders>
              <w:top w:val="nil"/>
            </w:tcBorders>
          </w:tcPr>
          <w:p w14:paraId="08939F58" w14:textId="77777777" w:rsidR="00280882" w:rsidRPr="00280882" w:rsidRDefault="00280882" w:rsidP="00913988">
            <w:pPr>
              <w:jc w:val="both"/>
              <w:rPr>
                <w:del w:id="1186" w:author="Pavla Trefilová" w:date="2019-11-18T17:19:00Z"/>
              </w:rPr>
            </w:pPr>
            <w:del w:id="1187" w:author="Pavla Trefilová" w:date="2019-11-18T17:19:00Z">
              <w:r w:rsidRPr="00280882">
                <w:delText>Mgr. Věra Kozáková, Ph.D.</w:delText>
              </w:r>
            </w:del>
          </w:p>
        </w:tc>
      </w:tr>
      <w:tr w:rsidR="00280882" w14:paraId="4AEE0621" w14:textId="77777777" w:rsidTr="00913988">
        <w:trPr>
          <w:trHeight w:val="243"/>
          <w:del w:id="1188" w:author="Pavla Trefilová" w:date="2019-11-18T17:19:00Z"/>
        </w:trPr>
        <w:tc>
          <w:tcPr>
            <w:tcW w:w="3086" w:type="dxa"/>
            <w:tcBorders>
              <w:top w:val="nil"/>
            </w:tcBorders>
            <w:shd w:val="clear" w:color="auto" w:fill="F7CAAC"/>
          </w:tcPr>
          <w:p w14:paraId="234EA2ED" w14:textId="77777777" w:rsidR="00280882" w:rsidRPr="00280882" w:rsidRDefault="00280882" w:rsidP="00913988">
            <w:pPr>
              <w:jc w:val="both"/>
              <w:rPr>
                <w:del w:id="1189" w:author="Pavla Trefilová" w:date="2019-11-18T17:19:00Z"/>
                <w:b/>
              </w:rPr>
            </w:pPr>
            <w:del w:id="1190" w:author="Pavla Trefilová" w:date="2019-11-18T17:19:00Z">
              <w:r w:rsidRPr="00280882">
                <w:rPr>
                  <w:b/>
                </w:rPr>
                <w:delText>Zapojení garanta do výuky předmětu</w:delText>
              </w:r>
            </w:del>
          </w:p>
        </w:tc>
        <w:tc>
          <w:tcPr>
            <w:tcW w:w="6769" w:type="dxa"/>
            <w:gridSpan w:val="7"/>
            <w:tcBorders>
              <w:top w:val="nil"/>
            </w:tcBorders>
          </w:tcPr>
          <w:p w14:paraId="1ACD2415" w14:textId="77777777" w:rsidR="00280882" w:rsidRPr="00280882" w:rsidRDefault="002D1C6C" w:rsidP="002D1C6C">
            <w:pPr>
              <w:jc w:val="both"/>
              <w:rPr>
                <w:del w:id="1191" w:author="Pavla Trefilová" w:date="2019-11-18T17:19:00Z"/>
              </w:rPr>
            </w:pPr>
            <w:del w:id="1192" w:author="Pavla Trefilová" w:date="2019-11-18T17:19:00Z">
              <w:r w:rsidRPr="002D1C6C">
                <w:delText>Garant se podílí v rozsahu 100</w:delText>
              </w:r>
              <w:r w:rsidR="004F51C3">
                <w:delText xml:space="preserve"> </w:delText>
              </w:r>
              <w:r w:rsidRPr="002D1C6C">
                <w:delText>%, stanovuje koncepci cvičení a dohlíží na jejich jednotné vedení.</w:delText>
              </w:r>
            </w:del>
          </w:p>
        </w:tc>
      </w:tr>
      <w:tr w:rsidR="00280882" w14:paraId="2CE198DA" w14:textId="77777777" w:rsidTr="00913988">
        <w:trPr>
          <w:del w:id="1193" w:author="Pavla Trefilová" w:date="2019-11-18T17:19:00Z"/>
        </w:trPr>
        <w:tc>
          <w:tcPr>
            <w:tcW w:w="3086" w:type="dxa"/>
            <w:shd w:val="clear" w:color="auto" w:fill="F7CAAC"/>
          </w:tcPr>
          <w:p w14:paraId="286E0B4A" w14:textId="77777777" w:rsidR="00280882" w:rsidRPr="00280882" w:rsidRDefault="00280882" w:rsidP="00913988">
            <w:pPr>
              <w:jc w:val="both"/>
              <w:rPr>
                <w:del w:id="1194" w:author="Pavla Trefilová" w:date="2019-11-18T17:19:00Z"/>
                <w:b/>
              </w:rPr>
            </w:pPr>
            <w:del w:id="1195" w:author="Pavla Trefilová" w:date="2019-11-18T17:19:00Z">
              <w:r w:rsidRPr="00280882">
                <w:rPr>
                  <w:b/>
                </w:rPr>
                <w:delText>Vyučující</w:delText>
              </w:r>
            </w:del>
          </w:p>
        </w:tc>
        <w:tc>
          <w:tcPr>
            <w:tcW w:w="6769" w:type="dxa"/>
            <w:gridSpan w:val="7"/>
            <w:tcBorders>
              <w:bottom w:val="nil"/>
            </w:tcBorders>
          </w:tcPr>
          <w:p w14:paraId="20B3CD8F" w14:textId="77777777" w:rsidR="00280882" w:rsidRPr="00280882" w:rsidRDefault="00280882" w:rsidP="009F4A37">
            <w:pPr>
              <w:jc w:val="both"/>
              <w:rPr>
                <w:del w:id="1196" w:author="Pavla Trefilová" w:date="2019-11-18T17:19:00Z"/>
              </w:rPr>
            </w:pPr>
            <w:del w:id="1197" w:author="Pavla Trefilová" w:date="2019-11-18T17:19:00Z">
              <w:r w:rsidRPr="00280882">
                <w:delText>Mgr. Věra Kozáková, Ph.D.</w:delText>
              </w:r>
              <w:r w:rsidR="009F4A37">
                <w:delText xml:space="preserve"> – cvičení (100%)</w:delText>
              </w:r>
            </w:del>
          </w:p>
        </w:tc>
      </w:tr>
      <w:tr w:rsidR="000802C6" w14:paraId="6E8595C0" w14:textId="77777777" w:rsidTr="003205E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8" w:author="Pavla Trefilová" w:date="2019-11-18T17:1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6"/>
          <w:trPrChange w:id="1199" w:author="Pavla Trefilová" w:date="2019-11-18T17:19:00Z">
            <w:trPr>
              <w:gridBefore w:val="1"/>
              <w:trHeight w:val="64"/>
            </w:trPr>
          </w:trPrChange>
        </w:trPr>
        <w:tc>
          <w:tcPr>
            <w:tcW w:w="9855" w:type="dxa"/>
            <w:gridSpan w:val="8"/>
            <w:tcBorders>
              <w:top w:val="nil"/>
            </w:tcBorders>
            <w:tcPrChange w:id="1200" w:author="Pavla Trefilová" w:date="2019-11-18T17:19:00Z">
              <w:tcPr>
                <w:tcW w:w="9855" w:type="dxa"/>
                <w:gridSpan w:val="9"/>
                <w:tcBorders>
                  <w:top w:val="nil"/>
                </w:tcBorders>
              </w:tcPr>
            </w:tcPrChange>
          </w:tcPr>
          <w:p w14:paraId="65B1BBFC" w14:textId="77777777" w:rsidR="000802C6" w:rsidRPr="009F4A37" w:rsidRDefault="000802C6" w:rsidP="003205EA">
            <w:pPr>
              <w:jc w:val="both"/>
              <w:rPr>
                <w:moveFrom w:id="1201" w:author="Pavla Trefilová" w:date="2019-11-18T17:19:00Z"/>
                <w:sz w:val="16"/>
              </w:rPr>
            </w:pPr>
            <w:moveFromRangeStart w:id="1202" w:author="Pavla Trefilová" w:date="2019-11-18T17:19:00Z" w:name="move24990019"/>
          </w:p>
        </w:tc>
      </w:tr>
      <w:tr w:rsidR="000802C6" w14:paraId="4A555AC0" w14:textId="77777777" w:rsidTr="003205EA">
        <w:tc>
          <w:tcPr>
            <w:tcW w:w="3086" w:type="dxa"/>
            <w:shd w:val="clear" w:color="auto" w:fill="F7CAAC"/>
          </w:tcPr>
          <w:p w14:paraId="15CED379" w14:textId="77777777" w:rsidR="000802C6" w:rsidRPr="000802C6" w:rsidRDefault="000802C6" w:rsidP="003205EA">
            <w:pPr>
              <w:jc w:val="both"/>
              <w:rPr>
                <w:moveFrom w:id="1203" w:author="Pavla Trefilová" w:date="2019-11-18T17:19:00Z"/>
                <w:b/>
              </w:rPr>
            </w:pPr>
            <w:moveFrom w:id="1204" w:author="Pavla Trefilová" w:date="2019-11-18T17:19:00Z">
              <w:r w:rsidRPr="000802C6">
                <w:rPr>
                  <w:b/>
                </w:rPr>
                <w:t>Stručná anotace předmětu</w:t>
              </w:r>
            </w:moveFrom>
          </w:p>
        </w:tc>
        <w:tc>
          <w:tcPr>
            <w:tcW w:w="6769" w:type="dxa"/>
            <w:gridSpan w:val="7"/>
            <w:tcBorders>
              <w:bottom w:val="nil"/>
            </w:tcBorders>
          </w:tcPr>
          <w:p w14:paraId="3A939203" w14:textId="77777777" w:rsidR="000802C6" w:rsidRPr="000802C6" w:rsidRDefault="000802C6" w:rsidP="003205EA">
            <w:pPr>
              <w:jc w:val="both"/>
              <w:rPr>
                <w:moveFrom w:id="1205" w:author="Pavla Trefilová" w:date="2019-11-18T17:19:00Z"/>
              </w:rPr>
            </w:pPr>
          </w:p>
        </w:tc>
      </w:tr>
      <w:moveFromRangeEnd w:id="1202"/>
      <w:tr w:rsidR="00280882" w14:paraId="50E43840" w14:textId="77777777" w:rsidTr="00280882">
        <w:trPr>
          <w:trHeight w:val="3764"/>
          <w:del w:id="1206" w:author="Pavla Trefilová" w:date="2019-11-18T17:19:00Z"/>
        </w:trPr>
        <w:tc>
          <w:tcPr>
            <w:tcW w:w="9855" w:type="dxa"/>
            <w:gridSpan w:val="8"/>
            <w:tcBorders>
              <w:top w:val="nil"/>
              <w:bottom w:val="single" w:sz="12" w:space="0" w:color="auto"/>
            </w:tcBorders>
          </w:tcPr>
          <w:p w14:paraId="47875389" w14:textId="77777777" w:rsidR="00280882" w:rsidRDefault="00280882" w:rsidP="00913988">
            <w:pPr>
              <w:jc w:val="both"/>
              <w:rPr>
                <w:del w:id="1207" w:author="Pavla Trefilová" w:date="2019-11-18T17:19:00Z"/>
              </w:rPr>
            </w:pPr>
            <w:del w:id="1208" w:author="Pavla Trefilová" w:date="2019-11-18T17:19:00Z">
              <w:r w:rsidRPr="00280882">
                <w:delTex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delText>
              </w:r>
            </w:del>
          </w:p>
          <w:p w14:paraId="2D9C9C2B" w14:textId="77777777" w:rsidR="006B50B1" w:rsidRPr="00280882" w:rsidRDefault="006B50B1" w:rsidP="00913988">
            <w:pPr>
              <w:jc w:val="both"/>
              <w:rPr>
                <w:del w:id="1209" w:author="Pavla Trefilová" w:date="2019-11-18T17:19:00Z"/>
              </w:rPr>
            </w:pPr>
            <w:del w:id="1210" w:author="Pavla Trefilová" w:date="2019-11-18T17:19:00Z">
              <w:r>
                <w:delText>Obsah</w:delText>
              </w:r>
            </w:del>
          </w:p>
          <w:p w14:paraId="6C1FD896" w14:textId="77777777" w:rsidR="00280882" w:rsidRPr="00280882" w:rsidRDefault="00280882" w:rsidP="001C2699">
            <w:pPr>
              <w:pStyle w:val="Odstavecseseznamem"/>
              <w:numPr>
                <w:ilvl w:val="0"/>
                <w:numId w:val="12"/>
              </w:numPr>
              <w:spacing w:after="0" w:line="240" w:lineRule="auto"/>
              <w:ind w:left="247" w:hanging="247"/>
              <w:jc w:val="both"/>
              <w:rPr>
                <w:del w:id="1211" w:author="Pavla Trefilová" w:date="2019-11-18T17:19:00Z"/>
                <w:rFonts w:ascii="Times New Roman" w:hAnsi="Times New Roman"/>
                <w:sz w:val="20"/>
                <w:szCs w:val="20"/>
              </w:rPr>
            </w:pPr>
            <w:del w:id="1212" w:author="Pavla Trefilová" w:date="2019-11-18T17:19:00Z">
              <w:r w:rsidRPr="00280882">
                <w:rPr>
                  <w:rFonts w:ascii="Times New Roman" w:hAnsi="Times New Roman"/>
                  <w:sz w:val="20"/>
                  <w:szCs w:val="20"/>
                </w:rPr>
                <w:delText>Úvod do obchodní komunikace</w:delText>
              </w:r>
            </w:del>
          </w:p>
          <w:p w14:paraId="1CC4F0D3" w14:textId="77777777" w:rsidR="00280882" w:rsidRPr="00280882" w:rsidRDefault="00280882" w:rsidP="001C2699">
            <w:pPr>
              <w:pStyle w:val="Odstavecseseznamem"/>
              <w:numPr>
                <w:ilvl w:val="0"/>
                <w:numId w:val="12"/>
              </w:numPr>
              <w:spacing w:after="0" w:line="240" w:lineRule="auto"/>
              <w:ind w:left="247" w:hanging="247"/>
              <w:jc w:val="both"/>
              <w:rPr>
                <w:del w:id="1213" w:author="Pavla Trefilová" w:date="2019-11-18T17:19:00Z"/>
                <w:rFonts w:ascii="Times New Roman" w:hAnsi="Times New Roman"/>
                <w:sz w:val="20"/>
                <w:szCs w:val="20"/>
              </w:rPr>
            </w:pPr>
            <w:del w:id="1214" w:author="Pavla Trefilová" w:date="2019-11-18T17:19:00Z">
              <w:r w:rsidRPr="00280882">
                <w:rPr>
                  <w:rFonts w:ascii="Times New Roman" w:hAnsi="Times New Roman"/>
                  <w:sz w:val="20"/>
                  <w:szCs w:val="20"/>
                </w:rPr>
                <w:delText>Navazování kontaktů, první kontakt</w:delText>
              </w:r>
            </w:del>
          </w:p>
          <w:p w14:paraId="4A578BB8" w14:textId="77777777" w:rsidR="00280882" w:rsidRPr="00280882" w:rsidRDefault="00280882" w:rsidP="001C2699">
            <w:pPr>
              <w:pStyle w:val="Odstavecseseznamem"/>
              <w:numPr>
                <w:ilvl w:val="0"/>
                <w:numId w:val="12"/>
              </w:numPr>
              <w:spacing w:after="0" w:line="240" w:lineRule="auto"/>
              <w:ind w:left="247" w:hanging="247"/>
              <w:jc w:val="both"/>
              <w:rPr>
                <w:del w:id="1215" w:author="Pavla Trefilová" w:date="2019-11-18T17:19:00Z"/>
                <w:rFonts w:ascii="Times New Roman" w:hAnsi="Times New Roman"/>
                <w:sz w:val="20"/>
                <w:szCs w:val="20"/>
              </w:rPr>
            </w:pPr>
            <w:del w:id="1216" w:author="Pavla Trefilová" w:date="2019-11-18T17:19:00Z">
              <w:r w:rsidRPr="00280882">
                <w:rPr>
                  <w:rFonts w:ascii="Times New Roman" w:hAnsi="Times New Roman"/>
                  <w:sz w:val="20"/>
                  <w:szCs w:val="20"/>
                </w:rPr>
                <w:delText>Informace o své osobě, o studiu, vlastnosti</w:delText>
              </w:r>
            </w:del>
          </w:p>
          <w:p w14:paraId="1B97ED1C" w14:textId="77777777" w:rsidR="00280882" w:rsidRPr="00280882" w:rsidRDefault="00280882" w:rsidP="001C2699">
            <w:pPr>
              <w:pStyle w:val="Odstavecseseznamem"/>
              <w:numPr>
                <w:ilvl w:val="0"/>
                <w:numId w:val="12"/>
              </w:numPr>
              <w:spacing w:after="0" w:line="240" w:lineRule="auto"/>
              <w:ind w:left="247" w:hanging="247"/>
              <w:jc w:val="both"/>
              <w:rPr>
                <w:del w:id="1217" w:author="Pavla Trefilová" w:date="2019-11-18T17:19:00Z"/>
                <w:rFonts w:ascii="Times New Roman" w:hAnsi="Times New Roman"/>
                <w:sz w:val="20"/>
                <w:szCs w:val="20"/>
              </w:rPr>
            </w:pPr>
            <w:del w:id="1218" w:author="Pavla Trefilová" w:date="2019-11-18T17:19:00Z">
              <w:r w:rsidRPr="00280882">
                <w:rPr>
                  <w:rFonts w:ascii="Times New Roman" w:hAnsi="Times New Roman"/>
                  <w:sz w:val="20"/>
                  <w:szCs w:val="20"/>
                </w:rPr>
                <w:delText>Životopis, žádost o místo</w:delText>
              </w:r>
            </w:del>
          </w:p>
          <w:p w14:paraId="2E7007CA" w14:textId="77777777" w:rsidR="00280882" w:rsidRPr="00280882" w:rsidRDefault="00280882" w:rsidP="001C2699">
            <w:pPr>
              <w:pStyle w:val="Odstavecseseznamem"/>
              <w:numPr>
                <w:ilvl w:val="0"/>
                <w:numId w:val="12"/>
              </w:numPr>
              <w:spacing w:after="0" w:line="240" w:lineRule="auto"/>
              <w:ind w:left="247" w:hanging="247"/>
              <w:jc w:val="both"/>
              <w:rPr>
                <w:del w:id="1219" w:author="Pavla Trefilová" w:date="2019-11-18T17:19:00Z"/>
                <w:rFonts w:ascii="Times New Roman" w:hAnsi="Times New Roman"/>
                <w:sz w:val="20"/>
                <w:szCs w:val="20"/>
              </w:rPr>
            </w:pPr>
            <w:del w:id="1220" w:author="Pavla Trefilová" w:date="2019-11-18T17:19:00Z">
              <w:r w:rsidRPr="00280882">
                <w:rPr>
                  <w:rFonts w:ascii="Times New Roman" w:hAnsi="Times New Roman"/>
                  <w:sz w:val="20"/>
                  <w:szCs w:val="20"/>
                </w:rPr>
                <w:delText>Obchodní dopis, zkratky v korespondenci</w:delText>
              </w:r>
            </w:del>
          </w:p>
          <w:p w14:paraId="1AE7A834" w14:textId="77777777" w:rsidR="00280882" w:rsidRPr="00280882" w:rsidRDefault="00280882" w:rsidP="001C2699">
            <w:pPr>
              <w:pStyle w:val="Odstavecseseznamem"/>
              <w:numPr>
                <w:ilvl w:val="0"/>
                <w:numId w:val="12"/>
              </w:numPr>
              <w:spacing w:after="0" w:line="240" w:lineRule="auto"/>
              <w:ind w:left="247" w:hanging="247"/>
              <w:jc w:val="both"/>
              <w:rPr>
                <w:del w:id="1221" w:author="Pavla Trefilová" w:date="2019-11-18T17:19:00Z"/>
                <w:rFonts w:ascii="Times New Roman" w:hAnsi="Times New Roman"/>
                <w:sz w:val="20"/>
                <w:szCs w:val="20"/>
              </w:rPr>
            </w:pPr>
            <w:del w:id="1222" w:author="Pavla Trefilová" w:date="2019-11-18T17:19:00Z">
              <w:r w:rsidRPr="00280882">
                <w:rPr>
                  <w:rFonts w:ascii="Times New Roman" w:hAnsi="Times New Roman"/>
                  <w:sz w:val="20"/>
                  <w:szCs w:val="20"/>
                </w:rPr>
                <w:delText>Státy, obyvatelé, jazyky, předložky se zeměpisnými názvy</w:delText>
              </w:r>
            </w:del>
          </w:p>
          <w:p w14:paraId="442C81DF" w14:textId="77777777" w:rsidR="00280882" w:rsidRPr="00280882" w:rsidRDefault="00280882" w:rsidP="001C2699">
            <w:pPr>
              <w:pStyle w:val="Odstavecseseznamem"/>
              <w:numPr>
                <w:ilvl w:val="0"/>
                <w:numId w:val="12"/>
              </w:numPr>
              <w:spacing w:after="0" w:line="240" w:lineRule="auto"/>
              <w:ind w:left="247" w:hanging="247"/>
              <w:jc w:val="both"/>
              <w:rPr>
                <w:del w:id="1223" w:author="Pavla Trefilová" w:date="2019-11-18T17:19:00Z"/>
                <w:rFonts w:ascii="Times New Roman" w:hAnsi="Times New Roman"/>
                <w:sz w:val="20"/>
                <w:szCs w:val="20"/>
              </w:rPr>
            </w:pPr>
            <w:del w:id="1224" w:author="Pavla Trefilová" w:date="2019-11-18T17:19:00Z">
              <w:r w:rsidRPr="00280882">
                <w:rPr>
                  <w:rFonts w:ascii="Times New Roman" w:hAnsi="Times New Roman"/>
                  <w:sz w:val="20"/>
                  <w:szCs w:val="20"/>
                </w:rPr>
                <w:delText>Práce s odbornými texty: slovní zásoba, slovní spojení, gramatika, cvičení</w:delText>
              </w:r>
            </w:del>
          </w:p>
          <w:p w14:paraId="7A7F1D94" w14:textId="77777777" w:rsidR="00280882" w:rsidRPr="00280882" w:rsidRDefault="00280882" w:rsidP="001C2699">
            <w:pPr>
              <w:pStyle w:val="Odstavecseseznamem"/>
              <w:numPr>
                <w:ilvl w:val="0"/>
                <w:numId w:val="12"/>
              </w:numPr>
              <w:spacing w:after="0" w:line="240" w:lineRule="auto"/>
              <w:ind w:left="247" w:hanging="247"/>
              <w:jc w:val="both"/>
              <w:rPr>
                <w:del w:id="1225" w:author="Pavla Trefilová" w:date="2019-11-18T17:19:00Z"/>
                <w:rFonts w:ascii="Times New Roman" w:hAnsi="Times New Roman"/>
                <w:sz w:val="20"/>
                <w:szCs w:val="20"/>
              </w:rPr>
            </w:pPr>
            <w:del w:id="1226" w:author="Pavla Trefilová" w:date="2019-11-18T17:19:00Z">
              <w:r w:rsidRPr="00280882">
                <w:rPr>
                  <w:rFonts w:ascii="Times New Roman" w:hAnsi="Times New Roman"/>
                  <w:sz w:val="20"/>
                  <w:szCs w:val="20"/>
                </w:rPr>
                <w:delText xml:space="preserve">Slovosled německé věty, vyjádření souhlasu, nesouhlasu, pochybnosti </w:delText>
              </w:r>
            </w:del>
          </w:p>
          <w:p w14:paraId="799EA13C" w14:textId="77777777" w:rsidR="00280882" w:rsidRPr="00280882" w:rsidRDefault="00280882" w:rsidP="001C2699">
            <w:pPr>
              <w:pStyle w:val="Odstavecseseznamem"/>
              <w:numPr>
                <w:ilvl w:val="0"/>
                <w:numId w:val="12"/>
              </w:numPr>
              <w:spacing w:after="0" w:line="240" w:lineRule="auto"/>
              <w:ind w:left="247" w:hanging="247"/>
              <w:jc w:val="both"/>
              <w:rPr>
                <w:del w:id="1227" w:author="Pavla Trefilová" w:date="2019-11-18T17:19:00Z"/>
                <w:rFonts w:ascii="Times New Roman" w:hAnsi="Times New Roman"/>
                <w:sz w:val="20"/>
                <w:szCs w:val="20"/>
              </w:rPr>
            </w:pPr>
            <w:del w:id="1228" w:author="Pavla Trefilová" w:date="2019-11-18T17:19:00Z">
              <w:r w:rsidRPr="00280882">
                <w:rPr>
                  <w:rFonts w:ascii="Times New Roman" w:hAnsi="Times New Roman"/>
                  <w:sz w:val="20"/>
                  <w:szCs w:val="20"/>
                </w:rPr>
                <w:delText xml:space="preserve">Předložky s 2. pádem a jejich užití </w:delText>
              </w:r>
            </w:del>
          </w:p>
          <w:p w14:paraId="559C7F58" w14:textId="77777777" w:rsidR="00280882" w:rsidRPr="00280882" w:rsidRDefault="00280882" w:rsidP="001C2699">
            <w:pPr>
              <w:pStyle w:val="Odstavecseseznamem"/>
              <w:numPr>
                <w:ilvl w:val="0"/>
                <w:numId w:val="12"/>
              </w:numPr>
              <w:spacing w:after="0" w:line="240" w:lineRule="auto"/>
              <w:ind w:left="247" w:hanging="247"/>
              <w:jc w:val="both"/>
              <w:rPr>
                <w:del w:id="1229" w:author="Pavla Trefilová" w:date="2019-11-18T17:19:00Z"/>
                <w:rFonts w:ascii="Times New Roman" w:hAnsi="Times New Roman"/>
                <w:sz w:val="20"/>
                <w:szCs w:val="20"/>
              </w:rPr>
            </w:pPr>
            <w:del w:id="1230" w:author="Pavla Trefilová" w:date="2019-11-18T17:19:00Z">
              <w:r w:rsidRPr="00280882">
                <w:rPr>
                  <w:rFonts w:ascii="Times New Roman" w:hAnsi="Times New Roman"/>
                  <w:sz w:val="20"/>
                  <w:szCs w:val="20"/>
                </w:rPr>
                <w:delText>Spojky souřadící a podřadicí</w:delText>
              </w:r>
            </w:del>
          </w:p>
          <w:p w14:paraId="6FCE393E" w14:textId="77777777" w:rsidR="00280882" w:rsidRPr="00280882" w:rsidRDefault="00280882" w:rsidP="001C2699">
            <w:pPr>
              <w:pStyle w:val="Odstavecseseznamem"/>
              <w:numPr>
                <w:ilvl w:val="0"/>
                <w:numId w:val="12"/>
              </w:numPr>
              <w:spacing w:after="0" w:line="240" w:lineRule="auto"/>
              <w:ind w:left="247" w:hanging="247"/>
              <w:jc w:val="both"/>
              <w:rPr>
                <w:del w:id="1231" w:author="Pavla Trefilová" w:date="2019-11-18T17:19:00Z"/>
                <w:rFonts w:ascii="Times New Roman" w:hAnsi="Times New Roman"/>
                <w:sz w:val="20"/>
                <w:szCs w:val="20"/>
              </w:rPr>
            </w:pPr>
            <w:del w:id="1232" w:author="Pavla Trefilová" w:date="2019-11-18T17:19:00Z">
              <w:r w:rsidRPr="00280882">
                <w:rPr>
                  <w:rFonts w:ascii="Times New Roman" w:hAnsi="Times New Roman"/>
                  <w:sz w:val="20"/>
                  <w:szCs w:val="20"/>
                </w:rPr>
                <w:delText>Konjunktiv II, Konjunktiv II v obchodní komunikaci</w:delText>
              </w:r>
            </w:del>
          </w:p>
          <w:p w14:paraId="5576FD67" w14:textId="77777777" w:rsidR="00280882" w:rsidRPr="00280882" w:rsidRDefault="00280882" w:rsidP="001C2699">
            <w:pPr>
              <w:pStyle w:val="Odstavecseseznamem"/>
              <w:numPr>
                <w:ilvl w:val="0"/>
                <w:numId w:val="12"/>
              </w:numPr>
              <w:spacing w:after="0" w:line="240" w:lineRule="auto"/>
              <w:ind w:left="247" w:hanging="247"/>
              <w:jc w:val="both"/>
              <w:rPr>
                <w:del w:id="1233" w:author="Pavla Trefilová" w:date="2019-11-18T17:19:00Z"/>
                <w:rFonts w:ascii="Times New Roman" w:hAnsi="Times New Roman"/>
                <w:sz w:val="20"/>
                <w:szCs w:val="20"/>
              </w:rPr>
            </w:pPr>
            <w:del w:id="1234" w:author="Pavla Trefilová" w:date="2019-11-18T17:19:00Z">
              <w:r w:rsidRPr="00280882">
                <w:rPr>
                  <w:rFonts w:ascii="Times New Roman" w:hAnsi="Times New Roman"/>
                  <w:sz w:val="20"/>
                  <w:szCs w:val="20"/>
                </w:rPr>
                <w:delText>Závěrečný test</w:delText>
              </w:r>
            </w:del>
          </w:p>
        </w:tc>
      </w:tr>
      <w:tr w:rsidR="00280882" w14:paraId="3E24D71C" w14:textId="77777777" w:rsidTr="00913988">
        <w:trPr>
          <w:trHeight w:val="265"/>
          <w:del w:id="1235" w:author="Pavla Trefilová" w:date="2019-11-18T17:19:00Z"/>
        </w:trPr>
        <w:tc>
          <w:tcPr>
            <w:tcW w:w="3653" w:type="dxa"/>
            <w:gridSpan w:val="2"/>
            <w:tcBorders>
              <w:top w:val="nil"/>
            </w:tcBorders>
            <w:shd w:val="clear" w:color="auto" w:fill="F7CAAC"/>
          </w:tcPr>
          <w:p w14:paraId="5E4ED54D" w14:textId="77777777" w:rsidR="00280882" w:rsidRPr="00280882" w:rsidRDefault="00280882" w:rsidP="00913988">
            <w:pPr>
              <w:jc w:val="both"/>
              <w:rPr>
                <w:del w:id="1236" w:author="Pavla Trefilová" w:date="2019-11-18T17:19:00Z"/>
              </w:rPr>
            </w:pPr>
            <w:del w:id="1237" w:author="Pavla Trefilová" w:date="2019-11-18T17:19:00Z">
              <w:r w:rsidRPr="00280882">
                <w:rPr>
                  <w:b/>
                </w:rPr>
                <w:delText>Studijní literatura a studijní pomůcky</w:delText>
              </w:r>
            </w:del>
          </w:p>
        </w:tc>
        <w:tc>
          <w:tcPr>
            <w:tcW w:w="6202" w:type="dxa"/>
            <w:gridSpan w:val="6"/>
            <w:tcBorders>
              <w:top w:val="nil"/>
              <w:bottom w:val="nil"/>
            </w:tcBorders>
          </w:tcPr>
          <w:p w14:paraId="1159D3F3" w14:textId="77777777" w:rsidR="00280882" w:rsidRPr="00280882" w:rsidRDefault="00280882" w:rsidP="00913988">
            <w:pPr>
              <w:jc w:val="both"/>
              <w:rPr>
                <w:del w:id="1238" w:author="Pavla Trefilová" w:date="2019-11-18T17:19:00Z"/>
              </w:rPr>
            </w:pPr>
          </w:p>
        </w:tc>
      </w:tr>
      <w:tr w:rsidR="00280882" w14:paraId="6B2C5E8C" w14:textId="77777777" w:rsidTr="00913988">
        <w:trPr>
          <w:trHeight w:val="1497"/>
          <w:del w:id="1239" w:author="Pavla Trefilová" w:date="2019-11-18T17:19:00Z"/>
        </w:trPr>
        <w:tc>
          <w:tcPr>
            <w:tcW w:w="9855" w:type="dxa"/>
            <w:gridSpan w:val="8"/>
            <w:tcBorders>
              <w:top w:val="nil"/>
            </w:tcBorders>
          </w:tcPr>
          <w:p w14:paraId="265D321A" w14:textId="77777777" w:rsidR="00280882" w:rsidRPr="00280882" w:rsidRDefault="00280882" w:rsidP="00913988">
            <w:pPr>
              <w:jc w:val="both"/>
              <w:rPr>
                <w:del w:id="1240" w:author="Pavla Trefilová" w:date="2019-11-18T17:19:00Z"/>
                <w:b/>
              </w:rPr>
            </w:pPr>
            <w:del w:id="1241" w:author="Pavla Trefilová" w:date="2019-11-18T17:19:00Z">
              <w:r w:rsidRPr="00280882">
                <w:rPr>
                  <w:b/>
                </w:rPr>
                <w:delText>Povinná literatura</w:delText>
              </w:r>
            </w:del>
          </w:p>
          <w:p w14:paraId="6057DC9F" w14:textId="77777777" w:rsidR="00280882" w:rsidRPr="00280882" w:rsidRDefault="00280882" w:rsidP="00913988">
            <w:pPr>
              <w:jc w:val="both"/>
              <w:rPr>
                <w:del w:id="1242" w:author="Pavla Trefilová" w:date="2019-11-18T17:19:00Z"/>
              </w:rPr>
            </w:pPr>
            <w:del w:id="1243" w:author="Pavla Trefilová" w:date="2019-11-18T17:19:00Z">
              <w:r w:rsidRPr="00280882">
                <w:delText xml:space="preserve">GOTTSTEIN-SCHRAMM, B. </w:delText>
              </w:r>
              <w:r w:rsidRPr="00280882">
                <w:rPr>
                  <w:i/>
                </w:rPr>
                <w:delText xml:space="preserve">Grammatik – ganz klar! </w:delText>
              </w:r>
              <w:r w:rsidRPr="00280882">
                <w:delText>Ismaning: Hueber Verlag, 2011, 224 s. ISBN 978-3-19-051555-4.</w:delText>
              </w:r>
            </w:del>
          </w:p>
          <w:p w14:paraId="25B79D0D" w14:textId="77777777" w:rsidR="00280882" w:rsidRDefault="00280882" w:rsidP="00913988">
            <w:pPr>
              <w:jc w:val="both"/>
              <w:rPr>
                <w:del w:id="1244" w:author="Pavla Trefilová" w:date="2019-11-18T17:19:00Z"/>
              </w:rPr>
            </w:pPr>
            <w:del w:id="1245" w:author="Pavla Trefilová" w:date="2019-11-18T17:19:00Z">
              <w:r w:rsidRPr="00280882">
                <w:delText xml:space="preserve">KRENN, W., PUCHTA, H. </w:delText>
              </w:r>
              <w:r w:rsidRPr="00280882">
                <w:rPr>
                  <w:i/>
                </w:rPr>
                <w:delText>Motive</w:delText>
              </w:r>
              <w:r w:rsidRPr="00280882">
                <w:delText>. München: Hueber Verlag, 2016, 260 s. ISBN 978-3-19-001878-9.</w:delText>
              </w:r>
            </w:del>
          </w:p>
          <w:p w14:paraId="1010B4AC" w14:textId="77777777" w:rsidR="00C17226" w:rsidRPr="00280882" w:rsidRDefault="00C17226" w:rsidP="00C17226">
            <w:pPr>
              <w:jc w:val="both"/>
              <w:rPr>
                <w:del w:id="1246" w:author="Pavla Trefilová" w:date="2019-11-18T17:19:00Z"/>
                <w:b/>
              </w:rPr>
            </w:pPr>
            <w:del w:id="1247" w:author="Pavla Trefilová" w:date="2019-11-18T17:19:00Z">
              <w:r w:rsidRPr="00280882">
                <w:delText xml:space="preserve">MICHŇOVÁ, I. </w:delText>
              </w:r>
              <w:r w:rsidRPr="00280882">
                <w:rPr>
                  <w:i/>
                </w:rPr>
                <w:delText>Deutsch im Beruf.</w:delText>
              </w:r>
              <w:r w:rsidRPr="00280882">
                <w:delText xml:space="preserve"> 1. vyd. Praha: Grada, 2008, 128 s. ISBN 978-80-247-2408-9.</w:delText>
              </w:r>
            </w:del>
          </w:p>
          <w:p w14:paraId="6BEFDFC2" w14:textId="77777777" w:rsidR="002D1C6C" w:rsidRPr="00280882" w:rsidRDefault="002D1C6C" w:rsidP="002D1C6C">
            <w:pPr>
              <w:jc w:val="both"/>
              <w:rPr>
                <w:del w:id="1248" w:author="Pavla Trefilová" w:date="2019-11-18T17:19:00Z"/>
                <w:b/>
              </w:rPr>
            </w:pPr>
            <w:del w:id="1249" w:author="Pavla Trefilová" w:date="2019-11-18T17:19:00Z">
              <w:r w:rsidRPr="00280882">
                <w:rPr>
                  <w:b/>
                </w:rPr>
                <w:delText>Doporučená literatura</w:delText>
              </w:r>
            </w:del>
          </w:p>
          <w:p w14:paraId="6C67F4EF" w14:textId="77777777" w:rsidR="00280882" w:rsidRPr="00280882" w:rsidRDefault="00280882" w:rsidP="006B50B1">
            <w:pPr>
              <w:jc w:val="both"/>
              <w:rPr>
                <w:del w:id="1250" w:author="Pavla Trefilová" w:date="2019-11-18T17:19:00Z"/>
              </w:rPr>
            </w:pPr>
            <w:del w:id="1251" w:author="Pavla Trefilová" w:date="2019-11-18T17:19:00Z">
              <w:r w:rsidRPr="00280882">
                <w:delText>Doplňující materiály:</w:delText>
              </w:r>
              <w:r w:rsidR="002D1C6C">
                <w:delText xml:space="preserve"> </w:delText>
              </w:r>
              <w:r w:rsidR="00A64CD8">
                <w:fldChar w:fldCharType="begin"/>
              </w:r>
              <w:r w:rsidR="00A64CD8">
                <w:delInstrText xml:space="preserve"> HYPERLINK "https://www.deutsch-perfekt.com/" </w:delInstrText>
              </w:r>
              <w:r w:rsidR="00A64CD8">
                <w:fldChar w:fldCharType="separate"/>
              </w:r>
              <w:r w:rsidRPr="00280882">
                <w:rPr>
                  <w:rStyle w:val="Hypertextovodkaz"/>
                </w:rPr>
                <w:delText>https://www.deutsch-perfekt.com/</w:delText>
              </w:r>
              <w:r w:rsidR="00A64CD8">
                <w:rPr>
                  <w:rStyle w:val="Hypertextovodkaz"/>
                </w:rPr>
                <w:fldChar w:fldCharType="end"/>
              </w:r>
              <w:r w:rsidR="006B50B1">
                <w:rPr>
                  <w:rStyle w:val="Hypertextovodkaz"/>
                </w:rPr>
                <w:delText xml:space="preserve">; </w:delText>
              </w:r>
              <w:r w:rsidR="00A64CD8">
                <w:fldChar w:fldCharType="begin"/>
              </w:r>
              <w:r w:rsidR="00A64CD8">
                <w:delInstrText xml:space="preserve"> HYPERLINK "http://www.wirtschaftsdeutsch.de/lehrmaterialien/index.php" </w:delInstrText>
              </w:r>
              <w:r w:rsidR="00A64CD8">
                <w:fldChar w:fldCharType="separate"/>
              </w:r>
              <w:r w:rsidRPr="00280882">
                <w:rPr>
                  <w:rStyle w:val="Hypertextovodkaz"/>
                </w:rPr>
                <w:delText>http://www.wirtschaftsdeutsch.de/lehrmaterialien/index.php</w:delText>
              </w:r>
              <w:r w:rsidR="00A64CD8">
                <w:rPr>
                  <w:rStyle w:val="Hypertextovodkaz"/>
                </w:rPr>
                <w:fldChar w:fldCharType="end"/>
              </w:r>
              <w:r w:rsidR="006B50B1">
                <w:rPr>
                  <w:rStyle w:val="Hypertextovodkaz"/>
                </w:rPr>
                <w:delText xml:space="preserve">; </w:delText>
              </w:r>
              <w:r w:rsidR="00A64CD8">
                <w:fldChar w:fldCharType="begin"/>
              </w:r>
              <w:r w:rsidR="00A64CD8">
                <w:delInstrText xml:space="preserve"> HYPERLINK "https://www.hueber.de/seite/pg_lehren_unterrichtsplan_mot" </w:delInstrText>
              </w:r>
              <w:r w:rsidR="00A64CD8">
                <w:fldChar w:fldCharType="separate"/>
              </w:r>
              <w:r w:rsidRPr="00280882">
                <w:rPr>
                  <w:rStyle w:val="Hypertextovodkaz"/>
                </w:rPr>
                <w:delText>https://www.hueber.de/seite/pg_lehren_unterrichtsplan_mot</w:delText>
              </w:r>
              <w:r w:rsidR="00A64CD8">
                <w:rPr>
                  <w:rStyle w:val="Hypertextovodkaz"/>
                </w:rPr>
                <w:fldChar w:fldCharType="end"/>
              </w:r>
            </w:del>
          </w:p>
        </w:tc>
      </w:tr>
      <w:tr w:rsidR="00280882" w14:paraId="06DA631F" w14:textId="77777777" w:rsidTr="00913988">
        <w:trPr>
          <w:del w:id="1252" w:author="Pavla Trefilová" w:date="2019-11-18T17:1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0340617" w14:textId="77777777" w:rsidR="00280882" w:rsidRPr="00280882" w:rsidRDefault="00280882" w:rsidP="00913988">
            <w:pPr>
              <w:jc w:val="center"/>
              <w:rPr>
                <w:del w:id="1253" w:author="Pavla Trefilová" w:date="2019-11-18T17:19:00Z"/>
                <w:b/>
              </w:rPr>
            </w:pPr>
            <w:del w:id="1254" w:author="Pavla Trefilová" w:date="2019-11-18T17:19:00Z">
              <w:r w:rsidRPr="00280882">
                <w:rPr>
                  <w:b/>
                </w:rPr>
                <w:delText>Informace ke kombinované nebo distanční formě</w:delText>
              </w:r>
            </w:del>
          </w:p>
        </w:tc>
      </w:tr>
      <w:tr w:rsidR="00280882" w14:paraId="359928F2" w14:textId="77777777" w:rsidTr="00913988">
        <w:trPr>
          <w:del w:id="1255" w:author="Pavla Trefilová" w:date="2019-11-18T17:19:00Z"/>
        </w:trPr>
        <w:tc>
          <w:tcPr>
            <w:tcW w:w="4787" w:type="dxa"/>
            <w:gridSpan w:val="3"/>
            <w:tcBorders>
              <w:top w:val="single" w:sz="2" w:space="0" w:color="auto"/>
            </w:tcBorders>
            <w:shd w:val="clear" w:color="auto" w:fill="F7CAAC"/>
          </w:tcPr>
          <w:p w14:paraId="031949AC" w14:textId="77777777" w:rsidR="00280882" w:rsidRPr="00280882" w:rsidRDefault="00280882" w:rsidP="00913988">
            <w:pPr>
              <w:jc w:val="both"/>
              <w:rPr>
                <w:del w:id="1256" w:author="Pavla Trefilová" w:date="2019-11-18T17:19:00Z"/>
              </w:rPr>
            </w:pPr>
            <w:del w:id="1257" w:author="Pavla Trefilová" w:date="2019-11-18T17:19:00Z">
              <w:r w:rsidRPr="00280882">
                <w:rPr>
                  <w:b/>
                </w:rPr>
                <w:delText>Rozsah konzultací (soustředění)</w:delText>
              </w:r>
            </w:del>
          </w:p>
        </w:tc>
        <w:tc>
          <w:tcPr>
            <w:tcW w:w="889" w:type="dxa"/>
            <w:tcBorders>
              <w:top w:val="single" w:sz="2" w:space="0" w:color="auto"/>
            </w:tcBorders>
          </w:tcPr>
          <w:p w14:paraId="7C2C01CE" w14:textId="77777777" w:rsidR="00280882" w:rsidRPr="00280882" w:rsidRDefault="00280882" w:rsidP="00913988">
            <w:pPr>
              <w:jc w:val="both"/>
              <w:rPr>
                <w:del w:id="1258" w:author="Pavla Trefilová" w:date="2019-11-18T17:19:00Z"/>
              </w:rPr>
            </w:pPr>
          </w:p>
        </w:tc>
        <w:tc>
          <w:tcPr>
            <w:tcW w:w="4179" w:type="dxa"/>
            <w:gridSpan w:val="4"/>
            <w:tcBorders>
              <w:top w:val="single" w:sz="2" w:space="0" w:color="auto"/>
            </w:tcBorders>
            <w:shd w:val="clear" w:color="auto" w:fill="F7CAAC"/>
          </w:tcPr>
          <w:p w14:paraId="3F4E3021" w14:textId="77777777" w:rsidR="00280882" w:rsidRPr="00280882" w:rsidRDefault="00280882" w:rsidP="00913988">
            <w:pPr>
              <w:jc w:val="both"/>
              <w:rPr>
                <w:del w:id="1259" w:author="Pavla Trefilová" w:date="2019-11-18T17:19:00Z"/>
                <w:b/>
              </w:rPr>
            </w:pPr>
            <w:del w:id="1260" w:author="Pavla Trefilová" w:date="2019-11-18T17:19:00Z">
              <w:r w:rsidRPr="00280882">
                <w:rPr>
                  <w:b/>
                </w:rPr>
                <w:delText xml:space="preserve">hodin </w:delText>
              </w:r>
            </w:del>
          </w:p>
        </w:tc>
      </w:tr>
      <w:tr w:rsidR="00280882" w14:paraId="462BCDE1" w14:textId="77777777" w:rsidTr="00913988">
        <w:trPr>
          <w:del w:id="1261" w:author="Pavla Trefilová" w:date="2019-11-18T17:19:00Z"/>
        </w:trPr>
        <w:tc>
          <w:tcPr>
            <w:tcW w:w="9855" w:type="dxa"/>
            <w:gridSpan w:val="8"/>
            <w:shd w:val="clear" w:color="auto" w:fill="F7CAAC"/>
          </w:tcPr>
          <w:p w14:paraId="4FC4A647" w14:textId="77777777" w:rsidR="00280882" w:rsidRPr="00280882" w:rsidRDefault="00280882" w:rsidP="00913988">
            <w:pPr>
              <w:jc w:val="both"/>
              <w:rPr>
                <w:del w:id="1262" w:author="Pavla Trefilová" w:date="2019-11-18T17:19:00Z"/>
                <w:b/>
              </w:rPr>
            </w:pPr>
            <w:del w:id="1263" w:author="Pavla Trefilová" w:date="2019-11-18T17:19:00Z">
              <w:r w:rsidRPr="00280882">
                <w:rPr>
                  <w:b/>
                </w:rPr>
                <w:delText>Informace o způsobu kontaktu s vyučujícím</w:delText>
              </w:r>
            </w:del>
          </w:p>
        </w:tc>
      </w:tr>
      <w:tr w:rsidR="00280882" w14:paraId="47AC71CA" w14:textId="77777777" w:rsidTr="00280882">
        <w:trPr>
          <w:trHeight w:val="141"/>
          <w:del w:id="1264" w:author="Pavla Trefilová" w:date="2019-11-18T17:19:00Z"/>
        </w:trPr>
        <w:tc>
          <w:tcPr>
            <w:tcW w:w="9855" w:type="dxa"/>
            <w:gridSpan w:val="8"/>
          </w:tcPr>
          <w:p w14:paraId="198613A5" w14:textId="77777777" w:rsidR="00280882" w:rsidRPr="00280882" w:rsidRDefault="009F4A37" w:rsidP="00913988">
            <w:pPr>
              <w:jc w:val="both"/>
              <w:rPr>
                <w:del w:id="1265" w:author="Pavla Trefilová" w:date="2019-11-18T17:19:00Z"/>
              </w:rPr>
            </w:pPr>
            <w:del w:id="1266" w:author="Pavla Trefilová" w:date="2019-11-18T17:19:00Z">
              <w:r>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14:paraId="038A492E" w14:textId="77777777" w:rsidR="00280882" w:rsidRPr="00280882" w:rsidRDefault="009F4A37" w:rsidP="00913988">
      <w:pPr>
        <w:jc w:val="both"/>
        <w:rPr>
          <w:del w:id="1267" w:author="Pavla Trefilová" w:date="2019-11-18T17:19:00Z"/>
          <w:b/>
        </w:rPr>
      </w:pPr>
      <w:del w:id="1268" w:author="Pavla Trefilová" w:date="2019-11-18T17:19:00Z">
        <w:r>
          <w:br w:type="page"/>
        </w:r>
      </w:del>
    </w:p>
    <w:p w14:paraId="6B260FB3" w14:textId="77777777" w:rsidR="003205EA" w:rsidRDefault="003205EA">
      <w:pPr>
        <w:rPr>
          <w:moveFrom w:id="1269" w:author="Pavla Trefilová" w:date="2019-11-18T17:19:00Z"/>
        </w:rPr>
      </w:pPr>
      <w:moveFromRangeStart w:id="1270" w:author="Pavla Trefilová" w:date="2019-11-18T17:19:00Z" w:name="move24990020"/>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271" w:author="Pavla Trefilová" w:date="2019-11-18T17:19:00Z">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134"/>
        <w:gridCol w:w="889"/>
        <w:gridCol w:w="816"/>
        <w:gridCol w:w="2156"/>
        <w:gridCol w:w="539"/>
        <w:gridCol w:w="668"/>
        <w:tblGridChange w:id="1272">
          <w:tblGrid>
            <w:gridCol w:w="76"/>
            <w:gridCol w:w="3010"/>
            <w:gridCol w:w="567"/>
            <w:gridCol w:w="1134"/>
            <w:gridCol w:w="889"/>
            <w:gridCol w:w="816"/>
            <w:gridCol w:w="2156"/>
            <w:gridCol w:w="539"/>
            <w:gridCol w:w="668"/>
            <w:gridCol w:w="76"/>
          </w:tblGrid>
        </w:tblGridChange>
      </w:tblGrid>
      <w:tr w:rsidR="003205EA" w14:paraId="479B7364" w14:textId="77777777" w:rsidTr="003205EA">
        <w:trPr>
          <w:trPrChange w:id="1273" w:author="Pavla Trefilová" w:date="2019-11-18T17:19:00Z">
            <w:trPr>
              <w:gridBefore w:val="1"/>
              <w:trHeight w:val="141"/>
            </w:trPr>
          </w:trPrChange>
        </w:trPr>
        <w:tc>
          <w:tcPr>
            <w:tcW w:w="9855" w:type="dxa"/>
            <w:gridSpan w:val="8"/>
            <w:tcBorders>
              <w:bottom w:val="double" w:sz="4" w:space="0" w:color="auto"/>
            </w:tcBorders>
            <w:shd w:val="clear" w:color="auto" w:fill="BDD6EE"/>
            <w:tcPrChange w:id="1274" w:author="Pavla Trefilová" w:date="2019-11-18T17:19:00Z">
              <w:tcPr>
                <w:tcW w:w="9855" w:type="dxa"/>
                <w:gridSpan w:val="9"/>
                <w:tcBorders>
                  <w:top w:val="single" w:sz="4" w:space="0" w:color="auto"/>
                  <w:left w:val="single" w:sz="4" w:space="0" w:color="auto"/>
                  <w:bottom w:val="single" w:sz="4" w:space="0" w:color="auto"/>
                  <w:right w:val="single" w:sz="4" w:space="0" w:color="auto"/>
                </w:tcBorders>
                <w:shd w:val="clear" w:color="auto" w:fill="BDD6EE"/>
              </w:tcPr>
            </w:tcPrChange>
          </w:tcPr>
          <w:p w14:paraId="2E352364" w14:textId="77777777" w:rsidR="003205EA" w:rsidRDefault="003205EA" w:rsidP="003205EA">
            <w:pPr>
              <w:jc w:val="both"/>
              <w:rPr>
                <w:moveFrom w:id="1275" w:author="Pavla Trefilová" w:date="2019-11-18T17:19:00Z"/>
                <w:b/>
                <w:sz w:val="28"/>
                <w:rPrChange w:id="1276" w:author="Pavla Trefilová" w:date="2019-11-18T17:19:00Z">
                  <w:rPr>
                    <w:moveFrom w:id="1277" w:author="Pavla Trefilová" w:date="2019-11-18T17:19:00Z"/>
                    <w:b/>
                    <w:color w:val="000000"/>
                  </w:rPr>
                </w:rPrChange>
              </w:rPr>
            </w:pPr>
            <w:moveFrom w:id="1278" w:author="Pavla Trefilová" w:date="2019-11-18T17:19:00Z">
              <w:r>
                <w:rPr>
                  <w:rPrChange w:id="1279" w:author="Pavla Trefilová" w:date="2019-11-18T17:19:00Z">
                    <w:rPr>
                      <w:color w:val="000000"/>
                    </w:rPr>
                  </w:rPrChange>
                </w:rPr>
                <w:br w:type="page"/>
              </w:r>
              <w:r>
                <w:rPr>
                  <w:b/>
                  <w:sz w:val="28"/>
                  <w:rPrChange w:id="1280" w:author="Pavla Trefilová" w:date="2019-11-18T17:19:00Z">
                    <w:rPr>
                      <w:b/>
                      <w:color w:val="000000"/>
                      <w:sz w:val="28"/>
                    </w:rPr>
                  </w:rPrChange>
                </w:rPr>
                <w:t>B-III – Charakteristika studijního předmětu</w:t>
              </w:r>
            </w:moveFrom>
          </w:p>
        </w:tc>
      </w:tr>
      <w:moveFromRangeEnd w:id="1270"/>
      <w:tr w:rsidR="00280882" w14:paraId="3265CFB1" w14:textId="77777777" w:rsidTr="00913988">
        <w:trPr>
          <w:del w:id="1281" w:author="Pavla Trefilová" w:date="2019-11-18T17:19:00Z"/>
        </w:trPr>
        <w:tc>
          <w:tcPr>
            <w:tcW w:w="3086" w:type="dxa"/>
            <w:tcBorders>
              <w:top w:val="double" w:sz="4" w:space="0" w:color="auto"/>
            </w:tcBorders>
            <w:shd w:val="clear" w:color="auto" w:fill="F7CAAC"/>
          </w:tcPr>
          <w:p w14:paraId="31A6A8C8" w14:textId="77777777" w:rsidR="00280882" w:rsidRPr="00280882" w:rsidRDefault="00280882" w:rsidP="00913988">
            <w:pPr>
              <w:jc w:val="both"/>
              <w:rPr>
                <w:del w:id="1282" w:author="Pavla Trefilová" w:date="2019-11-18T17:19:00Z"/>
                <w:b/>
              </w:rPr>
            </w:pPr>
            <w:del w:id="1283" w:author="Pavla Trefilová" w:date="2019-11-18T17:19:00Z">
              <w:r w:rsidRPr="00280882">
                <w:rPr>
                  <w:b/>
                </w:rPr>
                <w:delText>Název studijního předmětu</w:delText>
              </w:r>
            </w:del>
          </w:p>
        </w:tc>
        <w:tc>
          <w:tcPr>
            <w:tcW w:w="6769" w:type="dxa"/>
            <w:gridSpan w:val="7"/>
            <w:tcBorders>
              <w:top w:val="double" w:sz="4" w:space="0" w:color="auto"/>
            </w:tcBorders>
          </w:tcPr>
          <w:p w14:paraId="61A5D83F" w14:textId="77777777" w:rsidR="00280882" w:rsidRPr="00ED3868" w:rsidRDefault="00ED3868" w:rsidP="00ED3868">
            <w:pPr>
              <w:rPr>
                <w:del w:id="1284" w:author="Pavla Trefilová" w:date="2019-11-18T17:19:00Z"/>
                <w:color w:val="000000"/>
              </w:rPr>
            </w:pPr>
            <w:del w:id="1285" w:author="Pavla Trefilová" w:date="2019-11-18T17:19:00Z">
              <w:r>
                <w:rPr>
                  <w:color w:val="000000"/>
                </w:rPr>
                <w:delText>German for Business</w:delText>
              </w:r>
              <w:r w:rsidR="00280882" w:rsidRPr="00280882">
                <w:delText xml:space="preserve"> - CJ1</w:delText>
              </w:r>
            </w:del>
          </w:p>
        </w:tc>
      </w:tr>
      <w:tr w:rsidR="00280882" w14:paraId="421BE9E3" w14:textId="77777777" w:rsidTr="00913988">
        <w:trPr>
          <w:trHeight w:val="249"/>
          <w:del w:id="1286" w:author="Pavla Trefilová" w:date="2019-11-18T17:19:00Z"/>
        </w:trPr>
        <w:tc>
          <w:tcPr>
            <w:tcW w:w="3086" w:type="dxa"/>
            <w:shd w:val="clear" w:color="auto" w:fill="F7CAAC"/>
          </w:tcPr>
          <w:p w14:paraId="06DD74DF" w14:textId="77777777" w:rsidR="00280882" w:rsidRPr="00280882" w:rsidRDefault="00280882" w:rsidP="00913988">
            <w:pPr>
              <w:jc w:val="both"/>
              <w:rPr>
                <w:del w:id="1287" w:author="Pavla Trefilová" w:date="2019-11-18T17:19:00Z"/>
                <w:b/>
              </w:rPr>
            </w:pPr>
            <w:del w:id="1288" w:author="Pavla Trefilová" w:date="2019-11-18T17:19:00Z">
              <w:r w:rsidRPr="00280882">
                <w:rPr>
                  <w:b/>
                </w:rPr>
                <w:delText>Typ předmětu</w:delText>
              </w:r>
            </w:del>
          </w:p>
        </w:tc>
        <w:tc>
          <w:tcPr>
            <w:tcW w:w="3406" w:type="dxa"/>
            <w:gridSpan w:val="4"/>
          </w:tcPr>
          <w:p w14:paraId="78D951FF" w14:textId="77777777" w:rsidR="00280882" w:rsidRPr="00280882" w:rsidRDefault="00280882" w:rsidP="00913988">
            <w:pPr>
              <w:jc w:val="both"/>
              <w:rPr>
                <w:del w:id="1289" w:author="Pavla Trefilová" w:date="2019-11-18T17:19:00Z"/>
              </w:rPr>
            </w:pPr>
            <w:del w:id="1290" w:author="Pavla Trefilová" w:date="2019-11-18T17:19:00Z">
              <w:r w:rsidRPr="00280882">
                <w:delText>povinný „P“</w:delText>
              </w:r>
            </w:del>
          </w:p>
        </w:tc>
        <w:tc>
          <w:tcPr>
            <w:tcW w:w="2695" w:type="dxa"/>
            <w:gridSpan w:val="2"/>
            <w:shd w:val="clear" w:color="auto" w:fill="F7CAAC"/>
          </w:tcPr>
          <w:p w14:paraId="442B8C50" w14:textId="77777777" w:rsidR="00280882" w:rsidRPr="00280882" w:rsidRDefault="00280882" w:rsidP="00913988">
            <w:pPr>
              <w:jc w:val="both"/>
              <w:rPr>
                <w:del w:id="1291" w:author="Pavla Trefilová" w:date="2019-11-18T17:19:00Z"/>
              </w:rPr>
            </w:pPr>
            <w:del w:id="1292" w:author="Pavla Trefilová" w:date="2019-11-18T17:19:00Z">
              <w:r w:rsidRPr="00280882">
                <w:rPr>
                  <w:b/>
                </w:rPr>
                <w:delText>doporučený ročník / semestr</w:delText>
              </w:r>
            </w:del>
          </w:p>
        </w:tc>
        <w:tc>
          <w:tcPr>
            <w:tcW w:w="668" w:type="dxa"/>
          </w:tcPr>
          <w:p w14:paraId="55B2A976" w14:textId="77777777" w:rsidR="00280882" w:rsidRPr="00280882" w:rsidRDefault="00280882" w:rsidP="00913988">
            <w:pPr>
              <w:jc w:val="both"/>
              <w:rPr>
                <w:del w:id="1293" w:author="Pavla Trefilová" w:date="2019-11-18T17:19:00Z"/>
              </w:rPr>
            </w:pPr>
            <w:del w:id="1294" w:author="Pavla Trefilová" w:date="2019-11-18T17:19:00Z">
              <w:r w:rsidRPr="00280882">
                <w:delText>1/L</w:delText>
              </w:r>
            </w:del>
          </w:p>
        </w:tc>
      </w:tr>
      <w:tr w:rsidR="00280882" w14:paraId="47F6152D" w14:textId="77777777" w:rsidTr="00913988">
        <w:trPr>
          <w:del w:id="1295" w:author="Pavla Trefilová" w:date="2019-11-18T17:19:00Z"/>
        </w:trPr>
        <w:tc>
          <w:tcPr>
            <w:tcW w:w="3086" w:type="dxa"/>
            <w:shd w:val="clear" w:color="auto" w:fill="F7CAAC"/>
          </w:tcPr>
          <w:p w14:paraId="43E87105" w14:textId="77777777" w:rsidR="00280882" w:rsidRPr="00280882" w:rsidRDefault="00280882" w:rsidP="00913988">
            <w:pPr>
              <w:jc w:val="both"/>
              <w:rPr>
                <w:del w:id="1296" w:author="Pavla Trefilová" w:date="2019-11-18T17:19:00Z"/>
                <w:b/>
              </w:rPr>
            </w:pPr>
            <w:del w:id="1297" w:author="Pavla Trefilová" w:date="2019-11-18T17:19:00Z">
              <w:r w:rsidRPr="00280882">
                <w:rPr>
                  <w:b/>
                </w:rPr>
                <w:delText>Rozsah studijního předmětu</w:delText>
              </w:r>
            </w:del>
          </w:p>
        </w:tc>
        <w:tc>
          <w:tcPr>
            <w:tcW w:w="1701" w:type="dxa"/>
            <w:gridSpan w:val="2"/>
          </w:tcPr>
          <w:p w14:paraId="4744B890" w14:textId="77777777" w:rsidR="00280882" w:rsidRPr="00280882" w:rsidRDefault="00280882" w:rsidP="00913988">
            <w:pPr>
              <w:jc w:val="both"/>
              <w:rPr>
                <w:del w:id="1298" w:author="Pavla Trefilová" w:date="2019-11-18T17:19:00Z"/>
              </w:rPr>
            </w:pPr>
            <w:del w:id="1299" w:author="Pavla Trefilová" w:date="2019-11-18T17:19:00Z">
              <w:r w:rsidRPr="00280882">
                <w:delText>39c</w:delText>
              </w:r>
            </w:del>
          </w:p>
        </w:tc>
        <w:tc>
          <w:tcPr>
            <w:tcW w:w="889" w:type="dxa"/>
            <w:shd w:val="clear" w:color="auto" w:fill="F7CAAC"/>
          </w:tcPr>
          <w:p w14:paraId="32694DCC" w14:textId="77777777" w:rsidR="00280882" w:rsidRPr="00280882" w:rsidRDefault="00280882" w:rsidP="00913988">
            <w:pPr>
              <w:jc w:val="both"/>
              <w:rPr>
                <w:del w:id="1300" w:author="Pavla Trefilová" w:date="2019-11-18T17:19:00Z"/>
                <w:b/>
              </w:rPr>
            </w:pPr>
            <w:del w:id="1301" w:author="Pavla Trefilová" w:date="2019-11-18T17:19:00Z">
              <w:r w:rsidRPr="00280882">
                <w:rPr>
                  <w:b/>
                </w:rPr>
                <w:delText xml:space="preserve">hod. </w:delText>
              </w:r>
            </w:del>
          </w:p>
        </w:tc>
        <w:tc>
          <w:tcPr>
            <w:tcW w:w="816" w:type="dxa"/>
          </w:tcPr>
          <w:p w14:paraId="0CDA4AA7" w14:textId="77777777" w:rsidR="00280882" w:rsidRPr="00280882" w:rsidRDefault="00280882" w:rsidP="00913988">
            <w:pPr>
              <w:jc w:val="both"/>
              <w:rPr>
                <w:del w:id="1302" w:author="Pavla Trefilová" w:date="2019-11-18T17:19:00Z"/>
              </w:rPr>
            </w:pPr>
            <w:del w:id="1303" w:author="Pavla Trefilová" w:date="2019-11-18T17:19:00Z">
              <w:r w:rsidRPr="00280882">
                <w:delText>39</w:delText>
              </w:r>
            </w:del>
          </w:p>
        </w:tc>
        <w:tc>
          <w:tcPr>
            <w:tcW w:w="2156" w:type="dxa"/>
            <w:shd w:val="clear" w:color="auto" w:fill="F7CAAC"/>
          </w:tcPr>
          <w:p w14:paraId="2D6E9D58" w14:textId="77777777" w:rsidR="00280882" w:rsidRPr="00280882" w:rsidRDefault="00280882" w:rsidP="00913988">
            <w:pPr>
              <w:jc w:val="both"/>
              <w:rPr>
                <w:del w:id="1304" w:author="Pavla Trefilová" w:date="2019-11-18T17:19:00Z"/>
                <w:b/>
              </w:rPr>
            </w:pPr>
            <w:del w:id="1305" w:author="Pavla Trefilová" w:date="2019-11-18T17:19:00Z">
              <w:r w:rsidRPr="00280882">
                <w:rPr>
                  <w:b/>
                </w:rPr>
                <w:delText>kreditů</w:delText>
              </w:r>
            </w:del>
          </w:p>
        </w:tc>
        <w:tc>
          <w:tcPr>
            <w:tcW w:w="1207" w:type="dxa"/>
            <w:gridSpan w:val="2"/>
          </w:tcPr>
          <w:p w14:paraId="0797070C" w14:textId="77777777" w:rsidR="00280882" w:rsidRPr="00280882" w:rsidRDefault="00280882" w:rsidP="00913988">
            <w:pPr>
              <w:jc w:val="both"/>
              <w:rPr>
                <w:del w:id="1306" w:author="Pavla Trefilová" w:date="2019-11-18T17:19:00Z"/>
              </w:rPr>
            </w:pPr>
            <w:del w:id="1307" w:author="Pavla Trefilová" w:date="2019-11-18T17:19:00Z">
              <w:r w:rsidRPr="00280882">
                <w:delText>4</w:delText>
              </w:r>
            </w:del>
          </w:p>
        </w:tc>
      </w:tr>
      <w:tr w:rsidR="00280882" w14:paraId="33F7DDC3" w14:textId="77777777" w:rsidTr="00913988">
        <w:trPr>
          <w:del w:id="1308" w:author="Pavla Trefilová" w:date="2019-11-18T17:19:00Z"/>
        </w:trPr>
        <w:tc>
          <w:tcPr>
            <w:tcW w:w="3086" w:type="dxa"/>
            <w:shd w:val="clear" w:color="auto" w:fill="F7CAAC"/>
          </w:tcPr>
          <w:p w14:paraId="46973391" w14:textId="77777777" w:rsidR="00280882" w:rsidRPr="00280882" w:rsidRDefault="00280882" w:rsidP="00913988">
            <w:pPr>
              <w:jc w:val="both"/>
              <w:rPr>
                <w:del w:id="1309" w:author="Pavla Trefilová" w:date="2019-11-18T17:19:00Z"/>
                <w:b/>
              </w:rPr>
            </w:pPr>
            <w:del w:id="1310" w:author="Pavla Trefilová" w:date="2019-11-18T17:19:00Z">
              <w:r w:rsidRPr="00280882">
                <w:rPr>
                  <w:b/>
                </w:rPr>
                <w:delText>Prerekvizity, korekvizity, ekvivalence</w:delText>
              </w:r>
            </w:del>
          </w:p>
        </w:tc>
        <w:tc>
          <w:tcPr>
            <w:tcW w:w="6769" w:type="dxa"/>
            <w:gridSpan w:val="7"/>
          </w:tcPr>
          <w:p w14:paraId="31A221CF" w14:textId="77777777" w:rsidR="00280882" w:rsidRPr="00280882" w:rsidRDefault="00280882" w:rsidP="00913988">
            <w:pPr>
              <w:jc w:val="both"/>
              <w:rPr>
                <w:del w:id="1311" w:author="Pavla Trefilová" w:date="2019-11-18T17:19:00Z"/>
              </w:rPr>
            </w:pPr>
          </w:p>
        </w:tc>
      </w:tr>
      <w:tr w:rsidR="00280882" w14:paraId="1966051D" w14:textId="77777777" w:rsidTr="00913988">
        <w:trPr>
          <w:del w:id="1312" w:author="Pavla Trefilová" w:date="2019-11-18T17:19:00Z"/>
        </w:trPr>
        <w:tc>
          <w:tcPr>
            <w:tcW w:w="3086" w:type="dxa"/>
            <w:shd w:val="clear" w:color="auto" w:fill="F7CAAC"/>
          </w:tcPr>
          <w:p w14:paraId="47035A54" w14:textId="77777777" w:rsidR="00280882" w:rsidRPr="00280882" w:rsidRDefault="00280882" w:rsidP="00913988">
            <w:pPr>
              <w:jc w:val="both"/>
              <w:rPr>
                <w:del w:id="1313" w:author="Pavla Trefilová" w:date="2019-11-18T17:19:00Z"/>
                <w:b/>
              </w:rPr>
            </w:pPr>
            <w:del w:id="1314" w:author="Pavla Trefilová" w:date="2019-11-18T17:19:00Z">
              <w:r w:rsidRPr="00280882">
                <w:rPr>
                  <w:b/>
                </w:rPr>
                <w:delText>Způsob ověření studijních výsledků</w:delText>
              </w:r>
            </w:del>
          </w:p>
        </w:tc>
        <w:tc>
          <w:tcPr>
            <w:tcW w:w="3406" w:type="dxa"/>
            <w:gridSpan w:val="4"/>
          </w:tcPr>
          <w:p w14:paraId="66AD3635" w14:textId="77777777" w:rsidR="00280882" w:rsidRPr="00280882" w:rsidRDefault="00280882" w:rsidP="00913988">
            <w:pPr>
              <w:jc w:val="both"/>
              <w:rPr>
                <w:del w:id="1315" w:author="Pavla Trefilová" w:date="2019-11-18T17:19:00Z"/>
              </w:rPr>
            </w:pPr>
            <w:del w:id="1316" w:author="Pavla Trefilová" w:date="2019-11-18T17:19:00Z">
              <w:r w:rsidRPr="00280882">
                <w:delText>zápočet, zkouška</w:delText>
              </w:r>
            </w:del>
          </w:p>
        </w:tc>
        <w:tc>
          <w:tcPr>
            <w:tcW w:w="2156" w:type="dxa"/>
            <w:shd w:val="clear" w:color="auto" w:fill="F7CAAC"/>
          </w:tcPr>
          <w:p w14:paraId="1E058C76" w14:textId="77777777" w:rsidR="00280882" w:rsidRPr="00280882" w:rsidRDefault="00280882" w:rsidP="00913988">
            <w:pPr>
              <w:jc w:val="both"/>
              <w:rPr>
                <w:del w:id="1317" w:author="Pavla Trefilová" w:date="2019-11-18T17:19:00Z"/>
                <w:b/>
              </w:rPr>
            </w:pPr>
            <w:del w:id="1318" w:author="Pavla Trefilová" w:date="2019-11-18T17:19:00Z">
              <w:r w:rsidRPr="00280882">
                <w:rPr>
                  <w:b/>
                </w:rPr>
                <w:delText>Forma výuky</w:delText>
              </w:r>
            </w:del>
          </w:p>
        </w:tc>
        <w:tc>
          <w:tcPr>
            <w:tcW w:w="1207" w:type="dxa"/>
            <w:gridSpan w:val="2"/>
          </w:tcPr>
          <w:p w14:paraId="55EA5259" w14:textId="77777777" w:rsidR="00280882" w:rsidRPr="00280882" w:rsidRDefault="00280882" w:rsidP="00913988">
            <w:pPr>
              <w:jc w:val="both"/>
              <w:rPr>
                <w:del w:id="1319" w:author="Pavla Trefilová" w:date="2019-11-18T17:19:00Z"/>
              </w:rPr>
            </w:pPr>
            <w:del w:id="1320" w:author="Pavla Trefilová" w:date="2019-11-18T17:19:00Z">
              <w:r w:rsidRPr="00280882">
                <w:delText>cvičení</w:delText>
              </w:r>
            </w:del>
          </w:p>
        </w:tc>
      </w:tr>
      <w:tr w:rsidR="00280882" w14:paraId="330051D8" w14:textId="77777777" w:rsidTr="00913988">
        <w:trPr>
          <w:del w:id="1321" w:author="Pavla Trefilová" w:date="2019-11-18T17:19:00Z"/>
        </w:trPr>
        <w:tc>
          <w:tcPr>
            <w:tcW w:w="3086" w:type="dxa"/>
            <w:shd w:val="clear" w:color="auto" w:fill="F7CAAC"/>
          </w:tcPr>
          <w:p w14:paraId="79DEE8C5" w14:textId="77777777" w:rsidR="00280882" w:rsidRPr="00280882" w:rsidRDefault="00280882" w:rsidP="00913988">
            <w:pPr>
              <w:jc w:val="both"/>
              <w:rPr>
                <w:del w:id="1322" w:author="Pavla Trefilová" w:date="2019-11-18T17:19:00Z"/>
                <w:b/>
              </w:rPr>
            </w:pPr>
            <w:del w:id="1323" w:author="Pavla Trefilová" w:date="2019-11-18T17:19:00Z">
              <w:r w:rsidRPr="00280882">
                <w:rPr>
                  <w:b/>
                </w:rPr>
                <w:delText>Forma způsobu ověření studijních výsledků a další požadavky na studenta</w:delText>
              </w:r>
            </w:del>
          </w:p>
        </w:tc>
        <w:tc>
          <w:tcPr>
            <w:tcW w:w="6769" w:type="dxa"/>
            <w:gridSpan w:val="7"/>
            <w:tcBorders>
              <w:bottom w:val="nil"/>
            </w:tcBorders>
          </w:tcPr>
          <w:p w14:paraId="7794D974" w14:textId="77777777" w:rsidR="00280882" w:rsidRPr="00280882" w:rsidRDefault="00280882" w:rsidP="00913988">
            <w:pPr>
              <w:jc w:val="both"/>
              <w:rPr>
                <w:del w:id="1324" w:author="Pavla Trefilová" w:date="2019-11-18T17:19:00Z"/>
              </w:rPr>
            </w:pPr>
            <w:del w:id="1325" w:author="Pavla Trefilová" w:date="2019-11-18T17:19:00Z">
              <w:r w:rsidRPr="00280882">
                <w:delText>Způsob zakončení předmětu – zápočet, zkouška</w:delText>
              </w:r>
            </w:del>
          </w:p>
          <w:p w14:paraId="24673C24" w14:textId="77777777" w:rsidR="005774C6" w:rsidRDefault="00280882" w:rsidP="00105E00">
            <w:pPr>
              <w:jc w:val="both"/>
              <w:rPr>
                <w:del w:id="1326" w:author="Pavla Trefilová" w:date="2019-11-18T17:19:00Z"/>
              </w:rPr>
            </w:pPr>
            <w:del w:id="1327" w:author="Pavla Trefilová" w:date="2019-11-18T17:19:00Z">
              <w:r w:rsidRPr="00280882">
                <w:delText xml:space="preserve">Požadavky na zápočet: </w:delText>
              </w:r>
              <w:r w:rsidR="00105E00" w:rsidRPr="00280882">
                <w:delText xml:space="preserve">80% účast na </w:delText>
              </w:r>
              <w:r w:rsidR="00105E00">
                <w:delText>cvičení,</w:delText>
              </w:r>
              <w:r w:rsidR="009F4A37">
                <w:delText xml:space="preserve"> </w:delText>
              </w:r>
              <w:r w:rsidRPr="00280882">
                <w:delText>práce studentů je sledována komunikačními aktivitami v hodinách,</w:delText>
              </w:r>
              <w:r w:rsidR="009F4A37">
                <w:delText xml:space="preserve"> </w:delText>
              </w:r>
              <w:r w:rsidRPr="00280882">
                <w:delText>studenti absolvují průběžné testy a jeden test závěrečný, který musí splnit na 60</w:delText>
              </w:r>
              <w:r w:rsidR="004F51C3">
                <w:delText xml:space="preserve"> </w:delText>
              </w:r>
              <w:r w:rsidRPr="00280882">
                <w:delText xml:space="preserve">%. </w:delText>
              </w:r>
            </w:del>
          </w:p>
          <w:p w14:paraId="277AF471" w14:textId="77777777" w:rsidR="00280882" w:rsidRPr="00280882" w:rsidRDefault="00280882" w:rsidP="00105E00">
            <w:pPr>
              <w:jc w:val="both"/>
              <w:rPr>
                <w:del w:id="1328" w:author="Pavla Trefilová" w:date="2019-11-18T17:19:00Z"/>
              </w:rPr>
            </w:pPr>
            <w:del w:id="1329" w:author="Pavla Trefilová" w:date="2019-11-18T17:19:00Z">
              <w:r w:rsidRPr="00280882">
                <w:delText>Požadavky na zkoušku:</w:delText>
              </w:r>
              <w:r w:rsidR="009F4A37">
                <w:delText xml:space="preserve"> </w:delText>
              </w:r>
              <w:r w:rsidRPr="00280882">
                <w:delText>studenti přednesou prezentaci v německém jazyce k problematice studovaného oboru. Vstupní znalost se předpokládá na úrovni B1+ Společného evropského referenčního rámce pro jazyk (SERR).</w:delText>
              </w:r>
            </w:del>
          </w:p>
        </w:tc>
      </w:tr>
      <w:tr w:rsidR="00280882" w14:paraId="625F0D5C" w14:textId="77777777" w:rsidTr="00913988">
        <w:trPr>
          <w:trHeight w:val="118"/>
          <w:del w:id="1330" w:author="Pavla Trefilová" w:date="2019-11-18T17:19:00Z"/>
        </w:trPr>
        <w:tc>
          <w:tcPr>
            <w:tcW w:w="9855" w:type="dxa"/>
            <w:gridSpan w:val="8"/>
            <w:tcBorders>
              <w:top w:val="nil"/>
            </w:tcBorders>
          </w:tcPr>
          <w:p w14:paraId="2E508730" w14:textId="77777777" w:rsidR="00280882" w:rsidRPr="009F4A37" w:rsidRDefault="00280882" w:rsidP="00913988">
            <w:pPr>
              <w:jc w:val="both"/>
              <w:rPr>
                <w:del w:id="1331" w:author="Pavla Trefilová" w:date="2019-11-18T17:19:00Z"/>
                <w:sz w:val="16"/>
              </w:rPr>
            </w:pPr>
          </w:p>
        </w:tc>
      </w:tr>
      <w:tr w:rsidR="00280882" w14:paraId="337BDB02" w14:textId="77777777" w:rsidTr="00913988">
        <w:trPr>
          <w:trHeight w:val="197"/>
          <w:del w:id="1332" w:author="Pavla Trefilová" w:date="2019-11-18T17:19:00Z"/>
        </w:trPr>
        <w:tc>
          <w:tcPr>
            <w:tcW w:w="3086" w:type="dxa"/>
            <w:tcBorders>
              <w:top w:val="nil"/>
            </w:tcBorders>
            <w:shd w:val="clear" w:color="auto" w:fill="F7CAAC"/>
          </w:tcPr>
          <w:p w14:paraId="739062DA" w14:textId="77777777" w:rsidR="00280882" w:rsidRPr="00280882" w:rsidRDefault="00280882" w:rsidP="00913988">
            <w:pPr>
              <w:jc w:val="both"/>
              <w:rPr>
                <w:del w:id="1333" w:author="Pavla Trefilová" w:date="2019-11-18T17:19:00Z"/>
                <w:b/>
              </w:rPr>
            </w:pPr>
            <w:del w:id="1334" w:author="Pavla Trefilová" w:date="2019-11-18T17:19:00Z">
              <w:r w:rsidRPr="00280882">
                <w:rPr>
                  <w:b/>
                </w:rPr>
                <w:delText>Garant předmětu</w:delText>
              </w:r>
            </w:del>
          </w:p>
        </w:tc>
        <w:tc>
          <w:tcPr>
            <w:tcW w:w="6769" w:type="dxa"/>
            <w:gridSpan w:val="7"/>
            <w:tcBorders>
              <w:top w:val="nil"/>
            </w:tcBorders>
          </w:tcPr>
          <w:p w14:paraId="052D3CA3" w14:textId="77777777" w:rsidR="00280882" w:rsidRPr="00280882" w:rsidRDefault="00280882" w:rsidP="00913988">
            <w:pPr>
              <w:jc w:val="both"/>
              <w:rPr>
                <w:del w:id="1335" w:author="Pavla Trefilová" w:date="2019-11-18T17:19:00Z"/>
              </w:rPr>
            </w:pPr>
            <w:del w:id="1336" w:author="Pavla Trefilová" w:date="2019-11-18T17:19:00Z">
              <w:r w:rsidRPr="00280882">
                <w:delText>Mgr. Věra Kozáková, Ph.D.</w:delText>
              </w:r>
            </w:del>
          </w:p>
        </w:tc>
      </w:tr>
      <w:tr w:rsidR="00280882" w14:paraId="000C3335" w14:textId="77777777" w:rsidTr="00913988">
        <w:trPr>
          <w:trHeight w:val="243"/>
          <w:del w:id="1337" w:author="Pavla Trefilová" w:date="2019-11-18T17:19:00Z"/>
        </w:trPr>
        <w:tc>
          <w:tcPr>
            <w:tcW w:w="3086" w:type="dxa"/>
            <w:tcBorders>
              <w:top w:val="nil"/>
            </w:tcBorders>
            <w:shd w:val="clear" w:color="auto" w:fill="F7CAAC"/>
          </w:tcPr>
          <w:p w14:paraId="318DB27F" w14:textId="77777777" w:rsidR="00280882" w:rsidRPr="00280882" w:rsidRDefault="00280882" w:rsidP="00913988">
            <w:pPr>
              <w:jc w:val="both"/>
              <w:rPr>
                <w:del w:id="1338" w:author="Pavla Trefilová" w:date="2019-11-18T17:19:00Z"/>
                <w:b/>
              </w:rPr>
            </w:pPr>
            <w:del w:id="1339" w:author="Pavla Trefilová" w:date="2019-11-18T17:19:00Z">
              <w:r w:rsidRPr="00280882">
                <w:rPr>
                  <w:b/>
                </w:rPr>
                <w:delText>Zapojení garanta do výuky předmětu</w:delText>
              </w:r>
            </w:del>
          </w:p>
        </w:tc>
        <w:tc>
          <w:tcPr>
            <w:tcW w:w="6769" w:type="dxa"/>
            <w:gridSpan w:val="7"/>
            <w:tcBorders>
              <w:top w:val="nil"/>
            </w:tcBorders>
          </w:tcPr>
          <w:p w14:paraId="240572A7" w14:textId="77777777" w:rsidR="00280882" w:rsidRPr="00280882" w:rsidRDefault="002D1C6C" w:rsidP="002D1C6C">
            <w:pPr>
              <w:jc w:val="both"/>
              <w:rPr>
                <w:del w:id="1340" w:author="Pavla Trefilová" w:date="2019-11-18T17:19:00Z"/>
              </w:rPr>
            </w:pPr>
            <w:del w:id="1341" w:author="Pavla Trefilová" w:date="2019-11-18T17:19:00Z">
              <w:r w:rsidRPr="002D1C6C">
                <w:delText>Garant se podílí v rozsahu 100</w:delText>
              </w:r>
              <w:r w:rsidR="004F51C3">
                <w:delText xml:space="preserve"> </w:delText>
              </w:r>
              <w:r w:rsidRPr="002D1C6C">
                <w:delText>%, stanovuje koncepci cvičení a dohlíží na jejich jednotné vedení.</w:delText>
              </w:r>
            </w:del>
          </w:p>
        </w:tc>
      </w:tr>
      <w:tr w:rsidR="00280882" w14:paraId="7010DEDD" w14:textId="77777777" w:rsidTr="00913988">
        <w:trPr>
          <w:del w:id="1342" w:author="Pavla Trefilová" w:date="2019-11-18T17:19:00Z"/>
        </w:trPr>
        <w:tc>
          <w:tcPr>
            <w:tcW w:w="3086" w:type="dxa"/>
            <w:shd w:val="clear" w:color="auto" w:fill="F7CAAC"/>
          </w:tcPr>
          <w:p w14:paraId="6F15371E" w14:textId="77777777" w:rsidR="00280882" w:rsidRPr="00280882" w:rsidRDefault="00280882" w:rsidP="00913988">
            <w:pPr>
              <w:jc w:val="both"/>
              <w:rPr>
                <w:del w:id="1343" w:author="Pavla Trefilová" w:date="2019-11-18T17:19:00Z"/>
                <w:b/>
              </w:rPr>
            </w:pPr>
            <w:del w:id="1344" w:author="Pavla Trefilová" w:date="2019-11-18T17:19:00Z">
              <w:r w:rsidRPr="00280882">
                <w:rPr>
                  <w:b/>
                </w:rPr>
                <w:delText>Vyučující</w:delText>
              </w:r>
            </w:del>
          </w:p>
        </w:tc>
        <w:tc>
          <w:tcPr>
            <w:tcW w:w="6769" w:type="dxa"/>
            <w:gridSpan w:val="7"/>
            <w:tcBorders>
              <w:bottom w:val="nil"/>
            </w:tcBorders>
          </w:tcPr>
          <w:p w14:paraId="1BF062F4" w14:textId="77777777" w:rsidR="00280882" w:rsidRPr="00280882" w:rsidRDefault="00280882" w:rsidP="00913988">
            <w:pPr>
              <w:jc w:val="both"/>
              <w:rPr>
                <w:del w:id="1345" w:author="Pavla Trefilová" w:date="2019-11-18T17:19:00Z"/>
              </w:rPr>
            </w:pPr>
            <w:del w:id="1346" w:author="Pavla Trefilová" w:date="2019-11-18T17:19:00Z">
              <w:r w:rsidRPr="00280882">
                <w:delText>Mgr. Věra Kozáková, Ph.D.</w:delText>
              </w:r>
              <w:r w:rsidR="009F4A37">
                <w:delText xml:space="preserve"> - cvičení (100%)</w:delText>
              </w:r>
            </w:del>
          </w:p>
        </w:tc>
      </w:tr>
      <w:tr w:rsidR="00280882" w14:paraId="64313B55" w14:textId="77777777" w:rsidTr="00913988">
        <w:trPr>
          <w:trHeight w:val="206"/>
          <w:del w:id="1347" w:author="Pavla Trefilová" w:date="2019-11-18T17:19:00Z"/>
        </w:trPr>
        <w:tc>
          <w:tcPr>
            <w:tcW w:w="9855" w:type="dxa"/>
            <w:gridSpan w:val="8"/>
            <w:tcBorders>
              <w:top w:val="nil"/>
            </w:tcBorders>
          </w:tcPr>
          <w:p w14:paraId="5242B547" w14:textId="77777777" w:rsidR="00280882" w:rsidRPr="009F4A37" w:rsidRDefault="00280882" w:rsidP="00913988">
            <w:pPr>
              <w:jc w:val="both"/>
              <w:rPr>
                <w:del w:id="1348" w:author="Pavla Trefilová" w:date="2019-11-18T17:19:00Z"/>
                <w:sz w:val="16"/>
              </w:rPr>
            </w:pPr>
          </w:p>
        </w:tc>
      </w:tr>
      <w:tr w:rsidR="00280882" w14:paraId="6A7A3BD7" w14:textId="77777777" w:rsidTr="00913988">
        <w:trPr>
          <w:del w:id="1349" w:author="Pavla Trefilová" w:date="2019-11-18T17:19:00Z"/>
        </w:trPr>
        <w:tc>
          <w:tcPr>
            <w:tcW w:w="3086" w:type="dxa"/>
            <w:shd w:val="clear" w:color="auto" w:fill="F7CAAC"/>
          </w:tcPr>
          <w:p w14:paraId="4FBE2437" w14:textId="77777777" w:rsidR="00280882" w:rsidRPr="00280882" w:rsidRDefault="00280882" w:rsidP="00913988">
            <w:pPr>
              <w:jc w:val="both"/>
              <w:rPr>
                <w:del w:id="1350" w:author="Pavla Trefilová" w:date="2019-11-18T17:19:00Z"/>
                <w:b/>
              </w:rPr>
            </w:pPr>
            <w:del w:id="1351" w:author="Pavla Trefilová" w:date="2019-11-18T17:19:00Z">
              <w:r w:rsidRPr="00280882">
                <w:rPr>
                  <w:b/>
                </w:rPr>
                <w:delText>Stručná anotace předmětu</w:delText>
              </w:r>
            </w:del>
          </w:p>
        </w:tc>
        <w:tc>
          <w:tcPr>
            <w:tcW w:w="6769" w:type="dxa"/>
            <w:gridSpan w:val="7"/>
            <w:tcBorders>
              <w:bottom w:val="nil"/>
            </w:tcBorders>
          </w:tcPr>
          <w:p w14:paraId="4C8020E1" w14:textId="77777777" w:rsidR="00280882" w:rsidRPr="00280882" w:rsidRDefault="00280882" w:rsidP="00913988">
            <w:pPr>
              <w:jc w:val="both"/>
              <w:rPr>
                <w:del w:id="1352" w:author="Pavla Trefilová" w:date="2019-11-18T17:19:00Z"/>
              </w:rPr>
            </w:pPr>
          </w:p>
        </w:tc>
      </w:tr>
      <w:tr w:rsidR="00280882" w14:paraId="31D772CE" w14:textId="77777777" w:rsidTr="00280882">
        <w:trPr>
          <w:trHeight w:val="3334"/>
          <w:del w:id="1353" w:author="Pavla Trefilová" w:date="2019-11-18T17:19:00Z"/>
        </w:trPr>
        <w:tc>
          <w:tcPr>
            <w:tcW w:w="9855" w:type="dxa"/>
            <w:gridSpan w:val="8"/>
            <w:tcBorders>
              <w:top w:val="nil"/>
              <w:bottom w:val="single" w:sz="12" w:space="0" w:color="auto"/>
            </w:tcBorders>
          </w:tcPr>
          <w:p w14:paraId="6E569AB8" w14:textId="77777777" w:rsidR="00280882" w:rsidRDefault="00280882" w:rsidP="00913988">
            <w:pPr>
              <w:jc w:val="both"/>
              <w:rPr>
                <w:del w:id="1354" w:author="Pavla Trefilová" w:date="2019-11-18T17:19:00Z"/>
              </w:rPr>
            </w:pPr>
            <w:del w:id="1355" w:author="Pavla Trefilová" w:date="2019-11-18T17:19:00Z">
              <w:r w:rsidRPr="00280882">
                <w:delTex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delText>
              </w:r>
            </w:del>
          </w:p>
          <w:p w14:paraId="0B7A691A" w14:textId="77777777" w:rsidR="006B50B1" w:rsidRPr="00280882" w:rsidRDefault="006B50B1" w:rsidP="00913988">
            <w:pPr>
              <w:jc w:val="both"/>
              <w:rPr>
                <w:del w:id="1356" w:author="Pavla Trefilová" w:date="2019-11-18T17:19:00Z"/>
              </w:rPr>
            </w:pPr>
            <w:del w:id="1357" w:author="Pavla Trefilová" w:date="2019-11-18T17:19:00Z">
              <w:r>
                <w:delText>Obsah</w:delText>
              </w:r>
            </w:del>
          </w:p>
          <w:p w14:paraId="721EBF6B" w14:textId="77777777" w:rsidR="00280882" w:rsidRPr="00280882" w:rsidRDefault="00280882" w:rsidP="001C2699">
            <w:pPr>
              <w:pStyle w:val="Odstavecseseznamem"/>
              <w:numPr>
                <w:ilvl w:val="0"/>
                <w:numId w:val="13"/>
              </w:numPr>
              <w:spacing w:after="0" w:line="240" w:lineRule="auto"/>
              <w:ind w:left="247" w:hanging="247"/>
              <w:jc w:val="both"/>
              <w:rPr>
                <w:del w:id="1358" w:author="Pavla Trefilová" w:date="2019-11-18T17:19:00Z"/>
                <w:rFonts w:ascii="Times New Roman" w:hAnsi="Times New Roman"/>
                <w:sz w:val="20"/>
                <w:szCs w:val="20"/>
              </w:rPr>
            </w:pPr>
            <w:del w:id="1359" w:author="Pavla Trefilová" w:date="2019-11-18T17:19:00Z">
              <w:r w:rsidRPr="00280882">
                <w:rPr>
                  <w:rFonts w:ascii="Times New Roman" w:hAnsi="Times New Roman"/>
                  <w:sz w:val="20"/>
                  <w:szCs w:val="20"/>
                </w:rPr>
                <w:delText>Zaměstnání, inzeráty</w:delText>
              </w:r>
            </w:del>
          </w:p>
          <w:p w14:paraId="20A255D2" w14:textId="77777777" w:rsidR="00280882" w:rsidRPr="00280882" w:rsidRDefault="00280882" w:rsidP="001C2699">
            <w:pPr>
              <w:pStyle w:val="Odstavecseseznamem"/>
              <w:numPr>
                <w:ilvl w:val="0"/>
                <w:numId w:val="13"/>
              </w:numPr>
              <w:spacing w:after="0" w:line="240" w:lineRule="auto"/>
              <w:ind w:left="247" w:hanging="247"/>
              <w:jc w:val="both"/>
              <w:rPr>
                <w:del w:id="1360" w:author="Pavla Trefilová" w:date="2019-11-18T17:19:00Z"/>
                <w:rFonts w:ascii="Times New Roman" w:hAnsi="Times New Roman"/>
                <w:sz w:val="20"/>
                <w:szCs w:val="20"/>
              </w:rPr>
            </w:pPr>
            <w:del w:id="1361" w:author="Pavla Trefilová" w:date="2019-11-18T17:19:00Z">
              <w:r w:rsidRPr="00280882">
                <w:rPr>
                  <w:rFonts w:ascii="Times New Roman" w:hAnsi="Times New Roman"/>
                  <w:sz w:val="20"/>
                  <w:szCs w:val="20"/>
                </w:rPr>
                <w:delText>Žádost o místo</w:delText>
              </w:r>
            </w:del>
          </w:p>
          <w:p w14:paraId="0EC32D23" w14:textId="77777777" w:rsidR="00280882" w:rsidRPr="00280882" w:rsidRDefault="00280882" w:rsidP="001C2699">
            <w:pPr>
              <w:pStyle w:val="Odstavecseseznamem"/>
              <w:numPr>
                <w:ilvl w:val="0"/>
                <w:numId w:val="13"/>
              </w:numPr>
              <w:spacing w:after="0" w:line="240" w:lineRule="auto"/>
              <w:ind w:left="247" w:hanging="247"/>
              <w:jc w:val="both"/>
              <w:rPr>
                <w:del w:id="1362" w:author="Pavla Trefilová" w:date="2019-11-18T17:19:00Z"/>
                <w:rFonts w:ascii="Times New Roman" w:hAnsi="Times New Roman"/>
                <w:sz w:val="20"/>
                <w:szCs w:val="20"/>
              </w:rPr>
            </w:pPr>
            <w:del w:id="1363" w:author="Pavla Trefilová" w:date="2019-11-18T17:19:00Z">
              <w:r w:rsidRPr="00280882">
                <w:rPr>
                  <w:rFonts w:ascii="Times New Roman" w:hAnsi="Times New Roman"/>
                  <w:sz w:val="20"/>
                  <w:szCs w:val="20"/>
                </w:rPr>
                <w:delText>Přijímací pohovor, odborná slovní zásoba</w:delText>
              </w:r>
            </w:del>
          </w:p>
          <w:p w14:paraId="70A75501" w14:textId="77777777" w:rsidR="00280882" w:rsidRPr="00280882" w:rsidRDefault="00280882" w:rsidP="001C2699">
            <w:pPr>
              <w:pStyle w:val="Odstavecseseznamem"/>
              <w:numPr>
                <w:ilvl w:val="0"/>
                <w:numId w:val="13"/>
              </w:numPr>
              <w:spacing w:after="0" w:line="240" w:lineRule="auto"/>
              <w:ind w:left="247" w:hanging="247"/>
              <w:jc w:val="both"/>
              <w:rPr>
                <w:del w:id="1364" w:author="Pavla Trefilová" w:date="2019-11-18T17:19:00Z"/>
                <w:rFonts w:ascii="Times New Roman" w:hAnsi="Times New Roman"/>
                <w:sz w:val="20"/>
                <w:szCs w:val="20"/>
              </w:rPr>
            </w:pPr>
            <w:del w:id="1365" w:author="Pavla Trefilová" w:date="2019-11-18T17:19:00Z">
              <w:r w:rsidRPr="00280882">
                <w:rPr>
                  <w:rFonts w:ascii="Times New Roman" w:hAnsi="Times New Roman"/>
                  <w:sz w:val="20"/>
                  <w:szCs w:val="20"/>
                </w:rPr>
                <w:delText>Zvratná slovesa</w:delText>
              </w:r>
            </w:del>
          </w:p>
          <w:p w14:paraId="5E74F788" w14:textId="77777777" w:rsidR="00280882" w:rsidRPr="00280882" w:rsidRDefault="00280882" w:rsidP="001C2699">
            <w:pPr>
              <w:pStyle w:val="Odstavecseseznamem"/>
              <w:numPr>
                <w:ilvl w:val="0"/>
                <w:numId w:val="13"/>
              </w:numPr>
              <w:spacing w:after="0" w:line="240" w:lineRule="auto"/>
              <w:ind w:left="247" w:hanging="247"/>
              <w:jc w:val="both"/>
              <w:rPr>
                <w:del w:id="1366" w:author="Pavla Trefilová" w:date="2019-11-18T17:19:00Z"/>
                <w:rFonts w:ascii="Times New Roman" w:hAnsi="Times New Roman"/>
                <w:sz w:val="20"/>
                <w:szCs w:val="20"/>
              </w:rPr>
            </w:pPr>
            <w:del w:id="1367" w:author="Pavla Trefilová" w:date="2019-11-18T17:19:00Z">
              <w:r w:rsidRPr="00280882">
                <w:rPr>
                  <w:rFonts w:ascii="Times New Roman" w:hAnsi="Times New Roman"/>
                  <w:sz w:val="20"/>
                  <w:szCs w:val="20"/>
                </w:rPr>
                <w:delText>Synonyma, antonyma a jejich expresivita</w:delText>
              </w:r>
            </w:del>
          </w:p>
          <w:p w14:paraId="4848F319" w14:textId="77777777" w:rsidR="00280882" w:rsidRPr="00280882" w:rsidRDefault="00280882" w:rsidP="001C2699">
            <w:pPr>
              <w:pStyle w:val="Odstavecseseznamem"/>
              <w:numPr>
                <w:ilvl w:val="0"/>
                <w:numId w:val="13"/>
              </w:numPr>
              <w:spacing w:after="0" w:line="240" w:lineRule="auto"/>
              <w:ind w:left="247" w:hanging="247"/>
              <w:jc w:val="both"/>
              <w:rPr>
                <w:del w:id="1368" w:author="Pavla Trefilová" w:date="2019-11-18T17:19:00Z"/>
                <w:rFonts w:ascii="Times New Roman" w:hAnsi="Times New Roman"/>
                <w:sz w:val="20"/>
                <w:szCs w:val="20"/>
              </w:rPr>
            </w:pPr>
            <w:del w:id="1369" w:author="Pavla Trefilová" w:date="2019-11-18T17:19:00Z">
              <w:r w:rsidRPr="00280882">
                <w:rPr>
                  <w:rFonts w:ascii="Times New Roman" w:hAnsi="Times New Roman"/>
                  <w:sz w:val="20"/>
                  <w:szCs w:val="20"/>
                </w:rPr>
                <w:delText>Telefonování</w:delText>
              </w:r>
            </w:del>
          </w:p>
          <w:p w14:paraId="31A2E5FE" w14:textId="77777777" w:rsidR="00280882" w:rsidRPr="00280882" w:rsidRDefault="00280882" w:rsidP="001C2699">
            <w:pPr>
              <w:pStyle w:val="Odstavecseseznamem"/>
              <w:numPr>
                <w:ilvl w:val="0"/>
                <w:numId w:val="13"/>
              </w:numPr>
              <w:spacing w:after="0" w:line="240" w:lineRule="auto"/>
              <w:ind w:left="247" w:hanging="247"/>
              <w:jc w:val="both"/>
              <w:rPr>
                <w:del w:id="1370" w:author="Pavla Trefilová" w:date="2019-11-18T17:19:00Z"/>
                <w:rFonts w:ascii="Times New Roman" w:hAnsi="Times New Roman"/>
                <w:sz w:val="20"/>
                <w:szCs w:val="20"/>
              </w:rPr>
            </w:pPr>
            <w:del w:id="1371" w:author="Pavla Trefilová" w:date="2019-11-18T17:19:00Z">
              <w:r w:rsidRPr="00280882">
                <w:rPr>
                  <w:rFonts w:ascii="Times New Roman" w:hAnsi="Times New Roman"/>
                  <w:sz w:val="20"/>
                  <w:szCs w:val="20"/>
                </w:rPr>
                <w:delText>Systém minulých časů v němčině</w:delText>
              </w:r>
            </w:del>
          </w:p>
          <w:p w14:paraId="515E07EE" w14:textId="77777777" w:rsidR="00280882" w:rsidRPr="00280882" w:rsidRDefault="00280882" w:rsidP="001C2699">
            <w:pPr>
              <w:pStyle w:val="Odstavecseseznamem"/>
              <w:numPr>
                <w:ilvl w:val="0"/>
                <w:numId w:val="13"/>
              </w:numPr>
              <w:spacing w:after="0" w:line="240" w:lineRule="auto"/>
              <w:ind w:left="247" w:hanging="247"/>
              <w:jc w:val="both"/>
              <w:rPr>
                <w:del w:id="1372" w:author="Pavla Trefilová" w:date="2019-11-18T17:19:00Z"/>
                <w:rFonts w:ascii="Times New Roman" w:hAnsi="Times New Roman"/>
                <w:sz w:val="20"/>
                <w:szCs w:val="20"/>
              </w:rPr>
            </w:pPr>
            <w:del w:id="1373" w:author="Pavla Trefilová" w:date="2019-11-18T17:19:00Z">
              <w:r w:rsidRPr="00280882">
                <w:rPr>
                  <w:rFonts w:ascii="Times New Roman" w:hAnsi="Times New Roman"/>
                  <w:sz w:val="20"/>
                  <w:szCs w:val="20"/>
                </w:rPr>
                <w:delText>Perfektum, uplatnění ve větách</w:delText>
              </w:r>
            </w:del>
          </w:p>
          <w:p w14:paraId="1F631A51" w14:textId="77777777" w:rsidR="00280882" w:rsidRPr="00280882" w:rsidRDefault="00280882" w:rsidP="001C2699">
            <w:pPr>
              <w:pStyle w:val="Odstavecseseznamem"/>
              <w:numPr>
                <w:ilvl w:val="0"/>
                <w:numId w:val="13"/>
              </w:numPr>
              <w:spacing w:after="0" w:line="240" w:lineRule="auto"/>
              <w:ind w:left="247" w:hanging="247"/>
              <w:jc w:val="both"/>
              <w:rPr>
                <w:del w:id="1374" w:author="Pavla Trefilová" w:date="2019-11-18T17:19:00Z"/>
                <w:rFonts w:ascii="Times New Roman" w:hAnsi="Times New Roman"/>
                <w:sz w:val="20"/>
                <w:szCs w:val="20"/>
              </w:rPr>
            </w:pPr>
            <w:del w:id="1375" w:author="Pavla Trefilová" w:date="2019-11-18T17:19:00Z">
              <w:r w:rsidRPr="00280882">
                <w:rPr>
                  <w:rFonts w:ascii="Times New Roman" w:hAnsi="Times New Roman"/>
                  <w:sz w:val="20"/>
                  <w:szCs w:val="20"/>
                </w:rPr>
                <w:delText>Participium I, Participium II</w:delText>
              </w:r>
            </w:del>
          </w:p>
          <w:p w14:paraId="37F55BA2" w14:textId="77777777" w:rsidR="00280882" w:rsidRPr="00280882" w:rsidRDefault="00280882" w:rsidP="001C2699">
            <w:pPr>
              <w:pStyle w:val="Odstavecseseznamem"/>
              <w:numPr>
                <w:ilvl w:val="0"/>
                <w:numId w:val="13"/>
              </w:numPr>
              <w:spacing w:after="0" w:line="240" w:lineRule="auto"/>
              <w:ind w:left="247" w:hanging="247"/>
              <w:jc w:val="both"/>
              <w:rPr>
                <w:del w:id="1376" w:author="Pavla Trefilová" w:date="2019-11-18T17:19:00Z"/>
                <w:rFonts w:ascii="Times New Roman" w:hAnsi="Times New Roman"/>
                <w:sz w:val="20"/>
                <w:szCs w:val="20"/>
              </w:rPr>
            </w:pPr>
            <w:del w:id="1377" w:author="Pavla Trefilová" w:date="2019-11-18T17:19:00Z">
              <w:r w:rsidRPr="00280882">
                <w:rPr>
                  <w:rFonts w:ascii="Times New Roman" w:hAnsi="Times New Roman"/>
                  <w:sz w:val="20"/>
                  <w:szCs w:val="20"/>
                </w:rPr>
                <w:delText>Prezentační dovednosti</w:delText>
              </w:r>
            </w:del>
          </w:p>
          <w:p w14:paraId="5AC93742" w14:textId="77777777" w:rsidR="00280882" w:rsidRPr="00280882" w:rsidRDefault="00280882" w:rsidP="001C2699">
            <w:pPr>
              <w:pStyle w:val="Odstavecseseznamem"/>
              <w:numPr>
                <w:ilvl w:val="0"/>
                <w:numId w:val="13"/>
              </w:numPr>
              <w:spacing w:after="0" w:line="240" w:lineRule="auto"/>
              <w:ind w:left="247" w:hanging="247"/>
              <w:jc w:val="both"/>
              <w:rPr>
                <w:del w:id="1378" w:author="Pavla Trefilová" w:date="2019-11-18T17:19:00Z"/>
                <w:rFonts w:ascii="Times New Roman" w:hAnsi="Times New Roman"/>
                <w:sz w:val="20"/>
                <w:szCs w:val="20"/>
              </w:rPr>
            </w:pPr>
            <w:del w:id="1379" w:author="Pavla Trefilová" w:date="2019-11-18T17:19:00Z">
              <w:r w:rsidRPr="00280882">
                <w:rPr>
                  <w:rFonts w:ascii="Times New Roman" w:hAnsi="Times New Roman"/>
                  <w:sz w:val="20"/>
                  <w:szCs w:val="20"/>
                </w:rPr>
                <w:delText>Prezentace firmy a produktu</w:delText>
              </w:r>
            </w:del>
          </w:p>
          <w:p w14:paraId="7459BDE8" w14:textId="77777777" w:rsidR="00280882" w:rsidRPr="00280882" w:rsidRDefault="00280882" w:rsidP="001C2699">
            <w:pPr>
              <w:pStyle w:val="Odstavecseseznamem"/>
              <w:numPr>
                <w:ilvl w:val="0"/>
                <w:numId w:val="13"/>
              </w:numPr>
              <w:spacing w:after="0" w:line="240" w:lineRule="auto"/>
              <w:ind w:left="247" w:hanging="247"/>
              <w:jc w:val="both"/>
              <w:rPr>
                <w:del w:id="1380" w:author="Pavla Trefilová" w:date="2019-11-18T17:19:00Z"/>
                <w:rFonts w:ascii="Times New Roman" w:hAnsi="Times New Roman"/>
                <w:sz w:val="20"/>
                <w:szCs w:val="20"/>
              </w:rPr>
            </w:pPr>
            <w:del w:id="1381" w:author="Pavla Trefilová" w:date="2019-11-18T17:19:00Z">
              <w:r w:rsidRPr="00280882">
                <w:rPr>
                  <w:rFonts w:ascii="Times New Roman" w:hAnsi="Times New Roman"/>
                  <w:sz w:val="20"/>
                  <w:szCs w:val="20"/>
                </w:rPr>
                <w:delText>Testování</w:delText>
              </w:r>
            </w:del>
          </w:p>
        </w:tc>
      </w:tr>
      <w:tr w:rsidR="00280882" w14:paraId="70D65132" w14:textId="77777777" w:rsidTr="00913988">
        <w:trPr>
          <w:trHeight w:val="265"/>
          <w:del w:id="1382" w:author="Pavla Trefilová" w:date="2019-11-18T17:19:00Z"/>
        </w:trPr>
        <w:tc>
          <w:tcPr>
            <w:tcW w:w="3653" w:type="dxa"/>
            <w:gridSpan w:val="2"/>
            <w:tcBorders>
              <w:top w:val="nil"/>
            </w:tcBorders>
            <w:shd w:val="clear" w:color="auto" w:fill="F7CAAC"/>
          </w:tcPr>
          <w:p w14:paraId="315C16B0" w14:textId="77777777" w:rsidR="00280882" w:rsidRPr="00280882" w:rsidRDefault="00280882" w:rsidP="00913988">
            <w:pPr>
              <w:jc w:val="both"/>
              <w:rPr>
                <w:del w:id="1383" w:author="Pavla Trefilová" w:date="2019-11-18T17:19:00Z"/>
              </w:rPr>
            </w:pPr>
            <w:del w:id="1384" w:author="Pavla Trefilová" w:date="2019-11-18T17:19:00Z">
              <w:r w:rsidRPr="00280882">
                <w:rPr>
                  <w:b/>
                </w:rPr>
                <w:delText>Studijní literatura a studijní pomůcky</w:delText>
              </w:r>
            </w:del>
          </w:p>
        </w:tc>
        <w:tc>
          <w:tcPr>
            <w:tcW w:w="6202" w:type="dxa"/>
            <w:gridSpan w:val="6"/>
            <w:tcBorders>
              <w:top w:val="nil"/>
              <w:bottom w:val="nil"/>
            </w:tcBorders>
          </w:tcPr>
          <w:p w14:paraId="34DF2D36" w14:textId="77777777" w:rsidR="00280882" w:rsidRPr="00280882" w:rsidRDefault="00280882" w:rsidP="00913988">
            <w:pPr>
              <w:jc w:val="both"/>
              <w:rPr>
                <w:del w:id="1385" w:author="Pavla Trefilová" w:date="2019-11-18T17:19:00Z"/>
              </w:rPr>
            </w:pPr>
          </w:p>
        </w:tc>
      </w:tr>
      <w:tr w:rsidR="00280882" w14:paraId="05C798FA" w14:textId="77777777" w:rsidTr="00913988">
        <w:trPr>
          <w:trHeight w:val="1497"/>
          <w:del w:id="1386" w:author="Pavla Trefilová" w:date="2019-11-18T17:19:00Z"/>
        </w:trPr>
        <w:tc>
          <w:tcPr>
            <w:tcW w:w="9855" w:type="dxa"/>
            <w:gridSpan w:val="8"/>
            <w:tcBorders>
              <w:top w:val="nil"/>
            </w:tcBorders>
          </w:tcPr>
          <w:p w14:paraId="68F5F089" w14:textId="77777777" w:rsidR="00280882" w:rsidRPr="00280882" w:rsidRDefault="00280882" w:rsidP="00913988">
            <w:pPr>
              <w:jc w:val="both"/>
              <w:rPr>
                <w:del w:id="1387" w:author="Pavla Trefilová" w:date="2019-11-18T17:19:00Z"/>
                <w:b/>
              </w:rPr>
            </w:pPr>
            <w:del w:id="1388" w:author="Pavla Trefilová" w:date="2019-11-18T17:19:00Z">
              <w:r w:rsidRPr="00280882">
                <w:rPr>
                  <w:b/>
                </w:rPr>
                <w:delText>Povinná literatura</w:delText>
              </w:r>
            </w:del>
          </w:p>
          <w:p w14:paraId="3E199DE6" w14:textId="77777777" w:rsidR="00C17226" w:rsidRPr="00280882" w:rsidRDefault="00C17226" w:rsidP="00C17226">
            <w:pPr>
              <w:jc w:val="both"/>
              <w:rPr>
                <w:del w:id="1389" w:author="Pavla Trefilová" w:date="2019-11-18T17:19:00Z"/>
              </w:rPr>
            </w:pPr>
            <w:del w:id="1390" w:author="Pavla Trefilová" w:date="2019-11-18T17:19:00Z">
              <w:r w:rsidRPr="00280882">
                <w:delText xml:space="preserve">GOTTSTEIN-SCHRAMM, B. </w:delText>
              </w:r>
              <w:r w:rsidRPr="00280882">
                <w:rPr>
                  <w:i/>
                </w:rPr>
                <w:delText xml:space="preserve">Grammatik – ganz klar! </w:delText>
              </w:r>
              <w:r w:rsidRPr="00280882">
                <w:delText>Ismaning: Hueber Verlag, 2011, 224 s. ISBN 978-3-19-051555-4.</w:delText>
              </w:r>
            </w:del>
          </w:p>
          <w:p w14:paraId="77CB4A22" w14:textId="77777777" w:rsidR="00C17226" w:rsidRDefault="00C17226" w:rsidP="00C17226">
            <w:pPr>
              <w:jc w:val="both"/>
              <w:rPr>
                <w:del w:id="1391" w:author="Pavla Trefilová" w:date="2019-11-18T17:19:00Z"/>
              </w:rPr>
            </w:pPr>
            <w:del w:id="1392" w:author="Pavla Trefilová" w:date="2019-11-18T17:19:00Z">
              <w:r w:rsidRPr="00280882">
                <w:delText xml:space="preserve">KRENN, W., PUCHTA, H. </w:delText>
              </w:r>
              <w:r w:rsidRPr="00280882">
                <w:rPr>
                  <w:i/>
                </w:rPr>
                <w:delText>Motive</w:delText>
              </w:r>
              <w:r w:rsidRPr="00280882">
                <w:delText>. München: Hueber Verlag, 2016, 260 s. ISBN 978-3-19-001878-9.</w:delText>
              </w:r>
            </w:del>
          </w:p>
          <w:p w14:paraId="4CE7E26D" w14:textId="77777777" w:rsidR="00280882" w:rsidRPr="00280882" w:rsidRDefault="00280882" w:rsidP="00913988">
            <w:pPr>
              <w:jc w:val="both"/>
              <w:rPr>
                <w:del w:id="1393" w:author="Pavla Trefilová" w:date="2019-11-18T17:19:00Z"/>
                <w:b/>
              </w:rPr>
            </w:pPr>
            <w:del w:id="1394" w:author="Pavla Trefilová" w:date="2019-11-18T17:19:00Z">
              <w:r w:rsidRPr="00280882">
                <w:delText xml:space="preserve">MICHŇOVÁ, I. </w:delText>
              </w:r>
              <w:r w:rsidRPr="00280882">
                <w:rPr>
                  <w:i/>
                </w:rPr>
                <w:delText>Deutsch im Beruf.</w:delText>
              </w:r>
              <w:r w:rsidRPr="00280882">
                <w:delText xml:space="preserve"> 1. vyd. Praha: Grada, 2008, 128 s. ISBN 978-80-247-2408-9.</w:delText>
              </w:r>
            </w:del>
          </w:p>
          <w:p w14:paraId="76E654F9" w14:textId="77777777" w:rsidR="002D1C6C" w:rsidRPr="00280882" w:rsidRDefault="002D1C6C" w:rsidP="002D1C6C">
            <w:pPr>
              <w:jc w:val="both"/>
              <w:rPr>
                <w:del w:id="1395" w:author="Pavla Trefilová" w:date="2019-11-18T17:19:00Z"/>
                <w:b/>
              </w:rPr>
            </w:pPr>
            <w:del w:id="1396" w:author="Pavla Trefilová" w:date="2019-11-18T17:19:00Z">
              <w:r w:rsidRPr="00280882">
                <w:rPr>
                  <w:b/>
                </w:rPr>
                <w:delText>Doporučená literatura</w:delText>
              </w:r>
            </w:del>
          </w:p>
          <w:p w14:paraId="7D56CB71" w14:textId="77777777" w:rsidR="00280882" w:rsidRPr="00280882" w:rsidRDefault="00280882" w:rsidP="006B50B1">
            <w:pPr>
              <w:jc w:val="both"/>
              <w:rPr>
                <w:del w:id="1397" w:author="Pavla Trefilová" w:date="2019-11-18T17:19:00Z"/>
              </w:rPr>
            </w:pPr>
            <w:del w:id="1398" w:author="Pavla Trefilová" w:date="2019-11-18T17:19:00Z">
              <w:r w:rsidRPr="00280882">
                <w:delText>Doplňující materiály:</w:delText>
              </w:r>
              <w:r w:rsidR="002D1C6C">
                <w:delText xml:space="preserve"> </w:delText>
              </w:r>
              <w:r w:rsidR="00A64CD8">
                <w:fldChar w:fldCharType="begin"/>
              </w:r>
              <w:r w:rsidR="00A64CD8">
                <w:delInstrText xml:space="preserve"> HYPERLINK "https://www.deutsch-perfekt.com/" </w:delInstrText>
              </w:r>
              <w:r w:rsidR="00A64CD8">
                <w:fldChar w:fldCharType="separate"/>
              </w:r>
              <w:r w:rsidRPr="00280882">
                <w:rPr>
                  <w:rStyle w:val="Hypertextovodkaz"/>
                </w:rPr>
                <w:delText>https://www.deutsch-perfekt.com/</w:delText>
              </w:r>
              <w:r w:rsidR="00A64CD8">
                <w:rPr>
                  <w:rStyle w:val="Hypertextovodkaz"/>
                </w:rPr>
                <w:fldChar w:fldCharType="end"/>
              </w:r>
              <w:r w:rsidR="006B50B1">
                <w:rPr>
                  <w:rStyle w:val="Hypertextovodkaz"/>
                </w:rPr>
                <w:delText xml:space="preserve">; </w:delText>
              </w:r>
              <w:r w:rsidR="00A64CD8">
                <w:fldChar w:fldCharType="begin"/>
              </w:r>
              <w:r w:rsidR="00A64CD8">
                <w:delInstrText xml:space="preserve"> HYPERLINK "http://www.wirtschaftsdeutsch.de/lehrmaterialien/index.php" </w:delInstrText>
              </w:r>
              <w:r w:rsidR="00A64CD8">
                <w:fldChar w:fldCharType="separate"/>
              </w:r>
              <w:r w:rsidRPr="00280882">
                <w:rPr>
                  <w:rStyle w:val="Hypertextovodkaz"/>
                </w:rPr>
                <w:delText>http://www.wirtschaftsdeutsch.de/lehrmaterialien/index.php</w:delText>
              </w:r>
              <w:r w:rsidR="00A64CD8">
                <w:rPr>
                  <w:rStyle w:val="Hypertextovodkaz"/>
                </w:rPr>
                <w:fldChar w:fldCharType="end"/>
              </w:r>
              <w:r w:rsidR="006B50B1">
                <w:rPr>
                  <w:rStyle w:val="Hypertextovodkaz"/>
                </w:rPr>
                <w:delText xml:space="preserve">; </w:delText>
              </w:r>
              <w:r w:rsidR="00A64CD8">
                <w:fldChar w:fldCharType="begin"/>
              </w:r>
              <w:r w:rsidR="00A64CD8">
                <w:delInstrText xml:space="preserve"> HYPERLINK "https://www.hueber.de/seite/pg_lehren_unterrichtsplan_mot" </w:delInstrText>
              </w:r>
              <w:r w:rsidR="00A64CD8">
                <w:fldChar w:fldCharType="separate"/>
              </w:r>
              <w:r w:rsidRPr="00280882">
                <w:rPr>
                  <w:rStyle w:val="Hypertextovodkaz"/>
                </w:rPr>
                <w:delText>https://www.hueber.de/seite/pg_lehren_unterrichtsplan_mot</w:delText>
              </w:r>
              <w:r w:rsidR="00A64CD8">
                <w:rPr>
                  <w:rStyle w:val="Hypertextovodkaz"/>
                </w:rPr>
                <w:fldChar w:fldCharType="end"/>
              </w:r>
            </w:del>
          </w:p>
        </w:tc>
      </w:tr>
      <w:tr w:rsidR="00280882" w14:paraId="3CA6C1D5" w14:textId="77777777" w:rsidTr="00913988">
        <w:trPr>
          <w:del w:id="1399" w:author="Pavla Trefilová" w:date="2019-11-18T17:1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446A16" w14:textId="77777777" w:rsidR="00280882" w:rsidRPr="00280882" w:rsidRDefault="00280882" w:rsidP="00913988">
            <w:pPr>
              <w:jc w:val="center"/>
              <w:rPr>
                <w:del w:id="1400" w:author="Pavla Trefilová" w:date="2019-11-18T17:19:00Z"/>
                <w:b/>
              </w:rPr>
            </w:pPr>
            <w:del w:id="1401" w:author="Pavla Trefilová" w:date="2019-11-18T17:19:00Z">
              <w:r w:rsidRPr="00280882">
                <w:rPr>
                  <w:b/>
                </w:rPr>
                <w:delText>Informace ke kombinované nebo distanční formě</w:delText>
              </w:r>
            </w:del>
          </w:p>
        </w:tc>
      </w:tr>
      <w:tr w:rsidR="00280882" w14:paraId="0B0DF3A3" w14:textId="77777777" w:rsidTr="00913988">
        <w:trPr>
          <w:del w:id="1402" w:author="Pavla Trefilová" w:date="2019-11-18T17:19:00Z"/>
        </w:trPr>
        <w:tc>
          <w:tcPr>
            <w:tcW w:w="4787" w:type="dxa"/>
            <w:gridSpan w:val="3"/>
            <w:tcBorders>
              <w:top w:val="single" w:sz="2" w:space="0" w:color="auto"/>
            </w:tcBorders>
            <w:shd w:val="clear" w:color="auto" w:fill="F7CAAC"/>
          </w:tcPr>
          <w:p w14:paraId="6466DB2C" w14:textId="77777777" w:rsidR="00280882" w:rsidRPr="00280882" w:rsidRDefault="00280882" w:rsidP="00913988">
            <w:pPr>
              <w:jc w:val="both"/>
              <w:rPr>
                <w:del w:id="1403" w:author="Pavla Trefilová" w:date="2019-11-18T17:19:00Z"/>
              </w:rPr>
            </w:pPr>
            <w:del w:id="1404" w:author="Pavla Trefilová" w:date="2019-11-18T17:19:00Z">
              <w:r w:rsidRPr="00280882">
                <w:rPr>
                  <w:b/>
                </w:rPr>
                <w:delText>Rozsah konzultací (soustředění)</w:delText>
              </w:r>
            </w:del>
          </w:p>
        </w:tc>
        <w:tc>
          <w:tcPr>
            <w:tcW w:w="889" w:type="dxa"/>
            <w:tcBorders>
              <w:top w:val="single" w:sz="2" w:space="0" w:color="auto"/>
            </w:tcBorders>
          </w:tcPr>
          <w:p w14:paraId="58F31C2C" w14:textId="77777777" w:rsidR="00280882" w:rsidRPr="00280882" w:rsidRDefault="00280882" w:rsidP="00913988">
            <w:pPr>
              <w:jc w:val="both"/>
              <w:rPr>
                <w:del w:id="1405" w:author="Pavla Trefilová" w:date="2019-11-18T17:19:00Z"/>
              </w:rPr>
            </w:pPr>
          </w:p>
        </w:tc>
        <w:tc>
          <w:tcPr>
            <w:tcW w:w="4179" w:type="dxa"/>
            <w:gridSpan w:val="4"/>
            <w:tcBorders>
              <w:top w:val="single" w:sz="2" w:space="0" w:color="auto"/>
            </w:tcBorders>
            <w:shd w:val="clear" w:color="auto" w:fill="F7CAAC"/>
          </w:tcPr>
          <w:p w14:paraId="018CA120" w14:textId="77777777" w:rsidR="00280882" w:rsidRPr="00280882" w:rsidRDefault="00280882" w:rsidP="00913988">
            <w:pPr>
              <w:jc w:val="both"/>
              <w:rPr>
                <w:del w:id="1406" w:author="Pavla Trefilová" w:date="2019-11-18T17:19:00Z"/>
                <w:b/>
              </w:rPr>
            </w:pPr>
            <w:del w:id="1407" w:author="Pavla Trefilová" w:date="2019-11-18T17:19:00Z">
              <w:r w:rsidRPr="00280882">
                <w:rPr>
                  <w:b/>
                </w:rPr>
                <w:delText xml:space="preserve">hodin </w:delText>
              </w:r>
            </w:del>
          </w:p>
        </w:tc>
      </w:tr>
      <w:tr w:rsidR="00280882" w14:paraId="433FFD25" w14:textId="77777777" w:rsidTr="00913988">
        <w:trPr>
          <w:del w:id="1408" w:author="Pavla Trefilová" w:date="2019-11-18T17:19:00Z"/>
        </w:trPr>
        <w:tc>
          <w:tcPr>
            <w:tcW w:w="9855" w:type="dxa"/>
            <w:gridSpan w:val="8"/>
            <w:shd w:val="clear" w:color="auto" w:fill="F7CAAC"/>
          </w:tcPr>
          <w:p w14:paraId="314871BC" w14:textId="77777777" w:rsidR="00280882" w:rsidRPr="00280882" w:rsidRDefault="00280882" w:rsidP="00913988">
            <w:pPr>
              <w:jc w:val="both"/>
              <w:rPr>
                <w:del w:id="1409" w:author="Pavla Trefilová" w:date="2019-11-18T17:19:00Z"/>
                <w:b/>
              </w:rPr>
            </w:pPr>
            <w:del w:id="1410" w:author="Pavla Trefilová" w:date="2019-11-18T17:19:00Z">
              <w:r w:rsidRPr="00280882">
                <w:rPr>
                  <w:b/>
                </w:rPr>
                <w:delText>Informace o způsobu kontaktu s vyučujícím</w:delText>
              </w:r>
            </w:del>
          </w:p>
        </w:tc>
      </w:tr>
      <w:tr w:rsidR="00280882" w14:paraId="79A7037B" w14:textId="77777777" w:rsidTr="009F4A37">
        <w:trPr>
          <w:trHeight w:val="187"/>
          <w:del w:id="1411" w:author="Pavla Trefilová" w:date="2019-11-18T17:19:00Z"/>
        </w:trPr>
        <w:tc>
          <w:tcPr>
            <w:tcW w:w="9855" w:type="dxa"/>
            <w:gridSpan w:val="8"/>
          </w:tcPr>
          <w:p w14:paraId="08DF4D59" w14:textId="77777777" w:rsidR="00280882" w:rsidRPr="00280882" w:rsidRDefault="009F4A37" w:rsidP="00913988">
            <w:pPr>
              <w:jc w:val="both"/>
              <w:rPr>
                <w:del w:id="1412" w:author="Pavla Trefilová" w:date="2019-11-18T17:19:00Z"/>
              </w:rPr>
            </w:pPr>
            <w:del w:id="1413" w:author="Pavla Trefilová" w:date="2019-11-18T17:19:00Z">
              <w:r>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14:paraId="52F0B356" w14:textId="77777777" w:rsidR="00280882" w:rsidRPr="00280882" w:rsidRDefault="002D1C6C" w:rsidP="00913988">
      <w:pPr>
        <w:jc w:val="both"/>
        <w:rPr>
          <w:del w:id="1414" w:author="Pavla Trefilová" w:date="2019-11-18T17:19:00Z"/>
          <w:b/>
        </w:rPr>
      </w:pPr>
      <w:del w:id="1415" w:author="Pavla Trefilová" w:date="2019-11-18T17:19:00Z">
        <w:r>
          <w:br w:type="page"/>
        </w:r>
      </w:del>
    </w:p>
    <w:p w14:paraId="771CDEE7" w14:textId="77777777" w:rsidR="007E7D6A" w:rsidRDefault="007E7D6A">
      <w:pPr>
        <w:rPr>
          <w:moveFrom w:id="1416" w:author="Pavla Trefilová" w:date="2019-11-18T17:19:00Z"/>
        </w:rPr>
        <w:pPrChange w:id="1417" w:author="Pavla Trefilová" w:date="2019-11-18T17:19:00Z">
          <w:pPr>
            <w:tabs>
              <w:tab w:val="left" w:pos="4111"/>
            </w:tabs>
          </w:pPr>
        </w:pPrChange>
      </w:pPr>
      <w:moveFromRangeStart w:id="1418" w:author="Pavla Trefilová" w:date="2019-11-18T17:19:00Z" w:name="move24990021"/>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03511739" w14:textId="77777777" w:rsidTr="00890483">
        <w:tc>
          <w:tcPr>
            <w:tcW w:w="9855" w:type="dxa"/>
            <w:gridSpan w:val="8"/>
            <w:tcBorders>
              <w:bottom w:val="double" w:sz="4" w:space="0" w:color="auto"/>
            </w:tcBorders>
            <w:shd w:val="clear" w:color="auto" w:fill="BDD6EE"/>
          </w:tcPr>
          <w:p w14:paraId="29A03D01" w14:textId="77777777" w:rsidR="00607669" w:rsidRDefault="00607669" w:rsidP="00890483">
            <w:pPr>
              <w:jc w:val="both"/>
              <w:rPr>
                <w:moveFrom w:id="1419" w:author="Pavla Trefilová" w:date="2019-11-18T17:19:00Z"/>
                <w:b/>
                <w:sz w:val="28"/>
              </w:rPr>
            </w:pPr>
            <w:moveFrom w:id="1420" w:author="Pavla Trefilová" w:date="2019-11-18T17:19:00Z">
              <w:r>
                <w:br w:type="page"/>
              </w:r>
              <w:r>
                <w:rPr>
                  <w:b/>
                  <w:sz w:val="28"/>
                </w:rPr>
                <w:t>B-III – Charakteristika studijního předmětu</w:t>
              </w:r>
            </w:moveFrom>
          </w:p>
        </w:tc>
      </w:tr>
      <w:moveFromRangeEnd w:id="1418"/>
      <w:tr w:rsidR="00280882" w14:paraId="5D739FAB" w14:textId="77777777" w:rsidTr="00913988">
        <w:tc>
          <w:tcPr>
            <w:tcW w:w="3086" w:type="dxa"/>
            <w:tcBorders>
              <w:top w:val="double" w:sz="4" w:space="0" w:color="auto"/>
            </w:tcBorders>
            <w:shd w:val="clear" w:color="auto" w:fill="F7CAAC"/>
          </w:tcPr>
          <w:p w14:paraId="0A9FD201" w14:textId="2AF34D7E"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0483706" w14:textId="77777777" w:rsidR="00280882" w:rsidRPr="00280882" w:rsidRDefault="00ED3868" w:rsidP="00913988">
            <w:pPr>
              <w:jc w:val="both"/>
            </w:pPr>
            <w:r w:rsidRPr="008D29E0">
              <w:rPr>
                <w:color w:val="000000"/>
                <w:shd w:val="clear" w:color="auto" w:fill="FFFFFF"/>
              </w:rPr>
              <w:t>English Language</w:t>
            </w:r>
            <w:r w:rsidRPr="008D29E0">
              <w:t xml:space="preserve"> </w:t>
            </w:r>
            <w:r w:rsidR="00280882" w:rsidRPr="00280882">
              <w:t>- CJ1</w:t>
            </w:r>
          </w:p>
        </w:tc>
      </w:tr>
      <w:tr w:rsidR="00280882" w14:paraId="07705FC9" w14:textId="77777777" w:rsidTr="00913988">
        <w:trPr>
          <w:trHeight w:val="249"/>
        </w:trPr>
        <w:tc>
          <w:tcPr>
            <w:tcW w:w="3086" w:type="dxa"/>
            <w:shd w:val="clear" w:color="auto" w:fill="F7CAAC"/>
          </w:tcPr>
          <w:p w14:paraId="37C14FB1" w14:textId="77777777" w:rsidR="00280882" w:rsidRPr="00280882" w:rsidRDefault="00280882" w:rsidP="00913988">
            <w:pPr>
              <w:jc w:val="both"/>
              <w:rPr>
                <w:b/>
              </w:rPr>
            </w:pPr>
            <w:r w:rsidRPr="00280882">
              <w:rPr>
                <w:b/>
              </w:rPr>
              <w:t>Typ předmětu</w:t>
            </w:r>
          </w:p>
        </w:tc>
        <w:tc>
          <w:tcPr>
            <w:tcW w:w="3406" w:type="dxa"/>
            <w:gridSpan w:val="4"/>
          </w:tcPr>
          <w:p w14:paraId="0E1B1AB6" w14:textId="77777777" w:rsidR="00280882" w:rsidRPr="00280882" w:rsidRDefault="00280882" w:rsidP="00913988">
            <w:pPr>
              <w:jc w:val="both"/>
            </w:pPr>
            <w:r w:rsidRPr="00280882">
              <w:t>povinný „P“</w:t>
            </w:r>
          </w:p>
        </w:tc>
        <w:tc>
          <w:tcPr>
            <w:tcW w:w="2695" w:type="dxa"/>
            <w:gridSpan w:val="2"/>
            <w:shd w:val="clear" w:color="auto" w:fill="F7CAAC"/>
          </w:tcPr>
          <w:p w14:paraId="40DC70B0" w14:textId="77777777" w:rsidR="00280882" w:rsidRDefault="00280882" w:rsidP="00913988">
            <w:pPr>
              <w:jc w:val="both"/>
            </w:pPr>
            <w:r>
              <w:rPr>
                <w:b/>
              </w:rPr>
              <w:t>doporučený ročník / semestr</w:t>
            </w:r>
          </w:p>
        </w:tc>
        <w:tc>
          <w:tcPr>
            <w:tcW w:w="668" w:type="dxa"/>
          </w:tcPr>
          <w:p w14:paraId="63DBEF18" w14:textId="77777777" w:rsidR="00280882" w:rsidRDefault="00280882" w:rsidP="00913988">
            <w:pPr>
              <w:jc w:val="both"/>
            </w:pPr>
            <w:r>
              <w:t>1/Z</w:t>
            </w:r>
          </w:p>
        </w:tc>
      </w:tr>
      <w:tr w:rsidR="00280882" w14:paraId="702C4597" w14:textId="77777777" w:rsidTr="00913988">
        <w:tc>
          <w:tcPr>
            <w:tcW w:w="3086" w:type="dxa"/>
            <w:shd w:val="clear" w:color="auto" w:fill="F7CAAC"/>
          </w:tcPr>
          <w:p w14:paraId="7D17635B" w14:textId="77777777" w:rsidR="00280882" w:rsidRPr="00280882" w:rsidRDefault="00280882" w:rsidP="00913988">
            <w:pPr>
              <w:jc w:val="both"/>
              <w:rPr>
                <w:b/>
              </w:rPr>
            </w:pPr>
            <w:r w:rsidRPr="00280882">
              <w:rPr>
                <w:b/>
              </w:rPr>
              <w:t>Rozsah studijního předmětu</w:t>
            </w:r>
          </w:p>
        </w:tc>
        <w:tc>
          <w:tcPr>
            <w:tcW w:w="1701" w:type="dxa"/>
            <w:gridSpan w:val="2"/>
          </w:tcPr>
          <w:p w14:paraId="054B82E3" w14:textId="77777777" w:rsidR="00280882" w:rsidRPr="00280882" w:rsidRDefault="00280882" w:rsidP="00913988">
            <w:pPr>
              <w:jc w:val="both"/>
            </w:pPr>
            <w:r w:rsidRPr="00280882">
              <w:t>39c</w:t>
            </w:r>
          </w:p>
        </w:tc>
        <w:tc>
          <w:tcPr>
            <w:tcW w:w="889" w:type="dxa"/>
            <w:shd w:val="clear" w:color="auto" w:fill="F7CAAC"/>
          </w:tcPr>
          <w:p w14:paraId="3CE8F670" w14:textId="77777777" w:rsidR="00280882" w:rsidRPr="00280882" w:rsidRDefault="00280882" w:rsidP="00913988">
            <w:pPr>
              <w:jc w:val="both"/>
              <w:rPr>
                <w:b/>
              </w:rPr>
            </w:pPr>
            <w:r w:rsidRPr="00280882">
              <w:rPr>
                <w:b/>
              </w:rPr>
              <w:t xml:space="preserve">hod. </w:t>
            </w:r>
          </w:p>
        </w:tc>
        <w:tc>
          <w:tcPr>
            <w:tcW w:w="816" w:type="dxa"/>
          </w:tcPr>
          <w:p w14:paraId="5042F476" w14:textId="77777777" w:rsidR="00280882" w:rsidRDefault="00280882" w:rsidP="00913988">
            <w:pPr>
              <w:jc w:val="both"/>
            </w:pPr>
            <w:r>
              <w:t>39</w:t>
            </w:r>
          </w:p>
        </w:tc>
        <w:tc>
          <w:tcPr>
            <w:tcW w:w="2156" w:type="dxa"/>
            <w:shd w:val="clear" w:color="auto" w:fill="F7CAAC"/>
          </w:tcPr>
          <w:p w14:paraId="33A9418A" w14:textId="77777777" w:rsidR="00280882" w:rsidRDefault="00280882" w:rsidP="00913988">
            <w:pPr>
              <w:jc w:val="both"/>
              <w:rPr>
                <w:b/>
              </w:rPr>
            </w:pPr>
            <w:r>
              <w:rPr>
                <w:b/>
              </w:rPr>
              <w:t>kreditů</w:t>
            </w:r>
          </w:p>
        </w:tc>
        <w:tc>
          <w:tcPr>
            <w:tcW w:w="1207" w:type="dxa"/>
            <w:gridSpan w:val="2"/>
          </w:tcPr>
          <w:p w14:paraId="7F440978" w14:textId="77777777" w:rsidR="00280882" w:rsidRDefault="00280882" w:rsidP="00913988">
            <w:pPr>
              <w:jc w:val="both"/>
            </w:pPr>
            <w:r>
              <w:t>4</w:t>
            </w:r>
          </w:p>
        </w:tc>
      </w:tr>
      <w:tr w:rsidR="00280882" w14:paraId="532B3666" w14:textId="77777777" w:rsidTr="00913988">
        <w:tc>
          <w:tcPr>
            <w:tcW w:w="3086" w:type="dxa"/>
            <w:shd w:val="clear" w:color="auto" w:fill="F7CAAC"/>
          </w:tcPr>
          <w:p w14:paraId="6D769B94" w14:textId="77777777" w:rsidR="00280882" w:rsidRPr="00280882" w:rsidRDefault="00280882" w:rsidP="00913988">
            <w:pPr>
              <w:jc w:val="both"/>
              <w:rPr>
                <w:b/>
              </w:rPr>
            </w:pPr>
            <w:r w:rsidRPr="00280882">
              <w:rPr>
                <w:b/>
              </w:rPr>
              <w:t>Prerekvizity, korekvizity, ekvivalence</w:t>
            </w:r>
          </w:p>
        </w:tc>
        <w:tc>
          <w:tcPr>
            <w:tcW w:w="6769" w:type="dxa"/>
            <w:gridSpan w:val="7"/>
          </w:tcPr>
          <w:p w14:paraId="7A3B61FE" w14:textId="77777777" w:rsidR="00280882" w:rsidRPr="00280882" w:rsidRDefault="00280882" w:rsidP="00913988">
            <w:pPr>
              <w:jc w:val="both"/>
            </w:pPr>
          </w:p>
        </w:tc>
      </w:tr>
      <w:tr w:rsidR="00280882" w14:paraId="37DC9F23" w14:textId="77777777" w:rsidTr="00913988">
        <w:tc>
          <w:tcPr>
            <w:tcW w:w="3086" w:type="dxa"/>
            <w:shd w:val="clear" w:color="auto" w:fill="F7CAAC"/>
          </w:tcPr>
          <w:p w14:paraId="3BD2BAE6" w14:textId="77777777" w:rsidR="00280882" w:rsidRPr="00280882" w:rsidRDefault="00280882" w:rsidP="00913988">
            <w:pPr>
              <w:jc w:val="both"/>
              <w:rPr>
                <w:b/>
              </w:rPr>
            </w:pPr>
            <w:r w:rsidRPr="00280882">
              <w:rPr>
                <w:b/>
              </w:rPr>
              <w:t>Způsob ověření studijních výsledků</w:t>
            </w:r>
          </w:p>
        </w:tc>
        <w:tc>
          <w:tcPr>
            <w:tcW w:w="3406" w:type="dxa"/>
            <w:gridSpan w:val="4"/>
          </w:tcPr>
          <w:p w14:paraId="1E58ED36" w14:textId="77777777" w:rsidR="00280882" w:rsidRPr="00280882" w:rsidRDefault="00280882" w:rsidP="00913988">
            <w:pPr>
              <w:jc w:val="both"/>
            </w:pPr>
            <w:r w:rsidRPr="00280882">
              <w:t>klasifikovaný zápočet</w:t>
            </w:r>
          </w:p>
        </w:tc>
        <w:tc>
          <w:tcPr>
            <w:tcW w:w="2156" w:type="dxa"/>
            <w:shd w:val="clear" w:color="auto" w:fill="F7CAAC"/>
          </w:tcPr>
          <w:p w14:paraId="5490FA6C" w14:textId="77777777" w:rsidR="00280882" w:rsidRDefault="00280882" w:rsidP="00913988">
            <w:pPr>
              <w:jc w:val="both"/>
              <w:rPr>
                <w:b/>
              </w:rPr>
            </w:pPr>
            <w:r>
              <w:rPr>
                <w:b/>
              </w:rPr>
              <w:t>Forma výuky</w:t>
            </w:r>
          </w:p>
        </w:tc>
        <w:tc>
          <w:tcPr>
            <w:tcW w:w="1207" w:type="dxa"/>
            <w:gridSpan w:val="2"/>
          </w:tcPr>
          <w:p w14:paraId="58E3D7DA" w14:textId="77777777" w:rsidR="00280882" w:rsidRDefault="00280882" w:rsidP="00913988">
            <w:pPr>
              <w:jc w:val="both"/>
            </w:pPr>
            <w:r>
              <w:t>cvičení</w:t>
            </w:r>
          </w:p>
        </w:tc>
      </w:tr>
      <w:tr w:rsidR="00280882" w14:paraId="0DEC7C9F" w14:textId="77777777" w:rsidTr="00913988">
        <w:tc>
          <w:tcPr>
            <w:tcW w:w="3086" w:type="dxa"/>
            <w:shd w:val="clear" w:color="auto" w:fill="F7CAAC"/>
          </w:tcPr>
          <w:p w14:paraId="25D1CC7F"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7C9EE240" w14:textId="77777777" w:rsidR="00280882" w:rsidRPr="00280882" w:rsidRDefault="00280882" w:rsidP="00913988">
            <w:pPr>
              <w:jc w:val="both"/>
            </w:pPr>
            <w:r w:rsidRPr="00280882">
              <w:t>Způsob zakončení předmětu – klasifikovaný zápočet</w:t>
            </w:r>
          </w:p>
          <w:p w14:paraId="765AA157" w14:textId="5184C75F" w:rsidR="00280882" w:rsidRPr="00280882" w:rsidRDefault="005774C6" w:rsidP="005774C6">
            <w:pPr>
              <w:jc w:val="both"/>
            </w:pPr>
            <w:r>
              <w:t>Požadavky ke klasifikovanému zápočtu</w:t>
            </w:r>
            <w:r w:rsidR="00280882" w:rsidRPr="00280882">
              <w:t>:</w:t>
            </w:r>
            <w:r w:rsidR="009F4A37">
              <w:t xml:space="preserve"> </w:t>
            </w:r>
            <w:r w:rsidR="00280882" w:rsidRPr="00280882">
              <w:t>Aktivní účast na cvičeních.</w:t>
            </w:r>
            <w:r w:rsidR="009F4A37">
              <w:t xml:space="preserve"> </w:t>
            </w:r>
            <w:r w:rsidR="00280882" w:rsidRPr="00280882">
              <w:t>Povinná docházka minimálně 80</w:t>
            </w:r>
            <w:r w:rsidR="004F51C3">
              <w:t xml:space="preserve"> </w:t>
            </w:r>
            <w:r w:rsidR="00280882"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00280882" w:rsidRPr="00280882">
              <w:t>Každý student vystoupí jednou před studijní skupinou s krátk</w:t>
            </w:r>
            <w:r w:rsidR="009F4A37">
              <w:t>ou 10</w:t>
            </w:r>
            <w:r w:rsidR="002D1C6C">
              <w:t>-</w:t>
            </w:r>
            <w:r w:rsidR="009F4A37">
              <w:t xml:space="preserve">ti minutovou prezentací. </w:t>
            </w:r>
            <w:r w:rsidR="00280882" w:rsidRPr="00280882">
              <w:t>Úspěšné absolvování průběžných testů a závěrečného testu (2 opravné termíny) s minimální úspěšností 60</w:t>
            </w:r>
            <w:r w:rsidR="004F51C3">
              <w:t xml:space="preserve"> </w:t>
            </w:r>
            <w:r w:rsidR="00280882" w:rsidRPr="00280882">
              <w:t>%.</w:t>
            </w:r>
          </w:p>
        </w:tc>
      </w:tr>
      <w:tr w:rsidR="00280882" w14:paraId="6E1CD724" w14:textId="77777777" w:rsidTr="00913988">
        <w:trPr>
          <w:trHeight w:val="56"/>
        </w:trPr>
        <w:tc>
          <w:tcPr>
            <w:tcW w:w="9855" w:type="dxa"/>
            <w:gridSpan w:val="8"/>
            <w:tcBorders>
              <w:top w:val="nil"/>
            </w:tcBorders>
          </w:tcPr>
          <w:p w14:paraId="44759689" w14:textId="77777777" w:rsidR="00280882" w:rsidRPr="009F4A37" w:rsidRDefault="00280882" w:rsidP="00913988">
            <w:pPr>
              <w:jc w:val="both"/>
              <w:rPr>
                <w:sz w:val="16"/>
              </w:rPr>
            </w:pPr>
          </w:p>
        </w:tc>
      </w:tr>
      <w:tr w:rsidR="00280882" w14:paraId="3456F29B" w14:textId="77777777" w:rsidTr="00913988">
        <w:trPr>
          <w:trHeight w:val="197"/>
        </w:trPr>
        <w:tc>
          <w:tcPr>
            <w:tcW w:w="3086" w:type="dxa"/>
            <w:tcBorders>
              <w:top w:val="nil"/>
            </w:tcBorders>
            <w:shd w:val="clear" w:color="auto" w:fill="F7CAAC"/>
          </w:tcPr>
          <w:p w14:paraId="637663F5"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4FE58CCA" w14:textId="58F4A099" w:rsidR="00280882" w:rsidRPr="005F0146" w:rsidRDefault="00280882" w:rsidP="00913988">
            <w:pPr>
              <w:shd w:val="clear" w:color="auto" w:fill="FFFFFF"/>
              <w:spacing w:after="100" w:afterAutospacing="1"/>
              <w:outlineLvl w:val="3"/>
              <w:rPr>
                <w:bCs/>
                <w:color w:val="222222"/>
              </w:rPr>
            </w:pPr>
            <w:del w:id="1421" w:author="Pavla Trefilová" w:date="2019-11-18T17:19:00Z">
              <w:r w:rsidRPr="00280882">
                <w:rPr>
                  <w:bCs/>
                </w:rPr>
                <w:delText>PhDr. Jana Semotamová</w:delText>
              </w:r>
            </w:del>
            <w:ins w:id="1422" w:author="Pavla Trefilová" w:date="2019-11-18T17:19:00Z">
              <w:r w:rsidR="005F0146" w:rsidRPr="0031440D">
                <w:t>Simon Sewell, MSc</w:t>
              </w:r>
              <w:r w:rsidR="005F0146" w:rsidRPr="005F0146">
                <w:rPr>
                  <w:bCs/>
                </w:rPr>
                <w:t>.</w:t>
              </w:r>
            </w:ins>
          </w:p>
        </w:tc>
      </w:tr>
      <w:tr w:rsidR="00280882" w14:paraId="10D7A466" w14:textId="77777777" w:rsidTr="00913988">
        <w:trPr>
          <w:trHeight w:val="243"/>
        </w:trPr>
        <w:tc>
          <w:tcPr>
            <w:tcW w:w="3086" w:type="dxa"/>
            <w:tcBorders>
              <w:top w:val="nil"/>
            </w:tcBorders>
            <w:shd w:val="clear" w:color="auto" w:fill="F7CAAC"/>
          </w:tcPr>
          <w:p w14:paraId="06A5FA41"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287E5034" w14:textId="3BC204F2" w:rsidR="00280882" w:rsidRPr="005F0146" w:rsidRDefault="002D1C6C">
            <w:pPr>
              <w:jc w:val="both"/>
            </w:pPr>
            <w:r w:rsidRPr="005F0146">
              <w:t xml:space="preserve">Garant se podílí v rozsahu </w:t>
            </w:r>
            <w:del w:id="1423" w:author="Pavla Trefilová" w:date="2019-11-18T17:19:00Z">
              <w:r>
                <w:delText>100</w:delText>
              </w:r>
            </w:del>
            <w:ins w:id="1424" w:author="Pavla Trefilová" w:date="2019-11-18T17:19:00Z">
              <w:r w:rsidR="00E53659" w:rsidRPr="005F0146">
                <w:t>6</w:t>
              </w:r>
              <w:r w:rsidRPr="005F0146">
                <w:t>0</w:t>
              </w:r>
            </w:ins>
            <w:r w:rsidR="004F51C3" w:rsidRPr="005F0146">
              <w:t xml:space="preserve"> </w:t>
            </w:r>
            <w:r w:rsidRPr="005F0146">
              <w:t>%, stanovuje koncepci cvičení a dohlíží na jejich jednotné vedení.</w:t>
            </w:r>
          </w:p>
        </w:tc>
      </w:tr>
      <w:tr w:rsidR="00280882" w14:paraId="1ABA8F0D" w14:textId="77777777" w:rsidTr="00913988">
        <w:tc>
          <w:tcPr>
            <w:tcW w:w="3086" w:type="dxa"/>
            <w:shd w:val="clear" w:color="auto" w:fill="F7CAAC"/>
          </w:tcPr>
          <w:p w14:paraId="3BCA97C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662E5688" w14:textId="1D448FF5" w:rsidR="00280882" w:rsidRPr="0031440D" w:rsidRDefault="00280882">
            <w:pPr>
              <w:jc w:val="both"/>
              <w:rPr>
                <w:rFonts w:eastAsia="Calibri"/>
              </w:rPr>
            </w:pPr>
            <w:del w:id="1425" w:author="Pavla Trefilová" w:date="2019-11-18T17:19:00Z">
              <w:r w:rsidRPr="00280882">
                <w:rPr>
                  <w:bCs/>
                </w:rPr>
                <w:delText>PhDr. Jana Semotamová</w:delText>
              </w:r>
              <w:r w:rsidR="009F4A37">
                <w:rPr>
                  <w:bCs/>
                </w:rPr>
                <w:delText xml:space="preserve"> - </w:delText>
              </w:r>
              <w:r w:rsidR="009F4A37">
                <w:delText>cvičení (100%)</w:delText>
              </w:r>
            </w:del>
            <w:ins w:id="1426" w:author="Pavla Trefilová" w:date="2019-11-18T17:19:00Z">
              <w:r w:rsidR="005F0146" w:rsidRPr="0031440D">
                <w:t>Simon Sewell, MSc</w:t>
              </w:r>
              <w:r w:rsidR="00E53659" w:rsidRPr="0031440D">
                <w:rPr>
                  <w:rFonts w:eastAsia="Calibri"/>
                </w:rPr>
                <w:t xml:space="preserve">. </w:t>
              </w:r>
              <w:r w:rsidR="009F4A37" w:rsidRPr="005F0146">
                <w:rPr>
                  <w:bCs/>
                </w:rPr>
                <w:t xml:space="preserve">- </w:t>
              </w:r>
              <w:r w:rsidR="009F4A37" w:rsidRPr="005F0146">
                <w:t>cvičení (</w:t>
              </w:r>
              <w:r w:rsidR="00E53659" w:rsidRPr="005F0146">
                <w:t>6</w:t>
              </w:r>
              <w:r w:rsidR="009F4A37" w:rsidRPr="005F0146">
                <w:t>0%)</w:t>
              </w:r>
              <w:r w:rsidR="00E53659" w:rsidRPr="005F0146">
                <w:t>; Jeffrey Paul Herwels, B</w:t>
              </w:r>
              <w:r w:rsidR="00960ED2" w:rsidRPr="005F0146">
                <w:t>.</w:t>
              </w:r>
              <w:r w:rsidR="00E53659" w:rsidRPr="005F0146">
                <w:t xml:space="preserve">A. </w:t>
              </w:r>
              <w:r w:rsidR="00E53659" w:rsidRPr="005F0146">
                <w:rPr>
                  <w:bCs/>
                </w:rPr>
                <w:t xml:space="preserve">- </w:t>
              </w:r>
              <w:r w:rsidR="00E53659" w:rsidRPr="005F0146">
                <w:t>cvičení (</w:t>
              </w:r>
              <w:r w:rsidR="00960ED2" w:rsidRPr="005F0146">
                <w:t>2</w:t>
              </w:r>
              <w:r w:rsidR="00E53659" w:rsidRPr="005F0146">
                <w:t xml:space="preserve">0%); </w:t>
              </w:r>
              <w:r w:rsidR="00960ED2" w:rsidRPr="005F0146">
                <w:t>Estelle Toerien, B.A. - cvičení (20%)</w:t>
              </w:r>
            </w:ins>
          </w:p>
        </w:tc>
      </w:tr>
      <w:tr w:rsidR="00280882" w14:paraId="08CCA086" w14:textId="77777777" w:rsidTr="00280882">
        <w:trPr>
          <w:trHeight w:val="64"/>
        </w:trPr>
        <w:tc>
          <w:tcPr>
            <w:tcW w:w="9855" w:type="dxa"/>
            <w:gridSpan w:val="8"/>
            <w:tcBorders>
              <w:top w:val="nil"/>
            </w:tcBorders>
          </w:tcPr>
          <w:p w14:paraId="020EB1EE" w14:textId="73BFFFDD" w:rsidR="005F0146" w:rsidRPr="009F4A37" w:rsidRDefault="005F0146">
            <w:pPr>
              <w:jc w:val="both"/>
              <w:rPr>
                <w:sz w:val="16"/>
              </w:rPr>
            </w:pPr>
          </w:p>
        </w:tc>
      </w:tr>
      <w:tr w:rsidR="00280882" w14:paraId="448AA26D" w14:textId="77777777" w:rsidTr="00913988">
        <w:tc>
          <w:tcPr>
            <w:tcW w:w="3086" w:type="dxa"/>
            <w:shd w:val="clear" w:color="auto" w:fill="F7CAAC"/>
          </w:tcPr>
          <w:p w14:paraId="2D36FCD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18E8B81" w14:textId="77777777" w:rsidR="00280882" w:rsidRPr="00280882" w:rsidRDefault="00280882" w:rsidP="00913988">
            <w:pPr>
              <w:jc w:val="both"/>
            </w:pPr>
          </w:p>
        </w:tc>
      </w:tr>
      <w:tr w:rsidR="00280882" w14:paraId="4A2ADA72" w14:textId="77777777" w:rsidTr="00913988">
        <w:trPr>
          <w:trHeight w:val="2632"/>
        </w:trPr>
        <w:tc>
          <w:tcPr>
            <w:tcW w:w="9855" w:type="dxa"/>
            <w:gridSpan w:val="8"/>
            <w:tcBorders>
              <w:top w:val="nil"/>
              <w:bottom w:val="single" w:sz="12" w:space="0" w:color="auto"/>
            </w:tcBorders>
          </w:tcPr>
          <w:p w14:paraId="15860787" w14:textId="77777777" w:rsidR="00280882" w:rsidRPr="00280882" w:rsidRDefault="00280882" w:rsidP="00913988">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14:paraId="51DB929E" w14:textId="33E9F6DE" w:rsidR="00280882" w:rsidRPr="00280882" w:rsidRDefault="006B50B1" w:rsidP="00913988">
            <w:pPr>
              <w:jc w:val="both"/>
            </w:pPr>
            <w:r>
              <w:t>Obsah</w:t>
            </w:r>
          </w:p>
          <w:p w14:paraId="6F94A9A9" w14:textId="4A53BC7B"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Dovednosti a techniky potřebné </w:t>
            </w:r>
            <w:r w:rsidR="006B50B1">
              <w:rPr>
                <w:rFonts w:ascii="Times New Roman" w:hAnsi="Times New Roman"/>
                <w:sz w:val="20"/>
                <w:szCs w:val="20"/>
              </w:rPr>
              <w:t>k obchodnímu styku v zahraničí</w:t>
            </w:r>
          </w:p>
          <w:p w14:paraId="353DB8AC" w14:textId="0BC429D6"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w:t>
            </w:r>
            <w:r w:rsidR="006B50B1">
              <w:rPr>
                <w:rFonts w:ascii="Times New Roman" w:hAnsi="Times New Roman"/>
                <w:sz w:val="20"/>
                <w:szCs w:val="20"/>
              </w:rPr>
              <w:t>lečenské jednání a vystupování</w:t>
            </w:r>
          </w:p>
          <w:p w14:paraId="1BE27721" w14:textId="4916130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Kladení požadavků</w:t>
            </w:r>
          </w:p>
          <w:p w14:paraId="5A00DBE4" w14:textId="16DA6C64"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Nabídka pomoci</w:t>
            </w:r>
          </w:p>
          <w:p w14:paraId="6E00AECA" w14:textId="65D033DE"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Žádost o svolení</w:t>
            </w:r>
            <w:r w:rsidR="00280882" w:rsidRPr="00280882">
              <w:rPr>
                <w:rFonts w:ascii="Times New Roman" w:hAnsi="Times New Roman"/>
                <w:sz w:val="20"/>
                <w:szCs w:val="20"/>
              </w:rPr>
              <w:t xml:space="preserve"> </w:t>
            </w:r>
          </w:p>
          <w:p w14:paraId="2B3E69FB" w14:textId="0BA0A27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Telefonování</w:t>
            </w:r>
          </w:p>
          <w:p w14:paraId="1474798F" w14:textId="589FC1CC"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Sjednávání schůzek</w:t>
            </w:r>
          </w:p>
          <w:p w14:paraId="53681F57" w14:textId="3CB81B0B"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Změna data schůzky</w:t>
            </w:r>
          </w:p>
          <w:p w14:paraId="5C8735E1" w14:textId="60893EDF"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Kulturní povědomí</w:t>
            </w:r>
          </w:p>
        </w:tc>
      </w:tr>
      <w:tr w:rsidR="00280882" w14:paraId="17CFDDC9" w14:textId="77777777" w:rsidTr="00913988">
        <w:trPr>
          <w:trHeight w:val="265"/>
        </w:trPr>
        <w:tc>
          <w:tcPr>
            <w:tcW w:w="3653" w:type="dxa"/>
            <w:gridSpan w:val="2"/>
            <w:tcBorders>
              <w:top w:val="nil"/>
            </w:tcBorders>
            <w:shd w:val="clear" w:color="auto" w:fill="F7CAAC"/>
          </w:tcPr>
          <w:p w14:paraId="690B1BDB"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A389598" w14:textId="77777777" w:rsidR="00280882" w:rsidRPr="00280882" w:rsidRDefault="00280882" w:rsidP="00913988">
            <w:pPr>
              <w:jc w:val="both"/>
            </w:pPr>
          </w:p>
        </w:tc>
      </w:tr>
      <w:tr w:rsidR="00280882" w14:paraId="31EB9935" w14:textId="77777777" w:rsidTr="00913988">
        <w:trPr>
          <w:trHeight w:val="2077"/>
        </w:trPr>
        <w:tc>
          <w:tcPr>
            <w:tcW w:w="9855" w:type="dxa"/>
            <w:gridSpan w:val="8"/>
            <w:tcBorders>
              <w:top w:val="nil"/>
            </w:tcBorders>
          </w:tcPr>
          <w:p w14:paraId="1C7C1B46" w14:textId="77777777" w:rsidR="00280882" w:rsidRPr="00280882" w:rsidRDefault="00280882" w:rsidP="00913988">
            <w:pPr>
              <w:jc w:val="both"/>
              <w:rPr>
                <w:b/>
              </w:rPr>
            </w:pPr>
            <w:r w:rsidRPr="00280882">
              <w:rPr>
                <w:b/>
              </w:rPr>
              <w:t>Povinná literatura</w:t>
            </w:r>
          </w:p>
          <w:p w14:paraId="3369EFB1"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602F0932"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6DDD0C78" w14:textId="77777777" w:rsidR="00280882" w:rsidRPr="00280882" w:rsidRDefault="00280882" w:rsidP="00913988">
            <w:pPr>
              <w:jc w:val="both"/>
              <w:rPr>
                <w:b/>
              </w:rPr>
            </w:pPr>
            <w:r w:rsidRPr="00280882">
              <w:rPr>
                <w:b/>
              </w:rPr>
              <w:t>Doporučená literatura</w:t>
            </w:r>
          </w:p>
          <w:p w14:paraId="54345446" w14:textId="77777777" w:rsidR="00280882" w:rsidRPr="00280882" w:rsidRDefault="00280882" w:rsidP="00913988">
            <w:pPr>
              <w:jc w:val="both"/>
            </w:pPr>
            <w:r w:rsidRPr="00280882">
              <w:t xml:space="preserve">ASHLEY, A. </w:t>
            </w:r>
            <w:r w:rsidRPr="00280882">
              <w:rPr>
                <w:i/>
              </w:rPr>
              <w:t>Oxford Handbook Of Commercial Correspondence</w:t>
            </w:r>
            <w:r w:rsidRPr="00280882">
              <w:t>. Oxford: Oxford University Press, 2003, 304 s. ISBN 0-19-427406-3.</w:t>
            </w:r>
          </w:p>
          <w:p w14:paraId="7691E4DB"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5605A72F"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tc>
      </w:tr>
      <w:tr w:rsidR="00280882" w14:paraId="4CB9980B"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6145A5" w14:textId="77777777" w:rsidR="00280882" w:rsidRPr="00280882" w:rsidRDefault="00280882" w:rsidP="00913988">
            <w:pPr>
              <w:jc w:val="center"/>
              <w:rPr>
                <w:b/>
              </w:rPr>
            </w:pPr>
            <w:r w:rsidRPr="00280882">
              <w:rPr>
                <w:b/>
              </w:rPr>
              <w:t>Informace ke kombinované nebo distanční formě</w:t>
            </w:r>
          </w:p>
        </w:tc>
      </w:tr>
      <w:tr w:rsidR="00280882" w14:paraId="4B614940" w14:textId="77777777" w:rsidTr="00913988">
        <w:tc>
          <w:tcPr>
            <w:tcW w:w="4787" w:type="dxa"/>
            <w:gridSpan w:val="3"/>
            <w:tcBorders>
              <w:top w:val="single" w:sz="2" w:space="0" w:color="auto"/>
            </w:tcBorders>
            <w:shd w:val="clear" w:color="auto" w:fill="F7CAAC"/>
          </w:tcPr>
          <w:p w14:paraId="070AB451"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40B4447E" w14:textId="20D14E26" w:rsidR="00280882" w:rsidRPr="00280882" w:rsidRDefault="00280882" w:rsidP="00913988">
            <w:pPr>
              <w:jc w:val="both"/>
            </w:pPr>
          </w:p>
        </w:tc>
        <w:tc>
          <w:tcPr>
            <w:tcW w:w="4179" w:type="dxa"/>
            <w:gridSpan w:val="4"/>
            <w:tcBorders>
              <w:top w:val="single" w:sz="2" w:space="0" w:color="auto"/>
            </w:tcBorders>
            <w:shd w:val="clear" w:color="auto" w:fill="F7CAAC"/>
          </w:tcPr>
          <w:p w14:paraId="5EB47109" w14:textId="77777777" w:rsidR="00280882" w:rsidRDefault="00280882" w:rsidP="00913988">
            <w:pPr>
              <w:jc w:val="both"/>
              <w:rPr>
                <w:b/>
              </w:rPr>
            </w:pPr>
            <w:r>
              <w:rPr>
                <w:b/>
              </w:rPr>
              <w:t xml:space="preserve">hodin </w:t>
            </w:r>
          </w:p>
        </w:tc>
      </w:tr>
      <w:tr w:rsidR="00280882" w14:paraId="3FF70585" w14:textId="77777777" w:rsidTr="00913988">
        <w:tc>
          <w:tcPr>
            <w:tcW w:w="9855" w:type="dxa"/>
            <w:gridSpan w:val="8"/>
            <w:shd w:val="clear" w:color="auto" w:fill="F7CAAC"/>
          </w:tcPr>
          <w:p w14:paraId="6E43F410" w14:textId="77777777" w:rsidR="00280882" w:rsidRPr="00280882" w:rsidRDefault="00280882" w:rsidP="00913988">
            <w:pPr>
              <w:jc w:val="both"/>
              <w:rPr>
                <w:b/>
              </w:rPr>
            </w:pPr>
            <w:r w:rsidRPr="00280882">
              <w:rPr>
                <w:b/>
              </w:rPr>
              <w:t>Informace o způsobu kontaktu s vyučujícím</w:t>
            </w:r>
          </w:p>
        </w:tc>
      </w:tr>
      <w:tr w:rsidR="00280882" w14:paraId="25AE6C73" w14:textId="77777777" w:rsidTr="00913988">
        <w:trPr>
          <w:trHeight w:val="671"/>
        </w:trPr>
        <w:tc>
          <w:tcPr>
            <w:tcW w:w="9855" w:type="dxa"/>
            <w:gridSpan w:val="8"/>
          </w:tcPr>
          <w:p w14:paraId="029B94F7"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536DE3" w14:textId="77777777" w:rsidR="00280882" w:rsidRDefault="00280882">
      <w:pPr>
        <w:rPr>
          <w:del w:id="1427" w:author="Pavla Trefilová" w:date="2019-11-18T17:19:00Z"/>
        </w:rPr>
      </w:pPr>
    </w:p>
    <w:p w14:paraId="56250507"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52478B6" w14:textId="77777777" w:rsidTr="00913988">
        <w:tc>
          <w:tcPr>
            <w:tcW w:w="9855" w:type="dxa"/>
            <w:gridSpan w:val="8"/>
            <w:tcBorders>
              <w:bottom w:val="double" w:sz="4" w:space="0" w:color="auto"/>
            </w:tcBorders>
            <w:shd w:val="clear" w:color="auto" w:fill="BDD6EE"/>
          </w:tcPr>
          <w:p w14:paraId="653ECBFC"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057CE2D" w14:textId="77777777" w:rsidTr="00913988">
        <w:tc>
          <w:tcPr>
            <w:tcW w:w="3086" w:type="dxa"/>
            <w:tcBorders>
              <w:top w:val="double" w:sz="4" w:space="0" w:color="auto"/>
            </w:tcBorders>
            <w:shd w:val="clear" w:color="auto" w:fill="F7CAAC"/>
          </w:tcPr>
          <w:p w14:paraId="5337A2C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186B8847" w14:textId="77777777" w:rsidR="00280882" w:rsidRPr="00280882" w:rsidRDefault="00ED3868" w:rsidP="00913988">
            <w:pPr>
              <w:jc w:val="both"/>
            </w:pPr>
            <w:r w:rsidRPr="008D29E0">
              <w:rPr>
                <w:color w:val="000000"/>
                <w:shd w:val="clear" w:color="auto" w:fill="FFFFFF"/>
              </w:rPr>
              <w:t>English Language</w:t>
            </w:r>
            <w:r w:rsidR="00280882" w:rsidRPr="00280882">
              <w:t xml:space="preserve"> - CJ1</w:t>
            </w:r>
          </w:p>
        </w:tc>
      </w:tr>
      <w:tr w:rsidR="00280882" w14:paraId="0E05705D" w14:textId="77777777" w:rsidTr="00913988">
        <w:trPr>
          <w:trHeight w:val="249"/>
        </w:trPr>
        <w:tc>
          <w:tcPr>
            <w:tcW w:w="3086" w:type="dxa"/>
            <w:shd w:val="clear" w:color="auto" w:fill="F7CAAC"/>
          </w:tcPr>
          <w:p w14:paraId="738D9200" w14:textId="77777777" w:rsidR="00280882" w:rsidRPr="00280882" w:rsidRDefault="00280882" w:rsidP="00913988">
            <w:pPr>
              <w:jc w:val="both"/>
              <w:rPr>
                <w:b/>
              </w:rPr>
            </w:pPr>
            <w:r w:rsidRPr="00280882">
              <w:rPr>
                <w:b/>
              </w:rPr>
              <w:t>Typ předmětu</w:t>
            </w:r>
          </w:p>
        </w:tc>
        <w:tc>
          <w:tcPr>
            <w:tcW w:w="3406" w:type="dxa"/>
            <w:gridSpan w:val="4"/>
          </w:tcPr>
          <w:p w14:paraId="1926FB5F" w14:textId="77777777" w:rsidR="00280882" w:rsidRPr="00280882" w:rsidRDefault="00280882" w:rsidP="00913988">
            <w:pPr>
              <w:jc w:val="both"/>
            </w:pPr>
            <w:r w:rsidRPr="00280882">
              <w:t>povinný „P“</w:t>
            </w:r>
          </w:p>
        </w:tc>
        <w:tc>
          <w:tcPr>
            <w:tcW w:w="2695" w:type="dxa"/>
            <w:gridSpan w:val="2"/>
            <w:shd w:val="clear" w:color="auto" w:fill="F7CAAC"/>
          </w:tcPr>
          <w:p w14:paraId="0786183F" w14:textId="77777777" w:rsidR="00280882" w:rsidRPr="00280882" w:rsidRDefault="00280882" w:rsidP="00913988">
            <w:pPr>
              <w:jc w:val="both"/>
            </w:pPr>
            <w:r w:rsidRPr="00280882">
              <w:rPr>
                <w:b/>
              </w:rPr>
              <w:t>doporučený ročník / semestr</w:t>
            </w:r>
          </w:p>
        </w:tc>
        <w:tc>
          <w:tcPr>
            <w:tcW w:w="668" w:type="dxa"/>
          </w:tcPr>
          <w:p w14:paraId="3E5CED39" w14:textId="77777777" w:rsidR="00280882" w:rsidRPr="00280882" w:rsidRDefault="00280882" w:rsidP="00913988">
            <w:pPr>
              <w:jc w:val="both"/>
            </w:pPr>
            <w:r w:rsidRPr="00280882">
              <w:t>1/L</w:t>
            </w:r>
          </w:p>
        </w:tc>
      </w:tr>
      <w:tr w:rsidR="00280882" w14:paraId="412B49F4" w14:textId="77777777" w:rsidTr="00913988">
        <w:tc>
          <w:tcPr>
            <w:tcW w:w="3086" w:type="dxa"/>
            <w:shd w:val="clear" w:color="auto" w:fill="F7CAAC"/>
          </w:tcPr>
          <w:p w14:paraId="01B44C4C" w14:textId="77777777" w:rsidR="00280882" w:rsidRPr="00280882" w:rsidRDefault="00280882" w:rsidP="00913988">
            <w:pPr>
              <w:jc w:val="both"/>
              <w:rPr>
                <w:b/>
              </w:rPr>
            </w:pPr>
            <w:r w:rsidRPr="00280882">
              <w:rPr>
                <w:b/>
              </w:rPr>
              <w:t>Rozsah studijního předmětu</w:t>
            </w:r>
          </w:p>
        </w:tc>
        <w:tc>
          <w:tcPr>
            <w:tcW w:w="1701" w:type="dxa"/>
            <w:gridSpan w:val="2"/>
          </w:tcPr>
          <w:p w14:paraId="7CDFAF09" w14:textId="77777777" w:rsidR="00280882" w:rsidRPr="00280882" w:rsidRDefault="00280882" w:rsidP="00913988">
            <w:pPr>
              <w:jc w:val="both"/>
            </w:pPr>
            <w:r w:rsidRPr="00280882">
              <w:t>39c</w:t>
            </w:r>
          </w:p>
        </w:tc>
        <w:tc>
          <w:tcPr>
            <w:tcW w:w="889" w:type="dxa"/>
            <w:shd w:val="clear" w:color="auto" w:fill="F7CAAC"/>
          </w:tcPr>
          <w:p w14:paraId="2C4AEBA7" w14:textId="77777777" w:rsidR="00280882" w:rsidRPr="00280882" w:rsidRDefault="00280882" w:rsidP="00913988">
            <w:pPr>
              <w:jc w:val="both"/>
              <w:rPr>
                <w:b/>
              </w:rPr>
            </w:pPr>
            <w:r w:rsidRPr="00280882">
              <w:rPr>
                <w:b/>
              </w:rPr>
              <w:t xml:space="preserve">hod. </w:t>
            </w:r>
          </w:p>
        </w:tc>
        <w:tc>
          <w:tcPr>
            <w:tcW w:w="816" w:type="dxa"/>
          </w:tcPr>
          <w:p w14:paraId="513F2821" w14:textId="77777777" w:rsidR="00280882" w:rsidRPr="00280882" w:rsidRDefault="00280882" w:rsidP="00913988">
            <w:pPr>
              <w:jc w:val="both"/>
            </w:pPr>
            <w:r w:rsidRPr="00280882">
              <w:t>39</w:t>
            </w:r>
          </w:p>
        </w:tc>
        <w:tc>
          <w:tcPr>
            <w:tcW w:w="2156" w:type="dxa"/>
            <w:shd w:val="clear" w:color="auto" w:fill="F7CAAC"/>
          </w:tcPr>
          <w:p w14:paraId="7EF3583F" w14:textId="77777777" w:rsidR="00280882" w:rsidRPr="00280882" w:rsidRDefault="00280882" w:rsidP="00913988">
            <w:pPr>
              <w:jc w:val="both"/>
              <w:rPr>
                <w:b/>
              </w:rPr>
            </w:pPr>
            <w:r w:rsidRPr="00280882">
              <w:rPr>
                <w:b/>
              </w:rPr>
              <w:t>kreditů</w:t>
            </w:r>
          </w:p>
        </w:tc>
        <w:tc>
          <w:tcPr>
            <w:tcW w:w="1207" w:type="dxa"/>
            <w:gridSpan w:val="2"/>
          </w:tcPr>
          <w:p w14:paraId="588D560E" w14:textId="77777777" w:rsidR="00280882" w:rsidRPr="00280882" w:rsidRDefault="00280882" w:rsidP="00913988">
            <w:pPr>
              <w:jc w:val="both"/>
            </w:pPr>
            <w:r w:rsidRPr="00280882">
              <w:t>4</w:t>
            </w:r>
          </w:p>
        </w:tc>
      </w:tr>
      <w:tr w:rsidR="00280882" w14:paraId="1725FBF5" w14:textId="77777777" w:rsidTr="00913988">
        <w:tc>
          <w:tcPr>
            <w:tcW w:w="3086" w:type="dxa"/>
            <w:shd w:val="clear" w:color="auto" w:fill="F7CAAC"/>
          </w:tcPr>
          <w:p w14:paraId="34C0DA93" w14:textId="77777777" w:rsidR="00280882" w:rsidRPr="00280882" w:rsidRDefault="00280882" w:rsidP="00913988">
            <w:pPr>
              <w:jc w:val="both"/>
              <w:rPr>
                <w:b/>
              </w:rPr>
            </w:pPr>
            <w:r w:rsidRPr="00280882">
              <w:rPr>
                <w:b/>
              </w:rPr>
              <w:t>Prerekvizity, korekvizity, ekvivalence</w:t>
            </w:r>
          </w:p>
        </w:tc>
        <w:tc>
          <w:tcPr>
            <w:tcW w:w="6769" w:type="dxa"/>
            <w:gridSpan w:val="7"/>
          </w:tcPr>
          <w:p w14:paraId="658E176F" w14:textId="77777777" w:rsidR="00280882" w:rsidRPr="00280882" w:rsidRDefault="00280882" w:rsidP="00913988">
            <w:pPr>
              <w:jc w:val="both"/>
            </w:pPr>
          </w:p>
        </w:tc>
      </w:tr>
      <w:tr w:rsidR="00280882" w14:paraId="5A155219" w14:textId="77777777" w:rsidTr="00913988">
        <w:tc>
          <w:tcPr>
            <w:tcW w:w="3086" w:type="dxa"/>
            <w:shd w:val="clear" w:color="auto" w:fill="F7CAAC"/>
          </w:tcPr>
          <w:p w14:paraId="273F986F"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C7972A" w14:textId="77777777" w:rsidR="00280882" w:rsidRPr="00280882" w:rsidRDefault="00280882" w:rsidP="00913988">
            <w:pPr>
              <w:jc w:val="both"/>
            </w:pPr>
            <w:r w:rsidRPr="00280882">
              <w:t>zápočet, zkouška</w:t>
            </w:r>
          </w:p>
        </w:tc>
        <w:tc>
          <w:tcPr>
            <w:tcW w:w="2156" w:type="dxa"/>
            <w:shd w:val="clear" w:color="auto" w:fill="F7CAAC"/>
          </w:tcPr>
          <w:p w14:paraId="7CFF12FA" w14:textId="77777777" w:rsidR="00280882" w:rsidRPr="00280882" w:rsidRDefault="00280882" w:rsidP="00913988">
            <w:pPr>
              <w:jc w:val="both"/>
              <w:rPr>
                <w:b/>
              </w:rPr>
            </w:pPr>
            <w:r w:rsidRPr="00280882">
              <w:rPr>
                <w:b/>
              </w:rPr>
              <w:t>Forma výuky</w:t>
            </w:r>
          </w:p>
        </w:tc>
        <w:tc>
          <w:tcPr>
            <w:tcW w:w="1207" w:type="dxa"/>
            <w:gridSpan w:val="2"/>
          </w:tcPr>
          <w:p w14:paraId="6087F029" w14:textId="77777777" w:rsidR="00280882" w:rsidRPr="00280882" w:rsidRDefault="00280882" w:rsidP="00913988">
            <w:pPr>
              <w:jc w:val="both"/>
            </w:pPr>
            <w:r w:rsidRPr="00280882">
              <w:t>cvičení</w:t>
            </w:r>
          </w:p>
        </w:tc>
      </w:tr>
      <w:tr w:rsidR="00280882" w14:paraId="3F7D1038" w14:textId="77777777" w:rsidTr="00913988">
        <w:tc>
          <w:tcPr>
            <w:tcW w:w="3086" w:type="dxa"/>
            <w:shd w:val="clear" w:color="auto" w:fill="F7CAAC"/>
          </w:tcPr>
          <w:p w14:paraId="7EFB76EC"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100E46E1" w14:textId="77777777" w:rsidR="00280882" w:rsidRPr="00280882" w:rsidRDefault="00280882" w:rsidP="00913988">
            <w:pPr>
              <w:jc w:val="both"/>
            </w:pPr>
            <w:r w:rsidRPr="00280882">
              <w:t>Způsob zakončení předmětu – zápočet, zkouška</w:t>
            </w:r>
          </w:p>
          <w:p w14:paraId="36022CF8" w14:textId="77777777" w:rsidR="005774C6" w:rsidRDefault="00280882" w:rsidP="005774C6">
            <w:pPr>
              <w:jc w:val="both"/>
            </w:pPr>
            <w:r w:rsidRPr="00280882">
              <w:t xml:space="preserve">Požadavky </w:t>
            </w:r>
            <w:r w:rsidR="005774C6">
              <w:t>k zápočtu:</w:t>
            </w:r>
            <w:r w:rsidR="009F4A37">
              <w:t xml:space="preserve"> </w:t>
            </w:r>
            <w:r w:rsidRPr="00280882">
              <w:t>Aktivní účast na cvičeních.</w:t>
            </w:r>
            <w:r w:rsidR="009F4A37">
              <w:t xml:space="preserve"> </w:t>
            </w:r>
            <w:r w:rsidRPr="00280882">
              <w:t>Povinná docházka minimálně 80</w:t>
            </w:r>
            <w:r w:rsidR="004F51C3">
              <w:t xml:space="preserve"> </w:t>
            </w:r>
            <w:r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Pr="00280882">
              <w:t>Každý student vystoupí jednou před studijní skupinou s krátkou 10</w:t>
            </w:r>
            <w:r w:rsidR="002D1C6C">
              <w:t>-</w:t>
            </w:r>
            <w:r w:rsidRPr="00280882">
              <w:t>ti minutovou prezentací na téma velké zahraniční společnosti. Úspěšné absolvování průběžných testů a závěrečného testu (1 opravný termín) s minimální úspěšností 60</w:t>
            </w:r>
            <w:r w:rsidR="004F51C3">
              <w:t xml:space="preserve"> </w:t>
            </w:r>
            <w:r w:rsidRPr="00280882">
              <w:t>%.</w:t>
            </w:r>
            <w:r w:rsidR="009F4A37">
              <w:t xml:space="preserve"> </w:t>
            </w:r>
          </w:p>
          <w:p w14:paraId="0EC1E50E" w14:textId="1DAB8D09" w:rsidR="00280882" w:rsidRPr="00280882" w:rsidRDefault="005774C6">
            <w:pPr>
              <w:jc w:val="both"/>
            </w:pPr>
            <w:r>
              <w:t>Požadavky ke zkoušce: Z</w:t>
            </w:r>
            <w:r w:rsidR="00280882" w:rsidRPr="00280882">
              <w:t xml:space="preserve">ískání zápočtu. Zkouška je založena na prezentaci (v Power Pointu) menší </w:t>
            </w:r>
            <w:del w:id="1428" w:author="Pavla Trefilová" w:date="2019-11-18T17:19:00Z">
              <w:r w:rsidR="00280882" w:rsidRPr="00280882">
                <w:delText xml:space="preserve">české nebo slovenské </w:delText>
              </w:r>
            </w:del>
            <w:r w:rsidR="00280882" w:rsidRPr="00280882">
              <w:t>firmy (max. 120 zaměstnanců).</w:t>
            </w:r>
          </w:p>
        </w:tc>
      </w:tr>
      <w:tr w:rsidR="00280882" w14:paraId="3717F1B6" w14:textId="77777777" w:rsidTr="00913988">
        <w:trPr>
          <w:trHeight w:val="56"/>
        </w:trPr>
        <w:tc>
          <w:tcPr>
            <w:tcW w:w="9855" w:type="dxa"/>
            <w:gridSpan w:val="8"/>
            <w:tcBorders>
              <w:top w:val="nil"/>
            </w:tcBorders>
          </w:tcPr>
          <w:p w14:paraId="3BE40EC8" w14:textId="77777777" w:rsidR="00280882" w:rsidRPr="009F4A37" w:rsidRDefault="00280882" w:rsidP="00913988">
            <w:pPr>
              <w:jc w:val="both"/>
              <w:rPr>
                <w:sz w:val="16"/>
              </w:rPr>
            </w:pPr>
          </w:p>
        </w:tc>
      </w:tr>
      <w:tr w:rsidR="005F0146" w14:paraId="419F8705" w14:textId="77777777" w:rsidTr="00913988">
        <w:trPr>
          <w:trHeight w:val="197"/>
        </w:trPr>
        <w:tc>
          <w:tcPr>
            <w:tcW w:w="3086" w:type="dxa"/>
            <w:tcBorders>
              <w:top w:val="nil"/>
            </w:tcBorders>
            <w:shd w:val="clear" w:color="auto" w:fill="F7CAAC"/>
          </w:tcPr>
          <w:p w14:paraId="2CA0B1E7" w14:textId="77777777" w:rsidR="005F0146" w:rsidRPr="00280882" w:rsidRDefault="005F0146" w:rsidP="005F0146">
            <w:pPr>
              <w:jc w:val="both"/>
              <w:rPr>
                <w:b/>
              </w:rPr>
            </w:pPr>
            <w:r w:rsidRPr="00280882">
              <w:rPr>
                <w:b/>
              </w:rPr>
              <w:t>Garant předmětu</w:t>
            </w:r>
          </w:p>
        </w:tc>
        <w:tc>
          <w:tcPr>
            <w:tcW w:w="6769" w:type="dxa"/>
            <w:gridSpan w:val="7"/>
            <w:tcBorders>
              <w:top w:val="nil"/>
            </w:tcBorders>
          </w:tcPr>
          <w:p w14:paraId="2BD5BC24" w14:textId="594E5781" w:rsidR="005F0146" w:rsidRPr="00280882" w:rsidRDefault="005F0146" w:rsidP="005F0146">
            <w:pPr>
              <w:shd w:val="clear" w:color="auto" w:fill="FFFFFF"/>
              <w:spacing w:after="100" w:afterAutospacing="1"/>
              <w:outlineLvl w:val="3"/>
              <w:rPr>
                <w:bCs/>
                <w:color w:val="222222"/>
              </w:rPr>
            </w:pPr>
            <w:ins w:id="1429" w:author="Pavla Trefilová" w:date="2019-11-18T17:19:00Z">
              <w:r w:rsidRPr="00DB633E">
                <w:t>Simon Sewell, MSc</w:t>
              </w:r>
              <w:r w:rsidRPr="00DB633E">
                <w:rPr>
                  <w:bCs/>
                </w:rPr>
                <w:t>.</w:t>
              </w:r>
            </w:ins>
            <w:moveFromRangeStart w:id="1430" w:author="Pavla Trefilová" w:date="2019-11-18T17:19:00Z" w:name="move24990013"/>
            <w:moveFrom w:id="1431" w:author="Pavla Trefilová" w:date="2019-11-18T17:19:00Z">
              <w:r w:rsidR="002A2F37" w:rsidRPr="00E409BC">
                <w:rPr>
                  <w:b/>
                </w:rPr>
                <w:t xml:space="preserve">PhDr. </w:t>
              </w:r>
              <w:r w:rsidR="002A2F37">
                <w:rPr>
                  <w:b/>
                </w:rPr>
                <w:t xml:space="preserve">Jana </w:t>
              </w:r>
              <w:r w:rsidR="002A2F37" w:rsidRPr="00E409BC">
                <w:rPr>
                  <w:b/>
                </w:rPr>
                <w:t>Semotamová</w:t>
              </w:r>
            </w:moveFrom>
            <w:moveFromRangeEnd w:id="1430"/>
          </w:p>
        </w:tc>
      </w:tr>
      <w:tr w:rsidR="005F0146" w14:paraId="1B033FA6" w14:textId="77777777" w:rsidTr="00913988">
        <w:trPr>
          <w:trHeight w:val="243"/>
        </w:trPr>
        <w:tc>
          <w:tcPr>
            <w:tcW w:w="3086" w:type="dxa"/>
            <w:tcBorders>
              <w:top w:val="nil"/>
            </w:tcBorders>
            <w:shd w:val="clear" w:color="auto" w:fill="F7CAAC"/>
          </w:tcPr>
          <w:p w14:paraId="200BB1C5" w14:textId="77777777" w:rsidR="005F0146" w:rsidRPr="00280882" w:rsidRDefault="005F0146" w:rsidP="005F0146">
            <w:pPr>
              <w:jc w:val="both"/>
              <w:rPr>
                <w:b/>
              </w:rPr>
            </w:pPr>
            <w:r w:rsidRPr="00280882">
              <w:rPr>
                <w:b/>
              </w:rPr>
              <w:t>Zapojení garanta do výuky předmětu</w:t>
            </w:r>
          </w:p>
        </w:tc>
        <w:tc>
          <w:tcPr>
            <w:tcW w:w="6769" w:type="dxa"/>
            <w:gridSpan w:val="7"/>
            <w:tcBorders>
              <w:top w:val="nil"/>
            </w:tcBorders>
          </w:tcPr>
          <w:p w14:paraId="7BAF9C11" w14:textId="2D7FC369" w:rsidR="005F0146" w:rsidRPr="00280882" w:rsidRDefault="005F0146" w:rsidP="005F0146">
            <w:pPr>
              <w:jc w:val="both"/>
            </w:pPr>
            <w:r w:rsidRPr="00DB633E">
              <w:t xml:space="preserve">Garant se podílí v rozsahu </w:t>
            </w:r>
            <w:del w:id="1432" w:author="Pavla Trefilová" w:date="2019-11-18T17:19:00Z">
              <w:r w:rsidR="002D1C6C" w:rsidRPr="002D1C6C">
                <w:delText>100</w:delText>
              </w:r>
            </w:del>
            <w:ins w:id="1433" w:author="Pavla Trefilová" w:date="2019-11-18T17:19:00Z">
              <w:r w:rsidRPr="00DB633E">
                <w:t>60</w:t>
              </w:r>
            </w:ins>
            <w:r w:rsidRPr="00DB633E">
              <w:t xml:space="preserve"> %, stanovuje koncepci cvičení a dohlíží na jejich jednotné vedení.</w:t>
            </w:r>
          </w:p>
        </w:tc>
      </w:tr>
      <w:tr w:rsidR="005F0146" w14:paraId="2526812A" w14:textId="77777777" w:rsidTr="00913988">
        <w:tc>
          <w:tcPr>
            <w:tcW w:w="3086" w:type="dxa"/>
            <w:shd w:val="clear" w:color="auto" w:fill="F7CAAC"/>
          </w:tcPr>
          <w:p w14:paraId="66AD865D" w14:textId="77777777" w:rsidR="005F0146" w:rsidRPr="00280882" w:rsidRDefault="005F0146" w:rsidP="005F0146">
            <w:pPr>
              <w:jc w:val="both"/>
              <w:rPr>
                <w:b/>
              </w:rPr>
            </w:pPr>
            <w:r w:rsidRPr="00280882">
              <w:rPr>
                <w:b/>
              </w:rPr>
              <w:t>Vyučující</w:t>
            </w:r>
          </w:p>
        </w:tc>
        <w:tc>
          <w:tcPr>
            <w:tcW w:w="6769" w:type="dxa"/>
            <w:gridSpan w:val="7"/>
            <w:tcBorders>
              <w:bottom w:val="nil"/>
            </w:tcBorders>
          </w:tcPr>
          <w:p w14:paraId="2A088D6E" w14:textId="19785AEE" w:rsidR="005F0146" w:rsidRPr="00280882" w:rsidRDefault="005F0146" w:rsidP="005F0146">
            <w:pPr>
              <w:jc w:val="both"/>
            </w:pPr>
            <w:ins w:id="1434" w:author="Pavla Trefilová" w:date="2019-11-18T17:19:00Z">
              <w:r w:rsidRPr="00DB633E">
                <w:t>Simon Sewell, MSc</w:t>
              </w:r>
              <w:r w:rsidRPr="00DB633E">
                <w:rPr>
                  <w:rFonts w:eastAsia="Calibri"/>
                </w:rPr>
                <w:t xml:space="preserve">. </w:t>
              </w:r>
              <w:r w:rsidRPr="00DB633E">
                <w:rPr>
                  <w:bCs/>
                </w:rPr>
                <w:t xml:space="preserve">- </w:t>
              </w:r>
              <w:r w:rsidRPr="00DB633E">
                <w:t xml:space="preserve">cvičení (60%); Jeffrey Paul Herwels, B.A. </w:t>
              </w:r>
              <w:r w:rsidRPr="00DB633E">
                <w:rPr>
                  <w:bCs/>
                </w:rPr>
                <w:t xml:space="preserve">- </w:t>
              </w:r>
              <w:r w:rsidRPr="00DB633E">
                <w:t>cvičení (20%); Estelle Toerien, B.A. - cvičení (20%)</w:t>
              </w:r>
            </w:ins>
            <w:moveFromRangeStart w:id="1435" w:author="Pavla Trefilová" w:date="2019-11-18T17:19:00Z" w:name="move24990016"/>
            <w:moveFrom w:id="1436" w:author="Pavla Trefilová" w:date="2019-11-18T17:19:00Z">
              <w:r w:rsidR="002A2F37" w:rsidRPr="00E409BC">
                <w:rPr>
                  <w:b/>
                </w:rPr>
                <w:t xml:space="preserve">PhDr. </w:t>
              </w:r>
              <w:r w:rsidR="002A2F37">
                <w:rPr>
                  <w:b/>
                </w:rPr>
                <w:t xml:space="preserve">Jana </w:t>
              </w:r>
              <w:r w:rsidR="002A2F37" w:rsidRPr="00E409BC">
                <w:rPr>
                  <w:b/>
                </w:rPr>
                <w:t>Semotamová</w:t>
              </w:r>
            </w:moveFrom>
            <w:moveFromRangeEnd w:id="1435"/>
          </w:p>
        </w:tc>
      </w:tr>
      <w:tr w:rsidR="00280882" w14:paraId="1E6BBCBC" w14:textId="77777777" w:rsidTr="00913988">
        <w:trPr>
          <w:trHeight w:val="228"/>
        </w:trPr>
        <w:tc>
          <w:tcPr>
            <w:tcW w:w="9855" w:type="dxa"/>
            <w:gridSpan w:val="8"/>
            <w:tcBorders>
              <w:top w:val="nil"/>
            </w:tcBorders>
          </w:tcPr>
          <w:p w14:paraId="5135F7AE" w14:textId="77777777" w:rsidR="00280882" w:rsidRPr="009F4A37" w:rsidRDefault="00280882" w:rsidP="00913988">
            <w:pPr>
              <w:jc w:val="both"/>
              <w:rPr>
                <w:sz w:val="16"/>
              </w:rPr>
            </w:pPr>
          </w:p>
        </w:tc>
      </w:tr>
      <w:tr w:rsidR="00280882" w14:paraId="368F23D2" w14:textId="77777777" w:rsidTr="00913988">
        <w:tc>
          <w:tcPr>
            <w:tcW w:w="3086" w:type="dxa"/>
            <w:shd w:val="clear" w:color="auto" w:fill="F7CAAC"/>
          </w:tcPr>
          <w:p w14:paraId="263428B4"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A0A41E8" w14:textId="77777777" w:rsidR="00280882" w:rsidRPr="00280882" w:rsidRDefault="00280882" w:rsidP="00913988">
            <w:pPr>
              <w:jc w:val="both"/>
            </w:pPr>
          </w:p>
        </w:tc>
      </w:tr>
      <w:tr w:rsidR="00280882" w14:paraId="2A863738" w14:textId="77777777" w:rsidTr="00913988">
        <w:trPr>
          <w:trHeight w:val="1931"/>
        </w:trPr>
        <w:tc>
          <w:tcPr>
            <w:tcW w:w="9855" w:type="dxa"/>
            <w:gridSpan w:val="8"/>
            <w:tcBorders>
              <w:top w:val="nil"/>
              <w:bottom w:val="single" w:sz="12" w:space="0" w:color="auto"/>
            </w:tcBorders>
          </w:tcPr>
          <w:p w14:paraId="2C5DEE28" w14:textId="77777777" w:rsidR="00280882" w:rsidRPr="00280882" w:rsidRDefault="00280882" w:rsidP="00913988">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280882" w14:paraId="29372CCD" w14:textId="77777777" w:rsidTr="00913988">
        <w:trPr>
          <w:trHeight w:val="265"/>
        </w:trPr>
        <w:tc>
          <w:tcPr>
            <w:tcW w:w="3653" w:type="dxa"/>
            <w:gridSpan w:val="2"/>
            <w:tcBorders>
              <w:top w:val="nil"/>
            </w:tcBorders>
            <w:shd w:val="clear" w:color="auto" w:fill="F7CAAC"/>
          </w:tcPr>
          <w:p w14:paraId="7A012C24"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1A076840" w14:textId="77777777" w:rsidR="00280882" w:rsidRPr="00280882" w:rsidRDefault="00280882" w:rsidP="00913988">
            <w:pPr>
              <w:jc w:val="both"/>
            </w:pPr>
          </w:p>
        </w:tc>
      </w:tr>
      <w:tr w:rsidR="00280882" w14:paraId="786CDD0B" w14:textId="77777777" w:rsidTr="00DB53B5">
        <w:trPr>
          <w:trHeight w:val="2061"/>
        </w:trPr>
        <w:tc>
          <w:tcPr>
            <w:tcW w:w="9855" w:type="dxa"/>
            <w:gridSpan w:val="8"/>
            <w:tcBorders>
              <w:top w:val="nil"/>
            </w:tcBorders>
          </w:tcPr>
          <w:p w14:paraId="44BE8E3D" w14:textId="77777777" w:rsidR="00280882" w:rsidRPr="00280882" w:rsidRDefault="00280882" w:rsidP="00913988">
            <w:pPr>
              <w:jc w:val="both"/>
              <w:rPr>
                <w:b/>
              </w:rPr>
            </w:pPr>
            <w:r w:rsidRPr="00280882">
              <w:rPr>
                <w:b/>
              </w:rPr>
              <w:t>Povinná literatura</w:t>
            </w:r>
          </w:p>
          <w:p w14:paraId="5523AF7F"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5D6384DD"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15B832F6" w14:textId="77777777" w:rsidR="00280882" w:rsidRPr="00280882" w:rsidRDefault="00280882" w:rsidP="00913988">
            <w:pPr>
              <w:jc w:val="both"/>
              <w:rPr>
                <w:b/>
              </w:rPr>
            </w:pPr>
            <w:r w:rsidRPr="00280882">
              <w:rPr>
                <w:b/>
              </w:rPr>
              <w:t>Doporučená literatura</w:t>
            </w:r>
          </w:p>
          <w:p w14:paraId="5687D6A4"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34423229"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p w14:paraId="6A8B2DE7" w14:textId="77777777" w:rsidR="00280882" w:rsidRPr="00280882" w:rsidRDefault="00280882" w:rsidP="00913988">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280882" w14:paraId="693D8569"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8DEF1" w14:textId="77777777" w:rsidR="00280882" w:rsidRPr="00280882" w:rsidRDefault="00280882" w:rsidP="00913988">
            <w:pPr>
              <w:jc w:val="center"/>
              <w:rPr>
                <w:b/>
              </w:rPr>
            </w:pPr>
            <w:r w:rsidRPr="00280882">
              <w:rPr>
                <w:b/>
              </w:rPr>
              <w:t>Informace ke kombinované nebo distanční formě</w:t>
            </w:r>
          </w:p>
        </w:tc>
      </w:tr>
      <w:tr w:rsidR="00280882" w14:paraId="4B6AB334" w14:textId="77777777" w:rsidTr="00913988">
        <w:tc>
          <w:tcPr>
            <w:tcW w:w="4787" w:type="dxa"/>
            <w:gridSpan w:val="3"/>
            <w:tcBorders>
              <w:top w:val="single" w:sz="2" w:space="0" w:color="auto"/>
            </w:tcBorders>
            <w:shd w:val="clear" w:color="auto" w:fill="F7CAAC"/>
          </w:tcPr>
          <w:p w14:paraId="78340062"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DFF9760" w14:textId="18AFDB5A" w:rsidR="00280882" w:rsidRPr="00280882" w:rsidRDefault="00280882" w:rsidP="00913988">
            <w:pPr>
              <w:jc w:val="both"/>
            </w:pPr>
          </w:p>
        </w:tc>
        <w:tc>
          <w:tcPr>
            <w:tcW w:w="4179" w:type="dxa"/>
            <w:gridSpan w:val="4"/>
            <w:tcBorders>
              <w:top w:val="single" w:sz="2" w:space="0" w:color="auto"/>
            </w:tcBorders>
            <w:shd w:val="clear" w:color="auto" w:fill="F7CAAC"/>
          </w:tcPr>
          <w:p w14:paraId="515F2DBE" w14:textId="77777777" w:rsidR="00280882" w:rsidRPr="00280882" w:rsidRDefault="00280882" w:rsidP="00913988">
            <w:pPr>
              <w:jc w:val="both"/>
              <w:rPr>
                <w:b/>
              </w:rPr>
            </w:pPr>
            <w:r w:rsidRPr="00280882">
              <w:rPr>
                <w:b/>
              </w:rPr>
              <w:t xml:space="preserve">hodin </w:t>
            </w:r>
          </w:p>
        </w:tc>
      </w:tr>
      <w:tr w:rsidR="00280882" w14:paraId="0F4F2FAF" w14:textId="77777777" w:rsidTr="00913988">
        <w:tc>
          <w:tcPr>
            <w:tcW w:w="9855" w:type="dxa"/>
            <w:gridSpan w:val="8"/>
            <w:shd w:val="clear" w:color="auto" w:fill="F7CAAC"/>
          </w:tcPr>
          <w:p w14:paraId="5769C248" w14:textId="77777777" w:rsidR="00280882" w:rsidRPr="00280882" w:rsidRDefault="00280882" w:rsidP="00913988">
            <w:pPr>
              <w:jc w:val="both"/>
              <w:rPr>
                <w:b/>
              </w:rPr>
            </w:pPr>
            <w:r w:rsidRPr="00280882">
              <w:rPr>
                <w:b/>
              </w:rPr>
              <w:t>Informace o způsobu kontaktu s vyučujícím</w:t>
            </w:r>
          </w:p>
        </w:tc>
      </w:tr>
      <w:tr w:rsidR="00280882" w14:paraId="4942FB49" w14:textId="77777777" w:rsidTr="00913988">
        <w:trPr>
          <w:trHeight w:val="708"/>
        </w:trPr>
        <w:tc>
          <w:tcPr>
            <w:tcW w:w="9855" w:type="dxa"/>
            <w:gridSpan w:val="8"/>
          </w:tcPr>
          <w:p w14:paraId="6BE4F2C9"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AEF983" w14:textId="77777777" w:rsidR="00280882" w:rsidRDefault="00280882"/>
    <w:p w14:paraId="38A6CFD6"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36D49ACE" w14:textId="77777777" w:rsidTr="00913988">
        <w:tc>
          <w:tcPr>
            <w:tcW w:w="9855" w:type="dxa"/>
            <w:gridSpan w:val="8"/>
            <w:tcBorders>
              <w:bottom w:val="double" w:sz="4" w:space="0" w:color="auto"/>
            </w:tcBorders>
            <w:shd w:val="clear" w:color="auto" w:fill="BDD6EE"/>
          </w:tcPr>
          <w:p w14:paraId="728015E3" w14:textId="77777777" w:rsidR="00913988" w:rsidRDefault="00913988" w:rsidP="00913988">
            <w:pPr>
              <w:jc w:val="both"/>
              <w:rPr>
                <w:b/>
                <w:sz w:val="28"/>
              </w:rPr>
            </w:pPr>
            <w:r>
              <w:lastRenderedPageBreak/>
              <w:br w:type="page"/>
            </w:r>
            <w:r>
              <w:rPr>
                <w:b/>
                <w:sz w:val="28"/>
              </w:rPr>
              <w:t>B-III – Charakteristika studijního předmětu</w:t>
            </w:r>
          </w:p>
        </w:tc>
      </w:tr>
      <w:tr w:rsidR="00913988" w14:paraId="18067653" w14:textId="77777777" w:rsidTr="00913988">
        <w:tc>
          <w:tcPr>
            <w:tcW w:w="3086" w:type="dxa"/>
            <w:tcBorders>
              <w:top w:val="double" w:sz="4" w:space="0" w:color="auto"/>
            </w:tcBorders>
            <w:shd w:val="clear" w:color="auto" w:fill="F7CAAC"/>
          </w:tcPr>
          <w:p w14:paraId="154395B3" w14:textId="77777777" w:rsidR="00913988" w:rsidRPr="00913988" w:rsidRDefault="00913988" w:rsidP="00913988">
            <w:pPr>
              <w:jc w:val="both"/>
              <w:rPr>
                <w:b/>
              </w:rPr>
            </w:pPr>
            <w:r w:rsidRPr="00913988">
              <w:rPr>
                <w:b/>
              </w:rPr>
              <w:t>Název studijního předmětu</w:t>
            </w:r>
          </w:p>
        </w:tc>
        <w:tc>
          <w:tcPr>
            <w:tcW w:w="6769" w:type="dxa"/>
            <w:gridSpan w:val="7"/>
            <w:tcBorders>
              <w:top w:val="double" w:sz="4" w:space="0" w:color="auto"/>
            </w:tcBorders>
          </w:tcPr>
          <w:p w14:paraId="5CD2A4BB" w14:textId="77777777" w:rsidR="00913988" w:rsidRPr="00913988" w:rsidRDefault="00C40D24" w:rsidP="00C40D24">
            <w:pPr>
              <w:jc w:val="both"/>
            </w:pPr>
            <w:r w:rsidRPr="00913988">
              <w:t xml:space="preserve">Applied Statistics II </w:t>
            </w:r>
          </w:p>
        </w:tc>
      </w:tr>
      <w:tr w:rsidR="00913988" w14:paraId="6C836E33" w14:textId="77777777" w:rsidTr="00913988">
        <w:trPr>
          <w:trHeight w:val="249"/>
        </w:trPr>
        <w:tc>
          <w:tcPr>
            <w:tcW w:w="3086" w:type="dxa"/>
            <w:shd w:val="clear" w:color="auto" w:fill="F7CAAC"/>
          </w:tcPr>
          <w:p w14:paraId="4AF60034" w14:textId="77777777" w:rsidR="00913988" w:rsidRPr="00913988" w:rsidRDefault="00913988" w:rsidP="00913988">
            <w:pPr>
              <w:jc w:val="both"/>
              <w:rPr>
                <w:b/>
              </w:rPr>
            </w:pPr>
            <w:r w:rsidRPr="00913988">
              <w:rPr>
                <w:b/>
              </w:rPr>
              <w:t>Typ předmětu</w:t>
            </w:r>
          </w:p>
        </w:tc>
        <w:tc>
          <w:tcPr>
            <w:tcW w:w="3406" w:type="dxa"/>
            <w:gridSpan w:val="4"/>
          </w:tcPr>
          <w:p w14:paraId="5A72B19E" w14:textId="77777777" w:rsidR="00913988" w:rsidRPr="00913988" w:rsidRDefault="00913988" w:rsidP="00913988">
            <w:pPr>
              <w:jc w:val="both"/>
            </w:pPr>
            <w:r w:rsidRPr="00913988">
              <w:t>povinný „P“</w:t>
            </w:r>
          </w:p>
        </w:tc>
        <w:tc>
          <w:tcPr>
            <w:tcW w:w="2695" w:type="dxa"/>
            <w:gridSpan w:val="2"/>
            <w:shd w:val="clear" w:color="auto" w:fill="F7CAAC"/>
          </w:tcPr>
          <w:p w14:paraId="7D14D55C" w14:textId="77777777" w:rsidR="00913988" w:rsidRPr="00913988" w:rsidRDefault="00913988" w:rsidP="00913988">
            <w:pPr>
              <w:jc w:val="both"/>
            </w:pPr>
            <w:r w:rsidRPr="00913988">
              <w:rPr>
                <w:b/>
              </w:rPr>
              <w:t>doporučený ročník / semestr</w:t>
            </w:r>
          </w:p>
        </w:tc>
        <w:tc>
          <w:tcPr>
            <w:tcW w:w="668" w:type="dxa"/>
          </w:tcPr>
          <w:p w14:paraId="234A17E5" w14:textId="77777777" w:rsidR="00913988" w:rsidRPr="00913988" w:rsidRDefault="00913988" w:rsidP="00913988">
            <w:pPr>
              <w:jc w:val="both"/>
            </w:pPr>
            <w:r w:rsidRPr="00913988">
              <w:t>2/Z</w:t>
            </w:r>
          </w:p>
        </w:tc>
      </w:tr>
      <w:tr w:rsidR="00913988" w14:paraId="53E72047" w14:textId="77777777" w:rsidTr="00913988">
        <w:tc>
          <w:tcPr>
            <w:tcW w:w="3086" w:type="dxa"/>
            <w:shd w:val="clear" w:color="auto" w:fill="F7CAAC"/>
          </w:tcPr>
          <w:p w14:paraId="09279BB5" w14:textId="77777777" w:rsidR="00913988" w:rsidRPr="00913988" w:rsidRDefault="00913988" w:rsidP="00913988">
            <w:pPr>
              <w:jc w:val="both"/>
              <w:rPr>
                <w:b/>
              </w:rPr>
            </w:pPr>
            <w:r w:rsidRPr="00913988">
              <w:rPr>
                <w:b/>
              </w:rPr>
              <w:t>Rozsah studijního předmětu</w:t>
            </w:r>
          </w:p>
        </w:tc>
        <w:tc>
          <w:tcPr>
            <w:tcW w:w="1701" w:type="dxa"/>
            <w:gridSpan w:val="2"/>
          </w:tcPr>
          <w:p w14:paraId="4F8D27EC" w14:textId="77777777" w:rsidR="00913988" w:rsidRPr="00913988" w:rsidRDefault="00913988" w:rsidP="00913988">
            <w:pPr>
              <w:jc w:val="both"/>
            </w:pPr>
            <w:r w:rsidRPr="00913988">
              <w:t>26p + 26c</w:t>
            </w:r>
          </w:p>
        </w:tc>
        <w:tc>
          <w:tcPr>
            <w:tcW w:w="889" w:type="dxa"/>
            <w:shd w:val="clear" w:color="auto" w:fill="F7CAAC"/>
          </w:tcPr>
          <w:p w14:paraId="75417946" w14:textId="77777777" w:rsidR="00913988" w:rsidRPr="00913988" w:rsidRDefault="00913988" w:rsidP="00913988">
            <w:pPr>
              <w:jc w:val="both"/>
              <w:rPr>
                <w:b/>
              </w:rPr>
            </w:pPr>
            <w:r w:rsidRPr="00913988">
              <w:rPr>
                <w:b/>
              </w:rPr>
              <w:t xml:space="preserve">hod. </w:t>
            </w:r>
          </w:p>
        </w:tc>
        <w:tc>
          <w:tcPr>
            <w:tcW w:w="816" w:type="dxa"/>
          </w:tcPr>
          <w:p w14:paraId="6BD66BE3" w14:textId="77777777" w:rsidR="00913988" w:rsidRPr="00913988" w:rsidRDefault="00913988" w:rsidP="00913988">
            <w:pPr>
              <w:jc w:val="both"/>
            </w:pPr>
            <w:r w:rsidRPr="00913988">
              <w:t>52</w:t>
            </w:r>
          </w:p>
        </w:tc>
        <w:tc>
          <w:tcPr>
            <w:tcW w:w="2156" w:type="dxa"/>
            <w:shd w:val="clear" w:color="auto" w:fill="F7CAAC"/>
          </w:tcPr>
          <w:p w14:paraId="1BF5CE3D" w14:textId="77777777" w:rsidR="00913988" w:rsidRPr="00913988" w:rsidRDefault="00913988" w:rsidP="00913988">
            <w:pPr>
              <w:jc w:val="both"/>
              <w:rPr>
                <w:b/>
              </w:rPr>
            </w:pPr>
            <w:r w:rsidRPr="00913988">
              <w:rPr>
                <w:b/>
              </w:rPr>
              <w:t>kreditů</w:t>
            </w:r>
          </w:p>
        </w:tc>
        <w:tc>
          <w:tcPr>
            <w:tcW w:w="1207" w:type="dxa"/>
            <w:gridSpan w:val="2"/>
          </w:tcPr>
          <w:p w14:paraId="3FF5CDDB" w14:textId="77777777" w:rsidR="00913988" w:rsidRPr="00913988" w:rsidRDefault="00913988" w:rsidP="00913988">
            <w:pPr>
              <w:jc w:val="both"/>
            </w:pPr>
            <w:r w:rsidRPr="00913988">
              <w:t>5</w:t>
            </w:r>
          </w:p>
        </w:tc>
      </w:tr>
      <w:tr w:rsidR="00913988" w14:paraId="20CD6671" w14:textId="77777777" w:rsidTr="00913988">
        <w:tc>
          <w:tcPr>
            <w:tcW w:w="3086" w:type="dxa"/>
            <w:shd w:val="clear" w:color="auto" w:fill="F7CAAC"/>
          </w:tcPr>
          <w:p w14:paraId="64CE15D6" w14:textId="77777777" w:rsidR="00913988" w:rsidRPr="00913988" w:rsidRDefault="00913988" w:rsidP="00913988">
            <w:pPr>
              <w:jc w:val="both"/>
              <w:rPr>
                <w:b/>
              </w:rPr>
            </w:pPr>
            <w:r w:rsidRPr="00913988">
              <w:rPr>
                <w:b/>
              </w:rPr>
              <w:t>Prerekvizity, korekvizity, ekvivalence</w:t>
            </w:r>
          </w:p>
        </w:tc>
        <w:tc>
          <w:tcPr>
            <w:tcW w:w="6769" w:type="dxa"/>
            <w:gridSpan w:val="7"/>
          </w:tcPr>
          <w:p w14:paraId="5128AEF9" w14:textId="77777777" w:rsidR="00913988" w:rsidRPr="00913988" w:rsidRDefault="00913988" w:rsidP="00C40D24">
            <w:pPr>
              <w:jc w:val="both"/>
            </w:pPr>
          </w:p>
        </w:tc>
      </w:tr>
      <w:tr w:rsidR="00913988" w14:paraId="0211D1FE" w14:textId="77777777" w:rsidTr="00913988">
        <w:tc>
          <w:tcPr>
            <w:tcW w:w="3086" w:type="dxa"/>
            <w:shd w:val="clear" w:color="auto" w:fill="F7CAAC"/>
          </w:tcPr>
          <w:p w14:paraId="02DFCAAE" w14:textId="77777777" w:rsidR="00913988" w:rsidRPr="00913988" w:rsidRDefault="00913988" w:rsidP="00913988">
            <w:pPr>
              <w:jc w:val="both"/>
              <w:rPr>
                <w:b/>
              </w:rPr>
            </w:pPr>
            <w:r w:rsidRPr="00913988">
              <w:rPr>
                <w:b/>
              </w:rPr>
              <w:t>Způsob ověření studijních výsledků</w:t>
            </w:r>
          </w:p>
        </w:tc>
        <w:tc>
          <w:tcPr>
            <w:tcW w:w="3406" w:type="dxa"/>
            <w:gridSpan w:val="4"/>
          </w:tcPr>
          <w:p w14:paraId="5E6F2F94" w14:textId="77777777" w:rsidR="00913988" w:rsidRPr="00913988" w:rsidRDefault="00913988" w:rsidP="00913988">
            <w:pPr>
              <w:jc w:val="both"/>
            </w:pPr>
            <w:r w:rsidRPr="00913988">
              <w:t>zápočet, zkouška</w:t>
            </w:r>
          </w:p>
        </w:tc>
        <w:tc>
          <w:tcPr>
            <w:tcW w:w="2156" w:type="dxa"/>
            <w:shd w:val="clear" w:color="auto" w:fill="F7CAAC"/>
          </w:tcPr>
          <w:p w14:paraId="6A812DB6" w14:textId="77777777" w:rsidR="00913988" w:rsidRPr="00913988" w:rsidRDefault="00913988" w:rsidP="00913988">
            <w:pPr>
              <w:jc w:val="both"/>
              <w:rPr>
                <w:b/>
              </w:rPr>
            </w:pPr>
            <w:r w:rsidRPr="00913988">
              <w:rPr>
                <w:b/>
              </w:rPr>
              <w:t>Forma výuky</w:t>
            </w:r>
          </w:p>
        </w:tc>
        <w:tc>
          <w:tcPr>
            <w:tcW w:w="1207" w:type="dxa"/>
            <w:gridSpan w:val="2"/>
          </w:tcPr>
          <w:p w14:paraId="78C39401" w14:textId="77777777" w:rsidR="00913988" w:rsidRPr="00913988" w:rsidRDefault="00913988" w:rsidP="00913988">
            <w:pPr>
              <w:jc w:val="both"/>
            </w:pPr>
            <w:r w:rsidRPr="00913988">
              <w:t>přednáška, cvičení</w:t>
            </w:r>
          </w:p>
        </w:tc>
      </w:tr>
      <w:tr w:rsidR="00913988" w14:paraId="2931F6ED" w14:textId="77777777" w:rsidTr="00913988">
        <w:tc>
          <w:tcPr>
            <w:tcW w:w="3086" w:type="dxa"/>
            <w:shd w:val="clear" w:color="auto" w:fill="F7CAAC"/>
          </w:tcPr>
          <w:p w14:paraId="00B1B8D8" w14:textId="77777777" w:rsidR="00913988" w:rsidRPr="00913988" w:rsidRDefault="00913988" w:rsidP="00913988">
            <w:pPr>
              <w:jc w:val="both"/>
              <w:rPr>
                <w:b/>
              </w:rPr>
            </w:pPr>
            <w:r w:rsidRPr="00913988">
              <w:rPr>
                <w:b/>
              </w:rPr>
              <w:t>Forma způsobu ověření studijních výsledků a další požadavky na studenta</w:t>
            </w:r>
          </w:p>
        </w:tc>
        <w:tc>
          <w:tcPr>
            <w:tcW w:w="6769" w:type="dxa"/>
            <w:gridSpan w:val="7"/>
            <w:tcBorders>
              <w:bottom w:val="nil"/>
            </w:tcBorders>
          </w:tcPr>
          <w:p w14:paraId="3D0CF975" w14:textId="77777777" w:rsidR="00913988" w:rsidRPr="00913988" w:rsidRDefault="00913988" w:rsidP="00913988">
            <w:pPr>
              <w:jc w:val="both"/>
            </w:pPr>
            <w:r w:rsidRPr="00913988">
              <w:t>Způsob zakončení předmětu – zápočet, zkouška</w:t>
            </w:r>
          </w:p>
          <w:p w14:paraId="35CAD6D0" w14:textId="77777777" w:rsidR="00913988" w:rsidRPr="00913988" w:rsidRDefault="00913988" w:rsidP="009F4A37">
            <w:pPr>
              <w:jc w:val="both"/>
            </w:pPr>
            <w:r w:rsidRPr="00913988">
              <w:t>Požadavky na zápočet:</w:t>
            </w:r>
            <w:r w:rsidR="009F4A37">
              <w:t xml:space="preserve"> </w:t>
            </w:r>
            <w:r w:rsidRPr="00913988">
              <w:t xml:space="preserve">vypracování seminární </w:t>
            </w:r>
            <w:r w:rsidR="009F4A37">
              <w:t xml:space="preserve">práce dle požadavků vyučujícího; </w:t>
            </w:r>
            <w:r w:rsidRPr="00913988">
              <w:t xml:space="preserve">80% aktivní účast </w:t>
            </w:r>
            <w:r w:rsidR="00841821">
              <w:t>na cvičeních</w:t>
            </w:r>
            <w:r w:rsidRPr="00913988">
              <w:t>.</w:t>
            </w:r>
          </w:p>
          <w:p w14:paraId="419FC413" w14:textId="77777777" w:rsidR="00913988" w:rsidRPr="00913988" w:rsidRDefault="00913988" w:rsidP="002D1C6C">
            <w:pPr>
              <w:jc w:val="both"/>
            </w:pPr>
            <w:r w:rsidRPr="00913988">
              <w:t>Požadavky na zkoušku: písemný test, 2 části (příklady + teorie) s maximálním možným počtem dosažitelných bodů 35, kde musí být každá část alespoň na 50</w:t>
            </w:r>
            <w:r w:rsidR="004F51C3">
              <w:t xml:space="preserve"> </w:t>
            </w:r>
            <w:r w:rsidRPr="00913988">
              <w:t>%.</w:t>
            </w:r>
          </w:p>
        </w:tc>
      </w:tr>
      <w:tr w:rsidR="00913988" w14:paraId="6E88566F" w14:textId="77777777" w:rsidTr="00913988">
        <w:trPr>
          <w:trHeight w:val="201"/>
        </w:trPr>
        <w:tc>
          <w:tcPr>
            <w:tcW w:w="9855" w:type="dxa"/>
            <w:gridSpan w:val="8"/>
            <w:tcBorders>
              <w:top w:val="nil"/>
            </w:tcBorders>
          </w:tcPr>
          <w:p w14:paraId="7CDABCC2" w14:textId="77777777" w:rsidR="00913988" w:rsidRPr="009F4A37" w:rsidRDefault="00913988" w:rsidP="00913988">
            <w:pPr>
              <w:jc w:val="both"/>
              <w:rPr>
                <w:sz w:val="16"/>
              </w:rPr>
            </w:pPr>
          </w:p>
        </w:tc>
      </w:tr>
      <w:tr w:rsidR="00913988" w14:paraId="3DB7D888" w14:textId="77777777" w:rsidTr="00913988">
        <w:trPr>
          <w:trHeight w:val="197"/>
        </w:trPr>
        <w:tc>
          <w:tcPr>
            <w:tcW w:w="3086" w:type="dxa"/>
            <w:tcBorders>
              <w:top w:val="nil"/>
            </w:tcBorders>
            <w:shd w:val="clear" w:color="auto" w:fill="F7CAAC"/>
          </w:tcPr>
          <w:p w14:paraId="7F68D92E" w14:textId="77777777" w:rsidR="00913988" w:rsidRPr="00913988" w:rsidRDefault="00913988" w:rsidP="00913988">
            <w:pPr>
              <w:jc w:val="both"/>
              <w:rPr>
                <w:b/>
              </w:rPr>
            </w:pPr>
            <w:r w:rsidRPr="00913988">
              <w:rPr>
                <w:b/>
              </w:rPr>
              <w:t>Garant předmětu</w:t>
            </w:r>
          </w:p>
        </w:tc>
        <w:tc>
          <w:tcPr>
            <w:tcW w:w="6769" w:type="dxa"/>
            <w:gridSpan w:val="7"/>
            <w:tcBorders>
              <w:top w:val="nil"/>
            </w:tcBorders>
          </w:tcPr>
          <w:p w14:paraId="7460B976" w14:textId="39451063" w:rsidR="00913988" w:rsidRPr="00913988" w:rsidRDefault="00D575D8" w:rsidP="00913988">
            <w:pPr>
              <w:jc w:val="both"/>
            </w:pPr>
            <w:r w:rsidRPr="00913988">
              <w:t xml:space="preserve">Ing. </w:t>
            </w:r>
            <w:del w:id="1437" w:author="Pavla Trefilová" w:date="2019-11-18T17:19:00Z">
              <w:r w:rsidR="00913988" w:rsidRPr="00913988">
                <w:delText>et Ing. Martin Kovářík, Ph.D</w:delText>
              </w:r>
            </w:del>
            <w:ins w:id="1438" w:author="Pavla Trefilová" w:date="2019-11-18T17:19:00Z">
              <w:r w:rsidRPr="00913988">
                <w:t>Ján Dvorský, PhD</w:t>
              </w:r>
            </w:ins>
            <w:r>
              <w:t>.</w:t>
            </w:r>
          </w:p>
        </w:tc>
      </w:tr>
      <w:tr w:rsidR="00913988" w14:paraId="7A26EA9D" w14:textId="77777777" w:rsidTr="00913988">
        <w:trPr>
          <w:trHeight w:val="243"/>
        </w:trPr>
        <w:tc>
          <w:tcPr>
            <w:tcW w:w="3086" w:type="dxa"/>
            <w:tcBorders>
              <w:top w:val="nil"/>
            </w:tcBorders>
            <w:shd w:val="clear" w:color="auto" w:fill="F7CAAC"/>
          </w:tcPr>
          <w:p w14:paraId="50FAAC34" w14:textId="77777777" w:rsidR="00913988" w:rsidRPr="00913988" w:rsidRDefault="00913988" w:rsidP="00913988">
            <w:pPr>
              <w:jc w:val="both"/>
              <w:rPr>
                <w:b/>
              </w:rPr>
            </w:pPr>
            <w:r w:rsidRPr="00913988">
              <w:rPr>
                <w:b/>
              </w:rPr>
              <w:t>Zapojení garanta do výuky předmětu</w:t>
            </w:r>
          </w:p>
        </w:tc>
        <w:tc>
          <w:tcPr>
            <w:tcW w:w="6769" w:type="dxa"/>
            <w:gridSpan w:val="7"/>
            <w:tcBorders>
              <w:top w:val="nil"/>
            </w:tcBorders>
          </w:tcPr>
          <w:p w14:paraId="3BAD15B7" w14:textId="29927B16" w:rsidR="00913988" w:rsidRPr="00913988" w:rsidRDefault="00913988" w:rsidP="002D1C6C">
            <w:pPr>
              <w:jc w:val="both"/>
            </w:pPr>
            <w:r w:rsidRPr="00913988">
              <w:t xml:space="preserve">Garant se </w:t>
            </w:r>
            <w:r w:rsidR="00DB53B5">
              <w:t xml:space="preserve">podílí na přednášení v rozsahu </w:t>
            </w:r>
            <w:del w:id="1439" w:author="Pavla Trefilová" w:date="2019-11-18T17:19:00Z">
              <w:r w:rsidR="00DB53B5">
                <w:delText>6</w:delText>
              </w:r>
              <w:r w:rsidRPr="00913988">
                <w:delText>0</w:delText>
              </w:r>
            </w:del>
            <w:ins w:id="1440" w:author="Pavla Trefilová" w:date="2019-11-18T17:19:00Z">
              <w:r w:rsidR="00D575D8">
                <w:t>10</w:t>
              </w:r>
              <w:r w:rsidRPr="00913988">
                <w:t>0</w:t>
              </w:r>
            </w:ins>
            <w:r w:rsidR="004F51C3">
              <w:t xml:space="preserve"> </w:t>
            </w:r>
            <w:r w:rsidRPr="00913988">
              <w:t>%, dále stanovuje koncepci cvičení a dohlíží na jejich jednotné vedení.</w:t>
            </w:r>
          </w:p>
        </w:tc>
      </w:tr>
      <w:tr w:rsidR="00913988" w14:paraId="2F6158DE" w14:textId="77777777" w:rsidTr="00913988">
        <w:tc>
          <w:tcPr>
            <w:tcW w:w="3086" w:type="dxa"/>
            <w:shd w:val="clear" w:color="auto" w:fill="F7CAAC"/>
          </w:tcPr>
          <w:p w14:paraId="420380C5" w14:textId="77777777" w:rsidR="00913988" w:rsidRPr="00913988" w:rsidRDefault="00913988" w:rsidP="00913988">
            <w:pPr>
              <w:jc w:val="both"/>
              <w:rPr>
                <w:b/>
              </w:rPr>
            </w:pPr>
            <w:r w:rsidRPr="00913988">
              <w:rPr>
                <w:b/>
              </w:rPr>
              <w:t>Vyučující</w:t>
            </w:r>
          </w:p>
        </w:tc>
        <w:tc>
          <w:tcPr>
            <w:tcW w:w="6769" w:type="dxa"/>
            <w:gridSpan w:val="7"/>
            <w:tcBorders>
              <w:bottom w:val="nil"/>
            </w:tcBorders>
          </w:tcPr>
          <w:p w14:paraId="1B6FE999" w14:textId="5F93EC81" w:rsidR="00913988" w:rsidRPr="00913988" w:rsidRDefault="00913988" w:rsidP="00D575D8">
            <w:pPr>
              <w:jc w:val="both"/>
            </w:pPr>
            <w:r w:rsidRPr="00913988">
              <w:t xml:space="preserve">Ing. </w:t>
            </w:r>
            <w:del w:id="1441" w:author="Pavla Trefilová" w:date="2019-11-18T17:19:00Z">
              <w:r w:rsidRPr="00913988">
                <w:delText>et Ing. Martin Kovářík, Ph.D.</w:delText>
              </w:r>
              <w:r w:rsidR="00DB53B5">
                <w:delText xml:space="preserve"> – přednášky (60%); </w:delText>
              </w:r>
              <w:r w:rsidRPr="00913988">
                <w:delText xml:space="preserve">Ing. </w:delText>
              </w:r>
            </w:del>
            <w:r w:rsidRPr="00913988">
              <w:t>Ján Dvorský, PhD.</w:t>
            </w:r>
            <w:r w:rsidR="00DB53B5">
              <w:t xml:space="preserve"> – přednášky (</w:t>
            </w:r>
            <w:del w:id="1442" w:author="Pavla Trefilová" w:date="2019-11-18T17:19:00Z">
              <w:r w:rsidR="00DB53B5">
                <w:delText>40</w:delText>
              </w:r>
            </w:del>
            <w:ins w:id="1443" w:author="Pavla Trefilová" w:date="2019-11-18T17:19:00Z">
              <w:r w:rsidR="00D575D8">
                <w:t>10</w:t>
              </w:r>
              <w:r w:rsidR="00DB53B5">
                <w:t>0</w:t>
              </w:r>
            </w:ins>
            <w:r w:rsidR="00DB53B5">
              <w:t>%)</w:t>
            </w:r>
          </w:p>
        </w:tc>
      </w:tr>
      <w:tr w:rsidR="00913988" w14:paraId="09287436" w14:textId="77777777" w:rsidTr="00913988">
        <w:trPr>
          <w:trHeight w:val="64"/>
        </w:trPr>
        <w:tc>
          <w:tcPr>
            <w:tcW w:w="9855" w:type="dxa"/>
            <w:gridSpan w:val="8"/>
            <w:tcBorders>
              <w:top w:val="nil"/>
            </w:tcBorders>
          </w:tcPr>
          <w:p w14:paraId="449AFEA9" w14:textId="77777777" w:rsidR="00913988" w:rsidRPr="009F4A37" w:rsidRDefault="00913988" w:rsidP="00913988">
            <w:pPr>
              <w:jc w:val="both"/>
              <w:rPr>
                <w:sz w:val="16"/>
              </w:rPr>
            </w:pPr>
          </w:p>
        </w:tc>
      </w:tr>
      <w:tr w:rsidR="00913988" w14:paraId="13526E90" w14:textId="77777777" w:rsidTr="00913988">
        <w:tc>
          <w:tcPr>
            <w:tcW w:w="3086" w:type="dxa"/>
            <w:shd w:val="clear" w:color="auto" w:fill="F7CAAC"/>
          </w:tcPr>
          <w:p w14:paraId="6FFEF4C9" w14:textId="77777777" w:rsidR="00913988" w:rsidRPr="00913988" w:rsidRDefault="00913988" w:rsidP="00913988">
            <w:pPr>
              <w:jc w:val="both"/>
              <w:rPr>
                <w:b/>
              </w:rPr>
            </w:pPr>
            <w:r w:rsidRPr="00913988">
              <w:rPr>
                <w:b/>
              </w:rPr>
              <w:t>Stručná anotace předmětu</w:t>
            </w:r>
          </w:p>
        </w:tc>
        <w:tc>
          <w:tcPr>
            <w:tcW w:w="6769" w:type="dxa"/>
            <w:gridSpan w:val="7"/>
            <w:tcBorders>
              <w:bottom w:val="nil"/>
            </w:tcBorders>
          </w:tcPr>
          <w:p w14:paraId="2301B390" w14:textId="77777777" w:rsidR="00913988" w:rsidRPr="00913988" w:rsidRDefault="00913988" w:rsidP="00913988">
            <w:pPr>
              <w:jc w:val="both"/>
            </w:pPr>
          </w:p>
        </w:tc>
      </w:tr>
      <w:tr w:rsidR="00913988" w14:paraId="15C10A43" w14:textId="77777777" w:rsidTr="00913988">
        <w:trPr>
          <w:trHeight w:val="3938"/>
        </w:trPr>
        <w:tc>
          <w:tcPr>
            <w:tcW w:w="9855" w:type="dxa"/>
            <w:gridSpan w:val="8"/>
            <w:tcBorders>
              <w:top w:val="nil"/>
              <w:bottom w:val="single" w:sz="12" w:space="0" w:color="auto"/>
            </w:tcBorders>
          </w:tcPr>
          <w:p w14:paraId="5C683638" w14:textId="77777777" w:rsidR="00913988" w:rsidRPr="00913988" w:rsidRDefault="00913988" w:rsidP="00913988">
            <w:pPr>
              <w:jc w:val="both"/>
              <w:rPr>
                <w:rStyle w:val="normaltextrun"/>
              </w:rPr>
            </w:pPr>
            <w:r w:rsidRPr="00913988">
              <w:rPr>
                <w:rStyle w:val="normaltextrun"/>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14:paraId="24F4ED1E" w14:textId="77777777" w:rsidR="00913988" w:rsidRPr="00913988" w:rsidRDefault="00913988" w:rsidP="00913988">
            <w:pPr>
              <w:pStyle w:val="paragraph"/>
              <w:spacing w:before="0" w:beforeAutospacing="0" w:after="0" w:afterAutospacing="0"/>
              <w:jc w:val="both"/>
              <w:textAlignment w:val="baseline"/>
              <w:rPr>
                <w:sz w:val="20"/>
                <w:szCs w:val="20"/>
                <w:lang w:val="cs-CZ"/>
              </w:rPr>
            </w:pPr>
            <w:r w:rsidRPr="00913988">
              <w:rPr>
                <w:rStyle w:val="normaltextrun"/>
                <w:sz w:val="20"/>
                <w:szCs w:val="20"/>
                <w:lang w:val="cs-CZ"/>
              </w:rPr>
              <w:t>Obsah</w:t>
            </w:r>
            <w:r w:rsidRPr="00913988">
              <w:rPr>
                <w:rStyle w:val="eop"/>
                <w:rFonts w:eastAsiaTheme="minorEastAsia"/>
                <w:sz w:val="20"/>
                <w:szCs w:val="20"/>
              </w:rPr>
              <w:t xml:space="preserve"> </w:t>
            </w:r>
          </w:p>
          <w:p w14:paraId="63396B84"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Opakování základních pojmů</w:t>
            </w:r>
            <w:r w:rsidRPr="00913988">
              <w:rPr>
                <w:rStyle w:val="eop"/>
                <w:rFonts w:eastAsiaTheme="minorEastAsia"/>
                <w:sz w:val="20"/>
                <w:szCs w:val="20"/>
              </w:rPr>
              <w:t>, softwarové možnosti statistického zpracování dat</w:t>
            </w:r>
          </w:p>
          <w:p w14:paraId="2CDE9C11"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kontingenčních a asociačních tabulek v </w:t>
            </w:r>
            <w:r w:rsidRPr="00913988">
              <w:rPr>
                <w:rStyle w:val="spellingerror"/>
                <w:rFonts w:eastAsiaTheme="minorEastAsia"/>
                <w:sz w:val="20"/>
                <w:szCs w:val="20"/>
                <w:lang w:val="cs-CZ"/>
              </w:rPr>
              <w:t>marketingovém a sociologickém</w:t>
            </w:r>
            <w:r w:rsidRPr="00913988">
              <w:rPr>
                <w:rStyle w:val="normaltextrun"/>
                <w:sz w:val="20"/>
                <w:szCs w:val="20"/>
                <w:lang w:val="cs-CZ"/>
              </w:rPr>
              <w:t xml:space="preserve"> </w:t>
            </w:r>
            <w:r w:rsidRPr="00913988">
              <w:rPr>
                <w:rStyle w:val="spellingerror"/>
                <w:rFonts w:eastAsiaTheme="minorEastAsia"/>
                <w:sz w:val="20"/>
                <w:szCs w:val="20"/>
                <w:lang w:val="cs-CZ"/>
              </w:rPr>
              <w:t>výzkumu</w:t>
            </w:r>
            <w:r w:rsidRPr="00913988">
              <w:rPr>
                <w:rStyle w:val="eop"/>
                <w:rFonts w:eastAsiaTheme="minorEastAsia"/>
                <w:sz w:val="20"/>
                <w:szCs w:val="20"/>
              </w:rPr>
              <w:t xml:space="preserve"> </w:t>
            </w:r>
          </w:p>
          <w:p w14:paraId="73160E5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spellingerror"/>
                <w:rFonts w:eastAsiaTheme="minorEastAsia"/>
                <w:sz w:val="20"/>
                <w:szCs w:val="20"/>
                <w:lang w:val="cs-CZ"/>
              </w:rPr>
              <w:t>Analýza</w:t>
            </w:r>
            <w:r w:rsidRPr="00913988">
              <w:rPr>
                <w:rStyle w:val="normaltextrun"/>
                <w:sz w:val="20"/>
                <w:szCs w:val="20"/>
                <w:lang w:val="cs-CZ"/>
              </w:rPr>
              <w:t xml:space="preserve"> rozptylu </w:t>
            </w:r>
            <w:r w:rsidRPr="00913988">
              <w:rPr>
                <w:rStyle w:val="normaltextrun"/>
                <w:sz w:val="20"/>
                <w:szCs w:val="20"/>
                <w:lang w:val="cs-CZ"/>
              </w:rPr>
              <w:softHyphen/>
              <w:t xml:space="preserve"> aplikace ve </w:t>
            </w:r>
            <w:r w:rsidRPr="00913988">
              <w:rPr>
                <w:rStyle w:val="spellingerror"/>
                <w:rFonts w:eastAsiaTheme="minorEastAsia"/>
                <w:sz w:val="20"/>
                <w:szCs w:val="20"/>
                <w:lang w:val="cs-CZ"/>
              </w:rPr>
              <w:t>statistickém</w:t>
            </w:r>
            <w:r w:rsidRPr="00913988">
              <w:rPr>
                <w:rStyle w:val="normaltextrun"/>
                <w:sz w:val="20"/>
                <w:szCs w:val="20"/>
                <w:lang w:val="cs-CZ"/>
              </w:rPr>
              <w:t xml:space="preserve"> </w:t>
            </w:r>
            <w:r w:rsidRPr="00913988">
              <w:rPr>
                <w:rStyle w:val="spellingerror"/>
                <w:rFonts w:eastAsiaTheme="minorEastAsia"/>
                <w:sz w:val="20"/>
                <w:szCs w:val="20"/>
                <w:lang w:val="cs-CZ"/>
              </w:rPr>
              <w:t>řízení</w:t>
            </w:r>
            <w:r w:rsidRPr="00913988">
              <w:rPr>
                <w:rStyle w:val="normaltextrun"/>
                <w:sz w:val="20"/>
                <w:szCs w:val="20"/>
                <w:lang w:val="cs-CZ"/>
              </w:rPr>
              <w:t xml:space="preserve"> kvality</w:t>
            </w:r>
            <w:r w:rsidRPr="00913988">
              <w:rPr>
                <w:rStyle w:val="eop"/>
                <w:rFonts w:eastAsiaTheme="minorEastAsia"/>
                <w:sz w:val="20"/>
                <w:szCs w:val="20"/>
              </w:rPr>
              <w:t xml:space="preserve"> </w:t>
            </w:r>
          </w:p>
          <w:p w14:paraId="30311B7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Neparametrické testy – </w:t>
            </w:r>
            <w:r w:rsidRPr="00913988">
              <w:rPr>
                <w:rStyle w:val="spellingerror"/>
                <w:rFonts w:eastAsiaTheme="minorEastAsia"/>
                <w:sz w:val="20"/>
                <w:szCs w:val="20"/>
                <w:lang w:val="cs-CZ"/>
              </w:rPr>
              <w:t>situace, kdy použít parametrické a neparametrické testy</w:t>
            </w:r>
            <w:r w:rsidRPr="00913988">
              <w:rPr>
                <w:rStyle w:val="eop"/>
                <w:rFonts w:eastAsiaTheme="minorEastAsia"/>
                <w:sz w:val="20"/>
                <w:szCs w:val="20"/>
              </w:rPr>
              <w:t xml:space="preserve"> </w:t>
            </w:r>
          </w:p>
          <w:p w14:paraId="66F76172"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regresní a korelační analýzy v </w:t>
            </w:r>
            <w:r w:rsidRPr="00913988">
              <w:rPr>
                <w:rStyle w:val="spellingerror"/>
                <w:rFonts w:eastAsiaTheme="minorEastAsia"/>
                <w:sz w:val="20"/>
                <w:szCs w:val="20"/>
                <w:lang w:val="cs-CZ"/>
              </w:rPr>
              <w:t>různých</w:t>
            </w:r>
            <w:r w:rsidRPr="00913988">
              <w:rPr>
                <w:rStyle w:val="normaltextrun"/>
                <w:sz w:val="20"/>
                <w:szCs w:val="20"/>
                <w:lang w:val="cs-CZ"/>
              </w:rPr>
              <w:t xml:space="preserve"> oblastech</w:t>
            </w:r>
            <w:r w:rsidRPr="00913988">
              <w:rPr>
                <w:rStyle w:val="eop"/>
                <w:rFonts w:eastAsiaTheme="minorEastAsia"/>
                <w:sz w:val="20"/>
                <w:szCs w:val="20"/>
              </w:rPr>
              <w:t xml:space="preserve"> průmyslu</w:t>
            </w:r>
          </w:p>
          <w:p w14:paraId="3B623B9D"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Mnohonásobná regrese a korelace </w:t>
            </w:r>
            <w:r w:rsidRPr="00913988">
              <w:rPr>
                <w:rStyle w:val="normaltextrun"/>
                <w:sz w:val="20"/>
                <w:szCs w:val="20"/>
                <w:lang w:val="cs-CZ"/>
              </w:rPr>
              <w:softHyphen/>
              <w:t xml:space="preserve"> </w:t>
            </w:r>
            <w:r w:rsidRPr="00913988">
              <w:rPr>
                <w:rStyle w:val="spellingerror"/>
                <w:rFonts w:eastAsiaTheme="minorEastAsia"/>
                <w:sz w:val="20"/>
                <w:szCs w:val="20"/>
                <w:lang w:val="cs-CZ"/>
              </w:rPr>
              <w:t>důraz</w:t>
            </w:r>
            <w:r w:rsidRPr="00913988">
              <w:rPr>
                <w:rStyle w:val="normaltextrun"/>
                <w:sz w:val="20"/>
                <w:szCs w:val="20"/>
                <w:lang w:val="cs-CZ"/>
              </w:rPr>
              <w:t xml:space="preserve"> na interpretaci parametrů modelu</w:t>
            </w:r>
            <w:r w:rsidRPr="00913988">
              <w:rPr>
                <w:rStyle w:val="eop"/>
                <w:rFonts w:eastAsiaTheme="minorEastAsia"/>
                <w:sz w:val="20"/>
                <w:szCs w:val="20"/>
              </w:rPr>
              <w:t xml:space="preserve"> </w:t>
            </w:r>
          </w:p>
          <w:p w14:paraId="4295D0C6"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Parametrické a neparametrické míry těsnosti závislosti aneb kdy v praxi </w:t>
            </w:r>
            <w:r w:rsidRPr="00913988">
              <w:rPr>
                <w:rStyle w:val="spellingerror"/>
                <w:rFonts w:eastAsiaTheme="minorEastAsia"/>
                <w:sz w:val="20"/>
                <w:szCs w:val="20"/>
                <w:lang w:val="cs-CZ"/>
              </w:rPr>
              <w:t>použít</w:t>
            </w:r>
            <w:r w:rsidRPr="00913988">
              <w:rPr>
                <w:rStyle w:val="normaltextrun"/>
                <w:sz w:val="20"/>
                <w:szCs w:val="20"/>
                <w:lang w:val="cs-CZ"/>
              </w:rPr>
              <w:t xml:space="preserve"> </w:t>
            </w:r>
            <w:r w:rsidRPr="00913988">
              <w:rPr>
                <w:rStyle w:val="spellingerror"/>
                <w:rFonts w:eastAsiaTheme="minorEastAsia"/>
                <w:sz w:val="20"/>
                <w:szCs w:val="20"/>
                <w:lang w:val="cs-CZ"/>
              </w:rPr>
              <w:t>parametrické</w:t>
            </w:r>
            <w:r w:rsidRPr="00913988">
              <w:rPr>
                <w:rStyle w:val="normaltextrun"/>
                <w:sz w:val="20"/>
                <w:szCs w:val="20"/>
                <w:lang w:val="cs-CZ"/>
              </w:rPr>
              <w:t xml:space="preserve"> a </w:t>
            </w:r>
            <w:r w:rsidRPr="00913988">
              <w:rPr>
                <w:rStyle w:val="spellingerror"/>
                <w:rFonts w:eastAsiaTheme="minorEastAsia"/>
                <w:sz w:val="20"/>
                <w:szCs w:val="20"/>
                <w:lang w:val="cs-CZ"/>
              </w:rPr>
              <w:t>neparametrické</w:t>
            </w:r>
            <w:r w:rsidRPr="00913988">
              <w:rPr>
                <w:rStyle w:val="normaltextrun"/>
                <w:sz w:val="20"/>
                <w:szCs w:val="20"/>
                <w:lang w:val="cs-CZ"/>
              </w:rPr>
              <w:t xml:space="preserve"> </w:t>
            </w:r>
            <w:r w:rsidRPr="00913988">
              <w:rPr>
                <w:rStyle w:val="spellingerror"/>
                <w:rFonts w:eastAsiaTheme="minorEastAsia"/>
                <w:sz w:val="20"/>
                <w:szCs w:val="20"/>
                <w:lang w:val="cs-CZ"/>
              </w:rPr>
              <w:t>korelační</w:t>
            </w:r>
            <w:r w:rsidRPr="00913988">
              <w:rPr>
                <w:rStyle w:val="normaltextrun"/>
                <w:sz w:val="20"/>
                <w:szCs w:val="20"/>
                <w:lang w:val="cs-CZ"/>
              </w:rPr>
              <w:t xml:space="preserve"> koeficienty</w:t>
            </w:r>
          </w:p>
          <w:p w14:paraId="08771480"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časových</w:t>
            </w:r>
            <w:r w:rsidRPr="00913988">
              <w:rPr>
                <w:rStyle w:val="normaltextrun"/>
                <w:sz w:val="20"/>
                <w:szCs w:val="20"/>
                <w:lang w:val="cs-CZ"/>
              </w:rPr>
              <w:t xml:space="preserve"> řad, </w:t>
            </w:r>
            <w:r w:rsidRPr="00913988">
              <w:rPr>
                <w:rStyle w:val="spellingerror"/>
                <w:rFonts w:eastAsiaTheme="minorEastAsia"/>
                <w:sz w:val="20"/>
                <w:szCs w:val="20"/>
                <w:lang w:val="cs-CZ"/>
              </w:rPr>
              <w:t>aditivní</w:t>
            </w:r>
            <w:r w:rsidRPr="00913988">
              <w:rPr>
                <w:rStyle w:val="normaltextrun"/>
                <w:sz w:val="20"/>
                <w:szCs w:val="20"/>
                <w:lang w:val="cs-CZ"/>
              </w:rPr>
              <w:t xml:space="preserve"> a </w:t>
            </w:r>
            <w:r w:rsidRPr="00913988">
              <w:rPr>
                <w:rStyle w:val="spellingerror"/>
                <w:rFonts w:eastAsiaTheme="minorEastAsia"/>
                <w:sz w:val="20"/>
                <w:szCs w:val="20"/>
                <w:lang w:val="cs-CZ"/>
              </w:rPr>
              <w:t>multiplikativní</w:t>
            </w:r>
            <w:r w:rsidRPr="00913988">
              <w:rPr>
                <w:rStyle w:val="normaltextrun"/>
                <w:sz w:val="20"/>
                <w:szCs w:val="20"/>
                <w:lang w:val="cs-CZ"/>
              </w:rPr>
              <w:t xml:space="preserve"> ekonometrický model</w:t>
            </w:r>
          </w:p>
          <w:p w14:paraId="5B5A1A6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normaltextrun"/>
                <w:sz w:val="20"/>
                <w:szCs w:val="20"/>
                <w:lang w:val="cs-CZ"/>
              </w:rPr>
              <w:t xml:space="preserve">Analytické a mechanické vyrovnávání </w:t>
            </w:r>
            <w:r w:rsidRPr="00913988">
              <w:rPr>
                <w:rStyle w:val="spellingerror"/>
                <w:rFonts w:eastAsiaTheme="minorEastAsia"/>
                <w:sz w:val="20"/>
                <w:szCs w:val="20"/>
                <w:lang w:val="cs-CZ"/>
              </w:rPr>
              <w:t>časových</w:t>
            </w:r>
            <w:r w:rsidRPr="00913988">
              <w:rPr>
                <w:rStyle w:val="normaltextrun"/>
                <w:sz w:val="20"/>
                <w:szCs w:val="20"/>
                <w:lang w:val="cs-CZ"/>
              </w:rPr>
              <w:t xml:space="preserve"> řad s </w:t>
            </w:r>
            <w:r w:rsidRPr="00913988">
              <w:rPr>
                <w:rStyle w:val="spellingerror"/>
                <w:rFonts w:eastAsiaTheme="minorEastAsia"/>
                <w:sz w:val="20"/>
                <w:szCs w:val="20"/>
                <w:lang w:val="cs-CZ"/>
              </w:rPr>
              <w:t>praktickými</w:t>
            </w:r>
            <w:r w:rsidRPr="00913988">
              <w:rPr>
                <w:rStyle w:val="normaltextrun"/>
                <w:sz w:val="20"/>
                <w:szCs w:val="20"/>
                <w:lang w:val="cs-CZ"/>
              </w:rPr>
              <w:t xml:space="preserve"> </w:t>
            </w:r>
            <w:r w:rsidRPr="00913988">
              <w:rPr>
                <w:rStyle w:val="spellingerror"/>
                <w:rFonts w:eastAsiaTheme="minorEastAsia"/>
                <w:sz w:val="20"/>
                <w:szCs w:val="20"/>
                <w:lang w:val="cs-CZ"/>
              </w:rPr>
              <w:t>ukázkami</w:t>
            </w:r>
            <w:r w:rsidRPr="00913988">
              <w:rPr>
                <w:rStyle w:val="normaltextrun"/>
                <w:sz w:val="20"/>
                <w:szCs w:val="20"/>
                <w:lang w:val="cs-CZ"/>
              </w:rPr>
              <w:t xml:space="preserve"> na </w:t>
            </w:r>
            <w:r w:rsidRPr="00913988">
              <w:rPr>
                <w:rStyle w:val="spellingerror"/>
                <w:rFonts w:eastAsiaTheme="minorEastAsia"/>
                <w:sz w:val="20"/>
                <w:szCs w:val="20"/>
                <w:lang w:val="cs-CZ"/>
              </w:rPr>
              <w:t>finančních</w:t>
            </w:r>
            <w:r w:rsidRPr="00913988">
              <w:rPr>
                <w:rStyle w:val="normaltextrun"/>
                <w:sz w:val="20"/>
                <w:szCs w:val="20"/>
                <w:lang w:val="cs-CZ"/>
              </w:rPr>
              <w:t xml:space="preserve"> datech</w:t>
            </w:r>
          </w:p>
          <w:p w14:paraId="2AB50D69"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(strojové učení s učitelem a bez učitele)</w:t>
            </w:r>
          </w:p>
          <w:p w14:paraId="7ED03CF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(rozdíl mezi predikcí a klasifikací)</w:t>
            </w:r>
          </w:p>
        </w:tc>
      </w:tr>
      <w:tr w:rsidR="00913988" w14:paraId="1B6F19A8" w14:textId="77777777" w:rsidTr="00913988">
        <w:trPr>
          <w:trHeight w:val="265"/>
        </w:trPr>
        <w:tc>
          <w:tcPr>
            <w:tcW w:w="3653" w:type="dxa"/>
            <w:gridSpan w:val="2"/>
            <w:tcBorders>
              <w:top w:val="nil"/>
            </w:tcBorders>
            <w:shd w:val="clear" w:color="auto" w:fill="F7CAAC"/>
          </w:tcPr>
          <w:p w14:paraId="29B35720" w14:textId="77777777" w:rsidR="00913988" w:rsidRPr="00913988" w:rsidRDefault="00913988" w:rsidP="00913988">
            <w:pPr>
              <w:jc w:val="both"/>
            </w:pPr>
            <w:r w:rsidRPr="00913988">
              <w:rPr>
                <w:b/>
              </w:rPr>
              <w:t>Studijní literatura a studijní pomůcky</w:t>
            </w:r>
          </w:p>
        </w:tc>
        <w:tc>
          <w:tcPr>
            <w:tcW w:w="6202" w:type="dxa"/>
            <w:gridSpan w:val="6"/>
            <w:tcBorders>
              <w:top w:val="nil"/>
              <w:bottom w:val="nil"/>
            </w:tcBorders>
          </w:tcPr>
          <w:p w14:paraId="60223599" w14:textId="77777777" w:rsidR="00913988" w:rsidRPr="00913988" w:rsidRDefault="00913988" w:rsidP="00913988">
            <w:pPr>
              <w:jc w:val="both"/>
            </w:pPr>
          </w:p>
        </w:tc>
      </w:tr>
      <w:tr w:rsidR="00913988" w14:paraId="765A113B" w14:textId="77777777" w:rsidTr="00913988">
        <w:trPr>
          <w:trHeight w:val="425"/>
        </w:trPr>
        <w:tc>
          <w:tcPr>
            <w:tcW w:w="9855" w:type="dxa"/>
            <w:gridSpan w:val="8"/>
            <w:tcBorders>
              <w:top w:val="nil"/>
            </w:tcBorders>
          </w:tcPr>
          <w:p w14:paraId="10380B2A" w14:textId="77777777" w:rsidR="00C40D24" w:rsidRPr="00E67740" w:rsidRDefault="00C40D24" w:rsidP="00C40D24">
            <w:pPr>
              <w:jc w:val="both"/>
              <w:rPr>
                <w:b/>
              </w:rPr>
            </w:pPr>
            <w:r w:rsidRPr="00E67740">
              <w:rPr>
                <w:b/>
              </w:rPr>
              <w:t>Povinná literatura</w:t>
            </w:r>
          </w:p>
          <w:p w14:paraId="210F8841" w14:textId="77777777" w:rsidR="00C17226" w:rsidRPr="005E6B71" w:rsidRDefault="00C17226" w:rsidP="00C17226">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0D874B2C" w14:textId="77777777" w:rsidR="00C17226" w:rsidRPr="005E6B71" w:rsidRDefault="00C17226" w:rsidP="00C17226">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14:paraId="51110886" w14:textId="77777777" w:rsidR="00C40D24" w:rsidRPr="005E6B71" w:rsidRDefault="00C40D24" w:rsidP="00C40D24">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14:paraId="1580D459" w14:textId="77777777" w:rsidR="00C40D24" w:rsidRPr="005E6B71" w:rsidRDefault="00C40D24" w:rsidP="00C40D24">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14:paraId="15433E52" w14:textId="77777777" w:rsidR="00C40D24" w:rsidRPr="00E67740" w:rsidRDefault="00C40D24" w:rsidP="00C40D24">
            <w:pPr>
              <w:jc w:val="both"/>
              <w:rPr>
                <w:rStyle w:val="normaltextrun"/>
                <w:b/>
                <w:lang w:eastAsia="en-US"/>
              </w:rPr>
            </w:pPr>
            <w:r w:rsidRPr="00E67740">
              <w:rPr>
                <w:b/>
              </w:rPr>
              <w:t>Doporučená literatura</w:t>
            </w:r>
          </w:p>
          <w:p w14:paraId="4FBA8EA7" w14:textId="77777777" w:rsidR="00C40D24" w:rsidRDefault="00C40D24" w:rsidP="00C40D24">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Pr>
                <w:rStyle w:val="normaltextrun"/>
                <w:lang w:eastAsia="en-US"/>
              </w:rPr>
              <w:t>, 1971.</w:t>
            </w:r>
          </w:p>
          <w:p w14:paraId="42FF85B8" w14:textId="77777777" w:rsidR="00C40D24" w:rsidRDefault="00C40D24" w:rsidP="00C40D24">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5FB9B0A5" w14:textId="77777777" w:rsidR="00C40D24" w:rsidRDefault="00C40D24" w:rsidP="00C40D24">
            <w:pPr>
              <w:jc w:val="both"/>
            </w:pPr>
            <w:r>
              <w:t xml:space="preserve">PESTMAN, W. R. </w:t>
            </w:r>
            <w:r w:rsidRPr="00A928D4">
              <w:rPr>
                <w:i/>
              </w:rPr>
              <w:t>Mathematical Statistics: An Introduction</w:t>
            </w:r>
            <w:r>
              <w:t xml:space="preserve"> New York: Walter de Gruyter, 1998.</w:t>
            </w:r>
          </w:p>
          <w:p w14:paraId="71BA8ABF" w14:textId="77777777" w:rsidR="00C40D24" w:rsidRPr="00C103F5" w:rsidRDefault="00C40D24" w:rsidP="00C40D24">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E5D24D0" w14:textId="77777777" w:rsidR="00913988" w:rsidRPr="00913988" w:rsidRDefault="00C40D24" w:rsidP="00C40D24">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913988" w14:paraId="4A3173B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54042F" w14:textId="77777777" w:rsidR="00913988" w:rsidRPr="00913988" w:rsidRDefault="00913988" w:rsidP="00913988">
            <w:pPr>
              <w:jc w:val="center"/>
              <w:rPr>
                <w:b/>
              </w:rPr>
            </w:pPr>
            <w:r w:rsidRPr="00913988">
              <w:rPr>
                <w:b/>
              </w:rPr>
              <w:t>Informace ke kombinované nebo distanční formě</w:t>
            </w:r>
          </w:p>
        </w:tc>
      </w:tr>
      <w:tr w:rsidR="00913988" w14:paraId="57DD8A0A" w14:textId="77777777" w:rsidTr="00913988">
        <w:tc>
          <w:tcPr>
            <w:tcW w:w="4787" w:type="dxa"/>
            <w:gridSpan w:val="3"/>
            <w:tcBorders>
              <w:top w:val="single" w:sz="2" w:space="0" w:color="auto"/>
            </w:tcBorders>
            <w:shd w:val="clear" w:color="auto" w:fill="F7CAAC"/>
          </w:tcPr>
          <w:p w14:paraId="6631EC74" w14:textId="77777777" w:rsidR="00913988" w:rsidRPr="00913988" w:rsidRDefault="00913988" w:rsidP="00913988">
            <w:pPr>
              <w:jc w:val="both"/>
            </w:pPr>
            <w:r w:rsidRPr="00913988">
              <w:rPr>
                <w:b/>
              </w:rPr>
              <w:lastRenderedPageBreak/>
              <w:t>Rozsah konzultací (soustředění)</w:t>
            </w:r>
          </w:p>
        </w:tc>
        <w:tc>
          <w:tcPr>
            <w:tcW w:w="889" w:type="dxa"/>
            <w:tcBorders>
              <w:top w:val="single" w:sz="2" w:space="0" w:color="auto"/>
            </w:tcBorders>
          </w:tcPr>
          <w:p w14:paraId="24491355" w14:textId="2D7ED37A" w:rsidR="00913988" w:rsidRPr="00913988" w:rsidRDefault="00913988" w:rsidP="00913988">
            <w:pPr>
              <w:jc w:val="both"/>
            </w:pPr>
          </w:p>
        </w:tc>
        <w:tc>
          <w:tcPr>
            <w:tcW w:w="4179" w:type="dxa"/>
            <w:gridSpan w:val="4"/>
            <w:tcBorders>
              <w:top w:val="single" w:sz="2" w:space="0" w:color="auto"/>
            </w:tcBorders>
            <w:shd w:val="clear" w:color="auto" w:fill="F7CAAC"/>
          </w:tcPr>
          <w:p w14:paraId="22775AA7" w14:textId="77777777" w:rsidR="00913988" w:rsidRPr="00913988" w:rsidRDefault="00913988" w:rsidP="00913988">
            <w:pPr>
              <w:jc w:val="both"/>
              <w:rPr>
                <w:b/>
              </w:rPr>
            </w:pPr>
            <w:r w:rsidRPr="00913988">
              <w:rPr>
                <w:b/>
              </w:rPr>
              <w:t xml:space="preserve">hodin </w:t>
            </w:r>
          </w:p>
        </w:tc>
      </w:tr>
      <w:tr w:rsidR="00913988" w14:paraId="13DFD14D" w14:textId="77777777" w:rsidTr="00913988">
        <w:tc>
          <w:tcPr>
            <w:tcW w:w="9855" w:type="dxa"/>
            <w:gridSpan w:val="8"/>
            <w:shd w:val="clear" w:color="auto" w:fill="F7CAAC"/>
          </w:tcPr>
          <w:p w14:paraId="69058583" w14:textId="77777777" w:rsidR="00913988" w:rsidRPr="00913988" w:rsidRDefault="00913988" w:rsidP="00913988">
            <w:pPr>
              <w:jc w:val="both"/>
              <w:rPr>
                <w:b/>
              </w:rPr>
            </w:pPr>
            <w:r w:rsidRPr="00913988">
              <w:rPr>
                <w:b/>
              </w:rPr>
              <w:t>Informace o způsobu kontaktu s vyučujícím</w:t>
            </w:r>
          </w:p>
        </w:tc>
      </w:tr>
      <w:tr w:rsidR="00913988" w14:paraId="566C2822" w14:textId="77777777" w:rsidTr="00913988">
        <w:trPr>
          <w:trHeight w:val="676"/>
        </w:trPr>
        <w:tc>
          <w:tcPr>
            <w:tcW w:w="9855" w:type="dxa"/>
            <w:gridSpan w:val="8"/>
          </w:tcPr>
          <w:p w14:paraId="0C6D413B" w14:textId="77777777" w:rsidR="00913988" w:rsidRPr="00913988" w:rsidRDefault="00913988" w:rsidP="00913988">
            <w:pPr>
              <w:jc w:val="both"/>
            </w:pPr>
            <w:r w:rsidRPr="0091398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4C86EF" w14:textId="77777777" w:rsidR="00913988" w:rsidRDefault="00913988"/>
    <w:p w14:paraId="28E1257D" w14:textId="77777777" w:rsidR="003701BC" w:rsidRDefault="003701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10322908" w14:textId="77777777" w:rsidTr="00913988">
        <w:tc>
          <w:tcPr>
            <w:tcW w:w="9855" w:type="dxa"/>
            <w:gridSpan w:val="8"/>
            <w:tcBorders>
              <w:bottom w:val="double" w:sz="4" w:space="0" w:color="auto"/>
            </w:tcBorders>
            <w:shd w:val="clear" w:color="auto" w:fill="BDD6EE"/>
          </w:tcPr>
          <w:p w14:paraId="6067FBC2" w14:textId="77777777" w:rsidR="00913988" w:rsidRDefault="00913988" w:rsidP="00913988">
            <w:pPr>
              <w:jc w:val="both"/>
              <w:rPr>
                <w:b/>
                <w:sz w:val="28"/>
              </w:rPr>
            </w:pPr>
            <w:r>
              <w:lastRenderedPageBreak/>
              <w:br w:type="page"/>
            </w:r>
            <w:r>
              <w:rPr>
                <w:b/>
                <w:sz w:val="28"/>
              </w:rPr>
              <w:t>B-III – Charakteristika studijního předmětu</w:t>
            </w:r>
          </w:p>
        </w:tc>
      </w:tr>
      <w:tr w:rsidR="00913988" w14:paraId="77CF6149" w14:textId="77777777" w:rsidTr="00913988">
        <w:tc>
          <w:tcPr>
            <w:tcW w:w="3086" w:type="dxa"/>
            <w:tcBorders>
              <w:top w:val="double" w:sz="4" w:space="0" w:color="auto"/>
            </w:tcBorders>
            <w:shd w:val="clear" w:color="auto" w:fill="F7CAAC"/>
          </w:tcPr>
          <w:p w14:paraId="6F5CCC6E" w14:textId="77777777" w:rsidR="00913988" w:rsidRPr="000802C6" w:rsidRDefault="00913988" w:rsidP="00913988">
            <w:pPr>
              <w:jc w:val="both"/>
              <w:rPr>
                <w:b/>
              </w:rPr>
            </w:pPr>
            <w:r w:rsidRPr="000802C6">
              <w:rPr>
                <w:b/>
              </w:rPr>
              <w:t>Název studijního předmětu</w:t>
            </w:r>
          </w:p>
        </w:tc>
        <w:tc>
          <w:tcPr>
            <w:tcW w:w="6769" w:type="dxa"/>
            <w:gridSpan w:val="7"/>
            <w:tcBorders>
              <w:top w:val="double" w:sz="4" w:space="0" w:color="auto"/>
            </w:tcBorders>
          </w:tcPr>
          <w:p w14:paraId="561B7E76" w14:textId="77777777" w:rsidR="00913988" w:rsidRPr="000802C6" w:rsidRDefault="00B34F08" w:rsidP="00B824FD">
            <w:pPr>
              <w:jc w:val="both"/>
            </w:pPr>
            <w:r>
              <w:t>Financial A</w:t>
            </w:r>
            <w:r w:rsidR="00B824FD" w:rsidRPr="000802C6">
              <w:t xml:space="preserve">ccounting I </w:t>
            </w:r>
          </w:p>
        </w:tc>
      </w:tr>
      <w:tr w:rsidR="00913988" w14:paraId="23C42FC7" w14:textId="77777777" w:rsidTr="00913988">
        <w:trPr>
          <w:trHeight w:val="249"/>
        </w:trPr>
        <w:tc>
          <w:tcPr>
            <w:tcW w:w="3086" w:type="dxa"/>
            <w:shd w:val="clear" w:color="auto" w:fill="F7CAAC"/>
          </w:tcPr>
          <w:p w14:paraId="69D4275A" w14:textId="77777777" w:rsidR="00913988" w:rsidRPr="000802C6" w:rsidRDefault="00913988" w:rsidP="00913988">
            <w:pPr>
              <w:jc w:val="both"/>
              <w:rPr>
                <w:b/>
              </w:rPr>
            </w:pPr>
            <w:r w:rsidRPr="000802C6">
              <w:rPr>
                <w:b/>
              </w:rPr>
              <w:t>Typ předmětu</w:t>
            </w:r>
          </w:p>
        </w:tc>
        <w:tc>
          <w:tcPr>
            <w:tcW w:w="3406" w:type="dxa"/>
            <w:gridSpan w:val="4"/>
          </w:tcPr>
          <w:p w14:paraId="0AF68F06" w14:textId="77777777" w:rsidR="00913988" w:rsidRPr="000802C6" w:rsidRDefault="00913988" w:rsidP="00913988">
            <w:pPr>
              <w:jc w:val="both"/>
            </w:pPr>
            <w:r w:rsidRPr="000802C6">
              <w:t>povinný „PZ“</w:t>
            </w:r>
          </w:p>
        </w:tc>
        <w:tc>
          <w:tcPr>
            <w:tcW w:w="2695" w:type="dxa"/>
            <w:gridSpan w:val="2"/>
            <w:shd w:val="clear" w:color="auto" w:fill="F7CAAC"/>
          </w:tcPr>
          <w:p w14:paraId="2FD99F2A" w14:textId="77777777" w:rsidR="00913988" w:rsidRDefault="00913988" w:rsidP="00913988">
            <w:pPr>
              <w:jc w:val="both"/>
            </w:pPr>
            <w:r>
              <w:rPr>
                <w:b/>
              </w:rPr>
              <w:t>doporučený ročník / semestr</w:t>
            </w:r>
          </w:p>
        </w:tc>
        <w:tc>
          <w:tcPr>
            <w:tcW w:w="668" w:type="dxa"/>
          </w:tcPr>
          <w:p w14:paraId="4ABBDAC2" w14:textId="77777777" w:rsidR="00913988" w:rsidRDefault="00913988" w:rsidP="00913988">
            <w:pPr>
              <w:jc w:val="both"/>
            </w:pPr>
            <w:r>
              <w:t>2/Z</w:t>
            </w:r>
          </w:p>
        </w:tc>
      </w:tr>
      <w:tr w:rsidR="00913988" w14:paraId="41260C22" w14:textId="77777777" w:rsidTr="00913988">
        <w:tc>
          <w:tcPr>
            <w:tcW w:w="3086" w:type="dxa"/>
            <w:shd w:val="clear" w:color="auto" w:fill="F7CAAC"/>
          </w:tcPr>
          <w:p w14:paraId="38699CF7" w14:textId="77777777" w:rsidR="00913988" w:rsidRPr="000802C6" w:rsidRDefault="00913988" w:rsidP="00913988">
            <w:pPr>
              <w:jc w:val="both"/>
              <w:rPr>
                <w:b/>
              </w:rPr>
            </w:pPr>
            <w:r w:rsidRPr="000802C6">
              <w:rPr>
                <w:b/>
              </w:rPr>
              <w:t>Rozsah studijního předmětu</w:t>
            </w:r>
          </w:p>
        </w:tc>
        <w:tc>
          <w:tcPr>
            <w:tcW w:w="1701" w:type="dxa"/>
            <w:gridSpan w:val="2"/>
          </w:tcPr>
          <w:p w14:paraId="46B787FF" w14:textId="77777777" w:rsidR="00913988" w:rsidRPr="000802C6" w:rsidRDefault="00913988" w:rsidP="00913988">
            <w:pPr>
              <w:jc w:val="both"/>
            </w:pPr>
            <w:r w:rsidRPr="000802C6">
              <w:t>26p + 26c</w:t>
            </w:r>
          </w:p>
        </w:tc>
        <w:tc>
          <w:tcPr>
            <w:tcW w:w="889" w:type="dxa"/>
            <w:shd w:val="clear" w:color="auto" w:fill="F7CAAC"/>
          </w:tcPr>
          <w:p w14:paraId="09E91A6E" w14:textId="77777777" w:rsidR="00913988" w:rsidRPr="000802C6" w:rsidRDefault="00913988" w:rsidP="00913988">
            <w:pPr>
              <w:jc w:val="both"/>
              <w:rPr>
                <w:b/>
              </w:rPr>
            </w:pPr>
            <w:r w:rsidRPr="000802C6">
              <w:rPr>
                <w:b/>
              </w:rPr>
              <w:t xml:space="preserve">hod. </w:t>
            </w:r>
          </w:p>
        </w:tc>
        <w:tc>
          <w:tcPr>
            <w:tcW w:w="816" w:type="dxa"/>
          </w:tcPr>
          <w:p w14:paraId="4EA7AACD" w14:textId="77777777" w:rsidR="00913988" w:rsidRDefault="00913988" w:rsidP="00913988">
            <w:pPr>
              <w:jc w:val="both"/>
            </w:pPr>
            <w:r>
              <w:t>52</w:t>
            </w:r>
          </w:p>
        </w:tc>
        <w:tc>
          <w:tcPr>
            <w:tcW w:w="2156" w:type="dxa"/>
            <w:shd w:val="clear" w:color="auto" w:fill="F7CAAC"/>
          </w:tcPr>
          <w:p w14:paraId="11506732" w14:textId="77777777" w:rsidR="00913988" w:rsidRDefault="00913988" w:rsidP="00913988">
            <w:pPr>
              <w:jc w:val="both"/>
              <w:rPr>
                <w:b/>
              </w:rPr>
            </w:pPr>
            <w:r>
              <w:rPr>
                <w:b/>
              </w:rPr>
              <w:t>kreditů</w:t>
            </w:r>
          </w:p>
        </w:tc>
        <w:tc>
          <w:tcPr>
            <w:tcW w:w="1207" w:type="dxa"/>
            <w:gridSpan w:val="2"/>
          </w:tcPr>
          <w:p w14:paraId="5493B225" w14:textId="77777777" w:rsidR="00913988" w:rsidRDefault="00913988" w:rsidP="00913988">
            <w:pPr>
              <w:jc w:val="both"/>
            </w:pPr>
            <w:r>
              <w:t>5</w:t>
            </w:r>
          </w:p>
        </w:tc>
      </w:tr>
      <w:tr w:rsidR="00913988" w14:paraId="45AE9F91" w14:textId="77777777" w:rsidTr="00913988">
        <w:tc>
          <w:tcPr>
            <w:tcW w:w="3086" w:type="dxa"/>
            <w:shd w:val="clear" w:color="auto" w:fill="F7CAAC"/>
          </w:tcPr>
          <w:p w14:paraId="6BAC5442" w14:textId="77777777" w:rsidR="00913988" w:rsidRPr="000802C6" w:rsidRDefault="00913988" w:rsidP="00913988">
            <w:pPr>
              <w:jc w:val="both"/>
              <w:rPr>
                <w:b/>
              </w:rPr>
            </w:pPr>
            <w:r w:rsidRPr="000802C6">
              <w:rPr>
                <w:b/>
              </w:rPr>
              <w:t>Prerekvizity, korekvizity, ekvivalence</w:t>
            </w:r>
          </w:p>
        </w:tc>
        <w:tc>
          <w:tcPr>
            <w:tcW w:w="6769" w:type="dxa"/>
            <w:gridSpan w:val="7"/>
          </w:tcPr>
          <w:p w14:paraId="4D2954FF" w14:textId="77777777" w:rsidR="00913988" w:rsidRPr="000802C6" w:rsidRDefault="00913988" w:rsidP="00B824FD">
            <w:pPr>
              <w:jc w:val="both"/>
            </w:pPr>
          </w:p>
        </w:tc>
      </w:tr>
      <w:tr w:rsidR="00913988" w14:paraId="550FB01A" w14:textId="77777777" w:rsidTr="00913988">
        <w:tc>
          <w:tcPr>
            <w:tcW w:w="3086" w:type="dxa"/>
            <w:shd w:val="clear" w:color="auto" w:fill="F7CAAC"/>
          </w:tcPr>
          <w:p w14:paraId="572C4ADA" w14:textId="77777777" w:rsidR="00913988" w:rsidRPr="000802C6" w:rsidRDefault="00913988" w:rsidP="00913988">
            <w:pPr>
              <w:jc w:val="both"/>
              <w:rPr>
                <w:b/>
              </w:rPr>
            </w:pPr>
            <w:r w:rsidRPr="000802C6">
              <w:rPr>
                <w:b/>
              </w:rPr>
              <w:t>Způsob ověření studijních výsledků</w:t>
            </w:r>
          </w:p>
        </w:tc>
        <w:tc>
          <w:tcPr>
            <w:tcW w:w="3406" w:type="dxa"/>
            <w:gridSpan w:val="4"/>
          </w:tcPr>
          <w:p w14:paraId="59406A7B" w14:textId="77777777" w:rsidR="00913988" w:rsidRPr="000802C6" w:rsidRDefault="00913988" w:rsidP="00913988">
            <w:pPr>
              <w:jc w:val="both"/>
            </w:pPr>
            <w:r w:rsidRPr="000802C6">
              <w:t>zápočet, zkouška</w:t>
            </w:r>
          </w:p>
        </w:tc>
        <w:tc>
          <w:tcPr>
            <w:tcW w:w="2156" w:type="dxa"/>
            <w:shd w:val="clear" w:color="auto" w:fill="F7CAAC"/>
          </w:tcPr>
          <w:p w14:paraId="1741CFFF" w14:textId="77777777" w:rsidR="00913988" w:rsidRDefault="00913988" w:rsidP="00913988">
            <w:pPr>
              <w:jc w:val="both"/>
              <w:rPr>
                <w:b/>
              </w:rPr>
            </w:pPr>
            <w:r>
              <w:rPr>
                <w:b/>
              </w:rPr>
              <w:t>Forma výuky</w:t>
            </w:r>
          </w:p>
        </w:tc>
        <w:tc>
          <w:tcPr>
            <w:tcW w:w="1207" w:type="dxa"/>
            <w:gridSpan w:val="2"/>
          </w:tcPr>
          <w:p w14:paraId="52D51EE9" w14:textId="77777777" w:rsidR="00913988" w:rsidRDefault="00913988" w:rsidP="00913988">
            <w:pPr>
              <w:jc w:val="both"/>
            </w:pPr>
            <w:r>
              <w:t>přednáška, cvičení</w:t>
            </w:r>
          </w:p>
        </w:tc>
      </w:tr>
      <w:tr w:rsidR="00913988" w14:paraId="304D73C9" w14:textId="77777777" w:rsidTr="00913988">
        <w:tc>
          <w:tcPr>
            <w:tcW w:w="3086" w:type="dxa"/>
            <w:shd w:val="clear" w:color="auto" w:fill="F7CAAC"/>
          </w:tcPr>
          <w:p w14:paraId="55E3BF05" w14:textId="77777777" w:rsidR="00913988" w:rsidRPr="000802C6" w:rsidRDefault="00913988" w:rsidP="00913988">
            <w:pPr>
              <w:jc w:val="both"/>
              <w:rPr>
                <w:b/>
              </w:rPr>
            </w:pPr>
            <w:r w:rsidRPr="000802C6">
              <w:rPr>
                <w:b/>
              </w:rPr>
              <w:t>Forma způsobu ověření studijních výsledků a další požadavky na studenta</w:t>
            </w:r>
          </w:p>
        </w:tc>
        <w:tc>
          <w:tcPr>
            <w:tcW w:w="6769" w:type="dxa"/>
            <w:gridSpan w:val="7"/>
            <w:tcBorders>
              <w:bottom w:val="nil"/>
            </w:tcBorders>
          </w:tcPr>
          <w:p w14:paraId="1D23FA09" w14:textId="77777777" w:rsidR="00913988" w:rsidRPr="000802C6" w:rsidRDefault="00913988" w:rsidP="00913988">
            <w:pPr>
              <w:jc w:val="both"/>
            </w:pPr>
            <w:r w:rsidRPr="000802C6">
              <w:t>Způsob zakončení předmětu – zápočet, zkouška</w:t>
            </w:r>
          </w:p>
          <w:p w14:paraId="083BEF3C" w14:textId="48E4EE00" w:rsidR="00913988" w:rsidRPr="000802C6" w:rsidRDefault="00913988" w:rsidP="009F4A37">
            <w:pPr>
              <w:jc w:val="both"/>
            </w:pPr>
            <w:r w:rsidRPr="000802C6">
              <w:t>Požadavky na zápočet: absolvování 2 písemných testů: při úspěšnosti 100</w:t>
            </w:r>
            <w:r w:rsidR="004F51C3">
              <w:t xml:space="preserve"> </w:t>
            </w:r>
            <w:r w:rsidRPr="000802C6">
              <w:t>% až 60</w:t>
            </w:r>
            <w:r w:rsidR="004F51C3">
              <w:t xml:space="preserve"> </w:t>
            </w:r>
            <w:r w:rsidRPr="000802C6">
              <w:t xml:space="preserve">% student získává zápočet; </w:t>
            </w:r>
            <w:del w:id="1444" w:author="Pavla Trefilová" w:date="2019-11-18T17:19:00Z">
              <w:r w:rsidRPr="000802C6">
                <w:delText xml:space="preserve"> </w:delText>
              </w:r>
            </w:del>
            <w:r w:rsidRPr="000802C6">
              <w:t>student má nárok na jeden opravný termín (pro zápočet je nutné získat minimálně 60</w:t>
            </w:r>
            <w:r w:rsidR="004F51C3">
              <w:t xml:space="preserve"> </w:t>
            </w:r>
            <w:r w:rsidRPr="000802C6">
              <w:t xml:space="preserve">% z opravného testu); 80% aktivní účast na </w:t>
            </w:r>
            <w:r w:rsidR="00A5776E">
              <w:t>cvičení</w:t>
            </w:r>
            <w:r w:rsidRPr="000802C6">
              <w:t>ch.</w:t>
            </w:r>
          </w:p>
          <w:p w14:paraId="7E557A9A" w14:textId="49674459" w:rsidR="00913988" w:rsidRPr="000802C6" w:rsidRDefault="00913988" w:rsidP="00C17226">
            <w:pPr>
              <w:jc w:val="both"/>
            </w:pPr>
            <w:r w:rsidRPr="000802C6">
              <w:t>Požadavky na zkoušku</w:t>
            </w:r>
            <w:r w:rsidR="00C17226">
              <w:t>:</w:t>
            </w:r>
            <w:r w:rsidRPr="000802C6">
              <w:t xml:space="preserve"> písemný test v rozsahu přednášek a </w:t>
            </w:r>
            <w:r w:rsidR="00886744">
              <w:t>cvičení</w:t>
            </w:r>
            <w:r w:rsidRPr="000802C6">
              <w:t>, musí být napsán na</w:t>
            </w:r>
            <w:r w:rsidR="00C17226">
              <w:t xml:space="preserve"> min.</w:t>
            </w:r>
            <w:r w:rsidRPr="000802C6">
              <w:t xml:space="preserve"> 60</w:t>
            </w:r>
            <w:r w:rsidR="004F51C3">
              <w:t xml:space="preserve"> </w:t>
            </w:r>
            <w:r w:rsidRPr="000802C6">
              <w:t>%.</w:t>
            </w:r>
          </w:p>
        </w:tc>
      </w:tr>
      <w:tr w:rsidR="00913988" w14:paraId="416FF6AE" w14:textId="77777777" w:rsidTr="000802C6">
        <w:trPr>
          <w:trHeight w:val="64"/>
        </w:trPr>
        <w:tc>
          <w:tcPr>
            <w:tcW w:w="9855" w:type="dxa"/>
            <w:gridSpan w:val="8"/>
            <w:tcBorders>
              <w:top w:val="nil"/>
            </w:tcBorders>
          </w:tcPr>
          <w:p w14:paraId="265FBA04" w14:textId="77777777" w:rsidR="00913988" w:rsidRPr="002D1C6C" w:rsidRDefault="00913988" w:rsidP="00913988">
            <w:pPr>
              <w:jc w:val="both"/>
              <w:rPr>
                <w:sz w:val="12"/>
              </w:rPr>
            </w:pPr>
          </w:p>
        </w:tc>
      </w:tr>
      <w:tr w:rsidR="00913988" w14:paraId="7F2FD6AC" w14:textId="77777777" w:rsidTr="00913988">
        <w:trPr>
          <w:trHeight w:val="197"/>
        </w:trPr>
        <w:tc>
          <w:tcPr>
            <w:tcW w:w="3086" w:type="dxa"/>
            <w:tcBorders>
              <w:top w:val="nil"/>
            </w:tcBorders>
            <w:shd w:val="clear" w:color="auto" w:fill="F7CAAC"/>
          </w:tcPr>
          <w:p w14:paraId="7F575922" w14:textId="77777777" w:rsidR="00913988" w:rsidRPr="000802C6" w:rsidRDefault="00913988" w:rsidP="00913988">
            <w:pPr>
              <w:jc w:val="both"/>
              <w:rPr>
                <w:b/>
              </w:rPr>
            </w:pPr>
            <w:r w:rsidRPr="000802C6">
              <w:rPr>
                <w:b/>
              </w:rPr>
              <w:t>Garant předmětu</w:t>
            </w:r>
          </w:p>
        </w:tc>
        <w:tc>
          <w:tcPr>
            <w:tcW w:w="6769" w:type="dxa"/>
            <w:gridSpan w:val="7"/>
            <w:tcBorders>
              <w:top w:val="nil"/>
            </w:tcBorders>
          </w:tcPr>
          <w:p w14:paraId="55036B15" w14:textId="77777777" w:rsidR="00913988" w:rsidRPr="000802C6" w:rsidRDefault="00913988" w:rsidP="00913988">
            <w:r w:rsidRPr="000802C6">
              <w:t>Ing. Milana Otrusinová, Ph.D.</w:t>
            </w:r>
          </w:p>
        </w:tc>
      </w:tr>
      <w:tr w:rsidR="00913988" w14:paraId="5DD77E99" w14:textId="77777777" w:rsidTr="00913988">
        <w:trPr>
          <w:trHeight w:val="243"/>
        </w:trPr>
        <w:tc>
          <w:tcPr>
            <w:tcW w:w="3086" w:type="dxa"/>
            <w:tcBorders>
              <w:top w:val="nil"/>
            </w:tcBorders>
            <w:shd w:val="clear" w:color="auto" w:fill="F7CAAC"/>
          </w:tcPr>
          <w:p w14:paraId="694B80B7" w14:textId="77777777" w:rsidR="00913988" w:rsidRPr="000802C6" w:rsidRDefault="00913988" w:rsidP="00913988">
            <w:pPr>
              <w:jc w:val="both"/>
              <w:rPr>
                <w:b/>
              </w:rPr>
            </w:pPr>
            <w:r w:rsidRPr="000802C6">
              <w:rPr>
                <w:b/>
              </w:rPr>
              <w:t>Zapojení garanta do výuky předmětu</w:t>
            </w:r>
          </w:p>
        </w:tc>
        <w:tc>
          <w:tcPr>
            <w:tcW w:w="6769" w:type="dxa"/>
            <w:gridSpan w:val="7"/>
            <w:tcBorders>
              <w:top w:val="nil"/>
            </w:tcBorders>
          </w:tcPr>
          <w:p w14:paraId="1095CC9E" w14:textId="118B4760" w:rsidR="00913988" w:rsidRPr="000802C6" w:rsidRDefault="00913988" w:rsidP="00C40D24">
            <w:pPr>
              <w:jc w:val="both"/>
            </w:pPr>
            <w:r w:rsidRPr="000802C6">
              <w:t>Garant se podílí</w:t>
            </w:r>
            <w:r w:rsidR="00DB53B5">
              <w:t xml:space="preserve"> na přednášení v rozsahu </w:t>
            </w:r>
            <w:del w:id="1445" w:author="Pavla Trefilová" w:date="2019-11-18T17:19:00Z">
              <w:r w:rsidR="00DB53B5">
                <w:delText>7</w:delText>
              </w:r>
              <w:r w:rsidRPr="000802C6">
                <w:delText>0</w:delText>
              </w:r>
            </w:del>
            <w:ins w:id="1446" w:author="Pavla Trefilová" w:date="2019-11-18T17:19:00Z">
              <w:r w:rsidR="00D575D8">
                <w:t>6</w:t>
              </w:r>
              <w:r w:rsidRPr="000802C6">
                <w:t>0</w:t>
              </w:r>
            </w:ins>
            <w:r w:rsidR="004F51C3">
              <w:t xml:space="preserve"> </w:t>
            </w:r>
            <w:r w:rsidRPr="000802C6">
              <w:t>%, dále stanovuje koncepci cvičení a dohlíží na jednotné vedení</w:t>
            </w:r>
          </w:p>
        </w:tc>
      </w:tr>
      <w:tr w:rsidR="00913988" w14:paraId="3D6CE0A4" w14:textId="77777777" w:rsidTr="00913988">
        <w:tc>
          <w:tcPr>
            <w:tcW w:w="3086" w:type="dxa"/>
            <w:shd w:val="clear" w:color="auto" w:fill="F7CAAC"/>
          </w:tcPr>
          <w:p w14:paraId="2F208C13" w14:textId="77777777" w:rsidR="00913988" w:rsidRPr="000802C6" w:rsidRDefault="00913988" w:rsidP="00913988">
            <w:pPr>
              <w:jc w:val="both"/>
              <w:rPr>
                <w:b/>
              </w:rPr>
            </w:pPr>
            <w:r w:rsidRPr="000802C6">
              <w:rPr>
                <w:b/>
              </w:rPr>
              <w:t>Vyučující</w:t>
            </w:r>
          </w:p>
        </w:tc>
        <w:tc>
          <w:tcPr>
            <w:tcW w:w="6769" w:type="dxa"/>
            <w:gridSpan w:val="7"/>
            <w:tcBorders>
              <w:bottom w:val="nil"/>
            </w:tcBorders>
          </w:tcPr>
          <w:p w14:paraId="0EAA7C3D" w14:textId="71CB5BE2" w:rsidR="00913988" w:rsidRPr="000802C6" w:rsidRDefault="00913988" w:rsidP="00D575D8">
            <w:pPr>
              <w:jc w:val="both"/>
            </w:pPr>
            <w:r w:rsidRPr="000802C6">
              <w:t xml:space="preserve">Ing. Milana Otrusinová, Ph.D. </w:t>
            </w:r>
            <w:r w:rsidR="009F4A37">
              <w:t xml:space="preserve">– přednášky </w:t>
            </w:r>
            <w:r w:rsidRPr="000802C6">
              <w:t>(</w:t>
            </w:r>
            <w:del w:id="1447" w:author="Pavla Trefilová" w:date="2019-11-18T17:19:00Z">
              <w:r w:rsidR="00DB53B5">
                <w:delText>7</w:delText>
              </w:r>
              <w:r w:rsidRPr="000802C6">
                <w:delText>0</w:delText>
              </w:r>
            </w:del>
            <w:ins w:id="1448" w:author="Pavla Trefilová" w:date="2019-11-18T17:19:00Z">
              <w:r w:rsidR="00D575D8">
                <w:t>6</w:t>
              </w:r>
              <w:r w:rsidRPr="000802C6">
                <w:t>0</w:t>
              </w:r>
            </w:ins>
            <w:r w:rsidRPr="000802C6">
              <w:t xml:space="preserve">%), Ing. </w:t>
            </w:r>
            <w:del w:id="1449" w:author="Pavla Trefilová" w:date="2019-11-18T17:19:00Z">
              <w:r w:rsidRPr="000802C6">
                <w:delText>Bohumila Svitáková, Ph.D.</w:delText>
              </w:r>
            </w:del>
            <w:ins w:id="1450" w:author="Pavla Trefilová" w:date="2019-11-18T17:19:00Z">
              <w:r w:rsidR="00D575D8">
                <w:t>David Homola</w:t>
              </w:r>
            </w:ins>
            <w:r w:rsidRPr="000802C6">
              <w:t xml:space="preserve"> </w:t>
            </w:r>
            <w:r w:rsidR="009F4A37">
              <w:t xml:space="preserve">– přednášky </w:t>
            </w:r>
            <w:r w:rsidR="00DB53B5">
              <w:t>(</w:t>
            </w:r>
            <w:del w:id="1451" w:author="Pavla Trefilová" w:date="2019-11-18T17:19:00Z">
              <w:r w:rsidR="00DB53B5">
                <w:delText>3</w:delText>
              </w:r>
              <w:r w:rsidRPr="000802C6">
                <w:delText>0</w:delText>
              </w:r>
            </w:del>
            <w:ins w:id="1452" w:author="Pavla Trefilová" w:date="2019-11-18T17:19:00Z">
              <w:r w:rsidR="00D575D8">
                <w:t>4</w:t>
              </w:r>
              <w:r w:rsidRPr="000802C6">
                <w:t>0</w:t>
              </w:r>
            </w:ins>
            <w:r w:rsidRPr="000802C6">
              <w:t>%)</w:t>
            </w:r>
          </w:p>
        </w:tc>
      </w:tr>
      <w:tr w:rsidR="00913988" w14:paraId="3EFF133A" w14:textId="77777777" w:rsidTr="00913988">
        <w:trPr>
          <w:trHeight w:val="70"/>
        </w:trPr>
        <w:tc>
          <w:tcPr>
            <w:tcW w:w="9855" w:type="dxa"/>
            <w:gridSpan w:val="8"/>
            <w:tcBorders>
              <w:top w:val="nil"/>
            </w:tcBorders>
          </w:tcPr>
          <w:p w14:paraId="14F2BB10" w14:textId="77777777" w:rsidR="00913988" w:rsidRPr="002D1C6C" w:rsidRDefault="00913988" w:rsidP="00913988">
            <w:pPr>
              <w:jc w:val="both"/>
              <w:rPr>
                <w:sz w:val="12"/>
              </w:rPr>
            </w:pPr>
          </w:p>
        </w:tc>
      </w:tr>
      <w:tr w:rsidR="00913988" w14:paraId="7E25F2A5" w14:textId="77777777" w:rsidTr="004F51C3">
        <w:trPr>
          <w:trHeight w:val="114"/>
        </w:trPr>
        <w:tc>
          <w:tcPr>
            <w:tcW w:w="3086" w:type="dxa"/>
            <w:shd w:val="clear" w:color="auto" w:fill="F7CAAC"/>
          </w:tcPr>
          <w:p w14:paraId="5A917DAC" w14:textId="77777777" w:rsidR="00913988" w:rsidRPr="000802C6" w:rsidRDefault="00913988" w:rsidP="00913988">
            <w:pPr>
              <w:jc w:val="both"/>
              <w:rPr>
                <w:b/>
              </w:rPr>
            </w:pPr>
            <w:r w:rsidRPr="000802C6">
              <w:rPr>
                <w:b/>
              </w:rPr>
              <w:t>Stručná anotace předmětu</w:t>
            </w:r>
          </w:p>
        </w:tc>
        <w:tc>
          <w:tcPr>
            <w:tcW w:w="6769" w:type="dxa"/>
            <w:gridSpan w:val="7"/>
            <w:tcBorders>
              <w:bottom w:val="nil"/>
            </w:tcBorders>
          </w:tcPr>
          <w:p w14:paraId="1A8F1504" w14:textId="77777777" w:rsidR="00913988" w:rsidRPr="000802C6" w:rsidRDefault="00913988" w:rsidP="00913988">
            <w:pPr>
              <w:jc w:val="both"/>
            </w:pPr>
          </w:p>
        </w:tc>
      </w:tr>
      <w:tr w:rsidR="00913988" w14:paraId="4B17B388" w14:textId="77777777" w:rsidTr="00913988">
        <w:trPr>
          <w:trHeight w:val="3938"/>
        </w:trPr>
        <w:tc>
          <w:tcPr>
            <w:tcW w:w="9855" w:type="dxa"/>
            <w:gridSpan w:val="8"/>
            <w:tcBorders>
              <w:top w:val="nil"/>
              <w:bottom w:val="single" w:sz="12" w:space="0" w:color="auto"/>
            </w:tcBorders>
          </w:tcPr>
          <w:p w14:paraId="10DAACFD" w14:textId="52D453CA" w:rsidR="00913988" w:rsidRDefault="00913988" w:rsidP="00913988">
            <w:pPr>
              <w:jc w:val="both"/>
            </w:pPr>
            <w:r w:rsidRPr="000802C6">
              <w:t xml:space="preserve">Předmět je zaměřen na věrné zobrazení reálných ekonomických procesů. Jeho hlavním cílem je poskytovat informace pro řešení rozhodovacích úloh, na nichž je založeno řízení podniků. Tento předmět navazuje na předmět </w:t>
            </w:r>
            <w:r w:rsidR="009A3699" w:rsidRPr="00435619">
              <w:rPr>
                <w:color w:val="000000"/>
              </w:rPr>
              <w:t>Basics of Accounting</w:t>
            </w:r>
            <w:r w:rsidRPr="000802C6">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7DF257C0" w14:textId="551D4A06" w:rsidR="006B50B1" w:rsidRPr="000802C6" w:rsidRDefault="006B50B1" w:rsidP="00913988">
            <w:pPr>
              <w:jc w:val="both"/>
            </w:pPr>
            <w:r>
              <w:t>Obsah</w:t>
            </w:r>
          </w:p>
          <w:p w14:paraId="245E1DC8" w14:textId="77777777" w:rsidR="006B50B1"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Význ</w:t>
            </w:r>
            <w:r w:rsidR="006B50B1">
              <w:rPr>
                <w:rFonts w:ascii="Times New Roman" w:hAnsi="Times New Roman"/>
                <w:sz w:val="20"/>
                <w:szCs w:val="20"/>
              </w:rPr>
              <w:t>am a základní prvky účetnictví</w:t>
            </w:r>
          </w:p>
          <w:p w14:paraId="12FEC4E5" w14:textId="77777777" w:rsidR="006B50B1" w:rsidRDefault="006B50B1" w:rsidP="001C2699">
            <w:pPr>
              <w:pStyle w:val="Odstavecseseznamem"/>
              <w:numPr>
                <w:ilvl w:val="0"/>
                <w:numId w:val="16"/>
              </w:numPr>
              <w:spacing w:after="0" w:line="240" w:lineRule="auto"/>
              <w:ind w:left="247" w:hanging="247"/>
              <w:jc w:val="both"/>
              <w:rPr>
                <w:rFonts w:ascii="Times New Roman" w:hAnsi="Times New Roman"/>
                <w:sz w:val="20"/>
                <w:szCs w:val="20"/>
              </w:rPr>
            </w:pPr>
            <w:r>
              <w:rPr>
                <w:rFonts w:ascii="Times New Roman" w:hAnsi="Times New Roman"/>
                <w:sz w:val="20"/>
                <w:szCs w:val="20"/>
              </w:rPr>
              <w:t>Účetní zásady a principy</w:t>
            </w:r>
          </w:p>
          <w:p w14:paraId="302B21EE" w14:textId="1A72068F"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w:t>
            </w:r>
            <w:r w:rsidR="006B50B1">
              <w:rPr>
                <w:rFonts w:ascii="Times New Roman" w:hAnsi="Times New Roman"/>
                <w:sz w:val="20"/>
                <w:szCs w:val="20"/>
              </w:rPr>
              <w:t>rávní úprava účetnictví</w:t>
            </w:r>
          </w:p>
          <w:p w14:paraId="01C16DE6" w14:textId="74B3EAE0"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Dlouhodobý majetek: struktura, oceňování, způsoby p</w:t>
            </w:r>
            <w:r w:rsidR="006B50B1">
              <w:rPr>
                <w:rFonts w:ascii="Times New Roman" w:hAnsi="Times New Roman"/>
                <w:sz w:val="20"/>
                <w:szCs w:val="20"/>
              </w:rPr>
              <w:t>ořízení a vyřazení, odpisování</w:t>
            </w:r>
          </w:p>
          <w:p w14:paraId="74A1BA23" w14:textId="70C638DB"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Zásoby: charakteristika, oceňování, způsoby poříz</w:t>
            </w:r>
            <w:r w:rsidR="006B50B1">
              <w:rPr>
                <w:rFonts w:ascii="Times New Roman" w:hAnsi="Times New Roman"/>
                <w:sz w:val="20"/>
                <w:szCs w:val="20"/>
              </w:rPr>
              <w:t>ení a vyřazení, opravné položky</w:t>
            </w:r>
          </w:p>
          <w:p w14:paraId="7B6EC9A6" w14:textId="7122A2EE"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Pohledávky: pohledávky z obchodních vztahů, zálohy, pohledávky ze</w:t>
            </w:r>
            <w:r w:rsidR="006B50B1">
              <w:rPr>
                <w:rFonts w:ascii="Times New Roman" w:hAnsi="Times New Roman"/>
                <w:sz w:val="20"/>
                <w:szCs w:val="20"/>
              </w:rPr>
              <w:t xml:space="preserve"> směnek, pohledávky v cizí měně</w:t>
            </w:r>
          </w:p>
          <w:p w14:paraId="643ADCAA" w14:textId="752C69E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 xml:space="preserve">Krátkodobý finanční majetek: pokladna, ceniny, bankovní účet, peníze </w:t>
            </w:r>
            <w:r w:rsidR="006B50B1">
              <w:rPr>
                <w:rFonts w:ascii="Times New Roman" w:hAnsi="Times New Roman"/>
                <w:sz w:val="20"/>
                <w:szCs w:val="20"/>
              </w:rPr>
              <w:t>na cestě, cenné papíry a podíly</w:t>
            </w:r>
          </w:p>
          <w:p w14:paraId="41304D3C" w14:textId="46874A74"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Vlastní kapitál: struktura, zvyšování a snižování základního kapitálu, fondy, r</w:t>
            </w:r>
            <w:r w:rsidR="006B50B1">
              <w:rPr>
                <w:rFonts w:ascii="Times New Roman" w:hAnsi="Times New Roman"/>
                <w:sz w:val="20"/>
                <w:szCs w:val="20"/>
              </w:rPr>
              <w:t>ozdělování výsledku hospodaření</w:t>
            </w:r>
          </w:p>
          <w:p w14:paraId="750FCAB7" w14:textId="6A749039"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Rezervy: pods</w:t>
            </w:r>
            <w:r w:rsidR="006B50B1">
              <w:rPr>
                <w:rFonts w:ascii="Times New Roman" w:hAnsi="Times New Roman"/>
                <w:sz w:val="20"/>
                <w:szCs w:val="20"/>
              </w:rPr>
              <w:t>tata a funkce, tvorba a čerpání</w:t>
            </w:r>
          </w:p>
          <w:p w14:paraId="79E0B91A" w14:textId="36516577"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Závazky: závazky z obchodních vztahů, zálohy, daně v účetnictví, d</w:t>
            </w:r>
            <w:r w:rsidR="006B50B1">
              <w:rPr>
                <w:rFonts w:ascii="Times New Roman" w:hAnsi="Times New Roman"/>
                <w:sz w:val="20"/>
                <w:szCs w:val="20"/>
              </w:rPr>
              <w:t>otace, zúčtování se zaměstnanci</w:t>
            </w:r>
          </w:p>
          <w:p w14:paraId="3D2A0691" w14:textId="1CE775D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Bankovní úvěry a finanční výpom</w:t>
            </w:r>
            <w:r w:rsidR="006B50B1">
              <w:rPr>
                <w:rFonts w:ascii="Times New Roman" w:hAnsi="Times New Roman"/>
                <w:sz w:val="20"/>
                <w:szCs w:val="20"/>
              </w:rPr>
              <w:t>oci: rozdělení, charakteristika</w:t>
            </w:r>
          </w:p>
          <w:p w14:paraId="104AC6B7" w14:textId="2092D255"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Časo</w:t>
            </w:r>
            <w:r w:rsidR="006B50B1">
              <w:rPr>
                <w:rFonts w:ascii="Times New Roman" w:hAnsi="Times New Roman"/>
                <w:sz w:val="20"/>
                <w:szCs w:val="20"/>
              </w:rPr>
              <w:t>vé rozlišení: aktivní a pasivní</w:t>
            </w:r>
          </w:p>
          <w:p w14:paraId="1FB60C63" w14:textId="6237707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Náklady a výnosy: charakteristika, druhové a účelové členě</w:t>
            </w:r>
            <w:r w:rsidR="006B50B1">
              <w:rPr>
                <w:rFonts w:ascii="Times New Roman" w:hAnsi="Times New Roman"/>
                <w:sz w:val="20"/>
                <w:szCs w:val="20"/>
              </w:rPr>
              <w:t>ní, provozní a finanční činnost</w:t>
            </w:r>
          </w:p>
          <w:p w14:paraId="2605E465" w14:textId="3E15DA41"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w:t>
            </w:r>
            <w:r w:rsidR="006B50B1">
              <w:rPr>
                <w:rFonts w:ascii="Times New Roman" w:hAnsi="Times New Roman"/>
                <w:sz w:val="20"/>
                <w:szCs w:val="20"/>
              </w:rPr>
              <w:t>ení a zveřejnění účetní závěrky</w:t>
            </w:r>
          </w:p>
        </w:tc>
      </w:tr>
      <w:tr w:rsidR="00913988" w14:paraId="2C494FCA" w14:textId="77777777" w:rsidTr="00913988">
        <w:trPr>
          <w:trHeight w:val="265"/>
        </w:trPr>
        <w:tc>
          <w:tcPr>
            <w:tcW w:w="3653" w:type="dxa"/>
            <w:gridSpan w:val="2"/>
            <w:tcBorders>
              <w:top w:val="nil"/>
            </w:tcBorders>
            <w:shd w:val="clear" w:color="auto" w:fill="F7CAAC"/>
          </w:tcPr>
          <w:p w14:paraId="674F5520" w14:textId="77777777" w:rsidR="00913988" w:rsidRPr="000802C6" w:rsidRDefault="00913988" w:rsidP="00913988">
            <w:pPr>
              <w:jc w:val="both"/>
            </w:pPr>
            <w:r w:rsidRPr="000802C6">
              <w:rPr>
                <w:b/>
              </w:rPr>
              <w:t>Studijní literatura a studijní pomůcky</w:t>
            </w:r>
          </w:p>
        </w:tc>
        <w:tc>
          <w:tcPr>
            <w:tcW w:w="6202" w:type="dxa"/>
            <w:gridSpan w:val="6"/>
            <w:tcBorders>
              <w:top w:val="nil"/>
              <w:bottom w:val="nil"/>
            </w:tcBorders>
          </w:tcPr>
          <w:p w14:paraId="69819BF7" w14:textId="77777777" w:rsidR="00913988" w:rsidRPr="000802C6" w:rsidRDefault="00913988" w:rsidP="00913988">
            <w:pPr>
              <w:jc w:val="both"/>
            </w:pPr>
          </w:p>
        </w:tc>
      </w:tr>
      <w:tr w:rsidR="00913988" w14:paraId="43569463" w14:textId="77777777" w:rsidTr="00913988">
        <w:trPr>
          <w:trHeight w:val="425"/>
        </w:trPr>
        <w:tc>
          <w:tcPr>
            <w:tcW w:w="9855" w:type="dxa"/>
            <w:gridSpan w:val="8"/>
            <w:tcBorders>
              <w:top w:val="nil"/>
            </w:tcBorders>
          </w:tcPr>
          <w:p w14:paraId="1386B1EE" w14:textId="77777777" w:rsidR="00C40D24" w:rsidRPr="00A16EA6" w:rsidRDefault="00C40D24" w:rsidP="00C40D24">
            <w:pPr>
              <w:ind w:left="339" w:hanging="339"/>
              <w:rPr>
                <w:b/>
              </w:rPr>
            </w:pPr>
            <w:r w:rsidRPr="00A16EA6">
              <w:rPr>
                <w:b/>
              </w:rPr>
              <w:t>Povinná literatura</w:t>
            </w:r>
            <w:r>
              <w:rPr>
                <w:b/>
              </w:rPr>
              <w:t>:</w:t>
            </w:r>
          </w:p>
          <w:p w14:paraId="3164BE1F" w14:textId="77777777" w:rsidR="00C40D24" w:rsidRPr="008755F3" w:rsidRDefault="00C40D24" w:rsidP="00C40D24">
            <w:r w:rsidRPr="008755F3">
              <w:t>EDMOMDS, T., McNAIR, F</w:t>
            </w:r>
            <w:r>
              <w:t>.</w:t>
            </w:r>
            <w:r w:rsidRPr="008755F3">
              <w:t xml:space="preserve">, EDWARD, E., EDMONDS, C. </w:t>
            </w:r>
            <w:r w:rsidRPr="008755F3">
              <w:rPr>
                <w:i/>
              </w:rPr>
              <w:t>Fundamental Financial Accounting Concepts.</w:t>
            </w:r>
            <w:r w:rsidRPr="008755F3">
              <w:t xml:space="preserve"> 9th edition New York: McGraw-Hill Irwin, 2015, 848 p. ISBN 978-0078025907</w:t>
            </w:r>
          </w:p>
          <w:p w14:paraId="00DE69C2" w14:textId="77777777" w:rsidR="00C40D24" w:rsidRPr="008755F3" w:rsidRDefault="00C40D24" w:rsidP="00C40D24">
            <w:r w:rsidRPr="008755F3">
              <w:t xml:space="preserve">WERNER, M., JONES, K. </w:t>
            </w:r>
            <w:r w:rsidRPr="008755F3">
              <w:rPr>
                <w:i/>
              </w:rPr>
              <w:t>Introduction to Financial Accounting a User Perspective</w:t>
            </w:r>
            <w:r w:rsidRPr="008755F3">
              <w:t>. New Jersey: Pearson Prentice Hall Education, 2004, 592 p. ISBN 0-13-032759-X</w:t>
            </w:r>
          </w:p>
          <w:p w14:paraId="6F8BD752" w14:textId="77777777" w:rsidR="00C40D24" w:rsidRPr="00A16EA6" w:rsidRDefault="00C40D24" w:rsidP="00C40D24">
            <w:pPr>
              <w:rPr>
                <w:b/>
              </w:rPr>
            </w:pPr>
            <w:r w:rsidRPr="00A16EA6">
              <w:rPr>
                <w:b/>
              </w:rPr>
              <w:t xml:space="preserve">Doporučená literatura: </w:t>
            </w:r>
          </w:p>
          <w:p w14:paraId="6B21D6A3" w14:textId="77777777" w:rsidR="00C40D24" w:rsidRDefault="00C40D24" w:rsidP="002D1C6C">
            <w:pPr>
              <w:jc w:val="both"/>
              <w:rPr>
                <w:rStyle w:val="a-size-base"/>
              </w:rPr>
            </w:pPr>
            <w:r>
              <w:t>HERMANSON, R.</w:t>
            </w:r>
            <w:r w:rsidRPr="008755F3">
              <w:t xml:space="preserve"> H., EDWARDS, J. D. </w:t>
            </w:r>
            <w:r w:rsidRPr="008755F3">
              <w:rPr>
                <w:i/>
              </w:rPr>
              <w:t>Financial Accounting a Business Perspective</w:t>
            </w:r>
            <w:r w:rsidRPr="008755F3">
              <w:t xml:space="preserve">.7 th edition New York: McGraw-Hill Irwin, 2002. ISBN </w:t>
            </w:r>
            <w:r w:rsidRPr="008755F3">
              <w:rPr>
                <w:rStyle w:val="a-size-base"/>
              </w:rPr>
              <w:t>978-0072289985</w:t>
            </w:r>
            <w:r>
              <w:rPr>
                <w:rStyle w:val="a-size-base"/>
              </w:rPr>
              <w:t>.</w:t>
            </w:r>
          </w:p>
          <w:p w14:paraId="6D226733" w14:textId="77777777" w:rsidR="00C17226" w:rsidRDefault="00C17226" w:rsidP="00C17226">
            <w:pPr>
              <w:ind w:left="339" w:hanging="339"/>
            </w:pPr>
            <w:r w:rsidRPr="008755F3">
              <w:t xml:space="preserve">PASEKOVÁ, M. </w:t>
            </w:r>
            <w:r w:rsidRPr="008755F3">
              <w:rPr>
                <w:i/>
              </w:rPr>
              <w:t>Accounting in English</w:t>
            </w:r>
            <w:r w:rsidRPr="008755F3">
              <w:t>. Studijní text. Zlín: UTB, 2011, 178 s.</w:t>
            </w:r>
          </w:p>
          <w:p w14:paraId="0C340954" w14:textId="77777777" w:rsidR="00913988" w:rsidRPr="000802C6" w:rsidRDefault="00C40D24" w:rsidP="00C40D24">
            <w:pPr>
              <w:jc w:val="both"/>
            </w:pPr>
            <w:r w:rsidRPr="008755F3">
              <w:t>WILD, J. J</w:t>
            </w:r>
            <w:r w:rsidRPr="008755F3">
              <w:rPr>
                <w:i/>
              </w:rPr>
              <w:t>. Financial Accounting. Information for Decisions</w:t>
            </w:r>
            <w:r w:rsidRPr="008755F3">
              <w:t>. New York: McGraw-Hill Irwin, 2004, 614 p. ISBN 0-07-245691-4</w:t>
            </w:r>
            <w:r>
              <w:t>.</w:t>
            </w:r>
          </w:p>
        </w:tc>
      </w:tr>
      <w:tr w:rsidR="00913988" w14:paraId="45AC206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876EA2" w14:textId="77777777" w:rsidR="00913988" w:rsidRPr="000802C6" w:rsidRDefault="00913988" w:rsidP="00913988">
            <w:pPr>
              <w:jc w:val="center"/>
              <w:rPr>
                <w:b/>
              </w:rPr>
            </w:pPr>
            <w:r w:rsidRPr="000802C6">
              <w:rPr>
                <w:b/>
              </w:rPr>
              <w:t>Informace ke kombinované nebo distanční formě</w:t>
            </w:r>
          </w:p>
        </w:tc>
      </w:tr>
      <w:tr w:rsidR="00913988" w14:paraId="668DBA72" w14:textId="77777777" w:rsidTr="00913988">
        <w:tc>
          <w:tcPr>
            <w:tcW w:w="4787" w:type="dxa"/>
            <w:gridSpan w:val="3"/>
            <w:tcBorders>
              <w:top w:val="single" w:sz="2" w:space="0" w:color="auto"/>
            </w:tcBorders>
            <w:shd w:val="clear" w:color="auto" w:fill="F7CAAC"/>
          </w:tcPr>
          <w:p w14:paraId="7765053B" w14:textId="77777777" w:rsidR="00913988" w:rsidRPr="000802C6" w:rsidRDefault="00913988" w:rsidP="00913988">
            <w:pPr>
              <w:jc w:val="both"/>
            </w:pPr>
            <w:r w:rsidRPr="000802C6">
              <w:rPr>
                <w:b/>
              </w:rPr>
              <w:t>Rozsah konzultací (soustředění)</w:t>
            </w:r>
          </w:p>
        </w:tc>
        <w:tc>
          <w:tcPr>
            <w:tcW w:w="889" w:type="dxa"/>
            <w:tcBorders>
              <w:top w:val="single" w:sz="2" w:space="0" w:color="auto"/>
            </w:tcBorders>
          </w:tcPr>
          <w:p w14:paraId="7986B080" w14:textId="7583C99B" w:rsidR="00913988" w:rsidRPr="000802C6" w:rsidRDefault="00913988" w:rsidP="00913988">
            <w:pPr>
              <w:jc w:val="both"/>
            </w:pPr>
          </w:p>
        </w:tc>
        <w:tc>
          <w:tcPr>
            <w:tcW w:w="4179" w:type="dxa"/>
            <w:gridSpan w:val="4"/>
            <w:tcBorders>
              <w:top w:val="single" w:sz="2" w:space="0" w:color="auto"/>
            </w:tcBorders>
            <w:shd w:val="clear" w:color="auto" w:fill="F7CAAC"/>
          </w:tcPr>
          <w:p w14:paraId="3F2E194F" w14:textId="77777777" w:rsidR="00913988" w:rsidRDefault="00913988" w:rsidP="00913988">
            <w:pPr>
              <w:jc w:val="both"/>
              <w:rPr>
                <w:b/>
              </w:rPr>
            </w:pPr>
            <w:r>
              <w:rPr>
                <w:b/>
              </w:rPr>
              <w:t xml:space="preserve">hodin </w:t>
            </w:r>
          </w:p>
        </w:tc>
      </w:tr>
      <w:tr w:rsidR="00913988" w14:paraId="593C5068" w14:textId="77777777" w:rsidTr="00913988">
        <w:tc>
          <w:tcPr>
            <w:tcW w:w="9855" w:type="dxa"/>
            <w:gridSpan w:val="8"/>
            <w:shd w:val="clear" w:color="auto" w:fill="F7CAAC"/>
          </w:tcPr>
          <w:p w14:paraId="6636A3F1" w14:textId="77777777" w:rsidR="00913988" w:rsidRPr="000802C6" w:rsidRDefault="00913988" w:rsidP="00913988">
            <w:pPr>
              <w:jc w:val="both"/>
              <w:rPr>
                <w:b/>
              </w:rPr>
            </w:pPr>
            <w:r w:rsidRPr="000802C6">
              <w:rPr>
                <w:b/>
              </w:rPr>
              <w:lastRenderedPageBreak/>
              <w:t>Informace o způsobu kontaktu s vyučujícím</w:t>
            </w:r>
          </w:p>
        </w:tc>
      </w:tr>
      <w:tr w:rsidR="00913988" w14:paraId="75D097BF" w14:textId="77777777" w:rsidTr="00913988">
        <w:trPr>
          <w:trHeight w:val="640"/>
        </w:trPr>
        <w:tc>
          <w:tcPr>
            <w:tcW w:w="9855" w:type="dxa"/>
            <w:gridSpan w:val="8"/>
          </w:tcPr>
          <w:p w14:paraId="79E58948" w14:textId="77777777" w:rsidR="00913988" w:rsidRPr="000802C6" w:rsidRDefault="00913988" w:rsidP="00913988">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E5A7FAF" w14:textId="77777777" w:rsidR="00913988" w:rsidRDefault="00913988"/>
    <w:p w14:paraId="50E13BCF" w14:textId="77777777" w:rsidR="00913988" w:rsidRDefault="009139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4AB8503A" w14:textId="77777777" w:rsidTr="003205EA">
        <w:tc>
          <w:tcPr>
            <w:tcW w:w="9855" w:type="dxa"/>
            <w:gridSpan w:val="8"/>
            <w:tcBorders>
              <w:bottom w:val="double" w:sz="4" w:space="0" w:color="auto"/>
            </w:tcBorders>
            <w:shd w:val="clear" w:color="auto" w:fill="BDD6EE"/>
          </w:tcPr>
          <w:p w14:paraId="6BC048DE" w14:textId="77777777" w:rsidR="000802C6" w:rsidRDefault="000802C6" w:rsidP="003205EA">
            <w:pPr>
              <w:jc w:val="both"/>
              <w:rPr>
                <w:b/>
                <w:sz w:val="28"/>
              </w:rPr>
            </w:pPr>
            <w:r>
              <w:lastRenderedPageBreak/>
              <w:br w:type="page"/>
            </w:r>
            <w:r>
              <w:rPr>
                <w:b/>
                <w:sz w:val="28"/>
              </w:rPr>
              <w:t>B-III – Charakteristika studijního předmětu</w:t>
            </w:r>
          </w:p>
        </w:tc>
      </w:tr>
      <w:tr w:rsidR="000802C6" w14:paraId="52E6684A" w14:textId="77777777" w:rsidTr="003205EA">
        <w:tc>
          <w:tcPr>
            <w:tcW w:w="3086" w:type="dxa"/>
            <w:tcBorders>
              <w:top w:val="double" w:sz="4" w:space="0" w:color="auto"/>
            </w:tcBorders>
            <w:shd w:val="clear" w:color="auto" w:fill="F7CAAC"/>
          </w:tcPr>
          <w:p w14:paraId="1BEAAA59"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1495D3AE" w14:textId="77777777" w:rsidR="000802C6" w:rsidRPr="000802C6" w:rsidRDefault="000802C6" w:rsidP="003205EA">
            <w:pPr>
              <w:jc w:val="both"/>
            </w:pPr>
            <w:r w:rsidRPr="000802C6">
              <w:t>Marketing I</w:t>
            </w:r>
          </w:p>
        </w:tc>
      </w:tr>
      <w:tr w:rsidR="000802C6" w14:paraId="24605992" w14:textId="77777777" w:rsidTr="003205EA">
        <w:trPr>
          <w:trHeight w:val="249"/>
        </w:trPr>
        <w:tc>
          <w:tcPr>
            <w:tcW w:w="3086" w:type="dxa"/>
            <w:shd w:val="clear" w:color="auto" w:fill="F7CAAC"/>
          </w:tcPr>
          <w:p w14:paraId="6C3BD3EB" w14:textId="77777777" w:rsidR="000802C6" w:rsidRPr="000802C6" w:rsidRDefault="000802C6" w:rsidP="003205EA">
            <w:pPr>
              <w:jc w:val="both"/>
              <w:rPr>
                <w:b/>
              </w:rPr>
            </w:pPr>
            <w:r w:rsidRPr="000802C6">
              <w:rPr>
                <w:b/>
              </w:rPr>
              <w:t>Typ předmětu</w:t>
            </w:r>
          </w:p>
        </w:tc>
        <w:tc>
          <w:tcPr>
            <w:tcW w:w="3406" w:type="dxa"/>
            <w:gridSpan w:val="4"/>
          </w:tcPr>
          <w:p w14:paraId="4E3DD3EF" w14:textId="77777777" w:rsidR="000802C6" w:rsidRPr="000802C6" w:rsidRDefault="000802C6" w:rsidP="003205EA">
            <w:pPr>
              <w:jc w:val="both"/>
            </w:pPr>
            <w:r w:rsidRPr="000802C6">
              <w:t>povinný „PZ“</w:t>
            </w:r>
          </w:p>
        </w:tc>
        <w:tc>
          <w:tcPr>
            <w:tcW w:w="2695" w:type="dxa"/>
            <w:gridSpan w:val="2"/>
            <w:shd w:val="clear" w:color="auto" w:fill="F7CAAC"/>
          </w:tcPr>
          <w:p w14:paraId="34F85184" w14:textId="77777777" w:rsidR="000802C6" w:rsidRPr="000802C6" w:rsidRDefault="000802C6" w:rsidP="003205EA">
            <w:pPr>
              <w:jc w:val="both"/>
            </w:pPr>
            <w:r w:rsidRPr="000802C6">
              <w:rPr>
                <w:b/>
              </w:rPr>
              <w:t>doporučený ročník / semestr</w:t>
            </w:r>
          </w:p>
        </w:tc>
        <w:tc>
          <w:tcPr>
            <w:tcW w:w="668" w:type="dxa"/>
          </w:tcPr>
          <w:p w14:paraId="355BF8B0" w14:textId="77777777" w:rsidR="000802C6" w:rsidRPr="000802C6" w:rsidRDefault="000802C6" w:rsidP="003205EA">
            <w:pPr>
              <w:jc w:val="both"/>
            </w:pPr>
            <w:r w:rsidRPr="000802C6">
              <w:t>2/Z</w:t>
            </w:r>
          </w:p>
        </w:tc>
      </w:tr>
      <w:tr w:rsidR="000802C6" w14:paraId="4FF18BBB" w14:textId="77777777" w:rsidTr="003205EA">
        <w:tc>
          <w:tcPr>
            <w:tcW w:w="3086" w:type="dxa"/>
            <w:shd w:val="clear" w:color="auto" w:fill="F7CAAC"/>
          </w:tcPr>
          <w:p w14:paraId="1F590384" w14:textId="77777777" w:rsidR="000802C6" w:rsidRPr="000802C6" w:rsidRDefault="000802C6" w:rsidP="003205EA">
            <w:pPr>
              <w:jc w:val="both"/>
              <w:rPr>
                <w:b/>
              </w:rPr>
            </w:pPr>
            <w:r w:rsidRPr="000802C6">
              <w:rPr>
                <w:b/>
              </w:rPr>
              <w:t>Rozsah studijního předmětu</w:t>
            </w:r>
          </w:p>
        </w:tc>
        <w:tc>
          <w:tcPr>
            <w:tcW w:w="1701" w:type="dxa"/>
            <w:gridSpan w:val="2"/>
          </w:tcPr>
          <w:p w14:paraId="34E8B1C0" w14:textId="77777777" w:rsidR="000802C6" w:rsidRPr="000802C6" w:rsidRDefault="000802C6" w:rsidP="003205EA">
            <w:pPr>
              <w:jc w:val="both"/>
            </w:pPr>
            <w:r w:rsidRPr="000802C6">
              <w:t>26p + 13s</w:t>
            </w:r>
          </w:p>
        </w:tc>
        <w:tc>
          <w:tcPr>
            <w:tcW w:w="889" w:type="dxa"/>
            <w:shd w:val="clear" w:color="auto" w:fill="F7CAAC"/>
          </w:tcPr>
          <w:p w14:paraId="5DF7E193" w14:textId="77777777" w:rsidR="000802C6" w:rsidRPr="000802C6" w:rsidRDefault="000802C6" w:rsidP="003205EA">
            <w:pPr>
              <w:jc w:val="both"/>
              <w:rPr>
                <w:b/>
              </w:rPr>
            </w:pPr>
            <w:r w:rsidRPr="000802C6">
              <w:rPr>
                <w:b/>
              </w:rPr>
              <w:t xml:space="preserve">hod. </w:t>
            </w:r>
          </w:p>
        </w:tc>
        <w:tc>
          <w:tcPr>
            <w:tcW w:w="816" w:type="dxa"/>
          </w:tcPr>
          <w:p w14:paraId="0995A18B" w14:textId="77777777" w:rsidR="000802C6" w:rsidRPr="000802C6" w:rsidRDefault="000802C6" w:rsidP="003205EA">
            <w:pPr>
              <w:jc w:val="both"/>
            </w:pPr>
            <w:r w:rsidRPr="000802C6">
              <w:t>39</w:t>
            </w:r>
          </w:p>
        </w:tc>
        <w:tc>
          <w:tcPr>
            <w:tcW w:w="2156" w:type="dxa"/>
            <w:shd w:val="clear" w:color="auto" w:fill="F7CAAC"/>
          </w:tcPr>
          <w:p w14:paraId="4C62FC81" w14:textId="77777777" w:rsidR="000802C6" w:rsidRPr="000802C6" w:rsidRDefault="000802C6" w:rsidP="003205EA">
            <w:pPr>
              <w:jc w:val="both"/>
              <w:rPr>
                <w:b/>
              </w:rPr>
            </w:pPr>
            <w:r w:rsidRPr="000802C6">
              <w:rPr>
                <w:b/>
              </w:rPr>
              <w:t>kreditů</w:t>
            </w:r>
          </w:p>
        </w:tc>
        <w:tc>
          <w:tcPr>
            <w:tcW w:w="1207" w:type="dxa"/>
            <w:gridSpan w:val="2"/>
          </w:tcPr>
          <w:p w14:paraId="0C7DC4BF" w14:textId="77777777" w:rsidR="000802C6" w:rsidRPr="000802C6" w:rsidRDefault="000802C6" w:rsidP="003205EA">
            <w:pPr>
              <w:jc w:val="both"/>
            </w:pPr>
            <w:r w:rsidRPr="000802C6">
              <w:t>5</w:t>
            </w:r>
          </w:p>
        </w:tc>
      </w:tr>
      <w:tr w:rsidR="000802C6" w14:paraId="71C8E318" w14:textId="77777777" w:rsidTr="003205EA">
        <w:tc>
          <w:tcPr>
            <w:tcW w:w="3086" w:type="dxa"/>
            <w:shd w:val="clear" w:color="auto" w:fill="F7CAAC"/>
          </w:tcPr>
          <w:p w14:paraId="008A758E" w14:textId="77777777" w:rsidR="000802C6" w:rsidRPr="000802C6" w:rsidRDefault="000802C6" w:rsidP="003205EA">
            <w:pPr>
              <w:jc w:val="both"/>
              <w:rPr>
                <w:b/>
              </w:rPr>
            </w:pPr>
            <w:r w:rsidRPr="000802C6">
              <w:rPr>
                <w:b/>
              </w:rPr>
              <w:t>Prerekvizity, korekvizity, ekvivalence</w:t>
            </w:r>
          </w:p>
        </w:tc>
        <w:tc>
          <w:tcPr>
            <w:tcW w:w="6769" w:type="dxa"/>
            <w:gridSpan w:val="7"/>
          </w:tcPr>
          <w:p w14:paraId="5ACC7C49" w14:textId="77777777" w:rsidR="000802C6" w:rsidRPr="000802C6" w:rsidRDefault="000802C6" w:rsidP="00F54536">
            <w:pPr>
              <w:jc w:val="both"/>
            </w:pPr>
          </w:p>
        </w:tc>
      </w:tr>
      <w:tr w:rsidR="000802C6" w14:paraId="4D936DEE" w14:textId="77777777" w:rsidTr="003205EA">
        <w:tc>
          <w:tcPr>
            <w:tcW w:w="3086" w:type="dxa"/>
            <w:shd w:val="clear" w:color="auto" w:fill="F7CAAC"/>
          </w:tcPr>
          <w:p w14:paraId="42BD0E93" w14:textId="77777777" w:rsidR="000802C6" w:rsidRPr="000802C6" w:rsidRDefault="000802C6" w:rsidP="003205EA">
            <w:pPr>
              <w:jc w:val="both"/>
              <w:rPr>
                <w:b/>
              </w:rPr>
            </w:pPr>
            <w:r w:rsidRPr="000802C6">
              <w:rPr>
                <w:b/>
              </w:rPr>
              <w:t>Způsob ověření studijních výsledků</w:t>
            </w:r>
          </w:p>
        </w:tc>
        <w:tc>
          <w:tcPr>
            <w:tcW w:w="3406" w:type="dxa"/>
            <w:gridSpan w:val="4"/>
          </w:tcPr>
          <w:p w14:paraId="69E4E4CF" w14:textId="77777777" w:rsidR="000802C6" w:rsidRPr="000802C6" w:rsidRDefault="000802C6" w:rsidP="003205EA">
            <w:pPr>
              <w:jc w:val="both"/>
            </w:pPr>
            <w:r w:rsidRPr="000802C6">
              <w:t>zápočet, zkouška</w:t>
            </w:r>
          </w:p>
        </w:tc>
        <w:tc>
          <w:tcPr>
            <w:tcW w:w="2156" w:type="dxa"/>
            <w:shd w:val="clear" w:color="auto" w:fill="F7CAAC"/>
          </w:tcPr>
          <w:p w14:paraId="0D2AB703" w14:textId="77777777" w:rsidR="000802C6" w:rsidRPr="000802C6" w:rsidRDefault="000802C6" w:rsidP="003205EA">
            <w:pPr>
              <w:jc w:val="both"/>
              <w:rPr>
                <w:b/>
              </w:rPr>
            </w:pPr>
            <w:r w:rsidRPr="000802C6">
              <w:rPr>
                <w:b/>
              </w:rPr>
              <w:t>Forma výuky</w:t>
            </w:r>
          </w:p>
        </w:tc>
        <w:tc>
          <w:tcPr>
            <w:tcW w:w="1207" w:type="dxa"/>
            <w:gridSpan w:val="2"/>
          </w:tcPr>
          <w:p w14:paraId="3ABBB173" w14:textId="77777777" w:rsidR="000802C6" w:rsidRPr="000802C6" w:rsidRDefault="000802C6" w:rsidP="003205EA">
            <w:pPr>
              <w:jc w:val="both"/>
            </w:pPr>
            <w:r w:rsidRPr="000802C6">
              <w:t>přednáška, seminář</w:t>
            </w:r>
          </w:p>
        </w:tc>
      </w:tr>
      <w:tr w:rsidR="000802C6" w14:paraId="44EFC027" w14:textId="77777777" w:rsidTr="003205EA">
        <w:tc>
          <w:tcPr>
            <w:tcW w:w="3086" w:type="dxa"/>
            <w:shd w:val="clear" w:color="auto" w:fill="F7CAAC"/>
          </w:tcPr>
          <w:p w14:paraId="2BED258B"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43C6166B" w14:textId="77777777" w:rsidR="000802C6" w:rsidRPr="000802C6" w:rsidRDefault="000802C6" w:rsidP="003205EA">
            <w:pPr>
              <w:jc w:val="both"/>
            </w:pPr>
            <w:r w:rsidRPr="000802C6">
              <w:t>Způsob zakončení předmětu – zápočet, zkouška</w:t>
            </w:r>
          </w:p>
          <w:p w14:paraId="2156E74E" w14:textId="77777777" w:rsidR="000802C6" w:rsidRPr="000802C6" w:rsidRDefault="000802C6" w:rsidP="009F4A37">
            <w:pPr>
              <w:jc w:val="both"/>
            </w:pPr>
            <w:r w:rsidRPr="000802C6">
              <w:t>Požadavky na zápočet:</w:t>
            </w:r>
            <w:r w:rsidR="009F4A37">
              <w:t xml:space="preserve"> </w:t>
            </w:r>
            <w:r w:rsidRPr="000802C6">
              <w:t xml:space="preserve">vypracování seminární </w:t>
            </w:r>
            <w:r w:rsidR="009F4A37">
              <w:t xml:space="preserve">práce dle požadavků vyučujícího; </w:t>
            </w:r>
            <w:r w:rsidRPr="000802C6">
              <w:t>80% aktivní účast na seminářích.</w:t>
            </w:r>
          </w:p>
          <w:p w14:paraId="1DF46C69" w14:textId="77777777" w:rsidR="000802C6" w:rsidRPr="000802C6" w:rsidRDefault="000802C6" w:rsidP="002D1C6C">
            <w:pPr>
              <w:jc w:val="both"/>
            </w:pPr>
            <w:r w:rsidRPr="000802C6">
              <w:t>Požadavky na zkoušku: písemný test s maximálním možným počtem dosažitelných bodů 100 m</w:t>
            </w:r>
            <w:r w:rsidR="009F4A37">
              <w:t>usí být napsán alespoň na 60</w:t>
            </w:r>
            <w:r w:rsidR="004F51C3">
              <w:t xml:space="preserve"> </w:t>
            </w:r>
            <w:r w:rsidR="009F4A37">
              <w:t xml:space="preserve">%; </w:t>
            </w:r>
            <w:r w:rsidRPr="000802C6">
              <w:t>následuje ústní zkouška v rozsahu znalostí přednášek a seminářů.</w:t>
            </w:r>
          </w:p>
        </w:tc>
      </w:tr>
      <w:tr w:rsidR="000802C6" w14:paraId="15B505C2" w14:textId="77777777" w:rsidTr="003205EA">
        <w:trPr>
          <w:trHeight w:val="118"/>
        </w:trPr>
        <w:tc>
          <w:tcPr>
            <w:tcW w:w="9855" w:type="dxa"/>
            <w:gridSpan w:val="8"/>
            <w:tcBorders>
              <w:top w:val="nil"/>
            </w:tcBorders>
          </w:tcPr>
          <w:p w14:paraId="3CAB6100" w14:textId="77777777" w:rsidR="000802C6" w:rsidRPr="009F4A37" w:rsidRDefault="000802C6" w:rsidP="003205EA">
            <w:pPr>
              <w:jc w:val="both"/>
              <w:rPr>
                <w:sz w:val="16"/>
              </w:rPr>
            </w:pPr>
          </w:p>
        </w:tc>
      </w:tr>
      <w:tr w:rsidR="000802C6" w14:paraId="33CC3792" w14:textId="77777777" w:rsidTr="003205EA">
        <w:trPr>
          <w:trHeight w:val="197"/>
        </w:trPr>
        <w:tc>
          <w:tcPr>
            <w:tcW w:w="3086" w:type="dxa"/>
            <w:tcBorders>
              <w:top w:val="nil"/>
            </w:tcBorders>
            <w:shd w:val="clear" w:color="auto" w:fill="F7CAAC"/>
          </w:tcPr>
          <w:p w14:paraId="5CAAA543"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1992E79D" w14:textId="77777777" w:rsidR="000802C6" w:rsidRPr="000802C6" w:rsidRDefault="000802C6" w:rsidP="003205EA">
            <w:pPr>
              <w:jc w:val="both"/>
            </w:pPr>
            <w:r w:rsidRPr="000802C6">
              <w:t>doc. Ing. Michal Pilík, Ph.D.</w:t>
            </w:r>
          </w:p>
        </w:tc>
      </w:tr>
      <w:tr w:rsidR="000802C6" w14:paraId="0048D008" w14:textId="77777777" w:rsidTr="003205EA">
        <w:trPr>
          <w:trHeight w:val="243"/>
        </w:trPr>
        <w:tc>
          <w:tcPr>
            <w:tcW w:w="3086" w:type="dxa"/>
            <w:tcBorders>
              <w:top w:val="nil"/>
            </w:tcBorders>
            <w:shd w:val="clear" w:color="auto" w:fill="F7CAAC"/>
          </w:tcPr>
          <w:p w14:paraId="3C7CA518"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14D66762" w14:textId="77777777" w:rsidR="000802C6" w:rsidRPr="000802C6" w:rsidRDefault="000802C6" w:rsidP="002D1C6C">
            <w:pPr>
              <w:jc w:val="both"/>
            </w:pPr>
            <w:r w:rsidRPr="000802C6">
              <w:t>Garant se podílí na přednášení v rozsahu 60</w:t>
            </w:r>
            <w:r w:rsidR="004F51C3">
              <w:t xml:space="preserve"> </w:t>
            </w:r>
            <w:r w:rsidRPr="000802C6">
              <w:t>%, dále stanovuje koncepci seminářů a dohlíží na jejich jednotné vedení.</w:t>
            </w:r>
          </w:p>
        </w:tc>
      </w:tr>
      <w:tr w:rsidR="000802C6" w14:paraId="58D515A2" w14:textId="77777777" w:rsidTr="003205EA">
        <w:tc>
          <w:tcPr>
            <w:tcW w:w="3086" w:type="dxa"/>
            <w:shd w:val="clear" w:color="auto" w:fill="F7CAAC"/>
          </w:tcPr>
          <w:p w14:paraId="04616394"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2735DFBD" w14:textId="4FF53AC5" w:rsidR="000802C6" w:rsidRPr="000802C6" w:rsidRDefault="000802C6">
            <w:pPr>
              <w:jc w:val="both"/>
            </w:pPr>
            <w:r w:rsidRPr="000802C6">
              <w:t>doc. Ing. Michal Pilík, Ph.D.</w:t>
            </w:r>
            <w:r w:rsidR="009F4A37">
              <w:t xml:space="preserve"> - přednášky</w:t>
            </w:r>
            <w:r w:rsidRPr="000802C6">
              <w:t xml:space="preserve"> (60%), </w:t>
            </w:r>
            <w:moveFromRangeStart w:id="1453" w:author="Pavla Trefilová" w:date="2019-11-18T17:19:00Z" w:name="move24990022"/>
            <w:moveFrom w:id="1454" w:author="Pavla Trefilová" w:date="2019-11-18T17:19:00Z">
              <w:r w:rsidR="00567931">
                <w:rPr>
                  <w:rFonts w:asciiTheme="minorHAnsi" w:hAnsiTheme="minorHAnsi"/>
                  <w:b/>
                  <w:rPrChange w:id="1455" w:author="Pavla Trefilová" w:date="2019-11-18T17:19:00Z">
                    <w:rPr/>
                  </w:rPrChange>
                </w:rPr>
                <w:t xml:space="preserve">doc. </w:t>
              </w:r>
            </w:moveFrom>
            <w:moveFromRangeEnd w:id="1453"/>
            <w:r w:rsidR="0035340F" w:rsidRPr="00E6071C">
              <w:t xml:space="preserve">Ing. </w:t>
            </w:r>
            <w:del w:id="1456" w:author="Pavla Trefilová" w:date="2019-11-18T17:19:00Z">
              <w:r w:rsidRPr="000802C6">
                <w:delText>Vratislav Kozák</w:delText>
              </w:r>
            </w:del>
            <w:ins w:id="1457" w:author="Pavla Trefilová" w:date="2019-11-18T17:19:00Z">
              <w:r w:rsidR="0035340F" w:rsidRPr="00E6071C">
                <w:t xml:space="preserve">Michael </w:t>
              </w:r>
              <w:r w:rsidR="0035340F">
                <w:t xml:space="preserve">Adu </w:t>
              </w:r>
              <w:r w:rsidR="0035340F" w:rsidRPr="00E6071C">
                <w:t>Kwarteng</w:t>
              </w:r>
            </w:ins>
            <w:r w:rsidR="0035340F">
              <w:t>, Ph.D</w:t>
            </w:r>
            <w:r w:rsidR="0035340F" w:rsidRPr="004C3132">
              <w:rPr>
                <w:color w:val="000000" w:themeColor="text1"/>
                <w:rPrChange w:id="1458" w:author="Pavla Trefilová" w:date="2019-11-18T17:19:00Z">
                  <w:rPr/>
                </w:rPrChange>
              </w:rPr>
              <w:t>.</w:t>
            </w:r>
            <w:r w:rsidRPr="000802C6">
              <w:t xml:space="preserve"> </w:t>
            </w:r>
            <w:r w:rsidR="009F4A37">
              <w:t>- přednášky</w:t>
            </w:r>
            <w:r w:rsidR="009F4A37" w:rsidRPr="000802C6">
              <w:t xml:space="preserve"> </w:t>
            </w:r>
            <w:r w:rsidR="008C61EF">
              <w:t>(40</w:t>
            </w:r>
            <w:r w:rsidRPr="000802C6">
              <w:t>%)</w:t>
            </w:r>
          </w:p>
        </w:tc>
      </w:tr>
      <w:tr w:rsidR="000802C6" w14:paraId="38364236" w14:textId="77777777" w:rsidTr="003205EA">
        <w:trPr>
          <w:trHeight w:val="64"/>
        </w:trPr>
        <w:tc>
          <w:tcPr>
            <w:tcW w:w="9855" w:type="dxa"/>
            <w:gridSpan w:val="8"/>
            <w:tcBorders>
              <w:top w:val="nil"/>
            </w:tcBorders>
          </w:tcPr>
          <w:p w14:paraId="01ABD5D0" w14:textId="77777777" w:rsidR="000802C6" w:rsidRPr="009F4A37" w:rsidRDefault="000802C6" w:rsidP="003205EA">
            <w:pPr>
              <w:jc w:val="both"/>
              <w:rPr>
                <w:sz w:val="16"/>
              </w:rPr>
            </w:pPr>
          </w:p>
        </w:tc>
      </w:tr>
      <w:tr w:rsidR="000802C6" w14:paraId="7499D9F8" w14:textId="77777777" w:rsidTr="003205EA">
        <w:tc>
          <w:tcPr>
            <w:tcW w:w="3086" w:type="dxa"/>
            <w:shd w:val="clear" w:color="auto" w:fill="F7CAAC"/>
          </w:tcPr>
          <w:p w14:paraId="1496ED8F"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7D244C8E" w14:textId="77777777" w:rsidR="000802C6" w:rsidRPr="000802C6" w:rsidRDefault="000802C6" w:rsidP="003205EA">
            <w:pPr>
              <w:jc w:val="both"/>
            </w:pPr>
          </w:p>
        </w:tc>
      </w:tr>
      <w:tr w:rsidR="000802C6" w14:paraId="4BE22346" w14:textId="77777777" w:rsidTr="003205EA">
        <w:trPr>
          <w:trHeight w:val="3938"/>
        </w:trPr>
        <w:tc>
          <w:tcPr>
            <w:tcW w:w="9855" w:type="dxa"/>
            <w:gridSpan w:val="8"/>
            <w:tcBorders>
              <w:top w:val="nil"/>
              <w:bottom w:val="single" w:sz="12" w:space="0" w:color="auto"/>
            </w:tcBorders>
          </w:tcPr>
          <w:p w14:paraId="4D4BFEFF" w14:textId="77777777" w:rsidR="000802C6" w:rsidRDefault="000802C6" w:rsidP="003205EA">
            <w:pPr>
              <w:jc w:val="both"/>
            </w:pPr>
            <w:r w:rsidRPr="000802C6">
              <w:t>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pozornost na zásadní roli marketingu v dnešní globální ekonomice. Umožňuje pochopit podstatu úspěšného působení na trhu prostřednictvím klíčové úlohy obchodní činnosti a významu marketingových aktivit pro efektivní řízení všech podnikových funkcí.</w:t>
            </w:r>
          </w:p>
          <w:p w14:paraId="2203E6CC" w14:textId="0AB9EEB6" w:rsidR="006B50B1" w:rsidRPr="000802C6" w:rsidRDefault="006B50B1" w:rsidP="003205EA">
            <w:pPr>
              <w:jc w:val="both"/>
            </w:pPr>
            <w:r>
              <w:t>Obsah</w:t>
            </w:r>
          </w:p>
          <w:p w14:paraId="778258DF" w14:textId="77777777" w:rsidR="000802C6" w:rsidRPr="000802C6" w:rsidRDefault="000802C6" w:rsidP="001C2699">
            <w:pPr>
              <w:pStyle w:val="Textpoznpodarou"/>
              <w:numPr>
                <w:ilvl w:val="0"/>
                <w:numId w:val="17"/>
              </w:numPr>
              <w:ind w:left="247" w:hanging="247"/>
              <w:jc w:val="both"/>
            </w:pPr>
            <w:r w:rsidRPr="000802C6">
              <w:t>Pojem a definice marketingu</w:t>
            </w:r>
          </w:p>
          <w:p w14:paraId="5E9853DA" w14:textId="77777777" w:rsidR="000802C6" w:rsidRPr="000802C6" w:rsidRDefault="000802C6" w:rsidP="001C2699">
            <w:pPr>
              <w:pStyle w:val="Textpoznpodarou"/>
              <w:numPr>
                <w:ilvl w:val="0"/>
                <w:numId w:val="17"/>
              </w:numPr>
              <w:ind w:left="247" w:hanging="247"/>
              <w:jc w:val="both"/>
            </w:pPr>
            <w:r w:rsidRPr="000802C6">
              <w:t>Vývojové fáze marketingu (marketing 3.0, marketing 4.0)</w:t>
            </w:r>
          </w:p>
          <w:p w14:paraId="14D5C151" w14:textId="77777777" w:rsidR="000802C6" w:rsidRPr="000802C6" w:rsidRDefault="000802C6" w:rsidP="001C2699">
            <w:pPr>
              <w:pStyle w:val="Textpoznpodarou"/>
              <w:numPr>
                <w:ilvl w:val="0"/>
                <w:numId w:val="17"/>
              </w:numPr>
              <w:ind w:left="247" w:hanging="247"/>
            </w:pPr>
            <w:r w:rsidRPr="000802C6">
              <w:t>Strategické plánování a marketingový proces</w:t>
            </w:r>
          </w:p>
          <w:p w14:paraId="67660236" w14:textId="77777777" w:rsidR="000802C6" w:rsidRPr="000802C6" w:rsidRDefault="000802C6" w:rsidP="001C2699">
            <w:pPr>
              <w:pStyle w:val="Textpoznpodarou"/>
              <w:numPr>
                <w:ilvl w:val="0"/>
                <w:numId w:val="17"/>
              </w:numPr>
              <w:ind w:left="247" w:hanging="247"/>
            </w:pPr>
            <w:r w:rsidRPr="000802C6">
              <w:t>Segmentace a segmentační přístupy</w:t>
            </w:r>
          </w:p>
          <w:p w14:paraId="4F6FBDE3" w14:textId="77777777" w:rsidR="000802C6" w:rsidRPr="000802C6" w:rsidRDefault="000802C6" w:rsidP="001C2699">
            <w:pPr>
              <w:pStyle w:val="Textpoznpodarou"/>
              <w:numPr>
                <w:ilvl w:val="0"/>
                <w:numId w:val="17"/>
              </w:numPr>
              <w:ind w:left="247" w:hanging="247"/>
            </w:pPr>
            <w:r w:rsidRPr="000802C6">
              <w:t>Marketingové prostředí, etika a sociální odpovědnost</w:t>
            </w:r>
          </w:p>
          <w:p w14:paraId="0CD4995D" w14:textId="77777777" w:rsidR="000802C6" w:rsidRPr="000802C6" w:rsidRDefault="000802C6" w:rsidP="001C2699">
            <w:pPr>
              <w:pStyle w:val="Textpoznpodarou"/>
              <w:numPr>
                <w:ilvl w:val="0"/>
                <w:numId w:val="17"/>
              </w:numPr>
              <w:ind w:left="247" w:hanging="247"/>
              <w:jc w:val="both"/>
            </w:pPr>
            <w:r w:rsidRPr="000802C6">
              <w:t>Chování spotřebitele na spotřebitelských trzích</w:t>
            </w:r>
          </w:p>
          <w:p w14:paraId="530C4DD7" w14:textId="77777777" w:rsidR="000802C6" w:rsidRPr="000802C6" w:rsidRDefault="000802C6" w:rsidP="001C2699">
            <w:pPr>
              <w:pStyle w:val="Textpoznpodarou"/>
              <w:numPr>
                <w:ilvl w:val="0"/>
                <w:numId w:val="17"/>
              </w:numPr>
              <w:ind w:left="247" w:hanging="247"/>
              <w:jc w:val="both"/>
            </w:pPr>
            <w:r w:rsidRPr="000802C6">
              <w:t xml:space="preserve">Výrobek a výrobkové strategie </w:t>
            </w:r>
          </w:p>
          <w:p w14:paraId="1A130EC5" w14:textId="77777777" w:rsidR="000802C6" w:rsidRPr="000802C6" w:rsidRDefault="000802C6" w:rsidP="001C2699">
            <w:pPr>
              <w:pStyle w:val="Textpoznpodarou"/>
              <w:numPr>
                <w:ilvl w:val="0"/>
                <w:numId w:val="17"/>
              </w:numPr>
              <w:ind w:left="247" w:hanging="247"/>
            </w:pPr>
            <w:r w:rsidRPr="000802C6">
              <w:t>Cena a cenové strategie</w:t>
            </w:r>
          </w:p>
          <w:p w14:paraId="682A50FD" w14:textId="77777777" w:rsidR="000802C6" w:rsidRPr="000802C6" w:rsidRDefault="000802C6" w:rsidP="001C2699">
            <w:pPr>
              <w:pStyle w:val="Textpoznpodarou"/>
              <w:numPr>
                <w:ilvl w:val="0"/>
                <w:numId w:val="17"/>
              </w:numPr>
              <w:ind w:left="247" w:hanging="247"/>
              <w:jc w:val="both"/>
            </w:pPr>
            <w:r w:rsidRPr="000802C6">
              <w:t>Distribuce a distribuční proces</w:t>
            </w:r>
          </w:p>
          <w:p w14:paraId="3A71E74E" w14:textId="77777777" w:rsidR="000802C6" w:rsidRPr="000802C6" w:rsidRDefault="000802C6" w:rsidP="001C2699">
            <w:pPr>
              <w:pStyle w:val="Textpoznpodarou"/>
              <w:numPr>
                <w:ilvl w:val="0"/>
                <w:numId w:val="17"/>
              </w:numPr>
              <w:ind w:left="247" w:hanging="247"/>
              <w:jc w:val="both"/>
            </w:pPr>
            <w:r w:rsidRPr="000802C6">
              <w:t xml:space="preserve">Integrovaná marketingová komunikace </w:t>
            </w:r>
          </w:p>
          <w:p w14:paraId="3EC37CAB" w14:textId="77777777" w:rsidR="000802C6" w:rsidRPr="000802C6" w:rsidRDefault="000802C6" w:rsidP="001C2699">
            <w:pPr>
              <w:pStyle w:val="Textpoznpodarou"/>
              <w:numPr>
                <w:ilvl w:val="0"/>
                <w:numId w:val="17"/>
              </w:numPr>
              <w:ind w:left="247" w:hanging="247"/>
              <w:jc w:val="both"/>
            </w:pPr>
            <w:r w:rsidRPr="000802C6">
              <w:t>CRM – řízení vztahu se zákazníky</w:t>
            </w:r>
          </w:p>
          <w:p w14:paraId="6C928416" w14:textId="77777777" w:rsidR="000802C6" w:rsidRPr="000802C6" w:rsidRDefault="000802C6" w:rsidP="001C2699">
            <w:pPr>
              <w:pStyle w:val="Textpoznpodarou"/>
              <w:numPr>
                <w:ilvl w:val="0"/>
                <w:numId w:val="17"/>
              </w:numPr>
              <w:ind w:left="247" w:hanging="247"/>
              <w:jc w:val="both"/>
            </w:pPr>
            <w:r w:rsidRPr="000802C6">
              <w:t>Nové trendy v marketingu</w:t>
            </w:r>
          </w:p>
        </w:tc>
      </w:tr>
      <w:tr w:rsidR="000802C6" w14:paraId="4A2B0833" w14:textId="77777777" w:rsidTr="003205EA">
        <w:trPr>
          <w:trHeight w:val="265"/>
        </w:trPr>
        <w:tc>
          <w:tcPr>
            <w:tcW w:w="3653" w:type="dxa"/>
            <w:gridSpan w:val="2"/>
            <w:tcBorders>
              <w:top w:val="nil"/>
            </w:tcBorders>
            <w:shd w:val="clear" w:color="auto" w:fill="F7CAAC"/>
          </w:tcPr>
          <w:p w14:paraId="3D7001D5"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0D031436" w14:textId="77777777" w:rsidR="000802C6" w:rsidRPr="000802C6" w:rsidRDefault="000802C6" w:rsidP="003205EA">
            <w:pPr>
              <w:jc w:val="both"/>
            </w:pPr>
          </w:p>
        </w:tc>
      </w:tr>
      <w:tr w:rsidR="000802C6" w14:paraId="7590B431" w14:textId="77777777" w:rsidTr="003205EA">
        <w:trPr>
          <w:trHeight w:val="1497"/>
        </w:trPr>
        <w:tc>
          <w:tcPr>
            <w:tcW w:w="9855" w:type="dxa"/>
            <w:gridSpan w:val="8"/>
            <w:tcBorders>
              <w:top w:val="nil"/>
            </w:tcBorders>
          </w:tcPr>
          <w:p w14:paraId="6FE66949" w14:textId="77777777" w:rsidR="00B824FD" w:rsidRPr="00216504" w:rsidRDefault="00B824FD" w:rsidP="00B824FD">
            <w:pPr>
              <w:rPr>
                <w:b/>
              </w:rPr>
            </w:pPr>
            <w:r w:rsidRPr="00216504">
              <w:rPr>
                <w:b/>
              </w:rPr>
              <w:t>Povinná literatura</w:t>
            </w:r>
          </w:p>
          <w:p w14:paraId="756210C6" w14:textId="77777777" w:rsidR="00B824FD" w:rsidRPr="00FF6D1C" w:rsidRDefault="00B824FD" w:rsidP="008C61EF">
            <w:pPr>
              <w:jc w:val="both"/>
            </w:pPr>
            <w:r w:rsidRPr="00FF6D1C">
              <w:t xml:space="preserve">ARMSTRONG, G., KOTLER, P. OPRESNIK, M. O. </w:t>
            </w:r>
            <w:r w:rsidRPr="00FF6D1C">
              <w:rPr>
                <w:i/>
              </w:rPr>
              <w:t>Marketing: an introduction.</w:t>
            </w:r>
            <w:r w:rsidRPr="00FF6D1C">
              <w:t xml:space="preserve"> Thirteenth edition. Boston: Pearson, 2017, 669 </w:t>
            </w:r>
            <w:r>
              <w:t>p</w:t>
            </w:r>
            <w:r w:rsidRPr="00FF6D1C">
              <w:t>. ISBN 978-1-292-14650-8.</w:t>
            </w:r>
          </w:p>
          <w:p w14:paraId="4E2A747D" w14:textId="77777777" w:rsidR="00B824FD" w:rsidRPr="00FF6D1C" w:rsidRDefault="00B824FD" w:rsidP="008C61EF">
            <w:pPr>
              <w:jc w:val="both"/>
            </w:pPr>
            <w:r w:rsidRPr="00FF6D1C">
              <w:t xml:space="preserve">KEEGAN, W. J., GREEN, M. C. </w:t>
            </w:r>
            <w:r w:rsidRPr="00FF6D1C">
              <w:rPr>
                <w:i/>
              </w:rPr>
              <w:t>Global marketing.</w:t>
            </w:r>
            <w:r w:rsidRPr="00FF6D1C">
              <w:t xml:space="preserve"> Global edition. Boston: Pearson, 2017, 624 </w:t>
            </w:r>
            <w:r>
              <w:t>p</w:t>
            </w:r>
            <w:r w:rsidRPr="00FF6D1C">
              <w:t>. ISBN 978-1-292-15076-5.</w:t>
            </w:r>
          </w:p>
          <w:p w14:paraId="4DC3C34A" w14:textId="77777777" w:rsidR="00B824FD" w:rsidRPr="00FF6D1C" w:rsidRDefault="00B824FD" w:rsidP="008C61EF">
            <w:pPr>
              <w:jc w:val="both"/>
            </w:pPr>
            <w:r w:rsidRPr="00FF6D1C">
              <w:t xml:space="preserve">KOTLER, P., KELLER, K. L. </w:t>
            </w:r>
            <w:r w:rsidRPr="00FF6D1C">
              <w:rPr>
                <w:i/>
              </w:rPr>
              <w:t>Marketing management.</w:t>
            </w:r>
            <w:r>
              <w:t xml:space="preserve"> 15. Boston: Pearson, 2016, 714 p.</w:t>
            </w:r>
            <w:r w:rsidRPr="00FF6D1C">
              <w:t xml:space="preserve"> ISBN 978-1-292-09262-1.</w:t>
            </w:r>
          </w:p>
          <w:p w14:paraId="6A27CC97" w14:textId="77777777" w:rsidR="00B824FD" w:rsidRPr="00FF6D1C" w:rsidRDefault="00B824FD" w:rsidP="008C61EF">
            <w:pPr>
              <w:jc w:val="both"/>
            </w:pPr>
            <w:r w:rsidRPr="00FF6D1C">
              <w:t xml:space="preserve">KOTLER, P., ARMSTRONG, G. </w:t>
            </w:r>
            <w:r w:rsidRPr="00FF6D1C">
              <w:rPr>
                <w:i/>
              </w:rPr>
              <w:t>Principles of marketing.</w:t>
            </w:r>
            <w:r w:rsidRPr="00FF6D1C">
              <w:t xml:space="preserve"> 16e. Boston: Pear</w:t>
            </w:r>
            <w:r>
              <w:t>son, 2016, 731 p</w:t>
            </w:r>
            <w:r w:rsidRPr="00FF6D1C">
              <w:t>. ISBN 978-1-292-09248-5.</w:t>
            </w:r>
          </w:p>
          <w:p w14:paraId="13E0AD7A" w14:textId="77777777" w:rsidR="00B824FD" w:rsidRPr="00216504" w:rsidRDefault="00B824FD" w:rsidP="008C61EF">
            <w:pPr>
              <w:jc w:val="both"/>
              <w:rPr>
                <w:b/>
              </w:rPr>
            </w:pPr>
            <w:r w:rsidRPr="00216504">
              <w:rPr>
                <w:b/>
              </w:rPr>
              <w:t>Doporučená literatura</w:t>
            </w:r>
          </w:p>
          <w:p w14:paraId="2D6BD506" w14:textId="77777777" w:rsidR="00B824FD" w:rsidRPr="00FF6D1C" w:rsidRDefault="00B824FD" w:rsidP="008C61EF">
            <w:pPr>
              <w:jc w:val="both"/>
            </w:pPr>
            <w:r w:rsidRPr="00FF6D1C">
              <w:t xml:space="preserve">BAKER, M. J., SAREN, M. </w:t>
            </w:r>
            <w:r w:rsidRPr="00FF6D1C">
              <w:rPr>
                <w:i/>
              </w:rPr>
              <w:t>Marketing theory: a student text.</w:t>
            </w:r>
            <w:r w:rsidRPr="00FF6D1C">
              <w:t xml:space="preserve"> 3rd edition</w:t>
            </w:r>
            <w:r>
              <w:t>. Los Angeles: SAGE, 2016, 520 p</w:t>
            </w:r>
            <w:r w:rsidRPr="00FF6D1C">
              <w:t>. ISBN 978-1-47390-401-9.</w:t>
            </w:r>
          </w:p>
          <w:p w14:paraId="1CD80765" w14:textId="77777777" w:rsidR="00B824FD" w:rsidRPr="00FF6D1C" w:rsidRDefault="00B824FD" w:rsidP="008C61EF">
            <w:pPr>
              <w:jc w:val="both"/>
            </w:pPr>
            <w:r w:rsidRPr="00FF6D1C">
              <w:t xml:space="preserve">KOTLER, P., KARTAJAYA, H., SETIAWAN, I. </w:t>
            </w:r>
            <w:r w:rsidRPr="00FF6D1C">
              <w:rPr>
                <w:i/>
              </w:rPr>
              <w:t>Marketing 4.0: moving from traditional to digital.</w:t>
            </w:r>
            <w:r>
              <w:t xml:space="preserve"> Hoboken: Wiley, 2017, 184 p</w:t>
            </w:r>
            <w:r w:rsidRPr="00FF6D1C">
              <w:t>. ISBN 978-1-119-34120-8.</w:t>
            </w:r>
          </w:p>
          <w:p w14:paraId="26A07AB8" w14:textId="77777777" w:rsidR="000802C6" w:rsidRPr="000802C6" w:rsidRDefault="00B824FD" w:rsidP="008C61EF">
            <w:pPr>
              <w:jc w:val="both"/>
            </w:pPr>
            <w:r w:rsidRPr="00FF6D1C">
              <w:t xml:space="preserve">KURTZ, D. L., BOONE, L. E. </w:t>
            </w:r>
            <w:r w:rsidRPr="00FF6D1C">
              <w:rPr>
                <w:i/>
              </w:rPr>
              <w:t>Principles of marketing.</w:t>
            </w:r>
            <w:r w:rsidRPr="00FF6D1C">
              <w:t xml:space="preserve"> 12th edition. Mason, Ohio: T</w:t>
            </w:r>
            <w:r>
              <w:t>homson/South-Western, 2006, 656 p</w:t>
            </w:r>
            <w:r w:rsidRPr="00FF6D1C">
              <w:t>. ISBN 0-324-32379-4.</w:t>
            </w:r>
          </w:p>
        </w:tc>
      </w:tr>
      <w:tr w:rsidR="000802C6" w14:paraId="62508EB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5DA35A" w14:textId="77777777" w:rsidR="000802C6" w:rsidRPr="000802C6" w:rsidRDefault="000802C6" w:rsidP="003205EA">
            <w:pPr>
              <w:jc w:val="center"/>
              <w:rPr>
                <w:b/>
              </w:rPr>
            </w:pPr>
            <w:r w:rsidRPr="000802C6">
              <w:rPr>
                <w:b/>
              </w:rPr>
              <w:t>Informace ke kombinované nebo distanční formě</w:t>
            </w:r>
          </w:p>
        </w:tc>
      </w:tr>
      <w:tr w:rsidR="000802C6" w14:paraId="04B77074" w14:textId="77777777" w:rsidTr="003205EA">
        <w:tc>
          <w:tcPr>
            <w:tcW w:w="4787" w:type="dxa"/>
            <w:gridSpan w:val="3"/>
            <w:tcBorders>
              <w:top w:val="single" w:sz="2" w:space="0" w:color="auto"/>
            </w:tcBorders>
            <w:shd w:val="clear" w:color="auto" w:fill="F7CAAC"/>
          </w:tcPr>
          <w:p w14:paraId="4780905F"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2A2F70B1" w14:textId="5BDA3ACA" w:rsidR="000802C6" w:rsidRPr="000802C6" w:rsidRDefault="000802C6" w:rsidP="003205EA">
            <w:pPr>
              <w:jc w:val="both"/>
            </w:pPr>
          </w:p>
        </w:tc>
        <w:tc>
          <w:tcPr>
            <w:tcW w:w="4179" w:type="dxa"/>
            <w:gridSpan w:val="4"/>
            <w:tcBorders>
              <w:top w:val="single" w:sz="2" w:space="0" w:color="auto"/>
            </w:tcBorders>
            <w:shd w:val="clear" w:color="auto" w:fill="F7CAAC"/>
          </w:tcPr>
          <w:p w14:paraId="79030A84" w14:textId="77777777" w:rsidR="000802C6" w:rsidRPr="000802C6" w:rsidRDefault="000802C6" w:rsidP="003205EA">
            <w:pPr>
              <w:jc w:val="both"/>
              <w:rPr>
                <w:b/>
              </w:rPr>
            </w:pPr>
            <w:r w:rsidRPr="000802C6">
              <w:rPr>
                <w:b/>
              </w:rPr>
              <w:t xml:space="preserve">hodin </w:t>
            </w:r>
          </w:p>
        </w:tc>
      </w:tr>
      <w:tr w:rsidR="000802C6" w14:paraId="1E2C0CF8" w14:textId="77777777" w:rsidTr="003205EA">
        <w:tc>
          <w:tcPr>
            <w:tcW w:w="9855" w:type="dxa"/>
            <w:gridSpan w:val="8"/>
            <w:shd w:val="clear" w:color="auto" w:fill="F7CAAC"/>
          </w:tcPr>
          <w:p w14:paraId="0C61C76B" w14:textId="77777777" w:rsidR="000802C6" w:rsidRPr="000802C6" w:rsidRDefault="000802C6" w:rsidP="003205EA">
            <w:pPr>
              <w:jc w:val="both"/>
              <w:rPr>
                <w:b/>
              </w:rPr>
            </w:pPr>
            <w:r w:rsidRPr="000802C6">
              <w:rPr>
                <w:b/>
              </w:rPr>
              <w:lastRenderedPageBreak/>
              <w:t>Informace o způsobu kontaktu s vyučujícím</w:t>
            </w:r>
          </w:p>
        </w:tc>
      </w:tr>
      <w:tr w:rsidR="000802C6" w14:paraId="0EDB0C8E" w14:textId="77777777" w:rsidTr="003205EA">
        <w:trPr>
          <w:trHeight w:val="708"/>
        </w:trPr>
        <w:tc>
          <w:tcPr>
            <w:tcW w:w="9855" w:type="dxa"/>
            <w:gridSpan w:val="8"/>
          </w:tcPr>
          <w:p w14:paraId="1AFA494F"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7D678D" w14:textId="77777777" w:rsidR="000802C6" w:rsidRDefault="000802C6"/>
    <w:p w14:paraId="64590500" w14:textId="77777777" w:rsidR="0048096C" w:rsidRDefault="0048096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8096C" w14:paraId="448C20BE" w14:textId="77777777" w:rsidTr="00F8662A">
        <w:tc>
          <w:tcPr>
            <w:tcW w:w="9855" w:type="dxa"/>
            <w:gridSpan w:val="8"/>
            <w:tcBorders>
              <w:bottom w:val="double" w:sz="4" w:space="0" w:color="auto"/>
            </w:tcBorders>
            <w:shd w:val="clear" w:color="auto" w:fill="BDD6EE"/>
          </w:tcPr>
          <w:p w14:paraId="06CEBF43" w14:textId="77777777" w:rsidR="0048096C" w:rsidRDefault="0048096C" w:rsidP="00F8662A">
            <w:pPr>
              <w:jc w:val="both"/>
              <w:rPr>
                <w:b/>
                <w:sz w:val="28"/>
              </w:rPr>
            </w:pPr>
            <w:r>
              <w:lastRenderedPageBreak/>
              <w:br w:type="page"/>
            </w:r>
            <w:r>
              <w:rPr>
                <w:b/>
                <w:sz w:val="28"/>
              </w:rPr>
              <w:t>B-III – Charakteristika studijního předmětu</w:t>
            </w:r>
          </w:p>
        </w:tc>
      </w:tr>
      <w:tr w:rsidR="000802C6" w14:paraId="125B93E5" w14:textId="77777777" w:rsidTr="003205EA">
        <w:trPr>
          <w:del w:id="1459" w:author="Pavla Trefilová" w:date="2019-11-18T17:19:00Z"/>
        </w:trPr>
        <w:tc>
          <w:tcPr>
            <w:tcW w:w="3086" w:type="dxa"/>
            <w:tcBorders>
              <w:top w:val="double" w:sz="4" w:space="0" w:color="auto"/>
            </w:tcBorders>
            <w:shd w:val="clear" w:color="auto" w:fill="F7CAAC"/>
          </w:tcPr>
          <w:p w14:paraId="0DDC7288" w14:textId="77777777" w:rsidR="000802C6" w:rsidRPr="000802C6" w:rsidRDefault="000802C6" w:rsidP="003205EA">
            <w:pPr>
              <w:jc w:val="both"/>
              <w:rPr>
                <w:del w:id="1460" w:author="Pavla Trefilová" w:date="2019-11-18T17:19:00Z"/>
                <w:b/>
              </w:rPr>
            </w:pPr>
            <w:del w:id="1461" w:author="Pavla Trefilová" w:date="2019-11-18T17:19:00Z">
              <w:r w:rsidRPr="000802C6">
                <w:rPr>
                  <w:b/>
                </w:rPr>
                <w:delText>Název studijního předmětu</w:delText>
              </w:r>
            </w:del>
          </w:p>
        </w:tc>
        <w:tc>
          <w:tcPr>
            <w:tcW w:w="6769" w:type="dxa"/>
            <w:gridSpan w:val="7"/>
            <w:tcBorders>
              <w:top w:val="double" w:sz="4" w:space="0" w:color="auto"/>
            </w:tcBorders>
          </w:tcPr>
          <w:p w14:paraId="5D229283" w14:textId="77777777" w:rsidR="000802C6" w:rsidRPr="000802C6" w:rsidRDefault="00B824FD" w:rsidP="00B34F08">
            <w:pPr>
              <w:jc w:val="both"/>
              <w:rPr>
                <w:del w:id="1462" w:author="Pavla Trefilová" w:date="2019-11-18T17:19:00Z"/>
              </w:rPr>
            </w:pPr>
            <w:del w:id="1463" w:author="Pavla Trefilová" w:date="2019-11-18T17:19:00Z">
              <w:r w:rsidRPr="000802C6">
                <w:delText xml:space="preserve">Managerial </w:delText>
              </w:r>
              <w:r w:rsidR="00B34F08">
                <w:delText>P</w:delText>
              </w:r>
              <w:r w:rsidRPr="000802C6">
                <w:delText xml:space="preserve">sychology and </w:delText>
              </w:r>
              <w:r w:rsidR="00B34F08">
                <w:delText>S</w:delText>
              </w:r>
              <w:r w:rsidRPr="000802C6">
                <w:delText>ociology</w:delText>
              </w:r>
            </w:del>
          </w:p>
        </w:tc>
      </w:tr>
      <w:tr w:rsidR="000802C6" w14:paraId="45EFB4C9" w14:textId="77777777" w:rsidTr="003205EA">
        <w:trPr>
          <w:trHeight w:val="249"/>
          <w:del w:id="1464" w:author="Pavla Trefilová" w:date="2019-11-18T17:19:00Z"/>
        </w:trPr>
        <w:tc>
          <w:tcPr>
            <w:tcW w:w="3086" w:type="dxa"/>
            <w:shd w:val="clear" w:color="auto" w:fill="F7CAAC"/>
          </w:tcPr>
          <w:p w14:paraId="5E4565AC" w14:textId="77777777" w:rsidR="000802C6" w:rsidRPr="000802C6" w:rsidRDefault="000802C6" w:rsidP="003205EA">
            <w:pPr>
              <w:jc w:val="both"/>
              <w:rPr>
                <w:del w:id="1465" w:author="Pavla Trefilová" w:date="2019-11-18T17:19:00Z"/>
                <w:b/>
              </w:rPr>
            </w:pPr>
            <w:del w:id="1466" w:author="Pavla Trefilová" w:date="2019-11-18T17:19:00Z">
              <w:r w:rsidRPr="000802C6">
                <w:rPr>
                  <w:b/>
                </w:rPr>
                <w:delText>Typ předmětu</w:delText>
              </w:r>
            </w:del>
          </w:p>
        </w:tc>
        <w:tc>
          <w:tcPr>
            <w:tcW w:w="3406" w:type="dxa"/>
            <w:gridSpan w:val="4"/>
          </w:tcPr>
          <w:p w14:paraId="275A5B24" w14:textId="77777777" w:rsidR="000802C6" w:rsidRPr="000802C6" w:rsidRDefault="000802C6" w:rsidP="003205EA">
            <w:pPr>
              <w:jc w:val="both"/>
              <w:rPr>
                <w:del w:id="1467" w:author="Pavla Trefilová" w:date="2019-11-18T17:19:00Z"/>
              </w:rPr>
            </w:pPr>
            <w:del w:id="1468" w:author="Pavla Trefilová" w:date="2019-11-18T17:19:00Z">
              <w:r w:rsidRPr="000802C6">
                <w:delText>povinný „PZ“</w:delText>
              </w:r>
            </w:del>
          </w:p>
        </w:tc>
        <w:tc>
          <w:tcPr>
            <w:tcW w:w="2695" w:type="dxa"/>
            <w:gridSpan w:val="2"/>
            <w:shd w:val="clear" w:color="auto" w:fill="F7CAAC"/>
          </w:tcPr>
          <w:p w14:paraId="50673DE2" w14:textId="77777777" w:rsidR="000802C6" w:rsidRPr="000802C6" w:rsidRDefault="000802C6" w:rsidP="003205EA">
            <w:pPr>
              <w:jc w:val="both"/>
              <w:rPr>
                <w:del w:id="1469" w:author="Pavla Trefilová" w:date="2019-11-18T17:19:00Z"/>
              </w:rPr>
            </w:pPr>
            <w:del w:id="1470" w:author="Pavla Trefilová" w:date="2019-11-18T17:19:00Z">
              <w:r w:rsidRPr="000802C6">
                <w:rPr>
                  <w:b/>
                </w:rPr>
                <w:delText>doporučený ročník / semestr</w:delText>
              </w:r>
            </w:del>
          </w:p>
        </w:tc>
        <w:tc>
          <w:tcPr>
            <w:tcW w:w="668" w:type="dxa"/>
          </w:tcPr>
          <w:p w14:paraId="23BDDDB9" w14:textId="77777777" w:rsidR="000802C6" w:rsidRPr="000802C6" w:rsidRDefault="000802C6" w:rsidP="003205EA">
            <w:pPr>
              <w:jc w:val="both"/>
              <w:rPr>
                <w:del w:id="1471" w:author="Pavla Trefilová" w:date="2019-11-18T17:19:00Z"/>
              </w:rPr>
            </w:pPr>
            <w:del w:id="1472" w:author="Pavla Trefilová" w:date="2019-11-18T17:19:00Z">
              <w:r w:rsidRPr="000802C6">
                <w:delText>2/L</w:delText>
              </w:r>
            </w:del>
          </w:p>
        </w:tc>
      </w:tr>
      <w:tr w:rsidR="000802C6" w14:paraId="696EFAAF" w14:textId="77777777" w:rsidTr="003205EA">
        <w:trPr>
          <w:del w:id="1473" w:author="Pavla Trefilová" w:date="2019-11-18T17:19:00Z"/>
        </w:trPr>
        <w:tc>
          <w:tcPr>
            <w:tcW w:w="3086" w:type="dxa"/>
            <w:shd w:val="clear" w:color="auto" w:fill="F7CAAC"/>
          </w:tcPr>
          <w:p w14:paraId="17F74DCD" w14:textId="77777777" w:rsidR="000802C6" w:rsidRPr="000802C6" w:rsidRDefault="000802C6" w:rsidP="003205EA">
            <w:pPr>
              <w:jc w:val="both"/>
              <w:rPr>
                <w:del w:id="1474" w:author="Pavla Trefilová" w:date="2019-11-18T17:19:00Z"/>
                <w:b/>
              </w:rPr>
            </w:pPr>
            <w:del w:id="1475" w:author="Pavla Trefilová" w:date="2019-11-18T17:19:00Z">
              <w:r w:rsidRPr="000802C6">
                <w:rPr>
                  <w:b/>
                </w:rPr>
                <w:delText>Rozsah studijního předmětu</w:delText>
              </w:r>
            </w:del>
          </w:p>
        </w:tc>
        <w:tc>
          <w:tcPr>
            <w:tcW w:w="1701" w:type="dxa"/>
            <w:gridSpan w:val="2"/>
          </w:tcPr>
          <w:p w14:paraId="05706F98" w14:textId="77777777" w:rsidR="000802C6" w:rsidRPr="000802C6" w:rsidRDefault="000802C6" w:rsidP="003205EA">
            <w:pPr>
              <w:jc w:val="both"/>
              <w:rPr>
                <w:del w:id="1476" w:author="Pavla Trefilová" w:date="2019-11-18T17:19:00Z"/>
              </w:rPr>
            </w:pPr>
            <w:del w:id="1477" w:author="Pavla Trefilová" w:date="2019-11-18T17:19:00Z">
              <w:r w:rsidRPr="000802C6">
                <w:delText>26p + 13s</w:delText>
              </w:r>
            </w:del>
          </w:p>
        </w:tc>
        <w:tc>
          <w:tcPr>
            <w:tcW w:w="889" w:type="dxa"/>
            <w:shd w:val="clear" w:color="auto" w:fill="F7CAAC"/>
          </w:tcPr>
          <w:p w14:paraId="4575BD96" w14:textId="77777777" w:rsidR="000802C6" w:rsidRPr="000802C6" w:rsidRDefault="000802C6" w:rsidP="003205EA">
            <w:pPr>
              <w:jc w:val="both"/>
              <w:rPr>
                <w:del w:id="1478" w:author="Pavla Trefilová" w:date="2019-11-18T17:19:00Z"/>
                <w:b/>
              </w:rPr>
            </w:pPr>
            <w:del w:id="1479" w:author="Pavla Trefilová" w:date="2019-11-18T17:19:00Z">
              <w:r w:rsidRPr="000802C6">
                <w:rPr>
                  <w:b/>
                </w:rPr>
                <w:delText xml:space="preserve">hod. </w:delText>
              </w:r>
            </w:del>
          </w:p>
        </w:tc>
        <w:tc>
          <w:tcPr>
            <w:tcW w:w="816" w:type="dxa"/>
          </w:tcPr>
          <w:p w14:paraId="50F6F324" w14:textId="77777777" w:rsidR="000802C6" w:rsidRPr="000802C6" w:rsidRDefault="000802C6" w:rsidP="003205EA">
            <w:pPr>
              <w:jc w:val="both"/>
              <w:rPr>
                <w:del w:id="1480" w:author="Pavla Trefilová" w:date="2019-11-18T17:19:00Z"/>
              </w:rPr>
            </w:pPr>
            <w:del w:id="1481" w:author="Pavla Trefilová" w:date="2019-11-18T17:19:00Z">
              <w:r w:rsidRPr="000802C6">
                <w:delText>39</w:delText>
              </w:r>
            </w:del>
          </w:p>
        </w:tc>
        <w:tc>
          <w:tcPr>
            <w:tcW w:w="2156" w:type="dxa"/>
            <w:shd w:val="clear" w:color="auto" w:fill="F7CAAC"/>
          </w:tcPr>
          <w:p w14:paraId="2CDA8924" w14:textId="77777777" w:rsidR="000802C6" w:rsidRPr="000802C6" w:rsidRDefault="000802C6" w:rsidP="003205EA">
            <w:pPr>
              <w:jc w:val="both"/>
              <w:rPr>
                <w:del w:id="1482" w:author="Pavla Trefilová" w:date="2019-11-18T17:19:00Z"/>
                <w:b/>
              </w:rPr>
            </w:pPr>
            <w:del w:id="1483" w:author="Pavla Trefilová" w:date="2019-11-18T17:19:00Z">
              <w:r w:rsidRPr="000802C6">
                <w:rPr>
                  <w:b/>
                </w:rPr>
                <w:delText>kreditů</w:delText>
              </w:r>
            </w:del>
          </w:p>
        </w:tc>
        <w:tc>
          <w:tcPr>
            <w:tcW w:w="1207" w:type="dxa"/>
            <w:gridSpan w:val="2"/>
          </w:tcPr>
          <w:p w14:paraId="56CBF47B" w14:textId="77777777" w:rsidR="000802C6" w:rsidRPr="000802C6" w:rsidRDefault="000802C6" w:rsidP="003205EA">
            <w:pPr>
              <w:jc w:val="both"/>
              <w:rPr>
                <w:del w:id="1484" w:author="Pavla Trefilová" w:date="2019-11-18T17:19:00Z"/>
              </w:rPr>
            </w:pPr>
            <w:del w:id="1485" w:author="Pavla Trefilová" w:date="2019-11-18T17:19:00Z">
              <w:r w:rsidRPr="000802C6">
                <w:delText>4</w:delText>
              </w:r>
            </w:del>
          </w:p>
        </w:tc>
      </w:tr>
      <w:tr w:rsidR="000802C6" w14:paraId="37E9C08A" w14:textId="77777777" w:rsidTr="003205EA">
        <w:trPr>
          <w:del w:id="1486" w:author="Pavla Trefilová" w:date="2019-11-18T17:19:00Z"/>
        </w:trPr>
        <w:tc>
          <w:tcPr>
            <w:tcW w:w="3086" w:type="dxa"/>
            <w:shd w:val="clear" w:color="auto" w:fill="F7CAAC"/>
          </w:tcPr>
          <w:p w14:paraId="6193E9E8" w14:textId="77777777" w:rsidR="000802C6" w:rsidRPr="000802C6" w:rsidRDefault="000802C6" w:rsidP="003205EA">
            <w:pPr>
              <w:jc w:val="both"/>
              <w:rPr>
                <w:del w:id="1487" w:author="Pavla Trefilová" w:date="2019-11-18T17:19:00Z"/>
                <w:b/>
              </w:rPr>
            </w:pPr>
            <w:del w:id="1488" w:author="Pavla Trefilová" w:date="2019-11-18T17:19:00Z">
              <w:r w:rsidRPr="000802C6">
                <w:rPr>
                  <w:b/>
                </w:rPr>
                <w:delText>Prerekvizity, korekvizity, ekvivalence</w:delText>
              </w:r>
            </w:del>
          </w:p>
        </w:tc>
        <w:tc>
          <w:tcPr>
            <w:tcW w:w="6769" w:type="dxa"/>
            <w:gridSpan w:val="7"/>
          </w:tcPr>
          <w:p w14:paraId="02815D6D" w14:textId="77777777" w:rsidR="000802C6" w:rsidRPr="000802C6" w:rsidRDefault="000802C6" w:rsidP="003205EA">
            <w:pPr>
              <w:jc w:val="both"/>
              <w:rPr>
                <w:del w:id="1489" w:author="Pavla Trefilová" w:date="2019-11-18T17:19:00Z"/>
              </w:rPr>
            </w:pPr>
          </w:p>
        </w:tc>
      </w:tr>
      <w:tr w:rsidR="000802C6" w14:paraId="3A0E6ABD" w14:textId="77777777" w:rsidTr="003205EA">
        <w:trPr>
          <w:del w:id="1490" w:author="Pavla Trefilová" w:date="2019-11-18T17:19:00Z"/>
        </w:trPr>
        <w:tc>
          <w:tcPr>
            <w:tcW w:w="3086" w:type="dxa"/>
            <w:shd w:val="clear" w:color="auto" w:fill="F7CAAC"/>
          </w:tcPr>
          <w:p w14:paraId="1D8C52D7" w14:textId="77777777" w:rsidR="000802C6" w:rsidRPr="000802C6" w:rsidRDefault="000802C6" w:rsidP="003205EA">
            <w:pPr>
              <w:jc w:val="both"/>
              <w:rPr>
                <w:del w:id="1491" w:author="Pavla Trefilová" w:date="2019-11-18T17:19:00Z"/>
                <w:b/>
              </w:rPr>
            </w:pPr>
            <w:del w:id="1492" w:author="Pavla Trefilová" w:date="2019-11-18T17:19:00Z">
              <w:r w:rsidRPr="000802C6">
                <w:rPr>
                  <w:b/>
                </w:rPr>
                <w:delText>Způsob ověření studijních výsledků</w:delText>
              </w:r>
            </w:del>
          </w:p>
        </w:tc>
        <w:tc>
          <w:tcPr>
            <w:tcW w:w="3406" w:type="dxa"/>
            <w:gridSpan w:val="4"/>
          </w:tcPr>
          <w:p w14:paraId="2B52D162" w14:textId="77777777" w:rsidR="000802C6" w:rsidRPr="000802C6" w:rsidRDefault="000802C6" w:rsidP="003205EA">
            <w:pPr>
              <w:jc w:val="both"/>
              <w:rPr>
                <w:del w:id="1493" w:author="Pavla Trefilová" w:date="2019-11-18T17:19:00Z"/>
              </w:rPr>
            </w:pPr>
            <w:del w:id="1494" w:author="Pavla Trefilová" w:date="2019-11-18T17:19:00Z">
              <w:r w:rsidRPr="000802C6">
                <w:delText>zápočet, zkouška</w:delText>
              </w:r>
            </w:del>
          </w:p>
        </w:tc>
        <w:tc>
          <w:tcPr>
            <w:tcW w:w="2156" w:type="dxa"/>
            <w:shd w:val="clear" w:color="auto" w:fill="F7CAAC"/>
          </w:tcPr>
          <w:p w14:paraId="233756D3" w14:textId="77777777" w:rsidR="000802C6" w:rsidRPr="000802C6" w:rsidRDefault="000802C6" w:rsidP="003205EA">
            <w:pPr>
              <w:jc w:val="both"/>
              <w:rPr>
                <w:del w:id="1495" w:author="Pavla Trefilová" w:date="2019-11-18T17:19:00Z"/>
                <w:b/>
              </w:rPr>
            </w:pPr>
            <w:del w:id="1496" w:author="Pavla Trefilová" w:date="2019-11-18T17:19:00Z">
              <w:r w:rsidRPr="000802C6">
                <w:rPr>
                  <w:b/>
                </w:rPr>
                <w:delText>Forma výuky</w:delText>
              </w:r>
            </w:del>
          </w:p>
        </w:tc>
        <w:tc>
          <w:tcPr>
            <w:tcW w:w="1207" w:type="dxa"/>
            <w:gridSpan w:val="2"/>
          </w:tcPr>
          <w:p w14:paraId="1D0A954D" w14:textId="77777777" w:rsidR="000802C6" w:rsidRPr="000802C6" w:rsidRDefault="000802C6" w:rsidP="003205EA">
            <w:pPr>
              <w:jc w:val="both"/>
              <w:rPr>
                <w:del w:id="1497" w:author="Pavla Trefilová" w:date="2019-11-18T17:19:00Z"/>
              </w:rPr>
            </w:pPr>
            <w:del w:id="1498" w:author="Pavla Trefilová" w:date="2019-11-18T17:19:00Z">
              <w:r w:rsidRPr="000802C6">
                <w:delText>přednáška, seminář</w:delText>
              </w:r>
            </w:del>
          </w:p>
        </w:tc>
      </w:tr>
      <w:tr w:rsidR="000802C6" w14:paraId="70B2B620" w14:textId="77777777" w:rsidTr="003205EA">
        <w:trPr>
          <w:del w:id="1499" w:author="Pavla Trefilová" w:date="2019-11-18T17:19:00Z"/>
        </w:trPr>
        <w:tc>
          <w:tcPr>
            <w:tcW w:w="3086" w:type="dxa"/>
            <w:shd w:val="clear" w:color="auto" w:fill="F7CAAC"/>
          </w:tcPr>
          <w:p w14:paraId="56219E3D" w14:textId="77777777" w:rsidR="000802C6" w:rsidRPr="000802C6" w:rsidRDefault="000802C6" w:rsidP="003205EA">
            <w:pPr>
              <w:jc w:val="both"/>
              <w:rPr>
                <w:del w:id="1500" w:author="Pavla Trefilová" w:date="2019-11-18T17:19:00Z"/>
                <w:b/>
              </w:rPr>
            </w:pPr>
            <w:del w:id="1501" w:author="Pavla Trefilová" w:date="2019-11-18T17:19:00Z">
              <w:r w:rsidRPr="000802C6">
                <w:rPr>
                  <w:b/>
                </w:rPr>
                <w:delText>Forma způsobu ověření studijních výsledků a další požadavky na studenta</w:delText>
              </w:r>
            </w:del>
          </w:p>
        </w:tc>
        <w:tc>
          <w:tcPr>
            <w:tcW w:w="6769" w:type="dxa"/>
            <w:gridSpan w:val="7"/>
            <w:tcBorders>
              <w:bottom w:val="nil"/>
            </w:tcBorders>
          </w:tcPr>
          <w:p w14:paraId="62C0723C" w14:textId="77777777" w:rsidR="000802C6" w:rsidRPr="000802C6" w:rsidRDefault="000802C6" w:rsidP="003205EA">
            <w:pPr>
              <w:jc w:val="both"/>
              <w:rPr>
                <w:del w:id="1502" w:author="Pavla Trefilová" w:date="2019-11-18T17:19:00Z"/>
              </w:rPr>
            </w:pPr>
            <w:del w:id="1503" w:author="Pavla Trefilová" w:date="2019-11-18T17:19:00Z">
              <w:r w:rsidRPr="000802C6">
                <w:delText>Způsob zakončení předmětu – zápočet, zkouška</w:delText>
              </w:r>
            </w:del>
          </w:p>
          <w:p w14:paraId="0BEB4D1A" w14:textId="77777777" w:rsidR="00034F08" w:rsidRDefault="00034F08" w:rsidP="00034F08">
            <w:pPr>
              <w:jc w:val="both"/>
              <w:rPr>
                <w:del w:id="1504" w:author="Pavla Trefilová" w:date="2019-11-18T17:19:00Z"/>
              </w:rPr>
            </w:pPr>
            <w:del w:id="1505" w:author="Pavla Trefilová" w:date="2019-11-18T17:19:00Z">
              <w:r>
                <w:delText>Požadavky k zápočtu: písemná práce na jedno z probíraných témat o minimálním rozsahu 5 normostran.</w:delText>
              </w:r>
            </w:del>
          </w:p>
          <w:p w14:paraId="5CF9A819" w14:textId="77777777" w:rsidR="00C17226" w:rsidRPr="000802C6" w:rsidRDefault="00034F08" w:rsidP="003205EA">
            <w:pPr>
              <w:jc w:val="both"/>
              <w:rPr>
                <w:del w:id="1506" w:author="Pavla Trefilová" w:date="2019-11-18T17:19:00Z"/>
              </w:rPr>
            </w:pPr>
            <w:del w:id="1507" w:author="Pavla Trefilová" w:date="2019-11-18T17:19:00Z">
              <w:r>
                <w:delText>Požadavky ke zkoušce: písemná zkouška v rozsahu probírané lítky a povinné literatury.</w:delText>
              </w:r>
            </w:del>
          </w:p>
        </w:tc>
      </w:tr>
      <w:tr w:rsidR="000802C6" w14:paraId="46CE314E" w14:textId="77777777" w:rsidTr="003205EA">
        <w:trPr>
          <w:trHeight w:val="236"/>
          <w:del w:id="1508" w:author="Pavla Trefilová" w:date="2019-11-18T17:19:00Z"/>
        </w:trPr>
        <w:tc>
          <w:tcPr>
            <w:tcW w:w="9855" w:type="dxa"/>
            <w:gridSpan w:val="8"/>
            <w:tcBorders>
              <w:top w:val="nil"/>
            </w:tcBorders>
          </w:tcPr>
          <w:p w14:paraId="1301CACF" w14:textId="77777777" w:rsidR="000802C6" w:rsidRPr="009F4A37" w:rsidRDefault="000802C6" w:rsidP="003205EA">
            <w:pPr>
              <w:jc w:val="both"/>
              <w:rPr>
                <w:del w:id="1509" w:author="Pavla Trefilová" w:date="2019-11-18T17:19:00Z"/>
                <w:sz w:val="16"/>
              </w:rPr>
            </w:pPr>
          </w:p>
        </w:tc>
      </w:tr>
      <w:tr w:rsidR="000802C6" w14:paraId="39A8864A" w14:textId="77777777" w:rsidTr="003205EA">
        <w:trPr>
          <w:trHeight w:val="197"/>
          <w:del w:id="1510" w:author="Pavla Trefilová" w:date="2019-11-18T17:19:00Z"/>
        </w:trPr>
        <w:tc>
          <w:tcPr>
            <w:tcW w:w="3086" w:type="dxa"/>
            <w:tcBorders>
              <w:top w:val="nil"/>
            </w:tcBorders>
            <w:shd w:val="clear" w:color="auto" w:fill="F7CAAC"/>
          </w:tcPr>
          <w:p w14:paraId="6F464976" w14:textId="77777777" w:rsidR="000802C6" w:rsidRPr="000802C6" w:rsidRDefault="000802C6" w:rsidP="003205EA">
            <w:pPr>
              <w:jc w:val="both"/>
              <w:rPr>
                <w:del w:id="1511" w:author="Pavla Trefilová" w:date="2019-11-18T17:19:00Z"/>
                <w:b/>
              </w:rPr>
            </w:pPr>
            <w:del w:id="1512" w:author="Pavla Trefilová" w:date="2019-11-18T17:19:00Z">
              <w:r w:rsidRPr="000802C6">
                <w:rPr>
                  <w:b/>
                </w:rPr>
                <w:delText>Garant předmětu</w:delText>
              </w:r>
            </w:del>
          </w:p>
        </w:tc>
        <w:tc>
          <w:tcPr>
            <w:tcW w:w="6769" w:type="dxa"/>
            <w:gridSpan w:val="7"/>
            <w:tcBorders>
              <w:top w:val="nil"/>
            </w:tcBorders>
          </w:tcPr>
          <w:p w14:paraId="767D22AF" w14:textId="77777777" w:rsidR="000802C6" w:rsidRPr="000802C6" w:rsidRDefault="000802C6" w:rsidP="003205EA">
            <w:pPr>
              <w:jc w:val="both"/>
              <w:rPr>
                <w:del w:id="1513" w:author="Pavla Trefilová" w:date="2019-11-18T17:19:00Z"/>
              </w:rPr>
            </w:pPr>
            <w:del w:id="1514" w:author="Pavla Trefilová" w:date="2019-11-18T17:19:00Z">
              <w:r w:rsidRPr="000802C6">
                <w:delText>Mgr. Jan Kalenda, Ph.D.</w:delText>
              </w:r>
            </w:del>
          </w:p>
        </w:tc>
      </w:tr>
      <w:tr w:rsidR="000802C6" w14:paraId="678E9BE1" w14:textId="77777777" w:rsidTr="003205EA">
        <w:trPr>
          <w:trHeight w:val="243"/>
          <w:del w:id="1515" w:author="Pavla Trefilová" w:date="2019-11-18T17:19:00Z"/>
        </w:trPr>
        <w:tc>
          <w:tcPr>
            <w:tcW w:w="3086" w:type="dxa"/>
            <w:tcBorders>
              <w:top w:val="nil"/>
            </w:tcBorders>
            <w:shd w:val="clear" w:color="auto" w:fill="F7CAAC"/>
          </w:tcPr>
          <w:p w14:paraId="1134A252" w14:textId="77777777" w:rsidR="000802C6" w:rsidRPr="000802C6" w:rsidRDefault="000802C6" w:rsidP="003205EA">
            <w:pPr>
              <w:jc w:val="both"/>
              <w:rPr>
                <w:del w:id="1516" w:author="Pavla Trefilová" w:date="2019-11-18T17:19:00Z"/>
                <w:b/>
              </w:rPr>
            </w:pPr>
            <w:del w:id="1517" w:author="Pavla Trefilová" w:date="2019-11-18T17:19:00Z">
              <w:r w:rsidRPr="000802C6">
                <w:rPr>
                  <w:b/>
                </w:rPr>
                <w:delText>Zapojení garanta do výuky předmětu</w:delText>
              </w:r>
            </w:del>
          </w:p>
        </w:tc>
        <w:tc>
          <w:tcPr>
            <w:tcW w:w="6769" w:type="dxa"/>
            <w:gridSpan w:val="7"/>
            <w:tcBorders>
              <w:top w:val="nil"/>
            </w:tcBorders>
          </w:tcPr>
          <w:p w14:paraId="2B43EAAC" w14:textId="77777777" w:rsidR="000802C6" w:rsidRPr="000802C6" w:rsidRDefault="000802C6" w:rsidP="00A5776E">
            <w:pPr>
              <w:rPr>
                <w:del w:id="1518" w:author="Pavla Trefilová" w:date="2019-11-18T17:19:00Z"/>
              </w:rPr>
            </w:pPr>
            <w:del w:id="1519" w:author="Pavla Trefilová" w:date="2019-11-18T17:19:00Z">
              <w:r w:rsidRPr="000802C6">
                <w:delText xml:space="preserve">Garant se </w:delText>
              </w:r>
              <w:r w:rsidR="00A5776E">
                <w:delText>podílí na přednášení v rozsahu 6</w:delText>
              </w:r>
              <w:r w:rsidRPr="000802C6">
                <w:delText>0 %, dále stanovuje koncepci</w:delText>
              </w:r>
              <w:r w:rsidR="00DB53B5">
                <w:delText xml:space="preserve"> seminářů</w:delText>
              </w:r>
              <w:r w:rsidRPr="000802C6">
                <w:delText xml:space="preserve"> a dohl</w:delText>
              </w:r>
              <w:r w:rsidR="00B824FD">
                <w:delText xml:space="preserve">íží na jejich jednotné vedení. </w:delText>
              </w:r>
            </w:del>
          </w:p>
        </w:tc>
      </w:tr>
      <w:tr w:rsidR="000802C6" w14:paraId="5D8D4DC8" w14:textId="77777777" w:rsidTr="003205EA">
        <w:trPr>
          <w:del w:id="1520" w:author="Pavla Trefilová" w:date="2019-11-18T17:19:00Z"/>
        </w:trPr>
        <w:tc>
          <w:tcPr>
            <w:tcW w:w="3086" w:type="dxa"/>
            <w:shd w:val="clear" w:color="auto" w:fill="F7CAAC"/>
          </w:tcPr>
          <w:p w14:paraId="64FEE6F2" w14:textId="77777777" w:rsidR="000802C6" w:rsidRPr="000802C6" w:rsidRDefault="000802C6" w:rsidP="003205EA">
            <w:pPr>
              <w:jc w:val="both"/>
              <w:rPr>
                <w:del w:id="1521" w:author="Pavla Trefilová" w:date="2019-11-18T17:19:00Z"/>
                <w:b/>
              </w:rPr>
            </w:pPr>
            <w:del w:id="1522" w:author="Pavla Trefilová" w:date="2019-11-18T17:19:00Z">
              <w:r w:rsidRPr="000802C6">
                <w:rPr>
                  <w:b/>
                </w:rPr>
                <w:delText>Vyučující</w:delText>
              </w:r>
            </w:del>
          </w:p>
        </w:tc>
        <w:tc>
          <w:tcPr>
            <w:tcW w:w="6769" w:type="dxa"/>
            <w:gridSpan w:val="7"/>
            <w:tcBorders>
              <w:bottom w:val="nil"/>
            </w:tcBorders>
          </w:tcPr>
          <w:p w14:paraId="21EEB472" w14:textId="77777777" w:rsidR="000802C6" w:rsidRPr="000802C6" w:rsidRDefault="00A5776E" w:rsidP="00A5776E">
            <w:pPr>
              <w:jc w:val="both"/>
              <w:rPr>
                <w:del w:id="1523" w:author="Pavla Trefilová" w:date="2019-11-18T17:19:00Z"/>
              </w:rPr>
            </w:pPr>
            <w:del w:id="1524" w:author="Pavla Trefilová" w:date="2019-11-18T17:19:00Z">
              <w:r w:rsidRPr="00C74A11">
                <w:delText>Mgr. Jan Kalenda, Ph.D.</w:delText>
              </w:r>
              <w:r>
                <w:delText xml:space="preserve"> – přednášky (60%), Mgr. Petra Mandincová, Ph.D. – přednášky (40%)</w:delText>
              </w:r>
            </w:del>
          </w:p>
        </w:tc>
      </w:tr>
      <w:tr w:rsidR="000802C6" w14:paraId="10ACB5E5" w14:textId="77777777" w:rsidTr="003205EA">
        <w:trPr>
          <w:trHeight w:val="86"/>
          <w:del w:id="1525" w:author="Pavla Trefilová" w:date="2019-11-18T17:19:00Z"/>
        </w:trPr>
        <w:tc>
          <w:tcPr>
            <w:tcW w:w="9855" w:type="dxa"/>
            <w:gridSpan w:val="8"/>
            <w:tcBorders>
              <w:top w:val="nil"/>
            </w:tcBorders>
          </w:tcPr>
          <w:p w14:paraId="10EDDFBB" w14:textId="77777777" w:rsidR="000802C6" w:rsidRPr="009F4A37" w:rsidRDefault="000802C6" w:rsidP="003205EA">
            <w:pPr>
              <w:jc w:val="both"/>
              <w:rPr>
                <w:del w:id="1526" w:author="Pavla Trefilová" w:date="2019-11-18T17:19:00Z"/>
                <w:sz w:val="16"/>
              </w:rPr>
            </w:pPr>
          </w:p>
        </w:tc>
      </w:tr>
      <w:tr w:rsidR="000802C6" w14:paraId="345AB003" w14:textId="77777777" w:rsidTr="003205EA">
        <w:trPr>
          <w:del w:id="1527" w:author="Pavla Trefilová" w:date="2019-11-18T17:19:00Z"/>
        </w:trPr>
        <w:tc>
          <w:tcPr>
            <w:tcW w:w="3086" w:type="dxa"/>
            <w:shd w:val="clear" w:color="auto" w:fill="F7CAAC"/>
          </w:tcPr>
          <w:p w14:paraId="4CCAC511" w14:textId="77777777" w:rsidR="000802C6" w:rsidRPr="000802C6" w:rsidRDefault="000802C6" w:rsidP="003205EA">
            <w:pPr>
              <w:jc w:val="both"/>
              <w:rPr>
                <w:del w:id="1528" w:author="Pavla Trefilová" w:date="2019-11-18T17:19:00Z"/>
                <w:b/>
              </w:rPr>
            </w:pPr>
            <w:del w:id="1529" w:author="Pavla Trefilová" w:date="2019-11-18T17:19:00Z">
              <w:r w:rsidRPr="000802C6">
                <w:rPr>
                  <w:b/>
                </w:rPr>
                <w:delText>Stručná anotace předmětu</w:delText>
              </w:r>
            </w:del>
          </w:p>
        </w:tc>
        <w:tc>
          <w:tcPr>
            <w:tcW w:w="6769" w:type="dxa"/>
            <w:gridSpan w:val="7"/>
            <w:tcBorders>
              <w:bottom w:val="nil"/>
            </w:tcBorders>
          </w:tcPr>
          <w:p w14:paraId="19F703D5" w14:textId="77777777" w:rsidR="000802C6" w:rsidRPr="000802C6" w:rsidRDefault="000802C6" w:rsidP="003205EA">
            <w:pPr>
              <w:jc w:val="both"/>
              <w:rPr>
                <w:del w:id="1530" w:author="Pavla Trefilová" w:date="2019-11-18T17:19:00Z"/>
              </w:rPr>
            </w:pPr>
          </w:p>
        </w:tc>
      </w:tr>
      <w:tr w:rsidR="000802C6" w14:paraId="1553A997" w14:textId="77777777" w:rsidTr="003205EA">
        <w:trPr>
          <w:trHeight w:val="3938"/>
          <w:del w:id="1531" w:author="Pavla Trefilová" w:date="2019-11-18T17:19:00Z"/>
        </w:trPr>
        <w:tc>
          <w:tcPr>
            <w:tcW w:w="9855" w:type="dxa"/>
            <w:gridSpan w:val="8"/>
            <w:tcBorders>
              <w:top w:val="nil"/>
              <w:bottom w:val="single" w:sz="12" w:space="0" w:color="auto"/>
            </w:tcBorders>
          </w:tcPr>
          <w:p w14:paraId="161F2E52" w14:textId="77777777" w:rsidR="000802C6" w:rsidRPr="000802C6" w:rsidRDefault="000802C6" w:rsidP="003205EA">
            <w:pPr>
              <w:jc w:val="both"/>
              <w:rPr>
                <w:del w:id="1532" w:author="Pavla Trefilová" w:date="2019-11-18T17:19:00Z"/>
              </w:rPr>
            </w:pPr>
            <w:del w:id="1533" w:author="Pavla Trefilová" w:date="2019-11-18T17:19:00Z">
              <w:r w:rsidRPr="000802C6">
                <w:delTex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delText>
              </w:r>
            </w:del>
          </w:p>
          <w:p w14:paraId="4540C15A" w14:textId="77777777" w:rsidR="000802C6" w:rsidRPr="000802C6" w:rsidRDefault="000802C6" w:rsidP="003205EA">
            <w:pPr>
              <w:jc w:val="both"/>
              <w:rPr>
                <w:del w:id="1534" w:author="Pavla Trefilová" w:date="2019-11-18T17:19:00Z"/>
              </w:rPr>
            </w:pPr>
            <w:del w:id="1535" w:author="Pavla Trefilová" w:date="2019-11-18T17:19:00Z">
              <w:r w:rsidRPr="000802C6">
                <w:delText xml:space="preserve">Obsah </w:delText>
              </w:r>
            </w:del>
          </w:p>
          <w:p w14:paraId="6046710F" w14:textId="77777777" w:rsidR="000802C6" w:rsidRPr="000802C6" w:rsidRDefault="000802C6" w:rsidP="001C2699">
            <w:pPr>
              <w:pStyle w:val="Odstavecseseznamem"/>
              <w:numPr>
                <w:ilvl w:val="0"/>
                <w:numId w:val="18"/>
              </w:numPr>
              <w:spacing w:after="0" w:line="240" w:lineRule="auto"/>
              <w:ind w:left="247" w:hanging="247"/>
              <w:rPr>
                <w:del w:id="1536" w:author="Pavla Trefilová" w:date="2019-11-18T17:19:00Z"/>
                <w:rFonts w:ascii="Times New Roman" w:hAnsi="Times New Roman"/>
                <w:sz w:val="20"/>
                <w:szCs w:val="20"/>
              </w:rPr>
            </w:pPr>
            <w:del w:id="1537" w:author="Pavla Trefilová" w:date="2019-11-18T17:19:00Z">
              <w:r w:rsidRPr="000802C6">
                <w:rPr>
                  <w:rFonts w:ascii="Times New Roman" w:hAnsi="Times New Roman"/>
                  <w:sz w:val="20"/>
                  <w:szCs w:val="20"/>
                </w:rPr>
                <w:delText>Manažerská psychologie (historie, koncepce a funkce oboru)</w:delText>
              </w:r>
            </w:del>
          </w:p>
          <w:p w14:paraId="096C44B6" w14:textId="77777777" w:rsidR="000802C6" w:rsidRPr="000802C6" w:rsidRDefault="000802C6" w:rsidP="001C2699">
            <w:pPr>
              <w:pStyle w:val="Odstavecseseznamem"/>
              <w:numPr>
                <w:ilvl w:val="0"/>
                <w:numId w:val="18"/>
              </w:numPr>
              <w:spacing w:after="0" w:line="240" w:lineRule="auto"/>
              <w:ind w:left="247" w:hanging="247"/>
              <w:rPr>
                <w:del w:id="1538" w:author="Pavla Trefilová" w:date="2019-11-18T17:19:00Z"/>
                <w:rFonts w:ascii="Times New Roman" w:hAnsi="Times New Roman"/>
                <w:sz w:val="20"/>
                <w:szCs w:val="20"/>
              </w:rPr>
            </w:pPr>
            <w:del w:id="1539" w:author="Pavla Trefilová" w:date="2019-11-18T17:19:00Z">
              <w:r w:rsidRPr="000802C6">
                <w:rPr>
                  <w:rFonts w:ascii="Times New Roman" w:hAnsi="Times New Roman"/>
                  <w:sz w:val="20"/>
                  <w:szCs w:val="20"/>
                </w:rPr>
                <w:delText xml:space="preserve">Manažerská sociologie (historie, koncepce a funkce oboru) </w:delText>
              </w:r>
            </w:del>
          </w:p>
          <w:p w14:paraId="1994C20D" w14:textId="77777777" w:rsidR="000802C6" w:rsidRPr="000802C6" w:rsidRDefault="000802C6" w:rsidP="001C2699">
            <w:pPr>
              <w:pStyle w:val="Odstavecseseznamem"/>
              <w:numPr>
                <w:ilvl w:val="0"/>
                <w:numId w:val="18"/>
              </w:numPr>
              <w:spacing w:after="0" w:line="240" w:lineRule="auto"/>
              <w:ind w:left="247" w:hanging="247"/>
              <w:rPr>
                <w:del w:id="1540" w:author="Pavla Trefilová" w:date="2019-11-18T17:19:00Z"/>
                <w:rFonts w:ascii="Times New Roman" w:hAnsi="Times New Roman"/>
                <w:sz w:val="20"/>
                <w:szCs w:val="20"/>
              </w:rPr>
            </w:pPr>
            <w:del w:id="1541" w:author="Pavla Trefilová" w:date="2019-11-18T17:19:00Z">
              <w:r w:rsidRPr="000802C6">
                <w:rPr>
                  <w:rFonts w:ascii="Times New Roman" w:hAnsi="Times New Roman"/>
                  <w:sz w:val="20"/>
                  <w:szCs w:val="20"/>
                </w:rPr>
                <w:delText>Organizační chování jako syntéza manažerské sociologie a psychologie</w:delText>
              </w:r>
            </w:del>
          </w:p>
          <w:p w14:paraId="7AE52E95" w14:textId="77777777" w:rsidR="000802C6" w:rsidRPr="000802C6" w:rsidRDefault="000802C6" w:rsidP="001C2699">
            <w:pPr>
              <w:pStyle w:val="Odstavecseseznamem"/>
              <w:numPr>
                <w:ilvl w:val="0"/>
                <w:numId w:val="18"/>
              </w:numPr>
              <w:spacing w:after="0" w:line="240" w:lineRule="auto"/>
              <w:ind w:left="247" w:hanging="247"/>
              <w:rPr>
                <w:del w:id="1542" w:author="Pavla Trefilová" w:date="2019-11-18T17:19:00Z"/>
                <w:rFonts w:ascii="Times New Roman" w:hAnsi="Times New Roman"/>
                <w:sz w:val="20"/>
                <w:szCs w:val="20"/>
              </w:rPr>
            </w:pPr>
            <w:del w:id="1543" w:author="Pavla Trefilová" w:date="2019-11-18T17:19:00Z">
              <w:r w:rsidRPr="000802C6">
                <w:rPr>
                  <w:rFonts w:ascii="Times New Roman" w:hAnsi="Times New Roman"/>
                  <w:sz w:val="20"/>
                  <w:szCs w:val="20"/>
                </w:rPr>
                <w:delText>Česká společnost jako jedna ze společností "pozdní doby"</w:delText>
              </w:r>
            </w:del>
          </w:p>
          <w:p w14:paraId="4538FD5E" w14:textId="77777777" w:rsidR="000802C6" w:rsidRPr="000802C6" w:rsidRDefault="000802C6" w:rsidP="001C2699">
            <w:pPr>
              <w:pStyle w:val="Odstavecseseznamem"/>
              <w:numPr>
                <w:ilvl w:val="0"/>
                <w:numId w:val="18"/>
              </w:numPr>
              <w:spacing w:after="0" w:line="240" w:lineRule="auto"/>
              <w:ind w:left="247" w:hanging="247"/>
              <w:rPr>
                <w:del w:id="1544" w:author="Pavla Trefilová" w:date="2019-11-18T17:19:00Z"/>
                <w:rFonts w:ascii="Times New Roman" w:hAnsi="Times New Roman"/>
                <w:sz w:val="20"/>
                <w:szCs w:val="20"/>
              </w:rPr>
            </w:pPr>
            <w:del w:id="1545" w:author="Pavla Trefilová" w:date="2019-11-18T17:19:00Z">
              <w:r w:rsidRPr="000802C6">
                <w:rPr>
                  <w:rFonts w:ascii="Times New Roman" w:hAnsi="Times New Roman"/>
                  <w:sz w:val="20"/>
                  <w:szCs w:val="20"/>
                </w:rPr>
                <w:delText>Demografické znaky českého trhu práce</w:delText>
              </w:r>
            </w:del>
          </w:p>
          <w:p w14:paraId="365CE713" w14:textId="77777777" w:rsidR="000802C6" w:rsidRPr="000802C6" w:rsidRDefault="000802C6" w:rsidP="001C2699">
            <w:pPr>
              <w:pStyle w:val="Odstavecseseznamem"/>
              <w:numPr>
                <w:ilvl w:val="0"/>
                <w:numId w:val="18"/>
              </w:numPr>
              <w:spacing w:after="0" w:line="240" w:lineRule="auto"/>
              <w:ind w:left="247" w:hanging="247"/>
              <w:rPr>
                <w:del w:id="1546" w:author="Pavla Trefilová" w:date="2019-11-18T17:19:00Z"/>
                <w:rFonts w:ascii="Times New Roman" w:hAnsi="Times New Roman"/>
                <w:sz w:val="20"/>
                <w:szCs w:val="20"/>
              </w:rPr>
            </w:pPr>
            <w:del w:id="1547" w:author="Pavla Trefilová" w:date="2019-11-18T17:19:00Z">
              <w:r w:rsidRPr="000802C6">
                <w:rPr>
                  <w:rFonts w:ascii="Times New Roman" w:hAnsi="Times New Roman"/>
                  <w:sz w:val="20"/>
                  <w:szCs w:val="20"/>
                </w:rPr>
                <w:delText xml:space="preserve">Genderové znaky českého trhu práce </w:delText>
              </w:r>
            </w:del>
          </w:p>
          <w:p w14:paraId="25199B45" w14:textId="77777777" w:rsidR="000802C6" w:rsidRPr="000802C6" w:rsidRDefault="000802C6" w:rsidP="001C2699">
            <w:pPr>
              <w:pStyle w:val="Odstavecseseznamem"/>
              <w:numPr>
                <w:ilvl w:val="0"/>
                <w:numId w:val="18"/>
              </w:numPr>
              <w:spacing w:after="0" w:line="240" w:lineRule="auto"/>
              <w:ind w:left="247" w:hanging="247"/>
              <w:rPr>
                <w:del w:id="1548" w:author="Pavla Trefilová" w:date="2019-11-18T17:19:00Z"/>
                <w:rFonts w:ascii="Times New Roman" w:hAnsi="Times New Roman"/>
                <w:sz w:val="20"/>
                <w:szCs w:val="20"/>
              </w:rPr>
            </w:pPr>
            <w:del w:id="1549" w:author="Pavla Trefilová" w:date="2019-11-18T17:19:00Z">
              <w:r w:rsidRPr="000802C6">
                <w:rPr>
                  <w:rFonts w:ascii="Times New Roman" w:hAnsi="Times New Roman"/>
                  <w:sz w:val="20"/>
                  <w:szCs w:val="20"/>
                </w:rPr>
                <w:delText xml:space="preserve">Hodnotové postoje české společnosti ve vztahu k pracovnímu chování.  </w:delText>
              </w:r>
            </w:del>
          </w:p>
          <w:p w14:paraId="626677F6" w14:textId="77777777" w:rsidR="000802C6" w:rsidRPr="000802C6" w:rsidRDefault="000802C6" w:rsidP="001C2699">
            <w:pPr>
              <w:pStyle w:val="Odstavecseseznamem"/>
              <w:numPr>
                <w:ilvl w:val="0"/>
                <w:numId w:val="18"/>
              </w:numPr>
              <w:spacing w:after="0" w:line="240" w:lineRule="auto"/>
              <w:ind w:left="247" w:hanging="247"/>
              <w:rPr>
                <w:del w:id="1550" w:author="Pavla Trefilová" w:date="2019-11-18T17:19:00Z"/>
                <w:rFonts w:ascii="Times New Roman" w:hAnsi="Times New Roman"/>
                <w:sz w:val="20"/>
                <w:szCs w:val="20"/>
              </w:rPr>
            </w:pPr>
            <w:del w:id="1551" w:author="Pavla Trefilová" w:date="2019-11-18T17:19:00Z">
              <w:r w:rsidRPr="000802C6">
                <w:rPr>
                  <w:rFonts w:ascii="Times New Roman" w:hAnsi="Times New Roman"/>
                  <w:sz w:val="20"/>
                  <w:szCs w:val="20"/>
                </w:rPr>
                <w:delText xml:space="preserve">Spotřební chování v české společnosti. </w:delText>
              </w:r>
            </w:del>
          </w:p>
          <w:p w14:paraId="101506AA" w14:textId="77777777" w:rsidR="000802C6" w:rsidRPr="000802C6" w:rsidRDefault="000802C6" w:rsidP="001C2699">
            <w:pPr>
              <w:pStyle w:val="Odstavecseseznamem"/>
              <w:numPr>
                <w:ilvl w:val="0"/>
                <w:numId w:val="18"/>
              </w:numPr>
              <w:spacing w:after="0" w:line="240" w:lineRule="auto"/>
              <w:ind w:left="247" w:hanging="247"/>
              <w:rPr>
                <w:del w:id="1552" w:author="Pavla Trefilová" w:date="2019-11-18T17:19:00Z"/>
                <w:rFonts w:ascii="Times New Roman" w:hAnsi="Times New Roman"/>
                <w:sz w:val="20"/>
                <w:szCs w:val="20"/>
              </w:rPr>
            </w:pPr>
            <w:del w:id="1553" w:author="Pavla Trefilová" w:date="2019-11-18T17:19:00Z">
              <w:r w:rsidRPr="000802C6">
                <w:rPr>
                  <w:rFonts w:ascii="Times New Roman" w:hAnsi="Times New Roman"/>
                  <w:sz w:val="20"/>
                  <w:szCs w:val="20"/>
                </w:rPr>
                <w:delText xml:space="preserve">Proměny pracovních podmínek a trhu práce v České republice </w:delText>
              </w:r>
            </w:del>
          </w:p>
          <w:p w14:paraId="11AD699F" w14:textId="77777777" w:rsidR="000802C6" w:rsidRPr="000802C6" w:rsidRDefault="000802C6" w:rsidP="001C2699">
            <w:pPr>
              <w:pStyle w:val="Odstavecseseznamem"/>
              <w:numPr>
                <w:ilvl w:val="0"/>
                <w:numId w:val="18"/>
              </w:numPr>
              <w:spacing w:after="0" w:line="240" w:lineRule="auto"/>
              <w:ind w:left="247" w:hanging="247"/>
              <w:rPr>
                <w:del w:id="1554" w:author="Pavla Trefilová" w:date="2019-11-18T17:19:00Z"/>
                <w:rFonts w:ascii="Times New Roman" w:hAnsi="Times New Roman"/>
                <w:sz w:val="20"/>
                <w:szCs w:val="20"/>
              </w:rPr>
            </w:pPr>
            <w:del w:id="1555" w:author="Pavla Trefilová" w:date="2019-11-18T17:19:00Z">
              <w:r w:rsidRPr="000802C6">
                <w:rPr>
                  <w:rFonts w:ascii="Times New Roman" w:hAnsi="Times New Roman"/>
                  <w:sz w:val="20"/>
                  <w:szCs w:val="20"/>
                </w:rPr>
                <w:delText>Interakce v organizacích</w:delText>
              </w:r>
            </w:del>
          </w:p>
          <w:p w14:paraId="44B9C5A3" w14:textId="77777777" w:rsidR="000802C6" w:rsidRPr="000802C6" w:rsidRDefault="000802C6" w:rsidP="001C2699">
            <w:pPr>
              <w:pStyle w:val="Odstavecseseznamem"/>
              <w:numPr>
                <w:ilvl w:val="0"/>
                <w:numId w:val="18"/>
              </w:numPr>
              <w:spacing w:after="0" w:line="240" w:lineRule="auto"/>
              <w:ind w:left="247" w:hanging="247"/>
              <w:rPr>
                <w:del w:id="1556" w:author="Pavla Trefilová" w:date="2019-11-18T17:19:00Z"/>
                <w:rFonts w:ascii="Times New Roman" w:hAnsi="Times New Roman"/>
                <w:sz w:val="20"/>
                <w:szCs w:val="20"/>
              </w:rPr>
            </w:pPr>
            <w:del w:id="1557" w:author="Pavla Trefilová" w:date="2019-11-18T17:19:00Z">
              <w:r w:rsidRPr="000802C6">
                <w:rPr>
                  <w:rFonts w:ascii="Times New Roman" w:hAnsi="Times New Roman"/>
                  <w:sz w:val="20"/>
                  <w:szCs w:val="20"/>
                </w:rPr>
                <w:delText>Osobnost manažera</w:delText>
              </w:r>
            </w:del>
          </w:p>
          <w:p w14:paraId="25DFE5FE" w14:textId="77777777" w:rsidR="000802C6" w:rsidRPr="000802C6" w:rsidRDefault="000802C6" w:rsidP="001C2699">
            <w:pPr>
              <w:pStyle w:val="Odstavecseseznamem"/>
              <w:numPr>
                <w:ilvl w:val="0"/>
                <w:numId w:val="18"/>
              </w:numPr>
              <w:spacing w:after="0" w:line="240" w:lineRule="auto"/>
              <w:ind w:left="247" w:hanging="247"/>
              <w:rPr>
                <w:del w:id="1558" w:author="Pavla Trefilová" w:date="2019-11-18T17:19:00Z"/>
                <w:rFonts w:ascii="Times New Roman" w:hAnsi="Times New Roman"/>
                <w:sz w:val="20"/>
                <w:szCs w:val="20"/>
              </w:rPr>
            </w:pPr>
            <w:del w:id="1559" w:author="Pavla Trefilová" w:date="2019-11-18T17:19:00Z">
              <w:r w:rsidRPr="000802C6">
                <w:rPr>
                  <w:rFonts w:ascii="Times New Roman" w:hAnsi="Times New Roman"/>
                  <w:sz w:val="20"/>
                  <w:szCs w:val="20"/>
                </w:rPr>
                <w:delText>Rozhodování v organizacích</w:delText>
              </w:r>
            </w:del>
          </w:p>
          <w:p w14:paraId="19870AB5" w14:textId="77777777" w:rsidR="000802C6" w:rsidRPr="000802C6" w:rsidRDefault="000802C6" w:rsidP="001C2699">
            <w:pPr>
              <w:pStyle w:val="Odstavecseseznamem"/>
              <w:numPr>
                <w:ilvl w:val="0"/>
                <w:numId w:val="18"/>
              </w:numPr>
              <w:spacing w:after="0" w:line="240" w:lineRule="auto"/>
              <w:ind w:left="247" w:hanging="247"/>
              <w:jc w:val="both"/>
              <w:rPr>
                <w:del w:id="1560" w:author="Pavla Trefilová" w:date="2019-11-18T17:19:00Z"/>
                <w:rFonts w:ascii="Times New Roman" w:hAnsi="Times New Roman"/>
                <w:sz w:val="20"/>
                <w:szCs w:val="20"/>
              </w:rPr>
            </w:pPr>
            <w:del w:id="1561" w:author="Pavla Trefilová" w:date="2019-11-18T17:19:00Z">
              <w:r w:rsidRPr="000802C6">
                <w:rPr>
                  <w:rFonts w:ascii="Times New Roman" w:hAnsi="Times New Roman"/>
                  <w:sz w:val="20"/>
                  <w:szCs w:val="20"/>
                </w:rPr>
                <w:delText>Výstupní kompetence</w:delText>
              </w:r>
            </w:del>
          </w:p>
          <w:p w14:paraId="6CB27587" w14:textId="77777777" w:rsidR="000802C6" w:rsidRPr="000802C6" w:rsidRDefault="000802C6" w:rsidP="003205EA">
            <w:pPr>
              <w:jc w:val="both"/>
              <w:rPr>
                <w:del w:id="1562" w:author="Pavla Trefilová" w:date="2019-11-18T17:19:00Z"/>
              </w:rPr>
            </w:pPr>
            <w:del w:id="1563" w:author="Pavla Trefilová" w:date="2019-11-18T17:19:00Z">
              <w:r w:rsidRPr="000802C6">
                <w:delText xml:space="preserve">Student bude po absolvování kurzu </w:delText>
              </w:r>
              <w:r w:rsidRPr="000802C6">
                <w:rPr>
                  <w:rFonts w:eastAsia="Batang"/>
                </w:rPr>
                <w:delText xml:space="preserve">schopen popsat základní zdroje dat o současném českém trhu práce a pracovních podmínkách v organizacích, které lze použít pro porozumění trendům v akčním poli managementu a ekonomiky. Bude schopen </w:delText>
              </w:r>
              <w:r w:rsidRPr="000802C6">
                <w:delText>popsat demografické, genderové a třídní atributy českého trhu práce, včetně jejich vývojových trendů. Bude schopný porozumět vztahům mezi rozhodováním manažerů a vývojem organizace. Z hlediska dovedností bude schopen vyhledat relevantní informace o pracovním chování z dat ČSÚ, SOÚ AV ČR a EUROSTATU (stěžejní šetření EWCS a ESS). Dále pak bude schopen kriticky přistupovat k prezentovaným výzkumným šetřením a pracovat se statistikami věnovaných organizačnímu chování jak z hlediska Krajů, tak celé ČR.</w:delText>
              </w:r>
            </w:del>
          </w:p>
        </w:tc>
      </w:tr>
      <w:tr w:rsidR="000802C6" w14:paraId="6F20F21F" w14:textId="77777777" w:rsidTr="003205EA">
        <w:trPr>
          <w:trHeight w:val="265"/>
        </w:trPr>
        <w:tc>
          <w:tcPr>
            <w:tcW w:w="3653" w:type="dxa"/>
            <w:gridSpan w:val="2"/>
            <w:tcBorders>
              <w:top w:val="nil"/>
            </w:tcBorders>
            <w:shd w:val="clear" w:color="auto" w:fill="F7CAAC"/>
          </w:tcPr>
          <w:p w14:paraId="459DCEE9" w14:textId="77777777" w:rsidR="000802C6" w:rsidRPr="000802C6" w:rsidRDefault="000802C6" w:rsidP="003205EA">
            <w:pPr>
              <w:jc w:val="both"/>
              <w:rPr>
                <w:moveFrom w:id="1564" w:author="Pavla Trefilová" w:date="2019-11-18T17:19:00Z"/>
              </w:rPr>
            </w:pPr>
            <w:moveFromRangeStart w:id="1565" w:author="Pavla Trefilová" w:date="2019-11-18T17:19:00Z" w:name="move24990023"/>
            <w:moveFrom w:id="1566" w:author="Pavla Trefilová" w:date="2019-11-18T17:19:00Z">
              <w:r w:rsidRPr="000802C6">
                <w:rPr>
                  <w:b/>
                </w:rPr>
                <w:t>Studijní literatura a studijní pomůcky</w:t>
              </w:r>
            </w:moveFrom>
          </w:p>
        </w:tc>
        <w:tc>
          <w:tcPr>
            <w:tcW w:w="6202" w:type="dxa"/>
            <w:gridSpan w:val="6"/>
            <w:tcBorders>
              <w:top w:val="nil"/>
              <w:bottom w:val="nil"/>
            </w:tcBorders>
          </w:tcPr>
          <w:p w14:paraId="52179E4E" w14:textId="77777777" w:rsidR="000802C6" w:rsidRPr="000802C6" w:rsidRDefault="000802C6" w:rsidP="003205EA">
            <w:pPr>
              <w:jc w:val="both"/>
              <w:rPr>
                <w:moveFrom w:id="1567" w:author="Pavla Trefilová" w:date="2019-11-18T17:19:00Z"/>
              </w:rPr>
            </w:pPr>
          </w:p>
        </w:tc>
      </w:tr>
      <w:tr w:rsidR="000802C6" w14:paraId="57C5FAAD" w14:textId="77777777" w:rsidTr="008C61EF">
        <w:trPr>
          <w:trHeight w:val="850"/>
        </w:trPr>
        <w:tc>
          <w:tcPr>
            <w:tcW w:w="9855" w:type="dxa"/>
            <w:gridSpan w:val="8"/>
            <w:tcBorders>
              <w:top w:val="nil"/>
            </w:tcBorders>
          </w:tcPr>
          <w:p w14:paraId="5DF57CA8" w14:textId="77777777" w:rsidR="00B824FD" w:rsidRPr="00F24A65" w:rsidRDefault="00B824FD" w:rsidP="00B824FD">
            <w:pPr>
              <w:jc w:val="both"/>
              <w:rPr>
                <w:moveFrom w:id="1568" w:author="Pavla Trefilová" w:date="2019-11-18T17:19:00Z"/>
                <w:b/>
                <w:caps/>
              </w:rPr>
            </w:pPr>
            <w:moveFrom w:id="1569" w:author="Pavla Trefilová" w:date="2019-11-18T17:19:00Z">
              <w:r w:rsidRPr="00F24A65">
                <w:rPr>
                  <w:b/>
                </w:rPr>
                <w:t>Povinná literatura</w:t>
              </w:r>
            </w:moveFrom>
          </w:p>
          <w:p w14:paraId="2DBC1A5D" w14:textId="77777777" w:rsidR="00C17226" w:rsidRPr="002761FD" w:rsidRDefault="00C17226" w:rsidP="00C17226">
            <w:pPr>
              <w:jc w:val="both"/>
              <w:rPr>
                <w:moveFrom w:id="1570" w:author="Pavla Trefilová" w:date="2019-11-18T17:19:00Z"/>
              </w:rPr>
            </w:pPr>
            <w:moveFrom w:id="1571" w:author="Pavla Trefilová" w:date="2019-11-18T17:19:00Z">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moveFrom>
          </w:p>
          <w:p w14:paraId="244C39C1" w14:textId="77777777" w:rsidR="00B824FD" w:rsidRPr="002761FD" w:rsidRDefault="00B824FD" w:rsidP="00B824FD">
            <w:pPr>
              <w:jc w:val="both"/>
              <w:rPr>
                <w:moveFrom w:id="1572" w:author="Pavla Trefilová" w:date="2019-11-18T17:19:00Z"/>
              </w:rPr>
            </w:pPr>
            <w:moveFrom w:id="1573" w:author="Pavla Trefilová" w:date="2019-11-18T17:19:00Z">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moveFrom>
          </w:p>
          <w:p w14:paraId="1B505E08" w14:textId="77777777" w:rsidR="00B824FD" w:rsidRPr="002761FD" w:rsidRDefault="00B824FD" w:rsidP="00B824FD">
            <w:pPr>
              <w:jc w:val="both"/>
              <w:rPr>
                <w:moveFrom w:id="1574" w:author="Pavla Trefilová" w:date="2019-11-18T17:19:00Z"/>
              </w:rPr>
            </w:pPr>
            <w:moveFrom w:id="1575" w:author="Pavla Trefilová" w:date="2019-11-18T17:19:00Z">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sidR="00C17226">
                <w:rPr>
                  <w:color w:val="111111"/>
                  <w:shd w:val="clear" w:color="auto" w:fill="FFFFFF"/>
                </w:rPr>
                <w:t>.</w:t>
              </w:r>
            </w:moveFrom>
          </w:p>
          <w:p w14:paraId="7534263B" w14:textId="77777777" w:rsidR="00B824FD" w:rsidRPr="002761FD" w:rsidRDefault="00B824FD" w:rsidP="00B824FD">
            <w:pPr>
              <w:jc w:val="both"/>
              <w:rPr>
                <w:moveFrom w:id="1576" w:author="Pavla Trefilová" w:date="2019-11-18T17:19:00Z"/>
                <w:b/>
              </w:rPr>
            </w:pPr>
            <w:moveFrom w:id="1577" w:author="Pavla Trefilová" w:date="2019-11-18T17:19:00Z">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sidR="00C17226">
                <w:rPr>
                  <w:color w:val="111111"/>
                  <w:shd w:val="clear" w:color="auto" w:fill="FFFFFF"/>
                </w:rPr>
                <w:t>.</w:t>
              </w:r>
            </w:moveFrom>
          </w:p>
          <w:p w14:paraId="6CAB90A7" w14:textId="77777777" w:rsidR="00B824FD" w:rsidRPr="00F24A65" w:rsidRDefault="00B824FD" w:rsidP="00B824FD">
            <w:pPr>
              <w:jc w:val="both"/>
              <w:rPr>
                <w:moveFrom w:id="1578" w:author="Pavla Trefilová" w:date="2019-11-18T17:19:00Z"/>
                <w:b/>
              </w:rPr>
            </w:pPr>
            <w:moveFrom w:id="1579" w:author="Pavla Trefilová" w:date="2019-11-18T17:19:00Z">
              <w:r w:rsidRPr="00F24A65">
                <w:rPr>
                  <w:b/>
                </w:rPr>
                <w:t>Doporučená literatura</w:t>
              </w:r>
            </w:moveFrom>
          </w:p>
          <w:p w14:paraId="0CD9542D" w14:textId="77777777" w:rsidR="00C17226" w:rsidRPr="00C17226" w:rsidRDefault="00C17226" w:rsidP="001C2699">
            <w:pPr>
              <w:numPr>
                <w:ilvl w:val="0"/>
                <w:numId w:val="19"/>
              </w:numPr>
              <w:shd w:val="clear" w:color="auto" w:fill="FFFFFF"/>
              <w:ind w:left="0"/>
              <w:jc w:val="both"/>
              <w:rPr>
                <w:moveFrom w:id="1580" w:author="Pavla Trefilová" w:date="2019-11-18T17:19:00Z"/>
                <w:color w:val="000000"/>
              </w:rPr>
            </w:pPr>
            <w:moveFrom w:id="1581" w:author="Pavla Trefilová" w:date="2019-11-18T17:19:00Z">
              <w:r w:rsidRPr="00713E38">
                <w:rPr>
                  <w:caps/>
                </w:rPr>
                <w:lastRenderedPageBreak/>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moveFrom>
          </w:p>
          <w:p w14:paraId="087EFF6B" w14:textId="77777777" w:rsidR="00C17226" w:rsidRPr="00713E38" w:rsidRDefault="00C17226" w:rsidP="00C17226">
            <w:pPr>
              <w:jc w:val="both"/>
              <w:rPr>
                <w:moveFrom w:id="1582" w:author="Pavla Trefilová" w:date="2019-11-18T17:19:00Z"/>
                <w:rStyle w:val="reference-text"/>
              </w:rPr>
            </w:pPr>
            <w:moveFrom w:id="1583" w:author="Pavla Trefilová" w:date="2019-11-18T17:19:00Z">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moveFrom>
          </w:p>
          <w:p w14:paraId="0B1960C6" w14:textId="77777777" w:rsidR="00B824FD" w:rsidRPr="00713E38" w:rsidRDefault="00B824FD" w:rsidP="001C2699">
            <w:pPr>
              <w:numPr>
                <w:ilvl w:val="0"/>
                <w:numId w:val="19"/>
              </w:numPr>
              <w:shd w:val="clear" w:color="auto" w:fill="FFFFFF"/>
              <w:ind w:left="0"/>
              <w:jc w:val="both"/>
              <w:rPr>
                <w:moveFrom w:id="1584" w:author="Pavla Trefilová" w:date="2019-11-18T17:19:00Z"/>
                <w:rStyle w:val="reference-text"/>
                <w:color w:val="000000"/>
              </w:rPr>
            </w:pPr>
            <w:moveFrom w:id="1585" w:author="Pavla Trefilová" w:date="2019-11-18T17:19:00Z">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sidR="00C17226">
                <w:rPr>
                  <w:color w:val="000000"/>
                </w:rPr>
                <w:t>.</w:t>
              </w:r>
            </w:moveFrom>
          </w:p>
          <w:p w14:paraId="67A2488B" w14:textId="77777777" w:rsidR="000802C6" w:rsidRPr="000802C6" w:rsidRDefault="00B824FD" w:rsidP="00B824FD">
            <w:pPr>
              <w:jc w:val="both"/>
              <w:rPr>
                <w:moveFrom w:id="1586" w:author="Pavla Trefilová" w:date="2019-11-18T17:19:00Z"/>
              </w:rPr>
            </w:pPr>
            <w:moveFrom w:id="1587" w:author="Pavla Trefilová" w:date="2019-11-18T17:19:00Z">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sidR="00C17226">
                <w:rPr>
                  <w:rFonts w:eastAsia="Arial Unicode MS"/>
                  <w:color w:val="000000"/>
                  <w:shd w:val="clear" w:color="auto" w:fill="FFFFFF"/>
                </w:rPr>
                <w:t>.</w:t>
              </w:r>
            </w:moveFrom>
          </w:p>
        </w:tc>
      </w:tr>
      <w:tr w:rsidR="000802C6" w14:paraId="52F7F15E"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2E9430" w14:textId="77777777" w:rsidR="000802C6" w:rsidRPr="000802C6" w:rsidRDefault="000802C6" w:rsidP="003205EA">
            <w:pPr>
              <w:jc w:val="center"/>
              <w:rPr>
                <w:moveFrom w:id="1588" w:author="Pavla Trefilová" w:date="2019-11-18T17:19:00Z"/>
                <w:b/>
              </w:rPr>
            </w:pPr>
            <w:moveFrom w:id="1589" w:author="Pavla Trefilová" w:date="2019-11-18T17:19:00Z">
              <w:r w:rsidRPr="000802C6">
                <w:rPr>
                  <w:b/>
                </w:rPr>
                <w:lastRenderedPageBreak/>
                <w:t>Informace ke kombinované nebo distanční formě</w:t>
              </w:r>
            </w:moveFrom>
          </w:p>
        </w:tc>
      </w:tr>
      <w:tr w:rsidR="000802C6" w14:paraId="0D48E1A2" w14:textId="77777777" w:rsidTr="003205EA">
        <w:tc>
          <w:tcPr>
            <w:tcW w:w="4787" w:type="dxa"/>
            <w:gridSpan w:val="3"/>
            <w:tcBorders>
              <w:top w:val="single" w:sz="2" w:space="0" w:color="auto"/>
            </w:tcBorders>
            <w:shd w:val="clear" w:color="auto" w:fill="F7CAAC"/>
          </w:tcPr>
          <w:p w14:paraId="0CF38DA0" w14:textId="77777777" w:rsidR="000802C6" w:rsidRPr="000802C6" w:rsidRDefault="000802C6" w:rsidP="003205EA">
            <w:pPr>
              <w:jc w:val="both"/>
              <w:rPr>
                <w:moveFrom w:id="1590" w:author="Pavla Trefilová" w:date="2019-11-18T17:19:00Z"/>
              </w:rPr>
            </w:pPr>
            <w:moveFrom w:id="1591" w:author="Pavla Trefilová" w:date="2019-11-18T17:19:00Z">
              <w:r w:rsidRPr="000802C6">
                <w:rPr>
                  <w:b/>
                </w:rPr>
                <w:t>Rozsah konzultací (soustředění)</w:t>
              </w:r>
            </w:moveFrom>
          </w:p>
        </w:tc>
        <w:tc>
          <w:tcPr>
            <w:tcW w:w="889" w:type="dxa"/>
            <w:tcBorders>
              <w:top w:val="single" w:sz="2" w:space="0" w:color="auto"/>
            </w:tcBorders>
          </w:tcPr>
          <w:p w14:paraId="768CEADE" w14:textId="77777777" w:rsidR="000802C6" w:rsidRPr="000802C6" w:rsidRDefault="000802C6" w:rsidP="003205EA">
            <w:pPr>
              <w:jc w:val="both"/>
              <w:rPr>
                <w:moveFrom w:id="1592" w:author="Pavla Trefilová" w:date="2019-11-18T17:19:00Z"/>
              </w:rPr>
            </w:pPr>
          </w:p>
        </w:tc>
        <w:tc>
          <w:tcPr>
            <w:tcW w:w="4179" w:type="dxa"/>
            <w:gridSpan w:val="4"/>
            <w:tcBorders>
              <w:top w:val="single" w:sz="2" w:space="0" w:color="auto"/>
            </w:tcBorders>
            <w:shd w:val="clear" w:color="auto" w:fill="F7CAAC"/>
          </w:tcPr>
          <w:p w14:paraId="171B4C40" w14:textId="77777777" w:rsidR="000802C6" w:rsidRPr="000802C6" w:rsidRDefault="000802C6" w:rsidP="003205EA">
            <w:pPr>
              <w:jc w:val="both"/>
              <w:rPr>
                <w:moveFrom w:id="1593" w:author="Pavla Trefilová" w:date="2019-11-18T17:19:00Z"/>
                <w:b/>
              </w:rPr>
            </w:pPr>
            <w:moveFrom w:id="1594" w:author="Pavla Trefilová" w:date="2019-11-18T17:19:00Z">
              <w:r w:rsidRPr="000802C6">
                <w:rPr>
                  <w:b/>
                </w:rPr>
                <w:t xml:space="preserve">hodin </w:t>
              </w:r>
            </w:moveFrom>
          </w:p>
        </w:tc>
      </w:tr>
      <w:tr w:rsidR="000802C6" w14:paraId="127AE65A" w14:textId="77777777" w:rsidTr="003205EA">
        <w:tc>
          <w:tcPr>
            <w:tcW w:w="9855" w:type="dxa"/>
            <w:gridSpan w:val="8"/>
            <w:shd w:val="clear" w:color="auto" w:fill="F7CAAC"/>
          </w:tcPr>
          <w:p w14:paraId="4004C809" w14:textId="77777777" w:rsidR="000802C6" w:rsidRPr="000802C6" w:rsidRDefault="000802C6" w:rsidP="003205EA">
            <w:pPr>
              <w:jc w:val="both"/>
              <w:rPr>
                <w:moveFrom w:id="1595" w:author="Pavla Trefilová" w:date="2019-11-18T17:19:00Z"/>
                <w:b/>
              </w:rPr>
            </w:pPr>
            <w:moveFrom w:id="1596" w:author="Pavla Trefilová" w:date="2019-11-18T17:19:00Z">
              <w:r w:rsidRPr="000802C6">
                <w:rPr>
                  <w:b/>
                </w:rPr>
                <w:t>Informace o způsobu kontaktu s vyučujícím</w:t>
              </w:r>
            </w:moveFrom>
          </w:p>
        </w:tc>
      </w:tr>
      <w:tr w:rsidR="000802C6" w14:paraId="2F344D76" w14:textId="77777777" w:rsidTr="001C7437">
        <w:trPr>
          <w:trHeight w:val="865"/>
        </w:trPr>
        <w:tc>
          <w:tcPr>
            <w:tcW w:w="9855" w:type="dxa"/>
            <w:gridSpan w:val="8"/>
          </w:tcPr>
          <w:p w14:paraId="0FE3BF73" w14:textId="77777777" w:rsidR="000802C6" w:rsidRPr="000802C6" w:rsidRDefault="000802C6" w:rsidP="003205EA">
            <w:pPr>
              <w:jc w:val="both"/>
              <w:rPr>
                <w:moveFrom w:id="1597" w:author="Pavla Trefilová" w:date="2019-11-18T17:19:00Z"/>
              </w:rPr>
            </w:pPr>
            <w:moveFrom w:id="1598" w:author="Pavla Trefilová" w:date="2019-11-18T17:19:00Z">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tbl>
    <w:p w14:paraId="048C6191" w14:textId="77777777" w:rsidR="000802C6" w:rsidRDefault="000802C6">
      <w:pPr>
        <w:rPr>
          <w:moveFrom w:id="1599" w:author="Pavla Trefilová" w:date="2019-11-18T17:19:00Z"/>
        </w:rPr>
      </w:pPr>
    </w:p>
    <w:p w14:paraId="1887A5E9" w14:textId="77777777" w:rsidR="000802C6" w:rsidRDefault="000802C6">
      <w:pPr>
        <w:rPr>
          <w:moveFrom w:id="1600" w:author="Pavla Trefilová" w:date="2019-11-18T17:19:00Z"/>
        </w:rPr>
      </w:pPr>
      <w:moveFrom w:id="1601" w:author="Pavla Trefilová" w:date="2019-11-18T17:19:00Z">
        <w:r>
          <w:br w:type="page"/>
        </w:r>
      </w:moveFrom>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3312" w14:paraId="0F8DC527" w14:textId="77777777" w:rsidTr="003205EA">
        <w:tc>
          <w:tcPr>
            <w:tcW w:w="9855" w:type="dxa"/>
            <w:gridSpan w:val="8"/>
            <w:tcBorders>
              <w:bottom w:val="double" w:sz="4" w:space="0" w:color="auto"/>
            </w:tcBorders>
            <w:shd w:val="clear" w:color="auto" w:fill="BDD6EE"/>
          </w:tcPr>
          <w:p w14:paraId="26F491E5" w14:textId="77777777" w:rsidR="005A3312" w:rsidRDefault="005A3312" w:rsidP="003205EA">
            <w:pPr>
              <w:jc w:val="both"/>
              <w:rPr>
                <w:moveFrom w:id="1602" w:author="Pavla Trefilová" w:date="2019-11-18T17:19:00Z"/>
                <w:b/>
                <w:sz w:val="28"/>
              </w:rPr>
            </w:pPr>
            <w:moveFrom w:id="1603" w:author="Pavla Trefilová" w:date="2019-11-18T17:19:00Z">
              <w:r>
                <w:lastRenderedPageBreak/>
                <w:br w:type="page"/>
              </w:r>
              <w:r>
                <w:rPr>
                  <w:b/>
                  <w:sz w:val="28"/>
                </w:rPr>
                <w:t>B-III – Charakteristika studijního předmětu</w:t>
              </w:r>
            </w:moveFrom>
          </w:p>
        </w:tc>
      </w:tr>
      <w:tr w:rsidR="005A3312" w14:paraId="2431C0A9" w14:textId="77777777" w:rsidTr="003205EA">
        <w:tc>
          <w:tcPr>
            <w:tcW w:w="3086" w:type="dxa"/>
            <w:tcBorders>
              <w:top w:val="double" w:sz="4" w:space="0" w:color="auto"/>
            </w:tcBorders>
            <w:shd w:val="clear" w:color="auto" w:fill="F7CAAC"/>
          </w:tcPr>
          <w:p w14:paraId="4CD11D2B" w14:textId="77777777" w:rsidR="005A3312" w:rsidRPr="005A3312" w:rsidRDefault="005A3312" w:rsidP="003205EA">
            <w:pPr>
              <w:jc w:val="both"/>
              <w:rPr>
                <w:moveFrom w:id="1604" w:author="Pavla Trefilová" w:date="2019-11-18T17:19:00Z"/>
                <w:b/>
              </w:rPr>
            </w:pPr>
            <w:moveFrom w:id="1605" w:author="Pavla Trefilová" w:date="2019-11-18T17:19:00Z">
              <w:r w:rsidRPr="005A3312">
                <w:rPr>
                  <w:b/>
                </w:rPr>
                <w:t>Název studijního předmětu</w:t>
              </w:r>
            </w:moveFrom>
          </w:p>
        </w:tc>
        <w:tc>
          <w:tcPr>
            <w:tcW w:w="6769" w:type="dxa"/>
            <w:gridSpan w:val="7"/>
            <w:tcBorders>
              <w:top w:val="double" w:sz="4" w:space="0" w:color="auto"/>
            </w:tcBorders>
          </w:tcPr>
          <w:p w14:paraId="0D58D6B6" w14:textId="77777777" w:rsidR="005A3312" w:rsidRPr="005A3312" w:rsidRDefault="00B824FD" w:rsidP="003205EA">
            <w:pPr>
              <w:jc w:val="both"/>
              <w:rPr>
                <w:moveFrom w:id="1606" w:author="Pavla Trefilová" w:date="2019-11-18T17:19:00Z"/>
              </w:rPr>
            </w:pPr>
            <w:moveFrom w:id="1607" w:author="Pavla Trefilová" w:date="2019-11-18T17:19:00Z">
              <w:r w:rsidRPr="005A3312">
                <w:t xml:space="preserve">Taxes </w:t>
              </w:r>
            </w:moveFrom>
          </w:p>
        </w:tc>
      </w:tr>
      <w:tr w:rsidR="005A3312" w14:paraId="7BDC2C66" w14:textId="77777777" w:rsidTr="003205EA">
        <w:trPr>
          <w:trHeight w:val="249"/>
        </w:trPr>
        <w:tc>
          <w:tcPr>
            <w:tcW w:w="3086" w:type="dxa"/>
            <w:shd w:val="clear" w:color="auto" w:fill="F7CAAC"/>
          </w:tcPr>
          <w:p w14:paraId="23B8E43F" w14:textId="77777777" w:rsidR="005A3312" w:rsidRPr="005A3312" w:rsidRDefault="005A3312" w:rsidP="003205EA">
            <w:pPr>
              <w:jc w:val="both"/>
              <w:rPr>
                <w:moveFrom w:id="1608" w:author="Pavla Trefilová" w:date="2019-11-18T17:19:00Z"/>
                <w:b/>
              </w:rPr>
            </w:pPr>
            <w:moveFrom w:id="1609" w:author="Pavla Trefilová" w:date="2019-11-18T17:19:00Z">
              <w:r w:rsidRPr="005A3312">
                <w:rPr>
                  <w:b/>
                </w:rPr>
                <w:t>Typ předmětu</w:t>
              </w:r>
            </w:moveFrom>
          </w:p>
        </w:tc>
        <w:tc>
          <w:tcPr>
            <w:tcW w:w="3406" w:type="dxa"/>
            <w:gridSpan w:val="4"/>
          </w:tcPr>
          <w:p w14:paraId="0718F7FE" w14:textId="77777777" w:rsidR="005A3312" w:rsidRPr="005A3312" w:rsidRDefault="005A3312" w:rsidP="003205EA">
            <w:pPr>
              <w:jc w:val="both"/>
              <w:rPr>
                <w:moveFrom w:id="1610" w:author="Pavla Trefilová" w:date="2019-11-18T17:19:00Z"/>
              </w:rPr>
            </w:pPr>
            <w:moveFrom w:id="1611" w:author="Pavla Trefilová" w:date="2019-11-18T17:19:00Z">
              <w:r w:rsidRPr="005A3312">
                <w:t>povinný „PZ“</w:t>
              </w:r>
            </w:moveFrom>
          </w:p>
        </w:tc>
        <w:tc>
          <w:tcPr>
            <w:tcW w:w="2695" w:type="dxa"/>
            <w:gridSpan w:val="2"/>
            <w:shd w:val="clear" w:color="auto" w:fill="F7CAAC"/>
          </w:tcPr>
          <w:p w14:paraId="63EE7A1A" w14:textId="77777777" w:rsidR="005A3312" w:rsidRPr="005A3312" w:rsidRDefault="005A3312" w:rsidP="003205EA">
            <w:pPr>
              <w:jc w:val="both"/>
              <w:rPr>
                <w:moveFrom w:id="1612" w:author="Pavla Trefilová" w:date="2019-11-18T17:19:00Z"/>
              </w:rPr>
            </w:pPr>
            <w:moveFrom w:id="1613" w:author="Pavla Trefilová" w:date="2019-11-18T17:19:00Z">
              <w:r w:rsidRPr="005A3312">
                <w:rPr>
                  <w:b/>
                </w:rPr>
                <w:t>doporučený ročník / semestr</w:t>
              </w:r>
            </w:moveFrom>
          </w:p>
        </w:tc>
        <w:tc>
          <w:tcPr>
            <w:tcW w:w="668" w:type="dxa"/>
          </w:tcPr>
          <w:p w14:paraId="4ECF2571" w14:textId="77777777" w:rsidR="005A3312" w:rsidRPr="005A3312" w:rsidRDefault="005A3312" w:rsidP="003205EA">
            <w:pPr>
              <w:jc w:val="both"/>
              <w:rPr>
                <w:moveFrom w:id="1614" w:author="Pavla Trefilová" w:date="2019-11-18T17:19:00Z"/>
              </w:rPr>
            </w:pPr>
            <w:moveFrom w:id="1615" w:author="Pavla Trefilová" w:date="2019-11-18T17:19:00Z">
              <w:r w:rsidRPr="005A3312">
                <w:t>2/L</w:t>
              </w:r>
            </w:moveFrom>
          </w:p>
        </w:tc>
      </w:tr>
      <w:tr w:rsidR="005A3312" w14:paraId="38A538C4" w14:textId="77777777" w:rsidTr="003205EA">
        <w:tc>
          <w:tcPr>
            <w:tcW w:w="3086" w:type="dxa"/>
            <w:shd w:val="clear" w:color="auto" w:fill="F7CAAC"/>
          </w:tcPr>
          <w:p w14:paraId="48A048C7" w14:textId="77777777" w:rsidR="005A3312" w:rsidRPr="005A3312" w:rsidRDefault="005A3312" w:rsidP="003205EA">
            <w:pPr>
              <w:jc w:val="both"/>
              <w:rPr>
                <w:moveFrom w:id="1616" w:author="Pavla Trefilová" w:date="2019-11-18T17:19:00Z"/>
                <w:b/>
              </w:rPr>
            </w:pPr>
            <w:moveFrom w:id="1617" w:author="Pavla Trefilová" w:date="2019-11-18T17:19:00Z">
              <w:r w:rsidRPr="005A3312">
                <w:rPr>
                  <w:b/>
                </w:rPr>
                <w:t>Rozsah studijního předmětu</w:t>
              </w:r>
            </w:moveFrom>
          </w:p>
        </w:tc>
        <w:tc>
          <w:tcPr>
            <w:tcW w:w="1701" w:type="dxa"/>
            <w:gridSpan w:val="2"/>
          </w:tcPr>
          <w:p w14:paraId="4814E0B8" w14:textId="77777777" w:rsidR="005A3312" w:rsidRPr="005A3312" w:rsidRDefault="005A3312" w:rsidP="003205EA">
            <w:pPr>
              <w:jc w:val="both"/>
              <w:rPr>
                <w:moveFrom w:id="1618" w:author="Pavla Trefilová" w:date="2019-11-18T17:19:00Z"/>
              </w:rPr>
            </w:pPr>
            <w:moveFrom w:id="1619" w:author="Pavla Trefilová" w:date="2019-11-18T17:19:00Z">
              <w:r w:rsidRPr="005A3312">
                <w:t>26p + 26s</w:t>
              </w:r>
            </w:moveFrom>
          </w:p>
        </w:tc>
        <w:tc>
          <w:tcPr>
            <w:tcW w:w="889" w:type="dxa"/>
            <w:shd w:val="clear" w:color="auto" w:fill="F7CAAC"/>
          </w:tcPr>
          <w:p w14:paraId="63FDD84B" w14:textId="77777777" w:rsidR="005A3312" w:rsidRPr="005A3312" w:rsidRDefault="005A3312" w:rsidP="003205EA">
            <w:pPr>
              <w:jc w:val="both"/>
              <w:rPr>
                <w:moveFrom w:id="1620" w:author="Pavla Trefilová" w:date="2019-11-18T17:19:00Z"/>
                <w:b/>
              </w:rPr>
            </w:pPr>
            <w:moveFrom w:id="1621" w:author="Pavla Trefilová" w:date="2019-11-18T17:19:00Z">
              <w:r w:rsidRPr="005A3312">
                <w:rPr>
                  <w:b/>
                </w:rPr>
                <w:t xml:space="preserve">hod. </w:t>
              </w:r>
            </w:moveFrom>
          </w:p>
        </w:tc>
        <w:tc>
          <w:tcPr>
            <w:tcW w:w="816" w:type="dxa"/>
          </w:tcPr>
          <w:p w14:paraId="1C5FB334" w14:textId="77777777" w:rsidR="005A3312" w:rsidRPr="005A3312" w:rsidRDefault="005A3312" w:rsidP="003205EA">
            <w:pPr>
              <w:jc w:val="both"/>
              <w:rPr>
                <w:moveFrom w:id="1622" w:author="Pavla Trefilová" w:date="2019-11-18T17:19:00Z"/>
              </w:rPr>
            </w:pPr>
            <w:moveFrom w:id="1623" w:author="Pavla Trefilová" w:date="2019-11-18T17:19:00Z">
              <w:r w:rsidRPr="005A3312">
                <w:t>52</w:t>
              </w:r>
            </w:moveFrom>
          </w:p>
        </w:tc>
        <w:tc>
          <w:tcPr>
            <w:tcW w:w="2156" w:type="dxa"/>
            <w:shd w:val="clear" w:color="auto" w:fill="F7CAAC"/>
          </w:tcPr>
          <w:p w14:paraId="1E6A9255" w14:textId="77777777" w:rsidR="005A3312" w:rsidRPr="005A3312" w:rsidRDefault="005A3312" w:rsidP="003205EA">
            <w:pPr>
              <w:jc w:val="both"/>
              <w:rPr>
                <w:moveFrom w:id="1624" w:author="Pavla Trefilová" w:date="2019-11-18T17:19:00Z"/>
                <w:b/>
              </w:rPr>
            </w:pPr>
            <w:moveFrom w:id="1625" w:author="Pavla Trefilová" w:date="2019-11-18T17:19:00Z">
              <w:r w:rsidRPr="005A3312">
                <w:rPr>
                  <w:b/>
                </w:rPr>
                <w:t>kreditů</w:t>
              </w:r>
            </w:moveFrom>
          </w:p>
        </w:tc>
        <w:tc>
          <w:tcPr>
            <w:tcW w:w="1207" w:type="dxa"/>
            <w:gridSpan w:val="2"/>
          </w:tcPr>
          <w:p w14:paraId="797C8272" w14:textId="77777777" w:rsidR="005A3312" w:rsidRPr="005A3312" w:rsidRDefault="005A3312" w:rsidP="003205EA">
            <w:pPr>
              <w:jc w:val="both"/>
              <w:rPr>
                <w:moveFrom w:id="1626" w:author="Pavla Trefilová" w:date="2019-11-18T17:19:00Z"/>
              </w:rPr>
            </w:pPr>
            <w:moveFrom w:id="1627" w:author="Pavla Trefilová" w:date="2019-11-18T17:19:00Z">
              <w:r w:rsidRPr="005A3312">
                <w:t>5</w:t>
              </w:r>
            </w:moveFrom>
          </w:p>
        </w:tc>
      </w:tr>
      <w:tr w:rsidR="005A3312" w14:paraId="0D767FA1" w14:textId="77777777" w:rsidTr="003205EA">
        <w:tc>
          <w:tcPr>
            <w:tcW w:w="3086" w:type="dxa"/>
            <w:shd w:val="clear" w:color="auto" w:fill="F7CAAC"/>
          </w:tcPr>
          <w:p w14:paraId="357F79AA" w14:textId="77777777" w:rsidR="005A3312" w:rsidRPr="005A3312" w:rsidRDefault="005A3312" w:rsidP="003205EA">
            <w:pPr>
              <w:jc w:val="both"/>
              <w:rPr>
                <w:moveFrom w:id="1628" w:author="Pavla Trefilová" w:date="2019-11-18T17:19:00Z"/>
                <w:b/>
              </w:rPr>
            </w:pPr>
            <w:moveFrom w:id="1629" w:author="Pavla Trefilová" w:date="2019-11-18T17:19:00Z">
              <w:r w:rsidRPr="005A3312">
                <w:rPr>
                  <w:b/>
                </w:rPr>
                <w:t>Prerekvizity, korekvizity, ekvivalence</w:t>
              </w:r>
            </w:moveFrom>
          </w:p>
        </w:tc>
        <w:tc>
          <w:tcPr>
            <w:tcW w:w="6769" w:type="dxa"/>
            <w:gridSpan w:val="7"/>
          </w:tcPr>
          <w:p w14:paraId="766B4D04" w14:textId="77777777" w:rsidR="005A3312" w:rsidRPr="005A3312" w:rsidRDefault="005A3312" w:rsidP="00B824FD">
            <w:pPr>
              <w:jc w:val="both"/>
              <w:rPr>
                <w:moveFrom w:id="1630" w:author="Pavla Trefilová" w:date="2019-11-18T17:19:00Z"/>
              </w:rPr>
            </w:pPr>
          </w:p>
        </w:tc>
      </w:tr>
      <w:tr w:rsidR="005A3312" w14:paraId="6F2F8FAB" w14:textId="77777777" w:rsidTr="003205EA">
        <w:tc>
          <w:tcPr>
            <w:tcW w:w="3086" w:type="dxa"/>
            <w:shd w:val="clear" w:color="auto" w:fill="F7CAAC"/>
          </w:tcPr>
          <w:p w14:paraId="160AE9A1" w14:textId="77777777" w:rsidR="005A3312" w:rsidRPr="005A3312" w:rsidRDefault="005A3312" w:rsidP="003205EA">
            <w:pPr>
              <w:jc w:val="both"/>
              <w:rPr>
                <w:moveFrom w:id="1631" w:author="Pavla Trefilová" w:date="2019-11-18T17:19:00Z"/>
                <w:b/>
              </w:rPr>
            </w:pPr>
            <w:moveFrom w:id="1632" w:author="Pavla Trefilová" w:date="2019-11-18T17:19:00Z">
              <w:r w:rsidRPr="005A3312">
                <w:rPr>
                  <w:b/>
                </w:rPr>
                <w:t>Způsob ověření studijních výsledků</w:t>
              </w:r>
            </w:moveFrom>
          </w:p>
        </w:tc>
        <w:tc>
          <w:tcPr>
            <w:tcW w:w="3406" w:type="dxa"/>
            <w:gridSpan w:val="4"/>
          </w:tcPr>
          <w:p w14:paraId="3BB18A6C" w14:textId="77777777" w:rsidR="005A3312" w:rsidRPr="005A3312" w:rsidRDefault="005A3312" w:rsidP="003205EA">
            <w:pPr>
              <w:jc w:val="both"/>
              <w:rPr>
                <w:moveFrom w:id="1633" w:author="Pavla Trefilová" w:date="2019-11-18T17:19:00Z"/>
              </w:rPr>
            </w:pPr>
            <w:moveFrom w:id="1634" w:author="Pavla Trefilová" w:date="2019-11-18T17:19:00Z">
              <w:r w:rsidRPr="005A3312">
                <w:t>zápočet, zkouška</w:t>
              </w:r>
            </w:moveFrom>
          </w:p>
        </w:tc>
        <w:tc>
          <w:tcPr>
            <w:tcW w:w="2156" w:type="dxa"/>
            <w:shd w:val="clear" w:color="auto" w:fill="F7CAAC"/>
          </w:tcPr>
          <w:p w14:paraId="25182F45" w14:textId="77777777" w:rsidR="005A3312" w:rsidRPr="005A3312" w:rsidRDefault="005A3312" w:rsidP="003205EA">
            <w:pPr>
              <w:jc w:val="both"/>
              <w:rPr>
                <w:moveFrom w:id="1635" w:author="Pavla Trefilová" w:date="2019-11-18T17:19:00Z"/>
                <w:b/>
              </w:rPr>
            </w:pPr>
            <w:moveFrom w:id="1636" w:author="Pavla Trefilová" w:date="2019-11-18T17:19:00Z">
              <w:r w:rsidRPr="005A3312">
                <w:rPr>
                  <w:b/>
                </w:rPr>
                <w:t>Forma výuky</w:t>
              </w:r>
            </w:moveFrom>
          </w:p>
        </w:tc>
        <w:tc>
          <w:tcPr>
            <w:tcW w:w="1207" w:type="dxa"/>
            <w:gridSpan w:val="2"/>
          </w:tcPr>
          <w:p w14:paraId="2BDA4255" w14:textId="77777777" w:rsidR="005A3312" w:rsidRPr="005A3312" w:rsidRDefault="005A3312" w:rsidP="003205EA">
            <w:pPr>
              <w:jc w:val="both"/>
              <w:rPr>
                <w:moveFrom w:id="1637" w:author="Pavla Trefilová" w:date="2019-11-18T17:19:00Z"/>
              </w:rPr>
            </w:pPr>
            <w:moveFrom w:id="1638" w:author="Pavla Trefilová" w:date="2019-11-18T17:19:00Z">
              <w:r w:rsidRPr="005A3312">
                <w:t>přednáška, seminář</w:t>
              </w:r>
            </w:moveFrom>
          </w:p>
        </w:tc>
      </w:tr>
      <w:tr w:rsidR="005A3312" w14:paraId="5A2466A8" w14:textId="77777777" w:rsidTr="003205EA">
        <w:tc>
          <w:tcPr>
            <w:tcW w:w="3086" w:type="dxa"/>
            <w:shd w:val="clear" w:color="auto" w:fill="F7CAAC"/>
          </w:tcPr>
          <w:p w14:paraId="0EA77654" w14:textId="77777777" w:rsidR="005A3312" w:rsidRPr="005A3312" w:rsidRDefault="005A3312" w:rsidP="003205EA">
            <w:pPr>
              <w:jc w:val="both"/>
              <w:rPr>
                <w:moveFrom w:id="1639" w:author="Pavla Trefilová" w:date="2019-11-18T17:19:00Z"/>
                <w:b/>
              </w:rPr>
            </w:pPr>
            <w:moveFrom w:id="1640" w:author="Pavla Trefilová" w:date="2019-11-18T17:19:00Z">
              <w:r w:rsidRPr="005A3312">
                <w:rPr>
                  <w:b/>
                </w:rPr>
                <w:t>Forma způsobu ověření studijních výsledků a další požadavky na studenta</w:t>
              </w:r>
            </w:moveFrom>
          </w:p>
        </w:tc>
        <w:tc>
          <w:tcPr>
            <w:tcW w:w="6769" w:type="dxa"/>
            <w:gridSpan w:val="7"/>
            <w:tcBorders>
              <w:bottom w:val="nil"/>
            </w:tcBorders>
          </w:tcPr>
          <w:p w14:paraId="49733ADF" w14:textId="77777777" w:rsidR="005A3312" w:rsidRPr="005A3312" w:rsidRDefault="005A3312" w:rsidP="003205EA">
            <w:pPr>
              <w:jc w:val="both"/>
              <w:rPr>
                <w:moveFrom w:id="1641" w:author="Pavla Trefilová" w:date="2019-11-18T17:19:00Z"/>
              </w:rPr>
            </w:pPr>
            <w:moveFrom w:id="1642" w:author="Pavla Trefilová" w:date="2019-11-18T17:19:00Z">
              <w:r w:rsidRPr="005A3312">
                <w:t>Způsob zakončení předmětu – zápočet, zkouška</w:t>
              </w:r>
            </w:moveFrom>
          </w:p>
          <w:p w14:paraId="64A66C5A" w14:textId="77777777" w:rsidR="005A3312" w:rsidRPr="005A3312" w:rsidRDefault="005A3312" w:rsidP="009F4A37">
            <w:pPr>
              <w:jc w:val="both"/>
              <w:rPr>
                <w:moveFrom w:id="1643" w:author="Pavla Trefilová" w:date="2019-11-18T17:19:00Z"/>
              </w:rPr>
            </w:pPr>
            <w:moveFrom w:id="1644" w:author="Pavla Trefilová" w:date="2019-11-18T17:19:00Z">
              <w:r w:rsidRPr="005A3312">
                <w:t>Požadavky na zápočet:</w:t>
              </w:r>
              <w:r w:rsidR="009F4A37">
                <w:t xml:space="preserve"> </w:t>
              </w:r>
              <w:r w:rsidRPr="005A3312">
                <w:t>písemný te</w:t>
              </w:r>
              <w:r w:rsidR="009F4A37">
                <w:t xml:space="preserve">st s minimální 60 % úspěšností; </w:t>
              </w:r>
              <w:r w:rsidRPr="005A3312">
                <w:t>80% aktivní účast na seminářích.</w:t>
              </w:r>
            </w:moveFrom>
          </w:p>
          <w:p w14:paraId="5F97B5C0" w14:textId="77777777" w:rsidR="005A3312" w:rsidRPr="005A3312" w:rsidRDefault="005A3312" w:rsidP="00C17226">
            <w:pPr>
              <w:jc w:val="both"/>
              <w:rPr>
                <w:moveFrom w:id="1645" w:author="Pavla Trefilová" w:date="2019-11-18T17:19:00Z"/>
              </w:rPr>
            </w:pPr>
            <w:moveFrom w:id="1646" w:author="Pavla Trefilová" w:date="2019-11-18T17:19:00Z">
              <w:r w:rsidRPr="005A3312">
                <w:t>Požadavky na zkoušku</w:t>
              </w:r>
              <w:r w:rsidR="00C17226">
                <w:t>:</w:t>
              </w:r>
              <w:r w:rsidRPr="005A3312">
                <w:t xml:space="preserve"> ústní zkouška v rozsahu znalostí přednášek a seminářů.</w:t>
              </w:r>
            </w:moveFrom>
          </w:p>
        </w:tc>
      </w:tr>
      <w:tr w:rsidR="005A3312" w14:paraId="5FA45F93" w14:textId="77777777" w:rsidTr="003205EA">
        <w:trPr>
          <w:trHeight w:val="70"/>
        </w:trPr>
        <w:tc>
          <w:tcPr>
            <w:tcW w:w="9855" w:type="dxa"/>
            <w:gridSpan w:val="8"/>
            <w:tcBorders>
              <w:top w:val="nil"/>
            </w:tcBorders>
          </w:tcPr>
          <w:p w14:paraId="4183280D" w14:textId="77777777" w:rsidR="005A3312" w:rsidRPr="005A3312" w:rsidRDefault="005A3312" w:rsidP="003205EA">
            <w:pPr>
              <w:jc w:val="both"/>
              <w:rPr>
                <w:moveFrom w:id="1647" w:author="Pavla Trefilová" w:date="2019-11-18T17:19:00Z"/>
              </w:rPr>
            </w:pPr>
          </w:p>
        </w:tc>
      </w:tr>
      <w:moveFromRangeEnd w:id="1565"/>
      <w:tr w:rsidR="005A3312" w14:paraId="6DF57038" w14:textId="77777777" w:rsidTr="003205EA">
        <w:trPr>
          <w:trHeight w:val="197"/>
          <w:del w:id="1648" w:author="Pavla Trefilová" w:date="2019-11-18T17:19:00Z"/>
        </w:trPr>
        <w:tc>
          <w:tcPr>
            <w:tcW w:w="3086" w:type="dxa"/>
            <w:tcBorders>
              <w:top w:val="nil"/>
            </w:tcBorders>
            <w:shd w:val="clear" w:color="auto" w:fill="F7CAAC"/>
          </w:tcPr>
          <w:p w14:paraId="3FF376F9" w14:textId="77777777" w:rsidR="005A3312" w:rsidRPr="005A3312" w:rsidRDefault="005A3312" w:rsidP="003205EA">
            <w:pPr>
              <w:jc w:val="both"/>
              <w:rPr>
                <w:del w:id="1649" w:author="Pavla Trefilová" w:date="2019-11-18T17:19:00Z"/>
                <w:b/>
              </w:rPr>
            </w:pPr>
            <w:del w:id="1650" w:author="Pavla Trefilová" w:date="2019-11-18T17:19:00Z">
              <w:r w:rsidRPr="005A3312">
                <w:rPr>
                  <w:b/>
                </w:rPr>
                <w:delText>Garant předmětu</w:delText>
              </w:r>
            </w:del>
          </w:p>
        </w:tc>
        <w:tc>
          <w:tcPr>
            <w:tcW w:w="6769" w:type="dxa"/>
            <w:gridSpan w:val="7"/>
            <w:tcBorders>
              <w:top w:val="nil"/>
            </w:tcBorders>
          </w:tcPr>
          <w:p w14:paraId="7A280FDC" w14:textId="77777777" w:rsidR="005A3312" w:rsidRPr="005A3312" w:rsidRDefault="005A3312" w:rsidP="003205EA">
            <w:pPr>
              <w:jc w:val="both"/>
              <w:rPr>
                <w:del w:id="1651" w:author="Pavla Trefilová" w:date="2019-11-18T17:19:00Z"/>
              </w:rPr>
            </w:pPr>
            <w:del w:id="1652" w:author="Pavla Trefilová" w:date="2019-11-18T17:19:00Z">
              <w:r w:rsidRPr="005A3312">
                <w:rPr>
                  <w:color w:val="000000"/>
                </w:rPr>
                <w:delText>Ing. Pavlína Kirschnerová</w:delText>
              </w:r>
            </w:del>
          </w:p>
        </w:tc>
      </w:tr>
      <w:tr w:rsidR="005A3312" w14:paraId="5197EAD9" w14:textId="77777777" w:rsidTr="003205EA">
        <w:trPr>
          <w:trHeight w:val="243"/>
        </w:trPr>
        <w:tc>
          <w:tcPr>
            <w:tcW w:w="3086" w:type="dxa"/>
            <w:tcBorders>
              <w:top w:val="nil"/>
            </w:tcBorders>
            <w:shd w:val="clear" w:color="auto" w:fill="F7CAAC"/>
          </w:tcPr>
          <w:p w14:paraId="7BDEF393" w14:textId="77777777" w:rsidR="005A3312" w:rsidRPr="005A3312" w:rsidRDefault="005A3312" w:rsidP="003205EA">
            <w:pPr>
              <w:jc w:val="both"/>
              <w:rPr>
                <w:moveFrom w:id="1653" w:author="Pavla Trefilová" w:date="2019-11-18T17:19:00Z"/>
                <w:b/>
              </w:rPr>
            </w:pPr>
            <w:moveFromRangeStart w:id="1654" w:author="Pavla Trefilová" w:date="2019-11-18T17:19:00Z" w:name="move24990024"/>
            <w:moveFrom w:id="1655" w:author="Pavla Trefilová" w:date="2019-11-18T17:19:00Z">
              <w:r w:rsidRPr="005A3312">
                <w:rPr>
                  <w:b/>
                </w:rPr>
                <w:t>Zapojení garanta do výuky předmětu</w:t>
              </w:r>
            </w:moveFrom>
          </w:p>
        </w:tc>
        <w:tc>
          <w:tcPr>
            <w:tcW w:w="6769" w:type="dxa"/>
            <w:gridSpan w:val="7"/>
            <w:tcBorders>
              <w:top w:val="nil"/>
            </w:tcBorders>
          </w:tcPr>
          <w:p w14:paraId="33334983" w14:textId="77777777" w:rsidR="005A3312" w:rsidRPr="005A3312" w:rsidRDefault="005A3312" w:rsidP="003205EA">
            <w:pPr>
              <w:jc w:val="both"/>
              <w:rPr>
                <w:moveFrom w:id="1656" w:author="Pavla Trefilová" w:date="2019-11-18T17:19:00Z"/>
              </w:rPr>
            </w:pPr>
            <w:moveFrom w:id="1657" w:author="Pavla Trefilová" w:date="2019-11-18T17:19:00Z">
              <w:r w:rsidRPr="005A3312">
                <w:t>Garant se podílí na přednášení v rozsahu 100 %, dále stanovuje koncepci seminářů a dohlíží na jejich jednotné vedení.</w:t>
              </w:r>
            </w:moveFrom>
          </w:p>
        </w:tc>
      </w:tr>
      <w:moveFromRangeEnd w:id="1654"/>
      <w:tr w:rsidR="005A3312" w14:paraId="7B4AF359" w14:textId="77777777" w:rsidTr="003205EA">
        <w:trPr>
          <w:del w:id="1658" w:author="Pavla Trefilová" w:date="2019-11-18T17:19:00Z"/>
        </w:trPr>
        <w:tc>
          <w:tcPr>
            <w:tcW w:w="3086" w:type="dxa"/>
            <w:shd w:val="clear" w:color="auto" w:fill="F7CAAC"/>
          </w:tcPr>
          <w:p w14:paraId="4C1972E1" w14:textId="77777777" w:rsidR="005A3312" w:rsidRPr="005A3312" w:rsidRDefault="005A3312" w:rsidP="003205EA">
            <w:pPr>
              <w:jc w:val="both"/>
              <w:rPr>
                <w:del w:id="1659" w:author="Pavla Trefilová" w:date="2019-11-18T17:19:00Z"/>
                <w:b/>
              </w:rPr>
            </w:pPr>
            <w:del w:id="1660" w:author="Pavla Trefilová" w:date="2019-11-18T17:19:00Z">
              <w:r w:rsidRPr="005A3312">
                <w:rPr>
                  <w:b/>
                </w:rPr>
                <w:delText>Vyučující</w:delText>
              </w:r>
            </w:del>
          </w:p>
        </w:tc>
        <w:tc>
          <w:tcPr>
            <w:tcW w:w="6769" w:type="dxa"/>
            <w:gridSpan w:val="7"/>
            <w:tcBorders>
              <w:bottom w:val="nil"/>
            </w:tcBorders>
          </w:tcPr>
          <w:p w14:paraId="0758F8BC" w14:textId="77777777" w:rsidR="005A3312" w:rsidRPr="005A3312" w:rsidRDefault="005A3312" w:rsidP="003205EA">
            <w:pPr>
              <w:jc w:val="both"/>
              <w:rPr>
                <w:del w:id="1661" w:author="Pavla Trefilová" w:date="2019-11-18T17:19:00Z"/>
              </w:rPr>
            </w:pPr>
            <w:del w:id="1662" w:author="Pavla Trefilová" w:date="2019-11-18T17:19:00Z">
              <w:r w:rsidRPr="005A3312">
                <w:rPr>
                  <w:color w:val="000000"/>
                </w:rPr>
                <w:delText xml:space="preserve">Ing. Pavlína Kirschnerová – přednášky </w:delText>
              </w:r>
              <w:r w:rsidR="009F4A37">
                <w:rPr>
                  <w:color w:val="000000"/>
                </w:rPr>
                <w:delText>(</w:delText>
              </w:r>
              <w:r w:rsidRPr="005A3312">
                <w:rPr>
                  <w:color w:val="000000"/>
                </w:rPr>
                <w:delText>100 %</w:delText>
              </w:r>
              <w:r w:rsidR="009F4A37">
                <w:rPr>
                  <w:color w:val="000000"/>
                </w:rPr>
                <w:delText>)</w:delText>
              </w:r>
            </w:del>
          </w:p>
        </w:tc>
      </w:tr>
      <w:tr w:rsidR="005A3312" w14:paraId="4D1DDDDC" w14:textId="77777777" w:rsidTr="003205EA">
        <w:trPr>
          <w:trHeight w:val="70"/>
        </w:trPr>
        <w:tc>
          <w:tcPr>
            <w:tcW w:w="9855" w:type="dxa"/>
            <w:gridSpan w:val="8"/>
            <w:tcBorders>
              <w:top w:val="nil"/>
            </w:tcBorders>
          </w:tcPr>
          <w:p w14:paraId="0566A03C" w14:textId="77777777" w:rsidR="005A3312" w:rsidRPr="005A3312" w:rsidRDefault="005A3312" w:rsidP="003205EA">
            <w:pPr>
              <w:jc w:val="both"/>
              <w:rPr>
                <w:moveFrom w:id="1663" w:author="Pavla Trefilová" w:date="2019-11-18T17:19:00Z"/>
              </w:rPr>
            </w:pPr>
            <w:moveFromRangeStart w:id="1664" w:author="Pavla Trefilová" w:date="2019-11-18T17:19:00Z" w:name="move24990025"/>
          </w:p>
        </w:tc>
      </w:tr>
      <w:tr w:rsidR="005A3312" w14:paraId="1207A409" w14:textId="77777777" w:rsidTr="003205EA">
        <w:tc>
          <w:tcPr>
            <w:tcW w:w="3086" w:type="dxa"/>
            <w:shd w:val="clear" w:color="auto" w:fill="F7CAAC"/>
          </w:tcPr>
          <w:p w14:paraId="0DD52661" w14:textId="77777777" w:rsidR="005A3312" w:rsidRPr="005A3312" w:rsidRDefault="005A3312" w:rsidP="003205EA">
            <w:pPr>
              <w:jc w:val="both"/>
              <w:rPr>
                <w:moveFrom w:id="1665" w:author="Pavla Trefilová" w:date="2019-11-18T17:19:00Z"/>
                <w:b/>
              </w:rPr>
            </w:pPr>
            <w:moveFrom w:id="1666" w:author="Pavla Trefilová" w:date="2019-11-18T17:19:00Z">
              <w:r w:rsidRPr="005A3312">
                <w:rPr>
                  <w:b/>
                </w:rPr>
                <w:t>Stručná anotace předmětu</w:t>
              </w:r>
            </w:moveFrom>
          </w:p>
        </w:tc>
        <w:tc>
          <w:tcPr>
            <w:tcW w:w="6769" w:type="dxa"/>
            <w:gridSpan w:val="7"/>
            <w:tcBorders>
              <w:bottom w:val="nil"/>
            </w:tcBorders>
          </w:tcPr>
          <w:p w14:paraId="452E0877" w14:textId="77777777" w:rsidR="005A3312" w:rsidRPr="005A3312" w:rsidRDefault="005A3312" w:rsidP="003205EA">
            <w:pPr>
              <w:jc w:val="both"/>
              <w:rPr>
                <w:moveFrom w:id="1667" w:author="Pavla Trefilová" w:date="2019-11-18T17:19:00Z"/>
              </w:rPr>
            </w:pPr>
          </w:p>
        </w:tc>
      </w:tr>
      <w:tr w:rsidR="005A3312" w14:paraId="56A54CFD" w14:textId="77777777" w:rsidTr="003205EA">
        <w:trPr>
          <w:trHeight w:val="3938"/>
        </w:trPr>
        <w:tc>
          <w:tcPr>
            <w:tcW w:w="9855" w:type="dxa"/>
            <w:gridSpan w:val="8"/>
            <w:tcBorders>
              <w:top w:val="nil"/>
              <w:bottom w:val="single" w:sz="12" w:space="0" w:color="auto"/>
            </w:tcBorders>
          </w:tcPr>
          <w:p w14:paraId="4A2CA8D6" w14:textId="77777777" w:rsidR="005A3312" w:rsidRPr="005A3312" w:rsidRDefault="005A3312" w:rsidP="003205EA">
            <w:pPr>
              <w:jc w:val="both"/>
              <w:rPr>
                <w:moveFrom w:id="1668" w:author="Pavla Trefilová" w:date="2019-11-18T17:19:00Z"/>
              </w:rPr>
            </w:pPr>
            <w:moveFrom w:id="1669" w:author="Pavla Trefilová" w:date="2019-11-18T17:19:00Z">
              <w:r w:rsidRPr="005A3312">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moveFrom>
          </w:p>
          <w:p w14:paraId="2E560318" w14:textId="77777777" w:rsidR="005A3312" w:rsidRDefault="005A3312" w:rsidP="003205EA">
            <w:pPr>
              <w:jc w:val="both"/>
              <w:rPr>
                <w:moveFrom w:id="1670" w:author="Pavla Trefilová" w:date="2019-11-18T17:19:00Z"/>
              </w:rPr>
            </w:pPr>
            <w:moveFrom w:id="1671" w:author="Pavla Trefilová" w:date="2019-11-18T17:19:00Z">
              <w:r w:rsidRPr="005A3312">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moveFrom>
          </w:p>
          <w:p w14:paraId="34C17208" w14:textId="77777777" w:rsidR="006B50B1" w:rsidRPr="005A3312" w:rsidRDefault="00A6535B" w:rsidP="003205EA">
            <w:pPr>
              <w:jc w:val="both"/>
              <w:rPr>
                <w:moveFrom w:id="1672" w:author="Pavla Trefilová" w:date="2019-11-18T17:19:00Z"/>
              </w:rPr>
            </w:pPr>
            <w:moveFrom w:id="1673" w:author="Pavla Trefilová" w:date="2019-11-18T17:19:00Z">
              <w:r>
                <w:t>Obsah</w:t>
              </w:r>
            </w:moveFrom>
          </w:p>
          <w:p w14:paraId="7C406D3A" w14:textId="77777777" w:rsidR="005A3312" w:rsidRPr="005A3312" w:rsidRDefault="005A3312" w:rsidP="001C2699">
            <w:pPr>
              <w:pStyle w:val="Odstavecseseznamem"/>
              <w:numPr>
                <w:ilvl w:val="0"/>
                <w:numId w:val="20"/>
              </w:numPr>
              <w:spacing w:after="0" w:line="240" w:lineRule="auto"/>
              <w:ind w:left="247" w:hanging="247"/>
              <w:jc w:val="both"/>
              <w:rPr>
                <w:moveFrom w:id="1674" w:author="Pavla Trefilová" w:date="2019-11-18T17:19:00Z"/>
                <w:rFonts w:ascii="Times New Roman" w:hAnsi="Times New Roman"/>
                <w:sz w:val="20"/>
                <w:szCs w:val="20"/>
              </w:rPr>
            </w:pPr>
            <w:moveFrom w:id="1675" w:author="Pavla Trefilová" w:date="2019-11-18T17:19:00Z">
              <w:r w:rsidRPr="005A3312">
                <w:rPr>
                  <w:rFonts w:ascii="Times New Roman" w:hAnsi="Times New Roman"/>
                  <w:sz w:val="20"/>
                  <w:szCs w:val="20"/>
                </w:rPr>
                <w:t>Úv</w:t>
              </w:r>
              <w:r w:rsidR="00A6535B">
                <w:rPr>
                  <w:rFonts w:ascii="Times New Roman" w:hAnsi="Times New Roman"/>
                  <w:sz w:val="20"/>
                  <w:szCs w:val="20"/>
                </w:rPr>
                <w:t>od do problematiky teorie daní</w:t>
              </w:r>
            </w:moveFrom>
          </w:p>
          <w:p w14:paraId="4EAB3F7B" w14:textId="77777777" w:rsidR="005A3312" w:rsidRPr="005A3312" w:rsidRDefault="005A3312" w:rsidP="001C2699">
            <w:pPr>
              <w:pStyle w:val="Odstavecseseznamem"/>
              <w:numPr>
                <w:ilvl w:val="0"/>
                <w:numId w:val="20"/>
              </w:numPr>
              <w:spacing w:after="0" w:line="240" w:lineRule="auto"/>
              <w:ind w:left="247" w:hanging="247"/>
              <w:jc w:val="both"/>
              <w:rPr>
                <w:moveFrom w:id="1676" w:author="Pavla Trefilová" w:date="2019-11-18T17:19:00Z"/>
                <w:rFonts w:ascii="Times New Roman" w:hAnsi="Times New Roman"/>
                <w:sz w:val="20"/>
                <w:szCs w:val="20"/>
              </w:rPr>
            </w:pPr>
            <w:moveFrom w:id="1677" w:author="Pavla Trefilová" w:date="2019-11-18T17:19:00Z">
              <w:r w:rsidRPr="005A3312">
                <w:rPr>
                  <w:rFonts w:ascii="Times New Roman" w:hAnsi="Times New Roman"/>
                  <w:sz w:val="20"/>
                  <w:szCs w:val="20"/>
                </w:rPr>
                <w:t xml:space="preserve">Soustava veřejných příjmů a úloha daní </w:t>
              </w:r>
              <w:r w:rsidR="00A6535B">
                <w:rPr>
                  <w:rFonts w:ascii="Times New Roman" w:hAnsi="Times New Roman"/>
                  <w:sz w:val="20"/>
                  <w:szCs w:val="20"/>
                </w:rPr>
                <w:t>v rámci fiskální politiky státu</w:t>
              </w:r>
            </w:moveFrom>
          </w:p>
          <w:p w14:paraId="1AAF43CD" w14:textId="77777777" w:rsidR="005A3312" w:rsidRPr="005A3312" w:rsidRDefault="005A3312" w:rsidP="001C2699">
            <w:pPr>
              <w:pStyle w:val="Odstavecseseznamem"/>
              <w:numPr>
                <w:ilvl w:val="0"/>
                <w:numId w:val="20"/>
              </w:numPr>
              <w:spacing w:after="0" w:line="240" w:lineRule="auto"/>
              <w:ind w:left="247" w:hanging="247"/>
              <w:jc w:val="both"/>
              <w:rPr>
                <w:moveFrom w:id="1678" w:author="Pavla Trefilová" w:date="2019-11-18T17:19:00Z"/>
                <w:rFonts w:ascii="Times New Roman" w:hAnsi="Times New Roman"/>
                <w:sz w:val="20"/>
                <w:szCs w:val="20"/>
              </w:rPr>
            </w:pPr>
            <w:moveFrom w:id="1679" w:author="Pavla Trefilová" w:date="2019-11-18T17:19:00Z">
              <w:r w:rsidRPr="005A3312">
                <w:rPr>
                  <w:rFonts w:ascii="Times New Roman" w:hAnsi="Times New Roman"/>
                  <w:sz w:val="20"/>
                  <w:szCs w:val="20"/>
                </w:rPr>
                <w:t xml:space="preserve">Problematika sociálního a zdravotního pojištění </w:t>
              </w:r>
            </w:moveFrom>
          </w:p>
          <w:p w14:paraId="50C8DB73" w14:textId="77777777" w:rsidR="005A3312" w:rsidRPr="005A3312" w:rsidRDefault="005A3312" w:rsidP="001C2699">
            <w:pPr>
              <w:pStyle w:val="Odstavecseseznamem"/>
              <w:numPr>
                <w:ilvl w:val="0"/>
                <w:numId w:val="20"/>
              </w:numPr>
              <w:spacing w:after="0" w:line="240" w:lineRule="auto"/>
              <w:ind w:left="247" w:hanging="247"/>
              <w:jc w:val="both"/>
              <w:rPr>
                <w:moveFrom w:id="1680" w:author="Pavla Trefilová" w:date="2019-11-18T17:19:00Z"/>
                <w:rFonts w:ascii="Times New Roman" w:hAnsi="Times New Roman"/>
                <w:sz w:val="20"/>
                <w:szCs w:val="20"/>
              </w:rPr>
            </w:pPr>
            <w:moveFrom w:id="1681" w:author="Pavla Trefilová" w:date="2019-11-18T17:19:00Z">
              <w:r w:rsidRPr="005A3312">
                <w:rPr>
                  <w:rFonts w:ascii="Times New Roman" w:hAnsi="Times New Roman"/>
                  <w:sz w:val="20"/>
                  <w:szCs w:val="20"/>
                </w:rPr>
                <w:t>Teorie přímých daní a osobní důchodová daň a její optimalizace</w:t>
              </w:r>
            </w:moveFrom>
          </w:p>
          <w:p w14:paraId="4497ABA9" w14:textId="77777777" w:rsidR="005A3312" w:rsidRPr="005A3312" w:rsidRDefault="005A3312" w:rsidP="001C2699">
            <w:pPr>
              <w:pStyle w:val="Odstavecseseznamem"/>
              <w:numPr>
                <w:ilvl w:val="0"/>
                <w:numId w:val="20"/>
              </w:numPr>
              <w:spacing w:after="0" w:line="240" w:lineRule="auto"/>
              <w:ind w:left="247" w:hanging="247"/>
              <w:jc w:val="both"/>
              <w:rPr>
                <w:moveFrom w:id="1682" w:author="Pavla Trefilová" w:date="2019-11-18T17:19:00Z"/>
                <w:rFonts w:ascii="Times New Roman" w:hAnsi="Times New Roman"/>
                <w:sz w:val="20"/>
                <w:szCs w:val="20"/>
              </w:rPr>
            </w:pPr>
            <w:moveFrom w:id="1683" w:author="Pavla Trefilová" w:date="2019-11-18T17:19:00Z">
              <w:r w:rsidRPr="005A3312">
                <w:rPr>
                  <w:rFonts w:ascii="Times New Roman" w:hAnsi="Times New Roman"/>
                  <w:sz w:val="20"/>
                  <w:szCs w:val="20"/>
                </w:rPr>
                <w:t xml:space="preserve">Zdanění příjmů fyzických osob ze závislé činnosti </w:t>
              </w:r>
            </w:moveFrom>
          </w:p>
          <w:p w14:paraId="09A146EB" w14:textId="77777777" w:rsidR="005A3312" w:rsidRPr="005A3312" w:rsidRDefault="005A3312" w:rsidP="001C2699">
            <w:pPr>
              <w:pStyle w:val="Odstavecseseznamem"/>
              <w:numPr>
                <w:ilvl w:val="0"/>
                <w:numId w:val="20"/>
              </w:numPr>
              <w:spacing w:after="0" w:line="240" w:lineRule="auto"/>
              <w:ind w:left="247" w:hanging="247"/>
              <w:jc w:val="both"/>
              <w:rPr>
                <w:moveFrom w:id="1684" w:author="Pavla Trefilová" w:date="2019-11-18T17:19:00Z"/>
                <w:rFonts w:ascii="Times New Roman" w:hAnsi="Times New Roman"/>
                <w:sz w:val="20"/>
                <w:szCs w:val="20"/>
              </w:rPr>
            </w:pPr>
            <w:moveFrom w:id="1685" w:author="Pavla Trefilová" w:date="2019-11-18T17:19:00Z">
              <w:r w:rsidRPr="005A3312">
                <w:rPr>
                  <w:rFonts w:ascii="Times New Roman" w:hAnsi="Times New Roman"/>
                  <w:sz w:val="20"/>
                  <w:szCs w:val="20"/>
                </w:rPr>
                <w:t xml:space="preserve">Zdanění příjmů ze samostatné činnosti fyzických osob </w:t>
              </w:r>
            </w:moveFrom>
          </w:p>
          <w:p w14:paraId="0B2A54A8" w14:textId="77777777" w:rsidR="005A3312" w:rsidRPr="005A3312" w:rsidRDefault="005A3312" w:rsidP="001C2699">
            <w:pPr>
              <w:pStyle w:val="Odstavecseseznamem"/>
              <w:numPr>
                <w:ilvl w:val="0"/>
                <w:numId w:val="20"/>
              </w:numPr>
              <w:spacing w:after="0" w:line="240" w:lineRule="auto"/>
              <w:ind w:left="247" w:hanging="247"/>
              <w:jc w:val="both"/>
              <w:rPr>
                <w:moveFrom w:id="1686" w:author="Pavla Trefilová" w:date="2019-11-18T17:19:00Z"/>
                <w:rFonts w:ascii="Times New Roman" w:hAnsi="Times New Roman"/>
                <w:sz w:val="20"/>
                <w:szCs w:val="20"/>
              </w:rPr>
            </w:pPr>
            <w:moveFrom w:id="1687" w:author="Pavla Trefilová" w:date="2019-11-18T17:19:00Z">
              <w:r w:rsidRPr="005A3312">
                <w:rPr>
                  <w:rFonts w:ascii="Times New Roman" w:hAnsi="Times New Roman"/>
                  <w:sz w:val="20"/>
                  <w:szCs w:val="20"/>
                </w:rPr>
                <w:t xml:space="preserve">Příjmy z kapitálového majetku, </w:t>
              </w:r>
              <w:r w:rsidR="00A6535B">
                <w:rPr>
                  <w:rFonts w:ascii="Times New Roman" w:hAnsi="Times New Roman"/>
                  <w:sz w:val="20"/>
                  <w:szCs w:val="20"/>
                </w:rPr>
                <w:t>příjmy z nájmu a ostatní příjmy</w:t>
              </w:r>
              <w:r w:rsidRPr="005A3312">
                <w:rPr>
                  <w:rFonts w:ascii="Times New Roman" w:hAnsi="Times New Roman"/>
                  <w:sz w:val="20"/>
                  <w:szCs w:val="20"/>
                </w:rPr>
                <w:t xml:space="preserve"> </w:t>
              </w:r>
            </w:moveFrom>
          </w:p>
          <w:p w14:paraId="71FE55BE" w14:textId="77777777" w:rsidR="005A3312" w:rsidRPr="005A3312" w:rsidRDefault="005A3312" w:rsidP="001C2699">
            <w:pPr>
              <w:pStyle w:val="Odstavecseseznamem"/>
              <w:numPr>
                <w:ilvl w:val="0"/>
                <w:numId w:val="20"/>
              </w:numPr>
              <w:spacing w:after="0" w:line="240" w:lineRule="auto"/>
              <w:ind w:left="247" w:hanging="247"/>
              <w:jc w:val="both"/>
              <w:rPr>
                <w:moveFrom w:id="1688" w:author="Pavla Trefilová" w:date="2019-11-18T17:19:00Z"/>
                <w:rFonts w:ascii="Times New Roman" w:hAnsi="Times New Roman"/>
                <w:sz w:val="20"/>
                <w:szCs w:val="20"/>
              </w:rPr>
            </w:pPr>
            <w:moveFrom w:id="1689" w:author="Pavla Trefilová" w:date="2019-11-18T17:19:00Z">
              <w:r w:rsidRPr="005A3312">
                <w:rPr>
                  <w:rFonts w:ascii="Times New Roman" w:hAnsi="Times New Roman"/>
                  <w:sz w:val="20"/>
                  <w:szCs w:val="20"/>
                </w:rPr>
                <w:t>Zdanění příjmů právnických osob, úprava základu daně a stanovení daně</w:t>
              </w:r>
            </w:moveFrom>
          </w:p>
          <w:p w14:paraId="452C5A60" w14:textId="77777777" w:rsidR="005A3312" w:rsidRPr="005A3312" w:rsidRDefault="005A3312" w:rsidP="001C2699">
            <w:pPr>
              <w:pStyle w:val="Odstavecseseznamem"/>
              <w:numPr>
                <w:ilvl w:val="0"/>
                <w:numId w:val="20"/>
              </w:numPr>
              <w:spacing w:after="0" w:line="240" w:lineRule="auto"/>
              <w:ind w:left="247" w:hanging="247"/>
              <w:jc w:val="both"/>
              <w:rPr>
                <w:moveFrom w:id="1690" w:author="Pavla Trefilová" w:date="2019-11-18T17:19:00Z"/>
                <w:rFonts w:ascii="Times New Roman" w:hAnsi="Times New Roman"/>
                <w:sz w:val="20"/>
                <w:szCs w:val="20"/>
              </w:rPr>
            </w:pPr>
            <w:moveFrom w:id="1691" w:author="Pavla Trefilová" w:date="2019-11-18T17:19:00Z">
              <w:r w:rsidRPr="005A3312">
                <w:rPr>
                  <w:rFonts w:ascii="Times New Roman" w:hAnsi="Times New Roman"/>
                  <w:sz w:val="20"/>
                  <w:szCs w:val="20"/>
                </w:rPr>
                <w:t>Specifika daňových a nedaňových nákladových položek</w:t>
              </w:r>
            </w:moveFrom>
          </w:p>
          <w:p w14:paraId="5193F48F" w14:textId="77777777" w:rsidR="005A3312" w:rsidRPr="005A3312" w:rsidRDefault="005A3312" w:rsidP="001C2699">
            <w:pPr>
              <w:pStyle w:val="Odstavecseseznamem"/>
              <w:numPr>
                <w:ilvl w:val="0"/>
                <w:numId w:val="20"/>
              </w:numPr>
              <w:spacing w:after="0" w:line="240" w:lineRule="auto"/>
              <w:ind w:left="247" w:hanging="247"/>
              <w:jc w:val="both"/>
              <w:rPr>
                <w:moveFrom w:id="1692" w:author="Pavla Trefilová" w:date="2019-11-18T17:19:00Z"/>
                <w:rFonts w:ascii="Times New Roman" w:hAnsi="Times New Roman"/>
                <w:sz w:val="20"/>
                <w:szCs w:val="20"/>
              </w:rPr>
            </w:pPr>
            <w:moveFrom w:id="1693" w:author="Pavla Trefilová" w:date="2019-11-18T17:19:00Z">
              <w:r w:rsidRPr="005A3312">
                <w:rPr>
                  <w:rFonts w:ascii="Times New Roman" w:hAnsi="Times New Roman"/>
                  <w:sz w:val="20"/>
                  <w:szCs w:val="20"/>
                </w:rPr>
                <w:t>Teorie zdaňování nemovitých věcí</w:t>
              </w:r>
            </w:moveFrom>
          </w:p>
          <w:p w14:paraId="3419EA11" w14:textId="77777777" w:rsidR="005A3312" w:rsidRPr="005A3312" w:rsidRDefault="005A3312" w:rsidP="001C2699">
            <w:pPr>
              <w:pStyle w:val="Odstavecseseznamem"/>
              <w:numPr>
                <w:ilvl w:val="0"/>
                <w:numId w:val="20"/>
              </w:numPr>
              <w:spacing w:after="0" w:line="240" w:lineRule="auto"/>
              <w:ind w:left="247" w:hanging="247"/>
              <w:jc w:val="both"/>
              <w:rPr>
                <w:moveFrom w:id="1694" w:author="Pavla Trefilová" w:date="2019-11-18T17:19:00Z"/>
                <w:rFonts w:ascii="Times New Roman" w:hAnsi="Times New Roman"/>
                <w:sz w:val="20"/>
                <w:szCs w:val="20"/>
              </w:rPr>
            </w:pPr>
            <w:moveFrom w:id="1695" w:author="Pavla Trefilová" w:date="2019-11-18T17:19:00Z">
              <w:r w:rsidRPr="005A3312">
                <w:rPr>
                  <w:rFonts w:ascii="Times New Roman" w:hAnsi="Times New Roman"/>
                  <w:sz w:val="20"/>
                  <w:szCs w:val="20"/>
                </w:rPr>
                <w:t>Daň z přidané hodnoty a její aplikace</w:t>
              </w:r>
            </w:moveFrom>
          </w:p>
          <w:p w14:paraId="61355907" w14:textId="77777777" w:rsidR="005A3312" w:rsidRPr="005A3312" w:rsidRDefault="005A3312" w:rsidP="001C2699">
            <w:pPr>
              <w:pStyle w:val="Odstavecseseznamem"/>
              <w:numPr>
                <w:ilvl w:val="0"/>
                <w:numId w:val="20"/>
              </w:numPr>
              <w:spacing w:after="0" w:line="240" w:lineRule="auto"/>
              <w:ind w:left="247" w:hanging="247"/>
              <w:jc w:val="both"/>
              <w:rPr>
                <w:moveFrom w:id="1696" w:author="Pavla Trefilová" w:date="2019-11-18T17:19:00Z"/>
                <w:rFonts w:ascii="Times New Roman" w:hAnsi="Times New Roman"/>
                <w:sz w:val="20"/>
                <w:szCs w:val="20"/>
              </w:rPr>
            </w:pPr>
            <w:moveFrom w:id="1697" w:author="Pavla Trefilová" w:date="2019-11-18T17:19:00Z">
              <w:r w:rsidRPr="005A3312">
                <w:rPr>
                  <w:rFonts w:ascii="Times New Roman" w:hAnsi="Times New Roman"/>
                  <w:sz w:val="20"/>
                  <w:szCs w:val="20"/>
                </w:rPr>
                <w:t>Teorie spotřební a ekologické daně</w:t>
              </w:r>
            </w:moveFrom>
          </w:p>
        </w:tc>
      </w:tr>
      <w:tr w:rsidR="005A3312" w14:paraId="2E9F942A" w14:textId="77777777" w:rsidTr="003205EA">
        <w:trPr>
          <w:trHeight w:val="265"/>
        </w:trPr>
        <w:tc>
          <w:tcPr>
            <w:tcW w:w="3653" w:type="dxa"/>
            <w:gridSpan w:val="2"/>
            <w:tcBorders>
              <w:top w:val="nil"/>
            </w:tcBorders>
            <w:shd w:val="clear" w:color="auto" w:fill="F7CAAC"/>
          </w:tcPr>
          <w:p w14:paraId="1E8771E2" w14:textId="77777777" w:rsidR="005A3312" w:rsidRPr="005A3312" w:rsidRDefault="005A3312" w:rsidP="003205EA">
            <w:pPr>
              <w:jc w:val="both"/>
              <w:rPr>
                <w:moveFrom w:id="1698" w:author="Pavla Trefilová" w:date="2019-11-18T17:19:00Z"/>
              </w:rPr>
            </w:pPr>
            <w:moveFrom w:id="1699" w:author="Pavla Trefilová" w:date="2019-11-18T17:19:00Z">
              <w:r w:rsidRPr="005A3312">
                <w:rPr>
                  <w:b/>
                </w:rPr>
                <w:t>Studijní literatura a studijní pomůcky</w:t>
              </w:r>
            </w:moveFrom>
          </w:p>
        </w:tc>
        <w:tc>
          <w:tcPr>
            <w:tcW w:w="6202" w:type="dxa"/>
            <w:gridSpan w:val="6"/>
            <w:tcBorders>
              <w:top w:val="nil"/>
              <w:bottom w:val="nil"/>
            </w:tcBorders>
          </w:tcPr>
          <w:p w14:paraId="4D28BB20" w14:textId="77777777" w:rsidR="005A3312" w:rsidRPr="005A3312" w:rsidRDefault="005A3312" w:rsidP="003205EA">
            <w:pPr>
              <w:jc w:val="both"/>
              <w:rPr>
                <w:moveFrom w:id="1700" w:author="Pavla Trefilová" w:date="2019-11-18T17:19:00Z"/>
              </w:rPr>
            </w:pPr>
          </w:p>
        </w:tc>
      </w:tr>
      <w:tr w:rsidR="005A3312" w14:paraId="5C1E48E1" w14:textId="77777777" w:rsidTr="003205EA">
        <w:trPr>
          <w:trHeight w:val="1497"/>
        </w:trPr>
        <w:tc>
          <w:tcPr>
            <w:tcW w:w="9855" w:type="dxa"/>
            <w:gridSpan w:val="8"/>
            <w:tcBorders>
              <w:top w:val="nil"/>
            </w:tcBorders>
          </w:tcPr>
          <w:p w14:paraId="3B03EB6C" w14:textId="77777777" w:rsidR="00F841E6" w:rsidRPr="00F0284A" w:rsidRDefault="00F841E6" w:rsidP="00F841E6">
            <w:pPr>
              <w:jc w:val="both"/>
              <w:rPr>
                <w:moveFrom w:id="1701" w:author="Pavla Trefilová" w:date="2019-11-18T17:19:00Z"/>
                <w:b/>
              </w:rPr>
            </w:pPr>
            <w:moveFrom w:id="1702" w:author="Pavla Trefilová" w:date="2019-11-18T17:19:00Z">
              <w:r w:rsidRPr="00F0284A">
                <w:rPr>
                  <w:b/>
                </w:rPr>
                <w:t>Povinná literatura</w:t>
              </w:r>
            </w:moveFrom>
          </w:p>
          <w:p w14:paraId="206B51BF" w14:textId="77777777" w:rsidR="00C17226" w:rsidRDefault="00C17226" w:rsidP="00F841E6">
            <w:pPr>
              <w:jc w:val="both"/>
              <w:rPr>
                <w:moveFrom w:id="1703" w:author="Pavla Trefilová" w:date="2019-11-18T17:19:00Z"/>
              </w:rPr>
            </w:pPr>
            <w:moveFrom w:id="1704" w:author="Pavla Trefilová" w:date="2019-11-18T17:19:00Z">
              <w:r>
                <w:t xml:space="preserve">BORIA, P. </w:t>
              </w:r>
              <w:r w:rsidRPr="00170C02">
                <w:rPr>
                  <w:i/>
                </w:rPr>
                <w:t>Taxation in European Union.</w:t>
              </w:r>
              <w:r>
                <w:t xml:space="preserve"> </w:t>
              </w:r>
              <w:r w:rsidRPr="00C6374E">
                <w:t>Springer International Publishing</w:t>
              </w:r>
              <w:r>
                <w:t xml:space="preserve">, 2017. ISBN </w:t>
              </w:r>
              <w:r w:rsidRPr="00C6374E">
                <w:t>978-3-319-53918-8</w:t>
              </w:r>
              <w:r>
                <w:t>.</w:t>
              </w:r>
            </w:moveFrom>
          </w:p>
          <w:p w14:paraId="502BD91D" w14:textId="77777777" w:rsidR="00F841E6" w:rsidRDefault="00F841E6" w:rsidP="00F841E6">
            <w:pPr>
              <w:jc w:val="both"/>
              <w:rPr>
                <w:moveFrom w:id="1705" w:author="Pavla Trefilová" w:date="2019-11-18T17:19:00Z"/>
              </w:rPr>
            </w:pPr>
            <w:moveFrom w:id="1706" w:author="Pavla Trefilová" w:date="2019-11-18T17:19:00Z">
              <w:r w:rsidRPr="00467F00">
                <w:t xml:space="preserve">JAMES, S., NOBES, CH. </w:t>
              </w:r>
              <w:r w:rsidRPr="00467F00">
                <w:rPr>
                  <w:i/>
                </w:rPr>
                <w:t>The Economics of</w:t>
              </w:r>
              <w:r w:rsidRPr="00467F00">
                <w:t xml:space="preserve"> </w:t>
              </w:r>
              <w:r w:rsidRPr="00467F00">
                <w:rPr>
                  <w:i/>
                </w:rPr>
                <w:t>Taxation</w:t>
              </w:r>
              <w:r>
                <w:rPr>
                  <w:i/>
                </w:rPr>
                <w:t>.</w:t>
              </w:r>
              <w:r w:rsidRPr="00467F00">
                <w:t xml:space="preserve"> </w:t>
              </w:r>
              <w:r>
                <w:t xml:space="preserve">16 th. edition 2016/17. </w:t>
              </w:r>
              <w:r w:rsidRPr="00467F00">
                <w:t>Birmingham: Fiscal Publications, 2016. ISBN 978-1906201 326.</w:t>
              </w:r>
            </w:moveFrom>
          </w:p>
          <w:p w14:paraId="3D350760" w14:textId="77777777" w:rsidR="00F841E6" w:rsidRDefault="00F841E6" w:rsidP="00F841E6">
            <w:pPr>
              <w:jc w:val="both"/>
              <w:rPr>
                <w:moveFrom w:id="1707" w:author="Pavla Trefilová" w:date="2019-11-18T17:19:00Z"/>
              </w:rPr>
            </w:pPr>
            <w:moveFrom w:id="1708" w:author="Pavla Trefilová" w:date="2019-11-18T17:19:00Z">
              <w:r>
                <w:t xml:space="preserve">PANAYI, CH. </w:t>
              </w:r>
              <w:r w:rsidRPr="00C6374E">
                <w:rPr>
                  <w:i/>
                </w:rPr>
                <w:t>European Union Corporate Tax Law</w:t>
              </w:r>
              <w:r>
                <w:t>. Cambridge: University Press, 2013. ISBN</w:t>
              </w:r>
              <w:r w:rsidRPr="00C6374E">
                <w:t xml:space="preserve"> 978-1107018990</w:t>
              </w:r>
              <w:r>
                <w:t>.</w:t>
              </w:r>
            </w:moveFrom>
          </w:p>
          <w:p w14:paraId="3668BF8C" w14:textId="77777777" w:rsidR="00F841E6" w:rsidRDefault="00F841E6" w:rsidP="00F841E6">
            <w:pPr>
              <w:jc w:val="both"/>
              <w:rPr>
                <w:moveFrom w:id="1709" w:author="Pavla Trefilová" w:date="2019-11-18T17:19:00Z"/>
              </w:rPr>
            </w:pPr>
            <w:moveFrom w:id="1710" w:author="Pavla Trefilová" w:date="2019-11-18T17:19:00Z">
              <w:r w:rsidRPr="00170C02">
                <w:t>Czech tax laws and related regulations, as amended.</w:t>
              </w:r>
            </w:moveFrom>
          </w:p>
          <w:p w14:paraId="6B89373F" w14:textId="77777777" w:rsidR="00F841E6" w:rsidRDefault="00F841E6" w:rsidP="00F841E6">
            <w:pPr>
              <w:jc w:val="both"/>
              <w:rPr>
                <w:moveFrom w:id="1711" w:author="Pavla Trefilová" w:date="2019-11-18T17:19:00Z"/>
                <w:b/>
              </w:rPr>
            </w:pPr>
            <w:moveFrom w:id="1712" w:author="Pavla Trefilová" w:date="2019-11-18T17:19:00Z">
              <w:r w:rsidRPr="00F0284A">
                <w:rPr>
                  <w:b/>
                </w:rPr>
                <w:t>Doporučená literatura</w:t>
              </w:r>
            </w:moveFrom>
          </w:p>
          <w:p w14:paraId="0A19607B" w14:textId="77777777" w:rsidR="00C17226" w:rsidRDefault="00C17226" w:rsidP="00F841E6">
            <w:pPr>
              <w:jc w:val="both"/>
              <w:rPr>
                <w:moveFrom w:id="1713" w:author="Pavla Trefilová" w:date="2019-11-18T17:19:00Z"/>
              </w:rPr>
            </w:pPr>
            <w:moveFrom w:id="1714" w:author="Pavla Trefilová" w:date="2019-11-18T17:19:00Z">
              <w:r w:rsidRPr="009D66DA">
                <w:t xml:space="preserve">EUROPEAN COMMISSION. </w:t>
              </w:r>
              <w:r w:rsidRPr="00170C02">
                <w:rPr>
                  <w:i/>
                </w:rPr>
                <w:t>Taxatio</w:t>
              </w:r>
              <w:r>
                <w:rPr>
                  <w:i/>
                </w:rPr>
                <w:t>n T</w:t>
              </w:r>
              <w:r w:rsidRPr="00170C02">
                <w:rPr>
                  <w:i/>
                </w:rPr>
                <w:t xml:space="preserve">rends in the European Union. Data for the EU Member States, Iceland and Norway. </w:t>
              </w:r>
              <w:r w:rsidRPr="009D66DA">
                <w:t>Luxembourg: Publications Of</w:t>
              </w:r>
              <w:r>
                <w:t>fice of the European Union, 2016. ISBN 978-92-79-57441</w:t>
              </w:r>
              <w:r w:rsidRPr="009D66DA">
                <w:t>-</w:t>
              </w:r>
              <w:r>
                <w:t>2.</w:t>
              </w:r>
            </w:moveFrom>
          </w:p>
          <w:p w14:paraId="0A96F414" w14:textId="77777777" w:rsidR="005A3312" w:rsidRPr="005A3312" w:rsidRDefault="00F841E6" w:rsidP="00F841E6">
            <w:pPr>
              <w:jc w:val="both"/>
              <w:rPr>
                <w:moveFrom w:id="1715" w:author="Pavla Trefilová" w:date="2019-11-18T17:19:00Z"/>
              </w:rPr>
            </w:pPr>
            <w:moveFrom w:id="1716" w:author="Pavla Trefilová" w:date="2019-11-18T17:19:00Z">
              <w:r w:rsidRPr="00170C02">
                <w:t xml:space="preserve">OECD. </w:t>
              </w:r>
              <w:r w:rsidRPr="00170C02">
                <w:rPr>
                  <w:i/>
                </w:rPr>
                <w:t>Taxation and Skills</w:t>
              </w:r>
              <w:r>
                <w:t>, OECD Tax Policy Studies, No. 24. Paris: OECD Publishing. ISBN 978-92-64-26937-8.</w:t>
              </w:r>
            </w:moveFrom>
          </w:p>
        </w:tc>
      </w:tr>
      <w:tr w:rsidR="005A3312" w14:paraId="4C906848"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DEC0A0" w14:textId="77777777" w:rsidR="005A3312" w:rsidRPr="005A3312" w:rsidRDefault="005A3312" w:rsidP="003205EA">
            <w:pPr>
              <w:jc w:val="center"/>
              <w:rPr>
                <w:moveFrom w:id="1717" w:author="Pavla Trefilová" w:date="2019-11-18T17:19:00Z"/>
                <w:b/>
              </w:rPr>
            </w:pPr>
            <w:moveFrom w:id="1718" w:author="Pavla Trefilová" w:date="2019-11-18T17:19:00Z">
              <w:r w:rsidRPr="005A3312">
                <w:rPr>
                  <w:b/>
                </w:rPr>
                <w:t>Informace ke kombinované nebo distanční formě</w:t>
              </w:r>
            </w:moveFrom>
          </w:p>
        </w:tc>
      </w:tr>
      <w:tr w:rsidR="005A3312" w14:paraId="57FB0439" w14:textId="77777777" w:rsidTr="003205EA">
        <w:tc>
          <w:tcPr>
            <w:tcW w:w="4787" w:type="dxa"/>
            <w:gridSpan w:val="3"/>
            <w:tcBorders>
              <w:top w:val="single" w:sz="2" w:space="0" w:color="auto"/>
            </w:tcBorders>
            <w:shd w:val="clear" w:color="auto" w:fill="F7CAAC"/>
          </w:tcPr>
          <w:p w14:paraId="5AFD67CC" w14:textId="77777777" w:rsidR="005A3312" w:rsidRPr="005A3312" w:rsidRDefault="005A3312" w:rsidP="003205EA">
            <w:pPr>
              <w:jc w:val="both"/>
              <w:rPr>
                <w:moveFrom w:id="1719" w:author="Pavla Trefilová" w:date="2019-11-18T17:19:00Z"/>
              </w:rPr>
            </w:pPr>
            <w:moveFrom w:id="1720" w:author="Pavla Trefilová" w:date="2019-11-18T17:19:00Z">
              <w:r w:rsidRPr="005A3312">
                <w:rPr>
                  <w:b/>
                </w:rPr>
                <w:t>Rozsah konzultací (soustředění)</w:t>
              </w:r>
            </w:moveFrom>
          </w:p>
        </w:tc>
        <w:tc>
          <w:tcPr>
            <w:tcW w:w="889" w:type="dxa"/>
            <w:tcBorders>
              <w:top w:val="single" w:sz="2" w:space="0" w:color="auto"/>
            </w:tcBorders>
          </w:tcPr>
          <w:p w14:paraId="4683EE8D" w14:textId="77777777" w:rsidR="005A3312" w:rsidRPr="005A3312" w:rsidRDefault="005A3312" w:rsidP="003205EA">
            <w:pPr>
              <w:jc w:val="both"/>
              <w:rPr>
                <w:moveFrom w:id="1721" w:author="Pavla Trefilová" w:date="2019-11-18T17:19:00Z"/>
              </w:rPr>
            </w:pPr>
          </w:p>
        </w:tc>
        <w:tc>
          <w:tcPr>
            <w:tcW w:w="4179" w:type="dxa"/>
            <w:gridSpan w:val="4"/>
            <w:tcBorders>
              <w:top w:val="single" w:sz="2" w:space="0" w:color="auto"/>
            </w:tcBorders>
            <w:shd w:val="clear" w:color="auto" w:fill="F7CAAC"/>
          </w:tcPr>
          <w:p w14:paraId="4E637136" w14:textId="77777777" w:rsidR="005A3312" w:rsidRPr="005A3312" w:rsidRDefault="005A3312" w:rsidP="003205EA">
            <w:pPr>
              <w:jc w:val="both"/>
              <w:rPr>
                <w:moveFrom w:id="1722" w:author="Pavla Trefilová" w:date="2019-11-18T17:19:00Z"/>
                <w:b/>
              </w:rPr>
            </w:pPr>
            <w:moveFrom w:id="1723" w:author="Pavla Trefilová" w:date="2019-11-18T17:19:00Z">
              <w:r w:rsidRPr="005A3312">
                <w:rPr>
                  <w:b/>
                </w:rPr>
                <w:t xml:space="preserve">hodin </w:t>
              </w:r>
            </w:moveFrom>
          </w:p>
        </w:tc>
      </w:tr>
      <w:tr w:rsidR="005A3312" w14:paraId="053B9152" w14:textId="77777777" w:rsidTr="003205EA">
        <w:tc>
          <w:tcPr>
            <w:tcW w:w="9855" w:type="dxa"/>
            <w:gridSpan w:val="8"/>
            <w:shd w:val="clear" w:color="auto" w:fill="F7CAAC"/>
          </w:tcPr>
          <w:p w14:paraId="53DDF637" w14:textId="77777777" w:rsidR="005A3312" w:rsidRPr="005A3312" w:rsidRDefault="005A3312" w:rsidP="003205EA">
            <w:pPr>
              <w:jc w:val="both"/>
              <w:rPr>
                <w:moveFrom w:id="1724" w:author="Pavla Trefilová" w:date="2019-11-18T17:19:00Z"/>
                <w:b/>
              </w:rPr>
            </w:pPr>
            <w:moveFrom w:id="1725" w:author="Pavla Trefilová" w:date="2019-11-18T17:19:00Z">
              <w:r w:rsidRPr="005A3312">
                <w:rPr>
                  <w:b/>
                </w:rPr>
                <w:t>Informace o způsobu kontaktu s vyučujícím</w:t>
              </w:r>
            </w:moveFrom>
          </w:p>
        </w:tc>
      </w:tr>
      <w:tr w:rsidR="005A3312" w14:paraId="701FE6A1" w14:textId="77777777" w:rsidTr="003205EA">
        <w:trPr>
          <w:trHeight w:val="721"/>
        </w:trPr>
        <w:tc>
          <w:tcPr>
            <w:tcW w:w="9855" w:type="dxa"/>
            <w:gridSpan w:val="8"/>
          </w:tcPr>
          <w:p w14:paraId="5942BB7F" w14:textId="77777777" w:rsidR="005A3312" w:rsidRPr="005A3312" w:rsidRDefault="005A3312" w:rsidP="003205EA">
            <w:pPr>
              <w:jc w:val="both"/>
              <w:rPr>
                <w:moveFrom w:id="1726" w:author="Pavla Trefilová" w:date="2019-11-18T17:19:00Z"/>
              </w:rPr>
            </w:pPr>
            <w:moveFrom w:id="1727" w:author="Pavla Trefilová" w:date="2019-11-18T17:19:00Z">
              <w:r w:rsidRPr="005A331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tbl>
    <w:p w14:paraId="12DF931F" w14:textId="77777777" w:rsidR="005A3312" w:rsidRDefault="005A3312">
      <w:pPr>
        <w:rPr>
          <w:moveFrom w:id="1728" w:author="Pavla Trefilová" w:date="2019-11-18T17:19:00Z"/>
        </w:rPr>
      </w:pPr>
    </w:p>
    <w:p w14:paraId="261BBDA4" w14:textId="77777777" w:rsidR="005A3312" w:rsidRDefault="005A3312">
      <w:pPr>
        <w:rPr>
          <w:moveFrom w:id="1729" w:author="Pavla Trefilová" w:date="2019-11-18T17:19:00Z"/>
        </w:rPr>
      </w:pPr>
      <w:moveFrom w:id="1730" w:author="Pavla Trefilová" w:date="2019-11-18T17:19:00Z">
        <w:r>
          <w:br w:type="page"/>
        </w:r>
      </w:moveFrom>
    </w:p>
    <w:moveFromRangeEnd w:id="166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6D7C0C54" w14:textId="77777777" w:rsidTr="00913988">
        <w:trPr>
          <w:del w:id="1731" w:author="Pavla Trefilová" w:date="2019-11-18T17:19:00Z"/>
        </w:trPr>
        <w:tc>
          <w:tcPr>
            <w:tcW w:w="9855" w:type="dxa"/>
            <w:gridSpan w:val="8"/>
            <w:tcBorders>
              <w:bottom w:val="double" w:sz="4" w:space="0" w:color="auto"/>
            </w:tcBorders>
            <w:shd w:val="clear" w:color="auto" w:fill="BDD6EE"/>
          </w:tcPr>
          <w:p w14:paraId="11470AF5" w14:textId="77777777" w:rsidR="00280882" w:rsidRDefault="00280882" w:rsidP="00913988">
            <w:pPr>
              <w:jc w:val="both"/>
              <w:rPr>
                <w:del w:id="1732" w:author="Pavla Trefilová" w:date="2019-11-18T17:19:00Z"/>
                <w:b/>
                <w:sz w:val="28"/>
              </w:rPr>
            </w:pPr>
            <w:del w:id="1733" w:author="Pavla Trefilová" w:date="2019-11-18T17:19:00Z">
              <w:r>
                <w:lastRenderedPageBreak/>
                <w:br w:type="page"/>
              </w:r>
              <w:r>
                <w:rPr>
                  <w:b/>
                  <w:sz w:val="28"/>
                </w:rPr>
                <w:delText>B-III – Charakteristika studijního předmětu</w:delText>
              </w:r>
            </w:del>
          </w:p>
        </w:tc>
      </w:tr>
      <w:tr w:rsidR="0048096C" w14:paraId="7B83D77A" w14:textId="77777777" w:rsidTr="00F8662A">
        <w:tc>
          <w:tcPr>
            <w:tcW w:w="3086" w:type="dxa"/>
            <w:tcBorders>
              <w:top w:val="double" w:sz="4" w:space="0" w:color="auto"/>
            </w:tcBorders>
            <w:shd w:val="clear" w:color="auto" w:fill="F7CAAC"/>
          </w:tcPr>
          <w:p w14:paraId="4ED0E3BA" w14:textId="77777777" w:rsidR="0048096C" w:rsidRPr="00280882" w:rsidRDefault="0048096C" w:rsidP="00F8662A">
            <w:pPr>
              <w:jc w:val="both"/>
              <w:rPr>
                <w:b/>
              </w:rPr>
            </w:pPr>
            <w:r w:rsidRPr="00280882">
              <w:rPr>
                <w:b/>
              </w:rPr>
              <w:t>Název studijního předmětu</w:t>
            </w:r>
          </w:p>
        </w:tc>
        <w:tc>
          <w:tcPr>
            <w:tcW w:w="6769" w:type="dxa"/>
            <w:gridSpan w:val="7"/>
            <w:tcBorders>
              <w:top w:val="double" w:sz="4" w:space="0" w:color="auto"/>
            </w:tcBorders>
          </w:tcPr>
          <w:p w14:paraId="3EBD3415" w14:textId="77777777" w:rsidR="0048096C" w:rsidRPr="00280882" w:rsidRDefault="0048096C" w:rsidP="00F8662A">
            <w:pPr>
              <w:jc w:val="both"/>
            </w:pPr>
            <w:r>
              <w:t>Business</w:t>
            </w:r>
            <w:r w:rsidRPr="00280882">
              <w:t xml:space="preserve"> Economics II</w:t>
            </w:r>
          </w:p>
        </w:tc>
      </w:tr>
      <w:tr w:rsidR="0048096C" w14:paraId="6BC07A79" w14:textId="77777777" w:rsidTr="00F8662A">
        <w:trPr>
          <w:trHeight w:val="249"/>
        </w:trPr>
        <w:tc>
          <w:tcPr>
            <w:tcW w:w="3086" w:type="dxa"/>
            <w:shd w:val="clear" w:color="auto" w:fill="F7CAAC"/>
          </w:tcPr>
          <w:p w14:paraId="0BEE58F6" w14:textId="77777777" w:rsidR="0048096C" w:rsidRPr="00280882" w:rsidRDefault="0048096C" w:rsidP="00F8662A">
            <w:pPr>
              <w:jc w:val="both"/>
              <w:rPr>
                <w:b/>
              </w:rPr>
            </w:pPr>
            <w:r w:rsidRPr="00280882">
              <w:rPr>
                <w:b/>
              </w:rPr>
              <w:t>Typ předmětu</w:t>
            </w:r>
          </w:p>
        </w:tc>
        <w:tc>
          <w:tcPr>
            <w:tcW w:w="3406" w:type="dxa"/>
            <w:gridSpan w:val="4"/>
          </w:tcPr>
          <w:p w14:paraId="51D78FBC" w14:textId="77777777" w:rsidR="0048096C" w:rsidRPr="00280882" w:rsidRDefault="0048096C" w:rsidP="00F8662A">
            <w:pPr>
              <w:jc w:val="both"/>
            </w:pPr>
            <w:r w:rsidRPr="00280882">
              <w:t>povinný „ZT“</w:t>
            </w:r>
          </w:p>
        </w:tc>
        <w:tc>
          <w:tcPr>
            <w:tcW w:w="2695" w:type="dxa"/>
            <w:gridSpan w:val="2"/>
            <w:shd w:val="clear" w:color="auto" w:fill="F7CAAC"/>
          </w:tcPr>
          <w:p w14:paraId="55B20C3E" w14:textId="77777777" w:rsidR="0048096C" w:rsidRPr="00280882" w:rsidRDefault="0048096C" w:rsidP="00F8662A">
            <w:pPr>
              <w:jc w:val="both"/>
            </w:pPr>
            <w:r w:rsidRPr="00280882">
              <w:rPr>
                <w:b/>
              </w:rPr>
              <w:t>doporučený ročník / semestr</w:t>
            </w:r>
          </w:p>
        </w:tc>
        <w:tc>
          <w:tcPr>
            <w:tcW w:w="668" w:type="dxa"/>
          </w:tcPr>
          <w:p w14:paraId="2A8C8469" w14:textId="77777777" w:rsidR="0048096C" w:rsidRPr="00280882" w:rsidRDefault="0048096C" w:rsidP="00F8662A">
            <w:pPr>
              <w:jc w:val="both"/>
            </w:pPr>
            <w:r w:rsidRPr="00280882">
              <w:t>2/Z</w:t>
            </w:r>
          </w:p>
        </w:tc>
      </w:tr>
      <w:tr w:rsidR="0048096C" w14:paraId="0C09B2E8" w14:textId="77777777" w:rsidTr="00F8662A">
        <w:tc>
          <w:tcPr>
            <w:tcW w:w="3086" w:type="dxa"/>
            <w:shd w:val="clear" w:color="auto" w:fill="F7CAAC"/>
          </w:tcPr>
          <w:p w14:paraId="522754FD" w14:textId="77777777" w:rsidR="0048096C" w:rsidRPr="00280882" w:rsidRDefault="0048096C" w:rsidP="00F8662A">
            <w:pPr>
              <w:jc w:val="both"/>
              <w:rPr>
                <w:b/>
              </w:rPr>
            </w:pPr>
            <w:r w:rsidRPr="00280882">
              <w:rPr>
                <w:b/>
              </w:rPr>
              <w:t>Rozsah studijního předmětu</w:t>
            </w:r>
          </w:p>
        </w:tc>
        <w:tc>
          <w:tcPr>
            <w:tcW w:w="1701" w:type="dxa"/>
            <w:gridSpan w:val="2"/>
          </w:tcPr>
          <w:p w14:paraId="49F45071" w14:textId="77777777" w:rsidR="0048096C" w:rsidRPr="00280882" w:rsidRDefault="0048096C" w:rsidP="00F8662A">
            <w:pPr>
              <w:jc w:val="both"/>
            </w:pPr>
            <w:r w:rsidRPr="00280882">
              <w:t>26p + 26s</w:t>
            </w:r>
          </w:p>
        </w:tc>
        <w:tc>
          <w:tcPr>
            <w:tcW w:w="889" w:type="dxa"/>
            <w:shd w:val="clear" w:color="auto" w:fill="F7CAAC"/>
          </w:tcPr>
          <w:p w14:paraId="3CBED36C" w14:textId="77777777" w:rsidR="0048096C" w:rsidRPr="00280882" w:rsidRDefault="0048096C" w:rsidP="00F8662A">
            <w:pPr>
              <w:jc w:val="both"/>
              <w:rPr>
                <w:b/>
              </w:rPr>
            </w:pPr>
            <w:r w:rsidRPr="00280882">
              <w:rPr>
                <w:b/>
              </w:rPr>
              <w:t xml:space="preserve">hod. </w:t>
            </w:r>
          </w:p>
        </w:tc>
        <w:tc>
          <w:tcPr>
            <w:tcW w:w="816" w:type="dxa"/>
          </w:tcPr>
          <w:p w14:paraId="7FC19DF0" w14:textId="77777777" w:rsidR="0048096C" w:rsidRPr="00280882" w:rsidRDefault="0048096C" w:rsidP="00F8662A">
            <w:pPr>
              <w:jc w:val="both"/>
            </w:pPr>
            <w:r w:rsidRPr="00280882">
              <w:t>52</w:t>
            </w:r>
          </w:p>
        </w:tc>
        <w:tc>
          <w:tcPr>
            <w:tcW w:w="2156" w:type="dxa"/>
            <w:shd w:val="clear" w:color="auto" w:fill="F7CAAC"/>
          </w:tcPr>
          <w:p w14:paraId="41D4F9DF" w14:textId="77777777" w:rsidR="0048096C" w:rsidRPr="00280882" w:rsidRDefault="0048096C" w:rsidP="00F8662A">
            <w:pPr>
              <w:jc w:val="both"/>
              <w:rPr>
                <w:b/>
              </w:rPr>
            </w:pPr>
            <w:r w:rsidRPr="00280882">
              <w:rPr>
                <w:b/>
              </w:rPr>
              <w:t>kreditů</w:t>
            </w:r>
          </w:p>
        </w:tc>
        <w:tc>
          <w:tcPr>
            <w:tcW w:w="1207" w:type="dxa"/>
            <w:gridSpan w:val="2"/>
          </w:tcPr>
          <w:p w14:paraId="2282B941" w14:textId="77777777" w:rsidR="0048096C" w:rsidRPr="00280882" w:rsidRDefault="0048096C" w:rsidP="00F8662A">
            <w:pPr>
              <w:jc w:val="both"/>
            </w:pPr>
            <w:r w:rsidRPr="00280882">
              <w:t>6</w:t>
            </w:r>
          </w:p>
        </w:tc>
      </w:tr>
      <w:tr w:rsidR="0048096C" w14:paraId="490E04B9" w14:textId="77777777" w:rsidTr="00F8662A">
        <w:tc>
          <w:tcPr>
            <w:tcW w:w="3086" w:type="dxa"/>
            <w:shd w:val="clear" w:color="auto" w:fill="F7CAAC"/>
          </w:tcPr>
          <w:p w14:paraId="6B211BE9" w14:textId="77777777" w:rsidR="0048096C" w:rsidRPr="00280882" w:rsidRDefault="0048096C" w:rsidP="00F8662A">
            <w:pPr>
              <w:jc w:val="both"/>
              <w:rPr>
                <w:b/>
              </w:rPr>
            </w:pPr>
            <w:r w:rsidRPr="00280882">
              <w:rPr>
                <w:b/>
              </w:rPr>
              <w:t>Prerekvizity, korekvizity, ekvivalence</w:t>
            </w:r>
          </w:p>
        </w:tc>
        <w:tc>
          <w:tcPr>
            <w:tcW w:w="6769" w:type="dxa"/>
            <w:gridSpan w:val="7"/>
          </w:tcPr>
          <w:p w14:paraId="7038AB3C" w14:textId="77777777" w:rsidR="0048096C" w:rsidRPr="00280882" w:rsidRDefault="0048096C" w:rsidP="00F8662A">
            <w:pPr>
              <w:jc w:val="both"/>
            </w:pPr>
          </w:p>
        </w:tc>
      </w:tr>
      <w:tr w:rsidR="0048096C" w14:paraId="77ECF7AF" w14:textId="77777777" w:rsidTr="00F8662A">
        <w:tc>
          <w:tcPr>
            <w:tcW w:w="3086" w:type="dxa"/>
            <w:shd w:val="clear" w:color="auto" w:fill="F7CAAC"/>
          </w:tcPr>
          <w:p w14:paraId="39D804A6" w14:textId="77777777" w:rsidR="0048096C" w:rsidRPr="00280882" w:rsidRDefault="0048096C" w:rsidP="00F8662A">
            <w:pPr>
              <w:jc w:val="both"/>
              <w:rPr>
                <w:b/>
              </w:rPr>
            </w:pPr>
            <w:r w:rsidRPr="00280882">
              <w:rPr>
                <w:b/>
              </w:rPr>
              <w:t>Způsob ověření studijních výsledků</w:t>
            </w:r>
          </w:p>
        </w:tc>
        <w:tc>
          <w:tcPr>
            <w:tcW w:w="3406" w:type="dxa"/>
            <w:gridSpan w:val="4"/>
          </w:tcPr>
          <w:p w14:paraId="2F372D2C" w14:textId="77777777" w:rsidR="0048096C" w:rsidRPr="00280882" w:rsidRDefault="0048096C" w:rsidP="00F8662A">
            <w:pPr>
              <w:jc w:val="both"/>
            </w:pPr>
            <w:r w:rsidRPr="00280882">
              <w:t>zápočet, zkouška</w:t>
            </w:r>
          </w:p>
        </w:tc>
        <w:tc>
          <w:tcPr>
            <w:tcW w:w="2156" w:type="dxa"/>
            <w:shd w:val="clear" w:color="auto" w:fill="F7CAAC"/>
          </w:tcPr>
          <w:p w14:paraId="72CCB4CB" w14:textId="77777777" w:rsidR="0048096C" w:rsidRPr="00280882" w:rsidRDefault="0048096C" w:rsidP="00F8662A">
            <w:pPr>
              <w:jc w:val="both"/>
              <w:rPr>
                <w:b/>
              </w:rPr>
            </w:pPr>
            <w:r w:rsidRPr="00280882">
              <w:rPr>
                <w:b/>
              </w:rPr>
              <w:t>Forma výuky</w:t>
            </w:r>
          </w:p>
        </w:tc>
        <w:tc>
          <w:tcPr>
            <w:tcW w:w="1207" w:type="dxa"/>
            <w:gridSpan w:val="2"/>
          </w:tcPr>
          <w:p w14:paraId="3240B859" w14:textId="77777777" w:rsidR="0048096C" w:rsidRPr="00280882" w:rsidRDefault="0048096C" w:rsidP="00F8662A">
            <w:pPr>
              <w:jc w:val="both"/>
            </w:pPr>
            <w:r w:rsidRPr="00280882">
              <w:t>přednáška, seminář</w:t>
            </w:r>
          </w:p>
        </w:tc>
      </w:tr>
      <w:tr w:rsidR="0048096C" w14:paraId="7E6BF6B9" w14:textId="77777777" w:rsidTr="00F8662A">
        <w:tc>
          <w:tcPr>
            <w:tcW w:w="3086" w:type="dxa"/>
            <w:shd w:val="clear" w:color="auto" w:fill="F7CAAC"/>
          </w:tcPr>
          <w:p w14:paraId="58E6EE1B" w14:textId="77777777" w:rsidR="0048096C" w:rsidRPr="00280882" w:rsidRDefault="0048096C" w:rsidP="00F8662A">
            <w:pPr>
              <w:jc w:val="both"/>
              <w:rPr>
                <w:b/>
              </w:rPr>
            </w:pPr>
            <w:r w:rsidRPr="00280882">
              <w:rPr>
                <w:b/>
              </w:rPr>
              <w:t>Forma způsobu ověření studijních výsledků a další požadavky na studenta</w:t>
            </w:r>
          </w:p>
        </w:tc>
        <w:tc>
          <w:tcPr>
            <w:tcW w:w="6769" w:type="dxa"/>
            <w:gridSpan w:val="7"/>
            <w:tcBorders>
              <w:bottom w:val="nil"/>
            </w:tcBorders>
          </w:tcPr>
          <w:p w14:paraId="2E4973A0" w14:textId="77777777" w:rsidR="0048096C" w:rsidRPr="00280882" w:rsidRDefault="0048096C" w:rsidP="00F8662A">
            <w:pPr>
              <w:jc w:val="both"/>
            </w:pPr>
            <w:r w:rsidRPr="00280882">
              <w:t>Způsob zakončení předmětu – zápočet, zkouška</w:t>
            </w:r>
          </w:p>
          <w:p w14:paraId="52E59797" w14:textId="77777777" w:rsidR="0048096C" w:rsidRPr="00280882" w:rsidRDefault="0048096C" w:rsidP="00F8662A">
            <w:pPr>
              <w:jc w:val="both"/>
            </w:pPr>
            <w:r w:rsidRPr="005A3312">
              <w:t>Požadavky na zápočet:</w:t>
            </w:r>
            <w:r>
              <w:t xml:space="preserve"> </w:t>
            </w:r>
            <w:r w:rsidRPr="009F4A37">
              <w:t>účast min. 80%</w:t>
            </w:r>
            <w:r>
              <w:t xml:space="preserve">; </w:t>
            </w:r>
            <w:r w:rsidRPr="00280882">
              <w:t>absolvování zápočtové písemné práce s úspěšností min. 60 % (příklady</w:t>
            </w:r>
            <w:r>
              <w:t xml:space="preserve"> </w:t>
            </w:r>
            <w:r w:rsidRPr="00280882">
              <w:t>+</w:t>
            </w:r>
            <w:r>
              <w:t xml:space="preserve"> </w:t>
            </w:r>
            <w:r w:rsidRPr="00280882">
              <w:t>teorie)</w:t>
            </w:r>
            <w:r>
              <w:t xml:space="preserve">; </w:t>
            </w:r>
            <w:r w:rsidRPr="00280882">
              <w:t>odevzdání seminární práce na zadané téma</w:t>
            </w:r>
            <w:r>
              <w:t>.</w:t>
            </w:r>
          </w:p>
          <w:p w14:paraId="4CF56D39" w14:textId="77777777" w:rsidR="0048096C" w:rsidRPr="00280882" w:rsidRDefault="0048096C" w:rsidP="00F8662A">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r>
              <w:t xml:space="preserve">. </w:t>
            </w:r>
            <w:r w:rsidRPr="00280882">
              <w:t>Výsledná známka je průměrem z ústní a písemné části.</w:t>
            </w:r>
          </w:p>
        </w:tc>
      </w:tr>
      <w:tr w:rsidR="0048096C" w14:paraId="073B57D3" w14:textId="77777777" w:rsidTr="00F8662A">
        <w:trPr>
          <w:trHeight w:val="224"/>
        </w:trPr>
        <w:tc>
          <w:tcPr>
            <w:tcW w:w="9855" w:type="dxa"/>
            <w:gridSpan w:val="8"/>
            <w:tcBorders>
              <w:top w:val="nil"/>
            </w:tcBorders>
          </w:tcPr>
          <w:p w14:paraId="0EE5214E" w14:textId="77777777" w:rsidR="0048096C" w:rsidRPr="009F4A37" w:rsidRDefault="0048096C" w:rsidP="00F8662A">
            <w:pPr>
              <w:jc w:val="both"/>
              <w:rPr>
                <w:sz w:val="16"/>
              </w:rPr>
            </w:pPr>
          </w:p>
        </w:tc>
      </w:tr>
      <w:tr w:rsidR="0048096C" w14:paraId="5DA30754" w14:textId="77777777" w:rsidTr="00F8662A">
        <w:trPr>
          <w:trHeight w:val="197"/>
        </w:trPr>
        <w:tc>
          <w:tcPr>
            <w:tcW w:w="3086" w:type="dxa"/>
            <w:tcBorders>
              <w:top w:val="nil"/>
            </w:tcBorders>
            <w:shd w:val="clear" w:color="auto" w:fill="F7CAAC"/>
          </w:tcPr>
          <w:p w14:paraId="0AA4ECC2" w14:textId="77777777" w:rsidR="0048096C" w:rsidRPr="00280882" w:rsidRDefault="0048096C" w:rsidP="00F8662A">
            <w:pPr>
              <w:jc w:val="both"/>
              <w:rPr>
                <w:b/>
              </w:rPr>
            </w:pPr>
            <w:r w:rsidRPr="00280882">
              <w:rPr>
                <w:b/>
              </w:rPr>
              <w:t>Garant předmětu</w:t>
            </w:r>
          </w:p>
        </w:tc>
        <w:tc>
          <w:tcPr>
            <w:tcW w:w="6769" w:type="dxa"/>
            <w:gridSpan w:val="7"/>
            <w:tcBorders>
              <w:top w:val="nil"/>
            </w:tcBorders>
          </w:tcPr>
          <w:p w14:paraId="741B7D4E" w14:textId="77777777" w:rsidR="0048096C" w:rsidRPr="00280882" w:rsidRDefault="0048096C" w:rsidP="00F8662A">
            <w:r w:rsidRPr="00280882">
              <w:t>Ing. Ludmila Kozubíková, Ph.D.</w:t>
            </w:r>
          </w:p>
        </w:tc>
      </w:tr>
      <w:tr w:rsidR="0048096C" w14:paraId="799E6A05" w14:textId="77777777" w:rsidTr="00F8662A">
        <w:trPr>
          <w:trHeight w:val="243"/>
        </w:trPr>
        <w:tc>
          <w:tcPr>
            <w:tcW w:w="3086" w:type="dxa"/>
            <w:tcBorders>
              <w:top w:val="nil"/>
            </w:tcBorders>
            <w:shd w:val="clear" w:color="auto" w:fill="F7CAAC"/>
          </w:tcPr>
          <w:p w14:paraId="525D143B" w14:textId="77777777" w:rsidR="0048096C" w:rsidRPr="00280882" w:rsidRDefault="0048096C" w:rsidP="00F8662A">
            <w:pPr>
              <w:jc w:val="both"/>
              <w:rPr>
                <w:b/>
              </w:rPr>
            </w:pPr>
            <w:r w:rsidRPr="00280882">
              <w:rPr>
                <w:b/>
              </w:rPr>
              <w:t>Zapojení garanta do výuky předmětu</w:t>
            </w:r>
          </w:p>
        </w:tc>
        <w:tc>
          <w:tcPr>
            <w:tcW w:w="6769" w:type="dxa"/>
            <w:gridSpan w:val="7"/>
            <w:tcBorders>
              <w:top w:val="nil"/>
            </w:tcBorders>
          </w:tcPr>
          <w:p w14:paraId="57DDF8CB" w14:textId="77777777" w:rsidR="0048096C" w:rsidRPr="00280882" w:rsidRDefault="0048096C" w:rsidP="00F8662A">
            <w:r w:rsidRPr="00280882">
              <w:t>Garant se podílí na přednášení v rozsahu 60 %, určuje koncepci seminářů a podílí se na jejich vedení.</w:t>
            </w:r>
          </w:p>
        </w:tc>
      </w:tr>
      <w:tr w:rsidR="0048096C" w14:paraId="3D804131" w14:textId="77777777" w:rsidTr="00F8662A">
        <w:tc>
          <w:tcPr>
            <w:tcW w:w="3086" w:type="dxa"/>
            <w:shd w:val="clear" w:color="auto" w:fill="F7CAAC"/>
          </w:tcPr>
          <w:p w14:paraId="4D563FB2" w14:textId="77777777" w:rsidR="0048096C" w:rsidRPr="00280882" w:rsidRDefault="0048096C" w:rsidP="00F8662A">
            <w:pPr>
              <w:jc w:val="both"/>
              <w:rPr>
                <w:b/>
              </w:rPr>
            </w:pPr>
            <w:r w:rsidRPr="00280882">
              <w:rPr>
                <w:b/>
              </w:rPr>
              <w:t>Vyučující</w:t>
            </w:r>
          </w:p>
        </w:tc>
        <w:tc>
          <w:tcPr>
            <w:tcW w:w="6769" w:type="dxa"/>
            <w:gridSpan w:val="7"/>
            <w:tcBorders>
              <w:bottom w:val="nil"/>
            </w:tcBorders>
          </w:tcPr>
          <w:p w14:paraId="00D66F80" w14:textId="4AF1DC9D" w:rsidR="0048096C" w:rsidRPr="00280882" w:rsidRDefault="0048096C" w:rsidP="0048096C">
            <w:r w:rsidRPr="00280882">
              <w:t>Ing. Ludmila Kozubíková, Ph.D.</w:t>
            </w:r>
            <w:r>
              <w:t xml:space="preserve"> – přednášky (60%)</w:t>
            </w:r>
            <w:r w:rsidRPr="00280882">
              <w:t xml:space="preserve">, doc. Ing. </w:t>
            </w:r>
            <w:del w:id="1734" w:author="Pavla Trefilová" w:date="2019-11-18T17:19:00Z">
              <w:r w:rsidR="00280882" w:rsidRPr="00280882">
                <w:delText>Roman Zámečník, PhD.</w:delText>
              </w:r>
            </w:del>
            <w:ins w:id="1735" w:author="Pavla Trefilová" w:date="2019-11-18T17:19:00Z">
              <w:r>
                <w:t>Petr Novák</w:t>
              </w:r>
              <w:r w:rsidRPr="00280882">
                <w:t>, Ph</w:t>
              </w:r>
              <w:r>
                <w:t>.</w:t>
              </w:r>
              <w:r w:rsidRPr="00280882">
                <w:t>D.</w:t>
              </w:r>
            </w:ins>
            <w:r>
              <w:t xml:space="preserve"> – přednášky (40%)</w:t>
            </w:r>
          </w:p>
        </w:tc>
      </w:tr>
      <w:tr w:rsidR="0048096C" w14:paraId="65F62ECE" w14:textId="77777777" w:rsidTr="00F8662A">
        <w:trPr>
          <w:trHeight w:val="170"/>
        </w:trPr>
        <w:tc>
          <w:tcPr>
            <w:tcW w:w="9855" w:type="dxa"/>
            <w:gridSpan w:val="8"/>
            <w:tcBorders>
              <w:top w:val="nil"/>
            </w:tcBorders>
          </w:tcPr>
          <w:p w14:paraId="7C51B769" w14:textId="77777777" w:rsidR="0048096C" w:rsidRPr="009F4A37" w:rsidRDefault="0048096C" w:rsidP="00F8662A">
            <w:pPr>
              <w:jc w:val="both"/>
              <w:rPr>
                <w:sz w:val="16"/>
              </w:rPr>
            </w:pPr>
          </w:p>
        </w:tc>
      </w:tr>
      <w:tr w:rsidR="0048096C" w14:paraId="6FDF8B1C" w14:textId="77777777" w:rsidTr="00F8662A">
        <w:tc>
          <w:tcPr>
            <w:tcW w:w="3086" w:type="dxa"/>
            <w:shd w:val="clear" w:color="auto" w:fill="F7CAAC"/>
          </w:tcPr>
          <w:p w14:paraId="306E71D3" w14:textId="77777777" w:rsidR="0048096C" w:rsidRPr="00280882" w:rsidRDefault="0048096C" w:rsidP="00F8662A">
            <w:pPr>
              <w:jc w:val="both"/>
              <w:rPr>
                <w:b/>
              </w:rPr>
            </w:pPr>
            <w:r w:rsidRPr="00280882">
              <w:rPr>
                <w:b/>
              </w:rPr>
              <w:t>Stručná anotace předmětu</w:t>
            </w:r>
          </w:p>
        </w:tc>
        <w:tc>
          <w:tcPr>
            <w:tcW w:w="6769" w:type="dxa"/>
            <w:gridSpan w:val="7"/>
            <w:tcBorders>
              <w:bottom w:val="nil"/>
            </w:tcBorders>
          </w:tcPr>
          <w:p w14:paraId="18116F17" w14:textId="77777777" w:rsidR="0048096C" w:rsidRPr="00280882" w:rsidRDefault="0048096C" w:rsidP="00F8662A">
            <w:pPr>
              <w:jc w:val="both"/>
            </w:pPr>
          </w:p>
        </w:tc>
      </w:tr>
      <w:tr w:rsidR="0048096C" w14:paraId="16CD4D2A" w14:textId="77777777" w:rsidTr="00F8662A">
        <w:trPr>
          <w:trHeight w:val="3664"/>
        </w:trPr>
        <w:tc>
          <w:tcPr>
            <w:tcW w:w="9855" w:type="dxa"/>
            <w:gridSpan w:val="8"/>
            <w:tcBorders>
              <w:top w:val="nil"/>
              <w:bottom w:val="single" w:sz="12" w:space="0" w:color="auto"/>
            </w:tcBorders>
          </w:tcPr>
          <w:p w14:paraId="6DE8B57E" w14:textId="77777777" w:rsidR="0048096C" w:rsidRPr="00280882" w:rsidRDefault="0048096C" w:rsidP="00F8662A">
            <w:pPr>
              <w:jc w:val="both"/>
              <w:rPr>
                <w:color w:val="000000"/>
              </w:rPr>
            </w:pPr>
            <w:r>
              <w:t>Business</w:t>
            </w:r>
            <w:r w:rsidRPr="00280882">
              <w:t xml:space="preserve"> Economics II</w:t>
            </w:r>
            <w:r w:rsidRPr="00280882">
              <w:rPr>
                <w:color w:val="000000"/>
              </w:rPr>
              <w:t xml:space="preserve"> bezprostředně navazuje na úvodní část podnikové ekonomiky - </w:t>
            </w:r>
            <w:r>
              <w:t>Business Economics I.</w:t>
            </w:r>
            <w:r w:rsidRPr="00280882">
              <w:rPr>
                <w:color w:val="000000"/>
              </w:rPr>
              <w:t xml:space="preserve">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14:paraId="13879A96" w14:textId="77777777" w:rsidR="0048096C" w:rsidRPr="00280882" w:rsidRDefault="0048096C" w:rsidP="00F8662A">
            <w:pPr>
              <w:jc w:val="both"/>
              <w:rPr>
                <w:color w:val="000000"/>
              </w:rPr>
            </w:pPr>
            <w:r>
              <w:rPr>
                <w:color w:val="000000"/>
              </w:rPr>
              <w:t>Obsah</w:t>
            </w:r>
          </w:p>
          <w:p w14:paraId="5442310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Náklady, výnosy – základní vymezení, členění</w:t>
            </w:r>
          </w:p>
          <w:p w14:paraId="0A60A148"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Hospodářský výsledek – vymezení, struktura, způsoby výpočtu a vykazování</w:t>
            </w:r>
          </w:p>
          <w:p w14:paraId="38180DAA"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Nákladové funkce</w:t>
            </w:r>
          </w:p>
          <w:p w14:paraId="0DD109AE"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Vztahy mezi základními ekonomickými veličinami podniku, bod zvratu</w:t>
            </w:r>
          </w:p>
          <w:p w14:paraId="276D004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Kalkulace nákladů</w:t>
            </w:r>
          </w:p>
          <w:p w14:paraId="1BB14445"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 xml:space="preserve">Ceny </w:t>
            </w:r>
          </w:p>
          <w:p w14:paraId="7A94CAA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Základy financování podniku, cash flow</w:t>
            </w:r>
          </w:p>
          <w:p w14:paraId="39305738"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Výrobní činnost podniku</w:t>
            </w:r>
          </w:p>
          <w:p w14:paraId="0E8EC94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Nákupní činnost podniku</w:t>
            </w:r>
          </w:p>
        </w:tc>
      </w:tr>
      <w:tr w:rsidR="0048096C" w14:paraId="24832CD8" w14:textId="77777777" w:rsidTr="00F8662A">
        <w:trPr>
          <w:trHeight w:val="265"/>
        </w:trPr>
        <w:tc>
          <w:tcPr>
            <w:tcW w:w="3653" w:type="dxa"/>
            <w:gridSpan w:val="2"/>
            <w:tcBorders>
              <w:top w:val="nil"/>
            </w:tcBorders>
            <w:shd w:val="clear" w:color="auto" w:fill="F7CAAC"/>
          </w:tcPr>
          <w:p w14:paraId="5D1614F4" w14:textId="77777777" w:rsidR="0048096C" w:rsidRPr="00280882" w:rsidRDefault="0048096C" w:rsidP="00F8662A">
            <w:pPr>
              <w:jc w:val="both"/>
            </w:pPr>
            <w:r w:rsidRPr="00280882">
              <w:rPr>
                <w:b/>
              </w:rPr>
              <w:t>Studijní literatura a studijní pomůcky</w:t>
            </w:r>
          </w:p>
        </w:tc>
        <w:tc>
          <w:tcPr>
            <w:tcW w:w="6202" w:type="dxa"/>
            <w:gridSpan w:val="6"/>
            <w:tcBorders>
              <w:top w:val="nil"/>
              <w:bottom w:val="nil"/>
            </w:tcBorders>
          </w:tcPr>
          <w:p w14:paraId="332EC688" w14:textId="77777777" w:rsidR="0048096C" w:rsidRPr="00280882" w:rsidRDefault="0048096C" w:rsidP="00F8662A">
            <w:pPr>
              <w:jc w:val="both"/>
            </w:pPr>
          </w:p>
        </w:tc>
      </w:tr>
      <w:tr w:rsidR="0048096C" w14:paraId="4660B280" w14:textId="77777777" w:rsidTr="00F8662A">
        <w:trPr>
          <w:trHeight w:val="283"/>
        </w:trPr>
        <w:tc>
          <w:tcPr>
            <w:tcW w:w="9855" w:type="dxa"/>
            <w:gridSpan w:val="8"/>
            <w:tcBorders>
              <w:top w:val="nil"/>
            </w:tcBorders>
          </w:tcPr>
          <w:p w14:paraId="575C215A" w14:textId="77777777" w:rsidR="0048096C" w:rsidRDefault="0048096C" w:rsidP="00F8662A">
            <w:pPr>
              <w:jc w:val="both"/>
              <w:rPr>
                <w:b/>
              </w:rPr>
            </w:pPr>
            <w:r>
              <w:rPr>
                <w:b/>
              </w:rPr>
              <w:t>Povinná literatura</w:t>
            </w:r>
          </w:p>
          <w:p w14:paraId="04784D18" w14:textId="77777777" w:rsidR="0048096C" w:rsidRPr="00987BF0" w:rsidRDefault="0048096C" w:rsidP="00F8662A">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14:paraId="16324B91" w14:textId="77777777" w:rsidR="0048096C" w:rsidRDefault="0048096C" w:rsidP="00F8662A">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14:paraId="2289B5D8" w14:textId="77777777" w:rsidR="0048096C" w:rsidRPr="00F2139E" w:rsidRDefault="0048096C" w:rsidP="00F8662A">
            <w:pPr>
              <w:jc w:val="both"/>
            </w:pPr>
            <w:r>
              <w:t xml:space="preserve">BRIGHAM, E. F., EHRHARDT, M. C. </w:t>
            </w:r>
            <w:r>
              <w:rPr>
                <w:i/>
              </w:rPr>
              <w:t xml:space="preserve">Financial management: theory and practice. </w:t>
            </w:r>
            <w:r>
              <w:t>14th ed. Mason, OH: South-Western Cengage Learning, 2014, 1163 p. ISBN 978-1-111-97221-9.</w:t>
            </w:r>
          </w:p>
          <w:p w14:paraId="1811F3D7" w14:textId="77777777" w:rsidR="0048096C" w:rsidRDefault="0048096C" w:rsidP="00F8662A">
            <w:pPr>
              <w:jc w:val="both"/>
              <w:rPr>
                <w:b/>
              </w:rPr>
            </w:pPr>
            <w:r>
              <w:rPr>
                <w:b/>
              </w:rPr>
              <w:t>Doporučená literatura</w:t>
            </w:r>
          </w:p>
          <w:p w14:paraId="03C446D1" w14:textId="77777777" w:rsidR="0048096C" w:rsidRPr="00F2139E" w:rsidRDefault="0048096C" w:rsidP="00F8662A">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p>
          <w:p w14:paraId="1BDD6CE3" w14:textId="77777777" w:rsidR="0048096C" w:rsidRDefault="0048096C" w:rsidP="00F8662A">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p>
          <w:p w14:paraId="18A6F358" w14:textId="77777777" w:rsidR="0048096C" w:rsidRPr="007E5430" w:rsidRDefault="0048096C" w:rsidP="00F8662A">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p>
          <w:p w14:paraId="57D23742" w14:textId="77777777" w:rsidR="0048096C" w:rsidRDefault="0048096C" w:rsidP="00F8662A">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14:paraId="369EB2F9" w14:textId="77777777" w:rsidR="0048096C" w:rsidRDefault="0048096C" w:rsidP="00F8662A">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p>
          <w:p w14:paraId="0144C5B0" w14:textId="77777777" w:rsidR="0048096C" w:rsidRPr="001C339C" w:rsidRDefault="0048096C" w:rsidP="00F8662A">
            <w:pPr>
              <w:jc w:val="both"/>
            </w:pPr>
            <w:r>
              <w:t xml:space="preserve">WEIHRICH, H., KOONTZ, H. </w:t>
            </w:r>
            <w:r>
              <w:rPr>
                <w:i/>
              </w:rPr>
              <w:t xml:space="preserve">Management. </w:t>
            </w:r>
            <w:r>
              <w:t>Praha: Victoria Publishing, 1993, 659 s. ISBN 80-85605-45-7.</w:t>
            </w:r>
          </w:p>
        </w:tc>
      </w:tr>
      <w:tr w:rsidR="0048096C" w14:paraId="29E3B503"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ACAFDF" w14:textId="77777777" w:rsidR="0048096C" w:rsidRPr="00280882" w:rsidRDefault="0048096C" w:rsidP="00F8662A">
            <w:pPr>
              <w:jc w:val="center"/>
              <w:rPr>
                <w:b/>
              </w:rPr>
            </w:pPr>
            <w:r w:rsidRPr="00280882">
              <w:rPr>
                <w:b/>
              </w:rPr>
              <w:t>Informace ke kombinované nebo distanční formě</w:t>
            </w:r>
          </w:p>
        </w:tc>
      </w:tr>
      <w:tr w:rsidR="0048096C" w14:paraId="4D490B2A" w14:textId="77777777" w:rsidTr="00F8662A">
        <w:tc>
          <w:tcPr>
            <w:tcW w:w="4787" w:type="dxa"/>
            <w:gridSpan w:val="3"/>
            <w:tcBorders>
              <w:top w:val="single" w:sz="2" w:space="0" w:color="auto"/>
            </w:tcBorders>
            <w:shd w:val="clear" w:color="auto" w:fill="F7CAAC"/>
          </w:tcPr>
          <w:p w14:paraId="1FA3F402" w14:textId="77777777" w:rsidR="0048096C" w:rsidRPr="00280882" w:rsidRDefault="0048096C" w:rsidP="00F8662A">
            <w:pPr>
              <w:jc w:val="both"/>
            </w:pPr>
            <w:r w:rsidRPr="00280882">
              <w:rPr>
                <w:b/>
              </w:rPr>
              <w:lastRenderedPageBreak/>
              <w:t>Rozsah konzultací (soustředění)</w:t>
            </w:r>
          </w:p>
        </w:tc>
        <w:tc>
          <w:tcPr>
            <w:tcW w:w="889" w:type="dxa"/>
            <w:tcBorders>
              <w:top w:val="single" w:sz="2" w:space="0" w:color="auto"/>
            </w:tcBorders>
          </w:tcPr>
          <w:p w14:paraId="6FD4A1E0" w14:textId="77777777" w:rsidR="0048096C" w:rsidRPr="00280882" w:rsidRDefault="0048096C" w:rsidP="00F8662A">
            <w:pPr>
              <w:jc w:val="both"/>
            </w:pPr>
          </w:p>
        </w:tc>
        <w:tc>
          <w:tcPr>
            <w:tcW w:w="4179" w:type="dxa"/>
            <w:gridSpan w:val="4"/>
            <w:tcBorders>
              <w:top w:val="single" w:sz="2" w:space="0" w:color="auto"/>
            </w:tcBorders>
            <w:shd w:val="clear" w:color="auto" w:fill="F7CAAC"/>
          </w:tcPr>
          <w:p w14:paraId="4B531492" w14:textId="77777777" w:rsidR="0048096C" w:rsidRPr="00280882" w:rsidRDefault="0048096C" w:rsidP="00F8662A">
            <w:pPr>
              <w:jc w:val="both"/>
              <w:rPr>
                <w:b/>
              </w:rPr>
            </w:pPr>
            <w:r w:rsidRPr="00280882">
              <w:rPr>
                <w:b/>
              </w:rPr>
              <w:t xml:space="preserve">hodin </w:t>
            </w:r>
          </w:p>
        </w:tc>
      </w:tr>
      <w:tr w:rsidR="0048096C" w14:paraId="1C4B9E9B" w14:textId="77777777" w:rsidTr="00F8662A">
        <w:tc>
          <w:tcPr>
            <w:tcW w:w="9855" w:type="dxa"/>
            <w:gridSpan w:val="8"/>
            <w:shd w:val="clear" w:color="auto" w:fill="F7CAAC"/>
          </w:tcPr>
          <w:p w14:paraId="063E3A34" w14:textId="77777777" w:rsidR="0048096C" w:rsidRPr="00280882" w:rsidRDefault="0048096C" w:rsidP="00F8662A">
            <w:pPr>
              <w:jc w:val="both"/>
              <w:rPr>
                <w:b/>
              </w:rPr>
            </w:pPr>
            <w:r w:rsidRPr="00280882">
              <w:rPr>
                <w:b/>
              </w:rPr>
              <w:t>Informace o způsobu kontaktu s vyučujícím</w:t>
            </w:r>
          </w:p>
        </w:tc>
      </w:tr>
      <w:tr w:rsidR="0048096C" w14:paraId="3B22E3E8" w14:textId="77777777" w:rsidTr="00F8662A">
        <w:trPr>
          <w:trHeight w:val="754"/>
        </w:trPr>
        <w:tc>
          <w:tcPr>
            <w:tcW w:w="9855" w:type="dxa"/>
            <w:gridSpan w:val="8"/>
          </w:tcPr>
          <w:p w14:paraId="1C105F40" w14:textId="77777777" w:rsidR="0048096C" w:rsidRPr="00280882" w:rsidRDefault="0048096C" w:rsidP="00F8662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077D4F" w14:textId="77777777" w:rsidR="00317DD9" w:rsidRDefault="00317DD9"/>
    <w:p w14:paraId="75FE1FC7"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1226BADE" w14:textId="77777777" w:rsidTr="00F8662A">
        <w:tc>
          <w:tcPr>
            <w:tcW w:w="9855" w:type="dxa"/>
            <w:gridSpan w:val="8"/>
            <w:tcBorders>
              <w:bottom w:val="double" w:sz="4" w:space="0" w:color="auto"/>
            </w:tcBorders>
            <w:shd w:val="clear" w:color="auto" w:fill="BDD6EE"/>
          </w:tcPr>
          <w:p w14:paraId="34112E37" w14:textId="77777777" w:rsidR="00317DD9" w:rsidRDefault="00317DD9" w:rsidP="00F8662A">
            <w:pPr>
              <w:jc w:val="both"/>
              <w:rPr>
                <w:b/>
                <w:sz w:val="28"/>
              </w:rPr>
            </w:pPr>
            <w:r>
              <w:lastRenderedPageBreak/>
              <w:br w:type="page"/>
            </w:r>
            <w:r>
              <w:rPr>
                <w:b/>
                <w:sz w:val="28"/>
              </w:rPr>
              <w:t>B-III – Charakteristika studijního předmětu</w:t>
            </w:r>
          </w:p>
        </w:tc>
      </w:tr>
      <w:tr w:rsidR="00317DD9" w14:paraId="3B660D67" w14:textId="77777777" w:rsidTr="00F8662A">
        <w:tc>
          <w:tcPr>
            <w:tcW w:w="3086" w:type="dxa"/>
            <w:tcBorders>
              <w:top w:val="double" w:sz="4" w:space="0" w:color="auto"/>
            </w:tcBorders>
            <w:shd w:val="clear" w:color="auto" w:fill="F7CAAC"/>
          </w:tcPr>
          <w:p w14:paraId="72DB83AD" w14:textId="77777777" w:rsidR="00317DD9" w:rsidRPr="003205EA" w:rsidRDefault="00317DD9" w:rsidP="00F8662A">
            <w:pPr>
              <w:jc w:val="both"/>
              <w:rPr>
                <w:b/>
              </w:rPr>
            </w:pPr>
            <w:r w:rsidRPr="003205EA">
              <w:rPr>
                <w:b/>
              </w:rPr>
              <w:t>Název studijního předmětu</w:t>
            </w:r>
          </w:p>
        </w:tc>
        <w:tc>
          <w:tcPr>
            <w:tcW w:w="6769" w:type="dxa"/>
            <w:gridSpan w:val="7"/>
            <w:tcBorders>
              <w:top w:val="double" w:sz="4" w:space="0" w:color="auto"/>
            </w:tcBorders>
          </w:tcPr>
          <w:p w14:paraId="6A578A6B" w14:textId="77777777" w:rsidR="00317DD9" w:rsidRPr="003205EA" w:rsidRDefault="00317DD9" w:rsidP="00F8662A">
            <w:pPr>
              <w:jc w:val="both"/>
            </w:pPr>
            <w:r w:rsidRPr="003205EA">
              <w:t>Financial Markets</w:t>
            </w:r>
          </w:p>
        </w:tc>
      </w:tr>
      <w:tr w:rsidR="00317DD9" w14:paraId="7E4E4AA4" w14:textId="77777777" w:rsidTr="00F8662A">
        <w:trPr>
          <w:trHeight w:val="249"/>
        </w:trPr>
        <w:tc>
          <w:tcPr>
            <w:tcW w:w="3086" w:type="dxa"/>
            <w:shd w:val="clear" w:color="auto" w:fill="F7CAAC"/>
          </w:tcPr>
          <w:p w14:paraId="551CFCC9" w14:textId="77777777" w:rsidR="00317DD9" w:rsidRPr="003205EA" w:rsidRDefault="00317DD9" w:rsidP="00F8662A">
            <w:pPr>
              <w:jc w:val="both"/>
              <w:rPr>
                <w:b/>
              </w:rPr>
            </w:pPr>
            <w:r w:rsidRPr="003205EA">
              <w:rPr>
                <w:b/>
              </w:rPr>
              <w:t>Typ předmětu</w:t>
            </w:r>
          </w:p>
        </w:tc>
        <w:tc>
          <w:tcPr>
            <w:tcW w:w="3406" w:type="dxa"/>
            <w:gridSpan w:val="4"/>
          </w:tcPr>
          <w:p w14:paraId="541A9917" w14:textId="77777777" w:rsidR="00317DD9" w:rsidRPr="003205EA" w:rsidRDefault="00317DD9" w:rsidP="00F8662A">
            <w:pPr>
              <w:jc w:val="both"/>
            </w:pPr>
            <w:r w:rsidRPr="003205EA">
              <w:t>povinný „P“</w:t>
            </w:r>
          </w:p>
        </w:tc>
        <w:tc>
          <w:tcPr>
            <w:tcW w:w="2695" w:type="dxa"/>
            <w:gridSpan w:val="2"/>
            <w:shd w:val="clear" w:color="auto" w:fill="F7CAAC"/>
          </w:tcPr>
          <w:p w14:paraId="1B6FDAAE" w14:textId="77777777" w:rsidR="00317DD9" w:rsidRPr="003205EA" w:rsidRDefault="00317DD9" w:rsidP="00F8662A">
            <w:pPr>
              <w:jc w:val="both"/>
            </w:pPr>
            <w:r w:rsidRPr="003205EA">
              <w:rPr>
                <w:b/>
              </w:rPr>
              <w:t>doporučený ročník / semestr</w:t>
            </w:r>
          </w:p>
        </w:tc>
        <w:tc>
          <w:tcPr>
            <w:tcW w:w="668" w:type="dxa"/>
          </w:tcPr>
          <w:p w14:paraId="2D24F817" w14:textId="77777777" w:rsidR="00317DD9" w:rsidRPr="003205EA" w:rsidRDefault="00317DD9" w:rsidP="00F8662A">
            <w:pPr>
              <w:jc w:val="both"/>
            </w:pPr>
            <w:r w:rsidRPr="003205EA">
              <w:t>2/Z</w:t>
            </w:r>
          </w:p>
        </w:tc>
      </w:tr>
      <w:tr w:rsidR="00317DD9" w14:paraId="4ECEBFA3" w14:textId="77777777" w:rsidTr="00F8662A">
        <w:tc>
          <w:tcPr>
            <w:tcW w:w="3086" w:type="dxa"/>
            <w:shd w:val="clear" w:color="auto" w:fill="F7CAAC"/>
          </w:tcPr>
          <w:p w14:paraId="1C926FF0" w14:textId="77777777" w:rsidR="00317DD9" w:rsidRPr="003205EA" w:rsidRDefault="00317DD9" w:rsidP="00F8662A">
            <w:pPr>
              <w:jc w:val="both"/>
              <w:rPr>
                <w:b/>
              </w:rPr>
            </w:pPr>
            <w:r w:rsidRPr="003205EA">
              <w:rPr>
                <w:b/>
              </w:rPr>
              <w:t>Rozsah studijního předmětu</w:t>
            </w:r>
          </w:p>
        </w:tc>
        <w:tc>
          <w:tcPr>
            <w:tcW w:w="1701" w:type="dxa"/>
            <w:gridSpan w:val="2"/>
          </w:tcPr>
          <w:p w14:paraId="38DD157E" w14:textId="77777777" w:rsidR="00317DD9" w:rsidRPr="003205EA" w:rsidRDefault="00317DD9" w:rsidP="00F8662A">
            <w:pPr>
              <w:jc w:val="both"/>
            </w:pPr>
            <w:r w:rsidRPr="003205EA">
              <w:t>13p + 13s</w:t>
            </w:r>
          </w:p>
        </w:tc>
        <w:tc>
          <w:tcPr>
            <w:tcW w:w="889" w:type="dxa"/>
            <w:shd w:val="clear" w:color="auto" w:fill="F7CAAC"/>
          </w:tcPr>
          <w:p w14:paraId="148E4B4F" w14:textId="77777777" w:rsidR="00317DD9" w:rsidRPr="003205EA" w:rsidRDefault="00317DD9" w:rsidP="00F8662A">
            <w:pPr>
              <w:jc w:val="both"/>
              <w:rPr>
                <w:b/>
              </w:rPr>
            </w:pPr>
            <w:r w:rsidRPr="003205EA">
              <w:rPr>
                <w:b/>
              </w:rPr>
              <w:t xml:space="preserve">hod. </w:t>
            </w:r>
          </w:p>
        </w:tc>
        <w:tc>
          <w:tcPr>
            <w:tcW w:w="816" w:type="dxa"/>
          </w:tcPr>
          <w:p w14:paraId="31EBC295" w14:textId="77777777" w:rsidR="00317DD9" w:rsidRPr="003205EA" w:rsidRDefault="00317DD9" w:rsidP="00F8662A">
            <w:pPr>
              <w:jc w:val="both"/>
            </w:pPr>
            <w:r w:rsidRPr="003205EA">
              <w:t>26</w:t>
            </w:r>
          </w:p>
        </w:tc>
        <w:tc>
          <w:tcPr>
            <w:tcW w:w="2156" w:type="dxa"/>
            <w:shd w:val="clear" w:color="auto" w:fill="F7CAAC"/>
          </w:tcPr>
          <w:p w14:paraId="3C94A067" w14:textId="77777777" w:rsidR="00317DD9" w:rsidRPr="003205EA" w:rsidRDefault="00317DD9" w:rsidP="00F8662A">
            <w:pPr>
              <w:jc w:val="both"/>
              <w:rPr>
                <w:b/>
              </w:rPr>
            </w:pPr>
            <w:r w:rsidRPr="003205EA">
              <w:rPr>
                <w:b/>
              </w:rPr>
              <w:t>kreditů</w:t>
            </w:r>
          </w:p>
        </w:tc>
        <w:tc>
          <w:tcPr>
            <w:tcW w:w="1207" w:type="dxa"/>
            <w:gridSpan w:val="2"/>
          </w:tcPr>
          <w:p w14:paraId="2CDA53D4" w14:textId="77777777" w:rsidR="00317DD9" w:rsidRPr="003205EA" w:rsidRDefault="00317DD9" w:rsidP="00F8662A">
            <w:pPr>
              <w:jc w:val="both"/>
            </w:pPr>
            <w:r w:rsidRPr="003205EA">
              <w:t>3</w:t>
            </w:r>
          </w:p>
        </w:tc>
      </w:tr>
      <w:tr w:rsidR="00317DD9" w14:paraId="308D3033" w14:textId="77777777" w:rsidTr="00F8662A">
        <w:tc>
          <w:tcPr>
            <w:tcW w:w="3086" w:type="dxa"/>
            <w:shd w:val="clear" w:color="auto" w:fill="F7CAAC"/>
          </w:tcPr>
          <w:p w14:paraId="6C9A9EF6" w14:textId="77777777" w:rsidR="00317DD9" w:rsidRPr="003205EA" w:rsidRDefault="00317DD9" w:rsidP="00F8662A">
            <w:pPr>
              <w:jc w:val="both"/>
              <w:rPr>
                <w:b/>
              </w:rPr>
            </w:pPr>
            <w:r w:rsidRPr="003205EA">
              <w:rPr>
                <w:b/>
              </w:rPr>
              <w:t>Prerekvizity, korekvizity, ekvivalence</w:t>
            </w:r>
          </w:p>
        </w:tc>
        <w:tc>
          <w:tcPr>
            <w:tcW w:w="6769" w:type="dxa"/>
            <w:gridSpan w:val="7"/>
          </w:tcPr>
          <w:p w14:paraId="02D13FE7" w14:textId="77777777" w:rsidR="00317DD9" w:rsidRPr="003205EA" w:rsidRDefault="00317DD9" w:rsidP="00F8662A">
            <w:pPr>
              <w:jc w:val="both"/>
            </w:pPr>
          </w:p>
        </w:tc>
      </w:tr>
      <w:tr w:rsidR="00317DD9" w14:paraId="625B2DFF" w14:textId="77777777" w:rsidTr="00F8662A">
        <w:tc>
          <w:tcPr>
            <w:tcW w:w="3086" w:type="dxa"/>
            <w:shd w:val="clear" w:color="auto" w:fill="F7CAAC"/>
          </w:tcPr>
          <w:p w14:paraId="337EDF9C" w14:textId="77777777" w:rsidR="00317DD9" w:rsidRPr="003205EA" w:rsidRDefault="00317DD9" w:rsidP="00F8662A">
            <w:pPr>
              <w:jc w:val="both"/>
              <w:rPr>
                <w:b/>
              </w:rPr>
            </w:pPr>
            <w:r w:rsidRPr="003205EA">
              <w:rPr>
                <w:b/>
              </w:rPr>
              <w:t>Způsob ověření studijních výsledků</w:t>
            </w:r>
          </w:p>
        </w:tc>
        <w:tc>
          <w:tcPr>
            <w:tcW w:w="3406" w:type="dxa"/>
            <w:gridSpan w:val="4"/>
          </w:tcPr>
          <w:p w14:paraId="25552E4D" w14:textId="77777777" w:rsidR="00317DD9" w:rsidRPr="003205EA" w:rsidRDefault="00317DD9" w:rsidP="00F8662A">
            <w:pPr>
              <w:jc w:val="both"/>
            </w:pPr>
            <w:r w:rsidRPr="003205EA">
              <w:t>klasifikovaný zápočet</w:t>
            </w:r>
          </w:p>
        </w:tc>
        <w:tc>
          <w:tcPr>
            <w:tcW w:w="2156" w:type="dxa"/>
            <w:shd w:val="clear" w:color="auto" w:fill="F7CAAC"/>
          </w:tcPr>
          <w:p w14:paraId="4FDE1684" w14:textId="77777777" w:rsidR="00317DD9" w:rsidRPr="003205EA" w:rsidRDefault="00317DD9" w:rsidP="00F8662A">
            <w:pPr>
              <w:jc w:val="both"/>
              <w:rPr>
                <w:b/>
              </w:rPr>
            </w:pPr>
            <w:r w:rsidRPr="003205EA">
              <w:rPr>
                <w:b/>
              </w:rPr>
              <w:t>Forma výuky</w:t>
            </w:r>
          </w:p>
        </w:tc>
        <w:tc>
          <w:tcPr>
            <w:tcW w:w="1207" w:type="dxa"/>
            <w:gridSpan w:val="2"/>
          </w:tcPr>
          <w:p w14:paraId="161297ED" w14:textId="77777777" w:rsidR="00317DD9" w:rsidRPr="003205EA" w:rsidRDefault="00317DD9" w:rsidP="00F8662A">
            <w:pPr>
              <w:jc w:val="both"/>
            </w:pPr>
            <w:r w:rsidRPr="003205EA">
              <w:t>přednáška, seminář</w:t>
            </w:r>
          </w:p>
        </w:tc>
      </w:tr>
      <w:tr w:rsidR="00317DD9" w14:paraId="6EFB86C2" w14:textId="77777777" w:rsidTr="00F8662A">
        <w:tc>
          <w:tcPr>
            <w:tcW w:w="3086" w:type="dxa"/>
            <w:shd w:val="clear" w:color="auto" w:fill="F7CAAC"/>
          </w:tcPr>
          <w:p w14:paraId="5F0073BD" w14:textId="77777777" w:rsidR="00317DD9" w:rsidRPr="003205EA" w:rsidRDefault="00317DD9" w:rsidP="00F8662A">
            <w:pPr>
              <w:jc w:val="both"/>
              <w:rPr>
                <w:b/>
              </w:rPr>
            </w:pPr>
            <w:r w:rsidRPr="003205EA">
              <w:rPr>
                <w:b/>
              </w:rPr>
              <w:t>Forma způsobu ověření studijních výsledků a další požadavky na studenta</w:t>
            </w:r>
          </w:p>
        </w:tc>
        <w:tc>
          <w:tcPr>
            <w:tcW w:w="6769" w:type="dxa"/>
            <w:gridSpan w:val="7"/>
            <w:tcBorders>
              <w:bottom w:val="nil"/>
            </w:tcBorders>
          </w:tcPr>
          <w:p w14:paraId="2F650D47" w14:textId="77777777" w:rsidR="00317DD9" w:rsidRPr="003205EA" w:rsidRDefault="00317DD9" w:rsidP="00F8662A">
            <w:pPr>
              <w:jc w:val="both"/>
            </w:pPr>
            <w:r w:rsidRPr="003205EA">
              <w:t>Způsob zakončení předmětu – klasifikovaný zápočet</w:t>
            </w:r>
          </w:p>
          <w:p w14:paraId="52BB1AAF" w14:textId="77777777" w:rsidR="00317DD9" w:rsidRPr="003205EA" w:rsidRDefault="00317DD9" w:rsidP="00F8662A">
            <w:pPr>
              <w:jc w:val="both"/>
            </w:pPr>
            <w:r w:rsidRPr="003205EA">
              <w:t xml:space="preserve">Požadavky na </w:t>
            </w:r>
            <w:r>
              <w:t xml:space="preserve">klasifikovaný </w:t>
            </w:r>
            <w:r w:rsidRPr="003205EA">
              <w:t>zápočet: 80% aktivní účast na seminářích, písemný test s maximálním možným počtem dosažitelných bodů 100 musí být napsán alespoň na 60 %.</w:t>
            </w:r>
          </w:p>
        </w:tc>
      </w:tr>
      <w:tr w:rsidR="00317DD9" w14:paraId="07D90123" w14:textId="77777777" w:rsidTr="00F8662A">
        <w:trPr>
          <w:trHeight w:val="70"/>
        </w:trPr>
        <w:tc>
          <w:tcPr>
            <w:tcW w:w="9855" w:type="dxa"/>
            <w:gridSpan w:val="8"/>
            <w:tcBorders>
              <w:top w:val="nil"/>
            </w:tcBorders>
          </w:tcPr>
          <w:p w14:paraId="426DC2DA" w14:textId="77777777" w:rsidR="00317DD9" w:rsidRPr="009F4A37" w:rsidRDefault="00317DD9" w:rsidP="00F8662A">
            <w:pPr>
              <w:jc w:val="both"/>
              <w:rPr>
                <w:sz w:val="16"/>
              </w:rPr>
            </w:pPr>
          </w:p>
        </w:tc>
      </w:tr>
      <w:tr w:rsidR="00317DD9" w14:paraId="016D0475" w14:textId="77777777" w:rsidTr="00F8662A">
        <w:trPr>
          <w:trHeight w:val="197"/>
        </w:trPr>
        <w:tc>
          <w:tcPr>
            <w:tcW w:w="3086" w:type="dxa"/>
            <w:tcBorders>
              <w:top w:val="nil"/>
            </w:tcBorders>
            <w:shd w:val="clear" w:color="auto" w:fill="F7CAAC"/>
          </w:tcPr>
          <w:p w14:paraId="2B0D4A52" w14:textId="77777777" w:rsidR="00317DD9" w:rsidRPr="003205EA" w:rsidRDefault="00317DD9" w:rsidP="00F8662A">
            <w:pPr>
              <w:jc w:val="both"/>
              <w:rPr>
                <w:b/>
              </w:rPr>
            </w:pPr>
            <w:r w:rsidRPr="003205EA">
              <w:rPr>
                <w:b/>
              </w:rPr>
              <w:t>Garant předmětu</w:t>
            </w:r>
          </w:p>
        </w:tc>
        <w:tc>
          <w:tcPr>
            <w:tcW w:w="6769" w:type="dxa"/>
            <w:gridSpan w:val="7"/>
            <w:tcBorders>
              <w:top w:val="nil"/>
            </w:tcBorders>
          </w:tcPr>
          <w:p w14:paraId="37E904E1" w14:textId="77777777" w:rsidR="00317DD9" w:rsidRPr="003205EA" w:rsidRDefault="00317DD9" w:rsidP="00F8662A">
            <w:pPr>
              <w:jc w:val="both"/>
            </w:pPr>
            <w:r w:rsidRPr="003205EA">
              <w:t>Ing. Jana Vychytilová, Ph.D.</w:t>
            </w:r>
          </w:p>
        </w:tc>
      </w:tr>
      <w:tr w:rsidR="00317DD9" w14:paraId="612D4FE9" w14:textId="77777777" w:rsidTr="00F8662A">
        <w:trPr>
          <w:trHeight w:val="243"/>
        </w:trPr>
        <w:tc>
          <w:tcPr>
            <w:tcW w:w="3086" w:type="dxa"/>
            <w:tcBorders>
              <w:top w:val="nil"/>
            </w:tcBorders>
            <w:shd w:val="clear" w:color="auto" w:fill="F7CAAC"/>
          </w:tcPr>
          <w:p w14:paraId="4E50B260" w14:textId="77777777" w:rsidR="00317DD9" w:rsidRPr="003205EA" w:rsidRDefault="00317DD9" w:rsidP="00F8662A">
            <w:pPr>
              <w:jc w:val="both"/>
              <w:rPr>
                <w:b/>
              </w:rPr>
            </w:pPr>
            <w:r w:rsidRPr="003205EA">
              <w:rPr>
                <w:b/>
              </w:rPr>
              <w:t>Zapojení garanta do výuky předmětu</w:t>
            </w:r>
          </w:p>
        </w:tc>
        <w:tc>
          <w:tcPr>
            <w:tcW w:w="6769" w:type="dxa"/>
            <w:gridSpan w:val="7"/>
            <w:tcBorders>
              <w:top w:val="nil"/>
            </w:tcBorders>
          </w:tcPr>
          <w:p w14:paraId="08D7FDB9" w14:textId="77777777" w:rsidR="00317DD9" w:rsidRPr="003205EA" w:rsidRDefault="00317DD9" w:rsidP="00F8662A">
            <w:pPr>
              <w:jc w:val="both"/>
            </w:pPr>
            <w:r w:rsidRPr="003205EA">
              <w:t>Garant se podílí na přednášení v rozsahu 100 %, dále stanovuje koncepci seminářů a dohlíží na jejich jednotné vedení.</w:t>
            </w:r>
          </w:p>
        </w:tc>
      </w:tr>
      <w:tr w:rsidR="00317DD9" w14:paraId="7C498067" w14:textId="77777777" w:rsidTr="00F8662A">
        <w:tc>
          <w:tcPr>
            <w:tcW w:w="3086" w:type="dxa"/>
            <w:shd w:val="clear" w:color="auto" w:fill="F7CAAC"/>
          </w:tcPr>
          <w:p w14:paraId="225F9635" w14:textId="77777777" w:rsidR="00317DD9" w:rsidRPr="003205EA" w:rsidRDefault="00317DD9" w:rsidP="00F8662A">
            <w:pPr>
              <w:jc w:val="both"/>
              <w:rPr>
                <w:b/>
              </w:rPr>
            </w:pPr>
            <w:r w:rsidRPr="003205EA">
              <w:rPr>
                <w:b/>
              </w:rPr>
              <w:t>Vyučující</w:t>
            </w:r>
          </w:p>
        </w:tc>
        <w:tc>
          <w:tcPr>
            <w:tcW w:w="6769" w:type="dxa"/>
            <w:gridSpan w:val="7"/>
            <w:tcBorders>
              <w:bottom w:val="nil"/>
            </w:tcBorders>
          </w:tcPr>
          <w:p w14:paraId="48122CB2" w14:textId="77777777" w:rsidR="00317DD9" w:rsidRPr="003205EA" w:rsidRDefault="00317DD9" w:rsidP="00F8662A">
            <w:pPr>
              <w:jc w:val="both"/>
            </w:pPr>
            <w:r w:rsidRPr="003205EA">
              <w:t>Ing. Jana Vychytilová, Ph.D.</w:t>
            </w:r>
            <w:r>
              <w:t xml:space="preserve"> - přednášky</w:t>
            </w:r>
            <w:r w:rsidRPr="003205EA">
              <w:t xml:space="preserve"> (100%)</w:t>
            </w:r>
          </w:p>
        </w:tc>
      </w:tr>
      <w:tr w:rsidR="00317DD9" w14:paraId="0470AC60" w14:textId="77777777" w:rsidTr="00F8662A">
        <w:trPr>
          <w:trHeight w:val="70"/>
        </w:trPr>
        <w:tc>
          <w:tcPr>
            <w:tcW w:w="9855" w:type="dxa"/>
            <w:gridSpan w:val="8"/>
            <w:tcBorders>
              <w:top w:val="nil"/>
            </w:tcBorders>
          </w:tcPr>
          <w:p w14:paraId="2ACFE428" w14:textId="77777777" w:rsidR="00317DD9" w:rsidRPr="009F4A37" w:rsidRDefault="00317DD9" w:rsidP="00F8662A">
            <w:pPr>
              <w:jc w:val="both"/>
              <w:rPr>
                <w:sz w:val="16"/>
              </w:rPr>
            </w:pPr>
          </w:p>
        </w:tc>
      </w:tr>
      <w:tr w:rsidR="00317DD9" w14:paraId="7957D187" w14:textId="77777777" w:rsidTr="00F8662A">
        <w:tc>
          <w:tcPr>
            <w:tcW w:w="3086" w:type="dxa"/>
            <w:shd w:val="clear" w:color="auto" w:fill="F7CAAC"/>
          </w:tcPr>
          <w:p w14:paraId="71918A2E" w14:textId="77777777" w:rsidR="00317DD9" w:rsidRPr="003205EA" w:rsidRDefault="00317DD9" w:rsidP="00F8662A">
            <w:pPr>
              <w:jc w:val="both"/>
              <w:rPr>
                <w:b/>
              </w:rPr>
            </w:pPr>
            <w:r w:rsidRPr="003205EA">
              <w:rPr>
                <w:b/>
              </w:rPr>
              <w:t>Stručná anotace předmětu</w:t>
            </w:r>
          </w:p>
        </w:tc>
        <w:tc>
          <w:tcPr>
            <w:tcW w:w="6769" w:type="dxa"/>
            <w:gridSpan w:val="7"/>
            <w:tcBorders>
              <w:bottom w:val="nil"/>
            </w:tcBorders>
          </w:tcPr>
          <w:p w14:paraId="776F0676" w14:textId="77777777" w:rsidR="00317DD9" w:rsidRPr="003205EA" w:rsidRDefault="00317DD9" w:rsidP="00F8662A">
            <w:pPr>
              <w:jc w:val="both"/>
            </w:pPr>
          </w:p>
        </w:tc>
      </w:tr>
      <w:tr w:rsidR="00317DD9" w14:paraId="0FF1AED8" w14:textId="77777777" w:rsidTr="00F8662A">
        <w:trPr>
          <w:trHeight w:val="2969"/>
        </w:trPr>
        <w:tc>
          <w:tcPr>
            <w:tcW w:w="9855" w:type="dxa"/>
            <w:gridSpan w:val="8"/>
            <w:tcBorders>
              <w:top w:val="nil"/>
              <w:bottom w:val="single" w:sz="12" w:space="0" w:color="auto"/>
            </w:tcBorders>
          </w:tcPr>
          <w:p w14:paraId="390E2134" w14:textId="77777777" w:rsidR="00317DD9" w:rsidRDefault="00317DD9" w:rsidP="00F8662A">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6E1C96CA" w14:textId="77777777" w:rsidR="00317DD9" w:rsidRPr="003205EA" w:rsidRDefault="00317DD9" w:rsidP="00F8662A">
            <w:pPr>
              <w:jc w:val="both"/>
            </w:pPr>
            <w:r>
              <w:t>Obsah</w:t>
            </w:r>
          </w:p>
          <w:p w14:paraId="59D1A77C"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Úvod do finančního systému, magický trojúhelník, reálné investice a investiční pravidla </w:t>
            </w:r>
          </w:p>
          <w:p w14:paraId="5B1333A9"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Úročení, úroková míra, úrokové období, současná a budoucí hodnota kapitálu</w:t>
            </w:r>
          </w:p>
          <w:p w14:paraId="0AB1BEA7"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Diskontování, diskontní sazba, druhy směnek, eskont a reeskont směnky</w:t>
            </w:r>
          </w:p>
          <w:p w14:paraId="5FEBC17E"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Spoření krátkodobé, dlouhodobé, kombinace, typy spořících produktů fin</w:t>
            </w:r>
            <w:r>
              <w:rPr>
                <w:rFonts w:ascii="Times New Roman" w:hAnsi="Times New Roman"/>
                <w:sz w:val="20"/>
                <w:szCs w:val="20"/>
              </w:rPr>
              <w:t>ančního</w:t>
            </w:r>
            <w:r w:rsidRPr="003205EA">
              <w:rPr>
                <w:rFonts w:ascii="Times New Roman" w:hAnsi="Times New Roman"/>
                <w:sz w:val="20"/>
                <w:szCs w:val="20"/>
              </w:rPr>
              <w:t xml:space="preserve"> trhu</w:t>
            </w:r>
          </w:p>
          <w:p w14:paraId="726ADAC8"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Důchodový počet, důchod dočasný, bezprostřední, věčný, odložený, formy důchodového připojištění </w:t>
            </w:r>
          </w:p>
          <w:p w14:paraId="08582CF6"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Akcie, vnitřní hodnota, dividendový model</w:t>
            </w:r>
          </w:p>
          <w:p w14:paraId="39C1880C"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Dluhopisy, jejich ohodnocování, nominální a reálná výnosová míra, rendita, durace </w:t>
            </w:r>
          </w:p>
          <w:p w14:paraId="508D146B"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Měny, devizový kurz, forex, spread, kotace</w:t>
            </w:r>
          </w:p>
          <w:p w14:paraId="4F552177"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Deriváty - opce, základní typy plain vanilla opcí, opční prémie, bod zvratu</w:t>
            </w:r>
          </w:p>
        </w:tc>
      </w:tr>
      <w:tr w:rsidR="00317DD9" w14:paraId="19313F75" w14:textId="77777777" w:rsidTr="00F8662A">
        <w:trPr>
          <w:trHeight w:val="265"/>
        </w:trPr>
        <w:tc>
          <w:tcPr>
            <w:tcW w:w="3653" w:type="dxa"/>
            <w:gridSpan w:val="2"/>
            <w:tcBorders>
              <w:top w:val="nil"/>
            </w:tcBorders>
            <w:shd w:val="clear" w:color="auto" w:fill="F7CAAC"/>
          </w:tcPr>
          <w:p w14:paraId="45CD5B6D" w14:textId="77777777" w:rsidR="00317DD9" w:rsidRPr="003205EA" w:rsidRDefault="00317DD9" w:rsidP="00F8662A">
            <w:pPr>
              <w:jc w:val="both"/>
            </w:pPr>
            <w:r w:rsidRPr="003205EA">
              <w:rPr>
                <w:b/>
              </w:rPr>
              <w:t>Studijní literatura a studijní pomůcky</w:t>
            </w:r>
          </w:p>
        </w:tc>
        <w:tc>
          <w:tcPr>
            <w:tcW w:w="6202" w:type="dxa"/>
            <w:gridSpan w:val="6"/>
            <w:tcBorders>
              <w:top w:val="nil"/>
              <w:bottom w:val="nil"/>
            </w:tcBorders>
          </w:tcPr>
          <w:p w14:paraId="72393EF5" w14:textId="77777777" w:rsidR="00317DD9" w:rsidRPr="003205EA" w:rsidRDefault="00317DD9" w:rsidP="00F8662A">
            <w:pPr>
              <w:jc w:val="both"/>
            </w:pPr>
          </w:p>
        </w:tc>
      </w:tr>
      <w:tr w:rsidR="00317DD9" w14:paraId="59A68BC3" w14:textId="77777777" w:rsidTr="00F8662A">
        <w:trPr>
          <w:trHeight w:val="1497"/>
        </w:trPr>
        <w:tc>
          <w:tcPr>
            <w:tcW w:w="9855" w:type="dxa"/>
            <w:gridSpan w:val="8"/>
            <w:tcBorders>
              <w:top w:val="nil"/>
            </w:tcBorders>
          </w:tcPr>
          <w:p w14:paraId="115C2820" w14:textId="77777777" w:rsidR="00317DD9" w:rsidRPr="008D1F2F" w:rsidRDefault="00317DD9" w:rsidP="00F8662A">
            <w:pPr>
              <w:jc w:val="both"/>
              <w:rPr>
                <w:b/>
              </w:rPr>
            </w:pPr>
            <w:r w:rsidRPr="008D1F2F">
              <w:rPr>
                <w:b/>
              </w:rPr>
              <w:t>Povinná literatura</w:t>
            </w:r>
          </w:p>
          <w:p w14:paraId="177C0515" w14:textId="77777777" w:rsidR="00317DD9" w:rsidRDefault="00317DD9" w:rsidP="00F8662A">
            <w:pPr>
              <w:jc w:val="both"/>
            </w:pPr>
            <w:r>
              <w:t>CAPINSKI, M.,</w:t>
            </w:r>
            <w:r w:rsidRPr="008D1F2F">
              <w:t xml:space="preserve"> ZASTAWNIAK</w:t>
            </w:r>
            <w:r>
              <w:t xml:space="preserve">, T. </w:t>
            </w:r>
            <w:r w:rsidRPr="000134A6">
              <w:rPr>
                <w:i/>
              </w:rPr>
              <w:t>Mathematics for Finance: An Introduction to Financial Engineering.</w:t>
            </w:r>
            <w:r>
              <w:t xml:space="preserve"> </w:t>
            </w:r>
            <w:r w:rsidRPr="008D1F2F">
              <w:t>London: Springer</w:t>
            </w:r>
            <w:r>
              <w:t xml:space="preserve">, 2003, 310 s. ISBN </w:t>
            </w:r>
            <w:r w:rsidRPr="008D1F2F">
              <w:t>1852333308</w:t>
            </w:r>
            <w:r>
              <w:t>.</w:t>
            </w:r>
          </w:p>
          <w:p w14:paraId="0BDBA59D" w14:textId="77777777" w:rsidR="00317DD9" w:rsidRDefault="00317DD9" w:rsidP="00F8662A">
            <w:pPr>
              <w:jc w:val="both"/>
            </w:pPr>
            <w:r w:rsidRPr="008D1F2F">
              <w:t>PHILLIPS, P</w:t>
            </w:r>
            <w:r>
              <w:t xml:space="preserve">. </w:t>
            </w:r>
            <w:r w:rsidRPr="008D1F2F">
              <w:t>J.</w:t>
            </w:r>
            <w:r>
              <w:t xml:space="preserve">, VINEY, CH. </w:t>
            </w:r>
            <w:r w:rsidRPr="008D1F2F">
              <w:rPr>
                <w:i/>
              </w:rPr>
              <w:t>Financial Institutions, Instruments and Markets</w:t>
            </w:r>
            <w:r>
              <w:t xml:space="preserve">. Australia: McGraw-Hill, 2012, 733 s. ISBN </w:t>
            </w:r>
            <w:r w:rsidRPr="008D1F2F">
              <w:t>9780071012416</w:t>
            </w:r>
            <w:r>
              <w:t xml:space="preserve">.  </w:t>
            </w:r>
          </w:p>
          <w:p w14:paraId="046D273E" w14:textId="77777777" w:rsidR="00317DD9" w:rsidRDefault="00317DD9" w:rsidP="00F8662A">
            <w:pPr>
              <w:jc w:val="both"/>
            </w:pPr>
            <w:r w:rsidRPr="008D1F2F">
              <w:t>ROSSER, M.</w:t>
            </w:r>
            <w:r>
              <w:t xml:space="preserve"> </w:t>
            </w:r>
            <w:r w:rsidRPr="008D1F2F">
              <w:rPr>
                <w:i/>
              </w:rPr>
              <w:t>Basic Mathematics fo Economists</w:t>
            </w:r>
            <w:r>
              <w:t xml:space="preserve">. London: Routledge, 2003, 544 s. ISBN </w:t>
            </w:r>
            <w:r w:rsidRPr="008D1F2F">
              <w:t>0-203-42439-5</w:t>
            </w:r>
            <w:r>
              <w:t xml:space="preserve">. </w:t>
            </w:r>
          </w:p>
          <w:p w14:paraId="6A8739A2" w14:textId="77777777" w:rsidR="00317DD9" w:rsidRDefault="00317DD9" w:rsidP="00F8662A">
            <w:pPr>
              <w:jc w:val="both"/>
              <w:rPr>
                <w:b/>
              </w:rPr>
            </w:pPr>
            <w:r w:rsidRPr="000134A6">
              <w:rPr>
                <w:b/>
              </w:rPr>
              <w:t>Doporučená literatura</w:t>
            </w:r>
          </w:p>
          <w:p w14:paraId="60BAD9F6" w14:textId="77777777" w:rsidR="00317DD9" w:rsidRDefault="00317DD9" w:rsidP="00F8662A">
            <w:pPr>
              <w:jc w:val="both"/>
            </w:pPr>
            <w:r w:rsidRPr="000134A6">
              <w:t>BIEHLER</w:t>
            </w:r>
            <w:r>
              <w:t>, T</w:t>
            </w:r>
            <w:r w:rsidRPr="000134A6">
              <w:t xml:space="preserve">. </w:t>
            </w:r>
            <w:r w:rsidRPr="000134A6">
              <w:rPr>
                <w:i/>
              </w:rPr>
              <w:t>The mathematics of money: math for business and personal business decisions</w:t>
            </w:r>
            <w:r w:rsidRPr="000134A6">
              <w:t xml:space="preserve"> Mc-Graw Hill, 2008</w:t>
            </w:r>
            <w:r>
              <w:t xml:space="preserve">, 688 s. ISBN </w:t>
            </w:r>
            <w:r w:rsidRPr="000134A6">
              <w:t>978-0073524825</w:t>
            </w:r>
            <w:r>
              <w:t>.</w:t>
            </w:r>
          </w:p>
          <w:p w14:paraId="7B489199" w14:textId="77777777" w:rsidR="00317DD9" w:rsidRPr="000134A6" w:rsidRDefault="00317DD9" w:rsidP="00F8662A">
            <w:pPr>
              <w:jc w:val="both"/>
            </w:pPr>
            <w:r w:rsidRPr="000134A6">
              <w:t>BIERMAN</w:t>
            </w:r>
            <w:r>
              <w:t>, H.,</w:t>
            </w:r>
            <w:r w:rsidRPr="000134A6">
              <w:t xml:space="preserve"> </w:t>
            </w:r>
            <w:r>
              <w:t>SMIDT, S</w:t>
            </w:r>
            <w:r w:rsidRPr="000134A6">
              <w:t xml:space="preserve">. </w:t>
            </w:r>
            <w:r w:rsidRPr="000134A6">
              <w:rPr>
                <w:i/>
              </w:rPr>
              <w:t>Financial Management for Decsion Making</w:t>
            </w:r>
            <w:r w:rsidRPr="000134A6">
              <w:t xml:space="preserve"> Washington</w:t>
            </w:r>
            <w:r>
              <w:t xml:space="preserve">: </w:t>
            </w:r>
            <w:r w:rsidRPr="000134A6">
              <w:t>Beard Books</w:t>
            </w:r>
            <w:r>
              <w:t>,</w:t>
            </w:r>
            <w:r w:rsidRPr="000134A6">
              <w:t xml:space="preserve"> 2003</w:t>
            </w:r>
            <w:r>
              <w:t>, 828 s.</w:t>
            </w:r>
            <w:r w:rsidRPr="000134A6">
              <w:t xml:space="preserve"> ISBN 1-58798-212-9</w:t>
            </w:r>
            <w:r>
              <w:t>.</w:t>
            </w:r>
          </w:p>
          <w:p w14:paraId="2A06959E" w14:textId="77777777" w:rsidR="00317DD9" w:rsidRPr="003205EA" w:rsidRDefault="00317DD9" w:rsidP="00F8662A">
            <w:pPr>
              <w:jc w:val="both"/>
            </w:pPr>
            <w:r w:rsidRPr="000134A6">
              <w:t>ZIMA, P</w:t>
            </w:r>
            <w:r>
              <w:t>.</w:t>
            </w:r>
            <w:r w:rsidRPr="000134A6">
              <w:t xml:space="preserve"> </w:t>
            </w:r>
            <w:r w:rsidRPr="000134A6">
              <w:rPr>
                <w:i/>
              </w:rPr>
              <w:t xml:space="preserve">Schaum's outline of mathematics of finance </w:t>
            </w:r>
            <w:r w:rsidRPr="000134A6">
              <w:t>New York: McGraw-Hill</w:t>
            </w:r>
            <w:r>
              <w:t>, 2011, 250 s. ISBN 978-0-07-175605-1.</w:t>
            </w:r>
          </w:p>
        </w:tc>
      </w:tr>
      <w:tr w:rsidR="00317DD9" w14:paraId="49E17F51"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4CAEF9" w14:textId="77777777" w:rsidR="00317DD9" w:rsidRPr="003205EA" w:rsidRDefault="00317DD9" w:rsidP="00F8662A">
            <w:pPr>
              <w:jc w:val="center"/>
              <w:rPr>
                <w:b/>
              </w:rPr>
            </w:pPr>
            <w:r w:rsidRPr="003205EA">
              <w:rPr>
                <w:b/>
              </w:rPr>
              <w:t>Informace ke kombinované nebo distanční formě</w:t>
            </w:r>
          </w:p>
        </w:tc>
      </w:tr>
      <w:tr w:rsidR="00317DD9" w14:paraId="26B1AB62" w14:textId="77777777" w:rsidTr="00F8662A">
        <w:tc>
          <w:tcPr>
            <w:tcW w:w="4787" w:type="dxa"/>
            <w:gridSpan w:val="3"/>
            <w:tcBorders>
              <w:top w:val="single" w:sz="2" w:space="0" w:color="auto"/>
            </w:tcBorders>
            <w:shd w:val="clear" w:color="auto" w:fill="F7CAAC"/>
          </w:tcPr>
          <w:p w14:paraId="6ADE1FBD" w14:textId="77777777" w:rsidR="00317DD9" w:rsidRPr="003205EA" w:rsidRDefault="00317DD9" w:rsidP="00F8662A">
            <w:pPr>
              <w:jc w:val="both"/>
            </w:pPr>
            <w:r w:rsidRPr="003205EA">
              <w:rPr>
                <w:b/>
              </w:rPr>
              <w:t>Rozsah konzultací (soustředění)</w:t>
            </w:r>
          </w:p>
        </w:tc>
        <w:tc>
          <w:tcPr>
            <w:tcW w:w="889" w:type="dxa"/>
            <w:tcBorders>
              <w:top w:val="single" w:sz="2" w:space="0" w:color="auto"/>
            </w:tcBorders>
          </w:tcPr>
          <w:p w14:paraId="66748347" w14:textId="77777777" w:rsidR="00317DD9" w:rsidRPr="003205EA" w:rsidRDefault="00317DD9" w:rsidP="00F8662A">
            <w:pPr>
              <w:jc w:val="both"/>
            </w:pPr>
          </w:p>
        </w:tc>
        <w:tc>
          <w:tcPr>
            <w:tcW w:w="4179" w:type="dxa"/>
            <w:gridSpan w:val="4"/>
            <w:tcBorders>
              <w:top w:val="single" w:sz="2" w:space="0" w:color="auto"/>
            </w:tcBorders>
            <w:shd w:val="clear" w:color="auto" w:fill="F7CAAC"/>
          </w:tcPr>
          <w:p w14:paraId="1EDD311B" w14:textId="77777777" w:rsidR="00317DD9" w:rsidRPr="003205EA" w:rsidRDefault="00317DD9" w:rsidP="00F8662A">
            <w:pPr>
              <w:jc w:val="both"/>
              <w:rPr>
                <w:b/>
              </w:rPr>
            </w:pPr>
            <w:r w:rsidRPr="003205EA">
              <w:rPr>
                <w:b/>
              </w:rPr>
              <w:t xml:space="preserve">hodin </w:t>
            </w:r>
          </w:p>
        </w:tc>
      </w:tr>
      <w:tr w:rsidR="00317DD9" w14:paraId="276A3FD1" w14:textId="77777777" w:rsidTr="00F8662A">
        <w:tc>
          <w:tcPr>
            <w:tcW w:w="9855" w:type="dxa"/>
            <w:gridSpan w:val="8"/>
            <w:shd w:val="clear" w:color="auto" w:fill="F7CAAC"/>
          </w:tcPr>
          <w:p w14:paraId="09088886" w14:textId="77777777" w:rsidR="00317DD9" w:rsidRPr="003205EA" w:rsidRDefault="00317DD9" w:rsidP="00F8662A">
            <w:pPr>
              <w:jc w:val="both"/>
              <w:rPr>
                <w:b/>
              </w:rPr>
            </w:pPr>
            <w:r w:rsidRPr="003205EA">
              <w:rPr>
                <w:b/>
              </w:rPr>
              <w:t>Informace o způsobu kontaktu s vyučujícím</w:t>
            </w:r>
          </w:p>
        </w:tc>
      </w:tr>
      <w:tr w:rsidR="00317DD9" w14:paraId="6B16576D" w14:textId="77777777" w:rsidTr="00F8662A">
        <w:trPr>
          <w:trHeight w:val="757"/>
        </w:trPr>
        <w:tc>
          <w:tcPr>
            <w:tcW w:w="9855" w:type="dxa"/>
            <w:gridSpan w:val="8"/>
          </w:tcPr>
          <w:p w14:paraId="321F052D" w14:textId="77777777" w:rsidR="00317DD9" w:rsidRPr="003205EA" w:rsidRDefault="00317DD9" w:rsidP="00F8662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FA3608" w14:textId="0E5F3843"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736">
          <w:tblGrid>
            <w:gridCol w:w="76"/>
            <w:gridCol w:w="3010"/>
            <w:gridCol w:w="567"/>
            <w:gridCol w:w="1134"/>
            <w:gridCol w:w="889"/>
            <w:gridCol w:w="816"/>
            <w:gridCol w:w="2156"/>
            <w:gridCol w:w="539"/>
            <w:gridCol w:w="668"/>
            <w:gridCol w:w="76"/>
          </w:tblGrid>
        </w:tblGridChange>
      </w:tblGrid>
      <w:tr w:rsidR="000802C6" w14:paraId="30695B86" w14:textId="77777777" w:rsidTr="003205EA">
        <w:tc>
          <w:tcPr>
            <w:tcW w:w="9855" w:type="dxa"/>
            <w:gridSpan w:val="8"/>
            <w:tcBorders>
              <w:bottom w:val="double" w:sz="4" w:space="0" w:color="auto"/>
            </w:tcBorders>
            <w:shd w:val="clear" w:color="auto" w:fill="BDD6EE"/>
          </w:tcPr>
          <w:p w14:paraId="6EF7B861" w14:textId="77777777" w:rsidR="000802C6" w:rsidRDefault="000802C6" w:rsidP="003205EA">
            <w:pPr>
              <w:jc w:val="both"/>
              <w:rPr>
                <w:b/>
                <w:sz w:val="28"/>
              </w:rPr>
            </w:pPr>
            <w:r>
              <w:lastRenderedPageBreak/>
              <w:br w:type="page"/>
            </w:r>
            <w:r>
              <w:rPr>
                <w:b/>
                <w:sz w:val="28"/>
              </w:rPr>
              <w:t>B-III – Charakteristika studijního předmětu</w:t>
            </w:r>
          </w:p>
        </w:tc>
      </w:tr>
      <w:tr w:rsidR="000802C6" w14:paraId="33F2AACA" w14:textId="77777777" w:rsidTr="003205EA">
        <w:trPr>
          <w:ins w:id="1737" w:author="Pavla Trefilová" w:date="2019-11-18T17:19:00Z"/>
        </w:trPr>
        <w:tc>
          <w:tcPr>
            <w:tcW w:w="3086" w:type="dxa"/>
            <w:tcBorders>
              <w:top w:val="double" w:sz="4" w:space="0" w:color="auto"/>
            </w:tcBorders>
            <w:shd w:val="clear" w:color="auto" w:fill="F7CAAC"/>
          </w:tcPr>
          <w:p w14:paraId="54E8E7F0" w14:textId="77777777" w:rsidR="000802C6" w:rsidRPr="000802C6" w:rsidRDefault="000802C6" w:rsidP="003205EA">
            <w:pPr>
              <w:jc w:val="both"/>
              <w:rPr>
                <w:ins w:id="1738" w:author="Pavla Trefilová" w:date="2019-11-18T17:19:00Z"/>
                <w:b/>
              </w:rPr>
            </w:pPr>
            <w:ins w:id="1739" w:author="Pavla Trefilová" w:date="2019-11-18T17:19:00Z">
              <w:r w:rsidRPr="000802C6">
                <w:rPr>
                  <w:b/>
                </w:rPr>
                <w:t>Název studijního předmětu</w:t>
              </w:r>
            </w:ins>
          </w:p>
        </w:tc>
        <w:tc>
          <w:tcPr>
            <w:tcW w:w="6769" w:type="dxa"/>
            <w:gridSpan w:val="7"/>
            <w:tcBorders>
              <w:top w:val="double" w:sz="4" w:space="0" w:color="auto"/>
            </w:tcBorders>
          </w:tcPr>
          <w:p w14:paraId="0616CE3D" w14:textId="77777777" w:rsidR="000802C6" w:rsidRPr="000802C6" w:rsidRDefault="00B824FD" w:rsidP="00B34F08">
            <w:pPr>
              <w:jc w:val="both"/>
              <w:rPr>
                <w:ins w:id="1740" w:author="Pavla Trefilová" w:date="2019-11-18T17:19:00Z"/>
              </w:rPr>
            </w:pPr>
            <w:ins w:id="1741" w:author="Pavla Trefilová" w:date="2019-11-18T17:19:00Z">
              <w:r w:rsidRPr="000802C6">
                <w:t xml:space="preserve">Managerial </w:t>
              </w:r>
              <w:r w:rsidR="00B34F08">
                <w:t>P</w:t>
              </w:r>
              <w:r w:rsidRPr="000802C6">
                <w:t xml:space="preserve">sychology and </w:t>
              </w:r>
              <w:r w:rsidR="00B34F08">
                <w:t>S</w:t>
              </w:r>
              <w:r w:rsidRPr="000802C6">
                <w:t>ociology</w:t>
              </w:r>
            </w:ins>
          </w:p>
        </w:tc>
      </w:tr>
      <w:tr w:rsidR="000802C6" w14:paraId="436CE45A" w14:textId="77777777" w:rsidTr="003205EA">
        <w:trPr>
          <w:trHeight w:val="249"/>
          <w:ins w:id="1742" w:author="Pavla Trefilová" w:date="2019-11-18T17:19:00Z"/>
        </w:trPr>
        <w:tc>
          <w:tcPr>
            <w:tcW w:w="3086" w:type="dxa"/>
            <w:shd w:val="clear" w:color="auto" w:fill="F7CAAC"/>
          </w:tcPr>
          <w:p w14:paraId="7F8EDCCC" w14:textId="77777777" w:rsidR="000802C6" w:rsidRPr="000802C6" w:rsidRDefault="000802C6" w:rsidP="003205EA">
            <w:pPr>
              <w:jc w:val="both"/>
              <w:rPr>
                <w:ins w:id="1743" w:author="Pavla Trefilová" w:date="2019-11-18T17:19:00Z"/>
                <w:b/>
              </w:rPr>
            </w:pPr>
            <w:ins w:id="1744" w:author="Pavla Trefilová" w:date="2019-11-18T17:19:00Z">
              <w:r w:rsidRPr="000802C6">
                <w:rPr>
                  <w:b/>
                </w:rPr>
                <w:t>Typ předmětu</w:t>
              </w:r>
            </w:ins>
          </w:p>
        </w:tc>
        <w:tc>
          <w:tcPr>
            <w:tcW w:w="3406" w:type="dxa"/>
            <w:gridSpan w:val="4"/>
          </w:tcPr>
          <w:p w14:paraId="26B98103" w14:textId="77777777" w:rsidR="000802C6" w:rsidRPr="000802C6" w:rsidRDefault="000802C6" w:rsidP="003205EA">
            <w:pPr>
              <w:jc w:val="both"/>
              <w:rPr>
                <w:ins w:id="1745" w:author="Pavla Trefilová" w:date="2019-11-18T17:19:00Z"/>
              </w:rPr>
            </w:pPr>
            <w:ins w:id="1746" w:author="Pavla Trefilová" w:date="2019-11-18T17:19:00Z">
              <w:r w:rsidRPr="000802C6">
                <w:t>povinný „PZ“</w:t>
              </w:r>
            </w:ins>
          </w:p>
        </w:tc>
        <w:tc>
          <w:tcPr>
            <w:tcW w:w="2695" w:type="dxa"/>
            <w:gridSpan w:val="2"/>
            <w:shd w:val="clear" w:color="auto" w:fill="F7CAAC"/>
          </w:tcPr>
          <w:p w14:paraId="35971028" w14:textId="77777777" w:rsidR="000802C6" w:rsidRPr="000802C6" w:rsidRDefault="000802C6" w:rsidP="003205EA">
            <w:pPr>
              <w:jc w:val="both"/>
              <w:rPr>
                <w:ins w:id="1747" w:author="Pavla Trefilová" w:date="2019-11-18T17:19:00Z"/>
              </w:rPr>
            </w:pPr>
            <w:ins w:id="1748" w:author="Pavla Trefilová" w:date="2019-11-18T17:19:00Z">
              <w:r w:rsidRPr="000802C6">
                <w:rPr>
                  <w:b/>
                </w:rPr>
                <w:t>doporučený ročník / semestr</w:t>
              </w:r>
            </w:ins>
          </w:p>
        </w:tc>
        <w:tc>
          <w:tcPr>
            <w:tcW w:w="668" w:type="dxa"/>
          </w:tcPr>
          <w:p w14:paraId="7F538D9E" w14:textId="77777777" w:rsidR="000802C6" w:rsidRPr="000802C6" w:rsidRDefault="000802C6" w:rsidP="003205EA">
            <w:pPr>
              <w:jc w:val="both"/>
              <w:rPr>
                <w:ins w:id="1749" w:author="Pavla Trefilová" w:date="2019-11-18T17:19:00Z"/>
              </w:rPr>
            </w:pPr>
            <w:ins w:id="1750" w:author="Pavla Trefilová" w:date="2019-11-18T17:19:00Z">
              <w:r w:rsidRPr="000802C6">
                <w:t>2/L</w:t>
              </w:r>
            </w:ins>
          </w:p>
        </w:tc>
      </w:tr>
      <w:tr w:rsidR="000802C6" w14:paraId="23471A81" w14:textId="77777777" w:rsidTr="003205EA">
        <w:trPr>
          <w:ins w:id="1751" w:author="Pavla Trefilová" w:date="2019-11-18T17:19:00Z"/>
        </w:trPr>
        <w:tc>
          <w:tcPr>
            <w:tcW w:w="3086" w:type="dxa"/>
            <w:shd w:val="clear" w:color="auto" w:fill="F7CAAC"/>
          </w:tcPr>
          <w:p w14:paraId="43813792" w14:textId="77777777" w:rsidR="000802C6" w:rsidRPr="000802C6" w:rsidRDefault="000802C6" w:rsidP="003205EA">
            <w:pPr>
              <w:jc w:val="both"/>
              <w:rPr>
                <w:ins w:id="1752" w:author="Pavla Trefilová" w:date="2019-11-18T17:19:00Z"/>
                <w:b/>
              </w:rPr>
            </w:pPr>
            <w:ins w:id="1753" w:author="Pavla Trefilová" w:date="2019-11-18T17:19:00Z">
              <w:r w:rsidRPr="000802C6">
                <w:rPr>
                  <w:b/>
                </w:rPr>
                <w:t>Rozsah studijního předmětu</w:t>
              </w:r>
            </w:ins>
          </w:p>
        </w:tc>
        <w:tc>
          <w:tcPr>
            <w:tcW w:w="1701" w:type="dxa"/>
            <w:gridSpan w:val="2"/>
          </w:tcPr>
          <w:p w14:paraId="4F3DC4F0" w14:textId="77777777" w:rsidR="000802C6" w:rsidRPr="000802C6" w:rsidRDefault="000802C6" w:rsidP="003205EA">
            <w:pPr>
              <w:jc w:val="both"/>
              <w:rPr>
                <w:ins w:id="1754" w:author="Pavla Trefilová" w:date="2019-11-18T17:19:00Z"/>
              </w:rPr>
            </w:pPr>
            <w:ins w:id="1755" w:author="Pavla Trefilová" w:date="2019-11-18T17:19:00Z">
              <w:r w:rsidRPr="000802C6">
                <w:t>26p + 13s</w:t>
              </w:r>
            </w:ins>
          </w:p>
        </w:tc>
        <w:tc>
          <w:tcPr>
            <w:tcW w:w="889" w:type="dxa"/>
            <w:shd w:val="clear" w:color="auto" w:fill="F7CAAC"/>
          </w:tcPr>
          <w:p w14:paraId="0FB9106B" w14:textId="77777777" w:rsidR="000802C6" w:rsidRPr="000802C6" w:rsidRDefault="000802C6" w:rsidP="003205EA">
            <w:pPr>
              <w:jc w:val="both"/>
              <w:rPr>
                <w:ins w:id="1756" w:author="Pavla Trefilová" w:date="2019-11-18T17:19:00Z"/>
                <w:b/>
              </w:rPr>
            </w:pPr>
            <w:ins w:id="1757" w:author="Pavla Trefilová" w:date="2019-11-18T17:19:00Z">
              <w:r w:rsidRPr="000802C6">
                <w:rPr>
                  <w:b/>
                </w:rPr>
                <w:t xml:space="preserve">hod. </w:t>
              </w:r>
            </w:ins>
          </w:p>
        </w:tc>
        <w:tc>
          <w:tcPr>
            <w:tcW w:w="816" w:type="dxa"/>
          </w:tcPr>
          <w:p w14:paraId="49B79B8F" w14:textId="77777777" w:rsidR="000802C6" w:rsidRPr="000802C6" w:rsidRDefault="000802C6" w:rsidP="003205EA">
            <w:pPr>
              <w:jc w:val="both"/>
              <w:rPr>
                <w:ins w:id="1758" w:author="Pavla Trefilová" w:date="2019-11-18T17:19:00Z"/>
              </w:rPr>
            </w:pPr>
            <w:ins w:id="1759" w:author="Pavla Trefilová" w:date="2019-11-18T17:19:00Z">
              <w:r w:rsidRPr="000802C6">
                <w:t>39</w:t>
              </w:r>
            </w:ins>
          </w:p>
        </w:tc>
        <w:tc>
          <w:tcPr>
            <w:tcW w:w="2156" w:type="dxa"/>
            <w:shd w:val="clear" w:color="auto" w:fill="F7CAAC"/>
          </w:tcPr>
          <w:p w14:paraId="23D789C1" w14:textId="77777777" w:rsidR="000802C6" w:rsidRPr="000802C6" w:rsidRDefault="000802C6" w:rsidP="003205EA">
            <w:pPr>
              <w:jc w:val="both"/>
              <w:rPr>
                <w:ins w:id="1760" w:author="Pavla Trefilová" w:date="2019-11-18T17:19:00Z"/>
                <w:b/>
              </w:rPr>
            </w:pPr>
            <w:ins w:id="1761" w:author="Pavla Trefilová" w:date="2019-11-18T17:19:00Z">
              <w:r w:rsidRPr="000802C6">
                <w:rPr>
                  <w:b/>
                </w:rPr>
                <w:t>kreditů</w:t>
              </w:r>
            </w:ins>
          </w:p>
        </w:tc>
        <w:tc>
          <w:tcPr>
            <w:tcW w:w="1207" w:type="dxa"/>
            <w:gridSpan w:val="2"/>
          </w:tcPr>
          <w:p w14:paraId="1ECC6B8F" w14:textId="77777777" w:rsidR="000802C6" w:rsidRPr="000802C6" w:rsidRDefault="000802C6" w:rsidP="003205EA">
            <w:pPr>
              <w:jc w:val="both"/>
              <w:rPr>
                <w:ins w:id="1762" w:author="Pavla Trefilová" w:date="2019-11-18T17:19:00Z"/>
              </w:rPr>
            </w:pPr>
            <w:ins w:id="1763" w:author="Pavla Trefilová" w:date="2019-11-18T17:19:00Z">
              <w:r w:rsidRPr="000802C6">
                <w:t>4</w:t>
              </w:r>
            </w:ins>
          </w:p>
        </w:tc>
      </w:tr>
      <w:tr w:rsidR="000802C6" w14:paraId="70796C5D" w14:textId="77777777" w:rsidTr="003205EA">
        <w:trPr>
          <w:ins w:id="1764" w:author="Pavla Trefilová" w:date="2019-11-18T17:19:00Z"/>
        </w:trPr>
        <w:tc>
          <w:tcPr>
            <w:tcW w:w="3086" w:type="dxa"/>
            <w:shd w:val="clear" w:color="auto" w:fill="F7CAAC"/>
          </w:tcPr>
          <w:p w14:paraId="79D07A43" w14:textId="77777777" w:rsidR="000802C6" w:rsidRPr="000802C6" w:rsidRDefault="000802C6" w:rsidP="003205EA">
            <w:pPr>
              <w:jc w:val="both"/>
              <w:rPr>
                <w:ins w:id="1765" w:author="Pavla Trefilová" w:date="2019-11-18T17:19:00Z"/>
                <w:b/>
              </w:rPr>
            </w:pPr>
            <w:ins w:id="1766" w:author="Pavla Trefilová" w:date="2019-11-18T17:19:00Z">
              <w:r w:rsidRPr="000802C6">
                <w:rPr>
                  <w:b/>
                </w:rPr>
                <w:t>Prerekvizity, korekvizity, ekvivalence</w:t>
              </w:r>
            </w:ins>
          </w:p>
        </w:tc>
        <w:tc>
          <w:tcPr>
            <w:tcW w:w="6769" w:type="dxa"/>
            <w:gridSpan w:val="7"/>
          </w:tcPr>
          <w:p w14:paraId="4DEF4D68" w14:textId="77777777" w:rsidR="000802C6" w:rsidRPr="000802C6" w:rsidRDefault="000802C6" w:rsidP="003205EA">
            <w:pPr>
              <w:jc w:val="both"/>
              <w:rPr>
                <w:ins w:id="1767" w:author="Pavla Trefilová" w:date="2019-11-18T17:19:00Z"/>
              </w:rPr>
            </w:pPr>
          </w:p>
        </w:tc>
      </w:tr>
      <w:tr w:rsidR="000802C6" w14:paraId="33EAEF4A" w14:textId="77777777" w:rsidTr="003205EA">
        <w:trPr>
          <w:ins w:id="1768" w:author="Pavla Trefilová" w:date="2019-11-18T17:19:00Z"/>
        </w:trPr>
        <w:tc>
          <w:tcPr>
            <w:tcW w:w="3086" w:type="dxa"/>
            <w:shd w:val="clear" w:color="auto" w:fill="F7CAAC"/>
          </w:tcPr>
          <w:p w14:paraId="7D3F26F7" w14:textId="77777777" w:rsidR="000802C6" w:rsidRPr="000802C6" w:rsidRDefault="000802C6" w:rsidP="003205EA">
            <w:pPr>
              <w:jc w:val="both"/>
              <w:rPr>
                <w:ins w:id="1769" w:author="Pavla Trefilová" w:date="2019-11-18T17:19:00Z"/>
                <w:b/>
              </w:rPr>
            </w:pPr>
            <w:ins w:id="1770" w:author="Pavla Trefilová" w:date="2019-11-18T17:19:00Z">
              <w:r w:rsidRPr="000802C6">
                <w:rPr>
                  <w:b/>
                </w:rPr>
                <w:t>Způsob ověření studijních výsledků</w:t>
              </w:r>
            </w:ins>
          </w:p>
        </w:tc>
        <w:tc>
          <w:tcPr>
            <w:tcW w:w="3406" w:type="dxa"/>
            <w:gridSpan w:val="4"/>
          </w:tcPr>
          <w:p w14:paraId="7AC6C33E" w14:textId="77777777" w:rsidR="000802C6" w:rsidRPr="000802C6" w:rsidRDefault="000802C6" w:rsidP="003205EA">
            <w:pPr>
              <w:jc w:val="both"/>
              <w:rPr>
                <w:ins w:id="1771" w:author="Pavla Trefilová" w:date="2019-11-18T17:19:00Z"/>
              </w:rPr>
            </w:pPr>
            <w:ins w:id="1772" w:author="Pavla Trefilová" w:date="2019-11-18T17:19:00Z">
              <w:r w:rsidRPr="000802C6">
                <w:t>zápočet, zkouška</w:t>
              </w:r>
            </w:ins>
          </w:p>
        </w:tc>
        <w:tc>
          <w:tcPr>
            <w:tcW w:w="2156" w:type="dxa"/>
            <w:shd w:val="clear" w:color="auto" w:fill="F7CAAC"/>
          </w:tcPr>
          <w:p w14:paraId="363D28EB" w14:textId="77777777" w:rsidR="000802C6" w:rsidRPr="000802C6" w:rsidRDefault="000802C6" w:rsidP="003205EA">
            <w:pPr>
              <w:jc w:val="both"/>
              <w:rPr>
                <w:ins w:id="1773" w:author="Pavla Trefilová" w:date="2019-11-18T17:19:00Z"/>
                <w:b/>
              </w:rPr>
            </w:pPr>
            <w:ins w:id="1774" w:author="Pavla Trefilová" w:date="2019-11-18T17:19:00Z">
              <w:r w:rsidRPr="000802C6">
                <w:rPr>
                  <w:b/>
                </w:rPr>
                <w:t>Forma výuky</w:t>
              </w:r>
            </w:ins>
          </w:p>
        </w:tc>
        <w:tc>
          <w:tcPr>
            <w:tcW w:w="1207" w:type="dxa"/>
            <w:gridSpan w:val="2"/>
          </w:tcPr>
          <w:p w14:paraId="6357A1E6" w14:textId="77777777" w:rsidR="000802C6" w:rsidRPr="000802C6" w:rsidRDefault="000802C6" w:rsidP="003205EA">
            <w:pPr>
              <w:jc w:val="both"/>
              <w:rPr>
                <w:ins w:id="1775" w:author="Pavla Trefilová" w:date="2019-11-18T17:19:00Z"/>
              </w:rPr>
            </w:pPr>
            <w:ins w:id="1776" w:author="Pavla Trefilová" w:date="2019-11-18T17:19:00Z">
              <w:r w:rsidRPr="000802C6">
                <w:t>přednáška, seminář</w:t>
              </w:r>
            </w:ins>
          </w:p>
        </w:tc>
      </w:tr>
      <w:tr w:rsidR="000802C6" w14:paraId="5102C525" w14:textId="77777777" w:rsidTr="003205EA">
        <w:trPr>
          <w:ins w:id="1777" w:author="Pavla Trefilová" w:date="2019-11-18T17:19:00Z"/>
        </w:trPr>
        <w:tc>
          <w:tcPr>
            <w:tcW w:w="3086" w:type="dxa"/>
            <w:shd w:val="clear" w:color="auto" w:fill="F7CAAC"/>
          </w:tcPr>
          <w:p w14:paraId="56EAB197" w14:textId="77777777" w:rsidR="000802C6" w:rsidRPr="000802C6" w:rsidRDefault="000802C6" w:rsidP="003205EA">
            <w:pPr>
              <w:jc w:val="both"/>
              <w:rPr>
                <w:ins w:id="1778" w:author="Pavla Trefilová" w:date="2019-11-18T17:19:00Z"/>
                <w:b/>
              </w:rPr>
            </w:pPr>
            <w:ins w:id="1779" w:author="Pavla Trefilová" w:date="2019-11-18T17:19:00Z">
              <w:r w:rsidRPr="000802C6">
                <w:rPr>
                  <w:b/>
                </w:rPr>
                <w:t>Forma způsobu ověření studijních výsledků a další požadavky na studenta</w:t>
              </w:r>
            </w:ins>
          </w:p>
        </w:tc>
        <w:tc>
          <w:tcPr>
            <w:tcW w:w="6769" w:type="dxa"/>
            <w:gridSpan w:val="7"/>
            <w:tcBorders>
              <w:bottom w:val="nil"/>
            </w:tcBorders>
          </w:tcPr>
          <w:p w14:paraId="04ABC12E" w14:textId="77777777" w:rsidR="000802C6" w:rsidRPr="000802C6" w:rsidRDefault="000802C6" w:rsidP="003205EA">
            <w:pPr>
              <w:jc w:val="both"/>
              <w:rPr>
                <w:ins w:id="1780" w:author="Pavla Trefilová" w:date="2019-11-18T17:19:00Z"/>
              </w:rPr>
            </w:pPr>
            <w:ins w:id="1781" w:author="Pavla Trefilová" w:date="2019-11-18T17:19:00Z">
              <w:r w:rsidRPr="000802C6">
                <w:t>Způsob zakončení předmětu – zápočet, zkouška</w:t>
              </w:r>
            </w:ins>
          </w:p>
          <w:p w14:paraId="34F4E89C" w14:textId="77777777" w:rsidR="00034F08" w:rsidRDefault="00034F08" w:rsidP="00034F08">
            <w:pPr>
              <w:jc w:val="both"/>
              <w:rPr>
                <w:ins w:id="1782" w:author="Pavla Trefilová" w:date="2019-11-18T17:19:00Z"/>
              </w:rPr>
            </w:pPr>
            <w:ins w:id="1783" w:author="Pavla Trefilová" w:date="2019-11-18T17:19:00Z">
              <w:r>
                <w:t>Požadavky k zápočtu: písemná práce na jedno z probíraných témat o minimálním rozsahu 5 normostran.</w:t>
              </w:r>
            </w:ins>
          </w:p>
          <w:p w14:paraId="4C1EB496" w14:textId="673FD97D" w:rsidR="00C17226" w:rsidRPr="000802C6" w:rsidRDefault="00034F08" w:rsidP="003205EA">
            <w:pPr>
              <w:jc w:val="both"/>
              <w:rPr>
                <w:ins w:id="1784" w:author="Pavla Trefilová" w:date="2019-11-18T17:19:00Z"/>
              </w:rPr>
            </w:pPr>
            <w:ins w:id="1785" w:author="Pavla Trefilová" w:date="2019-11-18T17:19:00Z">
              <w:r>
                <w:t>Požadavky ke zkoušce: písemná zkouška v rozsahu probírané lítky a povinné literatury.</w:t>
              </w:r>
            </w:ins>
          </w:p>
        </w:tc>
      </w:tr>
      <w:tr w:rsidR="000802C6" w14:paraId="4C81C3EA" w14:textId="77777777" w:rsidTr="003205EA">
        <w:trPr>
          <w:trHeight w:val="236"/>
          <w:ins w:id="1786" w:author="Pavla Trefilová" w:date="2019-11-18T17:19:00Z"/>
        </w:trPr>
        <w:tc>
          <w:tcPr>
            <w:tcW w:w="9855" w:type="dxa"/>
            <w:gridSpan w:val="8"/>
            <w:tcBorders>
              <w:top w:val="nil"/>
            </w:tcBorders>
          </w:tcPr>
          <w:p w14:paraId="7251F06F" w14:textId="77777777" w:rsidR="000802C6" w:rsidRPr="009F4A37" w:rsidRDefault="000802C6" w:rsidP="003205EA">
            <w:pPr>
              <w:jc w:val="both"/>
              <w:rPr>
                <w:ins w:id="1787" w:author="Pavla Trefilová" w:date="2019-11-18T17:19:00Z"/>
                <w:sz w:val="16"/>
              </w:rPr>
            </w:pPr>
          </w:p>
        </w:tc>
      </w:tr>
      <w:tr w:rsidR="000802C6" w14:paraId="1753B8B3" w14:textId="77777777" w:rsidTr="003205EA">
        <w:trPr>
          <w:trHeight w:val="197"/>
          <w:ins w:id="1788" w:author="Pavla Trefilová" w:date="2019-11-18T17:19:00Z"/>
        </w:trPr>
        <w:tc>
          <w:tcPr>
            <w:tcW w:w="3086" w:type="dxa"/>
            <w:tcBorders>
              <w:top w:val="nil"/>
            </w:tcBorders>
            <w:shd w:val="clear" w:color="auto" w:fill="F7CAAC"/>
          </w:tcPr>
          <w:p w14:paraId="2945CFEF" w14:textId="77777777" w:rsidR="000802C6" w:rsidRPr="000802C6" w:rsidRDefault="000802C6" w:rsidP="003205EA">
            <w:pPr>
              <w:jc w:val="both"/>
              <w:rPr>
                <w:ins w:id="1789" w:author="Pavla Trefilová" w:date="2019-11-18T17:19:00Z"/>
                <w:b/>
              </w:rPr>
            </w:pPr>
            <w:ins w:id="1790" w:author="Pavla Trefilová" w:date="2019-11-18T17:19:00Z">
              <w:r w:rsidRPr="000802C6">
                <w:rPr>
                  <w:b/>
                </w:rPr>
                <w:t>Garant předmětu</w:t>
              </w:r>
            </w:ins>
          </w:p>
        </w:tc>
        <w:tc>
          <w:tcPr>
            <w:tcW w:w="6769" w:type="dxa"/>
            <w:gridSpan w:val="7"/>
            <w:tcBorders>
              <w:top w:val="nil"/>
            </w:tcBorders>
          </w:tcPr>
          <w:p w14:paraId="7646DB30" w14:textId="77777777" w:rsidR="000802C6" w:rsidRPr="000802C6" w:rsidRDefault="000802C6" w:rsidP="003205EA">
            <w:pPr>
              <w:jc w:val="both"/>
              <w:rPr>
                <w:ins w:id="1791" w:author="Pavla Trefilová" w:date="2019-11-18T17:19:00Z"/>
              </w:rPr>
            </w:pPr>
            <w:ins w:id="1792" w:author="Pavla Trefilová" w:date="2019-11-18T17:19:00Z">
              <w:r w:rsidRPr="000802C6">
                <w:t>Mgr. Jan Kalenda, Ph.D.</w:t>
              </w:r>
            </w:ins>
          </w:p>
        </w:tc>
      </w:tr>
      <w:tr w:rsidR="000802C6" w14:paraId="41295334" w14:textId="77777777" w:rsidTr="003205EA">
        <w:trPr>
          <w:trHeight w:val="243"/>
          <w:ins w:id="1793" w:author="Pavla Trefilová" w:date="2019-11-18T17:19:00Z"/>
        </w:trPr>
        <w:tc>
          <w:tcPr>
            <w:tcW w:w="3086" w:type="dxa"/>
            <w:tcBorders>
              <w:top w:val="nil"/>
            </w:tcBorders>
            <w:shd w:val="clear" w:color="auto" w:fill="F7CAAC"/>
          </w:tcPr>
          <w:p w14:paraId="01E1730A" w14:textId="77777777" w:rsidR="000802C6" w:rsidRPr="000802C6" w:rsidRDefault="000802C6" w:rsidP="003205EA">
            <w:pPr>
              <w:jc w:val="both"/>
              <w:rPr>
                <w:ins w:id="1794" w:author="Pavla Trefilová" w:date="2019-11-18T17:19:00Z"/>
                <w:b/>
              </w:rPr>
            </w:pPr>
            <w:ins w:id="1795" w:author="Pavla Trefilová" w:date="2019-11-18T17:19:00Z">
              <w:r w:rsidRPr="000802C6">
                <w:rPr>
                  <w:b/>
                </w:rPr>
                <w:t>Zapojení garanta do výuky předmětu</w:t>
              </w:r>
            </w:ins>
          </w:p>
        </w:tc>
        <w:tc>
          <w:tcPr>
            <w:tcW w:w="6769" w:type="dxa"/>
            <w:gridSpan w:val="7"/>
            <w:tcBorders>
              <w:top w:val="nil"/>
            </w:tcBorders>
          </w:tcPr>
          <w:p w14:paraId="4106E91A" w14:textId="4DD972CB" w:rsidR="000802C6" w:rsidRPr="000802C6" w:rsidRDefault="000802C6" w:rsidP="00A5776E">
            <w:pPr>
              <w:rPr>
                <w:ins w:id="1796" w:author="Pavla Trefilová" w:date="2019-11-18T17:19:00Z"/>
              </w:rPr>
            </w:pPr>
            <w:ins w:id="1797" w:author="Pavla Trefilová" w:date="2019-11-18T17:19:00Z">
              <w:r w:rsidRPr="000802C6">
                <w:t xml:space="preserve">Garant se </w:t>
              </w:r>
              <w:r w:rsidR="00A5776E">
                <w:t xml:space="preserve">podílí na přednášení v rozsahu </w:t>
              </w:r>
              <w:r w:rsidR="00317DD9">
                <w:t>10</w:t>
              </w:r>
              <w:r w:rsidRPr="000802C6">
                <w:t>0 %, dále stanovuje koncepci</w:t>
              </w:r>
              <w:r w:rsidR="00DB53B5">
                <w:t xml:space="preserve"> seminářů</w:t>
              </w:r>
              <w:r w:rsidRPr="000802C6">
                <w:t xml:space="preserve"> a dohl</w:t>
              </w:r>
              <w:r w:rsidR="00B824FD">
                <w:t xml:space="preserve">íží na jejich jednotné vedení. </w:t>
              </w:r>
            </w:ins>
          </w:p>
        </w:tc>
      </w:tr>
      <w:tr w:rsidR="000802C6" w14:paraId="54F9C73A" w14:textId="77777777" w:rsidTr="003205EA">
        <w:trPr>
          <w:ins w:id="1798" w:author="Pavla Trefilová" w:date="2019-11-18T17:19:00Z"/>
        </w:trPr>
        <w:tc>
          <w:tcPr>
            <w:tcW w:w="3086" w:type="dxa"/>
            <w:shd w:val="clear" w:color="auto" w:fill="F7CAAC"/>
          </w:tcPr>
          <w:p w14:paraId="6969CAAE" w14:textId="77777777" w:rsidR="000802C6" w:rsidRPr="000802C6" w:rsidRDefault="000802C6" w:rsidP="003205EA">
            <w:pPr>
              <w:jc w:val="both"/>
              <w:rPr>
                <w:ins w:id="1799" w:author="Pavla Trefilová" w:date="2019-11-18T17:19:00Z"/>
                <w:b/>
              </w:rPr>
            </w:pPr>
            <w:ins w:id="1800" w:author="Pavla Trefilová" w:date="2019-11-18T17:19:00Z">
              <w:r w:rsidRPr="000802C6">
                <w:rPr>
                  <w:b/>
                </w:rPr>
                <w:t>Vyučující</w:t>
              </w:r>
            </w:ins>
          </w:p>
        </w:tc>
        <w:tc>
          <w:tcPr>
            <w:tcW w:w="6769" w:type="dxa"/>
            <w:gridSpan w:val="7"/>
            <w:tcBorders>
              <w:bottom w:val="nil"/>
            </w:tcBorders>
          </w:tcPr>
          <w:p w14:paraId="1A91586B" w14:textId="1B48F2D3" w:rsidR="000802C6" w:rsidRPr="000802C6" w:rsidRDefault="00A5776E" w:rsidP="00317DD9">
            <w:pPr>
              <w:jc w:val="both"/>
              <w:rPr>
                <w:ins w:id="1801" w:author="Pavla Trefilová" w:date="2019-11-18T17:19:00Z"/>
              </w:rPr>
            </w:pPr>
            <w:ins w:id="1802" w:author="Pavla Trefilová" w:date="2019-11-18T17:19:00Z">
              <w:r w:rsidRPr="00C74A11">
                <w:t>Mgr. Jan Kalenda, Ph.D.</w:t>
              </w:r>
              <w:r>
                <w:t xml:space="preserve"> – přednášky (</w:t>
              </w:r>
              <w:r w:rsidR="00317DD9">
                <w:t>10</w:t>
              </w:r>
              <w:r>
                <w:t>0%)</w:t>
              </w:r>
            </w:ins>
          </w:p>
        </w:tc>
      </w:tr>
      <w:tr w:rsidR="000802C6" w14:paraId="40C01833" w14:textId="77777777" w:rsidTr="003205E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03" w:author="Pavla Trefilová" w:date="2019-11-18T17:1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6"/>
          <w:trPrChange w:id="1804" w:author="Pavla Trefilová" w:date="2019-11-18T17:19:00Z">
            <w:trPr>
              <w:gridBefore w:val="1"/>
              <w:trHeight w:val="64"/>
            </w:trPr>
          </w:trPrChange>
        </w:trPr>
        <w:tc>
          <w:tcPr>
            <w:tcW w:w="9855" w:type="dxa"/>
            <w:gridSpan w:val="8"/>
            <w:tcBorders>
              <w:top w:val="nil"/>
            </w:tcBorders>
            <w:tcPrChange w:id="1805" w:author="Pavla Trefilová" w:date="2019-11-18T17:19:00Z">
              <w:tcPr>
                <w:tcW w:w="9855" w:type="dxa"/>
                <w:gridSpan w:val="9"/>
                <w:tcBorders>
                  <w:top w:val="nil"/>
                </w:tcBorders>
              </w:tcPr>
            </w:tcPrChange>
          </w:tcPr>
          <w:p w14:paraId="0D5CEB6B" w14:textId="77777777" w:rsidR="000802C6" w:rsidRPr="009F4A37" w:rsidRDefault="000802C6" w:rsidP="003205EA">
            <w:pPr>
              <w:jc w:val="both"/>
              <w:rPr>
                <w:moveTo w:id="1806" w:author="Pavla Trefilová" w:date="2019-11-18T17:19:00Z"/>
                <w:sz w:val="16"/>
              </w:rPr>
            </w:pPr>
            <w:moveToRangeStart w:id="1807" w:author="Pavla Trefilová" w:date="2019-11-18T17:19:00Z" w:name="move24990019"/>
          </w:p>
        </w:tc>
      </w:tr>
      <w:tr w:rsidR="000802C6" w14:paraId="5B2123D2" w14:textId="77777777" w:rsidTr="003205EA">
        <w:tc>
          <w:tcPr>
            <w:tcW w:w="3086" w:type="dxa"/>
            <w:shd w:val="clear" w:color="auto" w:fill="F7CAAC"/>
          </w:tcPr>
          <w:p w14:paraId="246D3C70" w14:textId="77777777" w:rsidR="000802C6" w:rsidRPr="000802C6" w:rsidRDefault="000802C6" w:rsidP="003205EA">
            <w:pPr>
              <w:jc w:val="both"/>
              <w:rPr>
                <w:moveTo w:id="1808" w:author="Pavla Trefilová" w:date="2019-11-18T17:19:00Z"/>
                <w:b/>
              </w:rPr>
            </w:pPr>
            <w:moveTo w:id="1809" w:author="Pavla Trefilová" w:date="2019-11-18T17:19:00Z">
              <w:r w:rsidRPr="000802C6">
                <w:rPr>
                  <w:b/>
                </w:rPr>
                <w:t>Stručná anotace předmětu</w:t>
              </w:r>
            </w:moveTo>
          </w:p>
        </w:tc>
        <w:tc>
          <w:tcPr>
            <w:tcW w:w="6769" w:type="dxa"/>
            <w:gridSpan w:val="7"/>
            <w:tcBorders>
              <w:bottom w:val="nil"/>
            </w:tcBorders>
          </w:tcPr>
          <w:p w14:paraId="0DB45B59" w14:textId="77777777" w:rsidR="000802C6" w:rsidRPr="000802C6" w:rsidRDefault="000802C6" w:rsidP="003205EA">
            <w:pPr>
              <w:jc w:val="both"/>
              <w:rPr>
                <w:moveTo w:id="1810" w:author="Pavla Trefilová" w:date="2019-11-18T17:19:00Z"/>
              </w:rPr>
            </w:pPr>
          </w:p>
        </w:tc>
      </w:tr>
      <w:moveToRangeEnd w:id="1807"/>
      <w:tr w:rsidR="000802C6" w14:paraId="1251D9CC" w14:textId="77777777" w:rsidTr="003205EA">
        <w:trPr>
          <w:trHeight w:val="3938"/>
          <w:ins w:id="1811" w:author="Pavla Trefilová" w:date="2019-11-18T17:19:00Z"/>
        </w:trPr>
        <w:tc>
          <w:tcPr>
            <w:tcW w:w="9855" w:type="dxa"/>
            <w:gridSpan w:val="8"/>
            <w:tcBorders>
              <w:top w:val="nil"/>
              <w:bottom w:val="single" w:sz="12" w:space="0" w:color="auto"/>
            </w:tcBorders>
          </w:tcPr>
          <w:p w14:paraId="21681BDD" w14:textId="65193AB5" w:rsidR="000802C6" w:rsidRPr="000802C6" w:rsidRDefault="000802C6" w:rsidP="003205EA">
            <w:pPr>
              <w:jc w:val="both"/>
              <w:rPr>
                <w:ins w:id="1812" w:author="Pavla Trefilová" w:date="2019-11-18T17:19:00Z"/>
              </w:rPr>
            </w:pPr>
            <w:ins w:id="1813" w:author="Pavla Trefilová" w:date="2019-11-18T17:19:00Z">
              <w:r w:rsidRPr="000802C6">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w:t>
              </w:r>
              <w:r w:rsidR="006F442E">
                <w:t>s</w:t>
              </w:r>
              <w:r w:rsidRPr="000802C6">
                <w:t xml:space="preserve">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ins>
          </w:p>
          <w:p w14:paraId="3201A854" w14:textId="1A07845A" w:rsidR="000802C6" w:rsidRPr="000802C6" w:rsidRDefault="000802C6" w:rsidP="003205EA">
            <w:pPr>
              <w:jc w:val="both"/>
              <w:rPr>
                <w:ins w:id="1814" w:author="Pavla Trefilová" w:date="2019-11-18T17:19:00Z"/>
              </w:rPr>
            </w:pPr>
            <w:ins w:id="1815" w:author="Pavla Trefilová" w:date="2019-11-18T17:19:00Z">
              <w:r w:rsidRPr="000802C6">
                <w:t xml:space="preserve">Obsah </w:t>
              </w:r>
            </w:ins>
          </w:p>
          <w:p w14:paraId="04A37D74" w14:textId="77777777" w:rsidR="000802C6" w:rsidRPr="000802C6" w:rsidRDefault="000802C6" w:rsidP="001C2699">
            <w:pPr>
              <w:pStyle w:val="Odstavecseseznamem"/>
              <w:numPr>
                <w:ilvl w:val="0"/>
                <w:numId w:val="18"/>
              </w:numPr>
              <w:spacing w:after="0" w:line="240" w:lineRule="auto"/>
              <w:ind w:left="247" w:hanging="247"/>
              <w:rPr>
                <w:ins w:id="1816" w:author="Pavla Trefilová" w:date="2019-11-18T17:19:00Z"/>
                <w:rFonts w:ascii="Times New Roman" w:hAnsi="Times New Roman"/>
                <w:sz w:val="20"/>
                <w:szCs w:val="20"/>
              </w:rPr>
            </w:pPr>
            <w:ins w:id="1817" w:author="Pavla Trefilová" w:date="2019-11-18T17:19:00Z">
              <w:r w:rsidRPr="000802C6">
                <w:rPr>
                  <w:rFonts w:ascii="Times New Roman" w:hAnsi="Times New Roman"/>
                  <w:sz w:val="20"/>
                  <w:szCs w:val="20"/>
                </w:rPr>
                <w:t>Manažerská psychologie (historie, koncepce a funkce oboru)</w:t>
              </w:r>
            </w:ins>
          </w:p>
          <w:p w14:paraId="0F1083F1" w14:textId="77777777" w:rsidR="000802C6" w:rsidRPr="000802C6" w:rsidRDefault="000802C6" w:rsidP="001C2699">
            <w:pPr>
              <w:pStyle w:val="Odstavecseseznamem"/>
              <w:numPr>
                <w:ilvl w:val="0"/>
                <w:numId w:val="18"/>
              </w:numPr>
              <w:spacing w:after="0" w:line="240" w:lineRule="auto"/>
              <w:ind w:left="247" w:hanging="247"/>
              <w:rPr>
                <w:ins w:id="1818" w:author="Pavla Trefilová" w:date="2019-11-18T17:19:00Z"/>
                <w:rFonts w:ascii="Times New Roman" w:hAnsi="Times New Roman"/>
                <w:sz w:val="20"/>
                <w:szCs w:val="20"/>
              </w:rPr>
            </w:pPr>
            <w:ins w:id="1819" w:author="Pavla Trefilová" w:date="2019-11-18T17:19:00Z">
              <w:r w:rsidRPr="000802C6">
                <w:rPr>
                  <w:rFonts w:ascii="Times New Roman" w:hAnsi="Times New Roman"/>
                  <w:sz w:val="20"/>
                  <w:szCs w:val="20"/>
                </w:rPr>
                <w:t xml:space="preserve">Manažerská sociologie (historie, koncepce a funkce oboru) </w:t>
              </w:r>
            </w:ins>
          </w:p>
          <w:p w14:paraId="07A25BE4" w14:textId="77777777" w:rsidR="000802C6" w:rsidRPr="000802C6" w:rsidRDefault="000802C6" w:rsidP="001C2699">
            <w:pPr>
              <w:pStyle w:val="Odstavecseseznamem"/>
              <w:numPr>
                <w:ilvl w:val="0"/>
                <w:numId w:val="18"/>
              </w:numPr>
              <w:spacing w:after="0" w:line="240" w:lineRule="auto"/>
              <w:ind w:left="247" w:hanging="247"/>
              <w:rPr>
                <w:ins w:id="1820" w:author="Pavla Trefilová" w:date="2019-11-18T17:19:00Z"/>
                <w:rFonts w:ascii="Times New Roman" w:hAnsi="Times New Roman"/>
                <w:sz w:val="20"/>
                <w:szCs w:val="20"/>
              </w:rPr>
            </w:pPr>
            <w:ins w:id="1821" w:author="Pavla Trefilová" w:date="2019-11-18T17:19:00Z">
              <w:r w:rsidRPr="000802C6">
                <w:rPr>
                  <w:rFonts w:ascii="Times New Roman" w:hAnsi="Times New Roman"/>
                  <w:sz w:val="20"/>
                  <w:szCs w:val="20"/>
                </w:rPr>
                <w:t>Organizační chování jako syntéza manažerské sociologie a psychologie</w:t>
              </w:r>
            </w:ins>
          </w:p>
          <w:p w14:paraId="32CF6315" w14:textId="319DF118" w:rsidR="000802C6" w:rsidRPr="000802C6" w:rsidRDefault="000802C6" w:rsidP="001C2699">
            <w:pPr>
              <w:pStyle w:val="Odstavecseseznamem"/>
              <w:numPr>
                <w:ilvl w:val="0"/>
                <w:numId w:val="18"/>
              </w:numPr>
              <w:spacing w:after="0" w:line="240" w:lineRule="auto"/>
              <w:ind w:left="247" w:hanging="247"/>
              <w:rPr>
                <w:ins w:id="1822" w:author="Pavla Trefilová" w:date="2019-11-18T17:19:00Z"/>
                <w:rFonts w:ascii="Times New Roman" w:hAnsi="Times New Roman"/>
                <w:sz w:val="20"/>
                <w:szCs w:val="20"/>
              </w:rPr>
            </w:pPr>
            <w:ins w:id="1823" w:author="Pavla Trefilová" w:date="2019-11-18T17:19:00Z">
              <w:r w:rsidRPr="000802C6">
                <w:rPr>
                  <w:rFonts w:ascii="Times New Roman" w:hAnsi="Times New Roman"/>
                  <w:sz w:val="20"/>
                  <w:szCs w:val="20"/>
                </w:rPr>
                <w:t>Demografické znaky trhu práce</w:t>
              </w:r>
            </w:ins>
          </w:p>
          <w:p w14:paraId="5918FAF6" w14:textId="1336F66B" w:rsidR="000802C6" w:rsidRPr="000802C6" w:rsidRDefault="000802C6" w:rsidP="001C2699">
            <w:pPr>
              <w:pStyle w:val="Odstavecseseznamem"/>
              <w:numPr>
                <w:ilvl w:val="0"/>
                <w:numId w:val="18"/>
              </w:numPr>
              <w:spacing w:after="0" w:line="240" w:lineRule="auto"/>
              <w:ind w:left="247" w:hanging="247"/>
              <w:rPr>
                <w:ins w:id="1824" w:author="Pavla Trefilová" w:date="2019-11-18T17:19:00Z"/>
                <w:rFonts w:ascii="Times New Roman" w:hAnsi="Times New Roman"/>
                <w:sz w:val="20"/>
                <w:szCs w:val="20"/>
              </w:rPr>
            </w:pPr>
            <w:ins w:id="1825" w:author="Pavla Trefilová" w:date="2019-11-18T17:19:00Z">
              <w:r w:rsidRPr="000802C6">
                <w:rPr>
                  <w:rFonts w:ascii="Times New Roman" w:hAnsi="Times New Roman"/>
                  <w:sz w:val="20"/>
                  <w:szCs w:val="20"/>
                </w:rPr>
                <w:t xml:space="preserve">Genderové znaky trhu práce </w:t>
              </w:r>
            </w:ins>
          </w:p>
          <w:p w14:paraId="2E60A382" w14:textId="6FD2507D" w:rsidR="000802C6" w:rsidRPr="000802C6" w:rsidRDefault="000802C6" w:rsidP="001C2699">
            <w:pPr>
              <w:pStyle w:val="Odstavecseseznamem"/>
              <w:numPr>
                <w:ilvl w:val="0"/>
                <w:numId w:val="18"/>
              </w:numPr>
              <w:spacing w:after="0" w:line="240" w:lineRule="auto"/>
              <w:ind w:left="247" w:hanging="247"/>
              <w:rPr>
                <w:ins w:id="1826" w:author="Pavla Trefilová" w:date="2019-11-18T17:19:00Z"/>
                <w:rFonts w:ascii="Times New Roman" w:hAnsi="Times New Roman"/>
                <w:sz w:val="20"/>
                <w:szCs w:val="20"/>
              </w:rPr>
            </w:pPr>
            <w:ins w:id="1827" w:author="Pavla Trefilová" w:date="2019-11-18T17:19:00Z">
              <w:r w:rsidRPr="000802C6">
                <w:rPr>
                  <w:rFonts w:ascii="Times New Roman" w:hAnsi="Times New Roman"/>
                  <w:sz w:val="20"/>
                  <w:szCs w:val="20"/>
                </w:rPr>
                <w:t>Hodnotové postoje společnosti ve vztahu k pracovnímu chování</w:t>
              </w:r>
            </w:ins>
          </w:p>
          <w:p w14:paraId="4C6D7A88" w14:textId="69C6D893" w:rsidR="000802C6" w:rsidRPr="000802C6" w:rsidRDefault="000802C6" w:rsidP="001C2699">
            <w:pPr>
              <w:pStyle w:val="Odstavecseseznamem"/>
              <w:numPr>
                <w:ilvl w:val="0"/>
                <w:numId w:val="18"/>
              </w:numPr>
              <w:spacing w:after="0" w:line="240" w:lineRule="auto"/>
              <w:ind w:left="247" w:hanging="247"/>
              <w:rPr>
                <w:ins w:id="1828" w:author="Pavla Trefilová" w:date="2019-11-18T17:19:00Z"/>
                <w:rFonts w:ascii="Times New Roman" w:hAnsi="Times New Roman"/>
                <w:sz w:val="20"/>
                <w:szCs w:val="20"/>
              </w:rPr>
            </w:pPr>
            <w:ins w:id="1829" w:author="Pavla Trefilová" w:date="2019-11-18T17:19:00Z">
              <w:r w:rsidRPr="000802C6">
                <w:rPr>
                  <w:rFonts w:ascii="Times New Roman" w:hAnsi="Times New Roman"/>
                  <w:sz w:val="20"/>
                  <w:szCs w:val="20"/>
                </w:rPr>
                <w:t>Spotřební chování v</w:t>
              </w:r>
              <w:r w:rsidR="006F442E">
                <w:rPr>
                  <w:rFonts w:ascii="Times New Roman" w:hAnsi="Times New Roman"/>
                  <w:sz w:val="20"/>
                  <w:szCs w:val="20"/>
                </w:rPr>
                <w:t>e</w:t>
              </w:r>
              <w:r w:rsidRPr="000802C6">
                <w:rPr>
                  <w:rFonts w:ascii="Times New Roman" w:hAnsi="Times New Roman"/>
                  <w:sz w:val="20"/>
                  <w:szCs w:val="20"/>
                </w:rPr>
                <w:t xml:space="preserve"> společnosti</w:t>
              </w:r>
            </w:ins>
          </w:p>
          <w:p w14:paraId="1F02981D" w14:textId="0C6F6DA0" w:rsidR="000802C6" w:rsidRPr="000802C6" w:rsidRDefault="000802C6" w:rsidP="001C2699">
            <w:pPr>
              <w:pStyle w:val="Odstavecseseznamem"/>
              <w:numPr>
                <w:ilvl w:val="0"/>
                <w:numId w:val="18"/>
              </w:numPr>
              <w:spacing w:after="0" w:line="240" w:lineRule="auto"/>
              <w:ind w:left="247" w:hanging="247"/>
              <w:rPr>
                <w:ins w:id="1830" w:author="Pavla Trefilová" w:date="2019-11-18T17:19:00Z"/>
                <w:rFonts w:ascii="Times New Roman" w:hAnsi="Times New Roman"/>
                <w:sz w:val="20"/>
                <w:szCs w:val="20"/>
              </w:rPr>
            </w:pPr>
            <w:ins w:id="1831" w:author="Pavla Trefilová" w:date="2019-11-18T17:19:00Z">
              <w:r w:rsidRPr="000802C6">
                <w:rPr>
                  <w:rFonts w:ascii="Times New Roman" w:hAnsi="Times New Roman"/>
                  <w:sz w:val="20"/>
                  <w:szCs w:val="20"/>
                </w:rPr>
                <w:t xml:space="preserve">Proměny pracovních podmínek a trhu práce </w:t>
              </w:r>
            </w:ins>
          </w:p>
          <w:p w14:paraId="419248CE" w14:textId="77777777" w:rsidR="000802C6" w:rsidRPr="000802C6" w:rsidRDefault="000802C6" w:rsidP="001C2699">
            <w:pPr>
              <w:pStyle w:val="Odstavecseseznamem"/>
              <w:numPr>
                <w:ilvl w:val="0"/>
                <w:numId w:val="18"/>
              </w:numPr>
              <w:spacing w:after="0" w:line="240" w:lineRule="auto"/>
              <w:ind w:left="247" w:hanging="247"/>
              <w:rPr>
                <w:ins w:id="1832" w:author="Pavla Trefilová" w:date="2019-11-18T17:19:00Z"/>
                <w:rFonts w:ascii="Times New Roman" w:hAnsi="Times New Roman"/>
                <w:sz w:val="20"/>
                <w:szCs w:val="20"/>
              </w:rPr>
            </w:pPr>
            <w:ins w:id="1833" w:author="Pavla Trefilová" w:date="2019-11-18T17:19:00Z">
              <w:r w:rsidRPr="000802C6">
                <w:rPr>
                  <w:rFonts w:ascii="Times New Roman" w:hAnsi="Times New Roman"/>
                  <w:sz w:val="20"/>
                  <w:szCs w:val="20"/>
                </w:rPr>
                <w:t>Interakce v organizacích</w:t>
              </w:r>
            </w:ins>
          </w:p>
          <w:p w14:paraId="23FFF07D" w14:textId="77777777" w:rsidR="000802C6" w:rsidRPr="000802C6" w:rsidRDefault="000802C6" w:rsidP="001C2699">
            <w:pPr>
              <w:pStyle w:val="Odstavecseseznamem"/>
              <w:numPr>
                <w:ilvl w:val="0"/>
                <w:numId w:val="18"/>
              </w:numPr>
              <w:spacing w:after="0" w:line="240" w:lineRule="auto"/>
              <w:ind w:left="247" w:hanging="247"/>
              <w:rPr>
                <w:ins w:id="1834" w:author="Pavla Trefilová" w:date="2019-11-18T17:19:00Z"/>
                <w:rFonts w:ascii="Times New Roman" w:hAnsi="Times New Roman"/>
                <w:sz w:val="20"/>
                <w:szCs w:val="20"/>
              </w:rPr>
            </w:pPr>
            <w:ins w:id="1835" w:author="Pavla Trefilová" w:date="2019-11-18T17:19:00Z">
              <w:r w:rsidRPr="000802C6">
                <w:rPr>
                  <w:rFonts w:ascii="Times New Roman" w:hAnsi="Times New Roman"/>
                  <w:sz w:val="20"/>
                  <w:szCs w:val="20"/>
                </w:rPr>
                <w:t>Osobnost manažera</w:t>
              </w:r>
            </w:ins>
          </w:p>
          <w:p w14:paraId="2CB9A33C" w14:textId="77777777" w:rsidR="000802C6" w:rsidRPr="000802C6" w:rsidRDefault="000802C6" w:rsidP="001C2699">
            <w:pPr>
              <w:pStyle w:val="Odstavecseseznamem"/>
              <w:numPr>
                <w:ilvl w:val="0"/>
                <w:numId w:val="18"/>
              </w:numPr>
              <w:spacing w:after="0" w:line="240" w:lineRule="auto"/>
              <w:ind w:left="247" w:hanging="247"/>
              <w:rPr>
                <w:ins w:id="1836" w:author="Pavla Trefilová" w:date="2019-11-18T17:19:00Z"/>
                <w:rFonts w:ascii="Times New Roman" w:hAnsi="Times New Roman"/>
                <w:sz w:val="20"/>
                <w:szCs w:val="20"/>
              </w:rPr>
            </w:pPr>
            <w:ins w:id="1837" w:author="Pavla Trefilová" w:date="2019-11-18T17:19:00Z">
              <w:r w:rsidRPr="000802C6">
                <w:rPr>
                  <w:rFonts w:ascii="Times New Roman" w:hAnsi="Times New Roman"/>
                  <w:sz w:val="20"/>
                  <w:szCs w:val="20"/>
                </w:rPr>
                <w:t>Rozhodování v organizacích</w:t>
              </w:r>
            </w:ins>
          </w:p>
          <w:p w14:paraId="68B7F4A2" w14:textId="77777777" w:rsidR="000802C6" w:rsidRPr="000802C6" w:rsidRDefault="000802C6" w:rsidP="001C2699">
            <w:pPr>
              <w:pStyle w:val="Odstavecseseznamem"/>
              <w:numPr>
                <w:ilvl w:val="0"/>
                <w:numId w:val="18"/>
              </w:numPr>
              <w:spacing w:after="0" w:line="240" w:lineRule="auto"/>
              <w:ind w:left="247" w:hanging="247"/>
              <w:jc w:val="both"/>
              <w:rPr>
                <w:ins w:id="1838" w:author="Pavla Trefilová" w:date="2019-11-18T17:19:00Z"/>
                <w:rFonts w:ascii="Times New Roman" w:hAnsi="Times New Roman"/>
                <w:sz w:val="20"/>
                <w:szCs w:val="20"/>
              </w:rPr>
            </w:pPr>
            <w:ins w:id="1839" w:author="Pavla Trefilová" w:date="2019-11-18T17:19:00Z">
              <w:r w:rsidRPr="000802C6">
                <w:rPr>
                  <w:rFonts w:ascii="Times New Roman" w:hAnsi="Times New Roman"/>
                  <w:sz w:val="20"/>
                  <w:szCs w:val="20"/>
                </w:rPr>
                <w:t>Výstupní kompetence</w:t>
              </w:r>
            </w:ins>
          </w:p>
          <w:p w14:paraId="7430E1C3" w14:textId="78C631F4" w:rsidR="000802C6" w:rsidRPr="000802C6" w:rsidRDefault="000802C6">
            <w:pPr>
              <w:jc w:val="both"/>
              <w:rPr>
                <w:ins w:id="1840" w:author="Pavla Trefilová" w:date="2019-11-18T17:19:00Z"/>
              </w:rPr>
            </w:pPr>
            <w:ins w:id="1841" w:author="Pavla Trefilová" w:date="2019-11-18T17:19:00Z">
              <w:r w:rsidRPr="000802C6">
                <w:t xml:space="preserve">Student bude po absolvování kurzu </w:t>
              </w:r>
              <w:r w:rsidRPr="000802C6">
                <w:rPr>
                  <w:rFonts w:eastAsia="Batang"/>
                </w:rPr>
                <w:t xml:space="preserve">schopen popsat základní zdroje dat o současném trhu práce a pracovních podmínkách v organizacích, které lze použít pro porozumění trendům v akčním poli managementu a ekonomiky. Bude schopen </w:t>
              </w:r>
              <w:r w:rsidRPr="000802C6">
                <w:t xml:space="preserve">popsat demografické, genderové a třídní atributy trhu práce, včetně jejich vývojových trendů. Bude schopný porozumět vztahům mezi rozhodováním manažerů a vývojem organizace. Z hlediska dovedností bude schopen vyhledat relevantní informace o pracovním chování z dat EUROSTATU (stěžejní šetření EWCS a ESS). </w:t>
              </w:r>
            </w:ins>
          </w:p>
        </w:tc>
      </w:tr>
      <w:tr w:rsidR="000802C6" w14:paraId="0A3B5928" w14:textId="77777777" w:rsidTr="003205EA">
        <w:trPr>
          <w:trHeight w:val="265"/>
        </w:trPr>
        <w:tc>
          <w:tcPr>
            <w:tcW w:w="3653" w:type="dxa"/>
            <w:gridSpan w:val="2"/>
            <w:tcBorders>
              <w:top w:val="nil"/>
            </w:tcBorders>
            <w:shd w:val="clear" w:color="auto" w:fill="F7CAAC"/>
          </w:tcPr>
          <w:p w14:paraId="691D2692" w14:textId="77777777" w:rsidR="000802C6" w:rsidRPr="000802C6" w:rsidRDefault="000802C6" w:rsidP="003205EA">
            <w:pPr>
              <w:jc w:val="both"/>
              <w:rPr>
                <w:moveTo w:id="1842" w:author="Pavla Trefilová" w:date="2019-11-18T17:19:00Z"/>
              </w:rPr>
            </w:pPr>
            <w:moveToRangeStart w:id="1843" w:author="Pavla Trefilová" w:date="2019-11-18T17:19:00Z" w:name="move24990023"/>
            <w:moveTo w:id="1844" w:author="Pavla Trefilová" w:date="2019-11-18T17:19:00Z">
              <w:r w:rsidRPr="000802C6">
                <w:rPr>
                  <w:b/>
                </w:rPr>
                <w:t>Studijní literatura a studijní pomůcky</w:t>
              </w:r>
            </w:moveTo>
          </w:p>
        </w:tc>
        <w:tc>
          <w:tcPr>
            <w:tcW w:w="6202" w:type="dxa"/>
            <w:gridSpan w:val="6"/>
            <w:tcBorders>
              <w:top w:val="nil"/>
              <w:bottom w:val="nil"/>
            </w:tcBorders>
          </w:tcPr>
          <w:p w14:paraId="1E5DA979" w14:textId="77777777" w:rsidR="000802C6" w:rsidRPr="000802C6" w:rsidRDefault="000802C6" w:rsidP="003205EA">
            <w:pPr>
              <w:jc w:val="both"/>
              <w:rPr>
                <w:moveTo w:id="1845" w:author="Pavla Trefilová" w:date="2019-11-18T17:19:00Z"/>
              </w:rPr>
            </w:pPr>
          </w:p>
        </w:tc>
      </w:tr>
      <w:tr w:rsidR="000802C6" w14:paraId="52F66879" w14:textId="77777777" w:rsidTr="008C61EF">
        <w:trPr>
          <w:trHeight w:val="850"/>
        </w:trPr>
        <w:tc>
          <w:tcPr>
            <w:tcW w:w="9855" w:type="dxa"/>
            <w:gridSpan w:val="8"/>
            <w:tcBorders>
              <w:top w:val="nil"/>
            </w:tcBorders>
          </w:tcPr>
          <w:p w14:paraId="21D810FA" w14:textId="77777777" w:rsidR="00B824FD" w:rsidRPr="00F24A65" w:rsidRDefault="00B824FD" w:rsidP="00B824FD">
            <w:pPr>
              <w:jc w:val="both"/>
              <w:rPr>
                <w:moveTo w:id="1846" w:author="Pavla Trefilová" w:date="2019-11-18T17:19:00Z"/>
                <w:b/>
                <w:caps/>
              </w:rPr>
            </w:pPr>
            <w:moveTo w:id="1847" w:author="Pavla Trefilová" w:date="2019-11-18T17:19:00Z">
              <w:r w:rsidRPr="00F24A65">
                <w:rPr>
                  <w:b/>
                </w:rPr>
                <w:t>Povinná literatura</w:t>
              </w:r>
            </w:moveTo>
          </w:p>
          <w:p w14:paraId="5345BABB" w14:textId="1D366631" w:rsidR="00C17226" w:rsidRPr="002761FD" w:rsidRDefault="00C17226" w:rsidP="00C17226">
            <w:pPr>
              <w:jc w:val="both"/>
              <w:rPr>
                <w:moveTo w:id="1848" w:author="Pavla Trefilová" w:date="2019-11-18T17:19:00Z"/>
              </w:rPr>
            </w:pPr>
            <w:moveTo w:id="1849" w:author="Pavla Trefilová" w:date="2019-11-18T17:19:00Z">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moveTo>
          </w:p>
          <w:p w14:paraId="790FF832" w14:textId="77777777" w:rsidR="00B824FD" w:rsidRPr="002761FD" w:rsidRDefault="00B824FD" w:rsidP="00B824FD">
            <w:pPr>
              <w:jc w:val="both"/>
              <w:rPr>
                <w:moveTo w:id="1850" w:author="Pavla Trefilová" w:date="2019-11-18T17:19:00Z"/>
              </w:rPr>
            </w:pPr>
            <w:moveTo w:id="1851" w:author="Pavla Trefilová" w:date="2019-11-18T17:19:00Z">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moveTo>
          </w:p>
          <w:p w14:paraId="74B18AE6" w14:textId="1C5FAB2C" w:rsidR="00B824FD" w:rsidRPr="002761FD" w:rsidRDefault="00B824FD" w:rsidP="00B824FD">
            <w:pPr>
              <w:jc w:val="both"/>
              <w:rPr>
                <w:moveTo w:id="1852" w:author="Pavla Trefilová" w:date="2019-11-18T17:19:00Z"/>
              </w:rPr>
            </w:pPr>
            <w:moveTo w:id="1853" w:author="Pavla Trefilová" w:date="2019-11-18T17:19:00Z">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sidR="00C17226">
                <w:rPr>
                  <w:color w:val="111111"/>
                  <w:shd w:val="clear" w:color="auto" w:fill="FFFFFF"/>
                </w:rPr>
                <w:t>.</w:t>
              </w:r>
            </w:moveTo>
          </w:p>
          <w:p w14:paraId="2F59793A" w14:textId="1E50C9EF" w:rsidR="00B824FD" w:rsidRPr="002761FD" w:rsidRDefault="00B824FD" w:rsidP="00B824FD">
            <w:pPr>
              <w:jc w:val="both"/>
              <w:rPr>
                <w:moveTo w:id="1854" w:author="Pavla Trefilová" w:date="2019-11-18T17:19:00Z"/>
                <w:b/>
              </w:rPr>
            </w:pPr>
            <w:moveTo w:id="1855" w:author="Pavla Trefilová" w:date="2019-11-18T17:19:00Z">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sidR="00C17226">
                <w:rPr>
                  <w:color w:val="111111"/>
                  <w:shd w:val="clear" w:color="auto" w:fill="FFFFFF"/>
                </w:rPr>
                <w:t>.</w:t>
              </w:r>
            </w:moveTo>
          </w:p>
          <w:p w14:paraId="168C6011" w14:textId="77777777" w:rsidR="00B824FD" w:rsidRPr="00F24A65" w:rsidRDefault="00B824FD" w:rsidP="00B824FD">
            <w:pPr>
              <w:jc w:val="both"/>
              <w:rPr>
                <w:moveTo w:id="1856" w:author="Pavla Trefilová" w:date="2019-11-18T17:19:00Z"/>
                <w:b/>
              </w:rPr>
            </w:pPr>
            <w:moveTo w:id="1857" w:author="Pavla Trefilová" w:date="2019-11-18T17:19:00Z">
              <w:r w:rsidRPr="00F24A65">
                <w:rPr>
                  <w:b/>
                </w:rPr>
                <w:t>Doporučená literatura</w:t>
              </w:r>
            </w:moveTo>
          </w:p>
          <w:p w14:paraId="084E8027" w14:textId="4E689CB6" w:rsidR="00C17226" w:rsidRPr="00C17226" w:rsidRDefault="00C17226" w:rsidP="001C2699">
            <w:pPr>
              <w:numPr>
                <w:ilvl w:val="0"/>
                <w:numId w:val="19"/>
              </w:numPr>
              <w:shd w:val="clear" w:color="auto" w:fill="FFFFFF"/>
              <w:ind w:left="0"/>
              <w:jc w:val="both"/>
              <w:rPr>
                <w:moveTo w:id="1858" w:author="Pavla Trefilová" w:date="2019-11-18T17:19:00Z"/>
                <w:color w:val="000000"/>
              </w:rPr>
            </w:pPr>
            <w:moveTo w:id="1859" w:author="Pavla Trefilová" w:date="2019-11-18T17:19:00Z">
              <w:r w:rsidRPr="00713E38">
                <w:rPr>
                  <w:caps/>
                </w:rPr>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moveTo>
          </w:p>
          <w:p w14:paraId="24177F45" w14:textId="347A2EF8" w:rsidR="00C17226" w:rsidRPr="00713E38" w:rsidRDefault="00C17226" w:rsidP="00C17226">
            <w:pPr>
              <w:jc w:val="both"/>
              <w:rPr>
                <w:moveTo w:id="1860" w:author="Pavla Trefilová" w:date="2019-11-18T17:19:00Z"/>
                <w:rStyle w:val="reference-text"/>
              </w:rPr>
            </w:pPr>
            <w:moveTo w:id="1861" w:author="Pavla Trefilová" w:date="2019-11-18T17:19:00Z">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moveTo>
          </w:p>
          <w:p w14:paraId="224E3648" w14:textId="4AFB29E9" w:rsidR="00B824FD" w:rsidRPr="00713E38" w:rsidRDefault="00B824FD" w:rsidP="001C2699">
            <w:pPr>
              <w:numPr>
                <w:ilvl w:val="0"/>
                <w:numId w:val="19"/>
              </w:numPr>
              <w:shd w:val="clear" w:color="auto" w:fill="FFFFFF"/>
              <w:ind w:left="0"/>
              <w:jc w:val="both"/>
              <w:rPr>
                <w:moveTo w:id="1862" w:author="Pavla Trefilová" w:date="2019-11-18T17:19:00Z"/>
                <w:rStyle w:val="reference-text"/>
                <w:color w:val="000000"/>
              </w:rPr>
            </w:pPr>
            <w:moveTo w:id="1863" w:author="Pavla Trefilová" w:date="2019-11-18T17:19:00Z">
              <w:r w:rsidRPr="00713E38">
                <w:rPr>
                  <w:rStyle w:val="reference-text"/>
                  <w:caps/>
                </w:rPr>
                <w:lastRenderedPageBreak/>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sidR="00C17226">
                <w:rPr>
                  <w:color w:val="000000"/>
                </w:rPr>
                <w:t>.</w:t>
              </w:r>
            </w:moveTo>
          </w:p>
          <w:p w14:paraId="5919EF19" w14:textId="76ADA458" w:rsidR="000802C6" w:rsidRPr="000802C6" w:rsidRDefault="00B824FD" w:rsidP="00B824FD">
            <w:pPr>
              <w:jc w:val="both"/>
              <w:rPr>
                <w:moveTo w:id="1864" w:author="Pavla Trefilová" w:date="2019-11-18T17:19:00Z"/>
              </w:rPr>
            </w:pPr>
            <w:moveTo w:id="1865" w:author="Pavla Trefilová" w:date="2019-11-18T17:19:00Z">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sidR="00C17226">
                <w:rPr>
                  <w:rFonts w:eastAsia="Arial Unicode MS"/>
                  <w:color w:val="000000"/>
                  <w:shd w:val="clear" w:color="auto" w:fill="FFFFFF"/>
                </w:rPr>
                <w:t>.</w:t>
              </w:r>
            </w:moveTo>
          </w:p>
        </w:tc>
      </w:tr>
      <w:tr w:rsidR="000802C6" w14:paraId="37697E33"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12D45B" w14:textId="77777777" w:rsidR="000802C6" w:rsidRPr="000802C6" w:rsidRDefault="000802C6" w:rsidP="003205EA">
            <w:pPr>
              <w:jc w:val="center"/>
              <w:rPr>
                <w:moveTo w:id="1866" w:author="Pavla Trefilová" w:date="2019-11-18T17:19:00Z"/>
                <w:b/>
              </w:rPr>
            </w:pPr>
            <w:moveTo w:id="1867" w:author="Pavla Trefilová" w:date="2019-11-18T17:19:00Z">
              <w:r w:rsidRPr="000802C6">
                <w:rPr>
                  <w:b/>
                </w:rPr>
                <w:lastRenderedPageBreak/>
                <w:t>Informace ke kombinované nebo distanční formě</w:t>
              </w:r>
            </w:moveTo>
          </w:p>
        </w:tc>
      </w:tr>
      <w:tr w:rsidR="000802C6" w14:paraId="0174CB31" w14:textId="77777777" w:rsidTr="003205EA">
        <w:tc>
          <w:tcPr>
            <w:tcW w:w="4787" w:type="dxa"/>
            <w:gridSpan w:val="3"/>
            <w:tcBorders>
              <w:top w:val="single" w:sz="2" w:space="0" w:color="auto"/>
            </w:tcBorders>
            <w:shd w:val="clear" w:color="auto" w:fill="F7CAAC"/>
          </w:tcPr>
          <w:p w14:paraId="651B4DE1" w14:textId="77777777" w:rsidR="000802C6" w:rsidRPr="000802C6" w:rsidRDefault="000802C6" w:rsidP="003205EA">
            <w:pPr>
              <w:jc w:val="both"/>
              <w:rPr>
                <w:moveTo w:id="1868" w:author="Pavla Trefilová" w:date="2019-11-18T17:19:00Z"/>
              </w:rPr>
            </w:pPr>
            <w:moveTo w:id="1869" w:author="Pavla Trefilová" w:date="2019-11-18T17:19:00Z">
              <w:r w:rsidRPr="000802C6">
                <w:rPr>
                  <w:b/>
                </w:rPr>
                <w:t>Rozsah konzultací (soustředění)</w:t>
              </w:r>
            </w:moveTo>
          </w:p>
        </w:tc>
        <w:tc>
          <w:tcPr>
            <w:tcW w:w="889" w:type="dxa"/>
            <w:tcBorders>
              <w:top w:val="single" w:sz="2" w:space="0" w:color="auto"/>
            </w:tcBorders>
          </w:tcPr>
          <w:p w14:paraId="6387AB65" w14:textId="5E0E3E68" w:rsidR="000802C6" w:rsidRPr="000802C6" w:rsidRDefault="000802C6" w:rsidP="003205EA">
            <w:pPr>
              <w:jc w:val="both"/>
              <w:rPr>
                <w:moveTo w:id="1870" w:author="Pavla Trefilová" w:date="2019-11-18T17:19:00Z"/>
              </w:rPr>
            </w:pPr>
          </w:p>
        </w:tc>
        <w:tc>
          <w:tcPr>
            <w:tcW w:w="4179" w:type="dxa"/>
            <w:gridSpan w:val="4"/>
            <w:tcBorders>
              <w:top w:val="single" w:sz="2" w:space="0" w:color="auto"/>
            </w:tcBorders>
            <w:shd w:val="clear" w:color="auto" w:fill="F7CAAC"/>
          </w:tcPr>
          <w:p w14:paraId="66C728CA" w14:textId="77777777" w:rsidR="000802C6" w:rsidRPr="000802C6" w:rsidRDefault="000802C6" w:rsidP="003205EA">
            <w:pPr>
              <w:jc w:val="both"/>
              <w:rPr>
                <w:moveTo w:id="1871" w:author="Pavla Trefilová" w:date="2019-11-18T17:19:00Z"/>
                <w:b/>
              </w:rPr>
            </w:pPr>
            <w:moveTo w:id="1872" w:author="Pavla Trefilová" w:date="2019-11-18T17:19:00Z">
              <w:r w:rsidRPr="000802C6">
                <w:rPr>
                  <w:b/>
                </w:rPr>
                <w:t xml:space="preserve">hodin </w:t>
              </w:r>
            </w:moveTo>
          </w:p>
        </w:tc>
      </w:tr>
      <w:tr w:rsidR="000802C6" w14:paraId="3E6E7926" w14:textId="77777777" w:rsidTr="003205EA">
        <w:tc>
          <w:tcPr>
            <w:tcW w:w="9855" w:type="dxa"/>
            <w:gridSpan w:val="8"/>
            <w:shd w:val="clear" w:color="auto" w:fill="F7CAAC"/>
          </w:tcPr>
          <w:p w14:paraId="78A3C94D" w14:textId="77777777" w:rsidR="000802C6" w:rsidRPr="000802C6" w:rsidRDefault="000802C6" w:rsidP="003205EA">
            <w:pPr>
              <w:jc w:val="both"/>
              <w:rPr>
                <w:moveTo w:id="1873" w:author="Pavla Trefilová" w:date="2019-11-18T17:19:00Z"/>
                <w:b/>
              </w:rPr>
            </w:pPr>
            <w:moveTo w:id="1874" w:author="Pavla Trefilová" w:date="2019-11-18T17:19:00Z">
              <w:r w:rsidRPr="000802C6">
                <w:rPr>
                  <w:b/>
                </w:rPr>
                <w:t>Informace o způsobu kontaktu s vyučujícím</w:t>
              </w:r>
            </w:moveTo>
          </w:p>
        </w:tc>
      </w:tr>
      <w:tr w:rsidR="000802C6" w14:paraId="2ACF8662" w14:textId="77777777" w:rsidTr="001C7437">
        <w:trPr>
          <w:trHeight w:val="865"/>
        </w:trPr>
        <w:tc>
          <w:tcPr>
            <w:tcW w:w="9855" w:type="dxa"/>
            <w:gridSpan w:val="8"/>
          </w:tcPr>
          <w:p w14:paraId="074630EC" w14:textId="77777777" w:rsidR="000802C6" w:rsidRPr="000802C6" w:rsidRDefault="000802C6" w:rsidP="003205EA">
            <w:pPr>
              <w:jc w:val="both"/>
              <w:rPr>
                <w:moveTo w:id="1875" w:author="Pavla Trefilová" w:date="2019-11-18T17:19:00Z"/>
              </w:rPr>
            </w:pPr>
            <w:moveTo w:id="1876" w:author="Pavla Trefilová" w:date="2019-11-18T17:19:00Z">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tbl>
    <w:p w14:paraId="76631D5D" w14:textId="77777777" w:rsidR="000802C6" w:rsidRDefault="000802C6">
      <w:pPr>
        <w:rPr>
          <w:moveTo w:id="1877" w:author="Pavla Trefilová" w:date="2019-11-18T17:19:00Z"/>
        </w:rPr>
      </w:pPr>
    </w:p>
    <w:p w14:paraId="536A68BA" w14:textId="77777777" w:rsidR="000802C6" w:rsidRDefault="000802C6">
      <w:pPr>
        <w:rPr>
          <w:moveTo w:id="1878" w:author="Pavla Trefilová" w:date="2019-11-18T17:19:00Z"/>
        </w:rPr>
      </w:pPr>
      <w:moveTo w:id="1879" w:author="Pavla Trefilová" w:date="2019-11-18T17:19:00Z">
        <w:r>
          <w:br w:type="page"/>
        </w:r>
      </w:moveTo>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3312" w14:paraId="2BD951FD" w14:textId="77777777" w:rsidTr="003205EA">
        <w:tc>
          <w:tcPr>
            <w:tcW w:w="9855" w:type="dxa"/>
            <w:gridSpan w:val="8"/>
            <w:tcBorders>
              <w:bottom w:val="double" w:sz="4" w:space="0" w:color="auto"/>
            </w:tcBorders>
            <w:shd w:val="clear" w:color="auto" w:fill="BDD6EE"/>
          </w:tcPr>
          <w:p w14:paraId="34408FCC" w14:textId="77777777" w:rsidR="005A3312" w:rsidRDefault="005A3312" w:rsidP="003205EA">
            <w:pPr>
              <w:jc w:val="both"/>
              <w:rPr>
                <w:moveTo w:id="1880" w:author="Pavla Trefilová" w:date="2019-11-18T17:19:00Z"/>
                <w:b/>
                <w:sz w:val="28"/>
              </w:rPr>
            </w:pPr>
            <w:moveTo w:id="1881" w:author="Pavla Trefilová" w:date="2019-11-18T17:19:00Z">
              <w:r>
                <w:lastRenderedPageBreak/>
                <w:br w:type="page"/>
              </w:r>
              <w:r>
                <w:rPr>
                  <w:b/>
                  <w:sz w:val="28"/>
                </w:rPr>
                <w:t>B-III – Charakteristika studijního předmětu</w:t>
              </w:r>
            </w:moveTo>
          </w:p>
        </w:tc>
      </w:tr>
      <w:tr w:rsidR="005A3312" w14:paraId="6F50BB44" w14:textId="77777777" w:rsidTr="003205EA">
        <w:tc>
          <w:tcPr>
            <w:tcW w:w="3086" w:type="dxa"/>
            <w:tcBorders>
              <w:top w:val="double" w:sz="4" w:space="0" w:color="auto"/>
            </w:tcBorders>
            <w:shd w:val="clear" w:color="auto" w:fill="F7CAAC"/>
          </w:tcPr>
          <w:p w14:paraId="4B2B1852" w14:textId="77777777" w:rsidR="005A3312" w:rsidRPr="005A3312" w:rsidRDefault="005A3312" w:rsidP="003205EA">
            <w:pPr>
              <w:jc w:val="both"/>
              <w:rPr>
                <w:moveTo w:id="1882" w:author="Pavla Trefilová" w:date="2019-11-18T17:19:00Z"/>
                <w:b/>
              </w:rPr>
            </w:pPr>
            <w:moveTo w:id="1883" w:author="Pavla Trefilová" w:date="2019-11-18T17:19:00Z">
              <w:r w:rsidRPr="005A3312">
                <w:rPr>
                  <w:b/>
                </w:rPr>
                <w:t>Název studijního předmětu</w:t>
              </w:r>
            </w:moveTo>
          </w:p>
        </w:tc>
        <w:tc>
          <w:tcPr>
            <w:tcW w:w="6769" w:type="dxa"/>
            <w:gridSpan w:val="7"/>
            <w:tcBorders>
              <w:top w:val="double" w:sz="4" w:space="0" w:color="auto"/>
            </w:tcBorders>
          </w:tcPr>
          <w:p w14:paraId="4F50F195" w14:textId="77777777" w:rsidR="005A3312" w:rsidRPr="005A3312" w:rsidRDefault="00B824FD" w:rsidP="003205EA">
            <w:pPr>
              <w:jc w:val="both"/>
              <w:rPr>
                <w:moveTo w:id="1884" w:author="Pavla Trefilová" w:date="2019-11-18T17:19:00Z"/>
              </w:rPr>
            </w:pPr>
            <w:moveTo w:id="1885" w:author="Pavla Trefilová" w:date="2019-11-18T17:19:00Z">
              <w:r w:rsidRPr="005A3312">
                <w:t xml:space="preserve">Taxes </w:t>
              </w:r>
            </w:moveTo>
          </w:p>
        </w:tc>
      </w:tr>
      <w:tr w:rsidR="005A3312" w14:paraId="6928D8A1" w14:textId="77777777" w:rsidTr="003205EA">
        <w:trPr>
          <w:trHeight w:val="249"/>
        </w:trPr>
        <w:tc>
          <w:tcPr>
            <w:tcW w:w="3086" w:type="dxa"/>
            <w:shd w:val="clear" w:color="auto" w:fill="F7CAAC"/>
          </w:tcPr>
          <w:p w14:paraId="072D0D41" w14:textId="77777777" w:rsidR="005A3312" w:rsidRPr="005A3312" w:rsidRDefault="005A3312" w:rsidP="003205EA">
            <w:pPr>
              <w:jc w:val="both"/>
              <w:rPr>
                <w:moveTo w:id="1886" w:author="Pavla Trefilová" w:date="2019-11-18T17:19:00Z"/>
                <w:b/>
              </w:rPr>
            </w:pPr>
            <w:moveTo w:id="1887" w:author="Pavla Trefilová" w:date="2019-11-18T17:19:00Z">
              <w:r w:rsidRPr="005A3312">
                <w:rPr>
                  <w:b/>
                </w:rPr>
                <w:t>Typ předmětu</w:t>
              </w:r>
            </w:moveTo>
          </w:p>
        </w:tc>
        <w:tc>
          <w:tcPr>
            <w:tcW w:w="3406" w:type="dxa"/>
            <w:gridSpan w:val="4"/>
          </w:tcPr>
          <w:p w14:paraId="6662194E" w14:textId="77777777" w:rsidR="005A3312" w:rsidRPr="005A3312" w:rsidRDefault="005A3312" w:rsidP="003205EA">
            <w:pPr>
              <w:jc w:val="both"/>
              <w:rPr>
                <w:moveTo w:id="1888" w:author="Pavla Trefilová" w:date="2019-11-18T17:19:00Z"/>
              </w:rPr>
            </w:pPr>
            <w:moveTo w:id="1889" w:author="Pavla Trefilová" w:date="2019-11-18T17:19:00Z">
              <w:r w:rsidRPr="005A3312">
                <w:t>povinný „PZ“</w:t>
              </w:r>
            </w:moveTo>
          </w:p>
        </w:tc>
        <w:tc>
          <w:tcPr>
            <w:tcW w:w="2695" w:type="dxa"/>
            <w:gridSpan w:val="2"/>
            <w:shd w:val="clear" w:color="auto" w:fill="F7CAAC"/>
          </w:tcPr>
          <w:p w14:paraId="5C71A2FF" w14:textId="77777777" w:rsidR="005A3312" w:rsidRPr="005A3312" w:rsidRDefault="005A3312" w:rsidP="003205EA">
            <w:pPr>
              <w:jc w:val="both"/>
              <w:rPr>
                <w:moveTo w:id="1890" w:author="Pavla Trefilová" w:date="2019-11-18T17:19:00Z"/>
              </w:rPr>
            </w:pPr>
            <w:moveTo w:id="1891" w:author="Pavla Trefilová" w:date="2019-11-18T17:19:00Z">
              <w:r w:rsidRPr="005A3312">
                <w:rPr>
                  <w:b/>
                </w:rPr>
                <w:t>doporučený ročník / semestr</w:t>
              </w:r>
            </w:moveTo>
          </w:p>
        </w:tc>
        <w:tc>
          <w:tcPr>
            <w:tcW w:w="668" w:type="dxa"/>
          </w:tcPr>
          <w:p w14:paraId="0E86EC6D" w14:textId="77777777" w:rsidR="005A3312" w:rsidRPr="005A3312" w:rsidRDefault="005A3312" w:rsidP="003205EA">
            <w:pPr>
              <w:jc w:val="both"/>
              <w:rPr>
                <w:moveTo w:id="1892" w:author="Pavla Trefilová" w:date="2019-11-18T17:19:00Z"/>
              </w:rPr>
            </w:pPr>
            <w:moveTo w:id="1893" w:author="Pavla Trefilová" w:date="2019-11-18T17:19:00Z">
              <w:r w:rsidRPr="005A3312">
                <w:t>2/L</w:t>
              </w:r>
            </w:moveTo>
          </w:p>
        </w:tc>
      </w:tr>
      <w:tr w:rsidR="005A3312" w14:paraId="2A9481E5" w14:textId="77777777" w:rsidTr="003205EA">
        <w:tc>
          <w:tcPr>
            <w:tcW w:w="3086" w:type="dxa"/>
            <w:shd w:val="clear" w:color="auto" w:fill="F7CAAC"/>
          </w:tcPr>
          <w:p w14:paraId="5F0B79D2" w14:textId="77777777" w:rsidR="005A3312" w:rsidRPr="005A3312" w:rsidRDefault="005A3312" w:rsidP="003205EA">
            <w:pPr>
              <w:jc w:val="both"/>
              <w:rPr>
                <w:moveTo w:id="1894" w:author="Pavla Trefilová" w:date="2019-11-18T17:19:00Z"/>
                <w:b/>
              </w:rPr>
            </w:pPr>
            <w:moveTo w:id="1895" w:author="Pavla Trefilová" w:date="2019-11-18T17:19:00Z">
              <w:r w:rsidRPr="005A3312">
                <w:rPr>
                  <w:b/>
                </w:rPr>
                <w:t>Rozsah studijního předmětu</w:t>
              </w:r>
            </w:moveTo>
          </w:p>
        </w:tc>
        <w:tc>
          <w:tcPr>
            <w:tcW w:w="1701" w:type="dxa"/>
            <w:gridSpan w:val="2"/>
          </w:tcPr>
          <w:p w14:paraId="564D4541" w14:textId="77777777" w:rsidR="005A3312" w:rsidRPr="005A3312" w:rsidRDefault="005A3312" w:rsidP="003205EA">
            <w:pPr>
              <w:jc w:val="both"/>
              <w:rPr>
                <w:moveTo w:id="1896" w:author="Pavla Trefilová" w:date="2019-11-18T17:19:00Z"/>
              </w:rPr>
            </w:pPr>
            <w:moveTo w:id="1897" w:author="Pavla Trefilová" w:date="2019-11-18T17:19:00Z">
              <w:r w:rsidRPr="005A3312">
                <w:t>26p + 26s</w:t>
              </w:r>
            </w:moveTo>
          </w:p>
        </w:tc>
        <w:tc>
          <w:tcPr>
            <w:tcW w:w="889" w:type="dxa"/>
            <w:shd w:val="clear" w:color="auto" w:fill="F7CAAC"/>
          </w:tcPr>
          <w:p w14:paraId="6D66B1E4" w14:textId="77777777" w:rsidR="005A3312" w:rsidRPr="005A3312" w:rsidRDefault="005A3312" w:rsidP="003205EA">
            <w:pPr>
              <w:jc w:val="both"/>
              <w:rPr>
                <w:moveTo w:id="1898" w:author="Pavla Trefilová" w:date="2019-11-18T17:19:00Z"/>
                <w:b/>
              </w:rPr>
            </w:pPr>
            <w:moveTo w:id="1899" w:author="Pavla Trefilová" w:date="2019-11-18T17:19:00Z">
              <w:r w:rsidRPr="005A3312">
                <w:rPr>
                  <w:b/>
                </w:rPr>
                <w:t xml:space="preserve">hod. </w:t>
              </w:r>
            </w:moveTo>
          </w:p>
        </w:tc>
        <w:tc>
          <w:tcPr>
            <w:tcW w:w="816" w:type="dxa"/>
          </w:tcPr>
          <w:p w14:paraId="17C36B85" w14:textId="77777777" w:rsidR="005A3312" w:rsidRPr="005A3312" w:rsidRDefault="005A3312" w:rsidP="003205EA">
            <w:pPr>
              <w:jc w:val="both"/>
              <w:rPr>
                <w:moveTo w:id="1900" w:author="Pavla Trefilová" w:date="2019-11-18T17:19:00Z"/>
              </w:rPr>
            </w:pPr>
            <w:moveTo w:id="1901" w:author="Pavla Trefilová" w:date="2019-11-18T17:19:00Z">
              <w:r w:rsidRPr="005A3312">
                <w:t>52</w:t>
              </w:r>
            </w:moveTo>
          </w:p>
        </w:tc>
        <w:tc>
          <w:tcPr>
            <w:tcW w:w="2156" w:type="dxa"/>
            <w:shd w:val="clear" w:color="auto" w:fill="F7CAAC"/>
          </w:tcPr>
          <w:p w14:paraId="3F00922D" w14:textId="77777777" w:rsidR="005A3312" w:rsidRPr="005A3312" w:rsidRDefault="005A3312" w:rsidP="003205EA">
            <w:pPr>
              <w:jc w:val="both"/>
              <w:rPr>
                <w:moveTo w:id="1902" w:author="Pavla Trefilová" w:date="2019-11-18T17:19:00Z"/>
                <w:b/>
              </w:rPr>
            </w:pPr>
            <w:moveTo w:id="1903" w:author="Pavla Trefilová" w:date="2019-11-18T17:19:00Z">
              <w:r w:rsidRPr="005A3312">
                <w:rPr>
                  <w:b/>
                </w:rPr>
                <w:t>kreditů</w:t>
              </w:r>
            </w:moveTo>
          </w:p>
        </w:tc>
        <w:tc>
          <w:tcPr>
            <w:tcW w:w="1207" w:type="dxa"/>
            <w:gridSpan w:val="2"/>
          </w:tcPr>
          <w:p w14:paraId="13F49F6B" w14:textId="77777777" w:rsidR="005A3312" w:rsidRPr="005A3312" w:rsidRDefault="005A3312" w:rsidP="003205EA">
            <w:pPr>
              <w:jc w:val="both"/>
              <w:rPr>
                <w:moveTo w:id="1904" w:author="Pavla Trefilová" w:date="2019-11-18T17:19:00Z"/>
              </w:rPr>
            </w:pPr>
            <w:moveTo w:id="1905" w:author="Pavla Trefilová" w:date="2019-11-18T17:19:00Z">
              <w:r w:rsidRPr="005A3312">
                <w:t>5</w:t>
              </w:r>
            </w:moveTo>
          </w:p>
        </w:tc>
      </w:tr>
      <w:tr w:rsidR="005A3312" w14:paraId="410EE73C" w14:textId="77777777" w:rsidTr="003205EA">
        <w:tc>
          <w:tcPr>
            <w:tcW w:w="3086" w:type="dxa"/>
            <w:shd w:val="clear" w:color="auto" w:fill="F7CAAC"/>
          </w:tcPr>
          <w:p w14:paraId="1E48069C" w14:textId="77777777" w:rsidR="005A3312" w:rsidRPr="005A3312" w:rsidRDefault="005A3312" w:rsidP="003205EA">
            <w:pPr>
              <w:jc w:val="both"/>
              <w:rPr>
                <w:moveTo w:id="1906" w:author="Pavla Trefilová" w:date="2019-11-18T17:19:00Z"/>
                <w:b/>
              </w:rPr>
            </w:pPr>
            <w:moveTo w:id="1907" w:author="Pavla Trefilová" w:date="2019-11-18T17:19:00Z">
              <w:r w:rsidRPr="005A3312">
                <w:rPr>
                  <w:b/>
                </w:rPr>
                <w:t>Prerekvizity, korekvizity, ekvivalence</w:t>
              </w:r>
            </w:moveTo>
          </w:p>
        </w:tc>
        <w:tc>
          <w:tcPr>
            <w:tcW w:w="6769" w:type="dxa"/>
            <w:gridSpan w:val="7"/>
          </w:tcPr>
          <w:p w14:paraId="4C324F09" w14:textId="77777777" w:rsidR="005A3312" w:rsidRPr="005A3312" w:rsidRDefault="005A3312" w:rsidP="00B824FD">
            <w:pPr>
              <w:jc w:val="both"/>
              <w:rPr>
                <w:moveTo w:id="1908" w:author="Pavla Trefilová" w:date="2019-11-18T17:19:00Z"/>
              </w:rPr>
            </w:pPr>
          </w:p>
        </w:tc>
      </w:tr>
      <w:tr w:rsidR="005A3312" w14:paraId="4A297886" w14:textId="77777777" w:rsidTr="003205EA">
        <w:tc>
          <w:tcPr>
            <w:tcW w:w="3086" w:type="dxa"/>
            <w:shd w:val="clear" w:color="auto" w:fill="F7CAAC"/>
          </w:tcPr>
          <w:p w14:paraId="73C9AFE7" w14:textId="77777777" w:rsidR="005A3312" w:rsidRPr="005A3312" w:rsidRDefault="005A3312" w:rsidP="003205EA">
            <w:pPr>
              <w:jc w:val="both"/>
              <w:rPr>
                <w:moveTo w:id="1909" w:author="Pavla Trefilová" w:date="2019-11-18T17:19:00Z"/>
                <w:b/>
              </w:rPr>
            </w:pPr>
            <w:moveTo w:id="1910" w:author="Pavla Trefilová" w:date="2019-11-18T17:19:00Z">
              <w:r w:rsidRPr="005A3312">
                <w:rPr>
                  <w:b/>
                </w:rPr>
                <w:t>Způsob ověření studijních výsledků</w:t>
              </w:r>
            </w:moveTo>
          </w:p>
        </w:tc>
        <w:tc>
          <w:tcPr>
            <w:tcW w:w="3406" w:type="dxa"/>
            <w:gridSpan w:val="4"/>
          </w:tcPr>
          <w:p w14:paraId="1B6E1939" w14:textId="77777777" w:rsidR="005A3312" w:rsidRPr="005A3312" w:rsidRDefault="005A3312" w:rsidP="003205EA">
            <w:pPr>
              <w:jc w:val="both"/>
              <w:rPr>
                <w:moveTo w:id="1911" w:author="Pavla Trefilová" w:date="2019-11-18T17:19:00Z"/>
              </w:rPr>
            </w:pPr>
            <w:moveTo w:id="1912" w:author="Pavla Trefilová" w:date="2019-11-18T17:19:00Z">
              <w:r w:rsidRPr="005A3312">
                <w:t>zápočet, zkouška</w:t>
              </w:r>
            </w:moveTo>
          </w:p>
        </w:tc>
        <w:tc>
          <w:tcPr>
            <w:tcW w:w="2156" w:type="dxa"/>
            <w:shd w:val="clear" w:color="auto" w:fill="F7CAAC"/>
          </w:tcPr>
          <w:p w14:paraId="69CA4D30" w14:textId="77777777" w:rsidR="005A3312" w:rsidRPr="005A3312" w:rsidRDefault="005A3312" w:rsidP="003205EA">
            <w:pPr>
              <w:jc w:val="both"/>
              <w:rPr>
                <w:moveTo w:id="1913" w:author="Pavla Trefilová" w:date="2019-11-18T17:19:00Z"/>
                <w:b/>
              </w:rPr>
            </w:pPr>
            <w:moveTo w:id="1914" w:author="Pavla Trefilová" w:date="2019-11-18T17:19:00Z">
              <w:r w:rsidRPr="005A3312">
                <w:rPr>
                  <w:b/>
                </w:rPr>
                <w:t>Forma výuky</w:t>
              </w:r>
            </w:moveTo>
          </w:p>
        </w:tc>
        <w:tc>
          <w:tcPr>
            <w:tcW w:w="1207" w:type="dxa"/>
            <w:gridSpan w:val="2"/>
          </w:tcPr>
          <w:p w14:paraId="11000E18" w14:textId="77777777" w:rsidR="005A3312" w:rsidRPr="005A3312" w:rsidRDefault="005A3312" w:rsidP="003205EA">
            <w:pPr>
              <w:jc w:val="both"/>
              <w:rPr>
                <w:moveTo w:id="1915" w:author="Pavla Trefilová" w:date="2019-11-18T17:19:00Z"/>
              </w:rPr>
            </w:pPr>
            <w:moveTo w:id="1916" w:author="Pavla Trefilová" w:date="2019-11-18T17:19:00Z">
              <w:r w:rsidRPr="005A3312">
                <w:t>přednáška, seminář</w:t>
              </w:r>
            </w:moveTo>
          </w:p>
        </w:tc>
      </w:tr>
      <w:tr w:rsidR="005A3312" w14:paraId="20CE776A" w14:textId="77777777" w:rsidTr="003205EA">
        <w:tc>
          <w:tcPr>
            <w:tcW w:w="3086" w:type="dxa"/>
            <w:shd w:val="clear" w:color="auto" w:fill="F7CAAC"/>
          </w:tcPr>
          <w:p w14:paraId="3401834C" w14:textId="77777777" w:rsidR="005A3312" w:rsidRPr="005A3312" w:rsidRDefault="005A3312" w:rsidP="003205EA">
            <w:pPr>
              <w:jc w:val="both"/>
              <w:rPr>
                <w:moveTo w:id="1917" w:author="Pavla Trefilová" w:date="2019-11-18T17:19:00Z"/>
                <w:b/>
              </w:rPr>
            </w:pPr>
            <w:moveTo w:id="1918" w:author="Pavla Trefilová" w:date="2019-11-18T17:19:00Z">
              <w:r w:rsidRPr="005A3312">
                <w:rPr>
                  <w:b/>
                </w:rPr>
                <w:t>Forma způsobu ověření studijních výsledků a další požadavky na studenta</w:t>
              </w:r>
            </w:moveTo>
          </w:p>
        </w:tc>
        <w:tc>
          <w:tcPr>
            <w:tcW w:w="6769" w:type="dxa"/>
            <w:gridSpan w:val="7"/>
            <w:tcBorders>
              <w:bottom w:val="nil"/>
            </w:tcBorders>
          </w:tcPr>
          <w:p w14:paraId="3916D38D" w14:textId="77777777" w:rsidR="005A3312" w:rsidRPr="005A3312" w:rsidRDefault="005A3312" w:rsidP="003205EA">
            <w:pPr>
              <w:jc w:val="both"/>
              <w:rPr>
                <w:moveTo w:id="1919" w:author="Pavla Trefilová" w:date="2019-11-18T17:19:00Z"/>
              </w:rPr>
            </w:pPr>
            <w:moveTo w:id="1920" w:author="Pavla Trefilová" w:date="2019-11-18T17:19:00Z">
              <w:r w:rsidRPr="005A3312">
                <w:t>Způsob zakončení předmětu – zápočet, zkouška</w:t>
              </w:r>
            </w:moveTo>
          </w:p>
          <w:p w14:paraId="3BBE9300" w14:textId="77777777" w:rsidR="005A3312" w:rsidRPr="005A3312" w:rsidRDefault="005A3312" w:rsidP="009F4A37">
            <w:pPr>
              <w:jc w:val="both"/>
              <w:rPr>
                <w:moveTo w:id="1921" w:author="Pavla Trefilová" w:date="2019-11-18T17:19:00Z"/>
              </w:rPr>
            </w:pPr>
            <w:moveTo w:id="1922" w:author="Pavla Trefilová" w:date="2019-11-18T17:19:00Z">
              <w:r w:rsidRPr="005A3312">
                <w:t>Požadavky na zápočet:</w:t>
              </w:r>
              <w:r w:rsidR="009F4A37">
                <w:t xml:space="preserve"> </w:t>
              </w:r>
              <w:r w:rsidRPr="005A3312">
                <w:t>písemný te</w:t>
              </w:r>
              <w:r w:rsidR="009F4A37">
                <w:t xml:space="preserve">st s minimální 60 % úspěšností; </w:t>
              </w:r>
              <w:r w:rsidRPr="005A3312">
                <w:t>80% aktivní účast na seminářích.</w:t>
              </w:r>
            </w:moveTo>
          </w:p>
          <w:p w14:paraId="191A4B7B" w14:textId="2C5844C8" w:rsidR="005A3312" w:rsidRPr="005A3312" w:rsidRDefault="005A3312" w:rsidP="00C17226">
            <w:pPr>
              <w:jc w:val="both"/>
              <w:rPr>
                <w:moveTo w:id="1923" w:author="Pavla Trefilová" w:date="2019-11-18T17:19:00Z"/>
              </w:rPr>
            </w:pPr>
            <w:moveTo w:id="1924" w:author="Pavla Trefilová" w:date="2019-11-18T17:19:00Z">
              <w:r w:rsidRPr="005A3312">
                <w:t>Požadavky na zkoušku</w:t>
              </w:r>
              <w:r w:rsidR="00C17226">
                <w:t>:</w:t>
              </w:r>
              <w:r w:rsidRPr="005A3312">
                <w:t xml:space="preserve"> ústní zkouška v rozsahu znalostí přednášek a seminářů.</w:t>
              </w:r>
            </w:moveTo>
          </w:p>
        </w:tc>
      </w:tr>
      <w:tr w:rsidR="005A3312" w14:paraId="2FE1F498" w14:textId="77777777" w:rsidTr="003205EA">
        <w:trPr>
          <w:trHeight w:val="70"/>
        </w:trPr>
        <w:tc>
          <w:tcPr>
            <w:tcW w:w="9855" w:type="dxa"/>
            <w:gridSpan w:val="8"/>
            <w:tcBorders>
              <w:top w:val="nil"/>
            </w:tcBorders>
          </w:tcPr>
          <w:p w14:paraId="2BC7ED28" w14:textId="77777777" w:rsidR="005A3312" w:rsidRPr="005A3312" w:rsidRDefault="005A3312" w:rsidP="003205EA">
            <w:pPr>
              <w:jc w:val="both"/>
              <w:rPr>
                <w:moveTo w:id="1925" w:author="Pavla Trefilová" w:date="2019-11-18T17:19:00Z"/>
              </w:rPr>
            </w:pPr>
          </w:p>
        </w:tc>
      </w:tr>
      <w:moveToRangeEnd w:id="1843"/>
      <w:tr w:rsidR="005A3312" w14:paraId="3D47A32D" w14:textId="77777777" w:rsidTr="003205EA">
        <w:trPr>
          <w:trHeight w:val="197"/>
          <w:ins w:id="1926" w:author="Pavla Trefilová" w:date="2019-11-18T17:19:00Z"/>
        </w:trPr>
        <w:tc>
          <w:tcPr>
            <w:tcW w:w="3086" w:type="dxa"/>
            <w:tcBorders>
              <w:top w:val="nil"/>
            </w:tcBorders>
            <w:shd w:val="clear" w:color="auto" w:fill="F7CAAC"/>
          </w:tcPr>
          <w:p w14:paraId="0A7135A0" w14:textId="77777777" w:rsidR="005A3312" w:rsidRPr="005A3312" w:rsidRDefault="005A3312" w:rsidP="003205EA">
            <w:pPr>
              <w:jc w:val="both"/>
              <w:rPr>
                <w:ins w:id="1927" w:author="Pavla Trefilová" w:date="2019-11-18T17:19:00Z"/>
                <w:b/>
              </w:rPr>
            </w:pPr>
            <w:ins w:id="1928" w:author="Pavla Trefilová" w:date="2019-11-18T17:19:00Z">
              <w:r w:rsidRPr="005A3312">
                <w:rPr>
                  <w:b/>
                </w:rPr>
                <w:t>Garant předmětu</w:t>
              </w:r>
            </w:ins>
          </w:p>
        </w:tc>
        <w:tc>
          <w:tcPr>
            <w:tcW w:w="6769" w:type="dxa"/>
            <w:gridSpan w:val="7"/>
            <w:tcBorders>
              <w:top w:val="nil"/>
            </w:tcBorders>
          </w:tcPr>
          <w:p w14:paraId="3422FCC3" w14:textId="734C4F72" w:rsidR="005A3312" w:rsidRPr="005A3312" w:rsidRDefault="005A3312" w:rsidP="003205EA">
            <w:pPr>
              <w:jc w:val="both"/>
              <w:rPr>
                <w:ins w:id="1929" w:author="Pavla Trefilová" w:date="2019-11-18T17:19:00Z"/>
              </w:rPr>
            </w:pPr>
            <w:ins w:id="1930" w:author="Pavla Trefilová" w:date="2019-11-18T17:19:00Z">
              <w:r w:rsidRPr="005A3312">
                <w:rPr>
                  <w:color w:val="000000"/>
                </w:rPr>
                <w:t>Ing. Pavlína Kirschnerová</w:t>
              </w:r>
              <w:r w:rsidR="00813D38">
                <w:rPr>
                  <w:color w:val="000000"/>
                </w:rPr>
                <w:t>, Ph.D.</w:t>
              </w:r>
            </w:ins>
          </w:p>
        </w:tc>
      </w:tr>
      <w:tr w:rsidR="005A3312" w14:paraId="33D8112B" w14:textId="77777777" w:rsidTr="003205EA">
        <w:trPr>
          <w:trHeight w:val="243"/>
        </w:trPr>
        <w:tc>
          <w:tcPr>
            <w:tcW w:w="3086" w:type="dxa"/>
            <w:tcBorders>
              <w:top w:val="nil"/>
            </w:tcBorders>
            <w:shd w:val="clear" w:color="auto" w:fill="F7CAAC"/>
          </w:tcPr>
          <w:p w14:paraId="004BC321" w14:textId="77777777" w:rsidR="005A3312" w:rsidRPr="005A3312" w:rsidRDefault="005A3312" w:rsidP="003205EA">
            <w:pPr>
              <w:jc w:val="both"/>
              <w:rPr>
                <w:moveTo w:id="1931" w:author="Pavla Trefilová" w:date="2019-11-18T17:19:00Z"/>
                <w:b/>
              </w:rPr>
            </w:pPr>
            <w:moveToRangeStart w:id="1932" w:author="Pavla Trefilová" w:date="2019-11-18T17:19:00Z" w:name="move24990024"/>
            <w:moveTo w:id="1933" w:author="Pavla Trefilová" w:date="2019-11-18T17:19:00Z">
              <w:r w:rsidRPr="005A3312">
                <w:rPr>
                  <w:b/>
                </w:rPr>
                <w:t>Zapojení garanta do výuky předmětu</w:t>
              </w:r>
            </w:moveTo>
          </w:p>
        </w:tc>
        <w:tc>
          <w:tcPr>
            <w:tcW w:w="6769" w:type="dxa"/>
            <w:gridSpan w:val="7"/>
            <w:tcBorders>
              <w:top w:val="nil"/>
            </w:tcBorders>
          </w:tcPr>
          <w:p w14:paraId="75896AEE" w14:textId="77777777" w:rsidR="005A3312" w:rsidRPr="005A3312" w:rsidRDefault="005A3312" w:rsidP="003205EA">
            <w:pPr>
              <w:jc w:val="both"/>
              <w:rPr>
                <w:moveTo w:id="1934" w:author="Pavla Trefilová" w:date="2019-11-18T17:19:00Z"/>
              </w:rPr>
            </w:pPr>
            <w:moveTo w:id="1935" w:author="Pavla Trefilová" w:date="2019-11-18T17:19:00Z">
              <w:r w:rsidRPr="005A3312">
                <w:t>Garant se podílí na přednášení v rozsahu 100 %, dále stanovuje koncepci seminářů a dohlíží na jejich jednotné vedení.</w:t>
              </w:r>
            </w:moveTo>
          </w:p>
        </w:tc>
      </w:tr>
      <w:moveToRangeEnd w:id="1932"/>
      <w:tr w:rsidR="005A3312" w14:paraId="7ED15B83" w14:textId="77777777" w:rsidTr="003205EA">
        <w:trPr>
          <w:ins w:id="1936" w:author="Pavla Trefilová" w:date="2019-11-18T17:19:00Z"/>
        </w:trPr>
        <w:tc>
          <w:tcPr>
            <w:tcW w:w="3086" w:type="dxa"/>
            <w:shd w:val="clear" w:color="auto" w:fill="F7CAAC"/>
          </w:tcPr>
          <w:p w14:paraId="03176548" w14:textId="77777777" w:rsidR="005A3312" w:rsidRPr="005A3312" w:rsidRDefault="005A3312" w:rsidP="003205EA">
            <w:pPr>
              <w:jc w:val="both"/>
              <w:rPr>
                <w:ins w:id="1937" w:author="Pavla Trefilová" w:date="2019-11-18T17:19:00Z"/>
                <w:b/>
              </w:rPr>
            </w:pPr>
            <w:ins w:id="1938" w:author="Pavla Trefilová" w:date="2019-11-18T17:19:00Z">
              <w:r w:rsidRPr="005A3312">
                <w:rPr>
                  <w:b/>
                </w:rPr>
                <w:t>Vyučující</w:t>
              </w:r>
            </w:ins>
          </w:p>
        </w:tc>
        <w:tc>
          <w:tcPr>
            <w:tcW w:w="6769" w:type="dxa"/>
            <w:gridSpan w:val="7"/>
            <w:tcBorders>
              <w:bottom w:val="nil"/>
            </w:tcBorders>
          </w:tcPr>
          <w:p w14:paraId="339539A6" w14:textId="2F449669" w:rsidR="005A3312" w:rsidRPr="005A3312" w:rsidRDefault="005A3312" w:rsidP="003205EA">
            <w:pPr>
              <w:jc w:val="both"/>
              <w:rPr>
                <w:ins w:id="1939" w:author="Pavla Trefilová" w:date="2019-11-18T17:19:00Z"/>
              </w:rPr>
            </w:pPr>
            <w:ins w:id="1940" w:author="Pavla Trefilová" w:date="2019-11-18T17:19:00Z">
              <w:r w:rsidRPr="005A3312">
                <w:rPr>
                  <w:color w:val="000000"/>
                </w:rPr>
                <w:t>Ing. Pavlína Kirschnerová</w:t>
              </w:r>
              <w:r w:rsidR="00813D38">
                <w:rPr>
                  <w:color w:val="000000"/>
                </w:rPr>
                <w:t>, Ph.D.</w:t>
              </w:r>
              <w:r w:rsidRPr="005A3312">
                <w:rPr>
                  <w:color w:val="000000"/>
                </w:rPr>
                <w:t xml:space="preserve"> – přednášky </w:t>
              </w:r>
              <w:r w:rsidR="009F4A37">
                <w:rPr>
                  <w:color w:val="000000"/>
                </w:rPr>
                <w:t>(</w:t>
              </w:r>
              <w:r w:rsidRPr="005A3312">
                <w:rPr>
                  <w:color w:val="000000"/>
                </w:rPr>
                <w:t>100 %</w:t>
              </w:r>
              <w:r w:rsidR="009F4A37">
                <w:rPr>
                  <w:color w:val="000000"/>
                </w:rPr>
                <w:t>)</w:t>
              </w:r>
            </w:ins>
          </w:p>
        </w:tc>
      </w:tr>
      <w:tr w:rsidR="005A3312" w14:paraId="54503AF1" w14:textId="77777777" w:rsidTr="003205EA">
        <w:trPr>
          <w:trHeight w:val="70"/>
        </w:trPr>
        <w:tc>
          <w:tcPr>
            <w:tcW w:w="9855" w:type="dxa"/>
            <w:gridSpan w:val="8"/>
            <w:tcBorders>
              <w:top w:val="nil"/>
            </w:tcBorders>
          </w:tcPr>
          <w:p w14:paraId="40B0A900" w14:textId="77777777" w:rsidR="005A3312" w:rsidRPr="005A3312" w:rsidRDefault="005A3312" w:rsidP="003205EA">
            <w:pPr>
              <w:jc w:val="both"/>
              <w:rPr>
                <w:moveTo w:id="1941" w:author="Pavla Trefilová" w:date="2019-11-18T17:19:00Z"/>
              </w:rPr>
            </w:pPr>
            <w:moveToRangeStart w:id="1942" w:author="Pavla Trefilová" w:date="2019-11-18T17:19:00Z" w:name="move24990025"/>
          </w:p>
        </w:tc>
      </w:tr>
      <w:tr w:rsidR="005A3312" w14:paraId="608B2341" w14:textId="77777777" w:rsidTr="003205EA">
        <w:tc>
          <w:tcPr>
            <w:tcW w:w="3086" w:type="dxa"/>
            <w:shd w:val="clear" w:color="auto" w:fill="F7CAAC"/>
          </w:tcPr>
          <w:p w14:paraId="24F21681" w14:textId="77777777" w:rsidR="005A3312" w:rsidRPr="005A3312" w:rsidRDefault="005A3312" w:rsidP="003205EA">
            <w:pPr>
              <w:jc w:val="both"/>
              <w:rPr>
                <w:moveTo w:id="1943" w:author="Pavla Trefilová" w:date="2019-11-18T17:19:00Z"/>
                <w:b/>
              </w:rPr>
            </w:pPr>
            <w:moveTo w:id="1944" w:author="Pavla Trefilová" w:date="2019-11-18T17:19:00Z">
              <w:r w:rsidRPr="005A3312">
                <w:rPr>
                  <w:b/>
                </w:rPr>
                <w:t>Stručná anotace předmětu</w:t>
              </w:r>
            </w:moveTo>
          </w:p>
        </w:tc>
        <w:tc>
          <w:tcPr>
            <w:tcW w:w="6769" w:type="dxa"/>
            <w:gridSpan w:val="7"/>
            <w:tcBorders>
              <w:bottom w:val="nil"/>
            </w:tcBorders>
          </w:tcPr>
          <w:p w14:paraId="76561C5D" w14:textId="77777777" w:rsidR="005A3312" w:rsidRPr="005A3312" w:rsidRDefault="005A3312" w:rsidP="003205EA">
            <w:pPr>
              <w:jc w:val="both"/>
              <w:rPr>
                <w:moveTo w:id="1945" w:author="Pavla Trefilová" w:date="2019-11-18T17:19:00Z"/>
              </w:rPr>
            </w:pPr>
          </w:p>
        </w:tc>
      </w:tr>
      <w:tr w:rsidR="005A3312" w14:paraId="56A5E57A" w14:textId="77777777" w:rsidTr="003205EA">
        <w:trPr>
          <w:trHeight w:val="3938"/>
        </w:trPr>
        <w:tc>
          <w:tcPr>
            <w:tcW w:w="9855" w:type="dxa"/>
            <w:gridSpan w:val="8"/>
            <w:tcBorders>
              <w:top w:val="nil"/>
              <w:bottom w:val="single" w:sz="12" w:space="0" w:color="auto"/>
            </w:tcBorders>
          </w:tcPr>
          <w:p w14:paraId="54D45E09" w14:textId="77777777" w:rsidR="005A3312" w:rsidRPr="005A3312" w:rsidRDefault="005A3312" w:rsidP="003205EA">
            <w:pPr>
              <w:jc w:val="both"/>
              <w:rPr>
                <w:moveTo w:id="1946" w:author="Pavla Trefilová" w:date="2019-11-18T17:19:00Z"/>
              </w:rPr>
            </w:pPr>
            <w:moveTo w:id="1947" w:author="Pavla Trefilová" w:date="2019-11-18T17:19:00Z">
              <w:r w:rsidRPr="005A3312">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moveTo>
          </w:p>
          <w:p w14:paraId="72286EE9" w14:textId="77777777" w:rsidR="005A3312" w:rsidRDefault="005A3312" w:rsidP="003205EA">
            <w:pPr>
              <w:jc w:val="both"/>
              <w:rPr>
                <w:moveTo w:id="1948" w:author="Pavla Trefilová" w:date="2019-11-18T17:19:00Z"/>
              </w:rPr>
            </w:pPr>
            <w:moveTo w:id="1949" w:author="Pavla Trefilová" w:date="2019-11-18T17:19:00Z">
              <w:r w:rsidRPr="005A3312">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moveTo>
          </w:p>
          <w:p w14:paraId="2D6D2812" w14:textId="09559B02" w:rsidR="006B50B1" w:rsidRPr="005A3312" w:rsidRDefault="00A6535B" w:rsidP="003205EA">
            <w:pPr>
              <w:jc w:val="both"/>
              <w:rPr>
                <w:moveTo w:id="1950" w:author="Pavla Trefilová" w:date="2019-11-18T17:19:00Z"/>
              </w:rPr>
            </w:pPr>
            <w:moveTo w:id="1951" w:author="Pavla Trefilová" w:date="2019-11-18T17:19:00Z">
              <w:r>
                <w:t>Obsah</w:t>
              </w:r>
            </w:moveTo>
          </w:p>
          <w:p w14:paraId="1433D337" w14:textId="705E5195" w:rsidR="005A3312" w:rsidRPr="005A3312" w:rsidRDefault="005A3312" w:rsidP="001C2699">
            <w:pPr>
              <w:pStyle w:val="Odstavecseseznamem"/>
              <w:numPr>
                <w:ilvl w:val="0"/>
                <w:numId w:val="20"/>
              </w:numPr>
              <w:spacing w:after="0" w:line="240" w:lineRule="auto"/>
              <w:ind w:left="247" w:hanging="247"/>
              <w:jc w:val="both"/>
              <w:rPr>
                <w:moveTo w:id="1952" w:author="Pavla Trefilová" w:date="2019-11-18T17:19:00Z"/>
                <w:rFonts w:ascii="Times New Roman" w:hAnsi="Times New Roman"/>
                <w:sz w:val="20"/>
                <w:szCs w:val="20"/>
              </w:rPr>
            </w:pPr>
            <w:moveTo w:id="1953" w:author="Pavla Trefilová" w:date="2019-11-18T17:19:00Z">
              <w:r w:rsidRPr="005A3312">
                <w:rPr>
                  <w:rFonts w:ascii="Times New Roman" w:hAnsi="Times New Roman"/>
                  <w:sz w:val="20"/>
                  <w:szCs w:val="20"/>
                </w:rPr>
                <w:t>Úv</w:t>
              </w:r>
              <w:r w:rsidR="00A6535B">
                <w:rPr>
                  <w:rFonts w:ascii="Times New Roman" w:hAnsi="Times New Roman"/>
                  <w:sz w:val="20"/>
                  <w:szCs w:val="20"/>
                </w:rPr>
                <w:t>od do problematiky teorie daní</w:t>
              </w:r>
            </w:moveTo>
          </w:p>
          <w:p w14:paraId="233A8E1E" w14:textId="7C4AF959" w:rsidR="005A3312" w:rsidRPr="005A3312" w:rsidRDefault="005A3312" w:rsidP="001C2699">
            <w:pPr>
              <w:pStyle w:val="Odstavecseseznamem"/>
              <w:numPr>
                <w:ilvl w:val="0"/>
                <w:numId w:val="20"/>
              </w:numPr>
              <w:spacing w:after="0" w:line="240" w:lineRule="auto"/>
              <w:ind w:left="247" w:hanging="247"/>
              <w:jc w:val="both"/>
              <w:rPr>
                <w:moveTo w:id="1954" w:author="Pavla Trefilová" w:date="2019-11-18T17:19:00Z"/>
                <w:rFonts w:ascii="Times New Roman" w:hAnsi="Times New Roman"/>
                <w:sz w:val="20"/>
                <w:szCs w:val="20"/>
              </w:rPr>
            </w:pPr>
            <w:moveTo w:id="1955" w:author="Pavla Trefilová" w:date="2019-11-18T17:19:00Z">
              <w:r w:rsidRPr="005A3312">
                <w:rPr>
                  <w:rFonts w:ascii="Times New Roman" w:hAnsi="Times New Roman"/>
                  <w:sz w:val="20"/>
                  <w:szCs w:val="20"/>
                </w:rPr>
                <w:t xml:space="preserve">Soustava veřejných příjmů a úloha daní </w:t>
              </w:r>
              <w:r w:rsidR="00A6535B">
                <w:rPr>
                  <w:rFonts w:ascii="Times New Roman" w:hAnsi="Times New Roman"/>
                  <w:sz w:val="20"/>
                  <w:szCs w:val="20"/>
                </w:rPr>
                <w:t>v rámci fiskální politiky státu</w:t>
              </w:r>
            </w:moveTo>
          </w:p>
          <w:p w14:paraId="186AE407" w14:textId="77777777" w:rsidR="005A3312" w:rsidRPr="005A3312" w:rsidRDefault="005A3312" w:rsidP="001C2699">
            <w:pPr>
              <w:pStyle w:val="Odstavecseseznamem"/>
              <w:numPr>
                <w:ilvl w:val="0"/>
                <w:numId w:val="20"/>
              </w:numPr>
              <w:spacing w:after="0" w:line="240" w:lineRule="auto"/>
              <w:ind w:left="247" w:hanging="247"/>
              <w:jc w:val="both"/>
              <w:rPr>
                <w:moveTo w:id="1956" w:author="Pavla Trefilová" w:date="2019-11-18T17:19:00Z"/>
                <w:rFonts w:ascii="Times New Roman" w:hAnsi="Times New Roman"/>
                <w:sz w:val="20"/>
                <w:szCs w:val="20"/>
              </w:rPr>
            </w:pPr>
            <w:moveTo w:id="1957" w:author="Pavla Trefilová" w:date="2019-11-18T17:19:00Z">
              <w:r w:rsidRPr="005A3312">
                <w:rPr>
                  <w:rFonts w:ascii="Times New Roman" w:hAnsi="Times New Roman"/>
                  <w:sz w:val="20"/>
                  <w:szCs w:val="20"/>
                </w:rPr>
                <w:t xml:space="preserve">Problematika sociálního a zdravotního pojištění </w:t>
              </w:r>
            </w:moveTo>
          </w:p>
          <w:p w14:paraId="57BA8CD3" w14:textId="77777777" w:rsidR="005A3312" w:rsidRPr="005A3312" w:rsidRDefault="005A3312" w:rsidP="001C2699">
            <w:pPr>
              <w:pStyle w:val="Odstavecseseznamem"/>
              <w:numPr>
                <w:ilvl w:val="0"/>
                <w:numId w:val="20"/>
              </w:numPr>
              <w:spacing w:after="0" w:line="240" w:lineRule="auto"/>
              <w:ind w:left="247" w:hanging="247"/>
              <w:jc w:val="both"/>
              <w:rPr>
                <w:moveTo w:id="1958" w:author="Pavla Trefilová" w:date="2019-11-18T17:19:00Z"/>
                <w:rFonts w:ascii="Times New Roman" w:hAnsi="Times New Roman"/>
                <w:sz w:val="20"/>
                <w:szCs w:val="20"/>
              </w:rPr>
            </w:pPr>
            <w:moveTo w:id="1959" w:author="Pavla Trefilová" w:date="2019-11-18T17:19:00Z">
              <w:r w:rsidRPr="005A3312">
                <w:rPr>
                  <w:rFonts w:ascii="Times New Roman" w:hAnsi="Times New Roman"/>
                  <w:sz w:val="20"/>
                  <w:szCs w:val="20"/>
                </w:rPr>
                <w:t>Teorie přímých daní a osobní důchodová daň a její optimalizace</w:t>
              </w:r>
            </w:moveTo>
          </w:p>
          <w:p w14:paraId="2AB961E8" w14:textId="77777777" w:rsidR="005A3312" w:rsidRPr="005A3312" w:rsidRDefault="005A3312" w:rsidP="001C2699">
            <w:pPr>
              <w:pStyle w:val="Odstavecseseznamem"/>
              <w:numPr>
                <w:ilvl w:val="0"/>
                <w:numId w:val="20"/>
              </w:numPr>
              <w:spacing w:after="0" w:line="240" w:lineRule="auto"/>
              <w:ind w:left="247" w:hanging="247"/>
              <w:jc w:val="both"/>
              <w:rPr>
                <w:moveTo w:id="1960" w:author="Pavla Trefilová" w:date="2019-11-18T17:19:00Z"/>
                <w:rFonts w:ascii="Times New Roman" w:hAnsi="Times New Roman"/>
                <w:sz w:val="20"/>
                <w:szCs w:val="20"/>
              </w:rPr>
            </w:pPr>
            <w:moveTo w:id="1961" w:author="Pavla Trefilová" w:date="2019-11-18T17:19:00Z">
              <w:r w:rsidRPr="005A3312">
                <w:rPr>
                  <w:rFonts w:ascii="Times New Roman" w:hAnsi="Times New Roman"/>
                  <w:sz w:val="20"/>
                  <w:szCs w:val="20"/>
                </w:rPr>
                <w:t xml:space="preserve">Zdanění příjmů fyzických osob ze závislé činnosti </w:t>
              </w:r>
            </w:moveTo>
          </w:p>
          <w:p w14:paraId="24EDC04C" w14:textId="77777777" w:rsidR="005A3312" w:rsidRPr="005A3312" w:rsidRDefault="005A3312" w:rsidP="001C2699">
            <w:pPr>
              <w:pStyle w:val="Odstavecseseznamem"/>
              <w:numPr>
                <w:ilvl w:val="0"/>
                <w:numId w:val="20"/>
              </w:numPr>
              <w:spacing w:after="0" w:line="240" w:lineRule="auto"/>
              <w:ind w:left="247" w:hanging="247"/>
              <w:jc w:val="both"/>
              <w:rPr>
                <w:moveTo w:id="1962" w:author="Pavla Trefilová" w:date="2019-11-18T17:19:00Z"/>
                <w:rFonts w:ascii="Times New Roman" w:hAnsi="Times New Roman"/>
                <w:sz w:val="20"/>
                <w:szCs w:val="20"/>
              </w:rPr>
            </w:pPr>
            <w:moveTo w:id="1963" w:author="Pavla Trefilová" w:date="2019-11-18T17:19:00Z">
              <w:r w:rsidRPr="005A3312">
                <w:rPr>
                  <w:rFonts w:ascii="Times New Roman" w:hAnsi="Times New Roman"/>
                  <w:sz w:val="20"/>
                  <w:szCs w:val="20"/>
                </w:rPr>
                <w:t xml:space="preserve">Zdanění příjmů ze samostatné činnosti fyzických osob </w:t>
              </w:r>
            </w:moveTo>
          </w:p>
          <w:p w14:paraId="4FF6F43B" w14:textId="15BB866A" w:rsidR="005A3312" w:rsidRPr="005A3312" w:rsidRDefault="005A3312" w:rsidP="001C2699">
            <w:pPr>
              <w:pStyle w:val="Odstavecseseznamem"/>
              <w:numPr>
                <w:ilvl w:val="0"/>
                <w:numId w:val="20"/>
              </w:numPr>
              <w:spacing w:after="0" w:line="240" w:lineRule="auto"/>
              <w:ind w:left="247" w:hanging="247"/>
              <w:jc w:val="both"/>
              <w:rPr>
                <w:moveTo w:id="1964" w:author="Pavla Trefilová" w:date="2019-11-18T17:19:00Z"/>
                <w:rFonts w:ascii="Times New Roman" w:hAnsi="Times New Roman"/>
                <w:sz w:val="20"/>
                <w:szCs w:val="20"/>
              </w:rPr>
            </w:pPr>
            <w:moveTo w:id="1965" w:author="Pavla Trefilová" w:date="2019-11-18T17:19:00Z">
              <w:r w:rsidRPr="005A3312">
                <w:rPr>
                  <w:rFonts w:ascii="Times New Roman" w:hAnsi="Times New Roman"/>
                  <w:sz w:val="20"/>
                  <w:szCs w:val="20"/>
                </w:rPr>
                <w:t xml:space="preserve">Příjmy z kapitálového majetku, </w:t>
              </w:r>
              <w:r w:rsidR="00A6535B">
                <w:rPr>
                  <w:rFonts w:ascii="Times New Roman" w:hAnsi="Times New Roman"/>
                  <w:sz w:val="20"/>
                  <w:szCs w:val="20"/>
                </w:rPr>
                <w:t>příjmy z nájmu a ostatní příjmy</w:t>
              </w:r>
              <w:r w:rsidRPr="005A3312">
                <w:rPr>
                  <w:rFonts w:ascii="Times New Roman" w:hAnsi="Times New Roman"/>
                  <w:sz w:val="20"/>
                  <w:szCs w:val="20"/>
                </w:rPr>
                <w:t xml:space="preserve"> </w:t>
              </w:r>
            </w:moveTo>
          </w:p>
          <w:p w14:paraId="5004665B" w14:textId="77777777" w:rsidR="005A3312" w:rsidRPr="005A3312" w:rsidRDefault="005A3312" w:rsidP="001C2699">
            <w:pPr>
              <w:pStyle w:val="Odstavecseseznamem"/>
              <w:numPr>
                <w:ilvl w:val="0"/>
                <w:numId w:val="20"/>
              </w:numPr>
              <w:spacing w:after="0" w:line="240" w:lineRule="auto"/>
              <w:ind w:left="247" w:hanging="247"/>
              <w:jc w:val="both"/>
              <w:rPr>
                <w:moveTo w:id="1966" w:author="Pavla Trefilová" w:date="2019-11-18T17:19:00Z"/>
                <w:rFonts w:ascii="Times New Roman" w:hAnsi="Times New Roman"/>
                <w:sz w:val="20"/>
                <w:szCs w:val="20"/>
              </w:rPr>
            </w:pPr>
            <w:moveTo w:id="1967" w:author="Pavla Trefilová" w:date="2019-11-18T17:19:00Z">
              <w:r w:rsidRPr="005A3312">
                <w:rPr>
                  <w:rFonts w:ascii="Times New Roman" w:hAnsi="Times New Roman"/>
                  <w:sz w:val="20"/>
                  <w:szCs w:val="20"/>
                </w:rPr>
                <w:t>Zdanění příjmů právnických osob, úprava základu daně a stanovení daně</w:t>
              </w:r>
            </w:moveTo>
          </w:p>
          <w:p w14:paraId="53D7929D" w14:textId="77777777" w:rsidR="005A3312" w:rsidRPr="005A3312" w:rsidRDefault="005A3312" w:rsidP="001C2699">
            <w:pPr>
              <w:pStyle w:val="Odstavecseseznamem"/>
              <w:numPr>
                <w:ilvl w:val="0"/>
                <w:numId w:val="20"/>
              </w:numPr>
              <w:spacing w:after="0" w:line="240" w:lineRule="auto"/>
              <w:ind w:left="247" w:hanging="247"/>
              <w:jc w:val="both"/>
              <w:rPr>
                <w:moveTo w:id="1968" w:author="Pavla Trefilová" w:date="2019-11-18T17:19:00Z"/>
                <w:rFonts w:ascii="Times New Roman" w:hAnsi="Times New Roman"/>
                <w:sz w:val="20"/>
                <w:szCs w:val="20"/>
              </w:rPr>
            </w:pPr>
            <w:moveTo w:id="1969" w:author="Pavla Trefilová" w:date="2019-11-18T17:19:00Z">
              <w:r w:rsidRPr="005A3312">
                <w:rPr>
                  <w:rFonts w:ascii="Times New Roman" w:hAnsi="Times New Roman"/>
                  <w:sz w:val="20"/>
                  <w:szCs w:val="20"/>
                </w:rPr>
                <w:t>Specifika daňových a nedaňových nákladových položek</w:t>
              </w:r>
            </w:moveTo>
          </w:p>
          <w:p w14:paraId="10207DE9" w14:textId="77777777" w:rsidR="005A3312" w:rsidRPr="005A3312" w:rsidRDefault="005A3312" w:rsidP="001C2699">
            <w:pPr>
              <w:pStyle w:val="Odstavecseseznamem"/>
              <w:numPr>
                <w:ilvl w:val="0"/>
                <w:numId w:val="20"/>
              </w:numPr>
              <w:spacing w:after="0" w:line="240" w:lineRule="auto"/>
              <w:ind w:left="247" w:hanging="247"/>
              <w:jc w:val="both"/>
              <w:rPr>
                <w:moveTo w:id="1970" w:author="Pavla Trefilová" w:date="2019-11-18T17:19:00Z"/>
                <w:rFonts w:ascii="Times New Roman" w:hAnsi="Times New Roman"/>
                <w:sz w:val="20"/>
                <w:szCs w:val="20"/>
              </w:rPr>
            </w:pPr>
            <w:moveTo w:id="1971" w:author="Pavla Trefilová" w:date="2019-11-18T17:19:00Z">
              <w:r w:rsidRPr="005A3312">
                <w:rPr>
                  <w:rFonts w:ascii="Times New Roman" w:hAnsi="Times New Roman"/>
                  <w:sz w:val="20"/>
                  <w:szCs w:val="20"/>
                </w:rPr>
                <w:t>Teorie zdaňování nemovitých věcí</w:t>
              </w:r>
            </w:moveTo>
          </w:p>
          <w:p w14:paraId="498B0433" w14:textId="77777777" w:rsidR="005A3312" w:rsidRPr="005A3312" w:rsidRDefault="005A3312" w:rsidP="001C2699">
            <w:pPr>
              <w:pStyle w:val="Odstavecseseznamem"/>
              <w:numPr>
                <w:ilvl w:val="0"/>
                <w:numId w:val="20"/>
              </w:numPr>
              <w:spacing w:after="0" w:line="240" w:lineRule="auto"/>
              <w:ind w:left="247" w:hanging="247"/>
              <w:jc w:val="both"/>
              <w:rPr>
                <w:moveTo w:id="1972" w:author="Pavla Trefilová" w:date="2019-11-18T17:19:00Z"/>
                <w:rFonts w:ascii="Times New Roman" w:hAnsi="Times New Roman"/>
                <w:sz w:val="20"/>
                <w:szCs w:val="20"/>
              </w:rPr>
            </w:pPr>
            <w:moveTo w:id="1973" w:author="Pavla Trefilová" w:date="2019-11-18T17:19:00Z">
              <w:r w:rsidRPr="005A3312">
                <w:rPr>
                  <w:rFonts w:ascii="Times New Roman" w:hAnsi="Times New Roman"/>
                  <w:sz w:val="20"/>
                  <w:szCs w:val="20"/>
                </w:rPr>
                <w:t>Daň z přidané hodnoty a její aplikace</w:t>
              </w:r>
            </w:moveTo>
          </w:p>
          <w:p w14:paraId="752CE6F9" w14:textId="77777777" w:rsidR="005A3312" w:rsidRPr="005A3312" w:rsidRDefault="005A3312" w:rsidP="001C2699">
            <w:pPr>
              <w:pStyle w:val="Odstavecseseznamem"/>
              <w:numPr>
                <w:ilvl w:val="0"/>
                <w:numId w:val="20"/>
              </w:numPr>
              <w:spacing w:after="0" w:line="240" w:lineRule="auto"/>
              <w:ind w:left="247" w:hanging="247"/>
              <w:jc w:val="both"/>
              <w:rPr>
                <w:moveTo w:id="1974" w:author="Pavla Trefilová" w:date="2019-11-18T17:19:00Z"/>
                <w:rFonts w:ascii="Times New Roman" w:hAnsi="Times New Roman"/>
                <w:sz w:val="20"/>
                <w:szCs w:val="20"/>
              </w:rPr>
            </w:pPr>
            <w:moveTo w:id="1975" w:author="Pavla Trefilová" w:date="2019-11-18T17:19:00Z">
              <w:r w:rsidRPr="005A3312">
                <w:rPr>
                  <w:rFonts w:ascii="Times New Roman" w:hAnsi="Times New Roman"/>
                  <w:sz w:val="20"/>
                  <w:szCs w:val="20"/>
                </w:rPr>
                <w:t>Teorie spotřební a ekologické daně</w:t>
              </w:r>
            </w:moveTo>
          </w:p>
        </w:tc>
      </w:tr>
      <w:tr w:rsidR="005A3312" w14:paraId="1756F323" w14:textId="77777777" w:rsidTr="003205EA">
        <w:trPr>
          <w:trHeight w:val="265"/>
        </w:trPr>
        <w:tc>
          <w:tcPr>
            <w:tcW w:w="3653" w:type="dxa"/>
            <w:gridSpan w:val="2"/>
            <w:tcBorders>
              <w:top w:val="nil"/>
            </w:tcBorders>
            <w:shd w:val="clear" w:color="auto" w:fill="F7CAAC"/>
          </w:tcPr>
          <w:p w14:paraId="35615F73" w14:textId="77777777" w:rsidR="005A3312" w:rsidRPr="005A3312" w:rsidRDefault="005A3312" w:rsidP="003205EA">
            <w:pPr>
              <w:jc w:val="both"/>
              <w:rPr>
                <w:moveTo w:id="1976" w:author="Pavla Trefilová" w:date="2019-11-18T17:19:00Z"/>
              </w:rPr>
            </w:pPr>
            <w:moveTo w:id="1977" w:author="Pavla Trefilová" w:date="2019-11-18T17:19:00Z">
              <w:r w:rsidRPr="005A3312">
                <w:rPr>
                  <w:b/>
                </w:rPr>
                <w:t>Studijní literatura a studijní pomůcky</w:t>
              </w:r>
            </w:moveTo>
          </w:p>
        </w:tc>
        <w:tc>
          <w:tcPr>
            <w:tcW w:w="6202" w:type="dxa"/>
            <w:gridSpan w:val="6"/>
            <w:tcBorders>
              <w:top w:val="nil"/>
              <w:bottom w:val="nil"/>
            </w:tcBorders>
          </w:tcPr>
          <w:p w14:paraId="7397885B" w14:textId="77777777" w:rsidR="005A3312" w:rsidRPr="005A3312" w:rsidRDefault="005A3312" w:rsidP="003205EA">
            <w:pPr>
              <w:jc w:val="both"/>
              <w:rPr>
                <w:moveTo w:id="1978" w:author="Pavla Trefilová" w:date="2019-11-18T17:19:00Z"/>
              </w:rPr>
            </w:pPr>
          </w:p>
        </w:tc>
      </w:tr>
      <w:tr w:rsidR="005A3312" w14:paraId="5AF7BAF1" w14:textId="77777777" w:rsidTr="003205EA">
        <w:trPr>
          <w:trHeight w:val="1497"/>
        </w:trPr>
        <w:tc>
          <w:tcPr>
            <w:tcW w:w="9855" w:type="dxa"/>
            <w:gridSpan w:val="8"/>
            <w:tcBorders>
              <w:top w:val="nil"/>
            </w:tcBorders>
          </w:tcPr>
          <w:p w14:paraId="7DBA44BA" w14:textId="77777777" w:rsidR="00F841E6" w:rsidRPr="00F0284A" w:rsidRDefault="00F841E6" w:rsidP="00F841E6">
            <w:pPr>
              <w:jc w:val="both"/>
              <w:rPr>
                <w:moveTo w:id="1979" w:author="Pavla Trefilová" w:date="2019-11-18T17:19:00Z"/>
                <w:b/>
              </w:rPr>
            </w:pPr>
            <w:moveTo w:id="1980" w:author="Pavla Trefilová" w:date="2019-11-18T17:19:00Z">
              <w:r w:rsidRPr="00F0284A">
                <w:rPr>
                  <w:b/>
                </w:rPr>
                <w:t>Povinná literatura</w:t>
              </w:r>
            </w:moveTo>
          </w:p>
          <w:p w14:paraId="79C88E96" w14:textId="77777777" w:rsidR="00C17226" w:rsidRDefault="00C17226" w:rsidP="00F841E6">
            <w:pPr>
              <w:jc w:val="both"/>
              <w:rPr>
                <w:moveTo w:id="1981" w:author="Pavla Trefilová" w:date="2019-11-18T17:19:00Z"/>
              </w:rPr>
            </w:pPr>
            <w:moveTo w:id="1982" w:author="Pavla Trefilová" w:date="2019-11-18T17:19:00Z">
              <w:r>
                <w:t xml:space="preserve">BORIA, P. </w:t>
              </w:r>
              <w:r w:rsidRPr="00170C02">
                <w:rPr>
                  <w:i/>
                </w:rPr>
                <w:t>Taxation in European Union.</w:t>
              </w:r>
              <w:r>
                <w:t xml:space="preserve"> </w:t>
              </w:r>
              <w:r w:rsidRPr="00C6374E">
                <w:t>Springer International Publishing</w:t>
              </w:r>
              <w:r>
                <w:t xml:space="preserve">, 2017. ISBN </w:t>
              </w:r>
              <w:r w:rsidRPr="00C6374E">
                <w:t>978-3-319-53918-8</w:t>
              </w:r>
              <w:r>
                <w:t>.</w:t>
              </w:r>
            </w:moveTo>
          </w:p>
          <w:p w14:paraId="6DEB8A8E" w14:textId="1E13023C" w:rsidR="00F841E6" w:rsidRDefault="00F841E6" w:rsidP="00F841E6">
            <w:pPr>
              <w:jc w:val="both"/>
              <w:rPr>
                <w:moveTo w:id="1983" w:author="Pavla Trefilová" w:date="2019-11-18T17:19:00Z"/>
              </w:rPr>
            </w:pPr>
            <w:moveTo w:id="1984" w:author="Pavla Trefilová" w:date="2019-11-18T17:19:00Z">
              <w:r w:rsidRPr="00467F00">
                <w:t xml:space="preserve">JAMES, S., NOBES, CH. </w:t>
              </w:r>
              <w:r w:rsidRPr="00467F00">
                <w:rPr>
                  <w:i/>
                </w:rPr>
                <w:t>The Economics of</w:t>
              </w:r>
              <w:r w:rsidRPr="00467F00">
                <w:t xml:space="preserve"> </w:t>
              </w:r>
              <w:r w:rsidRPr="00467F00">
                <w:rPr>
                  <w:i/>
                </w:rPr>
                <w:t>Taxation</w:t>
              </w:r>
              <w:r>
                <w:rPr>
                  <w:i/>
                </w:rPr>
                <w:t>.</w:t>
              </w:r>
              <w:r w:rsidRPr="00467F00">
                <w:t xml:space="preserve"> </w:t>
              </w:r>
              <w:r>
                <w:t xml:space="preserve">16 th. edition 2016/17. </w:t>
              </w:r>
              <w:r w:rsidRPr="00467F00">
                <w:t>Birmingham: Fiscal Publications, 2016. ISBN 978-1906201 326.</w:t>
              </w:r>
            </w:moveTo>
          </w:p>
          <w:p w14:paraId="002F5483" w14:textId="48CCB068" w:rsidR="00F841E6" w:rsidRDefault="00F841E6" w:rsidP="00F841E6">
            <w:pPr>
              <w:jc w:val="both"/>
              <w:rPr>
                <w:moveTo w:id="1985" w:author="Pavla Trefilová" w:date="2019-11-18T17:19:00Z"/>
              </w:rPr>
            </w:pPr>
            <w:moveTo w:id="1986" w:author="Pavla Trefilová" w:date="2019-11-18T17:19:00Z">
              <w:r>
                <w:t xml:space="preserve">PANAYI, CH. </w:t>
              </w:r>
              <w:r w:rsidRPr="00C6374E">
                <w:rPr>
                  <w:i/>
                </w:rPr>
                <w:t>European Union Corporate Tax Law</w:t>
              </w:r>
              <w:r>
                <w:t>. Cambridge: University Press, 2013. ISBN</w:t>
              </w:r>
              <w:r w:rsidRPr="00C6374E">
                <w:t xml:space="preserve"> 978-1107018990</w:t>
              </w:r>
              <w:r>
                <w:t>.</w:t>
              </w:r>
            </w:moveTo>
          </w:p>
          <w:p w14:paraId="05C42567" w14:textId="77777777" w:rsidR="00F841E6" w:rsidRDefault="00F841E6" w:rsidP="00F841E6">
            <w:pPr>
              <w:jc w:val="both"/>
              <w:rPr>
                <w:moveTo w:id="1987" w:author="Pavla Trefilová" w:date="2019-11-18T17:19:00Z"/>
              </w:rPr>
            </w:pPr>
            <w:moveTo w:id="1988" w:author="Pavla Trefilová" w:date="2019-11-18T17:19:00Z">
              <w:r w:rsidRPr="00170C02">
                <w:t>Czech tax laws and related regulations, as amended.</w:t>
              </w:r>
            </w:moveTo>
          </w:p>
          <w:p w14:paraId="50DB9B3C" w14:textId="77777777" w:rsidR="00F841E6" w:rsidRDefault="00F841E6" w:rsidP="00F841E6">
            <w:pPr>
              <w:jc w:val="both"/>
              <w:rPr>
                <w:moveTo w:id="1989" w:author="Pavla Trefilová" w:date="2019-11-18T17:19:00Z"/>
                <w:b/>
              </w:rPr>
            </w:pPr>
            <w:moveTo w:id="1990" w:author="Pavla Trefilová" w:date="2019-11-18T17:19:00Z">
              <w:r w:rsidRPr="00F0284A">
                <w:rPr>
                  <w:b/>
                </w:rPr>
                <w:t>Doporučená literatura</w:t>
              </w:r>
            </w:moveTo>
          </w:p>
          <w:p w14:paraId="1B051BD4" w14:textId="77777777" w:rsidR="00C17226" w:rsidRDefault="00C17226" w:rsidP="00F841E6">
            <w:pPr>
              <w:jc w:val="both"/>
              <w:rPr>
                <w:moveTo w:id="1991" w:author="Pavla Trefilová" w:date="2019-11-18T17:19:00Z"/>
              </w:rPr>
            </w:pPr>
            <w:moveTo w:id="1992" w:author="Pavla Trefilová" w:date="2019-11-18T17:19:00Z">
              <w:r w:rsidRPr="009D66DA">
                <w:t xml:space="preserve">EUROPEAN COMMISSION. </w:t>
              </w:r>
              <w:r w:rsidRPr="00170C02">
                <w:rPr>
                  <w:i/>
                </w:rPr>
                <w:t>Taxatio</w:t>
              </w:r>
              <w:r>
                <w:rPr>
                  <w:i/>
                </w:rPr>
                <w:t>n T</w:t>
              </w:r>
              <w:r w:rsidRPr="00170C02">
                <w:rPr>
                  <w:i/>
                </w:rPr>
                <w:t xml:space="preserve">rends in the European Union. Data for the EU Member States, Iceland and Norway. </w:t>
              </w:r>
              <w:r w:rsidRPr="009D66DA">
                <w:t>Luxembourg: Publications Of</w:t>
              </w:r>
              <w:r>
                <w:t>fice of the European Union, 2016. ISBN 978-92-79-57441</w:t>
              </w:r>
              <w:r w:rsidRPr="009D66DA">
                <w:t>-</w:t>
              </w:r>
              <w:r>
                <w:t>2.</w:t>
              </w:r>
            </w:moveTo>
          </w:p>
          <w:p w14:paraId="763B45F5" w14:textId="35F153F9" w:rsidR="005A3312" w:rsidRPr="005A3312" w:rsidRDefault="00F841E6" w:rsidP="00F841E6">
            <w:pPr>
              <w:jc w:val="both"/>
              <w:rPr>
                <w:moveTo w:id="1993" w:author="Pavla Trefilová" w:date="2019-11-18T17:19:00Z"/>
              </w:rPr>
            </w:pPr>
            <w:moveTo w:id="1994" w:author="Pavla Trefilová" w:date="2019-11-18T17:19:00Z">
              <w:r w:rsidRPr="00170C02">
                <w:t xml:space="preserve">OECD. </w:t>
              </w:r>
              <w:r w:rsidRPr="00170C02">
                <w:rPr>
                  <w:i/>
                </w:rPr>
                <w:t>Taxation and Skills</w:t>
              </w:r>
              <w:r>
                <w:t>, OECD Tax Policy Studies, No. 24. Paris: OECD Publishing. ISBN 978-92-64-26937-8.</w:t>
              </w:r>
            </w:moveTo>
          </w:p>
        </w:tc>
      </w:tr>
      <w:tr w:rsidR="005A3312" w14:paraId="5B116894"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BA1F7" w14:textId="77777777" w:rsidR="005A3312" w:rsidRPr="005A3312" w:rsidRDefault="005A3312" w:rsidP="003205EA">
            <w:pPr>
              <w:jc w:val="center"/>
              <w:rPr>
                <w:moveTo w:id="1995" w:author="Pavla Trefilová" w:date="2019-11-18T17:19:00Z"/>
                <w:b/>
              </w:rPr>
            </w:pPr>
            <w:moveTo w:id="1996" w:author="Pavla Trefilová" w:date="2019-11-18T17:19:00Z">
              <w:r w:rsidRPr="005A3312">
                <w:rPr>
                  <w:b/>
                </w:rPr>
                <w:t>Informace ke kombinované nebo distanční formě</w:t>
              </w:r>
            </w:moveTo>
          </w:p>
        </w:tc>
      </w:tr>
      <w:tr w:rsidR="005A3312" w14:paraId="1E45F04E" w14:textId="77777777" w:rsidTr="003205EA">
        <w:tc>
          <w:tcPr>
            <w:tcW w:w="4787" w:type="dxa"/>
            <w:gridSpan w:val="3"/>
            <w:tcBorders>
              <w:top w:val="single" w:sz="2" w:space="0" w:color="auto"/>
            </w:tcBorders>
            <w:shd w:val="clear" w:color="auto" w:fill="F7CAAC"/>
          </w:tcPr>
          <w:p w14:paraId="45E5ECAD" w14:textId="77777777" w:rsidR="005A3312" w:rsidRPr="005A3312" w:rsidRDefault="005A3312" w:rsidP="003205EA">
            <w:pPr>
              <w:jc w:val="both"/>
              <w:rPr>
                <w:moveTo w:id="1997" w:author="Pavla Trefilová" w:date="2019-11-18T17:19:00Z"/>
              </w:rPr>
            </w:pPr>
            <w:moveTo w:id="1998" w:author="Pavla Trefilová" w:date="2019-11-18T17:19:00Z">
              <w:r w:rsidRPr="005A3312">
                <w:rPr>
                  <w:b/>
                </w:rPr>
                <w:t>Rozsah konzultací (soustředění)</w:t>
              </w:r>
            </w:moveTo>
          </w:p>
        </w:tc>
        <w:tc>
          <w:tcPr>
            <w:tcW w:w="889" w:type="dxa"/>
            <w:tcBorders>
              <w:top w:val="single" w:sz="2" w:space="0" w:color="auto"/>
            </w:tcBorders>
          </w:tcPr>
          <w:p w14:paraId="20B58CCE" w14:textId="6895D6D1" w:rsidR="005A3312" w:rsidRPr="005A3312" w:rsidRDefault="005A3312" w:rsidP="003205EA">
            <w:pPr>
              <w:jc w:val="both"/>
              <w:rPr>
                <w:moveTo w:id="1999" w:author="Pavla Trefilová" w:date="2019-11-18T17:19:00Z"/>
              </w:rPr>
            </w:pPr>
          </w:p>
        </w:tc>
        <w:tc>
          <w:tcPr>
            <w:tcW w:w="4179" w:type="dxa"/>
            <w:gridSpan w:val="4"/>
            <w:tcBorders>
              <w:top w:val="single" w:sz="2" w:space="0" w:color="auto"/>
            </w:tcBorders>
            <w:shd w:val="clear" w:color="auto" w:fill="F7CAAC"/>
          </w:tcPr>
          <w:p w14:paraId="6FE77A26" w14:textId="77777777" w:rsidR="005A3312" w:rsidRPr="005A3312" w:rsidRDefault="005A3312" w:rsidP="003205EA">
            <w:pPr>
              <w:jc w:val="both"/>
              <w:rPr>
                <w:moveTo w:id="2000" w:author="Pavla Trefilová" w:date="2019-11-18T17:19:00Z"/>
                <w:b/>
              </w:rPr>
            </w:pPr>
            <w:moveTo w:id="2001" w:author="Pavla Trefilová" w:date="2019-11-18T17:19:00Z">
              <w:r w:rsidRPr="005A3312">
                <w:rPr>
                  <w:b/>
                </w:rPr>
                <w:t xml:space="preserve">hodin </w:t>
              </w:r>
            </w:moveTo>
          </w:p>
        </w:tc>
      </w:tr>
      <w:tr w:rsidR="005A3312" w14:paraId="08EA6334" w14:textId="77777777" w:rsidTr="003205EA">
        <w:tc>
          <w:tcPr>
            <w:tcW w:w="9855" w:type="dxa"/>
            <w:gridSpan w:val="8"/>
            <w:shd w:val="clear" w:color="auto" w:fill="F7CAAC"/>
          </w:tcPr>
          <w:p w14:paraId="7C209468" w14:textId="77777777" w:rsidR="005A3312" w:rsidRPr="005A3312" w:rsidRDefault="005A3312" w:rsidP="003205EA">
            <w:pPr>
              <w:jc w:val="both"/>
              <w:rPr>
                <w:moveTo w:id="2002" w:author="Pavla Trefilová" w:date="2019-11-18T17:19:00Z"/>
                <w:b/>
              </w:rPr>
            </w:pPr>
            <w:moveTo w:id="2003" w:author="Pavla Trefilová" w:date="2019-11-18T17:19:00Z">
              <w:r w:rsidRPr="005A3312">
                <w:rPr>
                  <w:b/>
                </w:rPr>
                <w:t>Informace o způsobu kontaktu s vyučujícím</w:t>
              </w:r>
            </w:moveTo>
          </w:p>
        </w:tc>
      </w:tr>
      <w:tr w:rsidR="005A3312" w14:paraId="6522E006" w14:textId="77777777" w:rsidTr="003205EA">
        <w:trPr>
          <w:trHeight w:val="721"/>
        </w:trPr>
        <w:tc>
          <w:tcPr>
            <w:tcW w:w="9855" w:type="dxa"/>
            <w:gridSpan w:val="8"/>
          </w:tcPr>
          <w:p w14:paraId="22EC7A77" w14:textId="77777777" w:rsidR="005A3312" w:rsidRPr="005A3312" w:rsidRDefault="005A3312" w:rsidP="003205EA">
            <w:pPr>
              <w:jc w:val="both"/>
              <w:rPr>
                <w:moveTo w:id="2004" w:author="Pavla Trefilová" w:date="2019-11-18T17:19:00Z"/>
              </w:rPr>
            </w:pPr>
            <w:moveTo w:id="2005" w:author="Pavla Trefilová" w:date="2019-11-18T17:19:00Z">
              <w:r w:rsidRPr="005A331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tbl>
    <w:p w14:paraId="05F93A3F" w14:textId="77777777" w:rsidR="005A3312" w:rsidRDefault="005A3312">
      <w:pPr>
        <w:rPr>
          <w:moveTo w:id="2006" w:author="Pavla Trefilová" w:date="2019-11-18T17:19:00Z"/>
        </w:rPr>
      </w:pPr>
    </w:p>
    <w:p w14:paraId="453C4439" w14:textId="77777777" w:rsidR="005A3312" w:rsidRDefault="005A3312">
      <w:pPr>
        <w:rPr>
          <w:moveTo w:id="2007" w:author="Pavla Trefilová" w:date="2019-11-18T17:19:00Z"/>
        </w:rPr>
      </w:pPr>
      <w:moveTo w:id="2008" w:author="Pavla Trefilová" w:date="2019-11-18T17:19:00Z">
        <w:r>
          <w:br w:type="page"/>
        </w:r>
      </w:moveTo>
    </w:p>
    <w:p w14:paraId="180B8272" w14:textId="09445CA8" w:rsidR="003205EA" w:rsidRDefault="003205EA">
      <w:pPr>
        <w:rPr>
          <w:moveTo w:id="2009" w:author="Pavla Trefilová" w:date="2019-11-18T17:19:00Z"/>
        </w:rPr>
      </w:pPr>
      <w:moveToRangeStart w:id="2010" w:author="Pavla Trefilová" w:date="2019-11-18T17:19:00Z" w:name="move24990020"/>
      <w:moveToRangeEnd w:id="1942"/>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2011" w:author="Pavla Trefilová" w:date="2019-11-18T17:19:00Z">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134"/>
        <w:gridCol w:w="889"/>
        <w:gridCol w:w="816"/>
        <w:gridCol w:w="2156"/>
        <w:gridCol w:w="539"/>
        <w:gridCol w:w="668"/>
        <w:tblGridChange w:id="2012">
          <w:tblGrid>
            <w:gridCol w:w="76"/>
            <w:gridCol w:w="3010"/>
            <w:gridCol w:w="567"/>
            <w:gridCol w:w="1134"/>
            <w:gridCol w:w="889"/>
            <w:gridCol w:w="816"/>
            <w:gridCol w:w="2156"/>
            <w:gridCol w:w="539"/>
            <w:gridCol w:w="668"/>
            <w:gridCol w:w="76"/>
          </w:tblGrid>
        </w:tblGridChange>
      </w:tblGrid>
      <w:tr w:rsidR="003205EA" w14:paraId="41E411C6" w14:textId="77777777" w:rsidTr="003205EA">
        <w:trPr>
          <w:trPrChange w:id="2013" w:author="Pavla Trefilová" w:date="2019-11-18T17:19:00Z">
            <w:trPr>
              <w:gridBefore w:val="1"/>
              <w:trHeight w:val="141"/>
            </w:trPr>
          </w:trPrChange>
        </w:trPr>
        <w:tc>
          <w:tcPr>
            <w:tcW w:w="9855" w:type="dxa"/>
            <w:gridSpan w:val="8"/>
            <w:tcBorders>
              <w:bottom w:val="double" w:sz="4" w:space="0" w:color="auto"/>
            </w:tcBorders>
            <w:shd w:val="clear" w:color="auto" w:fill="BDD6EE"/>
            <w:tcPrChange w:id="2014" w:author="Pavla Trefilová" w:date="2019-11-18T17:19:00Z">
              <w:tcPr>
                <w:tcW w:w="9855" w:type="dxa"/>
                <w:gridSpan w:val="9"/>
                <w:tcBorders>
                  <w:top w:val="single" w:sz="4" w:space="0" w:color="auto"/>
                  <w:left w:val="single" w:sz="4" w:space="0" w:color="auto"/>
                  <w:bottom w:val="single" w:sz="4" w:space="0" w:color="auto"/>
                  <w:right w:val="single" w:sz="4" w:space="0" w:color="auto"/>
                </w:tcBorders>
                <w:shd w:val="clear" w:color="auto" w:fill="BDD6EE"/>
              </w:tcPr>
            </w:tcPrChange>
          </w:tcPr>
          <w:p w14:paraId="0C98182C" w14:textId="77777777" w:rsidR="003205EA" w:rsidRDefault="003205EA" w:rsidP="003205EA">
            <w:pPr>
              <w:jc w:val="both"/>
              <w:rPr>
                <w:moveTo w:id="2015" w:author="Pavla Trefilová" w:date="2019-11-18T17:19:00Z"/>
                <w:b/>
                <w:sz w:val="28"/>
                <w:rPrChange w:id="2016" w:author="Pavla Trefilová" w:date="2019-11-18T17:19:00Z">
                  <w:rPr>
                    <w:moveTo w:id="2017" w:author="Pavla Trefilová" w:date="2019-11-18T17:19:00Z"/>
                    <w:b/>
                    <w:color w:val="000000"/>
                  </w:rPr>
                </w:rPrChange>
              </w:rPr>
            </w:pPr>
            <w:moveTo w:id="2018" w:author="Pavla Trefilová" w:date="2019-11-18T17:19:00Z">
              <w:r>
                <w:rPr>
                  <w:rPrChange w:id="2019" w:author="Pavla Trefilová" w:date="2019-11-18T17:19:00Z">
                    <w:rPr>
                      <w:color w:val="000000"/>
                    </w:rPr>
                  </w:rPrChange>
                </w:rPr>
                <w:br w:type="page"/>
              </w:r>
              <w:r>
                <w:rPr>
                  <w:b/>
                  <w:sz w:val="28"/>
                  <w:rPrChange w:id="2020" w:author="Pavla Trefilová" w:date="2019-11-18T17:19:00Z">
                    <w:rPr>
                      <w:b/>
                      <w:color w:val="000000"/>
                      <w:sz w:val="28"/>
                    </w:rPr>
                  </w:rPrChange>
                </w:rPr>
                <w:t>B-III – Charakteristika studijního předmětu</w:t>
              </w:r>
            </w:moveTo>
          </w:p>
        </w:tc>
      </w:tr>
      <w:moveToRangeEnd w:id="2010"/>
      <w:tr w:rsidR="003205EA" w14:paraId="1A8753A3" w14:textId="77777777" w:rsidTr="003205EA">
        <w:tc>
          <w:tcPr>
            <w:tcW w:w="3086" w:type="dxa"/>
            <w:tcBorders>
              <w:top w:val="double" w:sz="4" w:space="0" w:color="auto"/>
            </w:tcBorders>
            <w:shd w:val="clear" w:color="auto" w:fill="F7CAAC"/>
          </w:tcPr>
          <w:p w14:paraId="658A9ED6"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11FC63A4" w14:textId="77777777" w:rsidR="003205EA" w:rsidRPr="003205EA" w:rsidRDefault="00B824FD" w:rsidP="003205EA">
            <w:pPr>
              <w:jc w:val="both"/>
            </w:pPr>
            <w:r w:rsidRPr="003205EA">
              <w:t>Management Accounting</w:t>
            </w:r>
          </w:p>
        </w:tc>
      </w:tr>
      <w:tr w:rsidR="003205EA" w14:paraId="6CB1F505" w14:textId="77777777" w:rsidTr="003205EA">
        <w:trPr>
          <w:trHeight w:val="249"/>
        </w:trPr>
        <w:tc>
          <w:tcPr>
            <w:tcW w:w="3086" w:type="dxa"/>
            <w:shd w:val="clear" w:color="auto" w:fill="F7CAAC"/>
          </w:tcPr>
          <w:p w14:paraId="54A04B83" w14:textId="77777777" w:rsidR="003205EA" w:rsidRPr="003205EA" w:rsidRDefault="003205EA" w:rsidP="003205EA">
            <w:pPr>
              <w:jc w:val="both"/>
              <w:rPr>
                <w:b/>
              </w:rPr>
            </w:pPr>
            <w:r w:rsidRPr="003205EA">
              <w:rPr>
                <w:b/>
              </w:rPr>
              <w:t>Typ předmětu</w:t>
            </w:r>
          </w:p>
        </w:tc>
        <w:tc>
          <w:tcPr>
            <w:tcW w:w="3406" w:type="dxa"/>
            <w:gridSpan w:val="4"/>
          </w:tcPr>
          <w:p w14:paraId="247DBC61" w14:textId="77777777" w:rsidR="003205EA" w:rsidRPr="003205EA" w:rsidRDefault="003205EA" w:rsidP="003205EA">
            <w:pPr>
              <w:jc w:val="both"/>
            </w:pPr>
            <w:r w:rsidRPr="003205EA">
              <w:t>povinný „ZT“</w:t>
            </w:r>
          </w:p>
        </w:tc>
        <w:tc>
          <w:tcPr>
            <w:tcW w:w="2695" w:type="dxa"/>
            <w:gridSpan w:val="2"/>
            <w:shd w:val="clear" w:color="auto" w:fill="F7CAAC"/>
          </w:tcPr>
          <w:p w14:paraId="06B09C46" w14:textId="77777777" w:rsidR="003205EA" w:rsidRPr="003205EA" w:rsidRDefault="003205EA" w:rsidP="003205EA">
            <w:pPr>
              <w:jc w:val="both"/>
            </w:pPr>
            <w:r w:rsidRPr="003205EA">
              <w:rPr>
                <w:b/>
              </w:rPr>
              <w:t>doporučený ročník / semestr</w:t>
            </w:r>
          </w:p>
        </w:tc>
        <w:tc>
          <w:tcPr>
            <w:tcW w:w="668" w:type="dxa"/>
          </w:tcPr>
          <w:p w14:paraId="4067E466" w14:textId="77777777" w:rsidR="003205EA" w:rsidRPr="003205EA" w:rsidRDefault="003205EA" w:rsidP="003205EA">
            <w:pPr>
              <w:jc w:val="both"/>
            </w:pPr>
            <w:r w:rsidRPr="003205EA">
              <w:t>2/L</w:t>
            </w:r>
          </w:p>
        </w:tc>
      </w:tr>
      <w:tr w:rsidR="003205EA" w14:paraId="3AE8F779" w14:textId="77777777" w:rsidTr="003205EA">
        <w:tc>
          <w:tcPr>
            <w:tcW w:w="3086" w:type="dxa"/>
            <w:shd w:val="clear" w:color="auto" w:fill="F7CAAC"/>
          </w:tcPr>
          <w:p w14:paraId="0211A41A" w14:textId="77777777" w:rsidR="003205EA" w:rsidRPr="003205EA" w:rsidRDefault="003205EA" w:rsidP="003205EA">
            <w:pPr>
              <w:jc w:val="both"/>
              <w:rPr>
                <w:b/>
              </w:rPr>
            </w:pPr>
            <w:r w:rsidRPr="003205EA">
              <w:rPr>
                <w:b/>
              </w:rPr>
              <w:t>Rozsah studijního předmětu</w:t>
            </w:r>
          </w:p>
        </w:tc>
        <w:tc>
          <w:tcPr>
            <w:tcW w:w="1701" w:type="dxa"/>
            <w:gridSpan w:val="2"/>
          </w:tcPr>
          <w:p w14:paraId="79D1207B" w14:textId="77777777" w:rsidR="003205EA" w:rsidRPr="003205EA" w:rsidRDefault="003205EA" w:rsidP="003205EA">
            <w:pPr>
              <w:jc w:val="both"/>
            </w:pPr>
            <w:r w:rsidRPr="003205EA">
              <w:t>26p + 26c</w:t>
            </w:r>
          </w:p>
        </w:tc>
        <w:tc>
          <w:tcPr>
            <w:tcW w:w="889" w:type="dxa"/>
            <w:shd w:val="clear" w:color="auto" w:fill="F7CAAC"/>
          </w:tcPr>
          <w:p w14:paraId="66D800E0" w14:textId="77777777" w:rsidR="003205EA" w:rsidRPr="003205EA" w:rsidRDefault="003205EA" w:rsidP="003205EA">
            <w:pPr>
              <w:jc w:val="both"/>
              <w:rPr>
                <w:b/>
              </w:rPr>
            </w:pPr>
            <w:r w:rsidRPr="003205EA">
              <w:rPr>
                <w:b/>
              </w:rPr>
              <w:t xml:space="preserve">hod. </w:t>
            </w:r>
          </w:p>
        </w:tc>
        <w:tc>
          <w:tcPr>
            <w:tcW w:w="816" w:type="dxa"/>
          </w:tcPr>
          <w:p w14:paraId="07A67B67" w14:textId="77777777" w:rsidR="003205EA" w:rsidRPr="003205EA" w:rsidRDefault="003205EA" w:rsidP="003205EA">
            <w:pPr>
              <w:jc w:val="both"/>
            </w:pPr>
            <w:r w:rsidRPr="003205EA">
              <w:t>52</w:t>
            </w:r>
          </w:p>
        </w:tc>
        <w:tc>
          <w:tcPr>
            <w:tcW w:w="2156" w:type="dxa"/>
            <w:shd w:val="clear" w:color="auto" w:fill="F7CAAC"/>
          </w:tcPr>
          <w:p w14:paraId="18D8D2B8" w14:textId="77777777" w:rsidR="003205EA" w:rsidRPr="003205EA" w:rsidRDefault="003205EA" w:rsidP="003205EA">
            <w:pPr>
              <w:jc w:val="both"/>
              <w:rPr>
                <w:b/>
              </w:rPr>
            </w:pPr>
            <w:r w:rsidRPr="003205EA">
              <w:rPr>
                <w:b/>
              </w:rPr>
              <w:t>kreditů</w:t>
            </w:r>
          </w:p>
        </w:tc>
        <w:tc>
          <w:tcPr>
            <w:tcW w:w="1207" w:type="dxa"/>
            <w:gridSpan w:val="2"/>
          </w:tcPr>
          <w:p w14:paraId="5118AE71" w14:textId="77777777" w:rsidR="003205EA" w:rsidRPr="003205EA" w:rsidRDefault="003205EA" w:rsidP="003205EA">
            <w:pPr>
              <w:jc w:val="both"/>
            </w:pPr>
            <w:r w:rsidRPr="003205EA">
              <w:t>6</w:t>
            </w:r>
          </w:p>
        </w:tc>
      </w:tr>
      <w:tr w:rsidR="003205EA" w14:paraId="034551FC" w14:textId="77777777" w:rsidTr="003205EA">
        <w:tc>
          <w:tcPr>
            <w:tcW w:w="3086" w:type="dxa"/>
            <w:shd w:val="clear" w:color="auto" w:fill="F7CAAC"/>
          </w:tcPr>
          <w:p w14:paraId="166AAF4E" w14:textId="77777777" w:rsidR="003205EA" w:rsidRPr="003205EA" w:rsidRDefault="003205EA" w:rsidP="003205EA">
            <w:pPr>
              <w:jc w:val="both"/>
              <w:rPr>
                <w:b/>
              </w:rPr>
            </w:pPr>
            <w:r w:rsidRPr="003205EA">
              <w:rPr>
                <w:b/>
              </w:rPr>
              <w:t>Prerekvizity, korekvizity, ekvivalence</w:t>
            </w:r>
          </w:p>
        </w:tc>
        <w:tc>
          <w:tcPr>
            <w:tcW w:w="6769" w:type="dxa"/>
            <w:gridSpan w:val="7"/>
          </w:tcPr>
          <w:p w14:paraId="15D40EB7" w14:textId="77777777" w:rsidR="003205EA" w:rsidRPr="003205EA" w:rsidRDefault="003205EA" w:rsidP="003205EA">
            <w:pPr>
              <w:jc w:val="both"/>
            </w:pPr>
          </w:p>
        </w:tc>
      </w:tr>
      <w:tr w:rsidR="003205EA" w14:paraId="1D6B9044" w14:textId="77777777" w:rsidTr="003205EA">
        <w:tc>
          <w:tcPr>
            <w:tcW w:w="3086" w:type="dxa"/>
            <w:shd w:val="clear" w:color="auto" w:fill="F7CAAC"/>
          </w:tcPr>
          <w:p w14:paraId="1566D950" w14:textId="77777777" w:rsidR="003205EA" w:rsidRPr="003205EA" w:rsidRDefault="003205EA" w:rsidP="003205EA">
            <w:pPr>
              <w:jc w:val="both"/>
              <w:rPr>
                <w:b/>
              </w:rPr>
            </w:pPr>
            <w:r w:rsidRPr="003205EA">
              <w:rPr>
                <w:b/>
              </w:rPr>
              <w:t>Způsob ověření studijních výsledků</w:t>
            </w:r>
          </w:p>
        </w:tc>
        <w:tc>
          <w:tcPr>
            <w:tcW w:w="3406" w:type="dxa"/>
            <w:gridSpan w:val="4"/>
          </w:tcPr>
          <w:p w14:paraId="25AB7E59" w14:textId="77777777" w:rsidR="003205EA" w:rsidRPr="003205EA" w:rsidRDefault="003205EA" w:rsidP="003205EA">
            <w:pPr>
              <w:jc w:val="both"/>
            </w:pPr>
            <w:r w:rsidRPr="003205EA">
              <w:t>zápočet, zkouška</w:t>
            </w:r>
          </w:p>
        </w:tc>
        <w:tc>
          <w:tcPr>
            <w:tcW w:w="2156" w:type="dxa"/>
            <w:shd w:val="clear" w:color="auto" w:fill="F7CAAC"/>
          </w:tcPr>
          <w:p w14:paraId="3F1AF439" w14:textId="77777777" w:rsidR="003205EA" w:rsidRPr="003205EA" w:rsidRDefault="003205EA" w:rsidP="003205EA">
            <w:pPr>
              <w:jc w:val="both"/>
              <w:rPr>
                <w:b/>
              </w:rPr>
            </w:pPr>
            <w:r w:rsidRPr="003205EA">
              <w:rPr>
                <w:b/>
              </w:rPr>
              <w:t>Forma výuky</w:t>
            </w:r>
          </w:p>
        </w:tc>
        <w:tc>
          <w:tcPr>
            <w:tcW w:w="1207" w:type="dxa"/>
            <w:gridSpan w:val="2"/>
          </w:tcPr>
          <w:p w14:paraId="08180B06" w14:textId="77777777" w:rsidR="003205EA" w:rsidRPr="003205EA" w:rsidRDefault="003205EA" w:rsidP="003205EA">
            <w:pPr>
              <w:jc w:val="both"/>
            </w:pPr>
            <w:r w:rsidRPr="003205EA">
              <w:t>přednáška, cvičení</w:t>
            </w:r>
          </w:p>
        </w:tc>
      </w:tr>
      <w:tr w:rsidR="003205EA" w14:paraId="5B866303" w14:textId="77777777" w:rsidTr="003205EA">
        <w:tc>
          <w:tcPr>
            <w:tcW w:w="3086" w:type="dxa"/>
            <w:shd w:val="clear" w:color="auto" w:fill="F7CAAC"/>
          </w:tcPr>
          <w:p w14:paraId="428A4530"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4D8D1D06" w14:textId="77777777" w:rsidR="003205EA" w:rsidRPr="003205EA" w:rsidRDefault="003205EA" w:rsidP="003205EA">
            <w:pPr>
              <w:jc w:val="both"/>
            </w:pPr>
            <w:r w:rsidRPr="003205EA">
              <w:t>Způsob zakončení předmětu – zápočet, zkouška</w:t>
            </w:r>
          </w:p>
          <w:p w14:paraId="399F602C" w14:textId="77777777" w:rsidR="003205EA" w:rsidRPr="003205EA" w:rsidRDefault="003205EA" w:rsidP="009F4A37">
            <w:pPr>
              <w:jc w:val="both"/>
            </w:pPr>
            <w:r w:rsidRPr="003205EA">
              <w:t>Požadavky na zápočet:</w:t>
            </w:r>
            <w:r w:rsidR="009F4A37">
              <w:t xml:space="preserve"> </w:t>
            </w:r>
            <w:r w:rsidRPr="003205EA">
              <w:t>vypracování seminární práce a její obhajoba dle požadavků vyučujícího, 80% aktivní účast na seminářích.</w:t>
            </w:r>
          </w:p>
          <w:p w14:paraId="32394E87" w14:textId="77777777" w:rsidR="003205EA" w:rsidRPr="003205EA" w:rsidRDefault="003205EA" w:rsidP="009F4A37">
            <w:pPr>
              <w:ind w:left="-4"/>
              <w:jc w:val="both"/>
            </w:pPr>
            <w:r w:rsidRPr="003205EA">
              <w:t>Požadavky na zkoušku:</w:t>
            </w:r>
            <w:r w:rsidR="009F4A37">
              <w:t xml:space="preserve"> </w:t>
            </w:r>
            <w:r w:rsidRPr="003205EA">
              <w:t>písemný test s maximálním možným počtem dosažitelných bodů 50 musí být napsán alespoň na 60 %, následuje ústní zkouška v rozsahu znalostí přednášek a seminářů.</w:t>
            </w:r>
          </w:p>
        </w:tc>
      </w:tr>
      <w:tr w:rsidR="003205EA" w14:paraId="5D03E3CC" w14:textId="77777777" w:rsidTr="003205EA">
        <w:trPr>
          <w:trHeight w:val="60"/>
        </w:trPr>
        <w:tc>
          <w:tcPr>
            <w:tcW w:w="9855" w:type="dxa"/>
            <w:gridSpan w:val="8"/>
            <w:tcBorders>
              <w:top w:val="nil"/>
            </w:tcBorders>
          </w:tcPr>
          <w:p w14:paraId="4D915F5A" w14:textId="77777777" w:rsidR="003205EA" w:rsidRPr="009F4A37" w:rsidRDefault="003205EA" w:rsidP="003205EA">
            <w:pPr>
              <w:jc w:val="both"/>
              <w:rPr>
                <w:sz w:val="16"/>
              </w:rPr>
            </w:pPr>
          </w:p>
        </w:tc>
      </w:tr>
      <w:tr w:rsidR="003205EA" w14:paraId="24F56F35" w14:textId="77777777" w:rsidTr="003205EA">
        <w:trPr>
          <w:trHeight w:val="197"/>
        </w:trPr>
        <w:tc>
          <w:tcPr>
            <w:tcW w:w="3086" w:type="dxa"/>
            <w:tcBorders>
              <w:top w:val="nil"/>
            </w:tcBorders>
            <w:shd w:val="clear" w:color="auto" w:fill="F7CAAC"/>
          </w:tcPr>
          <w:p w14:paraId="7946FCB8"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335A2976" w14:textId="3BA954AB" w:rsidR="003205EA" w:rsidRPr="003205EA" w:rsidRDefault="003205EA" w:rsidP="00317DD9">
            <w:del w:id="2021" w:author="Pavla Trefilová" w:date="2019-11-18T17:19:00Z">
              <w:r w:rsidRPr="003205EA">
                <w:delText>doc</w:delText>
              </w:r>
            </w:del>
            <w:ins w:id="2022" w:author="Pavla Trefilová" w:date="2019-11-18T17:19:00Z">
              <w:r w:rsidR="00317DD9">
                <w:t>prof</w:t>
              </w:r>
            </w:ins>
            <w:r w:rsidRPr="003205EA">
              <w:t>. Ing. Boris Popesko, Ph.D.</w:t>
            </w:r>
          </w:p>
        </w:tc>
      </w:tr>
      <w:tr w:rsidR="003205EA" w14:paraId="76D30C43" w14:textId="77777777" w:rsidTr="003205EA">
        <w:trPr>
          <w:trHeight w:val="243"/>
        </w:trPr>
        <w:tc>
          <w:tcPr>
            <w:tcW w:w="3086" w:type="dxa"/>
            <w:tcBorders>
              <w:top w:val="nil"/>
            </w:tcBorders>
            <w:shd w:val="clear" w:color="auto" w:fill="F7CAAC"/>
          </w:tcPr>
          <w:p w14:paraId="76B807D6"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D1196CE" w14:textId="6A21F198" w:rsidR="003205EA" w:rsidRPr="003205EA" w:rsidRDefault="008C61EF" w:rsidP="008C61EF">
            <w:pPr>
              <w:jc w:val="both"/>
            </w:pPr>
            <w:del w:id="2023" w:author="Pavla Trefilová" w:date="2019-11-18T17:19:00Z">
              <w:r w:rsidRPr="008C61EF">
                <w:delText>arant</w:delText>
              </w:r>
            </w:del>
            <w:ins w:id="2024" w:author="Pavla Trefilová" w:date="2019-11-18T17:19:00Z">
              <w:r w:rsidR="00130E22">
                <w:t>G</w:t>
              </w:r>
              <w:r w:rsidRPr="008C61EF">
                <w:t>arant</w:t>
              </w:r>
            </w:ins>
            <w:r w:rsidRPr="008C61EF">
              <w:t xml:space="preserve"> se p</w:t>
            </w:r>
            <w:r>
              <w:t>odílí na přednáškách v rozsahu 6</w:t>
            </w:r>
            <w:r w:rsidRPr="008C61EF">
              <w:t>0 %, dále stanovuje koncepci seminářů a doh</w:t>
            </w:r>
            <w:r>
              <w:t>líží na jejich jednotné vedení.</w:t>
            </w:r>
          </w:p>
        </w:tc>
      </w:tr>
      <w:tr w:rsidR="003205EA" w14:paraId="0CE22237" w14:textId="77777777" w:rsidTr="003205EA">
        <w:tc>
          <w:tcPr>
            <w:tcW w:w="3086" w:type="dxa"/>
            <w:shd w:val="clear" w:color="auto" w:fill="F7CAAC"/>
          </w:tcPr>
          <w:p w14:paraId="198A65B8"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D6D1597" w14:textId="333E4D61" w:rsidR="003205EA" w:rsidRPr="003205EA" w:rsidRDefault="003205EA" w:rsidP="00317DD9">
            <w:pPr>
              <w:jc w:val="both"/>
            </w:pPr>
            <w:del w:id="2025" w:author="Pavla Trefilová" w:date="2019-11-18T17:19:00Z">
              <w:r w:rsidRPr="003205EA">
                <w:delText>doc</w:delText>
              </w:r>
            </w:del>
            <w:ins w:id="2026" w:author="Pavla Trefilová" w:date="2019-11-18T17:19:00Z">
              <w:r w:rsidR="00317DD9">
                <w:t>prof</w:t>
              </w:r>
            </w:ins>
            <w:r w:rsidRPr="003205EA">
              <w:t>. Ing. Boris Popesko, Ph.D.</w:t>
            </w:r>
            <w:r w:rsidR="009F4A37">
              <w:t xml:space="preserve"> – přednášky (60%)</w:t>
            </w:r>
            <w:r w:rsidRPr="003205EA">
              <w:t>, Ing. Šárka Papadaki, Ph.D.</w:t>
            </w:r>
            <w:r w:rsidR="009F4A37">
              <w:t xml:space="preserve"> –</w:t>
            </w:r>
            <w:r w:rsidR="00B016E9">
              <w:t xml:space="preserve"> přednášky (</w:t>
            </w:r>
            <w:r w:rsidR="009F4A37">
              <w:t>40%)</w:t>
            </w:r>
          </w:p>
        </w:tc>
      </w:tr>
      <w:tr w:rsidR="003205EA" w14:paraId="7F9071DB" w14:textId="77777777" w:rsidTr="003205EA">
        <w:trPr>
          <w:trHeight w:val="60"/>
        </w:trPr>
        <w:tc>
          <w:tcPr>
            <w:tcW w:w="9855" w:type="dxa"/>
            <w:gridSpan w:val="8"/>
            <w:tcBorders>
              <w:top w:val="nil"/>
            </w:tcBorders>
          </w:tcPr>
          <w:p w14:paraId="5A47623C" w14:textId="77777777" w:rsidR="003205EA" w:rsidRPr="009F4A37" w:rsidRDefault="003205EA" w:rsidP="003205EA">
            <w:pPr>
              <w:jc w:val="both"/>
              <w:rPr>
                <w:sz w:val="16"/>
              </w:rPr>
            </w:pPr>
          </w:p>
        </w:tc>
      </w:tr>
      <w:tr w:rsidR="003205EA" w14:paraId="04079C44" w14:textId="77777777" w:rsidTr="003205EA">
        <w:tc>
          <w:tcPr>
            <w:tcW w:w="3086" w:type="dxa"/>
            <w:shd w:val="clear" w:color="auto" w:fill="F7CAAC"/>
          </w:tcPr>
          <w:p w14:paraId="636CEB7F"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4935A99" w14:textId="77777777" w:rsidR="003205EA" w:rsidRPr="003205EA" w:rsidRDefault="003205EA" w:rsidP="003205EA">
            <w:pPr>
              <w:jc w:val="both"/>
            </w:pPr>
          </w:p>
        </w:tc>
      </w:tr>
      <w:tr w:rsidR="003205EA" w14:paraId="0C3E6FC0" w14:textId="77777777" w:rsidTr="003205EA">
        <w:trPr>
          <w:trHeight w:val="3938"/>
        </w:trPr>
        <w:tc>
          <w:tcPr>
            <w:tcW w:w="9855" w:type="dxa"/>
            <w:gridSpan w:val="8"/>
            <w:tcBorders>
              <w:top w:val="nil"/>
              <w:bottom w:val="single" w:sz="12" w:space="0" w:color="auto"/>
            </w:tcBorders>
          </w:tcPr>
          <w:p w14:paraId="62D0A8FE" w14:textId="354E86AE" w:rsidR="003205EA" w:rsidRPr="003205EA" w:rsidRDefault="00CC1F4A" w:rsidP="003205EA">
            <w:pPr>
              <w:jc w:val="both"/>
            </w:pPr>
            <w:r w:rsidRPr="003205EA">
              <w:t xml:space="preserve">Management Accounting </w:t>
            </w:r>
            <w:r w:rsidR="003205EA" w:rsidRPr="003205EA">
              <w:t>je jednou z nejdůležitějších manažersko-ekonomických disciplín, její</w:t>
            </w:r>
            <w:r w:rsidR="009A3699">
              <w:t>m</w:t>
            </w:r>
            <w:r w:rsidR="003205EA"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w:t>
            </w:r>
            <w:r w:rsidR="009A3699">
              <w:t>navazuje na teorii účetnictví a předměty</w:t>
            </w:r>
            <w:r w:rsidR="003205EA" w:rsidRPr="003205EA">
              <w:t xml:space="preserve"> </w:t>
            </w:r>
            <w:r w:rsidR="009A3699">
              <w:t>Financial Accounting I</w:t>
            </w:r>
            <w:r w:rsidR="009A3699" w:rsidRPr="003205EA">
              <w:t xml:space="preserve"> </w:t>
            </w:r>
            <w:r w:rsidR="003205EA" w:rsidRPr="003205EA">
              <w:t xml:space="preserve">a </w:t>
            </w:r>
            <w:r w:rsidR="009A3699">
              <w:t>Business Economics I</w:t>
            </w:r>
            <w:r w:rsidR="009A3699" w:rsidRPr="003205EA">
              <w:t xml:space="preserve"> </w:t>
            </w:r>
            <w:r w:rsidR="003205EA" w:rsidRPr="003205EA">
              <w:t xml:space="preserve">a </w:t>
            </w:r>
            <w:r w:rsidR="009A3699">
              <w:t>Business</w:t>
            </w:r>
            <w:r w:rsidR="009A3699" w:rsidRPr="00280882">
              <w:t xml:space="preserve"> Economics II</w:t>
            </w:r>
            <w:r w:rsidR="003205EA"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C17226">
              <w:t xml:space="preserve"> </w:t>
            </w:r>
            <w:r w:rsidR="003205EA"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C17226">
              <w:t xml:space="preserve"> </w:t>
            </w:r>
            <w:r w:rsidR="003205EA" w:rsidRPr="003205EA">
              <w:t>Cílem kurzu je připravit posluchače na tvůrčí uplatnění teoretických poznatků v konkrétních podmínkách jednotlivých firem.</w:t>
            </w:r>
          </w:p>
          <w:p w14:paraId="79F01673" w14:textId="014150CB" w:rsidR="003205EA" w:rsidRPr="003205EA" w:rsidRDefault="00C17226" w:rsidP="003205EA">
            <w:pPr>
              <w:jc w:val="both"/>
            </w:pPr>
            <w:r>
              <w:t>Obsah</w:t>
            </w:r>
          </w:p>
          <w:p w14:paraId="31EEE832" w14:textId="77777777" w:rsidR="00A6535B" w:rsidRDefault="00A6535B" w:rsidP="001C2699">
            <w:pPr>
              <w:pStyle w:val="Odstavecseseznamem"/>
              <w:numPr>
                <w:ilvl w:val="0"/>
                <w:numId w:val="22"/>
              </w:numPr>
              <w:spacing w:after="0" w:line="240" w:lineRule="auto"/>
              <w:ind w:left="247" w:hanging="247"/>
              <w:jc w:val="both"/>
              <w:rPr>
                <w:rFonts w:ascii="Times New Roman" w:hAnsi="Times New Roman"/>
                <w:sz w:val="20"/>
                <w:szCs w:val="20"/>
              </w:rPr>
            </w:pPr>
            <w:r>
              <w:rPr>
                <w:rFonts w:ascii="Times New Roman" w:hAnsi="Times New Roman"/>
                <w:sz w:val="20"/>
                <w:szCs w:val="20"/>
              </w:rPr>
              <w:t>Úvod do manažerského účetnictví</w:t>
            </w:r>
          </w:p>
          <w:p w14:paraId="0A9A357D" w14:textId="3732C651" w:rsidR="003205EA" w:rsidRPr="008C61EF"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8C61EF">
              <w:rPr>
                <w:rFonts w:ascii="Times New Roman" w:hAnsi="Times New Roman"/>
                <w:sz w:val="20"/>
                <w:szCs w:val="20"/>
              </w:rPr>
              <w:t>Členění nákladů v manažerském účetnictví</w:t>
            </w:r>
          </w:p>
          <w:p w14:paraId="5902ABB0"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Nástroje nákladového účetnictví</w:t>
            </w:r>
          </w:p>
          <w:p w14:paraId="5681706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Náklady a výnosy z hlediska rozhodování</w:t>
            </w:r>
          </w:p>
          <w:p w14:paraId="3EC1133A"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Kalkulační účetnictví</w:t>
            </w:r>
          </w:p>
          <w:p w14:paraId="100B77AF"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Metody absorpční kalkulace</w:t>
            </w:r>
          </w:p>
          <w:p w14:paraId="22FB1F5C"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Kalkulace variabilních nákladů – řízení nákladů pro potřeby rozhodování </w:t>
            </w:r>
          </w:p>
          <w:p w14:paraId="16EEDB66"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Metoda standardních nákladů – řízení odchylek </w:t>
            </w:r>
          </w:p>
          <w:p w14:paraId="64639CC3"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Odpovědnostní účetnictví </w:t>
            </w:r>
          </w:p>
          <w:p w14:paraId="5C81D455"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Rozpočetnictví</w:t>
            </w:r>
          </w:p>
          <w:p w14:paraId="7BBBA58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Manažerské rozhodovací úlohy </w:t>
            </w:r>
          </w:p>
          <w:p w14:paraId="68C943E4"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Informace MÚ pro cenová rozhodování</w:t>
            </w:r>
          </w:p>
        </w:tc>
      </w:tr>
      <w:tr w:rsidR="003205EA" w14:paraId="50D79448" w14:textId="77777777" w:rsidTr="003205EA">
        <w:trPr>
          <w:trHeight w:val="265"/>
        </w:trPr>
        <w:tc>
          <w:tcPr>
            <w:tcW w:w="3653" w:type="dxa"/>
            <w:gridSpan w:val="2"/>
            <w:tcBorders>
              <w:top w:val="nil"/>
            </w:tcBorders>
            <w:shd w:val="clear" w:color="auto" w:fill="F7CAAC"/>
          </w:tcPr>
          <w:p w14:paraId="5251DE22"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29C39FD6" w14:textId="77777777" w:rsidR="003205EA" w:rsidRPr="003205EA" w:rsidRDefault="003205EA" w:rsidP="003205EA">
            <w:pPr>
              <w:jc w:val="both"/>
            </w:pPr>
          </w:p>
        </w:tc>
      </w:tr>
      <w:tr w:rsidR="003205EA" w14:paraId="2FDB2F92" w14:textId="77777777" w:rsidTr="003205EA">
        <w:trPr>
          <w:trHeight w:val="283"/>
        </w:trPr>
        <w:tc>
          <w:tcPr>
            <w:tcW w:w="9855" w:type="dxa"/>
            <w:gridSpan w:val="8"/>
            <w:tcBorders>
              <w:top w:val="nil"/>
            </w:tcBorders>
          </w:tcPr>
          <w:p w14:paraId="79606931" w14:textId="77777777" w:rsidR="003205EA" w:rsidRPr="003205EA" w:rsidRDefault="003205EA" w:rsidP="003205EA">
            <w:pPr>
              <w:jc w:val="both"/>
              <w:rPr>
                <w:b/>
              </w:rPr>
            </w:pPr>
            <w:r w:rsidRPr="003205EA">
              <w:rPr>
                <w:b/>
              </w:rPr>
              <w:t>Povinná literatura</w:t>
            </w:r>
          </w:p>
          <w:p w14:paraId="02B0713E" w14:textId="77777777" w:rsidR="00D64A6C" w:rsidRDefault="00D64A6C" w:rsidP="00D64A6C">
            <w:pPr>
              <w:jc w:val="both"/>
            </w:pPr>
            <w:r>
              <w:t xml:space="preserve">DRURY, C. </w:t>
            </w:r>
            <w:r>
              <w:rPr>
                <w:i/>
                <w:iCs/>
              </w:rPr>
              <w:t>Management and Cost Accounting</w:t>
            </w:r>
            <w:r>
              <w:t xml:space="preserve">. 8th Edition. Cengage Learning, 2012, 816 p. ISBN </w:t>
            </w:r>
            <w:r w:rsidRPr="00C61CC5">
              <w:t>978-1408064313</w:t>
            </w:r>
          </w:p>
          <w:p w14:paraId="45F5157D" w14:textId="77777777" w:rsidR="00D64A6C" w:rsidRDefault="00D64A6C" w:rsidP="00D64A6C">
            <w:pPr>
              <w:jc w:val="both"/>
              <w:rPr>
                <w:shd w:val="clear" w:color="auto" w:fill="FFFFFF"/>
              </w:rPr>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14:paraId="41C51AEB" w14:textId="41A6726D" w:rsidR="00C17226" w:rsidRPr="00C17226" w:rsidRDefault="00C17226" w:rsidP="00D64A6C">
            <w:pPr>
              <w:jc w:val="both"/>
              <w:rPr>
                <w:b/>
              </w:rPr>
            </w:pPr>
            <w:r w:rsidRPr="00C17226">
              <w:rPr>
                <w:b/>
                <w:shd w:val="clear" w:color="auto" w:fill="FFFFFF"/>
              </w:rPr>
              <w:t>Doporučená literatura</w:t>
            </w:r>
          </w:p>
          <w:p w14:paraId="66463E91" w14:textId="77777777" w:rsidR="003205EA" w:rsidRPr="003205EA" w:rsidRDefault="00D64A6C" w:rsidP="00D64A6C">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3205EA" w14:paraId="13360DC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BCC74A" w14:textId="77777777" w:rsidR="003205EA" w:rsidRPr="003205EA" w:rsidRDefault="003205EA" w:rsidP="003205EA">
            <w:pPr>
              <w:jc w:val="center"/>
              <w:rPr>
                <w:b/>
              </w:rPr>
            </w:pPr>
            <w:r w:rsidRPr="003205EA">
              <w:rPr>
                <w:b/>
              </w:rPr>
              <w:t>Informace ke kombinované nebo distanční formě</w:t>
            </w:r>
          </w:p>
        </w:tc>
      </w:tr>
      <w:tr w:rsidR="003205EA" w14:paraId="6E1ECA89" w14:textId="77777777" w:rsidTr="003205EA">
        <w:tc>
          <w:tcPr>
            <w:tcW w:w="4787" w:type="dxa"/>
            <w:gridSpan w:val="3"/>
            <w:tcBorders>
              <w:top w:val="single" w:sz="2" w:space="0" w:color="auto"/>
            </w:tcBorders>
            <w:shd w:val="clear" w:color="auto" w:fill="F7CAAC"/>
          </w:tcPr>
          <w:p w14:paraId="1BBBE928"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12EC7728" w14:textId="352CE305" w:rsidR="003205EA" w:rsidRPr="003205EA" w:rsidRDefault="003205EA" w:rsidP="003205EA">
            <w:pPr>
              <w:jc w:val="both"/>
            </w:pPr>
          </w:p>
        </w:tc>
        <w:tc>
          <w:tcPr>
            <w:tcW w:w="4179" w:type="dxa"/>
            <w:gridSpan w:val="4"/>
            <w:tcBorders>
              <w:top w:val="single" w:sz="2" w:space="0" w:color="auto"/>
            </w:tcBorders>
            <w:shd w:val="clear" w:color="auto" w:fill="F7CAAC"/>
          </w:tcPr>
          <w:p w14:paraId="14A3E1EC" w14:textId="77777777" w:rsidR="003205EA" w:rsidRPr="003205EA" w:rsidRDefault="003205EA" w:rsidP="003205EA">
            <w:pPr>
              <w:jc w:val="both"/>
              <w:rPr>
                <w:b/>
              </w:rPr>
            </w:pPr>
            <w:r w:rsidRPr="003205EA">
              <w:rPr>
                <w:b/>
              </w:rPr>
              <w:t xml:space="preserve">hodin </w:t>
            </w:r>
          </w:p>
        </w:tc>
      </w:tr>
      <w:tr w:rsidR="003205EA" w14:paraId="57120EB4" w14:textId="77777777" w:rsidTr="003205EA">
        <w:tc>
          <w:tcPr>
            <w:tcW w:w="9855" w:type="dxa"/>
            <w:gridSpan w:val="8"/>
            <w:shd w:val="clear" w:color="auto" w:fill="F7CAAC"/>
          </w:tcPr>
          <w:p w14:paraId="2E4CE5A1" w14:textId="77777777" w:rsidR="003205EA" w:rsidRPr="003205EA" w:rsidRDefault="003205EA" w:rsidP="003205EA">
            <w:pPr>
              <w:jc w:val="both"/>
              <w:rPr>
                <w:b/>
              </w:rPr>
            </w:pPr>
            <w:r w:rsidRPr="003205EA">
              <w:rPr>
                <w:b/>
              </w:rPr>
              <w:t>Informace o způsobu kontaktu s vyučujícím</w:t>
            </w:r>
          </w:p>
        </w:tc>
      </w:tr>
      <w:tr w:rsidR="003205EA" w14:paraId="07AF9399" w14:textId="77777777" w:rsidTr="003205EA">
        <w:trPr>
          <w:trHeight w:val="681"/>
        </w:trPr>
        <w:tc>
          <w:tcPr>
            <w:tcW w:w="9855" w:type="dxa"/>
            <w:gridSpan w:val="8"/>
          </w:tcPr>
          <w:p w14:paraId="6ACAF896" w14:textId="77777777" w:rsidR="003205EA" w:rsidRPr="003205EA" w:rsidRDefault="003205EA" w:rsidP="003205EA">
            <w:pPr>
              <w:jc w:val="both"/>
            </w:pPr>
            <w:r w:rsidRPr="003205E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9781B9E" w14:textId="77777777" w:rsidR="00A6535B" w:rsidRDefault="00A653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79F5" w:rsidRPr="009F0C61" w14:paraId="1619FB31" w14:textId="77777777" w:rsidTr="00A40E0A">
        <w:tc>
          <w:tcPr>
            <w:tcW w:w="9855" w:type="dxa"/>
            <w:gridSpan w:val="8"/>
            <w:tcBorders>
              <w:bottom w:val="double" w:sz="4" w:space="0" w:color="auto"/>
            </w:tcBorders>
            <w:shd w:val="clear" w:color="auto" w:fill="BDD6EE"/>
          </w:tcPr>
          <w:p w14:paraId="75BE06DB" w14:textId="209183C0" w:rsidR="00B879F5" w:rsidRPr="009F0C61" w:rsidRDefault="00B879F5" w:rsidP="00A40E0A">
            <w:pPr>
              <w:jc w:val="both"/>
              <w:rPr>
                <w:b/>
                <w:sz w:val="28"/>
              </w:rPr>
            </w:pPr>
            <w:r w:rsidRPr="009F0C61">
              <w:lastRenderedPageBreak/>
              <w:br w:type="page"/>
            </w:r>
            <w:r w:rsidRPr="009F0C61">
              <w:rPr>
                <w:b/>
                <w:sz w:val="28"/>
              </w:rPr>
              <w:t>B-III – Charakteristika studijního předmětu</w:t>
            </w:r>
          </w:p>
        </w:tc>
      </w:tr>
      <w:tr w:rsidR="00B879F5" w:rsidRPr="009F0C61" w14:paraId="199649F9" w14:textId="77777777" w:rsidTr="00A40E0A">
        <w:tc>
          <w:tcPr>
            <w:tcW w:w="3086" w:type="dxa"/>
            <w:tcBorders>
              <w:top w:val="double" w:sz="4" w:space="0" w:color="auto"/>
            </w:tcBorders>
            <w:shd w:val="clear" w:color="auto" w:fill="F7CAAC"/>
          </w:tcPr>
          <w:p w14:paraId="7DC6558C" w14:textId="77777777" w:rsidR="00B879F5" w:rsidRPr="00B879F5" w:rsidRDefault="00B879F5" w:rsidP="00A40E0A">
            <w:pPr>
              <w:jc w:val="both"/>
              <w:rPr>
                <w:b/>
              </w:rPr>
            </w:pPr>
            <w:r w:rsidRPr="00B879F5">
              <w:rPr>
                <w:b/>
              </w:rPr>
              <w:t>Název studijního předmětu</w:t>
            </w:r>
          </w:p>
        </w:tc>
        <w:tc>
          <w:tcPr>
            <w:tcW w:w="6769" w:type="dxa"/>
            <w:gridSpan w:val="7"/>
            <w:tcBorders>
              <w:top w:val="double" w:sz="4" w:space="0" w:color="auto"/>
            </w:tcBorders>
          </w:tcPr>
          <w:p w14:paraId="3CCCD864" w14:textId="77777777" w:rsidR="00B879F5" w:rsidRPr="00B879F5" w:rsidRDefault="00D64A6C" w:rsidP="00A40E0A">
            <w:pPr>
              <w:jc w:val="both"/>
            </w:pPr>
            <w:r w:rsidRPr="00B879F5">
              <w:rPr>
                <w:color w:val="000000"/>
                <w:shd w:val="clear" w:color="auto" w:fill="FFFFFF"/>
              </w:rPr>
              <w:t>Product Management</w:t>
            </w:r>
          </w:p>
        </w:tc>
      </w:tr>
      <w:tr w:rsidR="00B879F5" w:rsidRPr="009F0C61" w14:paraId="24C54421" w14:textId="77777777" w:rsidTr="00A40E0A">
        <w:tc>
          <w:tcPr>
            <w:tcW w:w="3086" w:type="dxa"/>
            <w:shd w:val="clear" w:color="auto" w:fill="F7CAAC"/>
          </w:tcPr>
          <w:p w14:paraId="35A0A089" w14:textId="77777777" w:rsidR="00B879F5" w:rsidRPr="00B879F5" w:rsidRDefault="00B879F5" w:rsidP="00A40E0A">
            <w:pPr>
              <w:jc w:val="both"/>
              <w:rPr>
                <w:b/>
              </w:rPr>
            </w:pPr>
            <w:r w:rsidRPr="00B879F5">
              <w:rPr>
                <w:b/>
              </w:rPr>
              <w:t>Typ předmětu</w:t>
            </w:r>
          </w:p>
        </w:tc>
        <w:tc>
          <w:tcPr>
            <w:tcW w:w="3406" w:type="dxa"/>
            <w:gridSpan w:val="4"/>
          </w:tcPr>
          <w:p w14:paraId="6E3B81C2" w14:textId="554EE3AB" w:rsidR="00B879F5" w:rsidRPr="00B879F5" w:rsidRDefault="003B7826" w:rsidP="00A40E0A">
            <w:pPr>
              <w:jc w:val="both"/>
            </w:pPr>
            <w:r>
              <w:t>povinný „P</w:t>
            </w:r>
            <w:r w:rsidR="00B879F5" w:rsidRPr="00B879F5">
              <w:t>“</w:t>
            </w:r>
          </w:p>
        </w:tc>
        <w:tc>
          <w:tcPr>
            <w:tcW w:w="2695" w:type="dxa"/>
            <w:gridSpan w:val="2"/>
            <w:shd w:val="clear" w:color="auto" w:fill="F7CAAC"/>
          </w:tcPr>
          <w:p w14:paraId="7BEDCF15" w14:textId="77777777" w:rsidR="00B879F5" w:rsidRPr="00B879F5" w:rsidRDefault="00B879F5" w:rsidP="00A40E0A">
            <w:pPr>
              <w:jc w:val="both"/>
            </w:pPr>
            <w:r w:rsidRPr="00B879F5">
              <w:rPr>
                <w:b/>
              </w:rPr>
              <w:t>doporučený ročník / semestr</w:t>
            </w:r>
          </w:p>
        </w:tc>
        <w:tc>
          <w:tcPr>
            <w:tcW w:w="668" w:type="dxa"/>
          </w:tcPr>
          <w:p w14:paraId="6D2E5023" w14:textId="77777777" w:rsidR="00B879F5" w:rsidRPr="00B879F5" w:rsidRDefault="00B879F5" w:rsidP="00A40E0A">
            <w:pPr>
              <w:jc w:val="both"/>
            </w:pPr>
            <w:r w:rsidRPr="00B879F5">
              <w:t>2/L</w:t>
            </w:r>
          </w:p>
        </w:tc>
      </w:tr>
      <w:tr w:rsidR="00B879F5" w:rsidRPr="009F0C61" w14:paraId="1C3DA6EA" w14:textId="77777777" w:rsidTr="00A40E0A">
        <w:tc>
          <w:tcPr>
            <w:tcW w:w="3086" w:type="dxa"/>
            <w:shd w:val="clear" w:color="auto" w:fill="F7CAAC"/>
          </w:tcPr>
          <w:p w14:paraId="3ED371BE" w14:textId="77777777" w:rsidR="00B879F5" w:rsidRPr="00B879F5" w:rsidRDefault="00B879F5" w:rsidP="00A40E0A">
            <w:pPr>
              <w:jc w:val="both"/>
              <w:rPr>
                <w:b/>
              </w:rPr>
            </w:pPr>
            <w:r w:rsidRPr="00B879F5">
              <w:rPr>
                <w:b/>
              </w:rPr>
              <w:t>Rozsah studijního předmětu</w:t>
            </w:r>
          </w:p>
        </w:tc>
        <w:tc>
          <w:tcPr>
            <w:tcW w:w="1701" w:type="dxa"/>
            <w:gridSpan w:val="2"/>
          </w:tcPr>
          <w:p w14:paraId="50BF5200" w14:textId="77777777" w:rsidR="00B879F5" w:rsidRPr="00B879F5" w:rsidRDefault="00B879F5" w:rsidP="00A40E0A">
            <w:pPr>
              <w:jc w:val="both"/>
            </w:pPr>
            <w:r w:rsidRPr="00B879F5">
              <w:t>26p + 13c</w:t>
            </w:r>
          </w:p>
        </w:tc>
        <w:tc>
          <w:tcPr>
            <w:tcW w:w="889" w:type="dxa"/>
            <w:shd w:val="clear" w:color="auto" w:fill="F7CAAC"/>
          </w:tcPr>
          <w:p w14:paraId="56B9AAE2" w14:textId="77777777" w:rsidR="00B879F5" w:rsidRPr="00B879F5" w:rsidRDefault="00B879F5" w:rsidP="00A40E0A">
            <w:pPr>
              <w:jc w:val="both"/>
              <w:rPr>
                <w:b/>
              </w:rPr>
            </w:pPr>
            <w:r w:rsidRPr="00B879F5">
              <w:rPr>
                <w:b/>
              </w:rPr>
              <w:t xml:space="preserve">hod. </w:t>
            </w:r>
          </w:p>
        </w:tc>
        <w:tc>
          <w:tcPr>
            <w:tcW w:w="816" w:type="dxa"/>
          </w:tcPr>
          <w:p w14:paraId="2BDD749F" w14:textId="77777777" w:rsidR="00B879F5" w:rsidRPr="00B879F5" w:rsidRDefault="00B879F5" w:rsidP="00A40E0A">
            <w:pPr>
              <w:jc w:val="both"/>
            </w:pPr>
            <w:r w:rsidRPr="00B879F5">
              <w:t>39</w:t>
            </w:r>
          </w:p>
        </w:tc>
        <w:tc>
          <w:tcPr>
            <w:tcW w:w="2156" w:type="dxa"/>
            <w:shd w:val="clear" w:color="auto" w:fill="F7CAAC"/>
          </w:tcPr>
          <w:p w14:paraId="69CFCD67" w14:textId="77777777" w:rsidR="00B879F5" w:rsidRPr="00B879F5" w:rsidRDefault="00B879F5" w:rsidP="00A40E0A">
            <w:pPr>
              <w:jc w:val="both"/>
              <w:rPr>
                <w:b/>
              </w:rPr>
            </w:pPr>
            <w:r w:rsidRPr="00B879F5">
              <w:rPr>
                <w:b/>
              </w:rPr>
              <w:t>kreditů</w:t>
            </w:r>
          </w:p>
        </w:tc>
        <w:tc>
          <w:tcPr>
            <w:tcW w:w="1207" w:type="dxa"/>
            <w:gridSpan w:val="2"/>
          </w:tcPr>
          <w:p w14:paraId="6407D9DC" w14:textId="77777777" w:rsidR="00B879F5" w:rsidRPr="00B879F5" w:rsidRDefault="00B879F5" w:rsidP="00A40E0A">
            <w:pPr>
              <w:jc w:val="both"/>
            </w:pPr>
            <w:r w:rsidRPr="00B879F5">
              <w:t>4</w:t>
            </w:r>
          </w:p>
        </w:tc>
      </w:tr>
      <w:tr w:rsidR="00B879F5" w:rsidRPr="009F0C61" w14:paraId="2AFB75D1" w14:textId="77777777" w:rsidTr="00A40E0A">
        <w:tc>
          <w:tcPr>
            <w:tcW w:w="3086" w:type="dxa"/>
            <w:shd w:val="clear" w:color="auto" w:fill="F7CAAC"/>
          </w:tcPr>
          <w:p w14:paraId="04391842" w14:textId="77777777" w:rsidR="00B879F5" w:rsidRPr="00B879F5" w:rsidRDefault="00B879F5" w:rsidP="00A40E0A">
            <w:pPr>
              <w:jc w:val="both"/>
              <w:rPr>
                <w:b/>
              </w:rPr>
            </w:pPr>
            <w:r w:rsidRPr="00B879F5">
              <w:rPr>
                <w:b/>
              </w:rPr>
              <w:t>Prerekvizity, korekvizity, ekvivalence</w:t>
            </w:r>
          </w:p>
        </w:tc>
        <w:tc>
          <w:tcPr>
            <w:tcW w:w="6769" w:type="dxa"/>
            <w:gridSpan w:val="7"/>
          </w:tcPr>
          <w:p w14:paraId="1D6446C3" w14:textId="77777777" w:rsidR="00B879F5" w:rsidRPr="00B879F5" w:rsidRDefault="00B879F5" w:rsidP="00A40E0A">
            <w:pPr>
              <w:jc w:val="both"/>
            </w:pPr>
          </w:p>
        </w:tc>
      </w:tr>
      <w:tr w:rsidR="00B879F5" w:rsidRPr="009F0C61" w14:paraId="7D09F8A8" w14:textId="77777777" w:rsidTr="00A40E0A">
        <w:tc>
          <w:tcPr>
            <w:tcW w:w="3086" w:type="dxa"/>
            <w:shd w:val="clear" w:color="auto" w:fill="F7CAAC"/>
          </w:tcPr>
          <w:p w14:paraId="0BE397A3" w14:textId="77777777" w:rsidR="00B879F5" w:rsidRPr="00B879F5" w:rsidRDefault="00B879F5" w:rsidP="00A40E0A">
            <w:pPr>
              <w:jc w:val="both"/>
              <w:rPr>
                <w:b/>
              </w:rPr>
            </w:pPr>
            <w:r w:rsidRPr="00B879F5">
              <w:rPr>
                <w:b/>
              </w:rPr>
              <w:t>Způsob ověření studijních výsledků</w:t>
            </w:r>
          </w:p>
        </w:tc>
        <w:tc>
          <w:tcPr>
            <w:tcW w:w="3406" w:type="dxa"/>
            <w:gridSpan w:val="4"/>
          </w:tcPr>
          <w:p w14:paraId="353D1159" w14:textId="77777777" w:rsidR="00B879F5" w:rsidRPr="00B879F5" w:rsidRDefault="00B879F5" w:rsidP="00A40E0A">
            <w:pPr>
              <w:jc w:val="both"/>
            </w:pPr>
            <w:r w:rsidRPr="00B879F5">
              <w:t>zápočet, zkouška</w:t>
            </w:r>
          </w:p>
        </w:tc>
        <w:tc>
          <w:tcPr>
            <w:tcW w:w="2156" w:type="dxa"/>
            <w:shd w:val="clear" w:color="auto" w:fill="F7CAAC"/>
          </w:tcPr>
          <w:p w14:paraId="02CF419A" w14:textId="77777777" w:rsidR="00B879F5" w:rsidRPr="00B879F5" w:rsidRDefault="00B879F5" w:rsidP="00A40E0A">
            <w:pPr>
              <w:jc w:val="both"/>
              <w:rPr>
                <w:b/>
              </w:rPr>
            </w:pPr>
            <w:r w:rsidRPr="00B879F5">
              <w:rPr>
                <w:b/>
              </w:rPr>
              <w:t>Forma výuky</w:t>
            </w:r>
          </w:p>
        </w:tc>
        <w:tc>
          <w:tcPr>
            <w:tcW w:w="1207" w:type="dxa"/>
            <w:gridSpan w:val="2"/>
          </w:tcPr>
          <w:p w14:paraId="6414623F" w14:textId="77777777" w:rsidR="00B879F5" w:rsidRPr="00B879F5" w:rsidRDefault="00B879F5" w:rsidP="00A40E0A">
            <w:pPr>
              <w:jc w:val="both"/>
            </w:pPr>
            <w:r w:rsidRPr="00B879F5">
              <w:t>přednáška, cvičení</w:t>
            </w:r>
          </w:p>
        </w:tc>
      </w:tr>
      <w:tr w:rsidR="00B879F5" w:rsidRPr="009F0C61" w14:paraId="47CBE118" w14:textId="77777777" w:rsidTr="00A40E0A">
        <w:tc>
          <w:tcPr>
            <w:tcW w:w="3086" w:type="dxa"/>
            <w:shd w:val="clear" w:color="auto" w:fill="F7CAAC"/>
          </w:tcPr>
          <w:p w14:paraId="029539D9" w14:textId="77777777" w:rsidR="00B879F5" w:rsidRPr="00B879F5" w:rsidRDefault="00B879F5" w:rsidP="00A40E0A">
            <w:pPr>
              <w:jc w:val="both"/>
              <w:rPr>
                <w:b/>
              </w:rPr>
            </w:pPr>
            <w:r w:rsidRPr="00B879F5">
              <w:rPr>
                <w:b/>
              </w:rPr>
              <w:t>Forma způsobu ověření studijních výsledků a další požadavky na studenta</w:t>
            </w:r>
          </w:p>
        </w:tc>
        <w:tc>
          <w:tcPr>
            <w:tcW w:w="6769" w:type="dxa"/>
            <w:gridSpan w:val="7"/>
            <w:tcBorders>
              <w:bottom w:val="nil"/>
            </w:tcBorders>
          </w:tcPr>
          <w:p w14:paraId="31D8F434" w14:textId="77777777" w:rsidR="00B879F5" w:rsidRPr="00B879F5" w:rsidRDefault="00B879F5" w:rsidP="00A40E0A">
            <w:pPr>
              <w:jc w:val="both"/>
            </w:pPr>
            <w:r w:rsidRPr="00B879F5">
              <w:t>Způsob zakončení předmětu – zápočet, zkouška</w:t>
            </w:r>
          </w:p>
          <w:p w14:paraId="6B1D3579" w14:textId="77777777" w:rsidR="00B879F5" w:rsidRPr="00B879F5" w:rsidRDefault="00B879F5" w:rsidP="00B016E9">
            <w:pPr>
              <w:jc w:val="both"/>
            </w:pPr>
            <w:r w:rsidRPr="00B879F5">
              <w:t>Požadavky na zápočet:</w:t>
            </w:r>
            <w:r w:rsidR="00B016E9">
              <w:t xml:space="preserve"> </w:t>
            </w:r>
            <w:r w:rsidRPr="00B879F5">
              <w:rPr>
                <w:color w:val="000000"/>
                <w:shd w:val="clear" w:color="auto" w:fill="FFFFFF"/>
              </w:rPr>
              <w:t>aktivní účast na cvičeních</w:t>
            </w:r>
            <w:r w:rsidR="00B016E9">
              <w:rPr>
                <w:color w:val="000000"/>
                <w:shd w:val="clear" w:color="auto" w:fill="FFFFFF"/>
              </w:rPr>
              <w:t xml:space="preserve">; </w:t>
            </w:r>
            <w:r w:rsidRPr="00B879F5">
              <w:rPr>
                <w:color w:val="000000"/>
                <w:shd w:val="clear" w:color="auto" w:fill="FFFFFF"/>
              </w:rPr>
              <w:t>příprava na diskusi k zadaným otázkám</w:t>
            </w:r>
            <w:r w:rsidR="00B016E9">
              <w:rPr>
                <w:color w:val="000000"/>
                <w:shd w:val="clear" w:color="auto" w:fill="FFFFFF"/>
              </w:rPr>
              <w:t xml:space="preserve">; </w:t>
            </w:r>
            <w:r w:rsidRPr="00B879F5">
              <w:rPr>
                <w:color w:val="000000"/>
                <w:shd w:val="clear" w:color="auto" w:fill="FFFFFF"/>
              </w:rPr>
              <w:t>vypracování seminární práce zabývající se technologií výroby vybraného výrobku nebo zbožíznalectvím v rozsahu 8 - 12 stran a odevzdání výše uvedené práce nejpozději v týdnu před zápočtovým týdnem</w:t>
            </w:r>
            <w:r w:rsidR="00B016E9">
              <w:rPr>
                <w:color w:val="000000"/>
                <w:shd w:val="clear" w:color="auto" w:fill="FFFFFF"/>
              </w:rPr>
              <w:t xml:space="preserve">; </w:t>
            </w:r>
            <w:r w:rsidRPr="00B879F5">
              <w:rPr>
                <w:color w:val="000000"/>
                <w:shd w:val="clear" w:color="auto" w:fill="FFFFFF"/>
              </w:rPr>
              <w:t>nejméně 85% účast na cvičeních.</w:t>
            </w:r>
          </w:p>
          <w:p w14:paraId="5A9957D8" w14:textId="77777777" w:rsidR="00B879F5" w:rsidRPr="00B879F5" w:rsidRDefault="00B879F5" w:rsidP="00B016E9">
            <w:pPr>
              <w:jc w:val="both"/>
            </w:pPr>
            <w:r w:rsidRPr="00B879F5">
              <w:t>Požadavky na zkoušku:</w:t>
            </w:r>
            <w:r w:rsidR="00B016E9">
              <w:t xml:space="preserve"> </w:t>
            </w:r>
            <w:r w:rsidRPr="00B879F5">
              <w:rPr>
                <w:color w:val="000000"/>
                <w:shd w:val="clear" w:color="auto" w:fill="FFFFFF"/>
              </w:rPr>
              <w:t>získání zápočtu</w:t>
            </w:r>
            <w:r w:rsidR="00B016E9">
              <w:rPr>
                <w:color w:val="000000"/>
                <w:shd w:val="clear" w:color="auto" w:fill="FFFFFF"/>
              </w:rPr>
              <w:t xml:space="preserve">; </w:t>
            </w:r>
            <w:r w:rsidRPr="00B879F5">
              <w:rPr>
                <w:color w:val="000000"/>
                <w:shd w:val="clear" w:color="auto" w:fill="FFFFFF"/>
              </w:rPr>
              <w:t>úspěšné zvládnutí písemné (min. 60</w:t>
            </w:r>
            <w:r w:rsidR="00366F92">
              <w:rPr>
                <w:color w:val="000000"/>
                <w:shd w:val="clear" w:color="auto" w:fill="FFFFFF"/>
              </w:rPr>
              <w:t xml:space="preserve"> </w:t>
            </w:r>
            <w:r w:rsidRPr="00B879F5">
              <w:rPr>
                <w:color w:val="000000"/>
                <w:shd w:val="clear" w:color="auto" w:fill="FFFFFF"/>
              </w:rPr>
              <w:t>%) a navazující ústní zkoušky. </w:t>
            </w:r>
          </w:p>
        </w:tc>
      </w:tr>
      <w:tr w:rsidR="00B879F5" w:rsidRPr="009F0C61" w14:paraId="256BE4C9" w14:textId="77777777" w:rsidTr="00A40E0A">
        <w:trPr>
          <w:trHeight w:val="60"/>
        </w:trPr>
        <w:tc>
          <w:tcPr>
            <w:tcW w:w="9855" w:type="dxa"/>
            <w:gridSpan w:val="8"/>
            <w:tcBorders>
              <w:top w:val="nil"/>
            </w:tcBorders>
          </w:tcPr>
          <w:p w14:paraId="73873793" w14:textId="77777777" w:rsidR="00B879F5" w:rsidRPr="00B016E9" w:rsidRDefault="00B879F5" w:rsidP="00A40E0A">
            <w:pPr>
              <w:jc w:val="both"/>
              <w:rPr>
                <w:sz w:val="16"/>
              </w:rPr>
            </w:pPr>
          </w:p>
        </w:tc>
      </w:tr>
      <w:tr w:rsidR="00B879F5" w:rsidRPr="009F0C61" w14:paraId="2AB519D2" w14:textId="77777777" w:rsidTr="00A40E0A">
        <w:trPr>
          <w:trHeight w:val="197"/>
        </w:trPr>
        <w:tc>
          <w:tcPr>
            <w:tcW w:w="3086" w:type="dxa"/>
            <w:tcBorders>
              <w:top w:val="nil"/>
            </w:tcBorders>
            <w:shd w:val="clear" w:color="auto" w:fill="F7CAAC"/>
          </w:tcPr>
          <w:p w14:paraId="3734B987" w14:textId="77777777" w:rsidR="00B879F5" w:rsidRPr="00B879F5" w:rsidRDefault="00B879F5" w:rsidP="00A40E0A">
            <w:pPr>
              <w:jc w:val="both"/>
              <w:rPr>
                <w:b/>
              </w:rPr>
            </w:pPr>
            <w:r w:rsidRPr="00B879F5">
              <w:rPr>
                <w:b/>
              </w:rPr>
              <w:t>Garant předmětu</w:t>
            </w:r>
          </w:p>
        </w:tc>
        <w:tc>
          <w:tcPr>
            <w:tcW w:w="6769" w:type="dxa"/>
            <w:gridSpan w:val="7"/>
            <w:tcBorders>
              <w:top w:val="nil"/>
            </w:tcBorders>
          </w:tcPr>
          <w:p w14:paraId="7CBE46F5" w14:textId="77777777" w:rsidR="00B879F5" w:rsidRPr="00B879F5" w:rsidRDefault="00B879F5" w:rsidP="00A40E0A">
            <w:pPr>
              <w:jc w:val="both"/>
            </w:pPr>
            <w:r w:rsidRPr="00B879F5">
              <w:t>doc. Ing. Petr Briš, CSc.</w:t>
            </w:r>
          </w:p>
        </w:tc>
      </w:tr>
      <w:tr w:rsidR="00B879F5" w:rsidRPr="009F0C61" w14:paraId="2D1C7DB3" w14:textId="77777777" w:rsidTr="00A40E0A">
        <w:trPr>
          <w:trHeight w:val="243"/>
        </w:trPr>
        <w:tc>
          <w:tcPr>
            <w:tcW w:w="3086" w:type="dxa"/>
            <w:tcBorders>
              <w:top w:val="nil"/>
            </w:tcBorders>
            <w:shd w:val="clear" w:color="auto" w:fill="F7CAAC"/>
          </w:tcPr>
          <w:p w14:paraId="00AC47AA" w14:textId="77777777" w:rsidR="00B879F5" w:rsidRPr="00B879F5" w:rsidRDefault="00B879F5" w:rsidP="00A40E0A">
            <w:pPr>
              <w:jc w:val="both"/>
              <w:rPr>
                <w:b/>
              </w:rPr>
            </w:pPr>
            <w:r w:rsidRPr="00B879F5">
              <w:rPr>
                <w:b/>
              </w:rPr>
              <w:t>Zapojení garanta do výuky předmětu</w:t>
            </w:r>
          </w:p>
        </w:tc>
        <w:tc>
          <w:tcPr>
            <w:tcW w:w="6769" w:type="dxa"/>
            <w:gridSpan w:val="7"/>
            <w:tcBorders>
              <w:top w:val="nil"/>
            </w:tcBorders>
          </w:tcPr>
          <w:p w14:paraId="6C45E4F9" w14:textId="77777777" w:rsidR="00B879F5" w:rsidRPr="00B879F5" w:rsidRDefault="00B879F5" w:rsidP="00A40E0A">
            <w:pPr>
              <w:jc w:val="both"/>
            </w:pPr>
            <w:r w:rsidRPr="00B879F5">
              <w:t xml:space="preserve">Garant se podílí na přednášení v rozsahu </w:t>
            </w:r>
            <w:r w:rsidR="00DB53B5">
              <w:t>10</w:t>
            </w:r>
            <w:r w:rsidRPr="00B879F5">
              <w:t>0 %, dále stanovuje koncepci cvičení a</w:t>
            </w:r>
          </w:p>
          <w:p w14:paraId="506E28B5" w14:textId="77777777" w:rsidR="00B879F5" w:rsidRPr="00B879F5" w:rsidRDefault="00B879F5" w:rsidP="00A40E0A">
            <w:pPr>
              <w:jc w:val="both"/>
            </w:pPr>
            <w:r w:rsidRPr="00B879F5">
              <w:t>dohlíží na jejich jednotné vedení.</w:t>
            </w:r>
          </w:p>
        </w:tc>
      </w:tr>
      <w:tr w:rsidR="00B879F5" w:rsidRPr="009F0C61" w14:paraId="41C23906" w14:textId="77777777" w:rsidTr="00A40E0A">
        <w:tc>
          <w:tcPr>
            <w:tcW w:w="3086" w:type="dxa"/>
            <w:shd w:val="clear" w:color="auto" w:fill="F7CAAC"/>
          </w:tcPr>
          <w:p w14:paraId="390EFC9E" w14:textId="77777777" w:rsidR="00B879F5" w:rsidRPr="00B879F5" w:rsidRDefault="00B879F5" w:rsidP="00A40E0A">
            <w:pPr>
              <w:jc w:val="both"/>
              <w:rPr>
                <w:b/>
              </w:rPr>
            </w:pPr>
            <w:r w:rsidRPr="00B879F5">
              <w:rPr>
                <w:b/>
              </w:rPr>
              <w:t>Vyučující</w:t>
            </w:r>
          </w:p>
        </w:tc>
        <w:tc>
          <w:tcPr>
            <w:tcW w:w="6769" w:type="dxa"/>
            <w:gridSpan w:val="7"/>
            <w:tcBorders>
              <w:bottom w:val="nil"/>
            </w:tcBorders>
          </w:tcPr>
          <w:p w14:paraId="0EFE02E8" w14:textId="77777777" w:rsidR="00B879F5" w:rsidRPr="00B879F5" w:rsidRDefault="00B879F5" w:rsidP="00DB53B5">
            <w:pPr>
              <w:jc w:val="both"/>
            </w:pPr>
            <w:r w:rsidRPr="00B879F5">
              <w:t>doc. Ing. Petr Briš, CSc</w:t>
            </w:r>
            <w:r w:rsidR="00DB53B5">
              <w:t>. – přednášky (100%)</w:t>
            </w:r>
          </w:p>
        </w:tc>
      </w:tr>
      <w:tr w:rsidR="00B879F5" w:rsidRPr="009F0C61" w14:paraId="0875F798" w14:textId="77777777" w:rsidTr="00A40E0A">
        <w:trPr>
          <w:trHeight w:val="60"/>
        </w:trPr>
        <w:tc>
          <w:tcPr>
            <w:tcW w:w="9855" w:type="dxa"/>
            <w:gridSpan w:val="8"/>
            <w:tcBorders>
              <w:top w:val="nil"/>
            </w:tcBorders>
          </w:tcPr>
          <w:p w14:paraId="5312849A" w14:textId="77777777" w:rsidR="00B879F5" w:rsidRPr="00B016E9" w:rsidRDefault="00B879F5" w:rsidP="00A40E0A">
            <w:pPr>
              <w:jc w:val="both"/>
              <w:rPr>
                <w:sz w:val="16"/>
              </w:rPr>
            </w:pPr>
          </w:p>
        </w:tc>
      </w:tr>
      <w:tr w:rsidR="00B879F5" w:rsidRPr="009F0C61" w14:paraId="5D49D788" w14:textId="77777777" w:rsidTr="00A40E0A">
        <w:tc>
          <w:tcPr>
            <w:tcW w:w="3086" w:type="dxa"/>
            <w:shd w:val="clear" w:color="auto" w:fill="F7CAAC"/>
          </w:tcPr>
          <w:p w14:paraId="30A8280F" w14:textId="77777777" w:rsidR="00B879F5" w:rsidRPr="00B879F5" w:rsidRDefault="00B879F5" w:rsidP="00A40E0A">
            <w:pPr>
              <w:jc w:val="both"/>
              <w:rPr>
                <w:b/>
              </w:rPr>
            </w:pPr>
            <w:r w:rsidRPr="00B879F5">
              <w:rPr>
                <w:b/>
              </w:rPr>
              <w:t>Stručná anotace předmětu</w:t>
            </w:r>
          </w:p>
        </w:tc>
        <w:tc>
          <w:tcPr>
            <w:tcW w:w="6769" w:type="dxa"/>
            <w:gridSpan w:val="7"/>
            <w:tcBorders>
              <w:bottom w:val="nil"/>
            </w:tcBorders>
          </w:tcPr>
          <w:p w14:paraId="3E1596E0" w14:textId="77777777" w:rsidR="00B879F5" w:rsidRPr="00B879F5" w:rsidRDefault="00B879F5" w:rsidP="00A40E0A">
            <w:pPr>
              <w:jc w:val="both"/>
            </w:pPr>
          </w:p>
        </w:tc>
      </w:tr>
      <w:tr w:rsidR="00B879F5" w:rsidRPr="009F0C61" w14:paraId="178B44AC" w14:textId="77777777" w:rsidTr="00A40E0A">
        <w:trPr>
          <w:trHeight w:val="3938"/>
        </w:trPr>
        <w:tc>
          <w:tcPr>
            <w:tcW w:w="9855" w:type="dxa"/>
            <w:gridSpan w:val="8"/>
            <w:tcBorders>
              <w:top w:val="nil"/>
              <w:bottom w:val="single" w:sz="12" w:space="0" w:color="auto"/>
            </w:tcBorders>
          </w:tcPr>
          <w:p w14:paraId="74DE532C" w14:textId="160DFCBA" w:rsidR="00B879F5" w:rsidRPr="00B879F5" w:rsidRDefault="00B879F5" w:rsidP="00B016E9">
            <w:pPr>
              <w:pStyle w:val="Odstavecseseznamem"/>
              <w:shd w:val="clear" w:color="auto" w:fill="FFFFFF"/>
              <w:ind w:left="38"/>
              <w:jc w:val="both"/>
              <w:rPr>
                <w:rFonts w:ascii="Times New Roman" w:hAnsi="Times New Roman"/>
                <w:bCs/>
                <w:iCs/>
                <w:sz w:val="20"/>
                <w:szCs w:val="20"/>
              </w:rPr>
            </w:pPr>
            <w:r w:rsidRPr="00B879F5">
              <w:rPr>
                <w:rFonts w:ascii="Times New Roman" w:hAnsi="Times New Roman"/>
                <w:bCs/>
                <w:iCs/>
                <w:sz w:val="20"/>
                <w:szCs w:val="20"/>
              </w:rPr>
              <w:t>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14:paraId="1029A5DD" w14:textId="77777777" w:rsidR="00B879F5" w:rsidRPr="00B879F5" w:rsidRDefault="00B879F5" w:rsidP="00B016E9">
            <w:pPr>
              <w:pStyle w:val="Odstavecseseznamem"/>
              <w:shd w:val="clear" w:color="auto" w:fill="FFFFFF"/>
              <w:ind w:left="38"/>
              <w:jc w:val="both"/>
              <w:rPr>
                <w:rFonts w:ascii="Times New Roman" w:hAnsi="Times New Roman"/>
                <w:sz w:val="20"/>
                <w:szCs w:val="20"/>
                <w:shd w:val="clear" w:color="auto" w:fill="FFFFFF"/>
              </w:rPr>
            </w:pPr>
            <w:r w:rsidRPr="00B879F5">
              <w:rPr>
                <w:rFonts w:ascii="Times New Roman" w:hAnsi="Times New Roman"/>
                <w:bCs/>
                <w:iCs/>
                <w:sz w:val="20"/>
                <w:szCs w:val="20"/>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B879F5">
              <w:rPr>
                <w:rFonts w:ascii="Times New Roman" w:hAnsi="Times New Roman"/>
                <w:sz w:val="20"/>
                <w:szCs w:val="20"/>
                <w:shd w:val="clear" w:color="auto" w:fill="FFFFFF"/>
              </w:rPr>
              <w:t> </w:t>
            </w:r>
          </w:p>
          <w:p w14:paraId="28CCD1E6" w14:textId="41C903A3" w:rsidR="00B879F5" w:rsidRPr="00B879F5" w:rsidRDefault="00C17226" w:rsidP="00A40E0A">
            <w:pPr>
              <w:pStyle w:val="Odstavecseseznamem"/>
              <w:shd w:val="clear" w:color="auto" w:fill="FFFFFF"/>
              <w:ind w:left="38"/>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Obsah</w:t>
            </w:r>
          </w:p>
          <w:p w14:paraId="549D2A63" w14:textId="2028FBC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Suroviny</w:t>
            </w:r>
          </w:p>
          <w:p w14:paraId="2C6FFCE5" w14:textId="2DA0C42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Technické materiály</w:t>
            </w:r>
          </w:p>
          <w:p w14:paraId="5F45AA5E" w14:textId="602FD56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Výroba energie</w:t>
            </w:r>
          </w:p>
          <w:p w14:paraId="0EA5B570" w14:textId="51905A2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Pohonné jednotky</w:t>
            </w:r>
          </w:p>
          <w:p w14:paraId="062E42A3" w14:textId="1535D990"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Technologie </w:t>
            </w:r>
            <w:r w:rsidR="00A6535B">
              <w:rPr>
                <w:rFonts w:ascii="Times New Roman" w:hAnsi="Times New Roman"/>
                <w:bCs/>
                <w:iCs/>
                <w:sz w:val="20"/>
                <w:szCs w:val="20"/>
              </w:rPr>
              <w:t>zpracování kovů, plastů a dřeva</w:t>
            </w:r>
          </w:p>
          <w:p w14:paraId="37BF1C7D" w14:textId="5D6B9A2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staveb</w:t>
            </w:r>
            <w:r w:rsidR="00A6535B">
              <w:rPr>
                <w:rFonts w:ascii="Times New Roman" w:hAnsi="Times New Roman"/>
                <w:bCs/>
                <w:iCs/>
                <w:sz w:val="20"/>
                <w:szCs w:val="20"/>
              </w:rPr>
              <w:t>ní, keramické a textilní výroby</w:t>
            </w:r>
          </w:p>
          <w:p w14:paraId="39B4C6DF" w14:textId="4843398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Charakt</w:t>
            </w:r>
            <w:r w:rsidR="00A6535B">
              <w:rPr>
                <w:rFonts w:ascii="Times New Roman" w:hAnsi="Times New Roman"/>
                <w:bCs/>
                <w:iCs/>
                <w:sz w:val="20"/>
                <w:szCs w:val="20"/>
              </w:rPr>
              <w:t>eristika zboží a zbožíznalectví</w:t>
            </w:r>
          </w:p>
          <w:p w14:paraId="673E1C38" w14:textId="513EFC8E"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Kvalita zboží</w:t>
            </w:r>
          </w:p>
          <w:p w14:paraId="54CD8DEC" w14:textId="59167BAB"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Hodnocení užitných v</w:t>
            </w:r>
            <w:r w:rsidR="00A6535B">
              <w:rPr>
                <w:rFonts w:ascii="Times New Roman" w:hAnsi="Times New Roman"/>
                <w:bCs/>
                <w:iCs/>
                <w:sz w:val="20"/>
                <w:szCs w:val="20"/>
              </w:rPr>
              <w:t>lastností zboží</w:t>
            </w:r>
          </w:p>
          <w:p w14:paraId="6CCA810E" w14:textId="01FB4FFD"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Význam harmonizovaných norem</w:t>
            </w:r>
          </w:p>
          <w:p w14:paraId="2FC5ECA0" w14:textId="05D5D5A6"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Ochrana</w:t>
            </w:r>
            <w:r w:rsidR="00A6535B">
              <w:rPr>
                <w:rFonts w:ascii="Times New Roman" w:hAnsi="Times New Roman"/>
                <w:bCs/>
                <w:iCs/>
                <w:sz w:val="20"/>
                <w:szCs w:val="20"/>
              </w:rPr>
              <w:t xml:space="preserve"> užitných hodnot ve sféře oběhu</w:t>
            </w:r>
          </w:p>
          <w:p w14:paraId="57137763" w14:textId="66F6EEC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Zvyšování užitné </w:t>
            </w:r>
            <w:r w:rsidR="00A6535B">
              <w:rPr>
                <w:rFonts w:ascii="Times New Roman" w:hAnsi="Times New Roman"/>
                <w:bCs/>
                <w:iCs/>
                <w:sz w:val="20"/>
                <w:szCs w:val="20"/>
              </w:rPr>
              <w:t>hodnoty zboží a inovační proces</w:t>
            </w:r>
          </w:p>
          <w:p w14:paraId="20D7F2D3" w14:textId="296CDE4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sz w:val="20"/>
                <w:szCs w:val="20"/>
              </w:rPr>
            </w:pPr>
            <w:r w:rsidRPr="00B879F5">
              <w:rPr>
                <w:rFonts w:ascii="Times New Roman" w:hAnsi="Times New Roman"/>
                <w:bCs/>
                <w:iCs/>
                <w:sz w:val="20"/>
                <w:szCs w:val="20"/>
              </w:rPr>
              <w:t>Shrnutí základních znalost</w:t>
            </w:r>
            <w:r w:rsidR="00A6535B">
              <w:rPr>
                <w:rFonts w:ascii="Times New Roman" w:hAnsi="Times New Roman"/>
                <w:bCs/>
                <w:iCs/>
                <w:sz w:val="20"/>
                <w:szCs w:val="20"/>
              </w:rPr>
              <w:t>í z oboru výrobních technologií</w:t>
            </w:r>
          </w:p>
        </w:tc>
      </w:tr>
      <w:tr w:rsidR="00B879F5" w:rsidRPr="009F0C61" w14:paraId="260DE75D" w14:textId="77777777" w:rsidTr="00A40E0A">
        <w:trPr>
          <w:trHeight w:val="265"/>
        </w:trPr>
        <w:tc>
          <w:tcPr>
            <w:tcW w:w="3653" w:type="dxa"/>
            <w:gridSpan w:val="2"/>
            <w:tcBorders>
              <w:top w:val="nil"/>
            </w:tcBorders>
            <w:shd w:val="clear" w:color="auto" w:fill="F7CAAC"/>
          </w:tcPr>
          <w:p w14:paraId="54D640EB" w14:textId="77777777" w:rsidR="00B879F5" w:rsidRPr="00B879F5" w:rsidRDefault="00B879F5" w:rsidP="00A40E0A">
            <w:pPr>
              <w:jc w:val="both"/>
            </w:pPr>
            <w:r w:rsidRPr="00B879F5">
              <w:rPr>
                <w:b/>
              </w:rPr>
              <w:t>Studijní literatura a studijní pomůcky</w:t>
            </w:r>
          </w:p>
        </w:tc>
        <w:tc>
          <w:tcPr>
            <w:tcW w:w="6202" w:type="dxa"/>
            <w:gridSpan w:val="6"/>
            <w:tcBorders>
              <w:top w:val="nil"/>
              <w:bottom w:val="nil"/>
            </w:tcBorders>
          </w:tcPr>
          <w:p w14:paraId="3A854752" w14:textId="77777777" w:rsidR="00B879F5" w:rsidRPr="00B879F5" w:rsidRDefault="00B879F5" w:rsidP="00A40E0A">
            <w:pPr>
              <w:jc w:val="both"/>
            </w:pPr>
          </w:p>
        </w:tc>
      </w:tr>
      <w:tr w:rsidR="00B879F5" w:rsidRPr="009F0C61" w14:paraId="5E89FD6F" w14:textId="77777777" w:rsidTr="00B016E9">
        <w:trPr>
          <w:trHeight w:val="283"/>
        </w:trPr>
        <w:tc>
          <w:tcPr>
            <w:tcW w:w="9855" w:type="dxa"/>
            <w:gridSpan w:val="8"/>
            <w:tcBorders>
              <w:top w:val="nil"/>
            </w:tcBorders>
          </w:tcPr>
          <w:p w14:paraId="7E7194B4" w14:textId="74EA5D74" w:rsidR="00D64A6C" w:rsidRPr="00281C35" w:rsidRDefault="00D64A6C" w:rsidP="00D64A6C">
            <w:pPr>
              <w:shd w:val="clear" w:color="auto" w:fill="FFFFFF"/>
              <w:rPr>
                <w:b/>
                <w:bCs/>
                <w:color w:val="000000"/>
                <w:szCs w:val="18"/>
              </w:rPr>
            </w:pPr>
            <w:r>
              <w:rPr>
                <w:b/>
                <w:bCs/>
                <w:color w:val="000000"/>
                <w:szCs w:val="18"/>
              </w:rPr>
              <w:t>Povinná literatura</w:t>
            </w:r>
          </w:p>
          <w:p w14:paraId="27BE9F60" w14:textId="5E10152A" w:rsidR="00C17226" w:rsidRPr="00D64A6C" w:rsidRDefault="00C17226" w:rsidP="00C17226">
            <w:pPr>
              <w:shd w:val="clear" w:color="auto" w:fill="FFFFFF"/>
              <w:jc w:val="both"/>
              <w:rPr>
                <w:bCs/>
                <w:iCs/>
              </w:rPr>
            </w:pPr>
            <w:r w:rsidRPr="00D64A6C">
              <w:rPr>
                <w:bCs/>
                <w:iCs/>
              </w:rPr>
              <w:t xml:space="preserve">ANTONELLI, C. </w:t>
            </w:r>
            <w:r w:rsidRPr="00D64A6C">
              <w:rPr>
                <w:bCs/>
                <w:i/>
                <w:iCs/>
              </w:rPr>
              <w:t>The Economics of Innovation, New Technologies and Structural Change.</w:t>
            </w:r>
            <w:r w:rsidRPr="00D64A6C">
              <w:rPr>
                <w:bCs/>
                <w:iCs/>
              </w:rPr>
              <w:t xml:space="preserve"> Routledge, 2014, 208 p. ISBN </w:t>
            </w:r>
            <w:r w:rsidRPr="00D64A6C">
              <w:rPr>
                <w:color w:val="000000"/>
                <w:shd w:val="clear" w:color="auto" w:fill="FFFFFF"/>
              </w:rPr>
              <w:t>1134435169</w:t>
            </w:r>
            <w:r>
              <w:rPr>
                <w:color w:val="000000"/>
                <w:shd w:val="clear" w:color="auto" w:fill="FFFFFF"/>
              </w:rPr>
              <w:t>.</w:t>
            </w:r>
          </w:p>
          <w:p w14:paraId="42DD0C9B" w14:textId="77777777" w:rsidR="00C17226" w:rsidRPr="00D64A6C" w:rsidRDefault="00C17226" w:rsidP="00C17226">
            <w:pPr>
              <w:shd w:val="clear" w:color="auto" w:fill="FFFFFF"/>
              <w:jc w:val="both"/>
              <w:rPr>
                <w:bCs/>
                <w:color w:val="000000"/>
              </w:rPr>
            </w:pPr>
            <w:r w:rsidRPr="00D64A6C">
              <w:rPr>
                <w:color w:val="000000"/>
                <w:shd w:val="clear" w:color="auto" w:fill="FFFFFF"/>
              </w:rPr>
              <w:t>BRIŠ, P., NĚMEC, D. </w:t>
            </w:r>
            <w:r w:rsidRPr="00D64A6C">
              <w:rPr>
                <w:i/>
                <w:iCs/>
                <w:color w:val="000000"/>
              </w:rPr>
              <w:t xml:space="preserve">Product Management </w:t>
            </w:r>
            <w:r w:rsidRPr="00D64A6C">
              <w:rPr>
                <w:color w:val="000000"/>
                <w:shd w:val="clear" w:color="auto" w:fill="FFFFFF"/>
              </w:rPr>
              <w:t>[online]. UTB Zlín [cit. 2018-01-15]. Dostupné z: http://vyuka.fame.utb.cz/mod/resource/view.php?id=50847</w:t>
            </w:r>
          </w:p>
          <w:p w14:paraId="6662A6E3" w14:textId="45EC8231" w:rsidR="00D64A6C" w:rsidRPr="00D64A6C" w:rsidRDefault="00D64A6C" w:rsidP="00D64A6C">
            <w:pPr>
              <w:shd w:val="clear" w:color="auto" w:fill="FFFFFF"/>
              <w:jc w:val="both"/>
              <w:rPr>
                <w:bCs/>
                <w:iCs/>
              </w:rPr>
            </w:pPr>
            <w:r w:rsidRPr="007B2B9E">
              <w:rPr>
                <w:bCs/>
                <w:iCs/>
              </w:rPr>
              <w:t xml:space="preserve">NEE, A. Y. </w:t>
            </w:r>
            <w:r w:rsidRPr="000A5752">
              <w:rPr>
                <w:bCs/>
                <w:i/>
                <w:iCs/>
              </w:rPr>
              <w:t xml:space="preserve">Handbook of manufacturing </w:t>
            </w:r>
            <w:r w:rsidRPr="00D64A6C">
              <w:rPr>
                <w:bCs/>
                <w:i/>
                <w:iCs/>
              </w:rPr>
              <w:t>engineering and technology</w:t>
            </w:r>
            <w:r w:rsidRPr="00D64A6C">
              <w:rPr>
                <w:bCs/>
                <w:iCs/>
              </w:rPr>
              <w:t>. London: Springer</w:t>
            </w:r>
            <w:r w:rsidR="00C17226">
              <w:rPr>
                <w:bCs/>
                <w:iCs/>
              </w:rPr>
              <w:t>, 2014, 3500 p. ISBN 1447146697.</w:t>
            </w:r>
          </w:p>
          <w:p w14:paraId="772EC247" w14:textId="77777777" w:rsidR="00D64A6C" w:rsidRPr="00D64A6C" w:rsidRDefault="00D64A6C" w:rsidP="00D64A6C">
            <w:pPr>
              <w:shd w:val="clear" w:color="auto" w:fill="FFFFFF"/>
              <w:jc w:val="both"/>
              <w:rPr>
                <w:b/>
                <w:bCs/>
                <w:color w:val="000000"/>
              </w:rPr>
            </w:pPr>
            <w:r w:rsidRPr="00D64A6C">
              <w:rPr>
                <w:b/>
                <w:bCs/>
                <w:color w:val="000000"/>
              </w:rPr>
              <w:t>Doporučená literatura</w:t>
            </w:r>
          </w:p>
          <w:p w14:paraId="73D95DA4" w14:textId="77777777" w:rsidR="00C17226" w:rsidRDefault="00C17226" w:rsidP="00D64A6C">
            <w:pPr>
              <w:shd w:val="clear" w:color="auto" w:fill="FFFFFF"/>
              <w:jc w:val="both"/>
              <w:rPr>
                <w:color w:val="111111"/>
                <w:shd w:val="clear" w:color="auto" w:fill="FFFFFF"/>
              </w:rPr>
            </w:pPr>
            <w:r w:rsidRPr="00D64A6C">
              <w:rPr>
                <w:bCs/>
                <w:color w:val="000000"/>
              </w:rPr>
              <w:t xml:space="preserve">CHARTER, M., TISCHNER, U. </w:t>
            </w:r>
            <w:r w:rsidRPr="00D64A6C">
              <w:rPr>
                <w:bCs/>
                <w:i/>
                <w:color w:val="000000"/>
              </w:rPr>
              <w:t>Sustainable solutions: developing products and services for the future</w:t>
            </w:r>
            <w:r w:rsidRPr="00D64A6C">
              <w:rPr>
                <w:bCs/>
                <w:color w:val="000000"/>
              </w:rPr>
              <w:t xml:space="preserve">. Routledge, 2017, 470 p. ISBN </w:t>
            </w:r>
            <w:r w:rsidRPr="00D64A6C">
              <w:rPr>
                <w:color w:val="111111"/>
                <w:shd w:val="clear" w:color="auto" w:fill="FFFFFF"/>
              </w:rPr>
              <w:t>1874719365</w:t>
            </w:r>
            <w:r>
              <w:rPr>
                <w:color w:val="111111"/>
                <w:shd w:val="clear" w:color="auto" w:fill="FFFFFF"/>
              </w:rPr>
              <w:t>.</w:t>
            </w:r>
          </w:p>
          <w:p w14:paraId="4AD4BE01" w14:textId="5206E060" w:rsidR="00B879F5" w:rsidRPr="00A6535B" w:rsidRDefault="00D64A6C" w:rsidP="00A6535B">
            <w:pPr>
              <w:shd w:val="clear" w:color="auto" w:fill="FFFFFF"/>
              <w:jc w:val="both"/>
              <w:rPr>
                <w:bCs/>
                <w:color w:val="000000"/>
              </w:rPr>
            </w:pPr>
            <w:r w:rsidRPr="00D64A6C">
              <w:rPr>
                <w:bCs/>
                <w:color w:val="000000"/>
              </w:rPr>
              <w:lastRenderedPageBreak/>
              <w:t xml:space="preserve">KERZNER, H. </w:t>
            </w:r>
            <w:r w:rsidRPr="00D64A6C">
              <w:rPr>
                <w:bCs/>
                <w:i/>
                <w:color w:val="000000"/>
              </w:rPr>
              <w:t xml:space="preserve">Project management: a systems approach to planning, scheduling, and controlling. </w:t>
            </w:r>
            <w:r w:rsidRPr="00D64A6C">
              <w:rPr>
                <w:bCs/>
                <w:color w:val="000000"/>
              </w:rPr>
              <w:t>Wile</w:t>
            </w:r>
            <w:r w:rsidR="00A6535B">
              <w:rPr>
                <w:bCs/>
                <w:color w:val="000000"/>
              </w:rPr>
              <w:t>y, 2017, 848 p. ISBN 1119165350</w:t>
            </w:r>
          </w:p>
        </w:tc>
      </w:tr>
      <w:tr w:rsidR="00B879F5" w:rsidRPr="009F0C61" w14:paraId="35656A7F"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CC79B1" w14:textId="77777777" w:rsidR="00B879F5" w:rsidRPr="00B879F5" w:rsidRDefault="00B879F5" w:rsidP="00A40E0A">
            <w:pPr>
              <w:jc w:val="center"/>
              <w:rPr>
                <w:b/>
              </w:rPr>
            </w:pPr>
            <w:r w:rsidRPr="00B879F5">
              <w:rPr>
                <w:b/>
              </w:rPr>
              <w:lastRenderedPageBreak/>
              <w:t>Informace ke kombinované nebo distanční formě</w:t>
            </w:r>
          </w:p>
        </w:tc>
      </w:tr>
      <w:tr w:rsidR="00B879F5" w:rsidRPr="009F0C61" w14:paraId="74E01140" w14:textId="77777777" w:rsidTr="00A40E0A">
        <w:tc>
          <w:tcPr>
            <w:tcW w:w="4787" w:type="dxa"/>
            <w:gridSpan w:val="3"/>
            <w:tcBorders>
              <w:top w:val="single" w:sz="2" w:space="0" w:color="auto"/>
            </w:tcBorders>
            <w:shd w:val="clear" w:color="auto" w:fill="F7CAAC"/>
          </w:tcPr>
          <w:p w14:paraId="0EB352E5" w14:textId="77777777" w:rsidR="00B879F5" w:rsidRPr="00B879F5" w:rsidRDefault="00B879F5" w:rsidP="00A40E0A">
            <w:pPr>
              <w:jc w:val="both"/>
            </w:pPr>
            <w:r w:rsidRPr="00B879F5">
              <w:rPr>
                <w:b/>
              </w:rPr>
              <w:t>Rozsah konzultací (soustředění)</w:t>
            </w:r>
          </w:p>
        </w:tc>
        <w:tc>
          <w:tcPr>
            <w:tcW w:w="889" w:type="dxa"/>
            <w:tcBorders>
              <w:top w:val="single" w:sz="2" w:space="0" w:color="auto"/>
            </w:tcBorders>
          </w:tcPr>
          <w:p w14:paraId="107FDCFB" w14:textId="31A5311B" w:rsidR="00B879F5" w:rsidRPr="00B879F5" w:rsidRDefault="00B879F5" w:rsidP="00A40E0A">
            <w:pPr>
              <w:jc w:val="both"/>
            </w:pPr>
          </w:p>
        </w:tc>
        <w:tc>
          <w:tcPr>
            <w:tcW w:w="4179" w:type="dxa"/>
            <w:gridSpan w:val="4"/>
            <w:tcBorders>
              <w:top w:val="single" w:sz="2" w:space="0" w:color="auto"/>
            </w:tcBorders>
            <w:shd w:val="clear" w:color="auto" w:fill="F7CAAC"/>
          </w:tcPr>
          <w:p w14:paraId="144D4F18" w14:textId="77777777" w:rsidR="00B879F5" w:rsidRPr="00B879F5" w:rsidRDefault="00B879F5" w:rsidP="00A40E0A">
            <w:pPr>
              <w:jc w:val="both"/>
              <w:rPr>
                <w:b/>
              </w:rPr>
            </w:pPr>
            <w:r w:rsidRPr="00B879F5">
              <w:rPr>
                <w:b/>
              </w:rPr>
              <w:t xml:space="preserve">hodin </w:t>
            </w:r>
          </w:p>
        </w:tc>
      </w:tr>
      <w:tr w:rsidR="00B879F5" w:rsidRPr="009F0C61" w14:paraId="29B384DC" w14:textId="77777777" w:rsidTr="00A40E0A">
        <w:tc>
          <w:tcPr>
            <w:tcW w:w="9855" w:type="dxa"/>
            <w:gridSpan w:val="8"/>
            <w:shd w:val="clear" w:color="auto" w:fill="F7CAAC"/>
          </w:tcPr>
          <w:p w14:paraId="5302B3AB" w14:textId="77777777" w:rsidR="00B879F5" w:rsidRPr="00B879F5" w:rsidRDefault="00B879F5" w:rsidP="00A40E0A">
            <w:pPr>
              <w:jc w:val="both"/>
              <w:rPr>
                <w:b/>
              </w:rPr>
            </w:pPr>
            <w:r w:rsidRPr="00B879F5">
              <w:rPr>
                <w:b/>
              </w:rPr>
              <w:t>Informace o způsobu kontaktu s vyučujícím</w:t>
            </w:r>
          </w:p>
        </w:tc>
      </w:tr>
      <w:tr w:rsidR="00B879F5" w:rsidRPr="009F0C61" w14:paraId="672F50B8" w14:textId="77777777" w:rsidTr="00A40E0A">
        <w:trPr>
          <w:trHeight w:val="612"/>
        </w:trPr>
        <w:tc>
          <w:tcPr>
            <w:tcW w:w="9855" w:type="dxa"/>
            <w:gridSpan w:val="8"/>
          </w:tcPr>
          <w:p w14:paraId="66FCA850" w14:textId="77777777" w:rsidR="00B879F5" w:rsidRPr="00B879F5" w:rsidRDefault="00B879F5" w:rsidP="00A40E0A">
            <w:pPr>
              <w:jc w:val="both"/>
            </w:pPr>
            <w:r w:rsidRPr="00B879F5">
              <w:t>Podle Vnitřního předpisu FaME má každý akademický pracovník stanoveny konzultační hodiny v rozsahu 2h týdně.</w:t>
            </w:r>
          </w:p>
          <w:p w14:paraId="05D1EE57" w14:textId="77777777" w:rsidR="00B879F5" w:rsidRPr="00B879F5" w:rsidRDefault="00B879F5" w:rsidP="00A40E0A">
            <w:pPr>
              <w:jc w:val="both"/>
            </w:pPr>
            <w:r w:rsidRPr="00B879F5">
              <w:t>Dále je možno komunikovat s vyučujícím prostřednictvím e-mailu nebo v rámci LMS Moodle, ve kterém jsou</w:t>
            </w:r>
          </w:p>
          <w:p w14:paraId="61B13AF2" w14:textId="77777777" w:rsidR="00B879F5" w:rsidRPr="00B879F5" w:rsidRDefault="00B879F5" w:rsidP="00A40E0A">
            <w:pPr>
              <w:jc w:val="both"/>
            </w:pPr>
            <w:r w:rsidRPr="00B879F5">
              <w:t>připraveny všechny předměty Fakulty managementu a ekonomiky.</w:t>
            </w:r>
          </w:p>
        </w:tc>
      </w:tr>
    </w:tbl>
    <w:p w14:paraId="1D3897E2" w14:textId="77777777" w:rsidR="00B879F5" w:rsidRDefault="00B879F5"/>
    <w:p w14:paraId="1F27884E" w14:textId="77777777" w:rsidR="00B879F5" w:rsidRDefault="00B879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2F231CA0" w14:textId="77777777" w:rsidTr="00A40E0A">
        <w:tc>
          <w:tcPr>
            <w:tcW w:w="9855" w:type="dxa"/>
            <w:gridSpan w:val="8"/>
            <w:tcBorders>
              <w:bottom w:val="double" w:sz="4" w:space="0" w:color="auto"/>
            </w:tcBorders>
            <w:shd w:val="clear" w:color="auto" w:fill="BDD6EE"/>
          </w:tcPr>
          <w:p w14:paraId="4AA4CB96" w14:textId="77777777" w:rsidR="006E72FF" w:rsidRDefault="006E72FF" w:rsidP="00A40E0A">
            <w:pPr>
              <w:jc w:val="both"/>
              <w:rPr>
                <w:b/>
                <w:sz w:val="28"/>
              </w:rPr>
            </w:pPr>
            <w:r>
              <w:lastRenderedPageBreak/>
              <w:br w:type="page"/>
            </w:r>
            <w:r>
              <w:rPr>
                <w:b/>
                <w:sz w:val="28"/>
              </w:rPr>
              <w:t>B-III – Charakteristika studijního předmětu</w:t>
            </w:r>
          </w:p>
        </w:tc>
      </w:tr>
      <w:tr w:rsidR="006E72FF" w14:paraId="2CFCDD7B" w14:textId="77777777" w:rsidTr="00A40E0A">
        <w:tc>
          <w:tcPr>
            <w:tcW w:w="3086" w:type="dxa"/>
            <w:tcBorders>
              <w:top w:val="double" w:sz="4" w:space="0" w:color="auto"/>
            </w:tcBorders>
            <w:shd w:val="clear" w:color="auto" w:fill="F7CAAC"/>
          </w:tcPr>
          <w:p w14:paraId="710DE583"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D2AC60E" w14:textId="77777777" w:rsidR="006E72FF" w:rsidRPr="006E72FF" w:rsidRDefault="006E72FF" w:rsidP="00A40E0A">
            <w:pPr>
              <w:jc w:val="both"/>
            </w:pPr>
            <w:r w:rsidRPr="006E72FF">
              <w:t>Marketing II</w:t>
            </w:r>
          </w:p>
        </w:tc>
      </w:tr>
      <w:tr w:rsidR="006E72FF" w14:paraId="32A5807B" w14:textId="77777777" w:rsidTr="00A40E0A">
        <w:trPr>
          <w:trHeight w:val="249"/>
        </w:trPr>
        <w:tc>
          <w:tcPr>
            <w:tcW w:w="3086" w:type="dxa"/>
            <w:shd w:val="clear" w:color="auto" w:fill="F7CAAC"/>
          </w:tcPr>
          <w:p w14:paraId="7BC97BB7" w14:textId="77777777" w:rsidR="006E72FF" w:rsidRPr="006E72FF" w:rsidRDefault="006E72FF" w:rsidP="00A40E0A">
            <w:pPr>
              <w:jc w:val="both"/>
              <w:rPr>
                <w:b/>
              </w:rPr>
            </w:pPr>
            <w:r w:rsidRPr="006E72FF">
              <w:rPr>
                <w:b/>
              </w:rPr>
              <w:t>Typ předmětu</w:t>
            </w:r>
          </w:p>
        </w:tc>
        <w:tc>
          <w:tcPr>
            <w:tcW w:w="3406" w:type="dxa"/>
            <w:gridSpan w:val="4"/>
          </w:tcPr>
          <w:p w14:paraId="7B9C18FB" w14:textId="77777777" w:rsidR="006E72FF" w:rsidRPr="006E72FF" w:rsidRDefault="006E72FF" w:rsidP="00A40E0A">
            <w:pPr>
              <w:jc w:val="both"/>
            </w:pPr>
            <w:r w:rsidRPr="006E72FF">
              <w:t>povinný „PZ“</w:t>
            </w:r>
          </w:p>
        </w:tc>
        <w:tc>
          <w:tcPr>
            <w:tcW w:w="2695" w:type="dxa"/>
            <w:gridSpan w:val="2"/>
            <w:shd w:val="clear" w:color="auto" w:fill="F7CAAC"/>
          </w:tcPr>
          <w:p w14:paraId="2E775EFA" w14:textId="77777777" w:rsidR="006E72FF" w:rsidRDefault="006E72FF" w:rsidP="00A40E0A">
            <w:pPr>
              <w:jc w:val="both"/>
            </w:pPr>
            <w:r>
              <w:rPr>
                <w:b/>
              </w:rPr>
              <w:t>doporučený ročník / semestr</w:t>
            </w:r>
          </w:p>
        </w:tc>
        <w:tc>
          <w:tcPr>
            <w:tcW w:w="668" w:type="dxa"/>
          </w:tcPr>
          <w:p w14:paraId="34837829" w14:textId="77777777" w:rsidR="006E72FF" w:rsidRDefault="006E72FF" w:rsidP="00A40E0A">
            <w:pPr>
              <w:jc w:val="both"/>
            </w:pPr>
            <w:r>
              <w:t>2/L</w:t>
            </w:r>
          </w:p>
        </w:tc>
      </w:tr>
      <w:tr w:rsidR="006E72FF" w14:paraId="7FD9F0AA" w14:textId="77777777" w:rsidTr="00A40E0A">
        <w:tc>
          <w:tcPr>
            <w:tcW w:w="3086" w:type="dxa"/>
            <w:shd w:val="clear" w:color="auto" w:fill="F7CAAC"/>
          </w:tcPr>
          <w:p w14:paraId="123EC262" w14:textId="77777777" w:rsidR="006E72FF" w:rsidRPr="006E72FF" w:rsidRDefault="006E72FF" w:rsidP="00A40E0A">
            <w:pPr>
              <w:jc w:val="both"/>
              <w:rPr>
                <w:b/>
              </w:rPr>
            </w:pPr>
            <w:r w:rsidRPr="006E72FF">
              <w:rPr>
                <w:b/>
              </w:rPr>
              <w:t>Rozsah studijního předmětu</w:t>
            </w:r>
          </w:p>
        </w:tc>
        <w:tc>
          <w:tcPr>
            <w:tcW w:w="1701" w:type="dxa"/>
            <w:gridSpan w:val="2"/>
          </w:tcPr>
          <w:p w14:paraId="0CB3D8F6" w14:textId="77777777" w:rsidR="006E72FF" w:rsidRPr="006E72FF" w:rsidRDefault="006E72FF" w:rsidP="00A40E0A">
            <w:pPr>
              <w:jc w:val="both"/>
            </w:pPr>
            <w:r w:rsidRPr="006E72FF">
              <w:t>26p + 13s</w:t>
            </w:r>
          </w:p>
        </w:tc>
        <w:tc>
          <w:tcPr>
            <w:tcW w:w="889" w:type="dxa"/>
            <w:shd w:val="clear" w:color="auto" w:fill="F7CAAC"/>
          </w:tcPr>
          <w:p w14:paraId="6A97010C" w14:textId="77777777" w:rsidR="006E72FF" w:rsidRPr="006E72FF" w:rsidRDefault="006E72FF" w:rsidP="00A40E0A">
            <w:pPr>
              <w:jc w:val="both"/>
              <w:rPr>
                <w:b/>
              </w:rPr>
            </w:pPr>
            <w:r w:rsidRPr="006E72FF">
              <w:rPr>
                <w:b/>
              </w:rPr>
              <w:t xml:space="preserve">hod. </w:t>
            </w:r>
          </w:p>
        </w:tc>
        <w:tc>
          <w:tcPr>
            <w:tcW w:w="816" w:type="dxa"/>
          </w:tcPr>
          <w:p w14:paraId="3E102597" w14:textId="77777777" w:rsidR="006E72FF" w:rsidRDefault="006E72FF" w:rsidP="00A40E0A">
            <w:pPr>
              <w:jc w:val="both"/>
            </w:pPr>
            <w:r>
              <w:t>39</w:t>
            </w:r>
          </w:p>
        </w:tc>
        <w:tc>
          <w:tcPr>
            <w:tcW w:w="2156" w:type="dxa"/>
            <w:shd w:val="clear" w:color="auto" w:fill="F7CAAC"/>
          </w:tcPr>
          <w:p w14:paraId="0C7EF1D8" w14:textId="77777777" w:rsidR="006E72FF" w:rsidRDefault="006E72FF" w:rsidP="00A40E0A">
            <w:pPr>
              <w:jc w:val="both"/>
              <w:rPr>
                <w:b/>
              </w:rPr>
            </w:pPr>
            <w:r>
              <w:rPr>
                <w:b/>
              </w:rPr>
              <w:t>kreditů</w:t>
            </w:r>
          </w:p>
        </w:tc>
        <w:tc>
          <w:tcPr>
            <w:tcW w:w="1207" w:type="dxa"/>
            <w:gridSpan w:val="2"/>
          </w:tcPr>
          <w:p w14:paraId="7D1092BA" w14:textId="77777777" w:rsidR="006E72FF" w:rsidRDefault="006E72FF" w:rsidP="00A40E0A">
            <w:pPr>
              <w:jc w:val="both"/>
            </w:pPr>
            <w:r>
              <w:t>5</w:t>
            </w:r>
          </w:p>
        </w:tc>
      </w:tr>
      <w:tr w:rsidR="006E72FF" w14:paraId="27F998E3" w14:textId="77777777" w:rsidTr="00A40E0A">
        <w:tc>
          <w:tcPr>
            <w:tcW w:w="3086" w:type="dxa"/>
            <w:shd w:val="clear" w:color="auto" w:fill="F7CAAC"/>
          </w:tcPr>
          <w:p w14:paraId="66F296C7" w14:textId="77777777" w:rsidR="006E72FF" w:rsidRPr="006E72FF" w:rsidRDefault="006E72FF" w:rsidP="00A40E0A">
            <w:pPr>
              <w:jc w:val="both"/>
              <w:rPr>
                <w:b/>
              </w:rPr>
            </w:pPr>
            <w:r w:rsidRPr="006E72FF">
              <w:rPr>
                <w:b/>
              </w:rPr>
              <w:t>Prerekvizity, korekvizity, ekvivalence</w:t>
            </w:r>
          </w:p>
        </w:tc>
        <w:tc>
          <w:tcPr>
            <w:tcW w:w="6769" w:type="dxa"/>
            <w:gridSpan w:val="7"/>
          </w:tcPr>
          <w:p w14:paraId="038F353A" w14:textId="77777777" w:rsidR="006E72FF" w:rsidRPr="006E72FF" w:rsidRDefault="006E72FF" w:rsidP="00A40E0A">
            <w:pPr>
              <w:jc w:val="both"/>
            </w:pPr>
          </w:p>
        </w:tc>
      </w:tr>
      <w:tr w:rsidR="006E72FF" w14:paraId="7AB5BC5E" w14:textId="77777777" w:rsidTr="00A40E0A">
        <w:tc>
          <w:tcPr>
            <w:tcW w:w="3086" w:type="dxa"/>
            <w:shd w:val="clear" w:color="auto" w:fill="F7CAAC"/>
          </w:tcPr>
          <w:p w14:paraId="2D6AF364" w14:textId="77777777" w:rsidR="006E72FF" w:rsidRPr="006E72FF" w:rsidRDefault="006E72FF" w:rsidP="00A40E0A">
            <w:pPr>
              <w:jc w:val="both"/>
              <w:rPr>
                <w:b/>
              </w:rPr>
            </w:pPr>
            <w:r w:rsidRPr="006E72FF">
              <w:rPr>
                <w:b/>
              </w:rPr>
              <w:t>Způsob ověření studijních výsledků</w:t>
            </w:r>
          </w:p>
        </w:tc>
        <w:tc>
          <w:tcPr>
            <w:tcW w:w="3406" w:type="dxa"/>
            <w:gridSpan w:val="4"/>
          </w:tcPr>
          <w:p w14:paraId="7B07FC45" w14:textId="77777777" w:rsidR="006E72FF" w:rsidRPr="006E72FF" w:rsidRDefault="006E72FF" w:rsidP="00A40E0A">
            <w:pPr>
              <w:jc w:val="both"/>
            </w:pPr>
            <w:r w:rsidRPr="006E72FF">
              <w:t>zápočet, zkouška</w:t>
            </w:r>
          </w:p>
        </w:tc>
        <w:tc>
          <w:tcPr>
            <w:tcW w:w="2156" w:type="dxa"/>
            <w:shd w:val="clear" w:color="auto" w:fill="F7CAAC"/>
          </w:tcPr>
          <w:p w14:paraId="7C65E510" w14:textId="77777777" w:rsidR="006E72FF" w:rsidRPr="00BC23AB" w:rsidRDefault="006E72FF" w:rsidP="00A40E0A">
            <w:pPr>
              <w:jc w:val="both"/>
              <w:rPr>
                <w:b/>
              </w:rPr>
            </w:pPr>
            <w:r w:rsidRPr="00BC23AB">
              <w:rPr>
                <w:b/>
              </w:rPr>
              <w:t>Forma výuky</w:t>
            </w:r>
          </w:p>
        </w:tc>
        <w:tc>
          <w:tcPr>
            <w:tcW w:w="1207" w:type="dxa"/>
            <w:gridSpan w:val="2"/>
          </w:tcPr>
          <w:p w14:paraId="6C119CB5" w14:textId="77777777" w:rsidR="006E72FF" w:rsidRPr="00BC23AB" w:rsidRDefault="006E72FF" w:rsidP="00A40E0A">
            <w:pPr>
              <w:jc w:val="both"/>
            </w:pPr>
            <w:r w:rsidRPr="00BC23AB">
              <w:t>přednáška, seminář</w:t>
            </w:r>
          </w:p>
        </w:tc>
      </w:tr>
      <w:tr w:rsidR="006E72FF" w14:paraId="05CE7DDB" w14:textId="77777777" w:rsidTr="00A40E0A">
        <w:tc>
          <w:tcPr>
            <w:tcW w:w="3086" w:type="dxa"/>
            <w:shd w:val="clear" w:color="auto" w:fill="F7CAAC"/>
          </w:tcPr>
          <w:p w14:paraId="290862A7"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41BD67ED" w14:textId="77777777" w:rsidR="006E72FF" w:rsidRPr="006E72FF" w:rsidRDefault="006E72FF" w:rsidP="00A40E0A">
            <w:pPr>
              <w:jc w:val="both"/>
            </w:pPr>
            <w:r w:rsidRPr="006E72FF">
              <w:t>Způsob zakončení předmětu – zápočet, zkouška</w:t>
            </w:r>
          </w:p>
          <w:p w14:paraId="1A48BEF9" w14:textId="77777777" w:rsidR="006E72FF" w:rsidRPr="006E72FF" w:rsidRDefault="006E72FF" w:rsidP="00B016E9">
            <w:pPr>
              <w:jc w:val="both"/>
            </w:pPr>
            <w:r w:rsidRPr="006E72FF">
              <w:t>Požadavky na zápočet: vypracování seminární p</w:t>
            </w:r>
            <w:r w:rsidR="00B016E9">
              <w:t>ráce dle požadavků vyučujícího; 80% aktivní účast na seminářích.</w:t>
            </w:r>
          </w:p>
          <w:p w14:paraId="73D3220F" w14:textId="77777777" w:rsidR="006E72FF" w:rsidRPr="006E72FF" w:rsidRDefault="006E72FF" w:rsidP="00B016E9">
            <w:pPr>
              <w:jc w:val="both"/>
            </w:pPr>
            <w:r w:rsidRPr="006E72FF">
              <w:t xml:space="preserve">Požadavky na zkoušku: </w:t>
            </w:r>
            <w:r w:rsidRPr="00B016E9">
              <w:t>písemný test s maximálním možným počtem dosažitelných bodů 100 m</w:t>
            </w:r>
            <w:r w:rsidR="00B016E9">
              <w:t xml:space="preserve">usí být napsán alespoň na 60 %; </w:t>
            </w:r>
            <w:r w:rsidRPr="006E72FF">
              <w:t>následuje ústní zkouška v rozsahu znalostí přednášek a seminářů.</w:t>
            </w:r>
          </w:p>
        </w:tc>
      </w:tr>
      <w:tr w:rsidR="006E72FF" w14:paraId="03090690" w14:textId="77777777" w:rsidTr="00A40E0A">
        <w:trPr>
          <w:trHeight w:val="60"/>
        </w:trPr>
        <w:tc>
          <w:tcPr>
            <w:tcW w:w="9855" w:type="dxa"/>
            <w:gridSpan w:val="8"/>
            <w:tcBorders>
              <w:top w:val="nil"/>
            </w:tcBorders>
          </w:tcPr>
          <w:p w14:paraId="5DBEFD51" w14:textId="77777777" w:rsidR="006E72FF" w:rsidRPr="00B016E9" w:rsidRDefault="006E72FF" w:rsidP="00A40E0A">
            <w:pPr>
              <w:jc w:val="both"/>
              <w:rPr>
                <w:sz w:val="16"/>
              </w:rPr>
            </w:pPr>
          </w:p>
        </w:tc>
      </w:tr>
      <w:tr w:rsidR="006E72FF" w14:paraId="60C5F950" w14:textId="77777777" w:rsidTr="00A40E0A">
        <w:trPr>
          <w:trHeight w:val="197"/>
        </w:trPr>
        <w:tc>
          <w:tcPr>
            <w:tcW w:w="3086" w:type="dxa"/>
            <w:tcBorders>
              <w:top w:val="nil"/>
            </w:tcBorders>
            <w:shd w:val="clear" w:color="auto" w:fill="F7CAAC"/>
          </w:tcPr>
          <w:p w14:paraId="0C4D78A4"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1319D325" w14:textId="77777777" w:rsidR="006E72FF" w:rsidRPr="006E72FF" w:rsidRDefault="006E72FF" w:rsidP="00A40E0A">
            <w:pPr>
              <w:jc w:val="both"/>
            </w:pPr>
            <w:r w:rsidRPr="006E72FF">
              <w:t>doc. Ing. Miloslava Chovancová, CSc.</w:t>
            </w:r>
          </w:p>
        </w:tc>
      </w:tr>
      <w:tr w:rsidR="006E72FF" w14:paraId="6DEE48FB" w14:textId="77777777" w:rsidTr="00A40E0A">
        <w:trPr>
          <w:trHeight w:val="243"/>
        </w:trPr>
        <w:tc>
          <w:tcPr>
            <w:tcW w:w="3086" w:type="dxa"/>
            <w:tcBorders>
              <w:top w:val="nil"/>
            </w:tcBorders>
            <w:shd w:val="clear" w:color="auto" w:fill="F7CAAC"/>
          </w:tcPr>
          <w:p w14:paraId="25FA5C93"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0BE41C8" w14:textId="77777777" w:rsidR="006E72FF" w:rsidRPr="006E72FF" w:rsidRDefault="006E72FF" w:rsidP="00A40E0A">
            <w:pPr>
              <w:jc w:val="both"/>
            </w:pPr>
            <w:r w:rsidRPr="006E72FF">
              <w:t>Garant se podílí na přednášení v rozsahu 100 %, dále stanovuje koncepci seminářů a dohlíží na jejich jednotné vedení.</w:t>
            </w:r>
          </w:p>
        </w:tc>
      </w:tr>
      <w:tr w:rsidR="006E72FF" w14:paraId="7D6498DB" w14:textId="77777777" w:rsidTr="00A40E0A">
        <w:tc>
          <w:tcPr>
            <w:tcW w:w="3086" w:type="dxa"/>
            <w:shd w:val="clear" w:color="auto" w:fill="F7CAAC"/>
          </w:tcPr>
          <w:p w14:paraId="6972AF48"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6FBB3EC9" w14:textId="77777777" w:rsidR="006E72FF" w:rsidRPr="006E72FF" w:rsidRDefault="006E72FF" w:rsidP="00A40E0A">
            <w:pPr>
              <w:jc w:val="both"/>
            </w:pPr>
            <w:r w:rsidRPr="006E72FF">
              <w:t>doc. Ing. Miloslava Chovancová, CSc. - přednášky (100%)</w:t>
            </w:r>
          </w:p>
        </w:tc>
      </w:tr>
      <w:tr w:rsidR="006E72FF" w14:paraId="66FFDB7C" w14:textId="77777777" w:rsidTr="00A40E0A">
        <w:trPr>
          <w:trHeight w:val="60"/>
        </w:trPr>
        <w:tc>
          <w:tcPr>
            <w:tcW w:w="9855" w:type="dxa"/>
            <w:gridSpan w:val="8"/>
            <w:tcBorders>
              <w:top w:val="nil"/>
            </w:tcBorders>
          </w:tcPr>
          <w:p w14:paraId="174902DF" w14:textId="77777777" w:rsidR="006E72FF" w:rsidRPr="00B016E9" w:rsidRDefault="006E72FF" w:rsidP="00A40E0A">
            <w:pPr>
              <w:jc w:val="both"/>
              <w:rPr>
                <w:sz w:val="16"/>
              </w:rPr>
            </w:pPr>
          </w:p>
        </w:tc>
      </w:tr>
      <w:tr w:rsidR="006E72FF" w14:paraId="0941A628" w14:textId="77777777" w:rsidTr="00A40E0A">
        <w:tc>
          <w:tcPr>
            <w:tcW w:w="3086" w:type="dxa"/>
            <w:shd w:val="clear" w:color="auto" w:fill="F7CAAC"/>
          </w:tcPr>
          <w:p w14:paraId="0093FFEA"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48CD5BA5" w14:textId="77777777" w:rsidR="006E72FF" w:rsidRPr="006E72FF" w:rsidRDefault="006E72FF" w:rsidP="00A40E0A">
            <w:pPr>
              <w:jc w:val="both"/>
            </w:pPr>
          </w:p>
        </w:tc>
      </w:tr>
      <w:tr w:rsidR="006E72FF" w14:paraId="68B7528F" w14:textId="77777777" w:rsidTr="00A40E0A">
        <w:trPr>
          <w:trHeight w:val="3938"/>
        </w:trPr>
        <w:tc>
          <w:tcPr>
            <w:tcW w:w="9855" w:type="dxa"/>
            <w:gridSpan w:val="8"/>
            <w:tcBorders>
              <w:top w:val="nil"/>
              <w:bottom w:val="single" w:sz="12" w:space="0" w:color="auto"/>
            </w:tcBorders>
          </w:tcPr>
          <w:p w14:paraId="369009F9" w14:textId="77777777" w:rsidR="006E72FF" w:rsidRPr="006E72FF" w:rsidRDefault="006E72FF" w:rsidP="00A40E0A">
            <w:pPr>
              <w:jc w:val="both"/>
            </w:pPr>
            <w:r w:rsidRPr="006E72FF">
              <w:t>Cílem předmětu je pochopení významu marketingových analýz a marketingového výzkumu, jako integrálních součásti marketingu. Využitím marketingových analýz a marketingového výzkumu lze získat informace pro potřeby podnikového managementu. Sestavené marketingové analýzy vycházející z relevantních, přesných, reálných, validních a aktuální informací marketingového výzkumu napomáhají podnikům zůstat konkurenceschopnými na trhu.  Tento předmět napomůže studentům k rozvoji jejich kariéry v profesích souvisejících s marketingem:</w:t>
            </w:r>
          </w:p>
          <w:p w14:paraId="4EDB6D33" w14:textId="1CC5E71C" w:rsidR="006E72FF" w:rsidRPr="006E72FF" w:rsidRDefault="00A6535B" w:rsidP="00A40E0A">
            <w:pPr>
              <w:jc w:val="both"/>
            </w:pPr>
            <w:r>
              <w:t>Obsah</w:t>
            </w:r>
          </w:p>
          <w:p w14:paraId="52F90BE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Marketingové analýzy a jejich význam pro marketingový management podniku</w:t>
            </w:r>
          </w:p>
          <w:p w14:paraId="374A769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Marketingový informační systém a znalostní management </w:t>
            </w:r>
          </w:p>
          <w:p w14:paraId="3EB5026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Význam marketingového výzkumu pro rozhodování manažerů</w:t>
            </w:r>
          </w:p>
          <w:p w14:paraId="412A316A"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Humánní stránka marketingového výzkumu: organizační a etické otázky </w:t>
            </w:r>
          </w:p>
          <w:p w14:paraId="0AB67CFD"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Proces marketingového výzkumu a definování problému  </w:t>
            </w:r>
          </w:p>
          <w:p w14:paraId="15E5A25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Explorační výzkum a kvalitativní analýza</w:t>
            </w:r>
          </w:p>
          <w:p w14:paraId="2591D8C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Primární a sekundární data </w:t>
            </w:r>
          </w:p>
          <w:p w14:paraId="6736C0E1"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Práce v terénu, návrh a procesy vzorkování </w:t>
            </w:r>
          </w:p>
          <w:p w14:paraId="3A926F79"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Kvantitativní výzkum a návrh dotazníku.</w:t>
            </w:r>
          </w:p>
          <w:p w14:paraId="1ECB58D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Spotřebitelské chování a měření postojů spotřebitelů</w:t>
            </w:r>
          </w:p>
          <w:p w14:paraId="7A1BE873" w14:textId="7D8209FE"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Editování, kódování, an</w:t>
            </w:r>
            <w:r w:rsidR="00A6535B">
              <w:rPr>
                <w:rFonts w:ascii="Times New Roman" w:hAnsi="Times New Roman"/>
                <w:sz w:val="20"/>
                <w:szCs w:val="20"/>
              </w:rPr>
              <w:t>alýza dat, marketingová analýza</w:t>
            </w:r>
          </w:p>
          <w:p w14:paraId="1BB1746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Marketingový výzkum na mezinárodních trzích</w:t>
            </w:r>
          </w:p>
          <w:p w14:paraId="01CB20D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CRM a databázový marketing</w:t>
            </w:r>
          </w:p>
        </w:tc>
      </w:tr>
      <w:tr w:rsidR="006E72FF" w14:paraId="04366B82" w14:textId="77777777" w:rsidTr="00A40E0A">
        <w:trPr>
          <w:trHeight w:val="265"/>
        </w:trPr>
        <w:tc>
          <w:tcPr>
            <w:tcW w:w="3653" w:type="dxa"/>
            <w:gridSpan w:val="2"/>
            <w:tcBorders>
              <w:top w:val="nil"/>
            </w:tcBorders>
            <w:shd w:val="clear" w:color="auto" w:fill="F7CAAC"/>
          </w:tcPr>
          <w:p w14:paraId="5BE72738"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4DD87612" w14:textId="77777777" w:rsidR="006E72FF" w:rsidRPr="006E72FF" w:rsidRDefault="006E72FF" w:rsidP="00A40E0A">
            <w:pPr>
              <w:jc w:val="both"/>
            </w:pPr>
          </w:p>
        </w:tc>
      </w:tr>
      <w:tr w:rsidR="006E72FF" w14:paraId="1476644A" w14:textId="77777777" w:rsidTr="00A40E0A">
        <w:trPr>
          <w:trHeight w:val="1497"/>
        </w:trPr>
        <w:tc>
          <w:tcPr>
            <w:tcW w:w="9855" w:type="dxa"/>
            <w:gridSpan w:val="8"/>
            <w:tcBorders>
              <w:top w:val="nil"/>
            </w:tcBorders>
          </w:tcPr>
          <w:p w14:paraId="36C6FAF9" w14:textId="77777777" w:rsidR="00D64A6C" w:rsidRPr="00692E2C" w:rsidRDefault="00D64A6C" w:rsidP="00D64A6C">
            <w:pPr>
              <w:jc w:val="both"/>
              <w:rPr>
                <w:b/>
              </w:rPr>
            </w:pPr>
            <w:r>
              <w:rPr>
                <w:b/>
              </w:rPr>
              <w:t>Povinná</w:t>
            </w:r>
            <w:r w:rsidRPr="00692E2C">
              <w:rPr>
                <w:b/>
              </w:rPr>
              <w:t xml:space="preserve"> literatura</w:t>
            </w:r>
          </w:p>
          <w:p w14:paraId="27306F5E" w14:textId="77777777" w:rsidR="00C17226" w:rsidRDefault="00C17226" w:rsidP="00C17226">
            <w:pPr>
              <w:jc w:val="both"/>
            </w:pPr>
            <w:r>
              <w:t>HAGUE, P. N,</w:t>
            </w:r>
            <w:r w:rsidRPr="00196E96">
              <w:t xml:space="preserve">‎ </w:t>
            </w:r>
            <w:r>
              <w:t xml:space="preserve">HAGUE‎, </w:t>
            </w:r>
            <w:r w:rsidRPr="00196E96">
              <w:t>N</w:t>
            </w:r>
            <w:r>
              <w:t xml:space="preserve">. MORGAN, C. </w:t>
            </w:r>
            <w:r w:rsidRPr="003B4E97">
              <w:rPr>
                <w:i/>
              </w:rPr>
              <w:t>Market Research in Practice: How to Get Greater Insight From Your Market</w:t>
            </w:r>
            <w:r>
              <w:rPr>
                <w:i/>
              </w:rPr>
              <w:t>.</w:t>
            </w:r>
            <w:r w:rsidRPr="00196E96">
              <w:t xml:space="preserve"> 2nd </w:t>
            </w:r>
            <w:r>
              <w:t>ed.  Kogen Page Limited, 2013. ISBN</w:t>
            </w:r>
            <w:r w:rsidRPr="006D69A6">
              <w:t xml:space="preserve"> 978-0749468644</w:t>
            </w:r>
            <w:r>
              <w:t>.</w:t>
            </w:r>
          </w:p>
          <w:p w14:paraId="0A96E466" w14:textId="77777777" w:rsidR="00D64A6C" w:rsidRPr="00196E96" w:rsidRDefault="00D64A6C" w:rsidP="00D64A6C">
            <w:pPr>
              <w:jc w:val="both"/>
            </w:pPr>
            <w:r w:rsidRPr="005F6965">
              <w:t>KUMAR,</w:t>
            </w:r>
            <w:r>
              <w:t xml:space="preserve"> </w:t>
            </w:r>
            <w:r w:rsidRPr="005F6965">
              <w:t>V.</w:t>
            </w:r>
            <w:r>
              <w:t xml:space="preserve">, </w:t>
            </w:r>
            <w:r w:rsidRPr="005F6965">
              <w:t>AAKER</w:t>
            </w:r>
            <w:r>
              <w:t>,</w:t>
            </w:r>
            <w:r w:rsidRPr="005F6965">
              <w:t xml:space="preserve"> </w:t>
            </w:r>
            <w:r>
              <w:t>D.</w:t>
            </w:r>
            <w:r w:rsidRPr="005F6965">
              <w:t xml:space="preserve"> A., DAY</w:t>
            </w:r>
            <w:r>
              <w:t>,</w:t>
            </w:r>
            <w:r w:rsidRPr="005F6965">
              <w:t xml:space="preserve"> </w:t>
            </w:r>
            <w:r>
              <w:t>G.</w:t>
            </w:r>
            <w:r w:rsidRPr="005F6965">
              <w:t xml:space="preserve"> S. </w:t>
            </w:r>
            <w:r w:rsidRPr="003B4E97">
              <w:rPr>
                <w:i/>
              </w:rPr>
              <w:t>Essentials of Marketing Research</w:t>
            </w:r>
            <w:r>
              <w:rPr>
                <w:i/>
              </w:rPr>
              <w:t>.</w:t>
            </w:r>
            <w:r>
              <w:t xml:space="preserve"> 2nd ed.New York: Wiley, 2009. ISBN 9780470506325.</w:t>
            </w:r>
          </w:p>
          <w:p w14:paraId="6D9ACD6C" w14:textId="77777777" w:rsidR="00D64A6C" w:rsidRPr="00692E2C" w:rsidRDefault="00D64A6C" w:rsidP="00D64A6C">
            <w:pPr>
              <w:jc w:val="both"/>
              <w:rPr>
                <w:b/>
              </w:rPr>
            </w:pPr>
            <w:r w:rsidRPr="00692E2C">
              <w:rPr>
                <w:b/>
              </w:rPr>
              <w:t>Doporučená literatura</w:t>
            </w:r>
          </w:p>
          <w:p w14:paraId="66C79866" w14:textId="77777777" w:rsidR="00D64A6C" w:rsidRPr="00A50E54" w:rsidRDefault="00D64A6C" w:rsidP="00D64A6C">
            <w:pPr>
              <w:jc w:val="both"/>
            </w:pPr>
            <w:r w:rsidRPr="00A50E54">
              <w:t xml:space="preserve">BRACE, I. </w:t>
            </w:r>
            <w:r w:rsidRPr="00A50E54">
              <w:rPr>
                <w:i/>
              </w:rPr>
              <w:t>Questionnaire Design: How to Plan, Structure and Write Survey Material for Effective Market Research</w:t>
            </w:r>
            <w:r w:rsidRPr="00A50E54">
              <w:t>. 3rd ed. Kogan Page Lim., 2013, 282 p. ISBN 978-0-7494-6779-1.</w:t>
            </w:r>
          </w:p>
          <w:p w14:paraId="08745497" w14:textId="77777777" w:rsidR="00C17226" w:rsidRDefault="00C17226" w:rsidP="00D64A6C">
            <w:pPr>
              <w:jc w:val="both"/>
            </w:pPr>
            <w:r w:rsidRPr="00196E96">
              <w:t>CHURCHILL, G</w:t>
            </w:r>
            <w:r>
              <w:t xml:space="preserve">. </w:t>
            </w:r>
            <w:r w:rsidRPr="00196E96">
              <w:t xml:space="preserve">A. </w:t>
            </w:r>
            <w:r w:rsidRPr="003B4E97">
              <w:rPr>
                <w:i/>
              </w:rPr>
              <w:t>Marketing research : methodological foundations</w:t>
            </w:r>
            <w:r w:rsidRPr="00196E96">
              <w:t>. 9th ed. Mason, Ohio: Thomson/South-Western, 2005. ISBN 0-324-20160-5.</w:t>
            </w:r>
          </w:p>
          <w:p w14:paraId="1CA8D815" w14:textId="5D0B8133" w:rsidR="006E72FF" w:rsidRPr="006E72FF" w:rsidRDefault="00D64A6C" w:rsidP="00D64A6C">
            <w:pPr>
              <w:jc w:val="both"/>
            </w:pPr>
            <w:r w:rsidRPr="00196E96">
              <w:t>WILSON, A</w:t>
            </w:r>
            <w:r>
              <w:t>.</w:t>
            </w:r>
            <w:r w:rsidRPr="00196E96">
              <w:t xml:space="preserve"> M. </w:t>
            </w:r>
            <w:r w:rsidRPr="003B4E97">
              <w:rPr>
                <w:i/>
              </w:rPr>
              <w:t>Marketing R</w:t>
            </w:r>
            <w:r>
              <w:rPr>
                <w:i/>
              </w:rPr>
              <w:t>esearch</w:t>
            </w:r>
            <w:r w:rsidRPr="003B4E97">
              <w:rPr>
                <w:i/>
              </w:rPr>
              <w:t>: an integrated approach</w:t>
            </w:r>
            <w:r w:rsidRPr="003B4E97">
              <w:t>. 2nd</w:t>
            </w:r>
            <w:r>
              <w:t xml:space="preserve"> ed. Harlow, England</w:t>
            </w:r>
            <w:r w:rsidRPr="00196E96">
              <w:t>; New York: Prentice Hall/Financial Ti</w:t>
            </w:r>
            <w:r w:rsidR="00C17226">
              <w:t>mes, 2006. ISBN 0-273-69474-X.</w:t>
            </w:r>
          </w:p>
        </w:tc>
      </w:tr>
      <w:tr w:rsidR="006E72FF" w14:paraId="112A0E1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22960" w14:textId="77777777" w:rsidR="006E72FF" w:rsidRPr="006E72FF" w:rsidRDefault="006E72FF" w:rsidP="00A40E0A">
            <w:pPr>
              <w:jc w:val="center"/>
              <w:rPr>
                <w:b/>
              </w:rPr>
            </w:pPr>
            <w:r w:rsidRPr="006E72FF">
              <w:rPr>
                <w:b/>
              </w:rPr>
              <w:t>Informace ke kombinované nebo distanční formě</w:t>
            </w:r>
          </w:p>
        </w:tc>
      </w:tr>
      <w:tr w:rsidR="006E72FF" w14:paraId="090E0B6D" w14:textId="77777777" w:rsidTr="00A40E0A">
        <w:tc>
          <w:tcPr>
            <w:tcW w:w="4787" w:type="dxa"/>
            <w:gridSpan w:val="3"/>
            <w:tcBorders>
              <w:top w:val="single" w:sz="2" w:space="0" w:color="auto"/>
            </w:tcBorders>
            <w:shd w:val="clear" w:color="auto" w:fill="F7CAAC"/>
          </w:tcPr>
          <w:p w14:paraId="156B1D0A"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945C134" w14:textId="1063B7B4" w:rsidR="006E72FF" w:rsidRPr="006E72FF" w:rsidRDefault="006E72FF" w:rsidP="00A40E0A">
            <w:pPr>
              <w:jc w:val="both"/>
            </w:pPr>
          </w:p>
        </w:tc>
        <w:tc>
          <w:tcPr>
            <w:tcW w:w="4179" w:type="dxa"/>
            <w:gridSpan w:val="4"/>
            <w:tcBorders>
              <w:top w:val="single" w:sz="2" w:space="0" w:color="auto"/>
            </w:tcBorders>
            <w:shd w:val="clear" w:color="auto" w:fill="F7CAAC"/>
          </w:tcPr>
          <w:p w14:paraId="1411C70D" w14:textId="77777777" w:rsidR="006E72FF" w:rsidRDefault="006E72FF" w:rsidP="00A40E0A">
            <w:pPr>
              <w:jc w:val="both"/>
              <w:rPr>
                <w:b/>
              </w:rPr>
            </w:pPr>
            <w:r>
              <w:rPr>
                <w:b/>
              </w:rPr>
              <w:t xml:space="preserve">hodin </w:t>
            </w:r>
          </w:p>
        </w:tc>
      </w:tr>
      <w:tr w:rsidR="006E72FF" w14:paraId="752B5AA5" w14:textId="77777777" w:rsidTr="00A40E0A">
        <w:tc>
          <w:tcPr>
            <w:tcW w:w="9855" w:type="dxa"/>
            <w:gridSpan w:val="8"/>
            <w:shd w:val="clear" w:color="auto" w:fill="F7CAAC"/>
          </w:tcPr>
          <w:p w14:paraId="7AD915EF" w14:textId="77777777" w:rsidR="006E72FF" w:rsidRPr="006E72FF" w:rsidRDefault="006E72FF" w:rsidP="00A40E0A">
            <w:pPr>
              <w:jc w:val="both"/>
              <w:rPr>
                <w:b/>
              </w:rPr>
            </w:pPr>
            <w:r w:rsidRPr="006E72FF">
              <w:rPr>
                <w:b/>
              </w:rPr>
              <w:t>Informace o způsobu kontaktu s vyučujícím</w:t>
            </w:r>
          </w:p>
        </w:tc>
      </w:tr>
      <w:tr w:rsidR="006E72FF" w14:paraId="388B116E" w14:textId="77777777" w:rsidTr="00B016E9">
        <w:trPr>
          <w:trHeight w:val="283"/>
        </w:trPr>
        <w:tc>
          <w:tcPr>
            <w:tcW w:w="9855" w:type="dxa"/>
            <w:gridSpan w:val="8"/>
          </w:tcPr>
          <w:p w14:paraId="1B4170A4" w14:textId="77777777" w:rsidR="006E72FF" w:rsidRPr="006E72FF" w:rsidRDefault="006E72FF"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E72FF" w14:paraId="30D1AFF3" w14:textId="77777777" w:rsidTr="00A40E0A">
        <w:trPr>
          <w:del w:id="2027" w:author="Pavla Trefilová" w:date="2019-11-18T17:19:00Z"/>
        </w:trPr>
        <w:tc>
          <w:tcPr>
            <w:tcW w:w="9855" w:type="dxa"/>
            <w:gridSpan w:val="8"/>
            <w:tcBorders>
              <w:bottom w:val="double" w:sz="4" w:space="0" w:color="auto"/>
            </w:tcBorders>
            <w:shd w:val="clear" w:color="auto" w:fill="BDD6EE"/>
          </w:tcPr>
          <w:p w14:paraId="782B510F" w14:textId="77777777" w:rsidR="006E72FF" w:rsidRDefault="006E72FF" w:rsidP="00A40E0A">
            <w:pPr>
              <w:jc w:val="both"/>
              <w:rPr>
                <w:del w:id="2028" w:author="Pavla Trefilová" w:date="2019-11-18T17:19:00Z"/>
                <w:b/>
                <w:sz w:val="28"/>
              </w:rPr>
            </w:pPr>
            <w:del w:id="2029" w:author="Pavla Trefilová" w:date="2019-11-18T17:19:00Z">
              <w:r>
                <w:lastRenderedPageBreak/>
                <w:br w:type="page"/>
              </w:r>
              <w:r>
                <w:rPr>
                  <w:b/>
                  <w:sz w:val="28"/>
                </w:rPr>
                <w:delText>B-III – Charakteristika studijního předmětu</w:delText>
              </w:r>
            </w:del>
          </w:p>
        </w:tc>
      </w:tr>
      <w:tr w:rsidR="006E72FF" w14:paraId="3A3145D3" w14:textId="77777777" w:rsidTr="00A40E0A">
        <w:trPr>
          <w:del w:id="2030" w:author="Pavla Trefilová" w:date="2019-11-18T17:19:00Z"/>
        </w:trPr>
        <w:tc>
          <w:tcPr>
            <w:tcW w:w="3086" w:type="dxa"/>
            <w:tcBorders>
              <w:top w:val="double" w:sz="4" w:space="0" w:color="auto"/>
            </w:tcBorders>
            <w:shd w:val="clear" w:color="auto" w:fill="F7CAAC"/>
          </w:tcPr>
          <w:p w14:paraId="7757CEB9" w14:textId="77777777" w:rsidR="006E72FF" w:rsidRPr="006E72FF" w:rsidRDefault="006E72FF" w:rsidP="00A40E0A">
            <w:pPr>
              <w:jc w:val="both"/>
              <w:rPr>
                <w:del w:id="2031" w:author="Pavla Trefilová" w:date="2019-11-18T17:19:00Z"/>
                <w:b/>
              </w:rPr>
            </w:pPr>
            <w:del w:id="2032" w:author="Pavla Trefilová" w:date="2019-11-18T17:19:00Z">
              <w:r w:rsidRPr="006E72FF">
                <w:rPr>
                  <w:b/>
                </w:rPr>
                <w:delText>Název studijního předmětu</w:delText>
              </w:r>
            </w:del>
          </w:p>
        </w:tc>
        <w:tc>
          <w:tcPr>
            <w:tcW w:w="6769" w:type="dxa"/>
            <w:gridSpan w:val="7"/>
            <w:tcBorders>
              <w:top w:val="double" w:sz="4" w:space="0" w:color="auto"/>
            </w:tcBorders>
          </w:tcPr>
          <w:p w14:paraId="7EA27A0D" w14:textId="77777777" w:rsidR="006E72FF" w:rsidRPr="00B34F08" w:rsidRDefault="00B34F08" w:rsidP="00B34F08">
            <w:pPr>
              <w:rPr>
                <w:del w:id="2033" w:author="Pavla Trefilová" w:date="2019-11-18T17:19:00Z"/>
                <w:color w:val="000000"/>
              </w:rPr>
            </w:pPr>
            <w:del w:id="2034" w:author="Pavla Trefilová" w:date="2019-11-18T17:19:00Z">
              <w:r>
                <w:rPr>
                  <w:color w:val="000000"/>
                </w:rPr>
                <w:delText>German for Business</w:delText>
              </w:r>
              <w:r w:rsidR="006E72FF" w:rsidRPr="006E72FF">
                <w:delText xml:space="preserve"> - CJ1</w:delText>
              </w:r>
            </w:del>
          </w:p>
        </w:tc>
      </w:tr>
      <w:tr w:rsidR="006E72FF" w14:paraId="5D18CAA9" w14:textId="77777777" w:rsidTr="00A40E0A">
        <w:trPr>
          <w:trHeight w:val="249"/>
          <w:del w:id="2035" w:author="Pavla Trefilová" w:date="2019-11-18T17:19:00Z"/>
        </w:trPr>
        <w:tc>
          <w:tcPr>
            <w:tcW w:w="3086" w:type="dxa"/>
            <w:shd w:val="clear" w:color="auto" w:fill="F7CAAC"/>
          </w:tcPr>
          <w:p w14:paraId="0F50884C" w14:textId="77777777" w:rsidR="006E72FF" w:rsidRPr="006E72FF" w:rsidRDefault="006E72FF" w:rsidP="00A40E0A">
            <w:pPr>
              <w:jc w:val="both"/>
              <w:rPr>
                <w:del w:id="2036" w:author="Pavla Trefilová" w:date="2019-11-18T17:19:00Z"/>
                <w:b/>
              </w:rPr>
            </w:pPr>
            <w:del w:id="2037" w:author="Pavla Trefilová" w:date="2019-11-18T17:19:00Z">
              <w:r w:rsidRPr="006E72FF">
                <w:rPr>
                  <w:b/>
                </w:rPr>
                <w:delText>Typ předmětu</w:delText>
              </w:r>
            </w:del>
          </w:p>
        </w:tc>
        <w:tc>
          <w:tcPr>
            <w:tcW w:w="3406" w:type="dxa"/>
            <w:gridSpan w:val="4"/>
          </w:tcPr>
          <w:p w14:paraId="1F897A84" w14:textId="77777777" w:rsidR="006E72FF" w:rsidRPr="006E72FF" w:rsidRDefault="006E72FF" w:rsidP="00A40E0A">
            <w:pPr>
              <w:jc w:val="both"/>
              <w:rPr>
                <w:del w:id="2038" w:author="Pavla Trefilová" w:date="2019-11-18T17:19:00Z"/>
              </w:rPr>
            </w:pPr>
            <w:del w:id="2039" w:author="Pavla Trefilová" w:date="2019-11-18T17:19:00Z">
              <w:r w:rsidRPr="006E72FF">
                <w:delText>povinný „P“</w:delText>
              </w:r>
            </w:del>
          </w:p>
        </w:tc>
        <w:tc>
          <w:tcPr>
            <w:tcW w:w="2695" w:type="dxa"/>
            <w:gridSpan w:val="2"/>
            <w:shd w:val="clear" w:color="auto" w:fill="F7CAAC"/>
          </w:tcPr>
          <w:p w14:paraId="782DE88D" w14:textId="77777777" w:rsidR="006E72FF" w:rsidRPr="006E72FF" w:rsidRDefault="006E72FF" w:rsidP="00A40E0A">
            <w:pPr>
              <w:jc w:val="both"/>
              <w:rPr>
                <w:del w:id="2040" w:author="Pavla Trefilová" w:date="2019-11-18T17:19:00Z"/>
              </w:rPr>
            </w:pPr>
            <w:del w:id="2041" w:author="Pavla Trefilová" w:date="2019-11-18T17:19:00Z">
              <w:r w:rsidRPr="006E72FF">
                <w:rPr>
                  <w:b/>
                </w:rPr>
                <w:delText>doporučený ročník / semestr</w:delText>
              </w:r>
            </w:del>
          </w:p>
        </w:tc>
        <w:tc>
          <w:tcPr>
            <w:tcW w:w="668" w:type="dxa"/>
          </w:tcPr>
          <w:p w14:paraId="143F57D2" w14:textId="77777777" w:rsidR="006E72FF" w:rsidRPr="006E72FF" w:rsidRDefault="006E72FF" w:rsidP="00A40E0A">
            <w:pPr>
              <w:jc w:val="both"/>
              <w:rPr>
                <w:del w:id="2042" w:author="Pavla Trefilová" w:date="2019-11-18T17:19:00Z"/>
              </w:rPr>
            </w:pPr>
            <w:del w:id="2043" w:author="Pavla Trefilová" w:date="2019-11-18T17:19:00Z">
              <w:r w:rsidRPr="006E72FF">
                <w:delText>2/Z</w:delText>
              </w:r>
            </w:del>
          </w:p>
        </w:tc>
      </w:tr>
      <w:tr w:rsidR="006E72FF" w14:paraId="277E177D" w14:textId="77777777" w:rsidTr="00A40E0A">
        <w:trPr>
          <w:del w:id="2044" w:author="Pavla Trefilová" w:date="2019-11-18T17:19:00Z"/>
        </w:trPr>
        <w:tc>
          <w:tcPr>
            <w:tcW w:w="3086" w:type="dxa"/>
            <w:shd w:val="clear" w:color="auto" w:fill="F7CAAC"/>
          </w:tcPr>
          <w:p w14:paraId="1B239827" w14:textId="77777777" w:rsidR="006E72FF" w:rsidRPr="006E72FF" w:rsidRDefault="006E72FF" w:rsidP="00A40E0A">
            <w:pPr>
              <w:jc w:val="both"/>
              <w:rPr>
                <w:del w:id="2045" w:author="Pavla Trefilová" w:date="2019-11-18T17:19:00Z"/>
                <w:b/>
              </w:rPr>
            </w:pPr>
            <w:del w:id="2046" w:author="Pavla Trefilová" w:date="2019-11-18T17:19:00Z">
              <w:r w:rsidRPr="006E72FF">
                <w:rPr>
                  <w:b/>
                </w:rPr>
                <w:delText>Rozsah studijního předmětu</w:delText>
              </w:r>
            </w:del>
          </w:p>
        </w:tc>
        <w:tc>
          <w:tcPr>
            <w:tcW w:w="1701" w:type="dxa"/>
            <w:gridSpan w:val="2"/>
          </w:tcPr>
          <w:p w14:paraId="3F90D314" w14:textId="77777777" w:rsidR="006E72FF" w:rsidRPr="006E72FF" w:rsidRDefault="006E72FF" w:rsidP="00A40E0A">
            <w:pPr>
              <w:jc w:val="both"/>
              <w:rPr>
                <w:del w:id="2047" w:author="Pavla Trefilová" w:date="2019-11-18T17:19:00Z"/>
              </w:rPr>
            </w:pPr>
            <w:del w:id="2048" w:author="Pavla Trefilová" w:date="2019-11-18T17:19:00Z">
              <w:r w:rsidRPr="006E72FF">
                <w:delText>39c</w:delText>
              </w:r>
            </w:del>
          </w:p>
        </w:tc>
        <w:tc>
          <w:tcPr>
            <w:tcW w:w="889" w:type="dxa"/>
            <w:shd w:val="clear" w:color="auto" w:fill="F7CAAC"/>
          </w:tcPr>
          <w:p w14:paraId="31FE87F9" w14:textId="77777777" w:rsidR="006E72FF" w:rsidRPr="006E72FF" w:rsidRDefault="006E72FF" w:rsidP="00A40E0A">
            <w:pPr>
              <w:jc w:val="both"/>
              <w:rPr>
                <w:del w:id="2049" w:author="Pavla Trefilová" w:date="2019-11-18T17:19:00Z"/>
                <w:b/>
              </w:rPr>
            </w:pPr>
            <w:del w:id="2050" w:author="Pavla Trefilová" w:date="2019-11-18T17:19:00Z">
              <w:r w:rsidRPr="006E72FF">
                <w:rPr>
                  <w:b/>
                </w:rPr>
                <w:delText xml:space="preserve">hod. </w:delText>
              </w:r>
            </w:del>
          </w:p>
        </w:tc>
        <w:tc>
          <w:tcPr>
            <w:tcW w:w="816" w:type="dxa"/>
          </w:tcPr>
          <w:p w14:paraId="0CB32FE8" w14:textId="77777777" w:rsidR="006E72FF" w:rsidRPr="006E72FF" w:rsidRDefault="006E72FF" w:rsidP="00A40E0A">
            <w:pPr>
              <w:jc w:val="both"/>
              <w:rPr>
                <w:del w:id="2051" w:author="Pavla Trefilová" w:date="2019-11-18T17:19:00Z"/>
              </w:rPr>
            </w:pPr>
            <w:del w:id="2052" w:author="Pavla Trefilová" w:date="2019-11-18T17:19:00Z">
              <w:r w:rsidRPr="006E72FF">
                <w:delText>39</w:delText>
              </w:r>
            </w:del>
          </w:p>
        </w:tc>
        <w:tc>
          <w:tcPr>
            <w:tcW w:w="2156" w:type="dxa"/>
            <w:shd w:val="clear" w:color="auto" w:fill="F7CAAC"/>
          </w:tcPr>
          <w:p w14:paraId="51417F98" w14:textId="77777777" w:rsidR="006E72FF" w:rsidRPr="006E72FF" w:rsidRDefault="006E72FF" w:rsidP="00A40E0A">
            <w:pPr>
              <w:jc w:val="both"/>
              <w:rPr>
                <w:del w:id="2053" w:author="Pavla Trefilová" w:date="2019-11-18T17:19:00Z"/>
                <w:b/>
              </w:rPr>
            </w:pPr>
            <w:del w:id="2054" w:author="Pavla Trefilová" w:date="2019-11-18T17:19:00Z">
              <w:r w:rsidRPr="006E72FF">
                <w:rPr>
                  <w:b/>
                </w:rPr>
                <w:delText>kreditů</w:delText>
              </w:r>
            </w:del>
          </w:p>
        </w:tc>
        <w:tc>
          <w:tcPr>
            <w:tcW w:w="1207" w:type="dxa"/>
            <w:gridSpan w:val="2"/>
          </w:tcPr>
          <w:p w14:paraId="58C8B96B" w14:textId="77777777" w:rsidR="006E72FF" w:rsidRPr="006E72FF" w:rsidRDefault="006E72FF" w:rsidP="00A40E0A">
            <w:pPr>
              <w:jc w:val="both"/>
              <w:rPr>
                <w:del w:id="2055" w:author="Pavla Trefilová" w:date="2019-11-18T17:19:00Z"/>
              </w:rPr>
            </w:pPr>
            <w:del w:id="2056" w:author="Pavla Trefilová" w:date="2019-11-18T17:19:00Z">
              <w:r w:rsidRPr="006E72FF">
                <w:delText>4</w:delText>
              </w:r>
            </w:del>
          </w:p>
        </w:tc>
      </w:tr>
      <w:tr w:rsidR="006E72FF" w14:paraId="2746F18C" w14:textId="77777777" w:rsidTr="00A40E0A">
        <w:trPr>
          <w:del w:id="2057" w:author="Pavla Trefilová" w:date="2019-11-18T17:19:00Z"/>
        </w:trPr>
        <w:tc>
          <w:tcPr>
            <w:tcW w:w="3086" w:type="dxa"/>
            <w:shd w:val="clear" w:color="auto" w:fill="F7CAAC"/>
          </w:tcPr>
          <w:p w14:paraId="2B57D32E" w14:textId="77777777" w:rsidR="006E72FF" w:rsidRPr="006E72FF" w:rsidRDefault="006E72FF" w:rsidP="00A40E0A">
            <w:pPr>
              <w:jc w:val="both"/>
              <w:rPr>
                <w:del w:id="2058" w:author="Pavla Trefilová" w:date="2019-11-18T17:19:00Z"/>
                <w:b/>
              </w:rPr>
            </w:pPr>
            <w:del w:id="2059" w:author="Pavla Trefilová" w:date="2019-11-18T17:19:00Z">
              <w:r w:rsidRPr="006E72FF">
                <w:rPr>
                  <w:b/>
                </w:rPr>
                <w:delText>Prerekvizity, korekvizity, ekvivalence</w:delText>
              </w:r>
            </w:del>
          </w:p>
        </w:tc>
        <w:tc>
          <w:tcPr>
            <w:tcW w:w="6769" w:type="dxa"/>
            <w:gridSpan w:val="7"/>
          </w:tcPr>
          <w:p w14:paraId="634D4B19" w14:textId="77777777" w:rsidR="006E72FF" w:rsidRPr="006E72FF" w:rsidRDefault="006E72FF" w:rsidP="00A40E0A">
            <w:pPr>
              <w:jc w:val="both"/>
              <w:rPr>
                <w:del w:id="2060" w:author="Pavla Trefilová" w:date="2019-11-18T17:19:00Z"/>
              </w:rPr>
            </w:pPr>
          </w:p>
        </w:tc>
      </w:tr>
      <w:tr w:rsidR="006E72FF" w14:paraId="278897F5" w14:textId="77777777" w:rsidTr="006E72FF">
        <w:trPr>
          <w:trHeight w:val="135"/>
          <w:del w:id="2061" w:author="Pavla Trefilová" w:date="2019-11-18T17:19:00Z"/>
        </w:trPr>
        <w:tc>
          <w:tcPr>
            <w:tcW w:w="3086" w:type="dxa"/>
            <w:shd w:val="clear" w:color="auto" w:fill="F7CAAC"/>
          </w:tcPr>
          <w:p w14:paraId="67AD5E2D" w14:textId="77777777" w:rsidR="006E72FF" w:rsidRPr="006E72FF" w:rsidRDefault="006E72FF" w:rsidP="00A40E0A">
            <w:pPr>
              <w:jc w:val="both"/>
              <w:rPr>
                <w:del w:id="2062" w:author="Pavla Trefilová" w:date="2019-11-18T17:19:00Z"/>
                <w:b/>
              </w:rPr>
            </w:pPr>
            <w:del w:id="2063" w:author="Pavla Trefilová" w:date="2019-11-18T17:19:00Z">
              <w:r w:rsidRPr="006E72FF">
                <w:rPr>
                  <w:b/>
                </w:rPr>
                <w:delText>Způsob ověření studijních výsledků</w:delText>
              </w:r>
            </w:del>
          </w:p>
        </w:tc>
        <w:tc>
          <w:tcPr>
            <w:tcW w:w="3406" w:type="dxa"/>
            <w:gridSpan w:val="4"/>
          </w:tcPr>
          <w:p w14:paraId="0102C7C8" w14:textId="77777777" w:rsidR="006E72FF" w:rsidRPr="006E72FF" w:rsidRDefault="006E72FF" w:rsidP="00A40E0A">
            <w:pPr>
              <w:jc w:val="both"/>
              <w:rPr>
                <w:del w:id="2064" w:author="Pavla Trefilová" w:date="2019-11-18T17:19:00Z"/>
              </w:rPr>
            </w:pPr>
            <w:del w:id="2065" w:author="Pavla Trefilová" w:date="2019-11-18T17:19:00Z">
              <w:r w:rsidRPr="006E72FF">
                <w:delText>klasifikovaný zápočet</w:delText>
              </w:r>
            </w:del>
          </w:p>
        </w:tc>
        <w:tc>
          <w:tcPr>
            <w:tcW w:w="2156" w:type="dxa"/>
            <w:shd w:val="clear" w:color="auto" w:fill="F7CAAC"/>
          </w:tcPr>
          <w:p w14:paraId="62B6F88E" w14:textId="77777777" w:rsidR="006E72FF" w:rsidRPr="006E72FF" w:rsidRDefault="006E72FF" w:rsidP="00A40E0A">
            <w:pPr>
              <w:jc w:val="both"/>
              <w:rPr>
                <w:del w:id="2066" w:author="Pavla Trefilová" w:date="2019-11-18T17:19:00Z"/>
                <w:b/>
              </w:rPr>
            </w:pPr>
            <w:del w:id="2067" w:author="Pavla Trefilová" w:date="2019-11-18T17:19:00Z">
              <w:r w:rsidRPr="006E72FF">
                <w:rPr>
                  <w:b/>
                </w:rPr>
                <w:delText>Forma výuky</w:delText>
              </w:r>
            </w:del>
          </w:p>
        </w:tc>
        <w:tc>
          <w:tcPr>
            <w:tcW w:w="1207" w:type="dxa"/>
            <w:gridSpan w:val="2"/>
          </w:tcPr>
          <w:p w14:paraId="206A4292" w14:textId="77777777" w:rsidR="006E72FF" w:rsidRPr="006E72FF" w:rsidRDefault="006E72FF" w:rsidP="00A40E0A">
            <w:pPr>
              <w:jc w:val="both"/>
              <w:rPr>
                <w:del w:id="2068" w:author="Pavla Trefilová" w:date="2019-11-18T17:19:00Z"/>
              </w:rPr>
            </w:pPr>
            <w:del w:id="2069" w:author="Pavla Trefilová" w:date="2019-11-18T17:19:00Z">
              <w:r w:rsidRPr="006E72FF">
                <w:delText>cvičení</w:delText>
              </w:r>
            </w:del>
          </w:p>
        </w:tc>
      </w:tr>
      <w:tr w:rsidR="006E72FF" w14:paraId="437DC36B" w14:textId="77777777" w:rsidTr="00A40E0A">
        <w:trPr>
          <w:del w:id="2070" w:author="Pavla Trefilová" w:date="2019-11-18T17:19:00Z"/>
        </w:trPr>
        <w:tc>
          <w:tcPr>
            <w:tcW w:w="3086" w:type="dxa"/>
            <w:shd w:val="clear" w:color="auto" w:fill="F7CAAC"/>
          </w:tcPr>
          <w:p w14:paraId="3E3A5F55" w14:textId="77777777" w:rsidR="006E72FF" w:rsidRPr="006E72FF" w:rsidRDefault="006E72FF" w:rsidP="00A40E0A">
            <w:pPr>
              <w:jc w:val="both"/>
              <w:rPr>
                <w:del w:id="2071" w:author="Pavla Trefilová" w:date="2019-11-18T17:19:00Z"/>
                <w:b/>
              </w:rPr>
            </w:pPr>
            <w:del w:id="2072" w:author="Pavla Trefilová" w:date="2019-11-18T17:19:00Z">
              <w:r w:rsidRPr="006E72FF">
                <w:rPr>
                  <w:b/>
                </w:rPr>
                <w:delText>Forma způsobu ověření studijních výsledků a další požadavky na studenta</w:delText>
              </w:r>
            </w:del>
          </w:p>
        </w:tc>
        <w:tc>
          <w:tcPr>
            <w:tcW w:w="6769" w:type="dxa"/>
            <w:gridSpan w:val="7"/>
            <w:tcBorders>
              <w:bottom w:val="nil"/>
            </w:tcBorders>
          </w:tcPr>
          <w:p w14:paraId="606804BD" w14:textId="77777777" w:rsidR="006E72FF" w:rsidRPr="006E72FF" w:rsidRDefault="006E72FF" w:rsidP="00A40E0A">
            <w:pPr>
              <w:jc w:val="both"/>
              <w:rPr>
                <w:del w:id="2073" w:author="Pavla Trefilová" w:date="2019-11-18T17:19:00Z"/>
              </w:rPr>
            </w:pPr>
            <w:del w:id="2074" w:author="Pavla Trefilová" w:date="2019-11-18T17:19:00Z">
              <w:r w:rsidRPr="006E72FF">
                <w:delText>Způsob zakončení předmětu – klasifikovaný zápočet</w:delText>
              </w:r>
            </w:del>
          </w:p>
          <w:p w14:paraId="118A9DBB" w14:textId="77777777" w:rsidR="006E72FF" w:rsidRPr="006E72FF" w:rsidRDefault="006E72FF" w:rsidP="00B016E9">
            <w:pPr>
              <w:jc w:val="both"/>
              <w:rPr>
                <w:del w:id="2075" w:author="Pavla Trefilová" w:date="2019-11-18T17:19:00Z"/>
              </w:rPr>
            </w:pPr>
            <w:del w:id="2076" w:author="Pavla Trefilová" w:date="2019-11-18T17:19:00Z">
              <w:r w:rsidRPr="006E72FF">
                <w:delText>Požadavky na</w:delText>
              </w:r>
              <w:r w:rsidR="00DB53B5">
                <w:delText xml:space="preserve"> klasifikovaný</w:delText>
              </w:r>
              <w:r w:rsidRPr="006E72FF">
                <w:delText xml:space="preserve"> zápočet:</w:delText>
              </w:r>
              <w:r w:rsidR="00B016E9">
                <w:delText xml:space="preserve"> </w:delText>
              </w:r>
              <w:r w:rsidR="00105E00" w:rsidRPr="00280882">
                <w:delText xml:space="preserve">80% účast na </w:delText>
              </w:r>
              <w:r w:rsidR="00105E00">
                <w:delText>cvičení</w:delText>
              </w:r>
              <w:r w:rsidR="00B016E9">
                <w:delText xml:space="preserve">; </w:delText>
              </w:r>
              <w:r w:rsidRPr="006E72FF">
                <w:delText xml:space="preserve">práce studentů je sledována komunikačními aktivitami v hodinách. </w:delText>
              </w:r>
            </w:del>
          </w:p>
          <w:p w14:paraId="0DD1C4F6" w14:textId="77777777" w:rsidR="006E72FF" w:rsidRPr="006E72FF" w:rsidRDefault="006E72FF" w:rsidP="00A40E0A">
            <w:pPr>
              <w:jc w:val="both"/>
              <w:rPr>
                <w:del w:id="2077" w:author="Pavla Trefilová" w:date="2019-11-18T17:19:00Z"/>
              </w:rPr>
            </w:pPr>
            <w:del w:id="2078" w:author="Pavla Trefilová" w:date="2019-11-18T17:19:00Z">
              <w:r w:rsidRPr="006E72FF">
                <w:delTex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delText>
              </w:r>
            </w:del>
          </w:p>
        </w:tc>
      </w:tr>
      <w:tr w:rsidR="006E72FF" w14:paraId="13D5B68C" w14:textId="77777777" w:rsidTr="006E72FF">
        <w:trPr>
          <w:trHeight w:val="64"/>
          <w:del w:id="2079" w:author="Pavla Trefilová" w:date="2019-11-18T17:19:00Z"/>
        </w:trPr>
        <w:tc>
          <w:tcPr>
            <w:tcW w:w="9855" w:type="dxa"/>
            <w:gridSpan w:val="8"/>
            <w:tcBorders>
              <w:top w:val="nil"/>
            </w:tcBorders>
          </w:tcPr>
          <w:p w14:paraId="4ABEC699" w14:textId="77777777" w:rsidR="006E72FF" w:rsidRPr="006E72FF" w:rsidRDefault="006E72FF" w:rsidP="00A40E0A">
            <w:pPr>
              <w:jc w:val="both"/>
              <w:rPr>
                <w:del w:id="2080" w:author="Pavla Trefilová" w:date="2019-11-18T17:19:00Z"/>
                <w:sz w:val="16"/>
              </w:rPr>
            </w:pPr>
          </w:p>
        </w:tc>
      </w:tr>
      <w:tr w:rsidR="006E72FF" w14:paraId="7892D9BF" w14:textId="77777777" w:rsidTr="00A40E0A">
        <w:trPr>
          <w:trHeight w:val="197"/>
          <w:del w:id="2081" w:author="Pavla Trefilová" w:date="2019-11-18T17:19:00Z"/>
        </w:trPr>
        <w:tc>
          <w:tcPr>
            <w:tcW w:w="3086" w:type="dxa"/>
            <w:tcBorders>
              <w:top w:val="nil"/>
            </w:tcBorders>
            <w:shd w:val="clear" w:color="auto" w:fill="F7CAAC"/>
          </w:tcPr>
          <w:p w14:paraId="08C8DFF8" w14:textId="77777777" w:rsidR="006E72FF" w:rsidRPr="006E72FF" w:rsidRDefault="006E72FF" w:rsidP="00A40E0A">
            <w:pPr>
              <w:jc w:val="both"/>
              <w:rPr>
                <w:del w:id="2082" w:author="Pavla Trefilová" w:date="2019-11-18T17:19:00Z"/>
                <w:b/>
              </w:rPr>
            </w:pPr>
            <w:del w:id="2083" w:author="Pavla Trefilová" w:date="2019-11-18T17:19:00Z">
              <w:r w:rsidRPr="006E72FF">
                <w:rPr>
                  <w:b/>
                </w:rPr>
                <w:delText>Garant předmětu</w:delText>
              </w:r>
            </w:del>
          </w:p>
        </w:tc>
        <w:tc>
          <w:tcPr>
            <w:tcW w:w="6769" w:type="dxa"/>
            <w:gridSpan w:val="7"/>
            <w:tcBorders>
              <w:top w:val="nil"/>
            </w:tcBorders>
          </w:tcPr>
          <w:p w14:paraId="1D44EF08" w14:textId="77777777" w:rsidR="006E72FF" w:rsidRPr="006E72FF" w:rsidRDefault="006E72FF" w:rsidP="00A40E0A">
            <w:pPr>
              <w:jc w:val="both"/>
              <w:rPr>
                <w:del w:id="2084" w:author="Pavla Trefilová" w:date="2019-11-18T17:19:00Z"/>
              </w:rPr>
            </w:pPr>
            <w:del w:id="2085" w:author="Pavla Trefilová" w:date="2019-11-18T17:19:00Z">
              <w:r w:rsidRPr="006E72FF">
                <w:delText>Mgr. Věra Kozáková, Ph.D.</w:delText>
              </w:r>
            </w:del>
          </w:p>
        </w:tc>
      </w:tr>
      <w:tr w:rsidR="006E72FF" w14:paraId="467281DA" w14:textId="77777777" w:rsidTr="006E72FF">
        <w:trPr>
          <w:trHeight w:val="64"/>
          <w:del w:id="2086" w:author="Pavla Trefilová" w:date="2019-11-18T17:19:00Z"/>
        </w:trPr>
        <w:tc>
          <w:tcPr>
            <w:tcW w:w="3086" w:type="dxa"/>
            <w:tcBorders>
              <w:top w:val="nil"/>
            </w:tcBorders>
            <w:shd w:val="clear" w:color="auto" w:fill="F7CAAC"/>
          </w:tcPr>
          <w:p w14:paraId="34B87E68" w14:textId="77777777" w:rsidR="006E72FF" w:rsidRPr="006E72FF" w:rsidRDefault="006E72FF" w:rsidP="00A40E0A">
            <w:pPr>
              <w:jc w:val="both"/>
              <w:rPr>
                <w:del w:id="2087" w:author="Pavla Trefilová" w:date="2019-11-18T17:19:00Z"/>
                <w:b/>
              </w:rPr>
            </w:pPr>
            <w:del w:id="2088" w:author="Pavla Trefilová" w:date="2019-11-18T17:19:00Z">
              <w:r w:rsidRPr="006E72FF">
                <w:rPr>
                  <w:b/>
                </w:rPr>
                <w:delText>Zapojení garanta do výuky předmětu</w:delText>
              </w:r>
            </w:del>
          </w:p>
        </w:tc>
        <w:tc>
          <w:tcPr>
            <w:tcW w:w="6769" w:type="dxa"/>
            <w:gridSpan w:val="7"/>
            <w:tcBorders>
              <w:top w:val="nil"/>
            </w:tcBorders>
          </w:tcPr>
          <w:p w14:paraId="24D625BD" w14:textId="77777777" w:rsidR="006E72FF" w:rsidRPr="006E72FF" w:rsidRDefault="00366F92" w:rsidP="00A40E0A">
            <w:pPr>
              <w:jc w:val="both"/>
              <w:rPr>
                <w:del w:id="2089" w:author="Pavla Trefilová" w:date="2019-11-18T17:19:00Z"/>
              </w:rPr>
            </w:pPr>
            <w:del w:id="2090" w:author="Pavla Trefilová" w:date="2019-11-18T17:19:00Z">
              <w:r w:rsidRPr="00366F92">
                <w:delText>Garant se podílí v rozsahu 100 %, stanovuje koncepci cvičení a dohlíží na jejich jednotné vedení.</w:delText>
              </w:r>
            </w:del>
          </w:p>
        </w:tc>
      </w:tr>
      <w:tr w:rsidR="006E72FF" w14:paraId="50F6B447" w14:textId="77777777" w:rsidTr="00A40E0A">
        <w:trPr>
          <w:del w:id="2091" w:author="Pavla Trefilová" w:date="2019-11-18T17:19:00Z"/>
        </w:trPr>
        <w:tc>
          <w:tcPr>
            <w:tcW w:w="3086" w:type="dxa"/>
            <w:shd w:val="clear" w:color="auto" w:fill="F7CAAC"/>
          </w:tcPr>
          <w:p w14:paraId="31EC58E5" w14:textId="77777777" w:rsidR="006E72FF" w:rsidRPr="006E72FF" w:rsidRDefault="006E72FF" w:rsidP="00A40E0A">
            <w:pPr>
              <w:jc w:val="both"/>
              <w:rPr>
                <w:del w:id="2092" w:author="Pavla Trefilová" w:date="2019-11-18T17:19:00Z"/>
                <w:b/>
              </w:rPr>
            </w:pPr>
            <w:del w:id="2093" w:author="Pavla Trefilová" w:date="2019-11-18T17:19:00Z">
              <w:r w:rsidRPr="006E72FF">
                <w:rPr>
                  <w:b/>
                </w:rPr>
                <w:delText>Vyučující</w:delText>
              </w:r>
            </w:del>
          </w:p>
        </w:tc>
        <w:tc>
          <w:tcPr>
            <w:tcW w:w="6769" w:type="dxa"/>
            <w:gridSpan w:val="7"/>
            <w:tcBorders>
              <w:bottom w:val="nil"/>
            </w:tcBorders>
          </w:tcPr>
          <w:p w14:paraId="531B14B8" w14:textId="77777777" w:rsidR="006E72FF" w:rsidRPr="006E72FF" w:rsidRDefault="006E72FF" w:rsidP="00A40E0A">
            <w:pPr>
              <w:jc w:val="both"/>
              <w:rPr>
                <w:del w:id="2094" w:author="Pavla Trefilová" w:date="2019-11-18T17:19:00Z"/>
              </w:rPr>
            </w:pPr>
            <w:del w:id="2095" w:author="Pavla Trefilová" w:date="2019-11-18T17:19:00Z">
              <w:r w:rsidRPr="006E72FF">
                <w:delText>Mgr. Věra Kozáková, Ph.D.</w:delText>
              </w:r>
              <w:r w:rsidR="00B016E9">
                <w:delText xml:space="preserve"> – cvičení (100%)</w:delText>
              </w:r>
            </w:del>
          </w:p>
        </w:tc>
      </w:tr>
      <w:tr w:rsidR="006E72FF" w14:paraId="72BB5406" w14:textId="77777777" w:rsidTr="006E72FF">
        <w:trPr>
          <w:trHeight w:val="64"/>
          <w:del w:id="2096" w:author="Pavla Trefilová" w:date="2019-11-18T17:19:00Z"/>
        </w:trPr>
        <w:tc>
          <w:tcPr>
            <w:tcW w:w="9855" w:type="dxa"/>
            <w:gridSpan w:val="8"/>
            <w:tcBorders>
              <w:top w:val="nil"/>
            </w:tcBorders>
          </w:tcPr>
          <w:p w14:paraId="236EF50A" w14:textId="77777777" w:rsidR="006E72FF" w:rsidRPr="006E72FF" w:rsidRDefault="006E72FF" w:rsidP="00A40E0A">
            <w:pPr>
              <w:jc w:val="both"/>
              <w:rPr>
                <w:del w:id="2097" w:author="Pavla Trefilová" w:date="2019-11-18T17:19:00Z"/>
                <w:sz w:val="16"/>
              </w:rPr>
            </w:pPr>
          </w:p>
        </w:tc>
      </w:tr>
      <w:tr w:rsidR="006E72FF" w14:paraId="149C9687" w14:textId="77777777" w:rsidTr="00A40E0A">
        <w:trPr>
          <w:del w:id="2098" w:author="Pavla Trefilová" w:date="2019-11-18T17:19:00Z"/>
        </w:trPr>
        <w:tc>
          <w:tcPr>
            <w:tcW w:w="3086" w:type="dxa"/>
            <w:shd w:val="clear" w:color="auto" w:fill="F7CAAC"/>
          </w:tcPr>
          <w:p w14:paraId="179370C1" w14:textId="77777777" w:rsidR="006E72FF" w:rsidRPr="006E72FF" w:rsidRDefault="006E72FF" w:rsidP="00A40E0A">
            <w:pPr>
              <w:jc w:val="both"/>
              <w:rPr>
                <w:del w:id="2099" w:author="Pavla Trefilová" w:date="2019-11-18T17:19:00Z"/>
                <w:b/>
              </w:rPr>
            </w:pPr>
            <w:del w:id="2100" w:author="Pavla Trefilová" w:date="2019-11-18T17:19:00Z">
              <w:r w:rsidRPr="006E72FF">
                <w:rPr>
                  <w:b/>
                </w:rPr>
                <w:delText>Stručná anotace předmětu</w:delText>
              </w:r>
            </w:del>
          </w:p>
        </w:tc>
        <w:tc>
          <w:tcPr>
            <w:tcW w:w="6769" w:type="dxa"/>
            <w:gridSpan w:val="7"/>
            <w:tcBorders>
              <w:bottom w:val="nil"/>
            </w:tcBorders>
          </w:tcPr>
          <w:p w14:paraId="0E595849" w14:textId="77777777" w:rsidR="006E72FF" w:rsidRPr="006E72FF" w:rsidRDefault="006E72FF" w:rsidP="00A40E0A">
            <w:pPr>
              <w:jc w:val="both"/>
              <w:rPr>
                <w:del w:id="2101" w:author="Pavla Trefilová" w:date="2019-11-18T17:19:00Z"/>
              </w:rPr>
            </w:pPr>
          </w:p>
        </w:tc>
      </w:tr>
      <w:tr w:rsidR="006E72FF" w14:paraId="0BEB106A" w14:textId="77777777" w:rsidTr="006E72FF">
        <w:trPr>
          <w:trHeight w:val="3764"/>
          <w:del w:id="2102" w:author="Pavla Trefilová" w:date="2019-11-18T17:19:00Z"/>
        </w:trPr>
        <w:tc>
          <w:tcPr>
            <w:tcW w:w="9855" w:type="dxa"/>
            <w:gridSpan w:val="8"/>
            <w:tcBorders>
              <w:top w:val="nil"/>
              <w:bottom w:val="single" w:sz="12" w:space="0" w:color="auto"/>
            </w:tcBorders>
          </w:tcPr>
          <w:p w14:paraId="564780C0" w14:textId="77777777" w:rsidR="006E72FF" w:rsidRDefault="006E72FF" w:rsidP="00A40E0A">
            <w:pPr>
              <w:jc w:val="both"/>
              <w:rPr>
                <w:del w:id="2103" w:author="Pavla Trefilová" w:date="2019-11-18T17:19:00Z"/>
              </w:rPr>
            </w:pPr>
            <w:del w:id="2104" w:author="Pavla Trefilová" w:date="2019-11-18T17:19:00Z">
              <w:r w:rsidRPr="006E72FF">
                <w:delTex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delText>
              </w:r>
            </w:del>
          </w:p>
          <w:p w14:paraId="10231913" w14:textId="77777777" w:rsidR="00A6535B" w:rsidRPr="006E72FF" w:rsidRDefault="00A6535B" w:rsidP="00A40E0A">
            <w:pPr>
              <w:jc w:val="both"/>
              <w:rPr>
                <w:del w:id="2105" w:author="Pavla Trefilová" w:date="2019-11-18T17:19:00Z"/>
              </w:rPr>
            </w:pPr>
            <w:del w:id="2106" w:author="Pavla Trefilová" w:date="2019-11-18T17:19:00Z">
              <w:r>
                <w:delText>Obsah</w:delText>
              </w:r>
            </w:del>
          </w:p>
          <w:p w14:paraId="2D85A0C8" w14:textId="77777777" w:rsidR="006E72FF" w:rsidRPr="006E72FF" w:rsidRDefault="006E72FF" w:rsidP="001C2699">
            <w:pPr>
              <w:pStyle w:val="Odstavecseseznamem"/>
              <w:numPr>
                <w:ilvl w:val="0"/>
                <w:numId w:val="25"/>
              </w:numPr>
              <w:spacing w:after="0" w:line="240" w:lineRule="auto"/>
              <w:ind w:left="247" w:hanging="247"/>
              <w:rPr>
                <w:del w:id="2107" w:author="Pavla Trefilová" w:date="2019-11-18T17:19:00Z"/>
                <w:rFonts w:ascii="Times New Roman" w:hAnsi="Times New Roman"/>
                <w:sz w:val="20"/>
                <w:szCs w:val="20"/>
              </w:rPr>
            </w:pPr>
            <w:del w:id="2108" w:author="Pavla Trefilová" w:date="2019-11-18T17:19:00Z">
              <w:r w:rsidRPr="006E72FF">
                <w:rPr>
                  <w:rFonts w:ascii="Times New Roman" w:hAnsi="Times New Roman"/>
                  <w:sz w:val="20"/>
                  <w:szCs w:val="20"/>
                </w:rPr>
                <w:delText>Nabídka, E-maily</w:delText>
              </w:r>
            </w:del>
          </w:p>
          <w:p w14:paraId="7A75D8F1" w14:textId="77777777" w:rsidR="006E72FF" w:rsidRPr="006E72FF" w:rsidRDefault="006E72FF" w:rsidP="001C2699">
            <w:pPr>
              <w:pStyle w:val="Odstavecseseznamem"/>
              <w:numPr>
                <w:ilvl w:val="0"/>
                <w:numId w:val="25"/>
              </w:numPr>
              <w:spacing w:after="0" w:line="240" w:lineRule="auto"/>
              <w:ind w:left="247" w:hanging="247"/>
              <w:rPr>
                <w:del w:id="2109" w:author="Pavla Trefilová" w:date="2019-11-18T17:19:00Z"/>
                <w:rFonts w:ascii="Times New Roman" w:hAnsi="Times New Roman"/>
                <w:sz w:val="20"/>
                <w:szCs w:val="20"/>
              </w:rPr>
            </w:pPr>
            <w:del w:id="2110" w:author="Pavla Trefilová" w:date="2019-11-18T17:19:00Z">
              <w:r w:rsidRPr="006E72FF">
                <w:rPr>
                  <w:rFonts w:ascii="Times New Roman" w:hAnsi="Times New Roman"/>
                  <w:sz w:val="20"/>
                  <w:szCs w:val="20"/>
                </w:rPr>
                <w:delText>Slovesa s odlišnou vazbou od češtiny</w:delText>
              </w:r>
            </w:del>
          </w:p>
          <w:p w14:paraId="16108FE9" w14:textId="77777777" w:rsidR="006E72FF" w:rsidRPr="006E72FF" w:rsidRDefault="006E72FF" w:rsidP="001C2699">
            <w:pPr>
              <w:pStyle w:val="Odstavecseseznamem"/>
              <w:numPr>
                <w:ilvl w:val="0"/>
                <w:numId w:val="25"/>
              </w:numPr>
              <w:spacing w:after="0" w:line="240" w:lineRule="auto"/>
              <w:ind w:left="247" w:hanging="247"/>
              <w:rPr>
                <w:del w:id="2111" w:author="Pavla Trefilová" w:date="2019-11-18T17:19:00Z"/>
                <w:rFonts w:ascii="Times New Roman" w:hAnsi="Times New Roman"/>
                <w:sz w:val="20"/>
                <w:szCs w:val="20"/>
              </w:rPr>
            </w:pPr>
            <w:del w:id="2112" w:author="Pavla Trefilová" w:date="2019-11-18T17:19:00Z">
              <w:r w:rsidRPr="006E72FF">
                <w:rPr>
                  <w:rFonts w:ascii="Times New Roman" w:hAnsi="Times New Roman"/>
                  <w:sz w:val="20"/>
                  <w:szCs w:val="20"/>
                </w:rPr>
                <w:delText>Příčestí minulé, výběr obtížných nepravidelných sloves</w:delText>
              </w:r>
            </w:del>
          </w:p>
          <w:p w14:paraId="146DA8F3" w14:textId="77777777" w:rsidR="006E72FF" w:rsidRPr="006E72FF" w:rsidRDefault="006E72FF" w:rsidP="001C2699">
            <w:pPr>
              <w:pStyle w:val="Odstavecseseznamem"/>
              <w:numPr>
                <w:ilvl w:val="0"/>
                <w:numId w:val="25"/>
              </w:numPr>
              <w:spacing w:after="0" w:line="240" w:lineRule="auto"/>
              <w:ind w:left="247" w:hanging="247"/>
              <w:rPr>
                <w:del w:id="2113" w:author="Pavla Trefilová" w:date="2019-11-18T17:19:00Z"/>
                <w:rFonts w:ascii="Times New Roman" w:hAnsi="Times New Roman"/>
                <w:sz w:val="20"/>
                <w:szCs w:val="20"/>
              </w:rPr>
            </w:pPr>
            <w:del w:id="2114" w:author="Pavla Trefilová" w:date="2019-11-18T17:19:00Z">
              <w:r w:rsidRPr="006E72FF">
                <w:rPr>
                  <w:rFonts w:ascii="Times New Roman" w:hAnsi="Times New Roman"/>
                  <w:sz w:val="20"/>
                  <w:szCs w:val="20"/>
                </w:rPr>
                <w:delText>Odborné texty a odborná slovní zásoba</w:delText>
              </w:r>
            </w:del>
          </w:p>
          <w:p w14:paraId="4DF73ACF" w14:textId="77777777" w:rsidR="006E72FF" w:rsidRPr="006E72FF" w:rsidRDefault="006E72FF" w:rsidP="001C2699">
            <w:pPr>
              <w:pStyle w:val="Odstavecseseznamem"/>
              <w:numPr>
                <w:ilvl w:val="0"/>
                <w:numId w:val="25"/>
              </w:numPr>
              <w:spacing w:after="0" w:line="240" w:lineRule="auto"/>
              <w:ind w:left="247" w:hanging="247"/>
              <w:rPr>
                <w:del w:id="2115" w:author="Pavla Trefilová" w:date="2019-11-18T17:19:00Z"/>
                <w:rFonts w:ascii="Times New Roman" w:hAnsi="Times New Roman"/>
                <w:sz w:val="20"/>
                <w:szCs w:val="20"/>
              </w:rPr>
            </w:pPr>
            <w:del w:id="2116" w:author="Pavla Trefilová" w:date="2019-11-18T17:19:00Z">
              <w:r w:rsidRPr="006E72FF">
                <w:rPr>
                  <w:rFonts w:ascii="Times New Roman" w:hAnsi="Times New Roman"/>
                  <w:sz w:val="20"/>
                  <w:szCs w:val="20"/>
                </w:rPr>
                <w:delText>Počítač, kancelářské potřeby</w:delText>
              </w:r>
            </w:del>
          </w:p>
          <w:p w14:paraId="2097EA72" w14:textId="77777777" w:rsidR="006E72FF" w:rsidRPr="006E72FF" w:rsidRDefault="006E72FF" w:rsidP="001C2699">
            <w:pPr>
              <w:pStyle w:val="Odstavecseseznamem"/>
              <w:numPr>
                <w:ilvl w:val="0"/>
                <w:numId w:val="25"/>
              </w:numPr>
              <w:spacing w:after="0" w:line="240" w:lineRule="auto"/>
              <w:ind w:left="247" w:hanging="247"/>
              <w:rPr>
                <w:del w:id="2117" w:author="Pavla Trefilová" w:date="2019-11-18T17:19:00Z"/>
                <w:rFonts w:ascii="Times New Roman" w:hAnsi="Times New Roman"/>
                <w:sz w:val="20"/>
                <w:szCs w:val="20"/>
              </w:rPr>
            </w:pPr>
            <w:del w:id="2118" w:author="Pavla Trefilová" w:date="2019-11-18T17:19:00Z">
              <w:r w:rsidRPr="006E72FF">
                <w:rPr>
                  <w:rFonts w:ascii="Times New Roman" w:hAnsi="Times New Roman"/>
                  <w:sz w:val="20"/>
                  <w:szCs w:val="20"/>
                </w:rPr>
                <w:delText xml:space="preserve">Sloveso </w:delText>
              </w:r>
              <w:r w:rsidRPr="00C17226">
                <w:rPr>
                  <w:rFonts w:ascii="Times New Roman" w:hAnsi="Times New Roman"/>
                  <w:sz w:val="20"/>
                  <w:szCs w:val="20"/>
                </w:rPr>
                <w:delText>werden</w:delText>
              </w:r>
              <w:r w:rsidRPr="006E72FF">
                <w:rPr>
                  <w:rFonts w:ascii="Times New Roman" w:hAnsi="Times New Roman"/>
                  <w:i/>
                  <w:sz w:val="20"/>
                  <w:szCs w:val="20"/>
                </w:rPr>
                <w:delText xml:space="preserve">, </w:delText>
              </w:r>
              <w:r w:rsidRPr="006E72FF">
                <w:rPr>
                  <w:rFonts w:ascii="Times New Roman" w:hAnsi="Times New Roman"/>
                  <w:sz w:val="20"/>
                  <w:szCs w:val="20"/>
                </w:rPr>
                <w:delText>jeho uplatnění</w:delText>
              </w:r>
            </w:del>
          </w:p>
          <w:p w14:paraId="7F09E9AF" w14:textId="77777777" w:rsidR="006E72FF" w:rsidRPr="006E72FF" w:rsidRDefault="006E72FF" w:rsidP="001C2699">
            <w:pPr>
              <w:pStyle w:val="Odstavecseseznamem"/>
              <w:numPr>
                <w:ilvl w:val="0"/>
                <w:numId w:val="25"/>
              </w:numPr>
              <w:spacing w:after="0" w:line="240" w:lineRule="auto"/>
              <w:ind w:left="247" w:hanging="247"/>
              <w:rPr>
                <w:del w:id="2119" w:author="Pavla Trefilová" w:date="2019-11-18T17:19:00Z"/>
                <w:rFonts w:ascii="Times New Roman" w:hAnsi="Times New Roman"/>
                <w:sz w:val="20"/>
                <w:szCs w:val="20"/>
              </w:rPr>
            </w:pPr>
            <w:del w:id="2120" w:author="Pavla Trefilová" w:date="2019-11-18T17:19:00Z">
              <w:r w:rsidRPr="006E72FF">
                <w:rPr>
                  <w:rFonts w:ascii="Times New Roman" w:hAnsi="Times New Roman"/>
                  <w:sz w:val="20"/>
                  <w:szCs w:val="20"/>
                </w:rPr>
                <w:delText>Trpný rod</w:delText>
              </w:r>
            </w:del>
          </w:p>
          <w:p w14:paraId="3A56C959" w14:textId="77777777" w:rsidR="006E72FF" w:rsidRPr="006E72FF" w:rsidRDefault="006E72FF" w:rsidP="001C2699">
            <w:pPr>
              <w:pStyle w:val="Odstavecseseznamem"/>
              <w:numPr>
                <w:ilvl w:val="0"/>
                <w:numId w:val="25"/>
              </w:numPr>
              <w:spacing w:after="0" w:line="240" w:lineRule="auto"/>
              <w:ind w:left="247" w:hanging="247"/>
              <w:rPr>
                <w:del w:id="2121" w:author="Pavla Trefilová" w:date="2019-11-18T17:19:00Z"/>
                <w:rFonts w:ascii="Times New Roman" w:hAnsi="Times New Roman"/>
                <w:sz w:val="20"/>
                <w:szCs w:val="20"/>
              </w:rPr>
            </w:pPr>
            <w:del w:id="2122" w:author="Pavla Trefilová" w:date="2019-11-18T17:19:00Z">
              <w:r w:rsidRPr="006E72FF">
                <w:rPr>
                  <w:rFonts w:ascii="Times New Roman" w:hAnsi="Times New Roman"/>
                  <w:sz w:val="20"/>
                  <w:szCs w:val="20"/>
                </w:rPr>
                <w:delText>Konjunktiv II - opakování</w:delText>
              </w:r>
            </w:del>
          </w:p>
          <w:p w14:paraId="2E772F07" w14:textId="77777777" w:rsidR="006E72FF" w:rsidRPr="006E72FF" w:rsidRDefault="006E72FF" w:rsidP="001C2699">
            <w:pPr>
              <w:pStyle w:val="Odstavecseseznamem"/>
              <w:numPr>
                <w:ilvl w:val="0"/>
                <w:numId w:val="25"/>
              </w:numPr>
              <w:spacing w:after="0" w:line="240" w:lineRule="auto"/>
              <w:ind w:left="247" w:hanging="247"/>
              <w:rPr>
                <w:del w:id="2123" w:author="Pavla Trefilová" w:date="2019-11-18T17:19:00Z"/>
                <w:rFonts w:ascii="Times New Roman" w:hAnsi="Times New Roman"/>
                <w:sz w:val="20"/>
                <w:szCs w:val="20"/>
              </w:rPr>
            </w:pPr>
            <w:del w:id="2124" w:author="Pavla Trefilová" w:date="2019-11-18T17:19:00Z">
              <w:r w:rsidRPr="006E72FF">
                <w:rPr>
                  <w:rFonts w:ascii="Times New Roman" w:hAnsi="Times New Roman"/>
                  <w:sz w:val="20"/>
                  <w:szCs w:val="20"/>
                </w:rPr>
                <w:delText xml:space="preserve">Předložky s časovými údaji </w:delText>
              </w:r>
            </w:del>
          </w:p>
          <w:p w14:paraId="2D53F543" w14:textId="77777777" w:rsidR="006E72FF" w:rsidRPr="006E72FF" w:rsidRDefault="006E72FF" w:rsidP="001C2699">
            <w:pPr>
              <w:pStyle w:val="Odstavecseseznamem"/>
              <w:numPr>
                <w:ilvl w:val="0"/>
                <w:numId w:val="25"/>
              </w:numPr>
              <w:spacing w:after="0" w:line="240" w:lineRule="auto"/>
              <w:ind w:left="247" w:hanging="247"/>
              <w:rPr>
                <w:del w:id="2125" w:author="Pavla Trefilová" w:date="2019-11-18T17:19:00Z"/>
                <w:rFonts w:ascii="Times New Roman" w:hAnsi="Times New Roman"/>
                <w:sz w:val="20"/>
                <w:szCs w:val="20"/>
              </w:rPr>
            </w:pPr>
            <w:del w:id="2126" w:author="Pavla Trefilová" w:date="2019-11-18T17:19:00Z">
              <w:r w:rsidRPr="006E72FF">
                <w:rPr>
                  <w:rFonts w:ascii="Times New Roman" w:hAnsi="Times New Roman"/>
                  <w:sz w:val="20"/>
                  <w:szCs w:val="20"/>
                </w:rPr>
                <w:delText>Vyjadřování množství a kvality, další číselné údaje</w:delText>
              </w:r>
            </w:del>
          </w:p>
          <w:p w14:paraId="08F4DD64" w14:textId="77777777" w:rsidR="006E72FF" w:rsidRPr="006E72FF" w:rsidRDefault="006E72FF" w:rsidP="001C2699">
            <w:pPr>
              <w:pStyle w:val="Odstavecseseznamem"/>
              <w:numPr>
                <w:ilvl w:val="0"/>
                <w:numId w:val="25"/>
              </w:numPr>
              <w:spacing w:after="0" w:line="240" w:lineRule="auto"/>
              <w:ind w:left="247" w:hanging="247"/>
              <w:rPr>
                <w:del w:id="2127" w:author="Pavla Trefilová" w:date="2019-11-18T17:19:00Z"/>
                <w:rFonts w:ascii="Times New Roman" w:hAnsi="Times New Roman"/>
                <w:sz w:val="20"/>
                <w:szCs w:val="20"/>
              </w:rPr>
            </w:pPr>
            <w:del w:id="2128" w:author="Pavla Trefilová" w:date="2019-11-18T17:19:00Z">
              <w:r w:rsidRPr="006E72FF">
                <w:rPr>
                  <w:rFonts w:ascii="Times New Roman" w:hAnsi="Times New Roman"/>
                  <w:sz w:val="20"/>
                  <w:szCs w:val="20"/>
                </w:rPr>
                <w:delText xml:space="preserve">Popis produktu, vlastnosti </w:delText>
              </w:r>
            </w:del>
          </w:p>
          <w:p w14:paraId="34DDF4D5" w14:textId="77777777" w:rsidR="006E72FF" w:rsidRPr="006E72FF" w:rsidRDefault="006E72FF" w:rsidP="001C2699">
            <w:pPr>
              <w:pStyle w:val="Odstavecseseznamem"/>
              <w:numPr>
                <w:ilvl w:val="0"/>
                <w:numId w:val="25"/>
              </w:numPr>
              <w:spacing w:after="0" w:line="240" w:lineRule="auto"/>
              <w:ind w:left="247" w:hanging="247"/>
              <w:rPr>
                <w:del w:id="2129" w:author="Pavla Trefilová" w:date="2019-11-18T17:19:00Z"/>
                <w:rFonts w:ascii="Times New Roman" w:hAnsi="Times New Roman"/>
                <w:sz w:val="20"/>
                <w:szCs w:val="20"/>
              </w:rPr>
            </w:pPr>
            <w:del w:id="2130" w:author="Pavla Trefilová" w:date="2019-11-18T17:19:00Z">
              <w:r w:rsidRPr="006E72FF">
                <w:rPr>
                  <w:rFonts w:ascii="Times New Roman" w:hAnsi="Times New Roman"/>
                  <w:sz w:val="20"/>
                  <w:szCs w:val="20"/>
                </w:rPr>
                <w:delText>Odborné texty a odborná slovní zásoba</w:delText>
              </w:r>
            </w:del>
          </w:p>
          <w:p w14:paraId="42066F5D" w14:textId="77777777" w:rsidR="006E72FF" w:rsidRPr="006E72FF" w:rsidRDefault="006E72FF" w:rsidP="001C2699">
            <w:pPr>
              <w:pStyle w:val="Odstavecseseznamem"/>
              <w:numPr>
                <w:ilvl w:val="0"/>
                <w:numId w:val="25"/>
              </w:numPr>
              <w:spacing w:after="0" w:line="240" w:lineRule="auto"/>
              <w:ind w:left="247" w:hanging="247"/>
              <w:rPr>
                <w:del w:id="2131" w:author="Pavla Trefilová" w:date="2019-11-18T17:19:00Z"/>
                <w:rFonts w:ascii="Times New Roman" w:hAnsi="Times New Roman"/>
                <w:sz w:val="20"/>
                <w:szCs w:val="20"/>
              </w:rPr>
            </w:pPr>
            <w:del w:id="2132" w:author="Pavla Trefilová" w:date="2019-11-18T17:19:00Z">
              <w:r w:rsidRPr="006E72FF">
                <w:rPr>
                  <w:rFonts w:ascii="Times New Roman" w:hAnsi="Times New Roman"/>
                  <w:sz w:val="20"/>
                  <w:szCs w:val="20"/>
                </w:rPr>
                <w:delText>Prezentace produktu</w:delText>
              </w:r>
            </w:del>
          </w:p>
        </w:tc>
      </w:tr>
      <w:tr w:rsidR="006E72FF" w14:paraId="3E6AB9AD" w14:textId="77777777" w:rsidTr="00A40E0A">
        <w:trPr>
          <w:trHeight w:val="265"/>
          <w:del w:id="2133" w:author="Pavla Trefilová" w:date="2019-11-18T17:19:00Z"/>
        </w:trPr>
        <w:tc>
          <w:tcPr>
            <w:tcW w:w="3653" w:type="dxa"/>
            <w:gridSpan w:val="2"/>
            <w:tcBorders>
              <w:top w:val="nil"/>
            </w:tcBorders>
            <w:shd w:val="clear" w:color="auto" w:fill="F7CAAC"/>
          </w:tcPr>
          <w:p w14:paraId="53E16CE0" w14:textId="77777777" w:rsidR="006E72FF" w:rsidRPr="006E72FF" w:rsidRDefault="006E72FF" w:rsidP="00A40E0A">
            <w:pPr>
              <w:jc w:val="both"/>
              <w:rPr>
                <w:del w:id="2134" w:author="Pavla Trefilová" w:date="2019-11-18T17:19:00Z"/>
              </w:rPr>
            </w:pPr>
            <w:del w:id="2135" w:author="Pavla Trefilová" w:date="2019-11-18T17:19:00Z">
              <w:r w:rsidRPr="006E72FF">
                <w:rPr>
                  <w:b/>
                </w:rPr>
                <w:delText>Studijní literatura a studijní pomůcky</w:delText>
              </w:r>
            </w:del>
          </w:p>
        </w:tc>
        <w:tc>
          <w:tcPr>
            <w:tcW w:w="6202" w:type="dxa"/>
            <w:gridSpan w:val="6"/>
            <w:tcBorders>
              <w:top w:val="nil"/>
              <w:bottom w:val="nil"/>
            </w:tcBorders>
          </w:tcPr>
          <w:p w14:paraId="0A1ABA53" w14:textId="77777777" w:rsidR="006E72FF" w:rsidRPr="006E72FF" w:rsidRDefault="006E72FF" w:rsidP="00A40E0A">
            <w:pPr>
              <w:jc w:val="both"/>
              <w:rPr>
                <w:del w:id="2136" w:author="Pavla Trefilová" w:date="2019-11-18T17:19:00Z"/>
              </w:rPr>
            </w:pPr>
          </w:p>
        </w:tc>
      </w:tr>
      <w:tr w:rsidR="006E72FF" w14:paraId="558C3C76" w14:textId="77777777" w:rsidTr="00A40E0A">
        <w:trPr>
          <w:trHeight w:val="1497"/>
          <w:del w:id="2137" w:author="Pavla Trefilová" w:date="2019-11-18T17:19:00Z"/>
        </w:trPr>
        <w:tc>
          <w:tcPr>
            <w:tcW w:w="9855" w:type="dxa"/>
            <w:gridSpan w:val="8"/>
            <w:tcBorders>
              <w:top w:val="nil"/>
            </w:tcBorders>
          </w:tcPr>
          <w:p w14:paraId="1F61EC2E" w14:textId="77777777" w:rsidR="006E72FF" w:rsidRDefault="006E72FF" w:rsidP="00A40E0A">
            <w:pPr>
              <w:jc w:val="both"/>
              <w:rPr>
                <w:del w:id="2138" w:author="Pavla Trefilová" w:date="2019-11-18T17:19:00Z"/>
                <w:b/>
              </w:rPr>
            </w:pPr>
            <w:del w:id="2139" w:author="Pavla Trefilová" w:date="2019-11-18T17:19:00Z">
              <w:r w:rsidRPr="006E72FF">
                <w:rPr>
                  <w:b/>
                </w:rPr>
                <w:delText>Povinná literatura</w:delText>
              </w:r>
            </w:del>
          </w:p>
          <w:p w14:paraId="0AAE5B62" w14:textId="77777777" w:rsidR="00366F92" w:rsidRPr="006E72FF" w:rsidRDefault="00366F92" w:rsidP="00366F92">
            <w:pPr>
              <w:jc w:val="both"/>
              <w:rPr>
                <w:del w:id="2140" w:author="Pavla Trefilová" w:date="2019-11-18T17:19:00Z"/>
              </w:rPr>
            </w:pPr>
            <w:del w:id="2141" w:author="Pavla Trefilová" w:date="2019-11-18T17:19:00Z">
              <w:r w:rsidRPr="006E72FF">
                <w:delText xml:space="preserve">GOTTSTEIN-SCHRAMM, B. </w:delText>
              </w:r>
              <w:r w:rsidRPr="006E72FF">
                <w:rPr>
                  <w:i/>
                </w:rPr>
                <w:delText xml:space="preserve">Grammatik – ganz klar! </w:delText>
              </w:r>
              <w:r w:rsidRPr="006E72FF">
                <w:delText>Ismaning: Hueber Verlag, 2011, 224 s. ISBN 978-3-19-051555-4.</w:delText>
              </w:r>
            </w:del>
          </w:p>
          <w:p w14:paraId="5DF47AB1" w14:textId="77777777" w:rsidR="00366F92" w:rsidRPr="006E72FF" w:rsidRDefault="00366F92" w:rsidP="00366F92">
            <w:pPr>
              <w:jc w:val="both"/>
              <w:rPr>
                <w:del w:id="2142" w:author="Pavla Trefilová" w:date="2019-11-18T17:19:00Z"/>
              </w:rPr>
            </w:pPr>
            <w:del w:id="2143" w:author="Pavla Trefilová" w:date="2019-11-18T17:19:00Z">
              <w:r w:rsidRPr="006E72FF">
                <w:delText xml:space="preserve">KRENN, W., PUCHTA, H. </w:delText>
              </w:r>
              <w:r w:rsidRPr="006E72FF">
                <w:rPr>
                  <w:i/>
                </w:rPr>
                <w:delText>Motive</w:delText>
              </w:r>
              <w:r w:rsidRPr="006E72FF">
                <w:delText>. München: Hueber Verlag, 2016, 260 s. ISBN 978-3-19-001878-9.</w:delText>
              </w:r>
            </w:del>
          </w:p>
          <w:p w14:paraId="0713CC12" w14:textId="77777777" w:rsidR="00C17226" w:rsidRPr="006E72FF" w:rsidRDefault="00C17226" w:rsidP="00C17226">
            <w:pPr>
              <w:jc w:val="both"/>
              <w:rPr>
                <w:del w:id="2144" w:author="Pavla Trefilová" w:date="2019-11-18T17:19:00Z"/>
                <w:b/>
              </w:rPr>
            </w:pPr>
            <w:del w:id="2145" w:author="Pavla Trefilová" w:date="2019-11-18T17:19:00Z">
              <w:r w:rsidRPr="006E72FF">
                <w:delText xml:space="preserve">MICHŇOVÁ, I. </w:delText>
              </w:r>
              <w:r w:rsidRPr="006E72FF">
                <w:rPr>
                  <w:i/>
                </w:rPr>
                <w:delText>Deutsch im Beruf.</w:delText>
              </w:r>
              <w:r w:rsidRPr="006E72FF">
                <w:delText xml:space="preserve"> 1. vyd. Praha: Grada, 2008, 128 s. ISBN 978-80-247-2408-9.</w:delText>
              </w:r>
            </w:del>
          </w:p>
          <w:p w14:paraId="1D887401" w14:textId="77777777" w:rsidR="006E72FF" w:rsidRPr="006E72FF" w:rsidRDefault="006E72FF" w:rsidP="00A40E0A">
            <w:pPr>
              <w:jc w:val="both"/>
              <w:rPr>
                <w:del w:id="2146" w:author="Pavla Trefilová" w:date="2019-11-18T17:19:00Z"/>
                <w:b/>
              </w:rPr>
            </w:pPr>
            <w:del w:id="2147" w:author="Pavla Trefilová" w:date="2019-11-18T17:19:00Z">
              <w:r w:rsidRPr="006E72FF">
                <w:rPr>
                  <w:b/>
                </w:rPr>
                <w:delText>Doporučená literatura</w:delText>
              </w:r>
            </w:del>
          </w:p>
          <w:p w14:paraId="16D71D50" w14:textId="77777777" w:rsidR="006E72FF" w:rsidRPr="006E72FF" w:rsidRDefault="006E72FF" w:rsidP="00A6535B">
            <w:pPr>
              <w:jc w:val="both"/>
              <w:rPr>
                <w:del w:id="2148" w:author="Pavla Trefilová" w:date="2019-11-18T17:19:00Z"/>
              </w:rPr>
            </w:pPr>
            <w:del w:id="2149" w:author="Pavla Trefilová" w:date="2019-11-18T17:19:00Z">
              <w:r w:rsidRPr="006E72FF">
                <w:delText>Doplňující materiály:</w:delText>
              </w:r>
              <w:r w:rsidR="00A64CD8">
                <w:fldChar w:fldCharType="begin"/>
              </w:r>
              <w:r w:rsidR="00A64CD8">
                <w:delInstrText xml:space="preserve"> HYPERLINK "https://www.deutsch-perfekt.com/" </w:delInstrText>
              </w:r>
              <w:r w:rsidR="00A64CD8">
                <w:fldChar w:fldCharType="separate"/>
              </w:r>
              <w:r w:rsidRPr="006E72FF">
                <w:rPr>
                  <w:rStyle w:val="Hypertextovodkaz"/>
                </w:rPr>
                <w:delText>https://www.deutsch-perfekt.com/</w:delText>
              </w:r>
              <w:r w:rsidR="00A64CD8">
                <w:rPr>
                  <w:rStyle w:val="Hypertextovodkaz"/>
                </w:rPr>
                <w:fldChar w:fldCharType="end"/>
              </w:r>
              <w:r w:rsidR="00A6535B">
                <w:rPr>
                  <w:rStyle w:val="Hypertextovodkaz"/>
                </w:rPr>
                <w:delText xml:space="preserve">; </w:delText>
              </w:r>
              <w:r w:rsidR="00A64CD8">
                <w:fldChar w:fldCharType="begin"/>
              </w:r>
              <w:r w:rsidR="00A64CD8">
                <w:delInstrText xml:space="preserve"> HYPERLINK "http://www.wirtschaftsdeutsch.de/lehrmaterialien/index.php" </w:delInstrText>
              </w:r>
              <w:r w:rsidR="00A64CD8">
                <w:fldChar w:fldCharType="separate"/>
              </w:r>
              <w:r w:rsidRPr="006E72FF">
                <w:rPr>
                  <w:rStyle w:val="Hypertextovodkaz"/>
                </w:rPr>
                <w:delText>http://www.wirtschaftsdeutsch.de/lehrmaterialien/index.php</w:delText>
              </w:r>
              <w:r w:rsidR="00A64CD8">
                <w:rPr>
                  <w:rStyle w:val="Hypertextovodkaz"/>
                </w:rPr>
                <w:fldChar w:fldCharType="end"/>
              </w:r>
              <w:r w:rsidR="00A6535B">
                <w:rPr>
                  <w:rStyle w:val="Hypertextovodkaz"/>
                </w:rPr>
                <w:delText xml:space="preserve">; </w:delText>
              </w:r>
              <w:r w:rsidR="00A64CD8">
                <w:fldChar w:fldCharType="begin"/>
              </w:r>
              <w:r w:rsidR="00A64CD8">
                <w:delInstrText xml:space="preserve"> HYPERLINK "https://www.hueber.de/seite/pg_lehren_unterrichtsplan_mot" </w:delInstrText>
              </w:r>
              <w:r w:rsidR="00A64CD8">
                <w:fldChar w:fldCharType="separate"/>
              </w:r>
              <w:r w:rsidRPr="006E72FF">
                <w:rPr>
                  <w:rStyle w:val="Hypertextovodkaz"/>
                </w:rPr>
                <w:delText>https://www.hueber.de/seite/pg_lehren_unterrichtsplan_mot</w:delText>
              </w:r>
              <w:r w:rsidR="00A64CD8">
                <w:rPr>
                  <w:rStyle w:val="Hypertextovodkaz"/>
                </w:rPr>
                <w:fldChar w:fldCharType="end"/>
              </w:r>
            </w:del>
          </w:p>
        </w:tc>
      </w:tr>
      <w:tr w:rsidR="006E72FF" w14:paraId="7418BDF5" w14:textId="77777777" w:rsidTr="00A40E0A">
        <w:trPr>
          <w:del w:id="2150" w:author="Pavla Trefilová" w:date="2019-11-18T17:1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F84FC2" w14:textId="77777777" w:rsidR="006E72FF" w:rsidRPr="006E72FF" w:rsidRDefault="006E72FF" w:rsidP="00A40E0A">
            <w:pPr>
              <w:jc w:val="center"/>
              <w:rPr>
                <w:del w:id="2151" w:author="Pavla Trefilová" w:date="2019-11-18T17:19:00Z"/>
                <w:b/>
              </w:rPr>
            </w:pPr>
            <w:del w:id="2152" w:author="Pavla Trefilová" w:date="2019-11-18T17:19:00Z">
              <w:r w:rsidRPr="006E72FF">
                <w:rPr>
                  <w:b/>
                </w:rPr>
                <w:delText>Informace ke kombinované nebo distanční formě</w:delText>
              </w:r>
            </w:del>
          </w:p>
        </w:tc>
      </w:tr>
      <w:tr w:rsidR="006E72FF" w14:paraId="00695683" w14:textId="77777777" w:rsidTr="00A40E0A">
        <w:trPr>
          <w:del w:id="2153" w:author="Pavla Trefilová" w:date="2019-11-18T17:19:00Z"/>
        </w:trPr>
        <w:tc>
          <w:tcPr>
            <w:tcW w:w="4787" w:type="dxa"/>
            <w:gridSpan w:val="3"/>
            <w:tcBorders>
              <w:top w:val="single" w:sz="2" w:space="0" w:color="auto"/>
            </w:tcBorders>
            <w:shd w:val="clear" w:color="auto" w:fill="F7CAAC"/>
          </w:tcPr>
          <w:p w14:paraId="743C6333" w14:textId="77777777" w:rsidR="006E72FF" w:rsidRPr="006E72FF" w:rsidRDefault="006E72FF" w:rsidP="00A40E0A">
            <w:pPr>
              <w:jc w:val="both"/>
              <w:rPr>
                <w:del w:id="2154" w:author="Pavla Trefilová" w:date="2019-11-18T17:19:00Z"/>
              </w:rPr>
            </w:pPr>
            <w:del w:id="2155" w:author="Pavla Trefilová" w:date="2019-11-18T17:19:00Z">
              <w:r w:rsidRPr="006E72FF">
                <w:rPr>
                  <w:b/>
                </w:rPr>
                <w:delText>Rozsah konzultací (soustředění)</w:delText>
              </w:r>
            </w:del>
          </w:p>
        </w:tc>
        <w:tc>
          <w:tcPr>
            <w:tcW w:w="889" w:type="dxa"/>
            <w:tcBorders>
              <w:top w:val="single" w:sz="2" w:space="0" w:color="auto"/>
            </w:tcBorders>
          </w:tcPr>
          <w:p w14:paraId="4BB69DD4" w14:textId="77777777" w:rsidR="006E72FF" w:rsidRPr="006E72FF" w:rsidRDefault="006E72FF" w:rsidP="00A40E0A">
            <w:pPr>
              <w:jc w:val="both"/>
              <w:rPr>
                <w:del w:id="2156" w:author="Pavla Trefilová" w:date="2019-11-18T17:19:00Z"/>
              </w:rPr>
            </w:pPr>
          </w:p>
        </w:tc>
        <w:tc>
          <w:tcPr>
            <w:tcW w:w="4179" w:type="dxa"/>
            <w:gridSpan w:val="4"/>
            <w:tcBorders>
              <w:top w:val="single" w:sz="2" w:space="0" w:color="auto"/>
            </w:tcBorders>
            <w:shd w:val="clear" w:color="auto" w:fill="F7CAAC"/>
          </w:tcPr>
          <w:p w14:paraId="37D1A30F" w14:textId="77777777" w:rsidR="006E72FF" w:rsidRPr="006E72FF" w:rsidRDefault="006E72FF" w:rsidP="00A40E0A">
            <w:pPr>
              <w:jc w:val="both"/>
              <w:rPr>
                <w:del w:id="2157" w:author="Pavla Trefilová" w:date="2019-11-18T17:19:00Z"/>
                <w:b/>
              </w:rPr>
            </w:pPr>
            <w:del w:id="2158" w:author="Pavla Trefilová" w:date="2019-11-18T17:19:00Z">
              <w:r w:rsidRPr="006E72FF">
                <w:rPr>
                  <w:b/>
                </w:rPr>
                <w:delText xml:space="preserve">hodin </w:delText>
              </w:r>
            </w:del>
          </w:p>
        </w:tc>
      </w:tr>
      <w:tr w:rsidR="006E72FF" w14:paraId="02D58DE8" w14:textId="77777777" w:rsidTr="00A40E0A">
        <w:trPr>
          <w:del w:id="2159" w:author="Pavla Trefilová" w:date="2019-11-18T17:19:00Z"/>
        </w:trPr>
        <w:tc>
          <w:tcPr>
            <w:tcW w:w="9855" w:type="dxa"/>
            <w:gridSpan w:val="8"/>
            <w:shd w:val="clear" w:color="auto" w:fill="F7CAAC"/>
          </w:tcPr>
          <w:p w14:paraId="64288DD2" w14:textId="77777777" w:rsidR="006E72FF" w:rsidRPr="006E72FF" w:rsidRDefault="006E72FF" w:rsidP="00A40E0A">
            <w:pPr>
              <w:jc w:val="both"/>
              <w:rPr>
                <w:del w:id="2160" w:author="Pavla Trefilová" w:date="2019-11-18T17:19:00Z"/>
                <w:b/>
              </w:rPr>
            </w:pPr>
            <w:del w:id="2161" w:author="Pavla Trefilová" w:date="2019-11-18T17:19:00Z">
              <w:r w:rsidRPr="006E72FF">
                <w:rPr>
                  <w:b/>
                </w:rPr>
                <w:delText>Informace o způsobu kontaktu s vyučujícím</w:delText>
              </w:r>
            </w:del>
          </w:p>
        </w:tc>
      </w:tr>
      <w:tr w:rsidR="006E72FF" w14:paraId="1C2A5BEA" w14:textId="77777777" w:rsidTr="006E72FF">
        <w:trPr>
          <w:trHeight w:val="425"/>
          <w:del w:id="2162" w:author="Pavla Trefilová" w:date="2019-11-18T17:19:00Z"/>
        </w:trPr>
        <w:tc>
          <w:tcPr>
            <w:tcW w:w="9855" w:type="dxa"/>
            <w:gridSpan w:val="8"/>
          </w:tcPr>
          <w:p w14:paraId="55B1AC43" w14:textId="77777777" w:rsidR="006E72FF" w:rsidRPr="006E72FF" w:rsidRDefault="00B016E9" w:rsidP="00A40E0A">
            <w:pPr>
              <w:jc w:val="both"/>
              <w:rPr>
                <w:del w:id="2163" w:author="Pavla Trefilová" w:date="2019-11-18T17:19:00Z"/>
              </w:rPr>
            </w:pPr>
            <w:del w:id="2164" w:author="Pavla Trefilová" w:date="2019-11-18T17:19:00Z">
              <w:r w:rsidRPr="006E72FF">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14:paraId="2014D4C2" w14:textId="77777777" w:rsidR="00366F92" w:rsidRDefault="00366F92">
      <w:pPr>
        <w:rPr>
          <w:del w:id="2165" w:author="Pavla Trefilová" w:date="2019-11-18T17:19:00Z"/>
        </w:rPr>
      </w:pPr>
      <w:del w:id="2166" w:author="Pavla Trefilová" w:date="2019-11-18T17:19:00Z">
        <w:r>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6E822D5F" w14:textId="77777777" w:rsidTr="00A40E0A">
        <w:trPr>
          <w:del w:id="2167" w:author="Pavla Trefilová" w:date="2019-11-18T17:19:00Z"/>
        </w:trPr>
        <w:tc>
          <w:tcPr>
            <w:tcW w:w="9855" w:type="dxa"/>
            <w:gridSpan w:val="8"/>
            <w:tcBorders>
              <w:bottom w:val="double" w:sz="4" w:space="0" w:color="auto"/>
            </w:tcBorders>
            <w:shd w:val="clear" w:color="auto" w:fill="BDD6EE"/>
          </w:tcPr>
          <w:p w14:paraId="5A32EB85" w14:textId="77777777" w:rsidR="006E72FF" w:rsidRDefault="006E72FF" w:rsidP="00A40E0A">
            <w:pPr>
              <w:jc w:val="both"/>
              <w:rPr>
                <w:del w:id="2168" w:author="Pavla Trefilová" w:date="2019-11-18T17:19:00Z"/>
                <w:b/>
                <w:sz w:val="28"/>
              </w:rPr>
            </w:pPr>
            <w:del w:id="2169" w:author="Pavla Trefilová" w:date="2019-11-18T17:19:00Z">
              <w:r>
                <w:lastRenderedPageBreak/>
                <w:br w:type="page"/>
              </w:r>
              <w:r>
                <w:rPr>
                  <w:b/>
                  <w:sz w:val="28"/>
                </w:rPr>
                <w:delText>B-III – Charakteristika studijního předmětu</w:delText>
              </w:r>
            </w:del>
          </w:p>
        </w:tc>
      </w:tr>
      <w:tr w:rsidR="006E72FF" w14:paraId="65082014" w14:textId="77777777" w:rsidTr="00A40E0A">
        <w:trPr>
          <w:del w:id="2170" w:author="Pavla Trefilová" w:date="2019-11-18T17:19:00Z"/>
        </w:trPr>
        <w:tc>
          <w:tcPr>
            <w:tcW w:w="3086" w:type="dxa"/>
            <w:tcBorders>
              <w:top w:val="double" w:sz="4" w:space="0" w:color="auto"/>
            </w:tcBorders>
            <w:shd w:val="clear" w:color="auto" w:fill="F7CAAC"/>
          </w:tcPr>
          <w:p w14:paraId="13139079" w14:textId="77777777" w:rsidR="006E72FF" w:rsidRPr="006E72FF" w:rsidRDefault="006E72FF" w:rsidP="00A40E0A">
            <w:pPr>
              <w:jc w:val="both"/>
              <w:rPr>
                <w:del w:id="2171" w:author="Pavla Trefilová" w:date="2019-11-18T17:19:00Z"/>
                <w:b/>
              </w:rPr>
            </w:pPr>
            <w:del w:id="2172" w:author="Pavla Trefilová" w:date="2019-11-18T17:19:00Z">
              <w:r w:rsidRPr="006E72FF">
                <w:rPr>
                  <w:b/>
                </w:rPr>
                <w:delText>Název studijního předmětu</w:delText>
              </w:r>
            </w:del>
          </w:p>
        </w:tc>
        <w:tc>
          <w:tcPr>
            <w:tcW w:w="6769" w:type="dxa"/>
            <w:gridSpan w:val="7"/>
            <w:tcBorders>
              <w:top w:val="double" w:sz="4" w:space="0" w:color="auto"/>
            </w:tcBorders>
          </w:tcPr>
          <w:p w14:paraId="709A2847" w14:textId="77777777" w:rsidR="006E72FF" w:rsidRPr="00B34F08" w:rsidRDefault="00B34F08" w:rsidP="00B34F08">
            <w:pPr>
              <w:rPr>
                <w:del w:id="2173" w:author="Pavla Trefilová" w:date="2019-11-18T17:19:00Z"/>
                <w:color w:val="000000"/>
              </w:rPr>
            </w:pPr>
            <w:del w:id="2174" w:author="Pavla Trefilová" w:date="2019-11-18T17:19:00Z">
              <w:r>
                <w:rPr>
                  <w:color w:val="000000"/>
                </w:rPr>
                <w:delText xml:space="preserve">German for Business </w:delText>
              </w:r>
              <w:r w:rsidR="006E72FF" w:rsidRPr="006E72FF">
                <w:delText>- CJ1</w:delText>
              </w:r>
            </w:del>
          </w:p>
        </w:tc>
      </w:tr>
      <w:tr w:rsidR="006E72FF" w14:paraId="150A7CF6" w14:textId="77777777" w:rsidTr="00A40E0A">
        <w:trPr>
          <w:trHeight w:val="249"/>
          <w:del w:id="2175" w:author="Pavla Trefilová" w:date="2019-11-18T17:19:00Z"/>
        </w:trPr>
        <w:tc>
          <w:tcPr>
            <w:tcW w:w="3086" w:type="dxa"/>
            <w:shd w:val="clear" w:color="auto" w:fill="F7CAAC"/>
          </w:tcPr>
          <w:p w14:paraId="03C39BE0" w14:textId="77777777" w:rsidR="006E72FF" w:rsidRPr="006E72FF" w:rsidRDefault="006E72FF" w:rsidP="00A40E0A">
            <w:pPr>
              <w:jc w:val="both"/>
              <w:rPr>
                <w:del w:id="2176" w:author="Pavla Trefilová" w:date="2019-11-18T17:19:00Z"/>
                <w:b/>
              </w:rPr>
            </w:pPr>
            <w:del w:id="2177" w:author="Pavla Trefilová" w:date="2019-11-18T17:19:00Z">
              <w:r w:rsidRPr="006E72FF">
                <w:rPr>
                  <w:b/>
                </w:rPr>
                <w:delText>Typ předmětu</w:delText>
              </w:r>
            </w:del>
          </w:p>
        </w:tc>
        <w:tc>
          <w:tcPr>
            <w:tcW w:w="3406" w:type="dxa"/>
            <w:gridSpan w:val="4"/>
          </w:tcPr>
          <w:p w14:paraId="023F967A" w14:textId="77777777" w:rsidR="006E72FF" w:rsidRPr="006E72FF" w:rsidRDefault="006E72FF" w:rsidP="00A40E0A">
            <w:pPr>
              <w:jc w:val="both"/>
              <w:rPr>
                <w:del w:id="2178" w:author="Pavla Trefilová" w:date="2019-11-18T17:19:00Z"/>
              </w:rPr>
            </w:pPr>
            <w:del w:id="2179" w:author="Pavla Trefilová" w:date="2019-11-18T17:19:00Z">
              <w:r w:rsidRPr="006E72FF">
                <w:delText>povinný „P“</w:delText>
              </w:r>
            </w:del>
          </w:p>
        </w:tc>
        <w:tc>
          <w:tcPr>
            <w:tcW w:w="2695" w:type="dxa"/>
            <w:gridSpan w:val="2"/>
            <w:shd w:val="clear" w:color="auto" w:fill="F7CAAC"/>
          </w:tcPr>
          <w:p w14:paraId="5C7C7F57" w14:textId="77777777" w:rsidR="006E72FF" w:rsidRDefault="006E72FF" w:rsidP="00A40E0A">
            <w:pPr>
              <w:jc w:val="both"/>
              <w:rPr>
                <w:del w:id="2180" w:author="Pavla Trefilová" w:date="2019-11-18T17:19:00Z"/>
              </w:rPr>
            </w:pPr>
            <w:del w:id="2181" w:author="Pavla Trefilová" w:date="2019-11-18T17:19:00Z">
              <w:r>
                <w:rPr>
                  <w:b/>
                </w:rPr>
                <w:delText>doporučený ročník / semestr</w:delText>
              </w:r>
            </w:del>
          </w:p>
        </w:tc>
        <w:tc>
          <w:tcPr>
            <w:tcW w:w="668" w:type="dxa"/>
          </w:tcPr>
          <w:p w14:paraId="2F2E0F37" w14:textId="77777777" w:rsidR="006E72FF" w:rsidRDefault="006E72FF" w:rsidP="00A40E0A">
            <w:pPr>
              <w:jc w:val="both"/>
              <w:rPr>
                <w:del w:id="2182" w:author="Pavla Trefilová" w:date="2019-11-18T17:19:00Z"/>
              </w:rPr>
            </w:pPr>
            <w:del w:id="2183" w:author="Pavla Trefilová" w:date="2019-11-18T17:19:00Z">
              <w:r>
                <w:delText>2/L</w:delText>
              </w:r>
            </w:del>
          </w:p>
        </w:tc>
      </w:tr>
      <w:tr w:rsidR="006E72FF" w14:paraId="215067DC" w14:textId="77777777" w:rsidTr="00A40E0A">
        <w:trPr>
          <w:del w:id="2184" w:author="Pavla Trefilová" w:date="2019-11-18T17:19:00Z"/>
        </w:trPr>
        <w:tc>
          <w:tcPr>
            <w:tcW w:w="3086" w:type="dxa"/>
            <w:shd w:val="clear" w:color="auto" w:fill="F7CAAC"/>
          </w:tcPr>
          <w:p w14:paraId="4E68A3E3" w14:textId="77777777" w:rsidR="006E72FF" w:rsidRPr="006E72FF" w:rsidRDefault="006E72FF" w:rsidP="00A40E0A">
            <w:pPr>
              <w:jc w:val="both"/>
              <w:rPr>
                <w:del w:id="2185" w:author="Pavla Trefilová" w:date="2019-11-18T17:19:00Z"/>
                <w:b/>
              </w:rPr>
            </w:pPr>
            <w:del w:id="2186" w:author="Pavla Trefilová" w:date="2019-11-18T17:19:00Z">
              <w:r w:rsidRPr="006E72FF">
                <w:rPr>
                  <w:b/>
                </w:rPr>
                <w:delText>Rozsah studijního předmětu</w:delText>
              </w:r>
            </w:del>
          </w:p>
        </w:tc>
        <w:tc>
          <w:tcPr>
            <w:tcW w:w="1701" w:type="dxa"/>
            <w:gridSpan w:val="2"/>
          </w:tcPr>
          <w:p w14:paraId="1F640FFC" w14:textId="77777777" w:rsidR="006E72FF" w:rsidRPr="006E72FF" w:rsidRDefault="006E72FF" w:rsidP="00A40E0A">
            <w:pPr>
              <w:jc w:val="both"/>
              <w:rPr>
                <w:del w:id="2187" w:author="Pavla Trefilová" w:date="2019-11-18T17:19:00Z"/>
              </w:rPr>
            </w:pPr>
            <w:del w:id="2188" w:author="Pavla Trefilová" w:date="2019-11-18T17:19:00Z">
              <w:r w:rsidRPr="006E72FF">
                <w:delText>39c</w:delText>
              </w:r>
            </w:del>
          </w:p>
        </w:tc>
        <w:tc>
          <w:tcPr>
            <w:tcW w:w="889" w:type="dxa"/>
            <w:shd w:val="clear" w:color="auto" w:fill="F7CAAC"/>
          </w:tcPr>
          <w:p w14:paraId="5CC60C30" w14:textId="77777777" w:rsidR="006E72FF" w:rsidRPr="006E72FF" w:rsidRDefault="006E72FF" w:rsidP="00A40E0A">
            <w:pPr>
              <w:jc w:val="both"/>
              <w:rPr>
                <w:del w:id="2189" w:author="Pavla Trefilová" w:date="2019-11-18T17:19:00Z"/>
                <w:b/>
              </w:rPr>
            </w:pPr>
            <w:del w:id="2190" w:author="Pavla Trefilová" w:date="2019-11-18T17:19:00Z">
              <w:r w:rsidRPr="006E72FF">
                <w:rPr>
                  <w:b/>
                </w:rPr>
                <w:delText xml:space="preserve">hod. </w:delText>
              </w:r>
            </w:del>
          </w:p>
        </w:tc>
        <w:tc>
          <w:tcPr>
            <w:tcW w:w="816" w:type="dxa"/>
          </w:tcPr>
          <w:p w14:paraId="34CE7EE1" w14:textId="77777777" w:rsidR="006E72FF" w:rsidRDefault="006E72FF" w:rsidP="00A40E0A">
            <w:pPr>
              <w:jc w:val="both"/>
              <w:rPr>
                <w:del w:id="2191" w:author="Pavla Trefilová" w:date="2019-11-18T17:19:00Z"/>
              </w:rPr>
            </w:pPr>
            <w:del w:id="2192" w:author="Pavla Trefilová" w:date="2019-11-18T17:19:00Z">
              <w:r>
                <w:delText>39</w:delText>
              </w:r>
            </w:del>
          </w:p>
        </w:tc>
        <w:tc>
          <w:tcPr>
            <w:tcW w:w="2156" w:type="dxa"/>
            <w:shd w:val="clear" w:color="auto" w:fill="F7CAAC"/>
          </w:tcPr>
          <w:p w14:paraId="70E657B9" w14:textId="77777777" w:rsidR="006E72FF" w:rsidRDefault="006E72FF" w:rsidP="00A40E0A">
            <w:pPr>
              <w:jc w:val="both"/>
              <w:rPr>
                <w:del w:id="2193" w:author="Pavla Trefilová" w:date="2019-11-18T17:19:00Z"/>
                <w:b/>
              </w:rPr>
            </w:pPr>
            <w:del w:id="2194" w:author="Pavla Trefilová" w:date="2019-11-18T17:19:00Z">
              <w:r>
                <w:rPr>
                  <w:b/>
                </w:rPr>
                <w:delText>kreditů</w:delText>
              </w:r>
            </w:del>
          </w:p>
        </w:tc>
        <w:tc>
          <w:tcPr>
            <w:tcW w:w="1207" w:type="dxa"/>
            <w:gridSpan w:val="2"/>
          </w:tcPr>
          <w:p w14:paraId="4FC05A2E" w14:textId="77777777" w:rsidR="006E72FF" w:rsidRDefault="006E72FF" w:rsidP="00A40E0A">
            <w:pPr>
              <w:jc w:val="both"/>
              <w:rPr>
                <w:del w:id="2195" w:author="Pavla Trefilová" w:date="2019-11-18T17:19:00Z"/>
              </w:rPr>
            </w:pPr>
            <w:del w:id="2196" w:author="Pavla Trefilová" w:date="2019-11-18T17:19:00Z">
              <w:r>
                <w:delText>4</w:delText>
              </w:r>
            </w:del>
          </w:p>
        </w:tc>
      </w:tr>
      <w:tr w:rsidR="006E72FF" w14:paraId="36503ED6" w14:textId="77777777" w:rsidTr="00A40E0A">
        <w:trPr>
          <w:del w:id="2197" w:author="Pavla Trefilová" w:date="2019-11-18T17:19:00Z"/>
        </w:trPr>
        <w:tc>
          <w:tcPr>
            <w:tcW w:w="3086" w:type="dxa"/>
            <w:shd w:val="clear" w:color="auto" w:fill="F7CAAC"/>
          </w:tcPr>
          <w:p w14:paraId="24AD31E6" w14:textId="77777777" w:rsidR="006E72FF" w:rsidRPr="006E72FF" w:rsidRDefault="006E72FF" w:rsidP="00A40E0A">
            <w:pPr>
              <w:jc w:val="both"/>
              <w:rPr>
                <w:del w:id="2198" w:author="Pavla Trefilová" w:date="2019-11-18T17:19:00Z"/>
                <w:b/>
              </w:rPr>
            </w:pPr>
            <w:del w:id="2199" w:author="Pavla Trefilová" w:date="2019-11-18T17:19:00Z">
              <w:r w:rsidRPr="006E72FF">
                <w:rPr>
                  <w:b/>
                </w:rPr>
                <w:delText>Prerekvizity, korekvizity, ekvivalence</w:delText>
              </w:r>
            </w:del>
          </w:p>
        </w:tc>
        <w:tc>
          <w:tcPr>
            <w:tcW w:w="6769" w:type="dxa"/>
            <w:gridSpan w:val="7"/>
          </w:tcPr>
          <w:p w14:paraId="23600944" w14:textId="77777777" w:rsidR="006E72FF" w:rsidRPr="006E72FF" w:rsidRDefault="006E72FF" w:rsidP="00A40E0A">
            <w:pPr>
              <w:jc w:val="both"/>
              <w:rPr>
                <w:del w:id="2200" w:author="Pavla Trefilová" w:date="2019-11-18T17:19:00Z"/>
              </w:rPr>
            </w:pPr>
          </w:p>
        </w:tc>
      </w:tr>
      <w:tr w:rsidR="006E72FF" w14:paraId="6A85648D" w14:textId="77777777" w:rsidTr="00A40E0A">
        <w:trPr>
          <w:del w:id="2201" w:author="Pavla Trefilová" w:date="2019-11-18T17:19:00Z"/>
        </w:trPr>
        <w:tc>
          <w:tcPr>
            <w:tcW w:w="3086" w:type="dxa"/>
            <w:shd w:val="clear" w:color="auto" w:fill="F7CAAC"/>
          </w:tcPr>
          <w:p w14:paraId="3F875602" w14:textId="77777777" w:rsidR="006E72FF" w:rsidRPr="006E72FF" w:rsidRDefault="006E72FF" w:rsidP="00A40E0A">
            <w:pPr>
              <w:jc w:val="both"/>
              <w:rPr>
                <w:del w:id="2202" w:author="Pavla Trefilová" w:date="2019-11-18T17:19:00Z"/>
                <w:b/>
              </w:rPr>
            </w:pPr>
            <w:del w:id="2203" w:author="Pavla Trefilová" w:date="2019-11-18T17:19:00Z">
              <w:r w:rsidRPr="006E72FF">
                <w:rPr>
                  <w:b/>
                </w:rPr>
                <w:delText>Způsob ověření studijních výsledků</w:delText>
              </w:r>
            </w:del>
          </w:p>
        </w:tc>
        <w:tc>
          <w:tcPr>
            <w:tcW w:w="3406" w:type="dxa"/>
            <w:gridSpan w:val="4"/>
          </w:tcPr>
          <w:p w14:paraId="45FB6265" w14:textId="77777777" w:rsidR="006E72FF" w:rsidRPr="006E72FF" w:rsidRDefault="006E72FF" w:rsidP="00A40E0A">
            <w:pPr>
              <w:jc w:val="both"/>
              <w:rPr>
                <w:del w:id="2204" w:author="Pavla Trefilová" w:date="2019-11-18T17:19:00Z"/>
              </w:rPr>
            </w:pPr>
            <w:del w:id="2205" w:author="Pavla Trefilová" w:date="2019-11-18T17:19:00Z">
              <w:r w:rsidRPr="006E72FF">
                <w:delText>zápočet, zkouška</w:delText>
              </w:r>
            </w:del>
          </w:p>
        </w:tc>
        <w:tc>
          <w:tcPr>
            <w:tcW w:w="2156" w:type="dxa"/>
            <w:shd w:val="clear" w:color="auto" w:fill="F7CAAC"/>
          </w:tcPr>
          <w:p w14:paraId="57FA8419" w14:textId="77777777" w:rsidR="006E72FF" w:rsidRDefault="006E72FF" w:rsidP="00A40E0A">
            <w:pPr>
              <w:jc w:val="both"/>
              <w:rPr>
                <w:del w:id="2206" w:author="Pavla Trefilová" w:date="2019-11-18T17:19:00Z"/>
                <w:b/>
              </w:rPr>
            </w:pPr>
            <w:del w:id="2207" w:author="Pavla Trefilová" w:date="2019-11-18T17:19:00Z">
              <w:r>
                <w:rPr>
                  <w:b/>
                </w:rPr>
                <w:delText>Forma výuky</w:delText>
              </w:r>
            </w:del>
          </w:p>
        </w:tc>
        <w:tc>
          <w:tcPr>
            <w:tcW w:w="1207" w:type="dxa"/>
            <w:gridSpan w:val="2"/>
          </w:tcPr>
          <w:p w14:paraId="40AA90E4" w14:textId="77777777" w:rsidR="006E72FF" w:rsidRDefault="006E72FF" w:rsidP="00A40E0A">
            <w:pPr>
              <w:jc w:val="both"/>
              <w:rPr>
                <w:del w:id="2208" w:author="Pavla Trefilová" w:date="2019-11-18T17:19:00Z"/>
              </w:rPr>
            </w:pPr>
            <w:del w:id="2209" w:author="Pavla Trefilová" w:date="2019-11-18T17:19:00Z">
              <w:r>
                <w:delText>cvičení</w:delText>
              </w:r>
            </w:del>
          </w:p>
        </w:tc>
      </w:tr>
      <w:tr w:rsidR="006E72FF" w14:paraId="15A95DB1" w14:textId="77777777" w:rsidTr="00A40E0A">
        <w:trPr>
          <w:del w:id="2210" w:author="Pavla Trefilová" w:date="2019-11-18T17:19:00Z"/>
        </w:trPr>
        <w:tc>
          <w:tcPr>
            <w:tcW w:w="3086" w:type="dxa"/>
            <w:shd w:val="clear" w:color="auto" w:fill="F7CAAC"/>
          </w:tcPr>
          <w:p w14:paraId="1A6F5A61" w14:textId="77777777" w:rsidR="006E72FF" w:rsidRPr="006E72FF" w:rsidRDefault="006E72FF" w:rsidP="00B016E9">
            <w:pPr>
              <w:jc w:val="both"/>
              <w:rPr>
                <w:del w:id="2211" w:author="Pavla Trefilová" w:date="2019-11-18T17:19:00Z"/>
                <w:b/>
              </w:rPr>
            </w:pPr>
            <w:del w:id="2212" w:author="Pavla Trefilová" w:date="2019-11-18T17:19:00Z">
              <w:r w:rsidRPr="006E72FF">
                <w:rPr>
                  <w:b/>
                </w:rPr>
                <w:delText>Forma způsobu ověření studijních výsledků a další požadavky na studenta</w:delText>
              </w:r>
            </w:del>
          </w:p>
        </w:tc>
        <w:tc>
          <w:tcPr>
            <w:tcW w:w="6769" w:type="dxa"/>
            <w:gridSpan w:val="7"/>
            <w:tcBorders>
              <w:bottom w:val="nil"/>
            </w:tcBorders>
          </w:tcPr>
          <w:p w14:paraId="3CEAF6F5" w14:textId="77777777" w:rsidR="006E72FF" w:rsidRPr="006E72FF" w:rsidRDefault="006E72FF" w:rsidP="00B016E9">
            <w:pPr>
              <w:jc w:val="both"/>
              <w:rPr>
                <w:del w:id="2213" w:author="Pavla Trefilová" w:date="2019-11-18T17:19:00Z"/>
              </w:rPr>
            </w:pPr>
            <w:del w:id="2214" w:author="Pavla Trefilová" w:date="2019-11-18T17:19:00Z">
              <w:r w:rsidRPr="006E72FF">
                <w:delText>Způsob zakončení předmětu – zápočet, zkouška</w:delText>
              </w:r>
            </w:del>
          </w:p>
          <w:p w14:paraId="1D10E5EE" w14:textId="77777777" w:rsidR="006E72FF" w:rsidRPr="006E72FF" w:rsidRDefault="006E72FF" w:rsidP="00B016E9">
            <w:pPr>
              <w:jc w:val="both"/>
              <w:rPr>
                <w:del w:id="2215" w:author="Pavla Trefilová" w:date="2019-11-18T17:19:00Z"/>
              </w:rPr>
            </w:pPr>
            <w:del w:id="2216" w:author="Pavla Trefilová" w:date="2019-11-18T17:19:00Z">
              <w:r w:rsidRPr="006E72FF">
                <w:delText>Požadavky na zápočet:</w:delText>
              </w:r>
              <w:r w:rsidR="00B016E9">
                <w:delText xml:space="preserve"> </w:delText>
              </w:r>
              <w:r w:rsidR="00105E00" w:rsidRPr="00280882">
                <w:delText xml:space="preserve">80% účast na </w:delText>
              </w:r>
              <w:r w:rsidR="00105E00">
                <w:delText>cvičení</w:delText>
              </w:r>
              <w:r w:rsidR="00B016E9">
                <w:delText xml:space="preserve">; </w:delText>
              </w:r>
              <w:r w:rsidRPr="006E72FF">
                <w:delText>práce studentů je sledována komu</w:delText>
              </w:r>
              <w:r w:rsidR="00B016E9">
                <w:delText xml:space="preserve">nikačními aktivitami v hodinách; </w:delText>
              </w:r>
              <w:r w:rsidRPr="006E72FF">
                <w:delText>studenti absolvují průběžné testy a jeden test závěrečný, který musí splnit na 60</w:delText>
              </w:r>
              <w:r w:rsidR="00366F92">
                <w:delText xml:space="preserve"> </w:delText>
              </w:r>
              <w:r w:rsidRPr="006E72FF">
                <w:delText xml:space="preserve">%. </w:delText>
              </w:r>
            </w:del>
          </w:p>
          <w:p w14:paraId="2C519588" w14:textId="77777777" w:rsidR="006E72FF" w:rsidRPr="006E72FF" w:rsidRDefault="006E72FF" w:rsidP="00B016E9">
            <w:pPr>
              <w:jc w:val="both"/>
              <w:rPr>
                <w:del w:id="2217" w:author="Pavla Trefilová" w:date="2019-11-18T17:19:00Z"/>
              </w:rPr>
            </w:pPr>
            <w:del w:id="2218" w:author="Pavla Trefilová" w:date="2019-11-18T17:19:00Z">
              <w:r w:rsidRPr="006E72FF">
                <w:delText>Požadavky na zkoušku:</w:delText>
              </w:r>
              <w:r w:rsidR="00B016E9">
                <w:delText xml:space="preserve"> </w:delText>
              </w:r>
              <w:r w:rsidRPr="006E72FF">
                <w:delText xml:space="preserve">studenti přednesou prezentaci v německém jazyce k problematice studovaného oboru. </w:delText>
              </w:r>
            </w:del>
          </w:p>
          <w:p w14:paraId="50E2537A" w14:textId="77777777" w:rsidR="006E72FF" w:rsidRPr="006E72FF" w:rsidRDefault="006E72FF" w:rsidP="00B016E9">
            <w:pPr>
              <w:jc w:val="both"/>
              <w:rPr>
                <w:del w:id="2219" w:author="Pavla Trefilová" w:date="2019-11-18T17:19:00Z"/>
              </w:rPr>
            </w:pPr>
            <w:del w:id="2220" w:author="Pavla Trefilová" w:date="2019-11-18T17:19:00Z">
              <w:r w:rsidRPr="006E72FF">
                <w:delText>Vstupní znalost se předpokládá na úrovni B1+ Společného evropského referenčního rámce pro jazyk (SERR).</w:delText>
              </w:r>
            </w:del>
          </w:p>
        </w:tc>
      </w:tr>
      <w:tr w:rsidR="006E72FF" w14:paraId="3CB6991C" w14:textId="77777777" w:rsidTr="00B016E9">
        <w:trPr>
          <w:trHeight w:val="70"/>
          <w:del w:id="2221" w:author="Pavla Trefilová" w:date="2019-11-18T17:19:00Z"/>
        </w:trPr>
        <w:tc>
          <w:tcPr>
            <w:tcW w:w="9855" w:type="dxa"/>
            <w:gridSpan w:val="8"/>
            <w:tcBorders>
              <w:top w:val="nil"/>
            </w:tcBorders>
          </w:tcPr>
          <w:p w14:paraId="1D7C1822" w14:textId="77777777" w:rsidR="006E72FF" w:rsidRPr="006E72FF" w:rsidRDefault="006E72FF" w:rsidP="00B016E9">
            <w:pPr>
              <w:jc w:val="both"/>
              <w:rPr>
                <w:del w:id="2222" w:author="Pavla Trefilová" w:date="2019-11-18T17:19:00Z"/>
                <w:sz w:val="16"/>
              </w:rPr>
            </w:pPr>
          </w:p>
        </w:tc>
      </w:tr>
      <w:tr w:rsidR="006E72FF" w14:paraId="5D206853" w14:textId="77777777" w:rsidTr="00A40E0A">
        <w:trPr>
          <w:trHeight w:val="197"/>
          <w:del w:id="2223" w:author="Pavla Trefilová" w:date="2019-11-18T17:19:00Z"/>
        </w:trPr>
        <w:tc>
          <w:tcPr>
            <w:tcW w:w="3086" w:type="dxa"/>
            <w:tcBorders>
              <w:top w:val="nil"/>
            </w:tcBorders>
            <w:shd w:val="clear" w:color="auto" w:fill="F7CAAC"/>
          </w:tcPr>
          <w:p w14:paraId="441C88F6" w14:textId="77777777" w:rsidR="006E72FF" w:rsidRPr="006E72FF" w:rsidRDefault="006E72FF" w:rsidP="00B016E9">
            <w:pPr>
              <w:jc w:val="both"/>
              <w:rPr>
                <w:del w:id="2224" w:author="Pavla Trefilová" w:date="2019-11-18T17:19:00Z"/>
                <w:b/>
              </w:rPr>
            </w:pPr>
            <w:del w:id="2225" w:author="Pavla Trefilová" w:date="2019-11-18T17:19:00Z">
              <w:r w:rsidRPr="006E72FF">
                <w:rPr>
                  <w:b/>
                </w:rPr>
                <w:delText>Garant předmětu</w:delText>
              </w:r>
            </w:del>
          </w:p>
        </w:tc>
        <w:tc>
          <w:tcPr>
            <w:tcW w:w="6769" w:type="dxa"/>
            <w:gridSpan w:val="7"/>
            <w:tcBorders>
              <w:top w:val="nil"/>
            </w:tcBorders>
          </w:tcPr>
          <w:p w14:paraId="15BF0B47" w14:textId="77777777" w:rsidR="006E72FF" w:rsidRPr="006E72FF" w:rsidRDefault="006E72FF" w:rsidP="00B016E9">
            <w:pPr>
              <w:jc w:val="both"/>
              <w:rPr>
                <w:del w:id="2226" w:author="Pavla Trefilová" w:date="2019-11-18T17:19:00Z"/>
              </w:rPr>
            </w:pPr>
            <w:del w:id="2227" w:author="Pavla Trefilová" w:date="2019-11-18T17:19:00Z">
              <w:r w:rsidRPr="006E72FF">
                <w:delText>Mgr. Věra Kozáková, Ph.D.</w:delText>
              </w:r>
            </w:del>
          </w:p>
        </w:tc>
      </w:tr>
      <w:tr w:rsidR="006E72FF" w14:paraId="5CEB53D0" w14:textId="77777777" w:rsidTr="00A40E0A">
        <w:trPr>
          <w:trHeight w:val="243"/>
          <w:del w:id="2228" w:author="Pavla Trefilová" w:date="2019-11-18T17:19:00Z"/>
        </w:trPr>
        <w:tc>
          <w:tcPr>
            <w:tcW w:w="3086" w:type="dxa"/>
            <w:tcBorders>
              <w:top w:val="nil"/>
            </w:tcBorders>
            <w:shd w:val="clear" w:color="auto" w:fill="F7CAAC"/>
          </w:tcPr>
          <w:p w14:paraId="3F4F2792" w14:textId="77777777" w:rsidR="006E72FF" w:rsidRPr="006E72FF" w:rsidRDefault="006E72FF" w:rsidP="00B016E9">
            <w:pPr>
              <w:jc w:val="both"/>
              <w:rPr>
                <w:del w:id="2229" w:author="Pavla Trefilová" w:date="2019-11-18T17:19:00Z"/>
                <w:b/>
              </w:rPr>
            </w:pPr>
            <w:del w:id="2230" w:author="Pavla Trefilová" w:date="2019-11-18T17:19:00Z">
              <w:r w:rsidRPr="006E72FF">
                <w:rPr>
                  <w:b/>
                </w:rPr>
                <w:delText>Zapojení garanta do výuky předmětu</w:delText>
              </w:r>
            </w:del>
          </w:p>
        </w:tc>
        <w:tc>
          <w:tcPr>
            <w:tcW w:w="6769" w:type="dxa"/>
            <w:gridSpan w:val="7"/>
            <w:tcBorders>
              <w:top w:val="nil"/>
            </w:tcBorders>
          </w:tcPr>
          <w:p w14:paraId="5AADE9B3" w14:textId="77777777" w:rsidR="006E72FF" w:rsidRPr="006E72FF" w:rsidRDefault="00366F92" w:rsidP="00B016E9">
            <w:pPr>
              <w:jc w:val="both"/>
              <w:rPr>
                <w:del w:id="2231" w:author="Pavla Trefilová" w:date="2019-11-18T17:19:00Z"/>
              </w:rPr>
            </w:pPr>
            <w:del w:id="2232" w:author="Pavla Trefilová" w:date="2019-11-18T17:19:00Z">
              <w:r w:rsidRPr="00366F92">
                <w:delText>Garant se podílí v rozsahu 100 %, stanovuje koncepci cvičení a dohlíží na jejich jednotné vedení.</w:delText>
              </w:r>
            </w:del>
          </w:p>
        </w:tc>
      </w:tr>
      <w:tr w:rsidR="006E72FF" w14:paraId="36756A35" w14:textId="77777777" w:rsidTr="00A40E0A">
        <w:trPr>
          <w:del w:id="2233" w:author="Pavla Trefilová" w:date="2019-11-18T17:19:00Z"/>
        </w:trPr>
        <w:tc>
          <w:tcPr>
            <w:tcW w:w="3086" w:type="dxa"/>
            <w:shd w:val="clear" w:color="auto" w:fill="F7CAAC"/>
          </w:tcPr>
          <w:p w14:paraId="4AFB3FF5" w14:textId="77777777" w:rsidR="006E72FF" w:rsidRPr="006E72FF" w:rsidRDefault="006E72FF" w:rsidP="00B016E9">
            <w:pPr>
              <w:jc w:val="both"/>
              <w:rPr>
                <w:del w:id="2234" w:author="Pavla Trefilová" w:date="2019-11-18T17:19:00Z"/>
                <w:b/>
              </w:rPr>
            </w:pPr>
            <w:del w:id="2235" w:author="Pavla Trefilová" w:date="2019-11-18T17:19:00Z">
              <w:r w:rsidRPr="006E72FF">
                <w:rPr>
                  <w:b/>
                </w:rPr>
                <w:delText>Vyučující</w:delText>
              </w:r>
            </w:del>
          </w:p>
        </w:tc>
        <w:tc>
          <w:tcPr>
            <w:tcW w:w="6769" w:type="dxa"/>
            <w:gridSpan w:val="7"/>
            <w:tcBorders>
              <w:bottom w:val="nil"/>
            </w:tcBorders>
          </w:tcPr>
          <w:p w14:paraId="23D17B56" w14:textId="77777777" w:rsidR="006E72FF" w:rsidRPr="006E72FF" w:rsidRDefault="006E72FF" w:rsidP="00B016E9">
            <w:pPr>
              <w:jc w:val="both"/>
              <w:rPr>
                <w:del w:id="2236" w:author="Pavla Trefilová" w:date="2019-11-18T17:19:00Z"/>
              </w:rPr>
            </w:pPr>
            <w:del w:id="2237" w:author="Pavla Trefilová" w:date="2019-11-18T17:19:00Z">
              <w:r w:rsidRPr="006E72FF">
                <w:delText>Mgr. Věra Kozáková, Ph.D.</w:delText>
              </w:r>
              <w:r w:rsidR="00B016E9">
                <w:delText xml:space="preserve"> – cvičení (100%)</w:delText>
              </w:r>
            </w:del>
          </w:p>
        </w:tc>
      </w:tr>
      <w:tr w:rsidR="006E72FF" w14:paraId="109C9319" w14:textId="77777777" w:rsidTr="00B016E9">
        <w:trPr>
          <w:trHeight w:val="70"/>
          <w:del w:id="2238" w:author="Pavla Trefilová" w:date="2019-11-18T17:19:00Z"/>
        </w:trPr>
        <w:tc>
          <w:tcPr>
            <w:tcW w:w="9855" w:type="dxa"/>
            <w:gridSpan w:val="8"/>
            <w:tcBorders>
              <w:top w:val="nil"/>
            </w:tcBorders>
          </w:tcPr>
          <w:p w14:paraId="51785688" w14:textId="77777777" w:rsidR="006E72FF" w:rsidRPr="006E72FF" w:rsidRDefault="006E72FF" w:rsidP="00B016E9">
            <w:pPr>
              <w:jc w:val="both"/>
              <w:rPr>
                <w:del w:id="2239" w:author="Pavla Trefilová" w:date="2019-11-18T17:19:00Z"/>
                <w:sz w:val="16"/>
              </w:rPr>
            </w:pPr>
          </w:p>
        </w:tc>
      </w:tr>
      <w:tr w:rsidR="006E72FF" w14:paraId="3CB9E7C9" w14:textId="77777777" w:rsidTr="00A40E0A">
        <w:trPr>
          <w:del w:id="2240" w:author="Pavla Trefilová" w:date="2019-11-18T17:19:00Z"/>
        </w:trPr>
        <w:tc>
          <w:tcPr>
            <w:tcW w:w="3086" w:type="dxa"/>
            <w:shd w:val="clear" w:color="auto" w:fill="F7CAAC"/>
          </w:tcPr>
          <w:p w14:paraId="61C3EAF0" w14:textId="77777777" w:rsidR="006E72FF" w:rsidRPr="006E72FF" w:rsidRDefault="006E72FF" w:rsidP="00A40E0A">
            <w:pPr>
              <w:jc w:val="both"/>
              <w:rPr>
                <w:del w:id="2241" w:author="Pavla Trefilová" w:date="2019-11-18T17:19:00Z"/>
                <w:b/>
              </w:rPr>
            </w:pPr>
            <w:del w:id="2242" w:author="Pavla Trefilová" w:date="2019-11-18T17:19:00Z">
              <w:r w:rsidRPr="006E72FF">
                <w:rPr>
                  <w:b/>
                </w:rPr>
                <w:delText>Stručná anotace předmětu</w:delText>
              </w:r>
            </w:del>
          </w:p>
        </w:tc>
        <w:tc>
          <w:tcPr>
            <w:tcW w:w="6769" w:type="dxa"/>
            <w:gridSpan w:val="7"/>
            <w:tcBorders>
              <w:bottom w:val="nil"/>
            </w:tcBorders>
          </w:tcPr>
          <w:p w14:paraId="3418F69E" w14:textId="77777777" w:rsidR="006E72FF" w:rsidRPr="006E72FF" w:rsidRDefault="006E72FF" w:rsidP="00A40E0A">
            <w:pPr>
              <w:jc w:val="both"/>
              <w:rPr>
                <w:del w:id="2243" w:author="Pavla Trefilová" w:date="2019-11-18T17:19:00Z"/>
              </w:rPr>
            </w:pPr>
          </w:p>
        </w:tc>
      </w:tr>
      <w:tr w:rsidR="006E72FF" w14:paraId="29B18B0C" w14:textId="77777777" w:rsidTr="00A40E0A">
        <w:trPr>
          <w:trHeight w:val="3938"/>
          <w:del w:id="2244" w:author="Pavla Trefilová" w:date="2019-11-18T17:19:00Z"/>
        </w:trPr>
        <w:tc>
          <w:tcPr>
            <w:tcW w:w="9855" w:type="dxa"/>
            <w:gridSpan w:val="8"/>
            <w:tcBorders>
              <w:top w:val="nil"/>
              <w:bottom w:val="single" w:sz="12" w:space="0" w:color="auto"/>
            </w:tcBorders>
          </w:tcPr>
          <w:p w14:paraId="42FDE26F" w14:textId="77777777" w:rsidR="006E72FF" w:rsidRDefault="006E72FF" w:rsidP="00A40E0A">
            <w:pPr>
              <w:jc w:val="both"/>
              <w:rPr>
                <w:del w:id="2245" w:author="Pavla Trefilová" w:date="2019-11-18T17:19:00Z"/>
              </w:rPr>
            </w:pPr>
            <w:del w:id="2246" w:author="Pavla Trefilová" w:date="2019-11-18T17:19:00Z">
              <w:r w:rsidRPr="006E72FF">
                <w:delTex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delText>
              </w:r>
            </w:del>
          </w:p>
          <w:p w14:paraId="20E4A30E" w14:textId="77777777" w:rsidR="00A6535B" w:rsidRPr="006E72FF" w:rsidRDefault="00A6535B" w:rsidP="00A40E0A">
            <w:pPr>
              <w:jc w:val="both"/>
              <w:rPr>
                <w:del w:id="2247" w:author="Pavla Trefilová" w:date="2019-11-18T17:19:00Z"/>
              </w:rPr>
            </w:pPr>
            <w:del w:id="2248" w:author="Pavla Trefilová" w:date="2019-11-18T17:19:00Z">
              <w:r>
                <w:delText>Obsah</w:delText>
              </w:r>
            </w:del>
          </w:p>
          <w:p w14:paraId="7E5004AF" w14:textId="77777777" w:rsidR="006E72FF" w:rsidRPr="006E72FF" w:rsidRDefault="006E72FF" w:rsidP="001C2699">
            <w:pPr>
              <w:pStyle w:val="Odstavecseseznamem"/>
              <w:numPr>
                <w:ilvl w:val="0"/>
                <w:numId w:val="26"/>
              </w:numPr>
              <w:spacing w:after="0" w:line="240" w:lineRule="auto"/>
              <w:ind w:left="247" w:hanging="247"/>
              <w:jc w:val="both"/>
              <w:rPr>
                <w:del w:id="2249" w:author="Pavla Trefilová" w:date="2019-11-18T17:19:00Z"/>
                <w:rFonts w:ascii="Times New Roman" w:hAnsi="Times New Roman"/>
                <w:sz w:val="20"/>
                <w:szCs w:val="20"/>
              </w:rPr>
            </w:pPr>
            <w:del w:id="2250" w:author="Pavla Trefilová" w:date="2019-11-18T17:19:00Z">
              <w:r w:rsidRPr="006E72FF">
                <w:rPr>
                  <w:rFonts w:ascii="Times New Roman" w:hAnsi="Times New Roman"/>
                  <w:sz w:val="20"/>
                  <w:szCs w:val="20"/>
                </w:rPr>
                <w:delText>Kupní smlouva, odborná slovní zásoba</w:delText>
              </w:r>
            </w:del>
          </w:p>
          <w:p w14:paraId="5ED09B0B" w14:textId="77777777" w:rsidR="006E72FF" w:rsidRPr="006E72FF" w:rsidRDefault="006E72FF" w:rsidP="001C2699">
            <w:pPr>
              <w:pStyle w:val="Odstavecseseznamem"/>
              <w:numPr>
                <w:ilvl w:val="0"/>
                <w:numId w:val="26"/>
              </w:numPr>
              <w:spacing w:after="0" w:line="240" w:lineRule="auto"/>
              <w:ind w:left="247" w:hanging="247"/>
              <w:jc w:val="both"/>
              <w:rPr>
                <w:del w:id="2251" w:author="Pavla Trefilová" w:date="2019-11-18T17:19:00Z"/>
                <w:rFonts w:ascii="Times New Roman" w:hAnsi="Times New Roman"/>
                <w:sz w:val="20"/>
                <w:szCs w:val="20"/>
              </w:rPr>
            </w:pPr>
            <w:del w:id="2252" w:author="Pavla Trefilová" w:date="2019-11-18T17:19:00Z">
              <w:r w:rsidRPr="006E72FF">
                <w:rPr>
                  <w:rFonts w:ascii="Times New Roman" w:hAnsi="Times New Roman"/>
                  <w:sz w:val="20"/>
                  <w:szCs w:val="20"/>
                </w:rPr>
                <w:delText>Předminulý čas, užití ve větách</w:delText>
              </w:r>
            </w:del>
          </w:p>
          <w:p w14:paraId="03D8DD60" w14:textId="77777777" w:rsidR="006E72FF" w:rsidRPr="006E72FF" w:rsidRDefault="006E72FF" w:rsidP="001C2699">
            <w:pPr>
              <w:pStyle w:val="Odstavecseseznamem"/>
              <w:numPr>
                <w:ilvl w:val="0"/>
                <w:numId w:val="26"/>
              </w:numPr>
              <w:spacing w:after="0" w:line="240" w:lineRule="auto"/>
              <w:ind w:left="247" w:hanging="247"/>
              <w:jc w:val="both"/>
              <w:rPr>
                <w:del w:id="2253" w:author="Pavla Trefilová" w:date="2019-11-18T17:19:00Z"/>
                <w:rFonts w:ascii="Times New Roman" w:hAnsi="Times New Roman"/>
                <w:sz w:val="20"/>
                <w:szCs w:val="20"/>
              </w:rPr>
            </w:pPr>
            <w:del w:id="2254" w:author="Pavla Trefilová" w:date="2019-11-18T17:19:00Z">
              <w:r w:rsidRPr="006E72FF">
                <w:rPr>
                  <w:rFonts w:ascii="Times New Roman" w:hAnsi="Times New Roman"/>
                  <w:sz w:val="20"/>
                  <w:szCs w:val="20"/>
                </w:rPr>
                <w:delText>Rozkazovací způsob, opakování</w:delText>
              </w:r>
            </w:del>
          </w:p>
          <w:p w14:paraId="31B16053" w14:textId="77777777" w:rsidR="006E72FF" w:rsidRPr="006E72FF" w:rsidRDefault="006E72FF" w:rsidP="001C2699">
            <w:pPr>
              <w:pStyle w:val="Odstavecseseznamem"/>
              <w:numPr>
                <w:ilvl w:val="0"/>
                <w:numId w:val="26"/>
              </w:numPr>
              <w:spacing w:after="0" w:line="240" w:lineRule="auto"/>
              <w:ind w:left="247" w:hanging="247"/>
              <w:jc w:val="both"/>
              <w:rPr>
                <w:del w:id="2255" w:author="Pavla Trefilová" w:date="2019-11-18T17:19:00Z"/>
                <w:rFonts w:ascii="Times New Roman" w:hAnsi="Times New Roman"/>
                <w:sz w:val="20"/>
                <w:szCs w:val="20"/>
              </w:rPr>
            </w:pPr>
            <w:del w:id="2256" w:author="Pavla Trefilová" w:date="2019-11-18T17:19:00Z">
              <w:r w:rsidRPr="006E72FF">
                <w:rPr>
                  <w:rFonts w:ascii="Times New Roman" w:hAnsi="Times New Roman"/>
                  <w:sz w:val="20"/>
                  <w:szCs w:val="20"/>
                </w:rPr>
                <w:delText xml:space="preserve">Porovnání množství a kvality, dodací podmínky </w:delText>
              </w:r>
            </w:del>
          </w:p>
          <w:p w14:paraId="7CC92FAF" w14:textId="77777777" w:rsidR="006E72FF" w:rsidRPr="006E72FF" w:rsidRDefault="006E72FF" w:rsidP="001C2699">
            <w:pPr>
              <w:pStyle w:val="Odstavecseseznamem"/>
              <w:numPr>
                <w:ilvl w:val="0"/>
                <w:numId w:val="26"/>
              </w:numPr>
              <w:spacing w:after="0" w:line="240" w:lineRule="auto"/>
              <w:ind w:left="247" w:hanging="247"/>
              <w:jc w:val="both"/>
              <w:rPr>
                <w:del w:id="2257" w:author="Pavla Trefilová" w:date="2019-11-18T17:19:00Z"/>
                <w:rFonts w:ascii="Times New Roman" w:hAnsi="Times New Roman"/>
                <w:sz w:val="20"/>
                <w:szCs w:val="20"/>
              </w:rPr>
            </w:pPr>
            <w:del w:id="2258" w:author="Pavla Trefilová" w:date="2019-11-18T17:19:00Z">
              <w:r w:rsidRPr="006E72FF">
                <w:rPr>
                  <w:rFonts w:ascii="Times New Roman" w:hAnsi="Times New Roman"/>
                  <w:sz w:val="20"/>
                  <w:szCs w:val="20"/>
                </w:rPr>
                <w:delText>Rezervace a ubytování v hotelu</w:delText>
              </w:r>
            </w:del>
          </w:p>
          <w:p w14:paraId="4D373D1E" w14:textId="77777777" w:rsidR="006E72FF" w:rsidRPr="006E72FF" w:rsidRDefault="006E72FF" w:rsidP="001C2699">
            <w:pPr>
              <w:pStyle w:val="Odstavecseseznamem"/>
              <w:numPr>
                <w:ilvl w:val="0"/>
                <w:numId w:val="26"/>
              </w:numPr>
              <w:spacing w:after="0" w:line="240" w:lineRule="auto"/>
              <w:ind w:left="247" w:hanging="247"/>
              <w:jc w:val="both"/>
              <w:rPr>
                <w:del w:id="2259" w:author="Pavla Trefilová" w:date="2019-11-18T17:19:00Z"/>
                <w:rFonts w:ascii="Times New Roman" w:hAnsi="Times New Roman"/>
                <w:sz w:val="20"/>
                <w:szCs w:val="20"/>
              </w:rPr>
            </w:pPr>
            <w:del w:id="2260" w:author="Pavla Trefilová" w:date="2019-11-18T17:19:00Z">
              <w:r w:rsidRPr="006E72FF">
                <w:rPr>
                  <w:rFonts w:ascii="Times New Roman" w:hAnsi="Times New Roman"/>
                  <w:sz w:val="20"/>
                  <w:szCs w:val="20"/>
                </w:rPr>
                <w:delText xml:space="preserve">Systém vedlejších vět </w:delText>
              </w:r>
            </w:del>
          </w:p>
          <w:p w14:paraId="5B307B24" w14:textId="77777777" w:rsidR="006E72FF" w:rsidRPr="006E72FF" w:rsidRDefault="006E72FF" w:rsidP="001C2699">
            <w:pPr>
              <w:pStyle w:val="Odstavecseseznamem"/>
              <w:numPr>
                <w:ilvl w:val="0"/>
                <w:numId w:val="26"/>
              </w:numPr>
              <w:spacing w:after="0" w:line="240" w:lineRule="auto"/>
              <w:ind w:left="247" w:hanging="247"/>
              <w:jc w:val="both"/>
              <w:rPr>
                <w:del w:id="2261" w:author="Pavla Trefilová" w:date="2019-11-18T17:19:00Z"/>
                <w:rFonts w:ascii="Times New Roman" w:hAnsi="Times New Roman"/>
                <w:sz w:val="20"/>
                <w:szCs w:val="20"/>
              </w:rPr>
            </w:pPr>
            <w:del w:id="2262" w:author="Pavla Trefilová" w:date="2019-11-18T17:19:00Z">
              <w:r w:rsidRPr="006E72FF">
                <w:rPr>
                  <w:rFonts w:ascii="Times New Roman" w:hAnsi="Times New Roman"/>
                  <w:sz w:val="20"/>
                  <w:szCs w:val="20"/>
                </w:rPr>
                <w:delText xml:space="preserve">Procvičení vybraných vedlejších vět </w:delText>
              </w:r>
            </w:del>
          </w:p>
          <w:p w14:paraId="6DF10CB6" w14:textId="77777777" w:rsidR="006E72FF" w:rsidRPr="006E72FF" w:rsidRDefault="006E72FF" w:rsidP="001C2699">
            <w:pPr>
              <w:pStyle w:val="Odstavecseseznamem"/>
              <w:numPr>
                <w:ilvl w:val="0"/>
                <w:numId w:val="26"/>
              </w:numPr>
              <w:spacing w:after="0" w:line="240" w:lineRule="auto"/>
              <w:ind w:left="247" w:hanging="247"/>
              <w:jc w:val="both"/>
              <w:rPr>
                <w:del w:id="2263" w:author="Pavla Trefilová" w:date="2019-11-18T17:19:00Z"/>
                <w:rFonts w:ascii="Times New Roman" w:hAnsi="Times New Roman"/>
                <w:sz w:val="20"/>
                <w:szCs w:val="20"/>
              </w:rPr>
            </w:pPr>
            <w:del w:id="2264" w:author="Pavla Trefilová" w:date="2019-11-18T17:19:00Z">
              <w:r w:rsidRPr="006E72FF">
                <w:rPr>
                  <w:rFonts w:ascii="Times New Roman" w:hAnsi="Times New Roman"/>
                  <w:sz w:val="20"/>
                  <w:szCs w:val="20"/>
                </w:rPr>
                <w:delText xml:space="preserve">Neurčité tvary slovesné </w:delText>
              </w:r>
            </w:del>
          </w:p>
          <w:p w14:paraId="53818CE4" w14:textId="77777777" w:rsidR="006E72FF" w:rsidRPr="006E72FF" w:rsidRDefault="006E72FF" w:rsidP="001C2699">
            <w:pPr>
              <w:pStyle w:val="Odstavecseseznamem"/>
              <w:numPr>
                <w:ilvl w:val="0"/>
                <w:numId w:val="26"/>
              </w:numPr>
              <w:spacing w:after="0" w:line="240" w:lineRule="auto"/>
              <w:ind w:left="247" w:hanging="247"/>
              <w:jc w:val="both"/>
              <w:rPr>
                <w:del w:id="2265" w:author="Pavla Trefilová" w:date="2019-11-18T17:19:00Z"/>
                <w:rFonts w:ascii="Times New Roman" w:hAnsi="Times New Roman"/>
                <w:sz w:val="20"/>
                <w:szCs w:val="20"/>
              </w:rPr>
            </w:pPr>
            <w:del w:id="2266" w:author="Pavla Trefilová" w:date="2019-11-18T17:19:00Z">
              <w:r w:rsidRPr="006E72FF">
                <w:rPr>
                  <w:rFonts w:ascii="Times New Roman" w:hAnsi="Times New Roman"/>
                  <w:sz w:val="20"/>
                  <w:szCs w:val="20"/>
                </w:rPr>
                <w:delText>Dopravní prostředky</w:delText>
              </w:r>
            </w:del>
          </w:p>
          <w:p w14:paraId="2C06DA86" w14:textId="77777777" w:rsidR="006E72FF" w:rsidRPr="006E72FF" w:rsidRDefault="006E72FF" w:rsidP="001C2699">
            <w:pPr>
              <w:pStyle w:val="Odstavecseseznamem"/>
              <w:numPr>
                <w:ilvl w:val="0"/>
                <w:numId w:val="26"/>
              </w:numPr>
              <w:spacing w:after="0" w:line="240" w:lineRule="auto"/>
              <w:ind w:left="247" w:hanging="247"/>
              <w:jc w:val="both"/>
              <w:rPr>
                <w:del w:id="2267" w:author="Pavla Trefilová" w:date="2019-11-18T17:19:00Z"/>
                <w:rFonts w:ascii="Times New Roman" w:hAnsi="Times New Roman"/>
                <w:sz w:val="20"/>
                <w:szCs w:val="20"/>
              </w:rPr>
            </w:pPr>
            <w:del w:id="2268" w:author="Pavla Trefilová" w:date="2019-11-18T17:19:00Z">
              <w:r w:rsidRPr="006E72FF">
                <w:rPr>
                  <w:rFonts w:ascii="Times New Roman" w:hAnsi="Times New Roman"/>
                  <w:sz w:val="20"/>
                  <w:szCs w:val="20"/>
                </w:rPr>
                <w:delText>Odborné texty a slovní zásoba ve vztahu k přepravě zboží</w:delText>
              </w:r>
            </w:del>
          </w:p>
          <w:p w14:paraId="1DFA1C66" w14:textId="77777777" w:rsidR="006E72FF" w:rsidRPr="006E72FF" w:rsidRDefault="006E72FF" w:rsidP="001C2699">
            <w:pPr>
              <w:pStyle w:val="Odstavecseseznamem"/>
              <w:numPr>
                <w:ilvl w:val="0"/>
                <w:numId w:val="26"/>
              </w:numPr>
              <w:spacing w:after="0" w:line="240" w:lineRule="auto"/>
              <w:ind w:left="247" w:hanging="247"/>
              <w:jc w:val="both"/>
              <w:rPr>
                <w:del w:id="2269" w:author="Pavla Trefilová" w:date="2019-11-18T17:19:00Z"/>
                <w:rFonts w:ascii="Times New Roman" w:hAnsi="Times New Roman"/>
                <w:sz w:val="20"/>
                <w:szCs w:val="20"/>
              </w:rPr>
            </w:pPr>
            <w:del w:id="2270" w:author="Pavla Trefilová" w:date="2019-11-18T17:19:00Z">
              <w:r w:rsidRPr="006E72FF">
                <w:rPr>
                  <w:rFonts w:ascii="Times New Roman" w:hAnsi="Times New Roman"/>
                  <w:sz w:val="20"/>
                  <w:szCs w:val="20"/>
                </w:rPr>
                <w:delText>Graf a popis grafu</w:delText>
              </w:r>
            </w:del>
          </w:p>
          <w:p w14:paraId="1F20471A" w14:textId="77777777" w:rsidR="006E72FF" w:rsidRPr="006E72FF" w:rsidRDefault="006E72FF" w:rsidP="001C2699">
            <w:pPr>
              <w:pStyle w:val="Odstavecseseznamem"/>
              <w:numPr>
                <w:ilvl w:val="0"/>
                <w:numId w:val="26"/>
              </w:numPr>
              <w:spacing w:after="0" w:line="240" w:lineRule="auto"/>
              <w:ind w:left="247" w:hanging="247"/>
              <w:jc w:val="both"/>
              <w:rPr>
                <w:del w:id="2271" w:author="Pavla Trefilová" w:date="2019-11-18T17:19:00Z"/>
                <w:rFonts w:ascii="Times New Roman" w:hAnsi="Times New Roman"/>
                <w:sz w:val="20"/>
                <w:szCs w:val="20"/>
              </w:rPr>
            </w:pPr>
            <w:del w:id="2272" w:author="Pavla Trefilová" w:date="2019-11-18T17:19:00Z">
              <w:r w:rsidRPr="006E72FF">
                <w:rPr>
                  <w:rFonts w:ascii="Times New Roman" w:hAnsi="Times New Roman"/>
                  <w:sz w:val="20"/>
                  <w:szCs w:val="20"/>
                </w:rPr>
                <w:delText>Prezentace ekonomických ukazatelů</w:delText>
              </w:r>
            </w:del>
          </w:p>
          <w:p w14:paraId="34548650" w14:textId="77777777" w:rsidR="006E72FF" w:rsidRPr="006E72FF" w:rsidRDefault="006E72FF" w:rsidP="001C2699">
            <w:pPr>
              <w:pStyle w:val="Odstavecseseznamem"/>
              <w:numPr>
                <w:ilvl w:val="0"/>
                <w:numId w:val="26"/>
              </w:numPr>
              <w:spacing w:after="0" w:line="240" w:lineRule="auto"/>
              <w:ind w:left="247" w:hanging="247"/>
              <w:jc w:val="both"/>
              <w:rPr>
                <w:del w:id="2273" w:author="Pavla Trefilová" w:date="2019-11-18T17:19:00Z"/>
                <w:rFonts w:ascii="Times New Roman" w:hAnsi="Times New Roman"/>
                <w:sz w:val="20"/>
                <w:szCs w:val="20"/>
              </w:rPr>
            </w:pPr>
            <w:del w:id="2274" w:author="Pavla Trefilová" w:date="2019-11-18T17:19:00Z">
              <w:r w:rsidRPr="006E72FF">
                <w:rPr>
                  <w:rFonts w:ascii="Times New Roman" w:hAnsi="Times New Roman"/>
                  <w:sz w:val="20"/>
                  <w:szCs w:val="20"/>
                </w:rPr>
                <w:delText>Testování</w:delText>
              </w:r>
            </w:del>
          </w:p>
        </w:tc>
      </w:tr>
      <w:tr w:rsidR="006E72FF" w14:paraId="434FFCBD" w14:textId="77777777" w:rsidTr="00A40E0A">
        <w:trPr>
          <w:trHeight w:val="265"/>
          <w:del w:id="2275" w:author="Pavla Trefilová" w:date="2019-11-18T17:19:00Z"/>
        </w:trPr>
        <w:tc>
          <w:tcPr>
            <w:tcW w:w="3653" w:type="dxa"/>
            <w:gridSpan w:val="2"/>
            <w:tcBorders>
              <w:top w:val="nil"/>
            </w:tcBorders>
            <w:shd w:val="clear" w:color="auto" w:fill="F7CAAC"/>
          </w:tcPr>
          <w:p w14:paraId="1B3018FD" w14:textId="77777777" w:rsidR="006E72FF" w:rsidRPr="006E72FF" w:rsidRDefault="006E72FF" w:rsidP="00A40E0A">
            <w:pPr>
              <w:jc w:val="both"/>
              <w:rPr>
                <w:del w:id="2276" w:author="Pavla Trefilová" w:date="2019-11-18T17:19:00Z"/>
              </w:rPr>
            </w:pPr>
            <w:del w:id="2277" w:author="Pavla Trefilová" w:date="2019-11-18T17:19:00Z">
              <w:r w:rsidRPr="006E72FF">
                <w:rPr>
                  <w:b/>
                </w:rPr>
                <w:delText>Studijní literatura a studijní pomůcky</w:delText>
              </w:r>
            </w:del>
          </w:p>
        </w:tc>
        <w:tc>
          <w:tcPr>
            <w:tcW w:w="6202" w:type="dxa"/>
            <w:gridSpan w:val="6"/>
            <w:tcBorders>
              <w:top w:val="nil"/>
              <w:bottom w:val="nil"/>
            </w:tcBorders>
          </w:tcPr>
          <w:p w14:paraId="1F3B5C48" w14:textId="77777777" w:rsidR="006E72FF" w:rsidRPr="006E72FF" w:rsidRDefault="006E72FF" w:rsidP="00A40E0A">
            <w:pPr>
              <w:jc w:val="both"/>
              <w:rPr>
                <w:del w:id="2278" w:author="Pavla Trefilová" w:date="2019-11-18T17:19:00Z"/>
              </w:rPr>
            </w:pPr>
          </w:p>
        </w:tc>
      </w:tr>
      <w:tr w:rsidR="006E72FF" w14:paraId="2F6D1344" w14:textId="77777777" w:rsidTr="00A40E0A">
        <w:trPr>
          <w:trHeight w:val="1497"/>
          <w:del w:id="2279" w:author="Pavla Trefilová" w:date="2019-11-18T17:19:00Z"/>
        </w:trPr>
        <w:tc>
          <w:tcPr>
            <w:tcW w:w="9855" w:type="dxa"/>
            <w:gridSpan w:val="8"/>
            <w:tcBorders>
              <w:top w:val="nil"/>
            </w:tcBorders>
          </w:tcPr>
          <w:p w14:paraId="6E9FBC8B" w14:textId="77777777" w:rsidR="006E72FF" w:rsidRPr="006E72FF" w:rsidRDefault="006E72FF" w:rsidP="00A40E0A">
            <w:pPr>
              <w:jc w:val="both"/>
              <w:rPr>
                <w:del w:id="2280" w:author="Pavla Trefilová" w:date="2019-11-18T17:19:00Z"/>
                <w:b/>
              </w:rPr>
            </w:pPr>
            <w:del w:id="2281" w:author="Pavla Trefilová" w:date="2019-11-18T17:19:00Z">
              <w:r w:rsidRPr="006E72FF">
                <w:rPr>
                  <w:b/>
                </w:rPr>
                <w:delText>Povinná literatura</w:delText>
              </w:r>
            </w:del>
          </w:p>
          <w:p w14:paraId="01111131" w14:textId="77777777" w:rsidR="00366F92" w:rsidRPr="006E72FF" w:rsidRDefault="00366F92" w:rsidP="00366F92">
            <w:pPr>
              <w:jc w:val="both"/>
              <w:rPr>
                <w:del w:id="2282" w:author="Pavla Trefilová" w:date="2019-11-18T17:19:00Z"/>
              </w:rPr>
            </w:pPr>
            <w:del w:id="2283" w:author="Pavla Trefilová" w:date="2019-11-18T17:19:00Z">
              <w:r w:rsidRPr="006E72FF">
                <w:delText xml:space="preserve">GOTTSTEIN-SCHRAMM, B. </w:delText>
              </w:r>
              <w:r w:rsidRPr="006E72FF">
                <w:rPr>
                  <w:i/>
                </w:rPr>
                <w:delText xml:space="preserve">Grammatik – ganz klar! </w:delText>
              </w:r>
              <w:r w:rsidRPr="006E72FF">
                <w:delText>Ismaning: Hueber Verlag, 2011, 224 s. ISBN 978-3-19-051555-4.</w:delText>
              </w:r>
            </w:del>
          </w:p>
          <w:p w14:paraId="06CD3F79" w14:textId="77777777" w:rsidR="00366F92" w:rsidRPr="006E72FF" w:rsidRDefault="00366F92" w:rsidP="00366F92">
            <w:pPr>
              <w:jc w:val="both"/>
              <w:rPr>
                <w:del w:id="2284" w:author="Pavla Trefilová" w:date="2019-11-18T17:19:00Z"/>
              </w:rPr>
            </w:pPr>
            <w:del w:id="2285" w:author="Pavla Trefilová" w:date="2019-11-18T17:19:00Z">
              <w:r w:rsidRPr="006E72FF">
                <w:delText xml:space="preserve">KRENN, W., PUCHTA, H. </w:delText>
              </w:r>
              <w:r w:rsidRPr="006E72FF">
                <w:rPr>
                  <w:i/>
                </w:rPr>
                <w:delText>Motive</w:delText>
              </w:r>
              <w:r w:rsidRPr="006E72FF">
                <w:delText>. München: Hueber Verlag, 2016, 260 s. ISBN 978-3-19-001878-9.</w:delText>
              </w:r>
            </w:del>
          </w:p>
          <w:p w14:paraId="0B08C10E" w14:textId="77777777" w:rsidR="00C17226" w:rsidRPr="006E72FF" w:rsidRDefault="00C17226" w:rsidP="00C17226">
            <w:pPr>
              <w:jc w:val="both"/>
              <w:rPr>
                <w:del w:id="2286" w:author="Pavla Trefilová" w:date="2019-11-18T17:19:00Z"/>
                <w:b/>
              </w:rPr>
            </w:pPr>
            <w:del w:id="2287" w:author="Pavla Trefilová" w:date="2019-11-18T17:19:00Z">
              <w:r w:rsidRPr="006E72FF">
                <w:delText xml:space="preserve">MICHŇOVÁ, I. </w:delText>
              </w:r>
              <w:r w:rsidRPr="006E72FF">
                <w:rPr>
                  <w:i/>
                </w:rPr>
                <w:delText>Deutsch im Beruf.</w:delText>
              </w:r>
              <w:r w:rsidRPr="006E72FF">
                <w:delText xml:space="preserve"> 1. vyd. Praha: Grada, 2008, 128 s. ISBN 978-80-247-2408-9.</w:delText>
              </w:r>
            </w:del>
          </w:p>
          <w:p w14:paraId="69E2E89F" w14:textId="77777777" w:rsidR="006E72FF" w:rsidRPr="006E72FF" w:rsidRDefault="006E72FF" w:rsidP="00A40E0A">
            <w:pPr>
              <w:jc w:val="both"/>
              <w:rPr>
                <w:del w:id="2288" w:author="Pavla Trefilová" w:date="2019-11-18T17:19:00Z"/>
                <w:b/>
              </w:rPr>
            </w:pPr>
            <w:del w:id="2289" w:author="Pavla Trefilová" w:date="2019-11-18T17:19:00Z">
              <w:r w:rsidRPr="006E72FF">
                <w:rPr>
                  <w:b/>
                </w:rPr>
                <w:delText>Doporučená literatura</w:delText>
              </w:r>
            </w:del>
          </w:p>
          <w:p w14:paraId="41031C9A" w14:textId="77777777" w:rsidR="006E72FF" w:rsidRPr="006E72FF" w:rsidRDefault="006E72FF" w:rsidP="00A6535B">
            <w:pPr>
              <w:jc w:val="both"/>
              <w:rPr>
                <w:del w:id="2290" w:author="Pavla Trefilová" w:date="2019-11-18T17:19:00Z"/>
              </w:rPr>
            </w:pPr>
            <w:del w:id="2291" w:author="Pavla Trefilová" w:date="2019-11-18T17:19:00Z">
              <w:r w:rsidRPr="00B016E9">
                <w:delText>Doplňující materiály:</w:delText>
              </w:r>
              <w:r w:rsidR="00A6535B">
                <w:delText xml:space="preserve"> </w:delText>
              </w:r>
              <w:r w:rsidR="00A64CD8">
                <w:fldChar w:fldCharType="begin"/>
              </w:r>
              <w:r w:rsidR="00A64CD8">
                <w:delInstrText xml:space="preserve"> HYPERLINK "https://www.deutsch-perfekt.com/" </w:delInstrText>
              </w:r>
              <w:r w:rsidR="00A64CD8">
                <w:fldChar w:fldCharType="separate"/>
              </w:r>
              <w:r w:rsidRPr="00B016E9">
                <w:rPr>
                  <w:rStyle w:val="Hypertextovodkaz"/>
                  <w:color w:val="auto"/>
                  <w:u w:val="none"/>
                </w:rPr>
                <w:delText>https://www.deutsch-perfekt.com/</w:delText>
              </w:r>
              <w:r w:rsidR="00A64CD8">
                <w:rPr>
                  <w:rStyle w:val="Hypertextovodkaz"/>
                  <w:color w:val="auto"/>
                  <w:u w:val="none"/>
                </w:rPr>
                <w:fldChar w:fldCharType="end"/>
              </w:r>
              <w:r w:rsidR="00A6535B">
                <w:rPr>
                  <w:rStyle w:val="Hypertextovodkaz"/>
                  <w:color w:val="auto"/>
                  <w:u w:val="none"/>
                </w:rPr>
                <w:delText xml:space="preserve">; </w:delText>
              </w:r>
              <w:r w:rsidR="00A64CD8">
                <w:fldChar w:fldCharType="begin"/>
              </w:r>
              <w:r w:rsidR="00A64CD8">
                <w:delInstrText xml:space="preserve"> HYPERLINK "http://www.wirtschaftsdeutsch.de/lehrmaterialien/index.php" </w:delInstrText>
              </w:r>
              <w:r w:rsidR="00A64CD8">
                <w:fldChar w:fldCharType="separate"/>
              </w:r>
              <w:r w:rsidRPr="00B016E9">
                <w:rPr>
                  <w:rStyle w:val="Hypertextovodkaz"/>
                  <w:color w:val="auto"/>
                  <w:u w:val="none"/>
                </w:rPr>
                <w:delText>http://www.wirtschaftsdeutsch.de/lehrmaterialien/index.php</w:delText>
              </w:r>
              <w:r w:rsidR="00A64CD8">
                <w:rPr>
                  <w:rStyle w:val="Hypertextovodkaz"/>
                  <w:color w:val="auto"/>
                  <w:u w:val="none"/>
                </w:rPr>
                <w:fldChar w:fldCharType="end"/>
              </w:r>
              <w:r w:rsidR="00A6535B">
                <w:rPr>
                  <w:rStyle w:val="Hypertextovodkaz"/>
                  <w:color w:val="auto"/>
                  <w:u w:val="none"/>
                </w:rPr>
                <w:delText xml:space="preserve">; </w:delText>
              </w:r>
              <w:r w:rsidR="00A64CD8">
                <w:fldChar w:fldCharType="begin"/>
              </w:r>
              <w:r w:rsidR="00A64CD8">
                <w:delInstrText xml:space="preserve"> HYPERLINK "https://www.hueber.de/seite/pg_lehren_unterrichtsplan_mot" </w:delInstrText>
              </w:r>
              <w:r w:rsidR="00A64CD8">
                <w:fldChar w:fldCharType="separate"/>
              </w:r>
              <w:r w:rsidRPr="00B016E9">
                <w:rPr>
                  <w:rStyle w:val="Hypertextovodkaz"/>
                  <w:color w:val="auto"/>
                  <w:u w:val="none"/>
                </w:rPr>
                <w:delText>https://www.hueber.de/seite/pg_lehren_unterrichtsplan_mot</w:delText>
              </w:r>
              <w:r w:rsidR="00A64CD8">
                <w:rPr>
                  <w:rStyle w:val="Hypertextovodkaz"/>
                  <w:color w:val="auto"/>
                  <w:u w:val="none"/>
                </w:rPr>
                <w:fldChar w:fldCharType="end"/>
              </w:r>
            </w:del>
          </w:p>
        </w:tc>
      </w:tr>
      <w:tr w:rsidR="006E72FF" w14:paraId="4E903434" w14:textId="77777777" w:rsidTr="00A40E0A">
        <w:trPr>
          <w:del w:id="2292" w:author="Pavla Trefilová" w:date="2019-11-18T17:1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88F0F2" w14:textId="77777777" w:rsidR="006E72FF" w:rsidRPr="006E72FF" w:rsidRDefault="006E72FF" w:rsidP="00A40E0A">
            <w:pPr>
              <w:jc w:val="center"/>
              <w:rPr>
                <w:del w:id="2293" w:author="Pavla Trefilová" w:date="2019-11-18T17:19:00Z"/>
                <w:b/>
              </w:rPr>
            </w:pPr>
            <w:del w:id="2294" w:author="Pavla Trefilová" w:date="2019-11-18T17:19:00Z">
              <w:r w:rsidRPr="006E72FF">
                <w:rPr>
                  <w:b/>
                </w:rPr>
                <w:delText>Informace ke kombinované nebo distanční formě</w:delText>
              </w:r>
            </w:del>
          </w:p>
        </w:tc>
      </w:tr>
      <w:tr w:rsidR="006E72FF" w14:paraId="2FCD8F83" w14:textId="77777777" w:rsidTr="00A40E0A">
        <w:trPr>
          <w:del w:id="2295" w:author="Pavla Trefilová" w:date="2019-11-18T17:19:00Z"/>
        </w:trPr>
        <w:tc>
          <w:tcPr>
            <w:tcW w:w="4787" w:type="dxa"/>
            <w:gridSpan w:val="3"/>
            <w:tcBorders>
              <w:top w:val="single" w:sz="2" w:space="0" w:color="auto"/>
            </w:tcBorders>
            <w:shd w:val="clear" w:color="auto" w:fill="F7CAAC"/>
          </w:tcPr>
          <w:p w14:paraId="0D2F82E3" w14:textId="77777777" w:rsidR="006E72FF" w:rsidRPr="006E72FF" w:rsidRDefault="006E72FF" w:rsidP="00A40E0A">
            <w:pPr>
              <w:jc w:val="both"/>
              <w:rPr>
                <w:del w:id="2296" w:author="Pavla Trefilová" w:date="2019-11-18T17:19:00Z"/>
              </w:rPr>
            </w:pPr>
            <w:del w:id="2297" w:author="Pavla Trefilová" w:date="2019-11-18T17:19:00Z">
              <w:r w:rsidRPr="006E72FF">
                <w:rPr>
                  <w:b/>
                </w:rPr>
                <w:delText>Rozsah konzultací (soustředění)</w:delText>
              </w:r>
            </w:del>
          </w:p>
        </w:tc>
        <w:tc>
          <w:tcPr>
            <w:tcW w:w="889" w:type="dxa"/>
            <w:tcBorders>
              <w:top w:val="single" w:sz="2" w:space="0" w:color="auto"/>
            </w:tcBorders>
          </w:tcPr>
          <w:p w14:paraId="72BD09B1" w14:textId="77777777" w:rsidR="006E72FF" w:rsidRPr="006E72FF" w:rsidRDefault="006E72FF" w:rsidP="00A40E0A">
            <w:pPr>
              <w:jc w:val="both"/>
              <w:rPr>
                <w:del w:id="2298" w:author="Pavla Trefilová" w:date="2019-11-18T17:19:00Z"/>
              </w:rPr>
            </w:pPr>
          </w:p>
        </w:tc>
        <w:tc>
          <w:tcPr>
            <w:tcW w:w="4179" w:type="dxa"/>
            <w:gridSpan w:val="4"/>
            <w:tcBorders>
              <w:top w:val="single" w:sz="2" w:space="0" w:color="auto"/>
            </w:tcBorders>
            <w:shd w:val="clear" w:color="auto" w:fill="F7CAAC"/>
          </w:tcPr>
          <w:p w14:paraId="5929B33A" w14:textId="77777777" w:rsidR="006E72FF" w:rsidRDefault="006E72FF" w:rsidP="00A40E0A">
            <w:pPr>
              <w:jc w:val="both"/>
              <w:rPr>
                <w:del w:id="2299" w:author="Pavla Trefilová" w:date="2019-11-18T17:19:00Z"/>
                <w:b/>
              </w:rPr>
            </w:pPr>
            <w:del w:id="2300" w:author="Pavla Trefilová" w:date="2019-11-18T17:19:00Z">
              <w:r>
                <w:rPr>
                  <w:b/>
                </w:rPr>
                <w:delText xml:space="preserve">hodin </w:delText>
              </w:r>
            </w:del>
          </w:p>
        </w:tc>
      </w:tr>
      <w:tr w:rsidR="006E72FF" w14:paraId="43FEE550" w14:textId="77777777" w:rsidTr="00A40E0A">
        <w:trPr>
          <w:del w:id="2301" w:author="Pavla Trefilová" w:date="2019-11-18T17:19:00Z"/>
        </w:trPr>
        <w:tc>
          <w:tcPr>
            <w:tcW w:w="9855" w:type="dxa"/>
            <w:gridSpan w:val="8"/>
            <w:shd w:val="clear" w:color="auto" w:fill="F7CAAC"/>
          </w:tcPr>
          <w:p w14:paraId="7C076D74" w14:textId="77777777" w:rsidR="006E72FF" w:rsidRPr="006E72FF" w:rsidRDefault="006E72FF" w:rsidP="00A40E0A">
            <w:pPr>
              <w:jc w:val="both"/>
              <w:rPr>
                <w:del w:id="2302" w:author="Pavla Trefilová" w:date="2019-11-18T17:19:00Z"/>
                <w:b/>
              </w:rPr>
            </w:pPr>
            <w:del w:id="2303" w:author="Pavla Trefilová" w:date="2019-11-18T17:19:00Z">
              <w:r w:rsidRPr="006E72FF">
                <w:rPr>
                  <w:b/>
                </w:rPr>
                <w:delText>Informace o způsobu kontaktu s vyučujícím</w:delText>
              </w:r>
            </w:del>
          </w:p>
        </w:tc>
      </w:tr>
      <w:tr w:rsidR="006E72FF" w14:paraId="126520FD" w14:textId="77777777" w:rsidTr="00A40E0A">
        <w:trPr>
          <w:trHeight w:val="594"/>
          <w:del w:id="2304" w:author="Pavla Trefilová" w:date="2019-11-18T17:19:00Z"/>
        </w:trPr>
        <w:tc>
          <w:tcPr>
            <w:tcW w:w="9855" w:type="dxa"/>
            <w:gridSpan w:val="8"/>
          </w:tcPr>
          <w:p w14:paraId="24B016BD" w14:textId="77777777" w:rsidR="006E72FF" w:rsidRPr="006E72FF" w:rsidRDefault="00B016E9" w:rsidP="00A40E0A">
            <w:pPr>
              <w:jc w:val="both"/>
              <w:rPr>
                <w:del w:id="2305" w:author="Pavla Trefilová" w:date="2019-11-18T17:19:00Z"/>
              </w:rPr>
            </w:pPr>
            <w:del w:id="2306" w:author="Pavla Trefilová" w:date="2019-11-18T17:19:00Z">
              <w:r w:rsidRPr="006E72FF">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14:paraId="33BB9D32" w14:textId="4CAF3299" w:rsidR="00366F92" w:rsidRDefault="00366F92">
      <w:del w:id="2307" w:author="Pavla Trefilová" w:date="2019-11-18T17:19:00Z">
        <w:r>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36D5A1C8" w14:textId="77777777" w:rsidTr="00A40E0A">
        <w:tc>
          <w:tcPr>
            <w:tcW w:w="9855" w:type="dxa"/>
            <w:gridSpan w:val="8"/>
            <w:tcBorders>
              <w:bottom w:val="double" w:sz="4" w:space="0" w:color="auto"/>
            </w:tcBorders>
            <w:shd w:val="clear" w:color="auto" w:fill="BDD6EE"/>
          </w:tcPr>
          <w:p w14:paraId="3F8A4714" w14:textId="77777777" w:rsidR="00465E29" w:rsidRDefault="00465E29" w:rsidP="00A40E0A">
            <w:pPr>
              <w:jc w:val="both"/>
              <w:rPr>
                <w:b/>
                <w:sz w:val="28"/>
              </w:rPr>
            </w:pPr>
            <w:r>
              <w:lastRenderedPageBreak/>
              <w:br w:type="page"/>
            </w:r>
            <w:r>
              <w:rPr>
                <w:b/>
                <w:sz w:val="28"/>
              </w:rPr>
              <w:t>B-III – Charakteristika studijního předmětu</w:t>
            </w:r>
          </w:p>
        </w:tc>
      </w:tr>
      <w:tr w:rsidR="00465E29" w14:paraId="7091D1D7" w14:textId="77777777" w:rsidTr="00A40E0A">
        <w:tc>
          <w:tcPr>
            <w:tcW w:w="3086" w:type="dxa"/>
            <w:tcBorders>
              <w:top w:val="double" w:sz="4" w:space="0" w:color="auto"/>
            </w:tcBorders>
            <w:shd w:val="clear" w:color="auto" w:fill="F7CAAC"/>
          </w:tcPr>
          <w:p w14:paraId="3CAC557D"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3A588277"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C00EDC0" w14:textId="77777777" w:rsidTr="00A40E0A">
        <w:trPr>
          <w:trHeight w:val="249"/>
        </w:trPr>
        <w:tc>
          <w:tcPr>
            <w:tcW w:w="3086" w:type="dxa"/>
            <w:shd w:val="clear" w:color="auto" w:fill="F7CAAC"/>
          </w:tcPr>
          <w:p w14:paraId="252C114E" w14:textId="77777777" w:rsidR="00465E29" w:rsidRPr="00465E29" w:rsidRDefault="00465E29" w:rsidP="00A40E0A">
            <w:pPr>
              <w:jc w:val="both"/>
              <w:rPr>
                <w:b/>
              </w:rPr>
            </w:pPr>
            <w:r w:rsidRPr="00465E29">
              <w:rPr>
                <w:b/>
              </w:rPr>
              <w:t>Typ předmětu</w:t>
            </w:r>
          </w:p>
        </w:tc>
        <w:tc>
          <w:tcPr>
            <w:tcW w:w="3406" w:type="dxa"/>
            <w:gridSpan w:val="4"/>
          </w:tcPr>
          <w:p w14:paraId="26A09BE7" w14:textId="77777777" w:rsidR="00465E29" w:rsidRPr="00465E29" w:rsidRDefault="00465E29" w:rsidP="00A40E0A">
            <w:pPr>
              <w:jc w:val="both"/>
            </w:pPr>
            <w:r w:rsidRPr="00465E29">
              <w:t>povinný „P“</w:t>
            </w:r>
          </w:p>
        </w:tc>
        <w:tc>
          <w:tcPr>
            <w:tcW w:w="2695" w:type="dxa"/>
            <w:gridSpan w:val="2"/>
            <w:shd w:val="clear" w:color="auto" w:fill="F7CAAC"/>
          </w:tcPr>
          <w:p w14:paraId="7A89BA17" w14:textId="77777777" w:rsidR="00465E29" w:rsidRDefault="00465E29" w:rsidP="00A40E0A">
            <w:pPr>
              <w:jc w:val="both"/>
            </w:pPr>
            <w:r>
              <w:rPr>
                <w:b/>
              </w:rPr>
              <w:t>doporučený ročník / semestr</w:t>
            </w:r>
          </w:p>
        </w:tc>
        <w:tc>
          <w:tcPr>
            <w:tcW w:w="668" w:type="dxa"/>
          </w:tcPr>
          <w:p w14:paraId="10B50802" w14:textId="77777777" w:rsidR="00465E29" w:rsidRDefault="00465E29" w:rsidP="00A40E0A">
            <w:pPr>
              <w:jc w:val="both"/>
            </w:pPr>
            <w:r>
              <w:t>2/Z</w:t>
            </w:r>
          </w:p>
        </w:tc>
      </w:tr>
      <w:tr w:rsidR="00465E29" w14:paraId="3E3341FB" w14:textId="77777777" w:rsidTr="00A40E0A">
        <w:tc>
          <w:tcPr>
            <w:tcW w:w="3086" w:type="dxa"/>
            <w:shd w:val="clear" w:color="auto" w:fill="F7CAAC"/>
          </w:tcPr>
          <w:p w14:paraId="1AAD9AFF" w14:textId="77777777" w:rsidR="00465E29" w:rsidRPr="00465E29" w:rsidRDefault="00465E29" w:rsidP="00A40E0A">
            <w:pPr>
              <w:jc w:val="both"/>
              <w:rPr>
                <w:b/>
              </w:rPr>
            </w:pPr>
            <w:r w:rsidRPr="00465E29">
              <w:rPr>
                <w:b/>
              </w:rPr>
              <w:t>Rozsah studijního předmětu</w:t>
            </w:r>
          </w:p>
        </w:tc>
        <w:tc>
          <w:tcPr>
            <w:tcW w:w="1701" w:type="dxa"/>
            <w:gridSpan w:val="2"/>
          </w:tcPr>
          <w:p w14:paraId="111FDD9D" w14:textId="77777777" w:rsidR="00465E29" w:rsidRPr="00465E29" w:rsidRDefault="00465E29" w:rsidP="00A40E0A">
            <w:pPr>
              <w:jc w:val="both"/>
            </w:pPr>
            <w:r w:rsidRPr="00465E29">
              <w:t>39c</w:t>
            </w:r>
          </w:p>
        </w:tc>
        <w:tc>
          <w:tcPr>
            <w:tcW w:w="889" w:type="dxa"/>
            <w:shd w:val="clear" w:color="auto" w:fill="F7CAAC"/>
          </w:tcPr>
          <w:p w14:paraId="0E8593A0" w14:textId="77777777" w:rsidR="00465E29" w:rsidRPr="00465E29" w:rsidRDefault="00465E29" w:rsidP="00A40E0A">
            <w:pPr>
              <w:jc w:val="both"/>
              <w:rPr>
                <w:b/>
              </w:rPr>
            </w:pPr>
            <w:r w:rsidRPr="00465E29">
              <w:rPr>
                <w:b/>
              </w:rPr>
              <w:t xml:space="preserve">hod. </w:t>
            </w:r>
          </w:p>
        </w:tc>
        <w:tc>
          <w:tcPr>
            <w:tcW w:w="816" w:type="dxa"/>
          </w:tcPr>
          <w:p w14:paraId="357D0E75" w14:textId="77777777" w:rsidR="00465E29" w:rsidRDefault="00465E29" w:rsidP="00A40E0A">
            <w:pPr>
              <w:jc w:val="both"/>
            </w:pPr>
            <w:r>
              <w:t>39</w:t>
            </w:r>
          </w:p>
        </w:tc>
        <w:tc>
          <w:tcPr>
            <w:tcW w:w="2156" w:type="dxa"/>
            <w:shd w:val="clear" w:color="auto" w:fill="F7CAAC"/>
          </w:tcPr>
          <w:p w14:paraId="19A07439" w14:textId="77777777" w:rsidR="00465E29" w:rsidRDefault="00465E29" w:rsidP="00A40E0A">
            <w:pPr>
              <w:jc w:val="both"/>
              <w:rPr>
                <w:b/>
              </w:rPr>
            </w:pPr>
            <w:r>
              <w:rPr>
                <w:b/>
              </w:rPr>
              <w:t>kreditů</w:t>
            </w:r>
          </w:p>
        </w:tc>
        <w:tc>
          <w:tcPr>
            <w:tcW w:w="1207" w:type="dxa"/>
            <w:gridSpan w:val="2"/>
          </w:tcPr>
          <w:p w14:paraId="3B9780C1" w14:textId="77777777" w:rsidR="00465E29" w:rsidRDefault="00465E29" w:rsidP="00A40E0A">
            <w:pPr>
              <w:jc w:val="both"/>
            </w:pPr>
            <w:r>
              <w:t>4</w:t>
            </w:r>
          </w:p>
        </w:tc>
      </w:tr>
      <w:tr w:rsidR="00465E29" w14:paraId="05239EA0" w14:textId="77777777" w:rsidTr="00A40E0A">
        <w:tc>
          <w:tcPr>
            <w:tcW w:w="3086" w:type="dxa"/>
            <w:shd w:val="clear" w:color="auto" w:fill="F7CAAC"/>
          </w:tcPr>
          <w:p w14:paraId="4F771A2B" w14:textId="77777777" w:rsidR="00465E29" w:rsidRPr="00465E29" w:rsidRDefault="00465E29" w:rsidP="00A40E0A">
            <w:pPr>
              <w:jc w:val="both"/>
              <w:rPr>
                <w:b/>
              </w:rPr>
            </w:pPr>
            <w:r w:rsidRPr="00465E29">
              <w:rPr>
                <w:b/>
              </w:rPr>
              <w:t>Prerekvizity, korekvizity, ekvivalence</w:t>
            </w:r>
          </w:p>
        </w:tc>
        <w:tc>
          <w:tcPr>
            <w:tcW w:w="6769" w:type="dxa"/>
            <w:gridSpan w:val="7"/>
          </w:tcPr>
          <w:p w14:paraId="2733B140" w14:textId="77777777" w:rsidR="00465E29" w:rsidRPr="00465E29" w:rsidRDefault="00465E29" w:rsidP="00A40E0A">
            <w:pPr>
              <w:jc w:val="both"/>
            </w:pPr>
          </w:p>
        </w:tc>
      </w:tr>
      <w:tr w:rsidR="00465E29" w14:paraId="21E80F98" w14:textId="77777777" w:rsidTr="00A40E0A">
        <w:tc>
          <w:tcPr>
            <w:tcW w:w="3086" w:type="dxa"/>
            <w:shd w:val="clear" w:color="auto" w:fill="F7CAAC"/>
          </w:tcPr>
          <w:p w14:paraId="42890058" w14:textId="77777777" w:rsidR="00465E29" w:rsidRPr="00465E29" w:rsidRDefault="00465E29" w:rsidP="00A40E0A">
            <w:pPr>
              <w:jc w:val="both"/>
              <w:rPr>
                <w:b/>
              </w:rPr>
            </w:pPr>
            <w:r w:rsidRPr="00465E29">
              <w:rPr>
                <w:b/>
              </w:rPr>
              <w:t>Způsob ověření studijních výsledků</w:t>
            </w:r>
          </w:p>
        </w:tc>
        <w:tc>
          <w:tcPr>
            <w:tcW w:w="3406" w:type="dxa"/>
            <w:gridSpan w:val="4"/>
          </w:tcPr>
          <w:p w14:paraId="1CDF0DDB" w14:textId="77777777" w:rsidR="00465E29" w:rsidRPr="00465E29" w:rsidRDefault="00465E29" w:rsidP="00A40E0A">
            <w:pPr>
              <w:jc w:val="both"/>
            </w:pPr>
            <w:r w:rsidRPr="00465E29">
              <w:t>klasifikovaný zápočet</w:t>
            </w:r>
          </w:p>
        </w:tc>
        <w:tc>
          <w:tcPr>
            <w:tcW w:w="2156" w:type="dxa"/>
            <w:shd w:val="clear" w:color="auto" w:fill="F7CAAC"/>
          </w:tcPr>
          <w:p w14:paraId="342354E3" w14:textId="77777777" w:rsidR="00465E29" w:rsidRDefault="00465E29" w:rsidP="00A40E0A">
            <w:pPr>
              <w:jc w:val="both"/>
              <w:rPr>
                <w:b/>
              </w:rPr>
            </w:pPr>
            <w:r>
              <w:rPr>
                <w:b/>
              </w:rPr>
              <w:t>Forma výuky</w:t>
            </w:r>
          </w:p>
        </w:tc>
        <w:tc>
          <w:tcPr>
            <w:tcW w:w="1207" w:type="dxa"/>
            <w:gridSpan w:val="2"/>
          </w:tcPr>
          <w:p w14:paraId="4A7C697F" w14:textId="77777777" w:rsidR="00465E29" w:rsidRDefault="00465E29" w:rsidP="00A40E0A">
            <w:pPr>
              <w:jc w:val="both"/>
            </w:pPr>
            <w:r>
              <w:t>cvičení</w:t>
            </w:r>
          </w:p>
        </w:tc>
      </w:tr>
      <w:tr w:rsidR="00465E29" w14:paraId="7011563B" w14:textId="77777777" w:rsidTr="00A40E0A">
        <w:tc>
          <w:tcPr>
            <w:tcW w:w="3086" w:type="dxa"/>
            <w:shd w:val="clear" w:color="auto" w:fill="F7CAAC"/>
          </w:tcPr>
          <w:p w14:paraId="5EAB079E"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62502A96" w14:textId="77777777" w:rsidR="00465E29" w:rsidRPr="00465E29" w:rsidRDefault="00465E29" w:rsidP="00A40E0A">
            <w:pPr>
              <w:jc w:val="both"/>
            </w:pPr>
            <w:r w:rsidRPr="00465E29">
              <w:t>Způsob zakončení předmětu – klasifikovaný zápočet</w:t>
            </w:r>
          </w:p>
          <w:p w14:paraId="387EB5CD" w14:textId="6EC2F974" w:rsidR="00465E29" w:rsidRPr="00465E29" w:rsidRDefault="00B016E9" w:rsidP="00764CE3">
            <w:pPr>
              <w:jc w:val="both"/>
            </w:pPr>
            <w:r>
              <w:t xml:space="preserve">Požadavky na </w:t>
            </w:r>
            <w:r w:rsidR="00764CE3">
              <w:t>klasifikovaný zápočet</w:t>
            </w:r>
            <w:r>
              <w:t xml:space="preserve">: </w:t>
            </w:r>
            <w:r w:rsidR="00465E29" w:rsidRPr="00465E29">
              <w:t>Aktivní účast na cvičeních.</w:t>
            </w:r>
            <w:r>
              <w:t xml:space="preserve"> </w:t>
            </w:r>
            <w:r w:rsidR="00465E29"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465E29" w:rsidRPr="00465E29">
              <w:t>Každý student vystoupí jednou před studijní skupinou s krátkou 10ti minutovou prezentací.  Úspěšné absolvování průběžných testů a závěrečného testu (2 opravné termíny)</w:t>
            </w:r>
            <w:r w:rsidR="00841821">
              <w:t xml:space="preserve"> </w:t>
            </w:r>
            <w:r w:rsidR="00465E29" w:rsidRPr="00465E29">
              <w:t>s minimální úspěšností 60%.</w:t>
            </w:r>
            <w:r w:rsidR="00764CE3">
              <w:t xml:space="preserve"> </w:t>
            </w:r>
            <w:r w:rsidR="00764CE3" w:rsidRPr="00465E29">
              <w:t>Závěrečný test tvoří 2 části:</w:t>
            </w:r>
            <w:r w:rsidR="00764CE3">
              <w:t xml:space="preserve"> </w:t>
            </w:r>
            <w:r w:rsidR="00764CE3" w:rsidRPr="00465E29">
              <w:t>Gramatika, lexikální znalosti založené na probraném učivu.</w:t>
            </w:r>
            <w:r w:rsidR="00764CE3">
              <w:t xml:space="preserve"> </w:t>
            </w:r>
            <w:r w:rsidR="00764CE3" w:rsidRPr="00465E29">
              <w:t>Obchodní dopis.</w:t>
            </w:r>
            <w:r w:rsidR="00764CE3">
              <w:t xml:space="preserve"> </w:t>
            </w:r>
            <w:r w:rsidR="00764CE3"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465E29" w14:paraId="235B2880" w14:textId="77777777" w:rsidTr="00764CE3">
        <w:trPr>
          <w:trHeight w:val="70"/>
        </w:trPr>
        <w:tc>
          <w:tcPr>
            <w:tcW w:w="9855" w:type="dxa"/>
            <w:gridSpan w:val="8"/>
            <w:tcBorders>
              <w:top w:val="nil"/>
            </w:tcBorders>
          </w:tcPr>
          <w:p w14:paraId="642610B0" w14:textId="5ACB5D1C" w:rsidR="00465E29" w:rsidRPr="00465E29" w:rsidRDefault="00465E29" w:rsidP="00DA4CEE">
            <w:pPr>
              <w:jc w:val="both"/>
            </w:pPr>
          </w:p>
        </w:tc>
      </w:tr>
      <w:tr w:rsidR="005F0146" w14:paraId="51D557B2" w14:textId="77777777" w:rsidTr="00A40E0A">
        <w:trPr>
          <w:trHeight w:val="197"/>
        </w:trPr>
        <w:tc>
          <w:tcPr>
            <w:tcW w:w="3086" w:type="dxa"/>
            <w:tcBorders>
              <w:top w:val="nil"/>
            </w:tcBorders>
            <w:shd w:val="clear" w:color="auto" w:fill="F7CAAC"/>
          </w:tcPr>
          <w:p w14:paraId="7B2D73F0" w14:textId="77777777" w:rsidR="005F0146" w:rsidRPr="00465E29" w:rsidRDefault="005F0146" w:rsidP="005F0146">
            <w:pPr>
              <w:jc w:val="both"/>
              <w:rPr>
                <w:b/>
              </w:rPr>
            </w:pPr>
            <w:r w:rsidRPr="00465E29">
              <w:rPr>
                <w:b/>
              </w:rPr>
              <w:t>Garant předmětu</w:t>
            </w:r>
          </w:p>
        </w:tc>
        <w:tc>
          <w:tcPr>
            <w:tcW w:w="6769" w:type="dxa"/>
            <w:gridSpan w:val="7"/>
            <w:tcBorders>
              <w:top w:val="nil"/>
            </w:tcBorders>
          </w:tcPr>
          <w:p w14:paraId="19C5BC4B" w14:textId="7834E342" w:rsidR="005F0146" w:rsidRPr="00465E29" w:rsidRDefault="00465E29" w:rsidP="005F0146">
            <w:pPr>
              <w:shd w:val="clear" w:color="auto" w:fill="FFFFFF"/>
              <w:spacing w:after="100" w:afterAutospacing="1"/>
              <w:outlineLvl w:val="3"/>
              <w:rPr>
                <w:bCs/>
                <w:color w:val="222222"/>
              </w:rPr>
            </w:pPr>
            <w:del w:id="2308" w:author="Pavla Trefilová" w:date="2019-11-18T17:19:00Z">
              <w:r w:rsidRPr="00465E29">
                <w:rPr>
                  <w:bCs/>
                </w:rPr>
                <w:delText>PhDr. Jana Semotamová</w:delText>
              </w:r>
            </w:del>
            <w:ins w:id="2309" w:author="Pavla Trefilová" w:date="2019-11-18T17:19:00Z">
              <w:r w:rsidR="005F0146" w:rsidRPr="00DB633E">
                <w:t>Simon Sewell, MSc</w:t>
              </w:r>
              <w:r w:rsidR="005F0146" w:rsidRPr="00DB633E">
                <w:rPr>
                  <w:bCs/>
                </w:rPr>
                <w:t>.</w:t>
              </w:r>
            </w:ins>
          </w:p>
        </w:tc>
      </w:tr>
      <w:tr w:rsidR="005F0146" w14:paraId="6293BC35" w14:textId="77777777" w:rsidTr="00A40E0A">
        <w:trPr>
          <w:trHeight w:val="243"/>
        </w:trPr>
        <w:tc>
          <w:tcPr>
            <w:tcW w:w="3086" w:type="dxa"/>
            <w:tcBorders>
              <w:top w:val="nil"/>
            </w:tcBorders>
            <w:shd w:val="clear" w:color="auto" w:fill="F7CAAC"/>
          </w:tcPr>
          <w:p w14:paraId="00922853" w14:textId="77777777" w:rsidR="005F0146" w:rsidRPr="00465E29" w:rsidRDefault="005F0146" w:rsidP="005F0146">
            <w:pPr>
              <w:jc w:val="both"/>
              <w:rPr>
                <w:b/>
              </w:rPr>
            </w:pPr>
            <w:r w:rsidRPr="00465E29">
              <w:rPr>
                <w:b/>
              </w:rPr>
              <w:t>Zapojení garanta do výuky předmětu</w:t>
            </w:r>
          </w:p>
        </w:tc>
        <w:tc>
          <w:tcPr>
            <w:tcW w:w="6769" w:type="dxa"/>
            <w:gridSpan w:val="7"/>
            <w:tcBorders>
              <w:top w:val="nil"/>
            </w:tcBorders>
          </w:tcPr>
          <w:p w14:paraId="0221B7C5" w14:textId="1FFF465A" w:rsidR="005F0146" w:rsidRPr="00465E29" w:rsidRDefault="005F0146" w:rsidP="005F0146">
            <w:pPr>
              <w:jc w:val="both"/>
            </w:pPr>
            <w:r w:rsidRPr="00DB633E">
              <w:t xml:space="preserve">Garant se podílí v rozsahu </w:t>
            </w:r>
            <w:del w:id="2310" w:author="Pavla Trefilová" w:date="2019-11-18T17:19:00Z">
              <w:r w:rsidR="00366F92" w:rsidRPr="00366F92">
                <w:delText>100</w:delText>
              </w:r>
            </w:del>
            <w:ins w:id="2311" w:author="Pavla Trefilová" w:date="2019-11-18T17:19:00Z">
              <w:r w:rsidRPr="00DB633E">
                <w:t>60</w:t>
              </w:r>
            </w:ins>
            <w:r w:rsidRPr="00DB633E">
              <w:t xml:space="preserve"> %, stanovuje koncepci cvičení a dohlíží na jejich jednotné vedení.</w:t>
            </w:r>
          </w:p>
        </w:tc>
      </w:tr>
      <w:tr w:rsidR="005F0146" w14:paraId="140EF3C6" w14:textId="77777777" w:rsidTr="00A40E0A">
        <w:tc>
          <w:tcPr>
            <w:tcW w:w="3086" w:type="dxa"/>
            <w:shd w:val="clear" w:color="auto" w:fill="F7CAAC"/>
          </w:tcPr>
          <w:p w14:paraId="58A83912" w14:textId="77777777" w:rsidR="005F0146" w:rsidRPr="00465E29" w:rsidRDefault="005F0146" w:rsidP="005F0146">
            <w:pPr>
              <w:jc w:val="both"/>
              <w:rPr>
                <w:b/>
              </w:rPr>
            </w:pPr>
            <w:r w:rsidRPr="00465E29">
              <w:rPr>
                <w:b/>
              </w:rPr>
              <w:t>Vyučující</w:t>
            </w:r>
          </w:p>
        </w:tc>
        <w:tc>
          <w:tcPr>
            <w:tcW w:w="6769" w:type="dxa"/>
            <w:gridSpan w:val="7"/>
            <w:tcBorders>
              <w:bottom w:val="nil"/>
            </w:tcBorders>
          </w:tcPr>
          <w:p w14:paraId="48A243C7" w14:textId="1F3AA96A" w:rsidR="005F0146" w:rsidRPr="00465E29" w:rsidRDefault="00465E29" w:rsidP="005F0146">
            <w:pPr>
              <w:jc w:val="both"/>
            </w:pPr>
            <w:del w:id="2312" w:author="Pavla Trefilová" w:date="2019-11-18T17:19:00Z">
              <w:r w:rsidRPr="00465E29">
                <w:rPr>
                  <w:bCs/>
                </w:rPr>
                <w:delText>PhDr. Jana Semotamová</w:delText>
              </w:r>
              <w:r w:rsidR="00B016E9">
                <w:rPr>
                  <w:bCs/>
                </w:rPr>
                <w:delText xml:space="preserve"> </w:delText>
              </w:r>
              <w:r w:rsidR="00B016E9">
                <w:delText>– cvičení (100%)</w:delText>
              </w:r>
            </w:del>
            <w:ins w:id="2313" w:author="Pavla Trefilová" w:date="2019-11-18T17:19:00Z">
              <w:r w:rsidR="005F0146" w:rsidRPr="00DB633E">
                <w:t>Simon Sewell, MSc</w:t>
              </w:r>
              <w:r w:rsidR="005F0146" w:rsidRPr="00DB633E">
                <w:rPr>
                  <w:rFonts w:eastAsia="Calibri"/>
                </w:rPr>
                <w:t xml:space="preserve">. </w:t>
              </w:r>
              <w:r w:rsidR="005F0146" w:rsidRPr="00DB633E">
                <w:rPr>
                  <w:bCs/>
                </w:rPr>
                <w:t xml:space="preserve">- </w:t>
              </w:r>
              <w:r w:rsidR="005F0146" w:rsidRPr="00DB633E">
                <w:t xml:space="preserve">cvičení (60%); Jeffrey Paul Herwels, B.A. </w:t>
              </w:r>
              <w:r w:rsidR="005F0146" w:rsidRPr="00DB633E">
                <w:rPr>
                  <w:bCs/>
                </w:rPr>
                <w:t xml:space="preserve">- </w:t>
              </w:r>
              <w:r w:rsidR="005F0146" w:rsidRPr="00DB633E">
                <w:t>cvičení (20%); Estelle Toerien, B.A. - cvičení (20%)</w:t>
              </w:r>
            </w:ins>
          </w:p>
        </w:tc>
      </w:tr>
      <w:tr w:rsidR="00465E29" w14:paraId="5CE950FB" w14:textId="77777777" w:rsidTr="00A40E0A">
        <w:trPr>
          <w:trHeight w:val="170"/>
        </w:trPr>
        <w:tc>
          <w:tcPr>
            <w:tcW w:w="9855" w:type="dxa"/>
            <w:gridSpan w:val="8"/>
            <w:tcBorders>
              <w:top w:val="nil"/>
            </w:tcBorders>
          </w:tcPr>
          <w:p w14:paraId="1CAABB8A" w14:textId="77777777" w:rsidR="00465E29" w:rsidRPr="00B016E9" w:rsidRDefault="00465E29" w:rsidP="00A40E0A">
            <w:pPr>
              <w:jc w:val="both"/>
              <w:rPr>
                <w:sz w:val="16"/>
              </w:rPr>
            </w:pPr>
          </w:p>
        </w:tc>
      </w:tr>
      <w:tr w:rsidR="00465E29" w14:paraId="3EC73FD0" w14:textId="77777777" w:rsidTr="00A40E0A">
        <w:tc>
          <w:tcPr>
            <w:tcW w:w="3086" w:type="dxa"/>
            <w:shd w:val="clear" w:color="auto" w:fill="F7CAAC"/>
          </w:tcPr>
          <w:p w14:paraId="7DD4A1B2"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614C14CF" w14:textId="77777777" w:rsidR="00465E29" w:rsidRPr="00465E29" w:rsidRDefault="00465E29" w:rsidP="00A40E0A">
            <w:pPr>
              <w:jc w:val="both"/>
            </w:pPr>
          </w:p>
        </w:tc>
      </w:tr>
      <w:tr w:rsidR="00465E29" w14:paraId="271132FD" w14:textId="77777777" w:rsidTr="00DA4CEE">
        <w:trPr>
          <w:trHeight w:val="3432"/>
        </w:trPr>
        <w:tc>
          <w:tcPr>
            <w:tcW w:w="9855" w:type="dxa"/>
            <w:gridSpan w:val="8"/>
            <w:tcBorders>
              <w:top w:val="nil"/>
              <w:bottom w:val="single" w:sz="12" w:space="0" w:color="auto"/>
            </w:tcBorders>
          </w:tcPr>
          <w:p w14:paraId="7CE7D6A4" w14:textId="77777777" w:rsidR="00465E29" w:rsidRPr="00465E29" w:rsidRDefault="00465E29" w:rsidP="00A40E0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14:paraId="652247BD" w14:textId="77777777" w:rsidR="00465E29" w:rsidRPr="00465E29" w:rsidRDefault="00465E29" w:rsidP="00A40E0A">
            <w:pPr>
              <w:jc w:val="both"/>
            </w:pPr>
            <w:r w:rsidRPr="00465E29">
              <w:t>Rovněž si procvičí různé formy písemné a ústní komunikace s dodavateli/zákazníky v rámci obchodních transakcí (poptávka, nabídka, objednávka, stížnost).</w:t>
            </w:r>
            <w:r w:rsidR="00DA4CEE">
              <w:t xml:space="preserve"> </w:t>
            </w:r>
            <w:r w:rsidRPr="00465E29">
              <w:t>V tomto předmětu se předpokládá znalost angličtiny na úrovni B1-B2 dle Společného evropského referenčního rámce pro jazyky.</w:t>
            </w:r>
            <w:r w:rsidR="00DA4CEE">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6F2708BB" w14:textId="77777777" w:rsidR="00465E29" w:rsidRPr="00465E29" w:rsidRDefault="00465E29" w:rsidP="00A40E0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786DD6D" w14:textId="77777777" w:rsidR="00465E29" w:rsidRPr="00465E29" w:rsidRDefault="00465E29" w:rsidP="00A40E0A">
            <w:pPr>
              <w:jc w:val="both"/>
            </w:pPr>
            <w:r w:rsidRPr="00465E29">
              <w:t>Další získané dovednosti zahrnují:</w:t>
            </w:r>
          </w:p>
          <w:p w14:paraId="1BE9833B"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Tvorba a odpověď na písemnou žádost, písemná nabídka, vytvoření objednávky a její přijetí, fakturování. </w:t>
            </w:r>
          </w:p>
          <w:p w14:paraId="685C1FBC"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Jednání se zákazníky při prodeji a v případě reklamace. </w:t>
            </w:r>
          </w:p>
          <w:p w14:paraId="313A5D11"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Poskytování informací, stížnosti a omluvy.  </w:t>
            </w:r>
          </w:p>
        </w:tc>
      </w:tr>
      <w:tr w:rsidR="00465E29" w14:paraId="2556E16D" w14:textId="77777777" w:rsidTr="00A40E0A">
        <w:trPr>
          <w:trHeight w:val="265"/>
        </w:trPr>
        <w:tc>
          <w:tcPr>
            <w:tcW w:w="3653" w:type="dxa"/>
            <w:gridSpan w:val="2"/>
            <w:tcBorders>
              <w:top w:val="nil"/>
            </w:tcBorders>
            <w:shd w:val="clear" w:color="auto" w:fill="F7CAAC"/>
          </w:tcPr>
          <w:p w14:paraId="59DDD745"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2E985739" w14:textId="77777777" w:rsidR="00465E29" w:rsidRPr="00465E29" w:rsidRDefault="00465E29" w:rsidP="00A40E0A">
            <w:pPr>
              <w:jc w:val="both"/>
            </w:pPr>
          </w:p>
        </w:tc>
      </w:tr>
      <w:tr w:rsidR="00465E29" w14:paraId="123124EC" w14:textId="77777777" w:rsidTr="00A40E0A">
        <w:trPr>
          <w:trHeight w:val="553"/>
        </w:trPr>
        <w:tc>
          <w:tcPr>
            <w:tcW w:w="9855" w:type="dxa"/>
            <w:gridSpan w:val="8"/>
            <w:tcBorders>
              <w:top w:val="nil"/>
            </w:tcBorders>
          </w:tcPr>
          <w:p w14:paraId="1112E386" w14:textId="77777777" w:rsidR="00465E29" w:rsidRPr="00465E29" w:rsidRDefault="00465E29" w:rsidP="00A40E0A">
            <w:pPr>
              <w:jc w:val="both"/>
              <w:rPr>
                <w:b/>
              </w:rPr>
            </w:pPr>
            <w:r w:rsidRPr="00465E29">
              <w:rPr>
                <w:b/>
              </w:rPr>
              <w:t>Povinná literatura</w:t>
            </w:r>
          </w:p>
          <w:p w14:paraId="13DB9DD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1CAF45C0"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0C1A11A9" w14:textId="77777777" w:rsidR="00465E29" w:rsidRPr="00465E29" w:rsidRDefault="00465E29" w:rsidP="00A40E0A">
            <w:pPr>
              <w:jc w:val="both"/>
              <w:rPr>
                <w:b/>
              </w:rPr>
            </w:pPr>
            <w:r w:rsidRPr="00465E29">
              <w:rPr>
                <w:b/>
              </w:rPr>
              <w:t>Doporučená literatura</w:t>
            </w:r>
          </w:p>
          <w:p w14:paraId="0E19FED4"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1651CCCE"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6235BCB" w14:textId="77777777" w:rsidR="00764CE3" w:rsidRDefault="00465E29" w:rsidP="00764CE3">
            <w:pPr>
              <w:jc w:val="both"/>
            </w:pPr>
            <w:r w:rsidRPr="00465E29">
              <w:t xml:space="preserve">HUGHES, J. </w:t>
            </w:r>
            <w:r w:rsidRPr="00465E29">
              <w:rPr>
                <w:i/>
              </w:rPr>
              <w:t xml:space="preserve">Telephone English. </w:t>
            </w:r>
            <w:r w:rsidRPr="00465E29">
              <w:t>Oxford: Macmillan, 2006, 96 s. ISBN 978-1-4050-8219-8.</w:t>
            </w:r>
            <w:r w:rsidR="00764CE3" w:rsidRPr="00465E29">
              <w:t xml:space="preserve"> </w:t>
            </w:r>
          </w:p>
          <w:p w14:paraId="5B2AC0BE" w14:textId="7DF7A0CB"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0D76350C"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623ACB" w14:textId="77777777" w:rsidR="00465E29" w:rsidRPr="00465E29" w:rsidRDefault="00465E29" w:rsidP="00A40E0A">
            <w:pPr>
              <w:jc w:val="center"/>
              <w:rPr>
                <w:b/>
              </w:rPr>
            </w:pPr>
            <w:r w:rsidRPr="00465E29">
              <w:rPr>
                <w:b/>
              </w:rPr>
              <w:t>Informace ke kombinované nebo distanční formě</w:t>
            </w:r>
          </w:p>
        </w:tc>
      </w:tr>
      <w:tr w:rsidR="00465E29" w14:paraId="57BC51A2" w14:textId="77777777" w:rsidTr="00A40E0A">
        <w:tc>
          <w:tcPr>
            <w:tcW w:w="4787" w:type="dxa"/>
            <w:gridSpan w:val="3"/>
            <w:tcBorders>
              <w:top w:val="single" w:sz="2" w:space="0" w:color="auto"/>
            </w:tcBorders>
            <w:shd w:val="clear" w:color="auto" w:fill="F7CAAC"/>
          </w:tcPr>
          <w:p w14:paraId="0ADDC2CA"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886770D" w14:textId="2C381F89" w:rsidR="00465E29" w:rsidRPr="00465E29" w:rsidRDefault="00465E29" w:rsidP="00A40E0A">
            <w:pPr>
              <w:jc w:val="both"/>
            </w:pPr>
          </w:p>
        </w:tc>
        <w:tc>
          <w:tcPr>
            <w:tcW w:w="4179" w:type="dxa"/>
            <w:gridSpan w:val="4"/>
            <w:tcBorders>
              <w:top w:val="single" w:sz="2" w:space="0" w:color="auto"/>
            </w:tcBorders>
            <w:shd w:val="clear" w:color="auto" w:fill="F7CAAC"/>
          </w:tcPr>
          <w:p w14:paraId="59922C5A" w14:textId="77777777" w:rsidR="00465E29" w:rsidRDefault="00465E29" w:rsidP="00A40E0A">
            <w:pPr>
              <w:jc w:val="both"/>
              <w:rPr>
                <w:b/>
              </w:rPr>
            </w:pPr>
            <w:r>
              <w:rPr>
                <w:b/>
              </w:rPr>
              <w:t xml:space="preserve">hodin </w:t>
            </w:r>
          </w:p>
        </w:tc>
      </w:tr>
      <w:tr w:rsidR="00465E29" w14:paraId="578A88C0" w14:textId="77777777" w:rsidTr="00A40E0A">
        <w:tc>
          <w:tcPr>
            <w:tcW w:w="9855" w:type="dxa"/>
            <w:gridSpan w:val="8"/>
            <w:shd w:val="clear" w:color="auto" w:fill="F7CAAC"/>
          </w:tcPr>
          <w:p w14:paraId="6E94A4FE" w14:textId="77777777" w:rsidR="00465E29" w:rsidRPr="00465E29" w:rsidRDefault="00465E29" w:rsidP="00A40E0A">
            <w:pPr>
              <w:jc w:val="both"/>
              <w:rPr>
                <w:b/>
              </w:rPr>
            </w:pPr>
            <w:r w:rsidRPr="00465E29">
              <w:rPr>
                <w:b/>
              </w:rPr>
              <w:t>Informace o způsobu kontaktu s vyučujícím</w:t>
            </w:r>
          </w:p>
        </w:tc>
      </w:tr>
      <w:tr w:rsidR="00465E29" w14:paraId="246196FD" w14:textId="77777777" w:rsidTr="00A40E0A">
        <w:trPr>
          <w:trHeight w:val="680"/>
        </w:trPr>
        <w:tc>
          <w:tcPr>
            <w:tcW w:w="9855" w:type="dxa"/>
            <w:gridSpan w:val="8"/>
          </w:tcPr>
          <w:p w14:paraId="78AD1DEA"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7C62F9"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0BC6B5FA" w14:textId="77777777" w:rsidTr="00A40E0A">
        <w:tc>
          <w:tcPr>
            <w:tcW w:w="9855" w:type="dxa"/>
            <w:gridSpan w:val="8"/>
            <w:tcBorders>
              <w:bottom w:val="double" w:sz="4" w:space="0" w:color="auto"/>
            </w:tcBorders>
            <w:shd w:val="clear" w:color="auto" w:fill="BDD6EE"/>
          </w:tcPr>
          <w:p w14:paraId="4EEA40D9" w14:textId="1FE099E3" w:rsidR="00465E29" w:rsidRDefault="00465E29" w:rsidP="00A40E0A">
            <w:pPr>
              <w:jc w:val="both"/>
              <w:rPr>
                <w:b/>
                <w:sz w:val="28"/>
              </w:rPr>
            </w:pPr>
            <w:r>
              <w:lastRenderedPageBreak/>
              <w:br w:type="page"/>
            </w:r>
            <w:r>
              <w:rPr>
                <w:b/>
                <w:sz w:val="28"/>
              </w:rPr>
              <w:t>B-III – Charakteristika studijního předmětu</w:t>
            </w:r>
          </w:p>
        </w:tc>
      </w:tr>
      <w:tr w:rsidR="00465E29" w14:paraId="167E2406" w14:textId="77777777" w:rsidTr="00A40E0A">
        <w:tc>
          <w:tcPr>
            <w:tcW w:w="3086" w:type="dxa"/>
            <w:tcBorders>
              <w:top w:val="double" w:sz="4" w:space="0" w:color="auto"/>
            </w:tcBorders>
            <w:shd w:val="clear" w:color="auto" w:fill="F7CAAC"/>
          </w:tcPr>
          <w:p w14:paraId="613FF5EF"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6DCAC1EA"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B44E050" w14:textId="77777777" w:rsidTr="00A40E0A">
        <w:trPr>
          <w:trHeight w:val="249"/>
        </w:trPr>
        <w:tc>
          <w:tcPr>
            <w:tcW w:w="3086" w:type="dxa"/>
            <w:shd w:val="clear" w:color="auto" w:fill="F7CAAC"/>
          </w:tcPr>
          <w:p w14:paraId="0038B0F5" w14:textId="77777777" w:rsidR="00465E29" w:rsidRPr="00465E29" w:rsidRDefault="00465E29" w:rsidP="00A40E0A">
            <w:pPr>
              <w:jc w:val="both"/>
              <w:rPr>
                <w:b/>
              </w:rPr>
            </w:pPr>
            <w:r w:rsidRPr="00465E29">
              <w:rPr>
                <w:b/>
              </w:rPr>
              <w:t>Typ předmětu</w:t>
            </w:r>
          </w:p>
        </w:tc>
        <w:tc>
          <w:tcPr>
            <w:tcW w:w="3406" w:type="dxa"/>
            <w:gridSpan w:val="4"/>
          </w:tcPr>
          <w:p w14:paraId="19E95204" w14:textId="77777777" w:rsidR="00465E29" w:rsidRPr="00465E29" w:rsidRDefault="00465E29" w:rsidP="00A40E0A">
            <w:pPr>
              <w:jc w:val="both"/>
            </w:pPr>
            <w:r w:rsidRPr="00465E29">
              <w:t>povinný „P“</w:t>
            </w:r>
          </w:p>
        </w:tc>
        <w:tc>
          <w:tcPr>
            <w:tcW w:w="2695" w:type="dxa"/>
            <w:gridSpan w:val="2"/>
            <w:shd w:val="clear" w:color="auto" w:fill="F7CAAC"/>
          </w:tcPr>
          <w:p w14:paraId="26FC20F9" w14:textId="77777777" w:rsidR="00465E29" w:rsidRPr="00465E29" w:rsidRDefault="00465E29" w:rsidP="00A40E0A">
            <w:pPr>
              <w:jc w:val="both"/>
            </w:pPr>
            <w:r w:rsidRPr="00465E29">
              <w:rPr>
                <w:b/>
              </w:rPr>
              <w:t>doporučený ročník / semestr</w:t>
            </w:r>
          </w:p>
        </w:tc>
        <w:tc>
          <w:tcPr>
            <w:tcW w:w="668" w:type="dxa"/>
          </w:tcPr>
          <w:p w14:paraId="3189B72C" w14:textId="77777777" w:rsidR="00465E29" w:rsidRPr="00465E29" w:rsidRDefault="00465E29" w:rsidP="00A40E0A">
            <w:pPr>
              <w:jc w:val="both"/>
            </w:pPr>
            <w:r w:rsidRPr="00465E29">
              <w:t>2/L</w:t>
            </w:r>
          </w:p>
        </w:tc>
      </w:tr>
      <w:tr w:rsidR="00465E29" w14:paraId="5980E87F" w14:textId="77777777" w:rsidTr="00A40E0A">
        <w:tc>
          <w:tcPr>
            <w:tcW w:w="3086" w:type="dxa"/>
            <w:shd w:val="clear" w:color="auto" w:fill="F7CAAC"/>
          </w:tcPr>
          <w:p w14:paraId="6C5E21EB" w14:textId="77777777" w:rsidR="00465E29" w:rsidRPr="00465E29" w:rsidRDefault="00465E29" w:rsidP="00A40E0A">
            <w:pPr>
              <w:jc w:val="both"/>
              <w:rPr>
                <w:b/>
              </w:rPr>
            </w:pPr>
            <w:r w:rsidRPr="00465E29">
              <w:rPr>
                <w:b/>
              </w:rPr>
              <w:t>Rozsah studijního předmětu</w:t>
            </w:r>
          </w:p>
        </w:tc>
        <w:tc>
          <w:tcPr>
            <w:tcW w:w="1701" w:type="dxa"/>
            <w:gridSpan w:val="2"/>
          </w:tcPr>
          <w:p w14:paraId="724831CC" w14:textId="77777777" w:rsidR="00465E29" w:rsidRPr="00465E29" w:rsidRDefault="00465E29" w:rsidP="00A40E0A">
            <w:pPr>
              <w:jc w:val="both"/>
            </w:pPr>
            <w:r w:rsidRPr="00465E29">
              <w:t>39c</w:t>
            </w:r>
          </w:p>
        </w:tc>
        <w:tc>
          <w:tcPr>
            <w:tcW w:w="889" w:type="dxa"/>
            <w:shd w:val="clear" w:color="auto" w:fill="F7CAAC"/>
          </w:tcPr>
          <w:p w14:paraId="56AB6202" w14:textId="77777777" w:rsidR="00465E29" w:rsidRPr="00465E29" w:rsidRDefault="00465E29" w:rsidP="00A40E0A">
            <w:pPr>
              <w:jc w:val="both"/>
              <w:rPr>
                <w:b/>
              </w:rPr>
            </w:pPr>
            <w:r w:rsidRPr="00465E29">
              <w:rPr>
                <w:b/>
              </w:rPr>
              <w:t xml:space="preserve">hod. </w:t>
            </w:r>
          </w:p>
        </w:tc>
        <w:tc>
          <w:tcPr>
            <w:tcW w:w="816" w:type="dxa"/>
          </w:tcPr>
          <w:p w14:paraId="07DBCD28" w14:textId="77777777" w:rsidR="00465E29" w:rsidRPr="00465E29" w:rsidRDefault="00465E29" w:rsidP="00A40E0A">
            <w:pPr>
              <w:jc w:val="both"/>
            </w:pPr>
            <w:r w:rsidRPr="00465E29">
              <w:t>39</w:t>
            </w:r>
          </w:p>
        </w:tc>
        <w:tc>
          <w:tcPr>
            <w:tcW w:w="2156" w:type="dxa"/>
            <w:shd w:val="clear" w:color="auto" w:fill="F7CAAC"/>
          </w:tcPr>
          <w:p w14:paraId="165A36A0" w14:textId="77777777" w:rsidR="00465E29" w:rsidRPr="00465E29" w:rsidRDefault="00465E29" w:rsidP="00A40E0A">
            <w:pPr>
              <w:jc w:val="both"/>
              <w:rPr>
                <w:b/>
              </w:rPr>
            </w:pPr>
            <w:r w:rsidRPr="00465E29">
              <w:rPr>
                <w:b/>
              </w:rPr>
              <w:t>kreditů</w:t>
            </w:r>
          </w:p>
        </w:tc>
        <w:tc>
          <w:tcPr>
            <w:tcW w:w="1207" w:type="dxa"/>
            <w:gridSpan w:val="2"/>
          </w:tcPr>
          <w:p w14:paraId="1DEE495B" w14:textId="77777777" w:rsidR="00465E29" w:rsidRPr="00465E29" w:rsidRDefault="00465E29" w:rsidP="00A40E0A">
            <w:pPr>
              <w:jc w:val="both"/>
            </w:pPr>
            <w:r w:rsidRPr="00465E29">
              <w:t>4</w:t>
            </w:r>
          </w:p>
        </w:tc>
      </w:tr>
      <w:tr w:rsidR="00465E29" w14:paraId="59B1C05A" w14:textId="77777777" w:rsidTr="00A40E0A">
        <w:tc>
          <w:tcPr>
            <w:tcW w:w="3086" w:type="dxa"/>
            <w:shd w:val="clear" w:color="auto" w:fill="F7CAAC"/>
          </w:tcPr>
          <w:p w14:paraId="41643211" w14:textId="77777777" w:rsidR="00465E29" w:rsidRPr="00465E29" w:rsidRDefault="00465E29" w:rsidP="00A40E0A">
            <w:pPr>
              <w:jc w:val="both"/>
              <w:rPr>
                <w:b/>
              </w:rPr>
            </w:pPr>
            <w:r w:rsidRPr="00465E29">
              <w:rPr>
                <w:b/>
              </w:rPr>
              <w:t>Prerekvizity, korekvizity, ekvivalence</w:t>
            </w:r>
          </w:p>
        </w:tc>
        <w:tc>
          <w:tcPr>
            <w:tcW w:w="6769" w:type="dxa"/>
            <w:gridSpan w:val="7"/>
          </w:tcPr>
          <w:p w14:paraId="3BE19F87" w14:textId="77777777" w:rsidR="00465E29" w:rsidRPr="00465E29" w:rsidRDefault="00465E29" w:rsidP="00A40E0A">
            <w:pPr>
              <w:jc w:val="both"/>
            </w:pPr>
          </w:p>
        </w:tc>
      </w:tr>
      <w:tr w:rsidR="00465E29" w14:paraId="51B8B89C" w14:textId="77777777" w:rsidTr="00A40E0A">
        <w:tc>
          <w:tcPr>
            <w:tcW w:w="3086" w:type="dxa"/>
            <w:shd w:val="clear" w:color="auto" w:fill="F7CAAC"/>
          </w:tcPr>
          <w:p w14:paraId="132D3363" w14:textId="77777777" w:rsidR="00465E29" w:rsidRPr="00465E29" w:rsidRDefault="00465E29" w:rsidP="00A40E0A">
            <w:pPr>
              <w:jc w:val="both"/>
              <w:rPr>
                <w:b/>
              </w:rPr>
            </w:pPr>
            <w:r w:rsidRPr="00465E29">
              <w:rPr>
                <w:b/>
              </w:rPr>
              <w:t>Způsob ověření studijních výsledků</w:t>
            </w:r>
          </w:p>
        </w:tc>
        <w:tc>
          <w:tcPr>
            <w:tcW w:w="3406" w:type="dxa"/>
            <w:gridSpan w:val="4"/>
          </w:tcPr>
          <w:p w14:paraId="481905A7" w14:textId="77777777" w:rsidR="00465E29" w:rsidRPr="00465E29" w:rsidRDefault="00465E29" w:rsidP="00A40E0A">
            <w:pPr>
              <w:jc w:val="both"/>
            </w:pPr>
            <w:r w:rsidRPr="00465E29">
              <w:t>zápočet, zkouška</w:t>
            </w:r>
          </w:p>
        </w:tc>
        <w:tc>
          <w:tcPr>
            <w:tcW w:w="2156" w:type="dxa"/>
            <w:shd w:val="clear" w:color="auto" w:fill="F7CAAC"/>
          </w:tcPr>
          <w:p w14:paraId="02FAA359" w14:textId="77777777" w:rsidR="00465E29" w:rsidRPr="00465E29" w:rsidRDefault="00465E29" w:rsidP="00A40E0A">
            <w:pPr>
              <w:jc w:val="both"/>
              <w:rPr>
                <w:b/>
              </w:rPr>
            </w:pPr>
            <w:r w:rsidRPr="00465E29">
              <w:rPr>
                <w:b/>
              </w:rPr>
              <w:t>Forma výuky</w:t>
            </w:r>
          </w:p>
        </w:tc>
        <w:tc>
          <w:tcPr>
            <w:tcW w:w="1207" w:type="dxa"/>
            <w:gridSpan w:val="2"/>
          </w:tcPr>
          <w:p w14:paraId="64595257" w14:textId="77777777" w:rsidR="00465E29" w:rsidRPr="00465E29" w:rsidRDefault="00465E29" w:rsidP="00A40E0A">
            <w:pPr>
              <w:jc w:val="both"/>
            </w:pPr>
            <w:r w:rsidRPr="00465E29">
              <w:t>cvičení</w:t>
            </w:r>
          </w:p>
        </w:tc>
      </w:tr>
      <w:tr w:rsidR="00465E29" w14:paraId="109776E3" w14:textId="77777777" w:rsidTr="00A40E0A">
        <w:tc>
          <w:tcPr>
            <w:tcW w:w="3086" w:type="dxa"/>
            <w:shd w:val="clear" w:color="auto" w:fill="F7CAAC"/>
          </w:tcPr>
          <w:p w14:paraId="2C5DFF64"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2D1B5979" w14:textId="77777777" w:rsidR="00465E29" w:rsidRPr="00465E29" w:rsidRDefault="00465E29" w:rsidP="00A40E0A">
            <w:pPr>
              <w:jc w:val="both"/>
            </w:pPr>
            <w:r w:rsidRPr="00465E29">
              <w:t>Způsob zakončení předmětu – zápočet, zkouška</w:t>
            </w:r>
          </w:p>
          <w:p w14:paraId="12FE2000" w14:textId="48E8DB04" w:rsidR="00764CE3" w:rsidRDefault="00465E29" w:rsidP="00764CE3">
            <w:pPr>
              <w:jc w:val="both"/>
            </w:pPr>
            <w:r w:rsidRPr="00465E29">
              <w:t xml:space="preserve">Požadavky na </w:t>
            </w:r>
            <w:r w:rsidR="00764CE3">
              <w:t>zápočet</w:t>
            </w:r>
            <w:r w:rsidR="00DA4CEE">
              <w:t xml:space="preserve">: </w:t>
            </w:r>
            <w:r w:rsidRPr="00465E29">
              <w:t>Aktivní účast na cvičeních.</w:t>
            </w:r>
            <w:r w:rsidR="00DA4CEE">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10ti minutovou prezentací.</w:t>
            </w:r>
            <w:r w:rsidR="00DA4CEE">
              <w:t xml:space="preserve"> </w:t>
            </w:r>
            <w:r w:rsidRPr="00465E29">
              <w:t>Úspěšné absolvování průběžných testů a závěrečného testu (1 opravný termín)</w:t>
            </w:r>
            <w:r w:rsidR="00841821">
              <w:t xml:space="preserve"> </w:t>
            </w:r>
            <w:r w:rsidRPr="00465E29">
              <w:t>s minimální úspěšností 60%.</w:t>
            </w:r>
            <w:r w:rsidR="00DA4CEE">
              <w:t xml:space="preserve"> </w:t>
            </w:r>
          </w:p>
          <w:p w14:paraId="5D70A77F" w14:textId="1DB74506" w:rsidR="00764CE3" w:rsidRPr="00465E29" w:rsidRDefault="00764CE3" w:rsidP="00764CE3">
            <w:pPr>
              <w:jc w:val="both"/>
            </w:pPr>
            <w:r>
              <w:t xml:space="preserve">Požadavky na zkoušku: </w:t>
            </w:r>
            <w:r w:rsidR="00DA4CEE" w:rsidRPr="00465E29">
              <w:t xml:space="preserve">Získání zápočtu. </w:t>
            </w:r>
            <w:r w:rsidRPr="00465E29">
              <w:t xml:space="preserve">Ústní zkouška se skládá ze dvou částí: konverzace ve dvojici ze znalostí všech 4 semestrů a prezentace odborného textu (3-5 stran). Prezentace odborného textu musí být doplněna stručnou anotací </w:t>
            </w:r>
            <w:del w:id="2314" w:author="Pavla Trefilová" w:date="2019-11-18T17:19:00Z">
              <w:r w:rsidRPr="00465E29">
                <w:delText>v českém a anglickém jazyce a pěti</w:delText>
              </w:r>
            </w:del>
            <w:ins w:id="2315" w:author="Pavla Trefilová" w:date="2019-11-18T17:19:00Z">
              <w:r w:rsidR="006F442E">
                <w:t>s</w:t>
              </w:r>
            </w:ins>
            <w:r w:rsidRPr="00465E29">
              <w:t xml:space="preserve"> klíčovými slovy</w:t>
            </w:r>
            <w:del w:id="2316" w:author="Pavla Trefilová" w:date="2019-11-18T17:19:00Z">
              <w:r w:rsidRPr="00465E29">
                <w:delText xml:space="preserve"> v angličtině</w:delText>
              </w:r>
            </w:del>
            <w:r w:rsidRPr="00465E29">
              <w:t>. Student vypracuje pět otázek, které budou sledovat obsah textu.</w:t>
            </w:r>
          </w:p>
          <w:p w14:paraId="0D444F00" w14:textId="45D6A3C1" w:rsidR="00465E29" w:rsidRPr="00465E29" w:rsidRDefault="00764CE3" w:rsidP="00764CE3">
            <w:pPr>
              <w:jc w:val="both"/>
            </w:pP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465E29" w14:paraId="72082863" w14:textId="77777777" w:rsidTr="00764CE3">
        <w:trPr>
          <w:trHeight w:val="70"/>
        </w:trPr>
        <w:tc>
          <w:tcPr>
            <w:tcW w:w="9855" w:type="dxa"/>
            <w:gridSpan w:val="8"/>
            <w:tcBorders>
              <w:top w:val="nil"/>
            </w:tcBorders>
          </w:tcPr>
          <w:p w14:paraId="509EAAB8" w14:textId="5654FD2D" w:rsidR="00465E29" w:rsidRPr="00465E29" w:rsidRDefault="00465E29" w:rsidP="00A40E0A">
            <w:pPr>
              <w:jc w:val="both"/>
            </w:pPr>
          </w:p>
        </w:tc>
      </w:tr>
      <w:tr w:rsidR="005F0146" w14:paraId="0E074BBB" w14:textId="77777777" w:rsidTr="00A40E0A">
        <w:trPr>
          <w:trHeight w:val="197"/>
        </w:trPr>
        <w:tc>
          <w:tcPr>
            <w:tcW w:w="3086" w:type="dxa"/>
            <w:tcBorders>
              <w:top w:val="nil"/>
            </w:tcBorders>
            <w:shd w:val="clear" w:color="auto" w:fill="F7CAAC"/>
          </w:tcPr>
          <w:p w14:paraId="3E024C1C" w14:textId="77777777" w:rsidR="005F0146" w:rsidRPr="00465E29" w:rsidRDefault="005F0146" w:rsidP="005F0146">
            <w:pPr>
              <w:jc w:val="both"/>
              <w:rPr>
                <w:b/>
              </w:rPr>
            </w:pPr>
            <w:r w:rsidRPr="00465E29">
              <w:rPr>
                <w:b/>
              </w:rPr>
              <w:t>Garant předmětu</w:t>
            </w:r>
          </w:p>
        </w:tc>
        <w:tc>
          <w:tcPr>
            <w:tcW w:w="6769" w:type="dxa"/>
            <w:gridSpan w:val="7"/>
            <w:tcBorders>
              <w:top w:val="nil"/>
            </w:tcBorders>
          </w:tcPr>
          <w:p w14:paraId="792EA89B" w14:textId="1ADFB0E1" w:rsidR="005F0146" w:rsidRPr="00465E29" w:rsidRDefault="00465E29" w:rsidP="005F0146">
            <w:pPr>
              <w:shd w:val="clear" w:color="auto" w:fill="FFFFFF"/>
              <w:spacing w:after="100" w:afterAutospacing="1"/>
              <w:outlineLvl w:val="3"/>
              <w:rPr>
                <w:bCs/>
                <w:color w:val="222222"/>
              </w:rPr>
            </w:pPr>
            <w:del w:id="2317" w:author="Pavla Trefilová" w:date="2019-11-18T17:19:00Z">
              <w:r w:rsidRPr="00465E29">
                <w:rPr>
                  <w:bCs/>
                </w:rPr>
                <w:delText>PhDr. Jana Semotamová</w:delText>
              </w:r>
            </w:del>
            <w:ins w:id="2318" w:author="Pavla Trefilová" w:date="2019-11-18T17:19:00Z">
              <w:r w:rsidR="005F0146" w:rsidRPr="00DB633E">
                <w:t>Simon Sewell, MSc</w:t>
              </w:r>
              <w:r w:rsidR="005F0146" w:rsidRPr="00DB633E">
                <w:rPr>
                  <w:bCs/>
                </w:rPr>
                <w:t>.</w:t>
              </w:r>
            </w:ins>
          </w:p>
        </w:tc>
      </w:tr>
      <w:tr w:rsidR="005F0146" w14:paraId="30783CE2" w14:textId="77777777" w:rsidTr="00A40E0A">
        <w:trPr>
          <w:trHeight w:val="243"/>
        </w:trPr>
        <w:tc>
          <w:tcPr>
            <w:tcW w:w="3086" w:type="dxa"/>
            <w:tcBorders>
              <w:top w:val="nil"/>
            </w:tcBorders>
            <w:shd w:val="clear" w:color="auto" w:fill="F7CAAC"/>
          </w:tcPr>
          <w:p w14:paraId="48F0FD81" w14:textId="77777777" w:rsidR="005F0146" w:rsidRPr="00465E29" w:rsidRDefault="005F0146" w:rsidP="005F0146">
            <w:pPr>
              <w:jc w:val="both"/>
              <w:rPr>
                <w:b/>
              </w:rPr>
            </w:pPr>
            <w:r w:rsidRPr="00465E29">
              <w:rPr>
                <w:b/>
              </w:rPr>
              <w:t>Zapojení garanta do výuky předmětu</w:t>
            </w:r>
          </w:p>
        </w:tc>
        <w:tc>
          <w:tcPr>
            <w:tcW w:w="6769" w:type="dxa"/>
            <w:gridSpan w:val="7"/>
            <w:tcBorders>
              <w:top w:val="nil"/>
            </w:tcBorders>
          </w:tcPr>
          <w:p w14:paraId="603A1D05" w14:textId="129155F9" w:rsidR="005F0146" w:rsidRPr="00465E29" w:rsidRDefault="005F0146" w:rsidP="005F0146">
            <w:pPr>
              <w:jc w:val="both"/>
            </w:pPr>
            <w:r w:rsidRPr="00DB633E">
              <w:t xml:space="preserve">Garant se podílí v rozsahu </w:t>
            </w:r>
            <w:del w:id="2319" w:author="Pavla Trefilová" w:date="2019-11-18T17:19:00Z">
              <w:r w:rsidR="00366F92" w:rsidRPr="00366F92">
                <w:delText>100</w:delText>
              </w:r>
            </w:del>
            <w:ins w:id="2320" w:author="Pavla Trefilová" w:date="2019-11-18T17:19:00Z">
              <w:r w:rsidRPr="00DB633E">
                <w:t>60</w:t>
              </w:r>
            </w:ins>
            <w:r w:rsidRPr="00DB633E">
              <w:t xml:space="preserve"> %, stanovuje koncepci cvičení a dohlíží na jejich jednotné vedení.</w:t>
            </w:r>
          </w:p>
        </w:tc>
      </w:tr>
      <w:tr w:rsidR="005F0146" w14:paraId="1666CFDA" w14:textId="77777777" w:rsidTr="00A40E0A">
        <w:tc>
          <w:tcPr>
            <w:tcW w:w="3086" w:type="dxa"/>
            <w:shd w:val="clear" w:color="auto" w:fill="F7CAAC"/>
          </w:tcPr>
          <w:p w14:paraId="0FC46B71" w14:textId="77777777" w:rsidR="005F0146" w:rsidRPr="00465E29" w:rsidRDefault="005F0146" w:rsidP="005F0146">
            <w:pPr>
              <w:jc w:val="both"/>
              <w:rPr>
                <w:b/>
              </w:rPr>
            </w:pPr>
            <w:r w:rsidRPr="00465E29">
              <w:rPr>
                <w:b/>
              </w:rPr>
              <w:t>Vyučující</w:t>
            </w:r>
          </w:p>
        </w:tc>
        <w:tc>
          <w:tcPr>
            <w:tcW w:w="6769" w:type="dxa"/>
            <w:gridSpan w:val="7"/>
            <w:tcBorders>
              <w:bottom w:val="nil"/>
            </w:tcBorders>
          </w:tcPr>
          <w:p w14:paraId="7D5A9082" w14:textId="6C9BE7B4" w:rsidR="005F0146" w:rsidRPr="00465E29" w:rsidRDefault="00465E29" w:rsidP="005F0146">
            <w:pPr>
              <w:jc w:val="both"/>
            </w:pPr>
            <w:del w:id="2321" w:author="Pavla Trefilová" w:date="2019-11-18T17:19:00Z">
              <w:r w:rsidRPr="00465E29">
                <w:rPr>
                  <w:bCs/>
                </w:rPr>
                <w:delText>PhDr. Jana Semotamová</w:delText>
              </w:r>
              <w:r w:rsidR="00DA4CEE">
                <w:rPr>
                  <w:bCs/>
                </w:rPr>
                <w:delText xml:space="preserve"> </w:delText>
              </w:r>
              <w:r w:rsidR="00DA4CEE">
                <w:delText>– cvičení (100%)</w:delText>
              </w:r>
            </w:del>
            <w:ins w:id="2322" w:author="Pavla Trefilová" w:date="2019-11-18T17:19:00Z">
              <w:r w:rsidR="005F0146" w:rsidRPr="00DB633E">
                <w:t>Simon Sewell, MSc</w:t>
              </w:r>
              <w:r w:rsidR="005F0146" w:rsidRPr="00DB633E">
                <w:rPr>
                  <w:rFonts w:eastAsia="Calibri"/>
                </w:rPr>
                <w:t xml:space="preserve">. </w:t>
              </w:r>
              <w:r w:rsidR="005F0146" w:rsidRPr="00DB633E">
                <w:rPr>
                  <w:bCs/>
                </w:rPr>
                <w:t xml:space="preserve">- </w:t>
              </w:r>
              <w:r w:rsidR="005F0146" w:rsidRPr="00DB633E">
                <w:t xml:space="preserve">cvičení (60%); Jeffrey Paul Herwels, B.A. </w:t>
              </w:r>
              <w:r w:rsidR="005F0146" w:rsidRPr="00DB633E">
                <w:rPr>
                  <w:bCs/>
                </w:rPr>
                <w:t xml:space="preserve">- </w:t>
              </w:r>
              <w:r w:rsidR="005F0146" w:rsidRPr="00DB633E">
                <w:t>cvičení (20%); Estelle Toerien, B.A. - cvičení (20%)</w:t>
              </w:r>
            </w:ins>
          </w:p>
        </w:tc>
      </w:tr>
      <w:tr w:rsidR="00465E29" w14:paraId="280CA389" w14:textId="77777777" w:rsidTr="00A40E0A">
        <w:trPr>
          <w:trHeight w:val="162"/>
        </w:trPr>
        <w:tc>
          <w:tcPr>
            <w:tcW w:w="9855" w:type="dxa"/>
            <w:gridSpan w:val="8"/>
            <w:tcBorders>
              <w:top w:val="nil"/>
            </w:tcBorders>
          </w:tcPr>
          <w:p w14:paraId="0140A528" w14:textId="77777777" w:rsidR="00465E29" w:rsidRPr="00DA4CEE" w:rsidRDefault="00465E29" w:rsidP="00A40E0A">
            <w:pPr>
              <w:jc w:val="both"/>
              <w:rPr>
                <w:sz w:val="16"/>
              </w:rPr>
            </w:pPr>
          </w:p>
        </w:tc>
      </w:tr>
      <w:tr w:rsidR="00465E29" w14:paraId="093B6836" w14:textId="77777777" w:rsidTr="00A40E0A">
        <w:tc>
          <w:tcPr>
            <w:tcW w:w="3086" w:type="dxa"/>
            <w:shd w:val="clear" w:color="auto" w:fill="F7CAAC"/>
          </w:tcPr>
          <w:p w14:paraId="07EA747F"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4883F42E" w14:textId="77777777" w:rsidR="00465E29" w:rsidRPr="00465E29" w:rsidRDefault="00465E29" w:rsidP="00A40E0A">
            <w:pPr>
              <w:jc w:val="both"/>
            </w:pPr>
          </w:p>
        </w:tc>
      </w:tr>
      <w:tr w:rsidR="00465E29" w14:paraId="3B2FB143" w14:textId="77777777" w:rsidTr="00DA4CEE">
        <w:trPr>
          <w:trHeight w:val="2510"/>
        </w:trPr>
        <w:tc>
          <w:tcPr>
            <w:tcW w:w="9855" w:type="dxa"/>
            <w:gridSpan w:val="8"/>
            <w:tcBorders>
              <w:top w:val="nil"/>
              <w:bottom w:val="single" w:sz="12" w:space="0" w:color="auto"/>
            </w:tcBorders>
          </w:tcPr>
          <w:p w14:paraId="4719932B" w14:textId="77777777" w:rsidR="00465E29" w:rsidRPr="00465E29" w:rsidRDefault="00465E29" w:rsidP="00DA4CEE">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rsidR="00DA4CEE">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rsidR="00DA4CEE">
              <w:t xml:space="preserve"> </w:t>
            </w:r>
            <w:r w:rsidRPr="00465E29">
              <w:t>V tomto předmětu se předpokládá znalost angličtiny na úrovni B2 dle Společného evropského referenčního rámce pro jazyky.</w:t>
            </w:r>
            <w:r w:rsidR="00DA4CEE">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rsidR="00DA4CEE">
              <w:t xml:space="preserve"> </w:t>
            </w:r>
            <w:r w:rsidRPr="00465E29">
              <w:t>Student dokáže zpracovat svůj životopis a motivační dopis, který může použít při žádosti o zaměstnání v zahraničí.</w:t>
            </w:r>
          </w:p>
        </w:tc>
      </w:tr>
      <w:tr w:rsidR="00465E29" w14:paraId="2C04E4A9" w14:textId="77777777" w:rsidTr="00A40E0A">
        <w:trPr>
          <w:trHeight w:val="265"/>
        </w:trPr>
        <w:tc>
          <w:tcPr>
            <w:tcW w:w="3653" w:type="dxa"/>
            <w:gridSpan w:val="2"/>
            <w:tcBorders>
              <w:top w:val="nil"/>
            </w:tcBorders>
            <w:shd w:val="clear" w:color="auto" w:fill="F7CAAC"/>
          </w:tcPr>
          <w:p w14:paraId="2FB02C9C"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14AC2B46" w14:textId="77777777" w:rsidR="00465E29" w:rsidRPr="00465E29" w:rsidRDefault="00465E29" w:rsidP="00A40E0A">
            <w:pPr>
              <w:jc w:val="both"/>
            </w:pPr>
          </w:p>
        </w:tc>
      </w:tr>
      <w:tr w:rsidR="00465E29" w14:paraId="221C1B8E" w14:textId="77777777" w:rsidTr="00A40E0A">
        <w:trPr>
          <w:trHeight w:val="269"/>
        </w:trPr>
        <w:tc>
          <w:tcPr>
            <w:tcW w:w="9855" w:type="dxa"/>
            <w:gridSpan w:val="8"/>
            <w:tcBorders>
              <w:top w:val="nil"/>
            </w:tcBorders>
          </w:tcPr>
          <w:p w14:paraId="52C50521" w14:textId="77777777" w:rsidR="00465E29" w:rsidRPr="00465E29" w:rsidRDefault="00465E29" w:rsidP="00A40E0A">
            <w:pPr>
              <w:jc w:val="both"/>
              <w:rPr>
                <w:b/>
              </w:rPr>
            </w:pPr>
            <w:r w:rsidRPr="00465E29">
              <w:rPr>
                <w:b/>
              </w:rPr>
              <w:t>Povinná literatura</w:t>
            </w:r>
          </w:p>
          <w:p w14:paraId="33EC39C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6B62A5BE"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5CF16C64" w14:textId="77777777" w:rsidR="00465E29" w:rsidRPr="00465E29" w:rsidRDefault="00465E29" w:rsidP="00A40E0A">
            <w:pPr>
              <w:jc w:val="both"/>
              <w:rPr>
                <w:b/>
              </w:rPr>
            </w:pPr>
            <w:r w:rsidRPr="00465E29">
              <w:rPr>
                <w:b/>
              </w:rPr>
              <w:t>Doporučená literatura</w:t>
            </w:r>
          </w:p>
          <w:p w14:paraId="607A2A93"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49C03F57"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8A0C990" w14:textId="77777777" w:rsidR="00764CE3" w:rsidRDefault="00465E29" w:rsidP="00764CE3">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r w:rsidR="00764CE3" w:rsidRPr="00465E29">
              <w:t xml:space="preserve"> </w:t>
            </w:r>
          </w:p>
          <w:p w14:paraId="6F4AC2B2" w14:textId="535425F7"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30BA81B1"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59D7DA" w14:textId="77777777" w:rsidR="00465E29" w:rsidRPr="00465E29" w:rsidRDefault="00465E29" w:rsidP="00A40E0A">
            <w:pPr>
              <w:jc w:val="center"/>
              <w:rPr>
                <w:b/>
              </w:rPr>
            </w:pPr>
            <w:r w:rsidRPr="00465E29">
              <w:rPr>
                <w:b/>
              </w:rPr>
              <w:t>Informace ke kombinované nebo distanční formě</w:t>
            </w:r>
          </w:p>
        </w:tc>
      </w:tr>
      <w:tr w:rsidR="00465E29" w14:paraId="603FDCAD" w14:textId="77777777" w:rsidTr="00A40E0A">
        <w:tc>
          <w:tcPr>
            <w:tcW w:w="4787" w:type="dxa"/>
            <w:gridSpan w:val="3"/>
            <w:tcBorders>
              <w:top w:val="single" w:sz="2" w:space="0" w:color="auto"/>
            </w:tcBorders>
            <w:shd w:val="clear" w:color="auto" w:fill="F7CAAC"/>
          </w:tcPr>
          <w:p w14:paraId="7E0E1F51"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ED45338" w14:textId="001E8811" w:rsidR="00465E29" w:rsidRPr="00465E29" w:rsidRDefault="00465E29" w:rsidP="00A40E0A">
            <w:pPr>
              <w:jc w:val="both"/>
            </w:pPr>
          </w:p>
        </w:tc>
        <w:tc>
          <w:tcPr>
            <w:tcW w:w="4179" w:type="dxa"/>
            <w:gridSpan w:val="4"/>
            <w:tcBorders>
              <w:top w:val="single" w:sz="2" w:space="0" w:color="auto"/>
            </w:tcBorders>
            <w:shd w:val="clear" w:color="auto" w:fill="F7CAAC"/>
          </w:tcPr>
          <w:p w14:paraId="328981A8" w14:textId="77777777" w:rsidR="00465E29" w:rsidRPr="00465E29" w:rsidRDefault="00465E29" w:rsidP="00A40E0A">
            <w:pPr>
              <w:jc w:val="both"/>
              <w:rPr>
                <w:b/>
              </w:rPr>
            </w:pPr>
            <w:r w:rsidRPr="00465E29">
              <w:rPr>
                <w:b/>
              </w:rPr>
              <w:t xml:space="preserve">hodin </w:t>
            </w:r>
          </w:p>
        </w:tc>
      </w:tr>
      <w:tr w:rsidR="00465E29" w14:paraId="17336476" w14:textId="77777777" w:rsidTr="00A40E0A">
        <w:tc>
          <w:tcPr>
            <w:tcW w:w="9855" w:type="dxa"/>
            <w:gridSpan w:val="8"/>
            <w:shd w:val="clear" w:color="auto" w:fill="F7CAAC"/>
          </w:tcPr>
          <w:p w14:paraId="0D01C01A" w14:textId="77777777" w:rsidR="00465E29" w:rsidRPr="00465E29" w:rsidRDefault="00465E29" w:rsidP="00A40E0A">
            <w:pPr>
              <w:jc w:val="both"/>
              <w:rPr>
                <w:b/>
              </w:rPr>
            </w:pPr>
            <w:r w:rsidRPr="00465E29">
              <w:rPr>
                <w:b/>
              </w:rPr>
              <w:lastRenderedPageBreak/>
              <w:t>Informace o způsobu kontaktu s vyučujícím</w:t>
            </w:r>
          </w:p>
        </w:tc>
      </w:tr>
      <w:tr w:rsidR="00465E29" w14:paraId="403B4D55" w14:textId="77777777" w:rsidTr="00A40E0A">
        <w:trPr>
          <w:trHeight w:val="694"/>
        </w:trPr>
        <w:tc>
          <w:tcPr>
            <w:tcW w:w="9855" w:type="dxa"/>
            <w:gridSpan w:val="8"/>
          </w:tcPr>
          <w:p w14:paraId="29A1D37E"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85BB5"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6A486A31" w14:textId="77777777" w:rsidTr="00A40E0A">
        <w:tc>
          <w:tcPr>
            <w:tcW w:w="9855" w:type="dxa"/>
            <w:gridSpan w:val="8"/>
            <w:tcBorders>
              <w:bottom w:val="double" w:sz="4" w:space="0" w:color="auto"/>
            </w:tcBorders>
            <w:shd w:val="clear" w:color="auto" w:fill="BDD6EE"/>
          </w:tcPr>
          <w:p w14:paraId="3E129770" w14:textId="5E4168A5" w:rsidR="00465E29" w:rsidRDefault="00465E29" w:rsidP="00A40E0A">
            <w:pPr>
              <w:jc w:val="both"/>
              <w:rPr>
                <w:b/>
                <w:sz w:val="28"/>
              </w:rPr>
            </w:pPr>
            <w:r>
              <w:lastRenderedPageBreak/>
              <w:br w:type="page"/>
            </w:r>
            <w:r>
              <w:rPr>
                <w:b/>
                <w:sz w:val="28"/>
              </w:rPr>
              <w:t>B-III – Charakteristika studijního předmětu</w:t>
            </w:r>
          </w:p>
        </w:tc>
      </w:tr>
      <w:tr w:rsidR="00465E29" w14:paraId="03055301" w14:textId="77777777" w:rsidTr="00A40E0A">
        <w:tc>
          <w:tcPr>
            <w:tcW w:w="3086" w:type="dxa"/>
            <w:tcBorders>
              <w:top w:val="double" w:sz="4" w:space="0" w:color="auto"/>
            </w:tcBorders>
            <w:shd w:val="clear" w:color="auto" w:fill="F7CAAC"/>
          </w:tcPr>
          <w:p w14:paraId="771ED714"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752E0F13" w14:textId="77777777" w:rsidR="00465E29" w:rsidRPr="00465E29" w:rsidRDefault="00DB53B5" w:rsidP="00DB53B5">
            <w:pPr>
              <w:jc w:val="both"/>
            </w:pPr>
            <w:r>
              <w:t>Bachelor T</w:t>
            </w:r>
            <w:r w:rsidR="00D64A6C" w:rsidRPr="00465E29">
              <w:t xml:space="preserve">hesis </w:t>
            </w:r>
            <w:r>
              <w:t>S</w:t>
            </w:r>
            <w:r w:rsidR="00D64A6C" w:rsidRPr="00465E29">
              <w:t>eminar</w:t>
            </w:r>
          </w:p>
        </w:tc>
      </w:tr>
      <w:tr w:rsidR="00465E29" w14:paraId="5A998716" w14:textId="77777777" w:rsidTr="00A40E0A">
        <w:tc>
          <w:tcPr>
            <w:tcW w:w="3086" w:type="dxa"/>
            <w:shd w:val="clear" w:color="auto" w:fill="F7CAAC"/>
          </w:tcPr>
          <w:p w14:paraId="7E4DEDA7" w14:textId="77777777" w:rsidR="00465E29" w:rsidRPr="00465E29" w:rsidRDefault="00465E29" w:rsidP="00A40E0A">
            <w:pPr>
              <w:jc w:val="both"/>
              <w:rPr>
                <w:b/>
              </w:rPr>
            </w:pPr>
            <w:r w:rsidRPr="00465E29">
              <w:rPr>
                <w:b/>
              </w:rPr>
              <w:t>Typ předmětu</w:t>
            </w:r>
          </w:p>
        </w:tc>
        <w:tc>
          <w:tcPr>
            <w:tcW w:w="3406" w:type="dxa"/>
            <w:gridSpan w:val="4"/>
          </w:tcPr>
          <w:p w14:paraId="0EA32AE4" w14:textId="77777777" w:rsidR="00465E29" w:rsidRPr="00465E29" w:rsidRDefault="003D6C3D" w:rsidP="00A40E0A">
            <w:pPr>
              <w:jc w:val="both"/>
            </w:pPr>
            <w:r w:rsidRPr="00465E29">
              <w:t>povinný „P“</w:t>
            </w:r>
          </w:p>
        </w:tc>
        <w:tc>
          <w:tcPr>
            <w:tcW w:w="2695" w:type="dxa"/>
            <w:gridSpan w:val="2"/>
            <w:shd w:val="clear" w:color="auto" w:fill="F7CAAC"/>
          </w:tcPr>
          <w:p w14:paraId="24B123C1" w14:textId="77777777" w:rsidR="00465E29" w:rsidRPr="00465E29" w:rsidRDefault="00465E29" w:rsidP="00A40E0A">
            <w:pPr>
              <w:jc w:val="both"/>
            </w:pPr>
            <w:r w:rsidRPr="00465E29">
              <w:rPr>
                <w:b/>
              </w:rPr>
              <w:t>doporučený ročník / semestr</w:t>
            </w:r>
          </w:p>
        </w:tc>
        <w:tc>
          <w:tcPr>
            <w:tcW w:w="668" w:type="dxa"/>
          </w:tcPr>
          <w:p w14:paraId="3AB55C0F" w14:textId="77777777" w:rsidR="00465E29" w:rsidRPr="00465E29" w:rsidRDefault="00465E29" w:rsidP="00A40E0A">
            <w:pPr>
              <w:jc w:val="both"/>
            </w:pPr>
            <w:r w:rsidRPr="00465E29">
              <w:t>3/Z</w:t>
            </w:r>
          </w:p>
        </w:tc>
      </w:tr>
      <w:tr w:rsidR="00465E29" w14:paraId="312228A2" w14:textId="77777777" w:rsidTr="00A40E0A">
        <w:tc>
          <w:tcPr>
            <w:tcW w:w="3086" w:type="dxa"/>
            <w:shd w:val="clear" w:color="auto" w:fill="F7CAAC"/>
          </w:tcPr>
          <w:p w14:paraId="4EE03673" w14:textId="77777777" w:rsidR="00465E29" w:rsidRPr="00465E29" w:rsidRDefault="00465E29" w:rsidP="00A40E0A">
            <w:pPr>
              <w:jc w:val="both"/>
              <w:rPr>
                <w:b/>
              </w:rPr>
            </w:pPr>
            <w:r w:rsidRPr="00465E29">
              <w:rPr>
                <w:b/>
              </w:rPr>
              <w:t>Rozsah studijního předmětu</w:t>
            </w:r>
          </w:p>
        </w:tc>
        <w:tc>
          <w:tcPr>
            <w:tcW w:w="1701" w:type="dxa"/>
            <w:gridSpan w:val="2"/>
          </w:tcPr>
          <w:p w14:paraId="0A95C35B" w14:textId="77777777" w:rsidR="00465E29" w:rsidRPr="00465E29" w:rsidRDefault="00465E29" w:rsidP="00A40E0A">
            <w:pPr>
              <w:jc w:val="both"/>
            </w:pPr>
            <w:r w:rsidRPr="00465E29">
              <w:t>13s</w:t>
            </w:r>
          </w:p>
        </w:tc>
        <w:tc>
          <w:tcPr>
            <w:tcW w:w="889" w:type="dxa"/>
            <w:shd w:val="clear" w:color="auto" w:fill="F7CAAC"/>
          </w:tcPr>
          <w:p w14:paraId="2E742AEA" w14:textId="77777777" w:rsidR="00465E29" w:rsidRPr="00465E29" w:rsidRDefault="00465E29" w:rsidP="00A40E0A">
            <w:pPr>
              <w:jc w:val="both"/>
              <w:rPr>
                <w:b/>
              </w:rPr>
            </w:pPr>
            <w:r w:rsidRPr="00465E29">
              <w:rPr>
                <w:b/>
              </w:rPr>
              <w:t xml:space="preserve">hod. </w:t>
            </w:r>
          </w:p>
        </w:tc>
        <w:tc>
          <w:tcPr>
            <w:tcW w:w="816" w:type="dxa"/>
          </w:tcPr>
          <w:p w14:paraId="399F16F8" w14:textId="77777777" w:rsidR="00465E29" w:rsidRPr="00465E29" w:rsidRDefault="00465E29" w:rsidP="00A40E0A">
            <w:pPr>
              <w:jc w:val="both"/>
            </w:pPr>
            <w:r w:rsidRPr="00465E29">
              <w:t>13</w:t>
            </w:r>
          </w:p>
        </w:tc>
        <w:tc>
          <w:tcPr>
            <w:tcW w:w="2156" w:type="dxa"/>
            <w:shd w:val="clear" w:color="auto" w:fill="F7CAAC"/>
          </w:tcPr>
          <w:p w14:paraId="2740F845" w14:textId="77777777" w:rsidR="00465E29" w:rsidRPr="00465E29" w:rsidRDefault="00465E29" w:rsidP="00A40E0A">
            <w:pPr>
              <w:jc w:val="both"/>
              <w:rPr>
                <w:b/>
              </w:rPr>
            </w:pPr>
            <w:r w:rsidRPr="00465E29">
              <w:rPr>
                <w:b/>
              </w:rPr>
              <w:t>kreditů</w:t>
            </w:r>
          </w:p>
        </w:tc>
        <w:tc>
          <w:tcPr>
            <w:tcW w:w="1207" w:type="dxa"/>
            <w:gridSpan w:val="2"/>
          </w:tcPr>
          <w:p w14:paraId="0281302F" w14:textId="77777777" w:rsidR="00465E29" w:rsidRPr="00465E29" w:rsidRDefault="00465E29" w:rsidP="00A40E0A">
            <w:pPr>
              <w:jc w:val="both"/>
            </w:pPr>
            <w:r w:rsidRPr="00465E29">
              <w:t>2</w:t>
            </w:r>
          </w:p>
        </w:tc>
      </w:tr>
      <w:tr w:rsidR="00465E29" w14:paraId="795304A1" w14:textId="77777777" w:rsidTr="00A40E0A">
        <w:tc>
          <w:tcPr>
            <w:tcW w:w="3086" w:type="dxa"/>
            <w:shd w:val="clear" w:color="auto" w:fill="F7CAAC"/>
          </w:tcPr>
          <w:p w14:paraId="067D931E" w14:textId="77777777" w:rsidR="00465E29" w:rsidRPr="00465E29" w:rsidRDefault="00465E29" w:rsidP="00A40E0A">
            <w:pPr>
              <w:rPr>
                <w:b/>
              </w:rPr>
            </w:pPr>
            <w:r w:rsidRPr="00465E29">
              <w:rPr>
                <w:b/>
              </w:rPr>
              <w:t>Prerekvizity, korekvizity, ekvivalence</w:t>
            </w:r>
          </w:p>
        </w:tc>
        <w:tc>
          <w:tcPr>
            <w:tcW w:w="6769" w:type="dxa"/>
            <w:gridSpan w:val="7"/>
          </w:tcPr>
          <w:p w14:paraId="1A819C39" w14:textId="77777777" w:rsidR="00465E29" w:rsidRPr="00465E29" w:rsidRDefault="00465E29" w:rsidP="00A40E0A">
            <w:pPr>
              <w:jc w:val="both"/>
            </w:pPr>
          </w:p>
        </w:tc>
      </w:tr>
      <w:tr w:rsidR="00465E29" w14:paraId="0812FDE1" w14:textId="77777777" w:rsidTr="00A40E0A">
        <w:tc>
          <w:tcPr>
            <w:tcW w:w="3086" w:type="dxa"/>
            <w:shd w:val="clear" w:color="auto" w:fill="F7CAAC"/>
          </w:tcPr>
          <w:p w14:paraId="00E59119" w14:textId="77777777" w:rsidR="00465E29" w:rsidRPr="00465E29" w:rsidRDefault="00465E29" w:rsidP="00A40E0A">
            <w:pPr>
              <w:jc w:val="both"/>
              <w:rPr>
                <w:b/>
              </w:rPr>
            </w:pPr>
            <w:r w:rsidRPr="00465E29">
              <w:rPr>
                <w:b/>
              </w:rPr>
              <w:t>Způsob ověření studijních výsledků</w:t>
            </w:r>
          </w:p>
        </w:tc>
        <w:tc>
          <w:tcPr>
            <w:tcW w:w="3406" w:type="dxa"/>
            <w:gridSpan w:val="4"/>
          </w:tcPr>
          <w:p w14:paraId="01FC2242" w14:textId="77777777" w:rsidR="00465E29" w:rsidRPr="00465E29" w:rsidRDefault="00465E29" w:rsidP="00A40E0A">
            <w:pPr>
              <w:jc w:val="both"/>
            </w:pPr>
            <w:r w:rsidRPr="00465E29">
              <w:t>zápočet</w:t>
            </w:r>
          </w:p>
        </w:tc>
        <w:tc>
          <w:tcPr>
            <w:tcW w:w="2156" w:type="dxa"/>
            <w:shd w:val="clear" w:color="auto" w:fill="F7CAAC"/>
          </w:tcPr>
          <w:p w14:paraId="40BAFDF7" w14:textId="77777777" w:rsidR="00465E29" w:rsidRPr="00465E29" w:rsidRDefault="00465E29" w:rsidP="00A40E0A">
            <w:pPr>
              <w:jc w:val="both"/>
              <w:rPr>
                <w:b/>
              </w:rPr>
            </w:pPr>
            <w:r w:rsidRPr="00465E29">
              <w:rPr>
                <w:b/>
              </w:rPr>
              <w:t>Forma výuky</w:t>
            </w:r>
          </w:p>
        </w:tc>
        <w:tc>
          <w:tcPr>
            <w:tcW w:w="1207" w:type="dxa"/>
            <w:gridSpan w:val="2"/>
          </w:tcPr>
          <w:p w14:paraId="60ADD6B6" w14:textId="77777777" w:rsidR="00465E29" w:rsidRPr="00465E29" w:rsidRDefault="00465E29" w:rsidP="00A40E0A">
            <w:pPr>
              <w:jc w:val="both"/>
            </w:pPr>
            <w:r w:rsidRPr="00465E29">
              <w:t>seminář</w:t>
            </w:r>
          </w:p>
        </w:tc>
      </w:tr>
      <w:tr w:rsidR="00465E29" w14:paraId="035F5AC1" w14:textId="77777777" w:rsidTr="00A40E0A">
        <w:tc>
          <w:tcPr>
            <w:tcW w:w="3086" w:type="dxa"/>
            <w:shd w:val="clear" w:color="auto" w:fill="F7CAAC"/>
          </w:tcPr>
          <w:p w14:paraId="5BA25A95"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7E79E8A8" w14:textId="77777777" w:rsidR="00465E29" w:rsidRPr="00465E29" w:rsidRDefault="00465E29" w:rsidP="00A40E0A">
            <w:pPr>
              <w:jc w:val="both"/>
            </w:pPr>
            <w:r w:rsidRPr="00465E29">
              <w:t>Způsob zakončení předmětu – zápočet</w:t>
            </w:r>
          </w:p>
          <w:p w14:paraId="25DF6FC4" w14:textId="77777777" w:rsidR="00465E29" w:rsidRPr="00465E29" w:rsidRDefault="00465E29" w:rsidP="00A40E0A">
            <w:pPr>
              <w:jc w:val="both"/>
            </w:pPr>
            <w:r w:rsidRPr="00465E29">
              <w:t xml:space="preserve">Požadavky na zápočet: </w:t>
            </w:r>
          </w:p>
          <w:p w14:paraId="07CF7A10"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 xml:space="preserve">vypracování podkladu pro zadání bakalářské práce dle požadavků vyučujícího, </w:t>
            </w:r>
          </w:p>
          <w:p w14:paraId="3D8A72B5"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80% aktivní účast na seminářích</w:t>
            </w:r>
          </w:p>
        </w:tc>
      </w:tr>
      <w:tr w:rsidR="00465E29" w14:paraId="5A34281E" w14:textId="77777777" w:rsidTr="00A40E0A">
        <w:trPr>
          <w:trHeight w:val="108"/>
        </w:trPr>
        <w:tc>
          <w:tcPr>
            <w:tcW w:w="9855" w:type="dxa"/>
            <w:gridSpan w:val="8"/>
            <w:tcBorders>
              <w:top w:val="nil"/>
            </w:tcBorders>
          </w:tcPr>
          <w:p w14:paraId="7C295F26" w14:textId="77777777" w:rsidR="00465E29" w:rsidRPr="00465E29" w:rsidRDefault="00465E29" w:rsidP="00A40E0A">
            <w:pPr>
              <w:jc w:val="both"/>
            </w:pPr>
          </w:p>
        </w:tc>
      </w:tr>
      <w:tr w:rsidR="00465E29" w14:paraId="62425BA7" w14:textId="77777777" w:rsidTr="00A40E0A">
        <w:trPr>
          <w:trHeight w:val="197"/>
        </w:trPr>
        <w:tc>
          <w:tcPr>
            <w:tcW w:w="3086" w:type="dxa"/>
            <w:tcBorders>
              <w:top w:val="nil"/>
            </w:tcBorders>
            <w:shd w:val="clear" w:color="auto" w:fill="F7CAAC"/>
          </w:tcPr>
          <w:p w14:paraId="1DF3F5B8"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3326601F" w14:textId="77777777" w:rsidR="00465E29" w:rsidRPr="00465E29" w:rsidRDefault="00465E29" w:rsidP="00A40E0A">
            <w:pPr>
              <w:jc w:val="both"/>
            </w:pPr>
            <w:r w:rsidRPr="00465E29">
              <w:t>doc. Ing. Michal Pilík, Ph.D.</w:t>
            </w:r>
          </w:p>
        </w:tc>
      </w:tr>
      <w:tr w:rsidR="00465E29" w14:paraId="1E7CFDC8" w14:textId="77777777" w:rsidTr="00A40E0A">
        <w:trPr>
          <w:trHeight w:val="243"/>
        </w:trPr>
        <w:tc>
          <w:tcPr>
            <w:tcW w:w="3086" w:type="dxa"/>
            <w:tcBorders>
              <w:top w:val="nil"/>
            </w:tcBorders>
            <w:shd w:val="clear" w:color="auto" w:fill="F7CAAC"/>
          </w:tcPr>
          <w:p w14:paraId="26C3001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21E66352" w14:textId="3414D1B6" w:rsidR="00465E29" w:rsidRPr="00465E29" w:rsidRDefault="00465E29" w:rsidP="00A40E0A">
            <w:pPr>
              <w:jc w:val="both"/>
            </w:pPr>
            <w:r w:rsidRPr="00465E29">
              <w:t xml:space="preserve">Garant se podílí na seminářích v rozsahu </w:t>
            </w:r>
            <w:del w:id="2323" w:author="Pavla Trefilová" w:date="2019-11-18T17:19:00Z">
              <w:r w:rsidRPr="00465E29">
                <w:delText>80</w:delText>
              </w:r>
            </w:del>
            <w:ins w:id="2324" w:author="Pavla Trefilová" w:date="2019-11-18T17:19:00Z">
              <w:r w:rsidR="00317DD9">
                <w:t>10</w:t>
              </w:r>
              <w:r w:rsidRPr="00465E29">
                <w:t>0</w:t>
              </w:r>
            </w:ins>
            <w:r w:rsidRPr="00465E29">
              <w:t xml:space="preserve"> % a stanovuje koncepci semináře.</w:t>
            </w:r>
          </w:p>
        </w:tc>
      </w:tr>
      <w:tr w:rsidR="00465E29" w14:paraId="345AEAAE" w14:textId="77777777" w:rsidTr="00A40E0A">
        <w:tc>
          <w:tcPr>
            <w:tcW w:w="3086" w:type="dxa"/>
            <w:shd w:val="clear" w:color="auto" w:fill="F7CAAC"/>
          </w:tcPr>
          <w:p w14:paraId="3C20B5F3"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DF11261" w14:textId="1DBE0D8F" w:rsidR="00465E29" w:rsidRPr="00465E29" w:rsidRDefault="00465E29" w:rsidP="00317DD9">
            <w:pPr>
              <w:jc w:val="both"/>
            </w:pPr>
            <w:r w:rsidRPr="00465E29">
              <w:t xml:space="preserve">doc. Ing. Michal Pilík, Ph.D. </w:t>
            </w:r>
            <w:r w:rsidR="00DB53B5">
              <w:t>- seminář</w:t>
            </w:r>
            <w:r w:rsidR="00DA4CEE" w:rsidRPr="006E72FF">
              <w:t xml:space="preserve"> </w:t>
            </w:r>
            <w:r w:rsidR="00DA4CEE">
              <w:t>(</w:t>
            </w:r>
            <w:del w:id="2325" w:author="Pavla Trefilová" w:date="2019-11-18T17:19:00Z">
              <w:r w:rsidR="00DA4CEE">
                <w:delText>80%);</w:delText>
              </w:r>
              <w:r w:rsidRPr="00465E29">
                <w:delText xml:space="preserve"> doc. Ing. Pavla Staňková, Ph.D.</w:delText>
              </w:r>
              <w:r w:rsidR="00DA4CEE" w:rsidRPr="006E72FF">
                <w:delText xml:space="preserve"> - </w:delText>
              </w:r>
              <w:r w:rsidR="00DB53B5">
                <w:delText>seminář</w:delText>
              </w:r>
              <w:r w:rsidRPr="00465E29">
                <w:delText xml:space="preserve"> (20</w:delText>
              </w:r>
            </w:del>
            <w:ins w:id="2326" w:author="Pavla Trefilová" w:date="2019-11-18T17:19:00Z">
              <w:r w:rsidR="00317DD9">
                <w:t>10</w:t>
              </w:r>
              <w:r w:rsidR="00DA4CEE">
                <w:t>0</w:t>
              </w:r>
            </w:ins>
            <w:r w:rsidR="00DA4CEE">
              <w:t>%)</w:t>
            </w:r>
          </w:p>
        </w:tc>
      </w:tr>
      <w:tr w:rsidR="00465E29" w14:paraId="0F5F3914" w14:textId="77777777" w:rsidTr="00A40E0A">
        <w:trPr>
          <w:trHeight w:val="196"/>
        </w:trPr>
        <w:tc>
          <w:tcPr>
            <w:tcW w:w="9855" w:type="dxa"/>
            <w:gridSpan w:val="8"/>
            <w:tcBorders>
              <w:top w:val="nil"/>
            </w:tcBorders>
          </w:tcPr>
          <w:p w14:paraId="1EE9EE14" w14:textId="77777777" w:rsidR="00465E29" w:rsidRPr="00465E29" w:rsidRDefault="00465E29" w:rsidP="00A40E0A">
            <w:pPr>
              <w:jc w:val="both"/>
            </w:pPr>
          </w:p>
        </w:tc>
      </w:tr>
      <w:tr w:rsidR="00465E29" w14:paraId="4673C384" w14:textId="77777777" w:rsidTr="00A40E0A">
        <w:tc>
          <w:tcPr>
            <w:tcW w:w="3086" w:type="dxa"/>
            <w:shd w:val="clear" w:color="auto" w:fill="F7CAAC"/>
          </w:tcPr>
          <w:p w14:paraId="531D7680"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2C57FC38" w14:textId="77777777" w:rsidR="00465E29" w:rsidRPr="00465E29" w:rsidRDefault="00465E29" w:rsidP="00A40E0A">
            <w:pPr>
              <w:jc w:val="both"/>
            </w:pPr>
          </w:p>
        </w:tc>
      </w:tr>
      <w:tr w:rsidR="00465E29" w14:paraId="7D1AF407" w14:textId="77777777" w:rsidTr="00A40E0A">
        <w:trPr>
          <w:trHeight w:val="3549"/>
        </w:trPr>
        <w:tc>
          <w:tcPr>
            <w:tcW w:w="9855" w:type="dxa"/>
            <w:gridSpan w:val="8"/>
            <w:tcBorders>
              <w:top w:val="nil"/>
              <w:bottom w:val="single" w:sz="12" w:space="0" w:color="auto"/>
            </w:tcBorders>
          </w:tcPr>
          <w:p w14:paraId="62206A41" w14:textId="56E1D7F6" w:rsidR="00465E29" w:rsidRDefault="00465E29" w:rsidP="00A40E0A">
            <w:pPr>
              <w:jc w:val="both"/>
            </w:pPr>
            <w:r w:rsidRPr="00465E29">
              <w:t xml:space="preserve">Předmět </w:t>
            </w:r>
            <w:r w:rsidR="00CC1F4A">
              <w:t>Bachelor T</w:t>
            </w:r>
            <w:r w:rsidR="00CC1F4A" w:rsidRPr="00465E29">
              <w:t xml:space="preserve">hesis </w:t>
            </w:r>
            <w:r w:rsidR="00CC1F4A">
              <w:t>S</w:t>
            </w:r>
            <w:r w:rsidR="00CC1F4A" w:rsidRPr="00465E29">
              <w:t xml:space="preserve">eminar </w:t>
            </w:r>
            <w:r w:rsidRPr="00465E29">
              <w:t>je určen pro studenty, které čeká před sebou zpracování bakalářské práce.</w:t>
            </w:r>
            <w:r w:rsidR="00CC1F4A">
              <w:t xml:space="preserve"> Předmět Bachelor T</w:t>
            </w:r>
            <w:r w:rsidR="00CC1F4A" w:rsidRPr="00465E29">
              <w:t xml:space="preserve">hesis </w:t>
            </w:r>
            <w:r w:rsidR="00CC1F4A">
              <w:t>S</w:t>
            </w:r>
            <w:r w:rsidR="00CC1F4A" w:rsidRPr="00465E29">
              <w:t>eminar</w:t>
            </w:r>
            <w:r w:rsidRPr="00465E29">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0E03ED69" w14:textId="47B78BD8" w:rsidR="00A6535B" w:rsidRPr="00465E29" w:rsidRDefault="00A6535B" w:rsidP="00A40E0A">
            <w:pPr>
              <w:jc w:val="both"/>
            </w:pPr>
            <w:r>
              <w:t>Obsah</w:t>
            </w:r>
          </w:p>
          <w:p w14:paraId="10992E83"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Výběr tématu bakalářské práce </w:t>
            </w:r>
          </w:p>
          <w:p w14:paraId="5F9A047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Osobní plán práce studenta </w:t>
            </w:r>
          </w:p>
          <w:p w14:paraId="32AA683B"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Práce s informacemi </w:t>
            </w:r>
          </w:p>
          <w:p w14:paraId="4E6D63D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Metodologie a její využití v bakalářské práci </w:t>
            </w:r>
          </w:p>
          <w:p w14:paraId="559C2916"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Doporučení a návrhy řešení jako cíl bakalářské práce </w:t>
            </w:r>
          </w:p>
          <w:p w14:paraId="62E1261A"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Práce s literaturou (citace, parafráze, citační etika)</w:t>
            </w:r>
          </w:p>
          <w:p w14:paraId="727FAFF9"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Formální úprava bakalářské práce </w:t>
            </w:r>
          </w:p>
          <w:p w14:paraId="278EDF51"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Zásady tvorby prezentace a její příprava na obhajobu </w:t>
            </w:r>
          </w:p>
          <w:p w14:paraId="2F19E3A5"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Jak úspěšně obhájit bakalářskou práci? </w:t>
            </w:r>
          </w:p>
          <w:p w14:paraId="0F3EF3C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Individuální konzultace k tématům bakalářských prací</w:t>
            </w:r>
          </w:p>
        </w:tc>
      </w:tr>
      <w:tr w:rsidR="00465E29" w14:paraId="7A460D6F" w14:textId="77777777" w:rsidTr="00A40E0A">
        <w:trPr>
          <w:trHeight w:val="265"/>
        </w:trPr>
        <w:tc>
          <w:tcPr>
            <w:tcW w:w="3653" w:type="dxa"/>
            <w:gridSpan w:val="2"/>
            <w:tcBorders>
              <w:top w:val="nil"/>
            </w:tcBorders>
            <w:shd w:val="clear" w:color="auto" w:fill="F7CAAC"/>
          </w:tcPr>
          <w:p w14:paraId="0E10AF7A"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31288368" w14:textId="77777777" w:rsidR="00465E29" w:rsidRPr="00465E29" w:rsidRDefault="00465E29" w:rsidP="00A40E0A">
            <w:pPr>
              <w:jc w:val="both"/>
            </w:pPr>
          </w:p>
        </w:tc>
      </w:tr>
      <w:tr w:rsidR="00465E29" w14:paraId="52B93320" w14:textId="77777777" w:rsidTr="00A40E0A">
        <w:trPr>
          <w:trHeight w:val="1497"/>
        </w:trPr>
        <w:tc>
          <w:tcPr>
            <w:tcW w:w="9855" w:type="dxa"/>
            <w:gridSpan w:val="8"/>
            <w:tcBorders>
              <w:top w:val="nil"/>
            </w:tcBorders>
          </w:tcPr>
          <w:p w14:paraId="6C7E67AA" w14:textId="77777777" w:rsidR="00D64A6C" w:rsidRPr="00A13145" w:rsidRDefault="00D64A6C" w:rsidP="00D64A6C">
            <w:pPr>
              <w:jc w:val="both"/>
              <w:rPr>
                <w:b/>
              </w:rPr>
            </w:pPr>
            <w:r w:rsidRPr="00A13145">
              <w:rPr>
                <w:b/>
              </w:rPr>
              <w:t>Povinná literatura</w:t>
            </w:r>
            <w:r>
              <w:rPr>
                <w:b/>
              </w:rPr>
              <w:t>:</w:t>
            </w:r>
          </w:p>
          <w:p w14:paraId="485BC6D7" w14:textId="77777777" w:rsidR="00D64A6C" w:rsidRPr="00E85034" w:rsidRDefault="00D64A6C" w:rsidP="00D64A6C">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03E7F71B" w14:textId="77777777" w:rsidR="00D64A6C" w:rsidRPr="00E85034" w:rsidRDefault="00D64A6C" w:rsidP="00D64A6C">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74FF87D8" w14:textId="77777777" w:rsidR="00D64A6C" w:rsidRPr="00E85034" w:rsidRDefault="00D64A6C" w:rsidP="00D64A6C">
            <w:pPr>
              <w:jc w:val="both"/>
            </w:pPr>
            <w:r w:rsidRPr="00E85034">
              <w:t>Internal rules and regulations of Tomas Bata University in Zlín and Faculty of Management and Economics</w:t>
            </w:r>
          </w:p>
          <w:p w14:paraId="0A0B5CC9" w14:textId="77777777" w:rsidR="00D64A6C" w:rsidRPr="00A13145" w:rsidRDefault="00D64A6C" w:rsidP="00D64A6C">
            <w:pPr>
              <w:jc w:val="both"/>
              <w:rPr>
                <w:b/>
              </w:rPr>
            </w:pPr>
            <w:r w:rsidRPr="00A13145">
              <w:rPr>
                <w:b/>
              </w:rPr>
              <w:t>Doporučená literatura</w:t>
            </w:r>
            <w:r>
              <w:rPr>
                <w:b/>
              </w:rPr>
              <w:t>:</w:t>
            </w:r>
          </w:p>
          <w:p w14:paraId="70F35379" w14:textId="77777777" w:rsidR="00D64A6C" w:rsidRDefault="00D64A6C" w:rsidP="00D64A6C">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41D63B99" w14:textId="77777777" w:rsidR="00465E29" w:rsidRPr="00465E29" w:rsidRDefault="00D64A6C" w:rsidP="00D64A6C">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465E29" w14:paraId="48E7D07B"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EB2499" w14:textId="77777777" w:rsidR="00465E29" w:rsidRPr="00465E29" w:rsidRDefault="00465E29" w:rsidP="00A40E0A">
            <w:pPr>
              <w:jc w:val="center"/>
              <w:rPr>
                <w:b/>
              </w:rPr>
            </w:pPr>
            <w:r w:rsidRPr="00465E29">
              <w:rPr>
                <w:b/>
              </w:rPr>
              <w:t>Informace ke kombinované nebo distanční formě</w:t>
            </w:r>
          </w:p>
        </w:tc>
      </w:tr>
      <w:tr w:rsidR="00465E29" w14:paraId="6AAC2061" w14:textId="77777777" w:rsidTr="00A40E0A">
        <w:tc>
          <w:tcPr>
            <w:tcW w:w="4787" w:type="dxa"/>
            <w:gridSpan w:val="3"/>
            <w:tcBorders>
              <w:top w:val="single" w:sz="2" w:space="0" w:color="auto"/>
            </w:tcBorders>
            <w:shd w:val="clear" w:color="auto" w:fill="F7CAAC"/>
          </w:tcPr>
          <w:p w14:paraId="0035E2CB"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2E4A2CA3" w14:textId="2E56979E" w:rsidR="00465E29" w:rsidRPr="00465E29" w:rsidRDefault="00465E29" w:rsidP="00A40E0A">
            <w:pPr>
              <w:jc w:val="both"/>
            </w:pPr>
          </w:p>
        </w:tc>
        <w:tc>
          <w:tcPr>
            <w:tcW w:w="4179" w:type="dxa"/>
            <w:gridSpan w:val="4"/>
            <w:tcBorders>
              <w:top w:val="single" w:sz="2" w:space="0" w:color="auto"/>
            </w:tcBorders>
            <w:shd w:val="clear" w:color="auto" w:fill="F7CAAC"/>
          </w:tcPr>
          <w:p w14:paraId="6E9F271B" w14:textId="77777777" w:rsidR="00465E29" w:rsidRPr="00465E29" w:rsidRDefault="00465E29" w:rsidP="00A40E0A">
            <w:pPr>
              <w:jc w:val="both"/>
              <w:rPr>
                <w:b/>
              </w:rPr>
            </w:pPr>
            <w:r w:rsidRPr="00465E29">
              <w:rPr>
                <w:b/>
              </w:rPr>
              <w:t xml:space="preserve">hodin </w:t>
            </w:r>
          </w:p>
        </w:tc>
      </w:tr>
      <w:tr w:rsidR="00465E29" w14:paraId="3ED7EA1F" w14:textId="77777777" w:rsidTr="00A40E0A">
        <w:tc>
          <w:tcPr>
            <w:tcW w:w="9855" w:type="dxa"/>
            <w:gridSpan w:val="8"/>
            <w:shd w:val="clear" w:color="auto" w:fill="F7CAAC"/>
          </w:tcPr>
          <w:p w14:paraId="686326E4" w14:textId="77777777" w:rsidR="00465E29" w:rsidRPr="00465E29" w:rsidRDefault="00465E29" w:rsidP="00A40E0A">
            <w:pPr>
              <w:jc w:val="both"/>
              <w:rPr>
                <w:b/>
              </w:rPr>
            </w:pPr>
            <w:r w:rsidRPr="00465E29">
              <w:rPr>
                <w:b/>
              </w:rPr>
              <w:t>Informace o způsobu kontaktu s vyučujícím</w:t>
            </w:r>
          </w:p>
        </w:tc>
      </w:tr>
      <w:tr w:rsidR="00465E29" w14:paraId="5C7DABE9" w14:textId="77777777" w:rsidTr="00A40E0A">
        <w:trPr>
          <w:trHeight w:val="60"/>
        </w:trPr>
        <w:tc>
          <w:tcPr>
            <w:tcW w:w="9855" w:type="dxa"/>
            <w:gridSpan w:val="8"/>
          </w:tcPr>
          <w:p w14:paraId="7C3D7350"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39008E" w14:textId="77777777" w:rsidR="00465E29" w:rsidRDefault="00465E29"/>
    <w:p w14:paraId="48A71C6D"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5366AE37" w14:textId="77777777" w:rsidTr="00F8662A">
        <w:tc>
          <w:tcPr>
            <w:tcW w:w="9855" w:type="dxa"/>
            <w:gridSpan w:val="8"/>
            <w:tcBorders>
              <w:bottom w:val="double" w:sz="4" w:space="0" w:color="auto"/>
            </w:tcBorders>
            <w:shd w:val="clear" w:color="auto" w:fill="BDD6EE"/>
          </w:tcPr>
          <w:p w14:paraId="5E85F075" w14:textId="77777777" w:rsidR="00317DD9" w:rsidRDefault="00317DD9" w:rsidP="00F8662A">
            <w:pPr>
              <w:jc w:val="both"/>
              <w:rPr>
                <w:b/>
                <w:sz w:val="28"/>
              </w:rPr>
            </w:pPr>
            <w:r>
              <w:lastRenderedPageBreak/>
              <w:br w:type="page"/>
            </w:r>
            <w:r>
              <w:rPr>
                <w:b/>
                <w:sz w:val="28"/>
              </w:rPr>
              <w:t>B-III – Charakteristika studijního předmětu</w:t>
            </w:r>
          </w:p>
        </w:tc>
      </w:tr>
      <w:tr w:rsidR="00A40E0A" w14:paraId="29546602" w14:textId="77777777" w:rsidTr="00A40E0A">
        <w:trPr>
          <w:del w:id="2327" w:author="Pavla Trefilová" w:date="2019-11-18T17:19:00Z"/>
        </w:trPr>
        <w:tc>
          <w:tcPr>
            <w:tcW w:w="3086" w:type="dxa"/>
            <w:tcBorders>
              <w:top w:val="double" w:sz="4" w:space="0" w:color="auto"/>
            </w:tcBorders>
            <w:shd w:val="clear" w:color="auto" w:fill="F7CAAC"/>
          </w:tcPr>
          <w:p w14:paraId="1F1AE3A5" w14:textId="77777777" w:rsidR="00A40E0A" w:rsidRPr="00A40E0A" w:rsidRDefault="00A40E0A" w:rsidP="00A40E0A">
            <w:pPr>
              <w:jc w:val="both"/>
              <w:rPr>
                <w:del w:id="2328" w:author="Pavla Trefilová" w:date="2019-11-18T17:19:00Z"/>
                <w:b/>
              </w:rPr>
            </w:pPr>
            <w:del w:id="2329" w:author="Pavla Trefilová" w:date="2019-11-18T17:19:00Z">
              <w:r w:rsidRPr="00A40E0A">
                <w:rPr>
                  <w:b/>
                </w:rPr>
                <w:delText>Název studijního předmětu</w:delText>
              </w:r>
            </w:del>
          </w:p>
        </w:tc>
        <w:tc>
          <w:tcPr>
            <w:tcW w:w="6769" w:type="dxa"/>
            <w:gridSpan w:val="7"/>
            <w:tcBorders>
              <w:top w:val="double" w:sz="4" w:space="0" w:color="auto"/>
            </w:tcBorders>
          </w:tcPr>
          <w:p w14:paraId="659BE95C" w14:textId="77777777" w:rsidR="00A40E0A" w:rsidRPr="00A40E0A" w:rsidRDefault="00D64A6C" w:rsidP="00A40E0A">
            <w:pPr>
              <w:jc w:val="both"/>
              <w:rPr>
                <w:del w:id="2330" w:author="Pavla Trefilová" w:date="2019-11-18T17:19:00Z"/>
              </w:rPr>
            </w:pPr>
            <w:del w:id="2331" w:author="Pavla Trefilová" w:date="2019-11-18T17:19:00Z">
              <w:r w:rsidRPr="00A40E0A">
                <w:delText>Logistics</w:delText>
              </w:r>
            </w:del>
          </w:p>
        </w:tc>
      </w:tr>
      <w:tr w:rsidR="00A40E0A" w14:paraId="6C93D0E3" w14:textId="77777777" w:rsidTr="00A40E0A">
        <w:trPr>
          <w:trHeight w:val="249"/>
          <w:del w:id="2332" w:author="Pavla Trefilová" w:date="2019-11-18T17:19:00Z"/>
        </w:trPr>
        <w:tc>
          <w:tcPr>
            <w:tcW w:w="3086" w:type="dxa"/>
            <w:shd w:val="clear" w:color="auto" w:fill="F7CAAC"/>
          </w:tcPr>
          <w:p w14:paraId="25DA30AC" w14:textId="77777777" w:rsidR="00A40E0A" w:rsidRPr="00A40E0A" w:rsidRDefault="00A40E0A" w:rsidP="00A40E0A">
            <w:pPr>
              <w:jc w:val="both"/>
              <w:rPr>
                <w:del w:id="2333" w:author="Pavla Trefilová" w:date="2019-11-18T17:19:00Z"/>
                <w:b/>
              </w:rPr>
            </w:pPr>
            <w:del w:id="2334" w:author="Pavla Trefilová" w:date="2019-11-18T17:19:00Z">
              <w:r w:rsidRPr="00A40E0A">
                <w:rPr>
                  <w:b/>
                </w:rPr>
                <w:delText>Typ předmětu</w:delText>
              </w:r>
            </w:del>
          </w:p>
        </w:tc>
        <w:tc>
          <w:tcPr>
            <w:tcW w:w="3406" w:type="dxa"/>
            <w:gridSpan w:val="4"/>
          </w:tcPr>
          <w:p w14:paraId="3E89F713" w14:textId="77777777" w:rsidR="00A40E0A" w:rsidRPr="00A40E0A" w:rsidRDefault="00A40E0A" w:rsidP="003B7826">
            <w:pPr>
              <w:jc w:val="both"/>
              <w:rPr>
                <w:del w:id="2335" w:author="Pavla Trefilová" w:date="2019-11-18T17:19:00Z"/>
              </w:rPr>
            </w:pPr>
            <w:del w:id="2336" w:author="Pavla Trefilová" w:date="2019-11-18T17:19:00Z">
              <w:r w:rsidRPr="00A40E0A">
                <w:delText>povinný „P“</w:delText>
              </w:r>
            </w:del>
          </w:p>
        </w:tc>
        <w:tc>
          <w:tcPr>
            <w:tcW w:w="2695" w:type="dxa"/>
            <w:gridSpan w:val="2"/>
            <w:shd w:val="clear" w:color="auto" w:fill="F7CAAC"/>
          </w:tcPr>
          <w:p w14:paraId="4DD85D68" w14:textId="77777777" w:rsidR="00A40E0A" w:rsidRPr="00A40E0A" w:rsidRDefault="00A40E0A" w:rsidP="00A40E0A">
            <w:pPr>
              <w:jc w:val="both"/>
              <w:rPr>
                <w:del w:id="2337" w:author="Pavla Trefilová" w:date="2019-11-18T17:19:00Z"/>
              </w:rPr>
            </w:pPr>
            <w:del w:id="2338" w:author="Pavla Trefilová" w:date="2019-11-18T17:19:00Z">
              <w:r w:rsidRPr="00A40E0A">
                <w:rPr>
                  <w:b/>
                </w:rPr>
                <w:delText>doporučený ročník / semestr</w:delText>
              </w:r>
            </w:del>
          </w:p>
        </w:tc>
        <w:tc>
          <w:tcPr>
            <w:tcW w:w="668" w:type="dxa"/>
          </w:tcPr>
          <w:p w14:paraId="00843FE4" w14:textId="77777777" w:rsidR="00A40E0A" w:rsidRPr="00A40E0A" w:rsidRDefault="00A40E0A" w:rsidP="00A40E0A">
            <w:pPr>
              <w:jc w:val="both"/>
              <w:rPr>
                <w:del w:id="2339" w:author="Pavla Trefilová" w:date="2019-11-18T17:19:00Z"/>
              </w:rPr>
            </w:pPr>
            <w:del w:id="2340" w:author="Pavla Trefilová" w:date="2019-11-18T17:19:00Z">
              <w:r w:rsidRPr="00A40E0A">
                <w:delText>3/L</w:delText>
              </w:r>
            </w:del>
          </w:p>
        </w:tc>
      </w:tr>
      <w:tr w:rsidR="00A40E0A" w14:paraId="1097B1C6" w14:textId="77777777" w:rsidTr="00A40E0A">
        <w:trPr>
          <w:del w:id="2341" w:author="Pavla Trefilová" w:date="2019-11-18T17:19:00Z"/>
        </w:trPr>
        <w:tc>
          <w:tcPr>
            <w:tcW w:w="3086" w:type="dxa"/>
            <w:shd w:val="clear" w:color="auto" w:fill="F7CAAC"/>
          </w:tcPr>
          <w:p w14:paraId="7DC1841B" w14:textId="77777777" w:rsidR="00A40E0A" w:rsidRPr="00A40E0A" w:rsidRDefault="00A40E0A" w:rsidP="00A40E0A">
            <w:pPr>
              <w:jc w:val="both"/>
              <w:rPr>
                <w:del w:id="2342" w:author="Pavla Trefilová" w:date="2019-11-18T17:19:00Z"/>
                <w:b/>
              </w:rPr>
            </w:pPr>
            <w:del w:id="2343" w:author="Pavla Trefilová" w:date="2019-11-18T17:19:00Z">
              <w:r w:rsidRPr="00A40E0A">
                <w:rPr>
                  <w:b/>
                </w:rPr>
                <w:delText>Rozsah studijního předmětu</w:delText>
              </w:r>
            </w:del>
          </w:p>
        </w:tc>
        <w:tc>
          <w:tcPr>
            <w:tcW w:w="1701" w:type="dxa"/>
            <w:gridSpan w:val="2"/>
          </w:tcPr>
          <w:p w14:paraId="03F5FDEB" w14:textId="77777777" w:rsidR="00A40E0A" w:rsidRPr="00A40E0A" w:rsidRDefault="00A40E0A" w:rsidP="00A40E0A">
            <w:pPr>
              <w:jc w:val="both"/>
              <w:rPr>
                <w:del w:id="2344" w:author="Pavla Trefilová" w:date="2019-11-18T17:19:00Z"/>
              </w:rPr>
            </w:pPr>
            <w:del w:id="2345" w:author="Pavla Trefilová" w:date="2019-11-18T17:19:00Z">
              <w:r w:rsidRPr="00A40E0A">
                <w:delText>13p + 26s</w:delText>
              </w:r>
            </w:del>
          </w:p>
        </w:tc>
        <w:tc>
          <w:tcPr>
            <w:tcW w:w="889" w:type="dxa"/>
            <w:shd w:val="clear" w:color="auto" w:fill="F7CAAC"/>
          </w:tcPr>
          <w:p w14:paraId="0F1AC876" w14:textId="77777777" w:rsidR="00A40E0A" w:rsidRPr="00A40E0A" w:rsidRDefault="00A40E0A" w:rsidP="00A40E0A">
            <w:pPr>
              <w:jc w:val="both"/>
              <w:rPr>
                <w:del w:id="2346" w:author="Pavla Trefilová" w:date="2019-11-18T17:19:00Z"/>
                <w:b/>
              </w:rPr>
            </w:pPr>
            <w:del w:id="2347" w:author="Pavla Trefilová" w:date="2019-11-18T17:19:00Z">
              <w:r w:rsidRPr="00A40E0A">
                <w:rPr>
                  <w:b/>
                </w:rPr>
                <w:delText xml:space="preserve">hod. </w:delText>
              </w:r>
            </w:del>
          </w:p>
        </w:tc>
        <w:tc>
          <w:tcPr>
            <w:tcW w:w="816" w:type="dxa"/>
          </w:tcPr>
          <w:p w14:paraId="1189112A" w14:textId="77777777" w:rsidR="00A40E0A" w:rsidRPr="00A40E0A" w:rsidRDefault="00A40E0A" w:rsidP="00A40E0A">
            <w:pPr>
              <w:jc w:val="both"/>
              <w:rPr>
                <w:del w:id="2348" w:author="Pavla Trefilová" w:date="2019-11-18T17:19:00Z"/>
              </w:rPr>
            </w:pPr>
            <w:del w:id="2349" w:author="Pavla Trefilová" w:date="2019-11-18T17:19:00Z">
              <w:r w:rsidRPr="00A40E0A">
                <w:delText>39</w:delText>
              </w:r>
            </w:del>
          </w:p>
        </w:tc>
        <w:tc>
          <w:tcPr>
            <w:tcW w:w="2156" w:type="dxa"/>
            <w:shd w:val="clear" w:color="auto" w:fill="F7CAAC"/>
          </w:tcPr>
          <w:p w14:paraId="526437DF" w14:textId="77777777" w:rsidR="00A40E0A" w:rsidRPr="00A40E0A" w:rsidRDefault="00A40E0A" w:rsidP="00A40E0A">
            <w:pPr>
              <w:jc w:val="both"/>
              <w:rPr>
                <w:del w:id="2350" w:author="Pavla Trefilová" w:date="2019-11-18T17:19:00Z"/>
                <w:b/>
              </w:rPr>
            </w:pPr>
            <w:del w:id="2351" w:author="Pavla Trefilová" w:date="2019-11-18T17:19:00Z">
              <w:r w:rsidRPr="00A40E0A">
                <w:rPr>
                  <w:b/>
                </w:rPr>
                <w:delText>kreditů</w:delText>
              </w:r>
            </w:del>
          </w:p>
        </w:tc>
        <w:tc>
          <w:tcPr>
            <w:tcW w:w="1207" w:type="dxa"/>
            <w:gridSpan w:val="2"/>
          </w:tcPr>
          <w:p w14:paraId="69C04804" w14:textId="77777777" w:rsidR="00A40E0A" w:rsidRPr="00A40E0A" w:rsidRDefault="00A40E0A" w:rsidP="00A40E0A">
            <w:pPr>
              <w:jc w:val="both"/>
              <w:rPr>
                <w:del w:id="2352" w:author="Pavla Trefilová" w:date="2019-11-18T17:19:00Z"/>
              </w:rPr>
            </w:pPr>
            <w:del w:id="2353" w:author="Pavla Trefilová" w:date="2019-11-18T17:19:00Z">
              <w:r w:rsidRPr="00A40E0A">
                <w:delText>4</w:delText>
              </w:r>
            </w:del>
          </w:p>
        </w:tc>
      </w:tr>
      <w:tr w:rsidR="00A40E0A" w14:paraId="7AB4D8E4" w14:textId="77777777" w:rsidTr="00A40E0A">
        <w:tc>
          <w:tcPr>
            <w:tcW w:w="3086" w:type="dxa"/>
            <w:shd w:val="clear" w:color="auto" w:fill="F7CAAC"/>
          </w:tcPr>
          <w:p w14:paraId="268BB71F" w14:textId="77777777" w:rsidR="00A40E0A" w:rsidRPr="00A40E0A" w:rsidRDefault="00A40E0A" w:rsidP="00A40E0A">
            <w:pPr>
              <w:jc w:val="both"/>
              <w:rPr>
                <w:moveFrom w:id="2354" w:author="Pavla Trefilová" w:date="2019-11-18T17:19:00Z"/>
                <w:b/>
              </w:rPr>
            </w:pPr>
            <w:moveFromRangeStart w:id="2355" w:author="Pavla Trefilová" w:date="2019-11-18T17:19:00Z" w:name="move24990026"/>
            <w:moveFrom w:id="2356" w:author="Pavla Trefilová" w:date="2019-11-18T17:19:00Z">
              <w:r w:rsidRPr="00A40E0A">
                <w:rPr>
                  <w:b/>
                </w:rPr>
                <w:t>Prerekvizity, korekvizity, ekvivalence</w:t>
              </w:r>
            </w:moveFrom>
          </w:p>
        </w:tc>
        <w:tc>
          <w:tcPr>
            <w:tcW w:w="6769" w:type="dxa"/>
            <w:gridSpan w:val="7"/>
          </w:tcPr>
          <w:p w14:paraId="58FCF0F5" w14:textId="77777777" w:rsidR="00A40E0A" w:rsidRPr="00A40E0A" w:rsidRDefault="00A40E0A" w:rsidP="00A40E0A">
            <w:pPr>
              <w:jc w:val="both"/>
              <w:rPr>
                <w:moveFrom w:id="2357" w:author="Pavla Trefilová" w:date="2019-11-18T17:19:00Z"/>
              </w:rPr>
            </w:pPr>
          </w:p>
        </w:tc>
      </w:tr>
      <w:tr w:rsidR="00A40E0A" w14:paraId="6AAD11E2" w14:textId="77777777" w:rsidTr="00A40E0A">
        <w:tc>
          <w:tcPr>
            <w:tcW w:w="3086" w:type="dxa"/>
            <w:shd w:val="clear" w:color="auto" w:fill="F7CAAC"/>
          </w:tcPr>
          <w:p w14:paraId="06F1A6A1" w14:textId="77777777" w:rsidR="00A40E0A" w:rsidRPr="00A40E0A" w:rsidRDefault="00A40E0A" w:rsidP="00A40E0A">
            <w:pPr>
              <w:jc w:val="both"/>
              <w:rPr>
                <w:moveFrom w:id="2358" w:author="Pavla Trefilová" w:date="2019-11-18T17:19:00Z"/>
                <w:b/>
              </w:rPr>
            </w:pPr>
            <w:moveFrom w:id="2359" w:author="Pavla Trefilová" w:date="2019-11-18T17:19:00Z">
              <w:r w:rsidRPr="00A40E0A">
                <w:rPr>
                  <w:b/>
                </w:rPr>
                <w:t>Způsob ověření studijních výsledků</w:t>
              </w:r>
            </w:moveFrom>
          </w:p>
        </w:tc>
        <w:tc>
          <w:tcPr>
            <w:tcW w:w="3406" w:type="dxa"/>
            <w:gridSpan w:val="4"/>
          </w:tcPr>
          <w:p w14:paraId="7F923571" w14:textId="77777777" w:rsidR="00A40E0A" w:rsidRPr="00A40E0A" w:rsidRDefault="00A40E0A" w:rsidP="00A40E0A">
            <w:pPr>
              <w:jc w:val="both"/>
              <w:rPr>
                <w:moveFrom w:id="2360" w:author="Pavla Trefilová" w:date="2019-11-18T17:19:00Z"/>
              </w:rPr>
            </w:pPr>
            <w:moveFrom w:id="2361" w:author="Pavla Trefilová" w:date="2019-11-18T17:19:00Z">
              <w:r w:rsidRPr="00A40E0A">
                <w:t>zápočet, zkouška</w:t>
              </w:r>
            </w:moveFrom>
          </w:p>
        </w:tc>
        <w:tc>
          <w:tcPr>
            <w:tcW w:w="2156" w:type="dxa"/>
            <w:shd w:val="clear" w:color="auto" w:fill="F7CAAC"/>
          </w:tcPr>
          <w:p w14:paraId="271930C8" w14:textId="77777777" w:rsidR="00A40E0A" w:rsidRPr="00A40E0A" w:rsidRDefault="00A40E0A" w:rsidP="00A40E0A">
            <w:pPr>
              <w:jc w:val="both"/>
              <w:rPr>
                <w:moveFrom w:id="2362" w:author="Pavla Trefilová" w:date="2019-11-18T17:19:00Z"/>
                <w:b/>
              </w:rPr>
            </w:pPr>
            <w:moveFrom w:id="2363" w:author="Pavla Trefilová" w:date="2019-11-18T17:19:00Z">
              <w:r w:rsidRPr="00A40E0A">
                <w:rPr>
                  <w:b/>
                </w:rPr>
                <w:t>Forma výuky</w:t>
              </w:r>
            </w:moveFrom>
          </w:p>
        </w:tc>
        <w:tc>
          <w:tcPr>
            <w:tcW w:w="1207" w:type="dxa"/>
            <w:gridSpan w:val="2"/>
          </w:tcPr>
          <w:p w14:paraId="0C711E88" w14:textId="77777777" w:rsidR="00A40E0A" w:rsidRPr="00A40E0A" w:rsidRDefault="00A40E0A" w:rsidP="00A40E0A">
            <w:pPr>
              <w:jc w:val="both"/>
              <w:rPr>
                <w:moveFrom w:id="2364" w:author="Pavla Trefilová" w:date="2019-11-18T17:19:00Z"/>
              </w:rPr>
            </w:pPr>
            <w:moveFrom w:id="2365" w:author="Pavla Trefilová" w:date="2019-11-18T17:19:00Z">
              <w:r w:rsidRPr="00A40E0A">
                <w:t>přednáška, seminář</w:t>
              </w:r>
            </w:moveFrom>
          </w:p>
        </w:tc>
      </w:tr>
      <w:tr w:rsidR="00A40E0A" w14:paraId="61FC6C82" w14:textId="77777777" w:rsidTr="00A40E0A">
        <w:trPr>
          <w:trHeight w:val="949"/>
        </w:trPr>
        <w:tc>
          <w:tcPr>
            <w:tcW w:w="3086" w:type="dxa"/>
            <w:shd w:val="clear" w:color="auto" w:fill="F7CAAC"/>
          </w:tcPr>
          <w:p w14:paraId="0C93FA13" w14:textId="77777777" w:rsidR="00A40E0A" w:rsidRPr="00A40E0A" w:rsidRDefault="00A40E0A" w:rsidP="00A40E0A">
            <w:pPr>
              <w:jc w:val="both"/>
              <w:rPr>
                <w:moveFrom w:id="2366" w:author="Pavla Trefilová" w:date="2019-11-18T17:19:00Z"/>
                <w:b/>
              </w:rPr>
            </w:pPr>
            <w:moveFrom w:id="2367" w:author="Pavla Trefilová" w:date="2019-11-18T17:19:00Z">
              <w:r w:rsidRPr="00A40E0A">
                <w:rPr>
                  <w:b/>
                </w:rPr>
                <w:t>Forma způsobu ověření studijních výsledků a další požadavky na studenta</w:t>
              </w:r>
            </w:moveFrom>
          </w:p>
        </w:tc>
        <w:tc>
          <w:tcPr>
            <w:tcW w:w="6769" w:type="dxa"/>
            <w:gridSpan w:val="7"/>
            <w:tcBorders>
              <w:bottom w:val="nil"/>
            </w:tcBorders>
          </w:tcPr>
          <w:p w14:paraId="23ED5EC1" w14:textId="77777777" w:rsidR="00A40E0A" w:rsidRPr="00A40E0A" w:rsidRDefault="00A40E0A" w:rsidP="00A40E0A">
            <w:pPr>
              <w:jc w:val="both"/>
              <w:rPr>
                <w:moveFrom w:id="2368" w:author="Pavla Trefilová" w:date="2019-11-18T17:19:00Z"/>
              </w:rPr>
            </w:pPr>
            <w:moveFrom w:id="2369" w:author="Pavla Trefilová" w:date="2019-11-18T17:19:00Z">
              <w:r w:rsidRPr="00A40E0A">
                <w:t>Způsob zakončení předmětu – zápočet, zkouška</w:t>
              </w:r>
            </w:moveFrom>
          </w:p>
          <w:p w14:paraId="6458E043" w14:textId="77777777" w:rsidR="00A40E0A" w:rsidRPr="00A40E0A" w:rsidRDefault="00A40E0A" w:rsidP="004A46D7">
            <w:pPr>
              <w:jc w:val="both"/>
              <w:rPr>
                <w:moveFrom w:id="2370" w:author="Pavla Trefilová" w:date="2019-11-18T17:19:00Z"/>
              </w:rPr>
            </w:pPr>
            <w:moveFrom w:id="2371" w:author="Pavla Trefilová" w:date="2019-11-18T17:19:00Z">
              <w:r w:rsidRPr="00A40E0A">
                <w:t>Požadavky na zápočet:</w:t>
              </w:r>
              <w:r w:rsidR="004A46D7">
                <w:t xml:space="preserve"> </w:t>
              </w:r>
              <w:r w:rsidRPr="00A40E0A">
                <w:t>vypracování seminární práce dle požadavků vyučujícího</w:t>
              </w:r>
              <w:r w:rsidR="004A46D7">
                <w:t xml:space="preserve">; </w:t>
              </w:r>
              <w:r w:rsidRPr="00A40E0A">
                <w:t>80% aktivní účast na seminářích.</w:t>
              </w:r>
            </w:moveFrom>
          </w:p>
          <w:p w14:paraId="40A0557D" w14:textId="77777777" w:rsidR="00A40E0A" w:rsidRPr="00A40E0A" w:rsidRDefault="00A40E0A" w:rsidP="004A46D7">
            <w:pPr>
              <w:jc w:val="both"/>
              <w:rPr>
                <w:moveFrom w:id="2372" w:author="Pavla Trefilová" w:date="2019-11-18T17:19:00Z"/>
              </w:rPr>
            </w:pPr>
            <w:moveFrom w:id="2373" w:author="Pavla Trefilová" w:date="2019-11-18T17:19:00Z">
              <w:r w:rsidRPr="00A40E0A">
                <w:t>Požadavky na zkoušku: písemný test s maximálním možným počtem dosažitelných bodů 100 mus</w:t>
              </w:r>
              <w:r w:rsidR="004A46D7">
                <w:t xml:space="preserve">í být napsán alespoň na 60 %; </w:t>
              </w:r>
              <w:r w:rsidRPr="00A40E0A">
                <w:t>následuje ústní zkouška v rozsahu znalostí přednášek a seminářů.</w:t>
              </w:r>
            </w:moveFrom>
          </w:p>
        </w:tc>
      </w:tr>
      <w:tr w:rsidR="00A40E0A" w14:paraId="2258DF57" w14:textId="77777777" w:rsidTr="00A40E0A">
        <w:trPr>
          <w:trHeight w:val="118"/>
        </w:trPr>
        <w:tc>
          <w:tcPr>
            <w:tcW w:w="9855" w:type="dxa"/>
            <w:gridSpan w:val="8"/>
            <w:tcBorders>
              <w:top w:val="nil"/>
            </w:tcBorders>
          </w:tcPr>
          <w:p w14:paraId="2BDB97BC" w14:textId="77777777" w:rsidR="00A40E0A" w:rsidRPr="004A46D7" w:rsidRDefault="00A40E0A" w:rsidP="00A40E0A">
            <w:pPr>
              <w:jc w:val="both"/>
              <w:rPr>
                <w:moveFrom w:id="2374" w:author="Pavla Trefilová" w:date="2019-11-18T17:19:00Z"/>
                <w:sz w:val="16"/>
              </w:rPr>
            </w:pPr>
          </w:p>
        </w:tc>
      </w:tr>
      <w:tr w:rsidR="00A40E0A" w14:paraId="567E746B" w14:textId="77777777" w:rsidTr="00A40E0A">
        <w:trPr>
          <w:trHeight w:val="197"/>
        </w:trPr>
        <w:tc>
          <w:tcPr>
            <w:tcW w:w="3086" w:type="dxa"/>
            <w:tcBorders>
              <w:top w:val="nil"/>
            </w:tcBorders>
            <w:shd w:val="clear" w:color="auto" w:fill="F7CAAC"/>
          </w:tcPr>
          <w:p w14:paraId="467CD07E" w14:textId="77777777" w:rsidR="00A40E0A" w:rsidRPr="00A40E0A" w:rsidRDefault="00A40E0A" w:rsidP="00A40E0A">
            <w:pPr>
              <w:jc w:val="both"/>
              <w:rPr>
                <w:moveFrom w:id="2375" w:author="Pavla Trefilová" w:date="2019-11-18T17:19:00Z"/>
                <w:b/>
              </w:rPr>
            </w:pPr>
            <w:moveFrom w:id="2376" w:author="Pavla Trefilová" w:date="2019-11-18T17:19:00Z">
              <w:r w:rsidRPr="00A40E0A">
                <w:rPr>
                  <w:b/>
                </w:rPr>
                <w:t>Garant předmětu</w:t>
              </w:r>
            </w:moveFrom>
          </w:p>
        </w:tc>
        <w:tc>
          <w:tcPr>
            <w:tcW w:w="6769" w:type="dxa"/>
            <w:gridSpan w:val="7"/>
            <w:tcBorders>
              <w:top w:val="nil"/>
            </w:tcBorders>
          </w:tcPr>
          <w:p w14:paraId="3D573AFB" w14:textId="77777777" w:rsidR="00A40E0A" w:rsidRPr="00E11E0F" w:rsidRDefault="00A40E0A" w:rsidP="00A40E0A">
            <w:pPr>
              <w:jc w:val="both"/>
              <w:rPr>
                <w:moveFrom w:id="2377" w:author="Pavla Trefilová" w:date="2019-11-18T17:19:00Z"/>
              </w:rPr>
            </w:pPr>
            <w:moveFrom w:id="2378" w:author="Pavla Trefilová" w:date="2019-11-18T17:19:00Z">
              <w:r w:rsidRPr="00E11E0F">
                <w:t>Ing. Lucie Macurová, Ph.D.</w:t>
              </w:r>
            </w:moveFrom>
          </w:p>
        </w:tc>
      </w:tr>
      <w:tr w:rsidR="00A40E0A" w14:paraId="0EAA70F6" w14:textId="77777777" w:rsidTr="00A40E0A">
        <w:trPr>
          <w:trHeight w:val="243"/>
        </w:trPr>
        <w:tc>
          <w:tcPr>
            <w:tcW w:w="3086" w:type="dxa"/>
            <w:tcBorders>
              <w:top w:val="nil"/>
            </w:tcBorders>
            <w:shd w:val="clear" w:color="auto" w:fill="F7CAAC"/>
          </w:tcPr>
          <w:p w14:paraId="4C45006A" w14:textId="77777777" w:rsidR="00A40E0A" w:rsidRPr="00A40E0A" w:rsidRDefault="00A40E0A" w:rsidP="00A40E0A">
            <w:pPr>
              <w:jc w:val="both"/>
              <w:rPr>
                <w:moveFrom w:id="2379" w:author="Pavla Trefilová" w:date="2019-11-18T17:19:00Z"/>
                <w:b/>
              </w:rPr>
            </w:pPr>
            <w:moveFrom w:id="2380" w:author="Pavla Trefilová" w:date="2019-11-18T17:19:00Z">
              <w:r w:rsidRPr="00A40E0A">
                <w:rPr>
                  <w:b/>
                </w:rPr>
                <w:t>Zapojení garanta do výuky předmětu</w:t>
              </w:r>
            </w:moveFrom>
          </w:p>
        </w:tc>
        <w:tc>
          <w:tcPr>
            <w:tcW w:w="6769" w:type="dxa"/>
            <w:gridSpan w:val="7"/>
            <w:tcBorders>
              <w:top w:val="nil"/>
            </w:tcBorders>
          </w:tcPr>
          <w:p w14:paraId="0E2DD0A8" w14:textId="77777777" w:rsidR="00A40E0A" w:rsidRPr="00E11E0F" w:rsidRDefault="00A40E0A" w:rsidP="00A40E0A">
            <w:pPr>
              <w:jc w:val="both"/>
              <w:rPr>
                <w:moveFrom w:id="2381" w:author="Pavla Trefilová" w:date="2019-11-18T17:19:00Z"/>
              </w:rPr>
            </w:pPr>
            <w:moveFrom w:id="2382" w:author="Pavla Trefilová" w:date="2019-11-18T17:19:00Z">
              <w:r w:rsidRPr="00E11E0F">
                <w:t xml:space="preserve">Garant se podílí na přednášení v rozsahu 100 %, dále stanovuje koncepci seminářů a dohlíží na jejich jednotné vedení. </w:t>
              </w:r>
            </w:moveFrom>
          </w:p>
        </w:tc>
      </w:tr>
      <w:tr w:rsidR="00A40E0A" w14:paraId="2E56DF5B" w14:textId="77777777" w:rsidTr="00A40E0A">
        <w:tc>
          <w:tcPr>
            <w:tcW w:w="3086" w:type="dxa"/>
            <w:shd w:val="clear" w:color="auto" w:fill="F7CAAC"/>
          </w:tcPr>
          <w:p w14:paraId="3BBC3C1F" w14:textId="77777777" w:rsidR="00A40E0A" w:rsidRPr="00A40E0A" w:rsidRDefault="00A40E0A" w:rsidP="00A40E0A">
            <w:pPr>
              <w:jc w:val="both"/>
              <w:rPr>
                <w:moveFrom w:id="2383" w:author="Pavla Trefilová" w:date="2019-11-18T17:19:00Z"/>
                <w:b/>
              </w:rPr>
            </w:pPr>
            <w:moveFrom w:id="2384" w:author="Pavla Trefilová" w:date="2019-11-18T17:19:00Z">
              <w:r w:rsidRPr="00A40E0A">
                <w:rPr>
                  <w:b/>
                </w:rPr>
                <w:t>Vyučující</w:t>
              </w:r>
            </w:moveFrom>
          </w:p>
        </w:tc>
        <w:tc>
          <w:tcPr>
            <w:tcW w:w="6769" w:type="dxa"/>
            <w:gridSpan w:val="7"/>
            <w:tcBorders>
              <w:bottom w:val="nil"/>
            </w:tcBorders>
          </w:tcPr>
          <w:p w14:paraId="3F5B584A" w14:textId="77777777" w:rsidR="00A40E0A" w:rsidRPr="00E11E0F" w:rsidRDefault="00A40E0A" w:rsidP="00E11E0F">
            <w:pPr>
              <w:rPr>
                <w:moveFrom w:id="2385" w:author="Pavla Trefilová" w:date="2019-11-18T17:19:00Z"/>
              </w:rPr>
            </w:pPr>
            <w:moveFrom w:id="2386" w:author="Pavla Trefilová" w:date="2019-11-18T17:19:00Z">
              <w:r w:rsidRPr="00E11E0F">
                <w:t>Ing. Lucie Macurová,</w:t>
              </w:r>
              <w:r w:rsidR="00DB53B5" w:rsidRPr="00E11E0F">
                <w:t xml:space="preserve"> Ph.D.</w:t>
              </w:r>
              <w:r w:rsidR="00E11E0F" w:rsidRPr="00E11E0F">
                <w:t xml:space="preserve"> -</w:t>
              </w:r>
              <w:r w:rsidR="00DB53B5" w:rsidRPr="00E11E0F">
                <w:t xml:space="preserve"> přednášky </w:t>
              </w:r>
              <w:r w:rsidR="00E11E0F" w:rsidRPr="00E11E0F">
                <w:t>(</w:t>
              </w:r>
              <w:r w:rsidR="00DB53B5" w:rsidRPr="00E11E0F">
                <w:t>100%</w:t>
              </w:r>
              <w:r w:rsidR="00E11E0F" w:rsidRPr="00E11E0F">
                <w:t>)</w:t>
              </w:r>
            </w:moveFrom>
          </w:p>
        </w:tc>
      </w:tr>
      <w:tr w:rsidR="00A40E0A" w14:paraId="488726CB" w14:textId="77777777" w:rsidTr="00A40E0A">
        <w:trPr>
          <w:trHeight w:val="64"/>
        </w:trPr>
        <w:tc>
          <w:tcPr>
            <w:tcW w:w="9855" w:type="dxa"/>
            <w:gridSpan w:val="8"/>
            <w:tcBorders>
              <w:top w:val="nil"/>
            </w:tcBorders>
          </w:tcPr>
          <w:p w14:paraId="55C3830B" w14:textId="77777777" w:rsidR="00A40E0A" w:rsidRPr="004A46D7" w:rsidRDefault="00A40E0A" w:rsidP="00A40E0A">
            <w:pPr>
              <w:jc w:val="both"/>
              <w:rPr>
                <w:moveFrom w:id="2387" w:author="Pavla Trefilová" w:date="2019-11-18T17:19:00Z"/>
                <w:sz w:val="16"/>
              </w:rPr>
            </w:pPr>
          </w:p>
        </w:tc>
      </w:tr>
      <w:tr w:rsidR="00A40E0A" w14:paraId="638898F8" w14:textId="77777777" w:rsidTr="00A40E0A">
        <w:tc>
          <w:tcPr>
            <w:tcW w:w="3086" w:type="dxa"/>
            <w:shd w:val="clear" w:color="auto" w:fill="F7CAAC"/>
          </w:tcPr>
          <w:p w14:paraId="03E825DF" w14:textId="77777777" w:rsidR="00A40E0A" w:rsidRPr="00A40E0A" w:rsidRDefault="00A40E0A" w:rsidP="00A40E0A">
            <w:pPr>
              <w:jc w:val="both"/>
              <w:rPr>
                <w:moveFrom w:id="2388" w:author="Pavla Trefilová" w:date="2019-11-18T17:19:00Z"/>
                <w:b/>
              </w:rPr>
            </w:pPr>
            <w:moveFrom w:id="2389" w:author="Pavla Trefilová" w:date="2019-11-18T17:19:00Z">
              <w:r w:rsidRPr="00A40E0A">
                <w:rPr>
                  <w:b/>
                </w:rPr>
                <w:t>Stručná anotace předmětu</w:t>
              </w:r>
            </w:moveFrom>
          </w:p>
        </w:tc>
        <w:tc>
          <w:tcPr>
            <w:tcW w:w="6769" w:type="dxa"/>
            <w:gridSpan w:val="7"/>
            <w:tcBorders>
              <w:bottom w:val="nil"/>
            </w:tcBorders>
          </w:tcPr>
          <w:p w14:paraId="7C01939B" w14:textId="77777777" w:rsidR="00A40E0A" w:rsidRPr="00A40E0A" w:rsidRDefault="00A40E0A" w:rsidP="00A40E0A">
            <w:pPr>
              <w:jc w:val="both"/>
              <w:rPr>
                <w:moveFrom w:id="2390" w:author="Pavla Trefilová" w:date="2019-11-18T17:19:00Z"/>
              </w:rPr>
            </w:pPr>
          </w:p>
        </w:tc>
      </w:tr>
      <w:tr w:rsidR="00A40E0A" w14:paraId="244A2AE8" w14:textId="77777777" w:rsidTr="00A40E0A">
        <w:trPr>
          <w:trHeight w:val="1843"/>
        </w:trPr>
        <w:tc>
          <w:tcPr>
            <w:tcW w:w="9855" w:type="dxa"/>
            <w:gridSpan w:val="8"/>
            <w:tcBorders>
              <w:top w:val="nil"/>
              <w:bottom w:val="single" w:sz="12" w:space="0" w:color="auto"/>
            </w:tcBorders>
          </w:tcPr>
          <w:p w14:paraId="0A613F15" w14:textId="77777777" w:rsidR="00A40E0A" w:rsidRDefault="00A40E0A" w:rsidP="00A40E0A">
            <w:pPr>
              <w:jc w:val="both"/>
              <w:rPr>
                <w:moveFrom w:id="2391" w:author="Pavla Trefilová" w:date="2019-11-18T17:19:00Z"/>
              </w:rPr>
            </w:pPr>
            <w:moveFrom w:id="2392" w:author="Pavla Trefilová" w:date="2019-11-18T17:19:00Z">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moveFrom>
          </w:p>
          <w:p w14:paraId="4FBDCC10" w14:textId="77777777" w:rsidR="00A6535B" w:rsidRPr="00A40E0A" w:rsidRDefault="00A6535B" w:rsidP="00A40E0A">
            <w:pPr>
              <w:jc w:val="both"/>
              <w:rPr>
                <w:moveFrom w:id="2393" w:author="Pavla Trefilová" w:date="2019-11-18T17:19:00Z"/>
              </w:rPr>
            </w:pPr>
            <w:moveFrom w:id="2394" w:author="Pavla Trefilová" w:date="2019-11-18T17:19:00Z">
              <w:r>
                <w:t>Obsah</w:t>
              </w:r>
            </w:moveFrom>
          </w:p>
          <w:p w14:paraId="3F4A6DEF" w14:textId="77777777" w:rsidR="00A6535B" w:rsidRDefault="00A6535B" w:rsidP="001C2699">
            <w:pPr>
              <w:pStyle w:val="Odstavecseseznamem"/>
              <w:numPr>
                <w:ilvl w:val="0"/>
                <w:numId w:val="30"/>
              </w:numPr>
              <w:spacing w:after="0" w:line="240" w:lineRule="auto"/>
              <w:ind w:left="247" w:hanging="247"/>
              <w:jc w:val="both"/>
              <w:rPr>
                <w:moveFrom w:id="2395" w:author="Pavla Trefilová" w:date="2019-11-18T17:19:00Z"/>
                <w:rFonts w:ascii="Times New Roman" w:hAnsi="Times New Roman"/>
                <w:sz w:val="20"/>
                <w:szCs w:val="20"/>
              </w:rPr>
            </w:pPr>
            <w:moveFrom w:id="2396" w:author="Pavla Trefilová" w:date="2019-11-18T17:19:00Z">
              <w:r>
                <w:rPr>
                  <w:rFonts w:ascii="Times New Roman" w:hAnsi="Times New Roman"/>
                  <w:sz w:val="20"/>
                  <w:szCs w:val="20"/>
                </w:rPr>
                <w:t>Úvod do předmětu</w:t>
              </w:r>
            </w:moveFrom>
          </w:p>
          <w:p w14:paraId="256847C9" w14:textId="77777777" w:rsidR="00A40E0A" w:rsidRPr="00A40E0A" w:rsidRDefault="00A40E0A" w:rsidP="001C2699">
            <w:pPr>
              <w:pStyle w:val="Odstavecseseznamem"/>
              <w:numPr>
                <w:ilvl w:val="0"/>
                <w:numId w:val="30"/>
              </w:numPr>
              <w:spacing w:after="0" w:line="240" w:lineRule="auto"/>
              <w:ind w:left="247" w:hanging="247"/>
              <w:jc w:val="both"/>
              <w:rPr>
                <w:moveFrom w:id="2397" w:author="Pavla Trefilová" w:date="2019-11-18T17:19:00Z"/>
                <w:rFonts w:ascii="Times New Roman" w:hAnsi="Times New Roman"/>
                <w:sz w:val="20"/>
                <w:szCs w:val="20"/>
              </w:rPr>
            </w:pPr>
            <w:moveFrom w:id="2398" w:author="Pavla Trefilová" w:date="2019-11-18T17:19:00Z">
              <w:r w:rsidRPr="00A40E0A">
                <w:rPr>
                  <w:rFonts w:ascii="Times New Roman" w:hAnsi="Times New Roman"/>
                  <w:sz w:val="20"/>
                  <w:szCs w:val="20"/>
                </w:rPr>
                <w:t>Základní pojetí logistiky, charakteristika logistických aktivit v organizaci, mini - případové studie řízení logistick</w:t>
              </w:r>
              <w:r w:rsidR="00A6535B">
                <w:rPr>
                  <w:rFonts w:ascii="Times New Roman" w:hAnsi="Times New Roman"/>
                  <w:sz w:val="20"/>
                  <w:szCs w:val="20"/>
                </w:rPr>
                <w:t>ých řetězců ve výrobě a obchodě</w:t>
              </w:r>
            </w:moveFrom>
          </w:p>
          <w:p w14:paraId="2C96BB51" w14:textId="77777777" w:rsidR="00A40E0A" w:rsidRPr="00A40E0A" w:rsidRDefault="00A40E0A" w:rsidP="001C2699">
            <w:pPr>
              <w:pStyle w:val="Odstavecseseznamem"/>
              <w:numPr>
                <w:ilvl w:val="0"/>
                <w:numId w:val="30"/>
              </w:numPr>
              <w:spacing w:after="0" w:line="240" w:lineRule="auto"/>
              <w:ind w:left="247" w:hanging="247"/>
              <w:jc w:val="both"/>
              <w:rPr>
                <w:moveFrom w:id="2399" w:author="Pavla Trefilová" w:date="2019-11-18T17:19:00Z"/>
                <w:rFonts w:ascii="Times New Roman" w:hAnsi="Times New Roman"/>
                <w:sz w:val="20"/>
                <w:szCs w:val="20"/>
              </w:rPr>
            </w:pPr>
            <w:moveFrom w:id="2400" w:author="Pavla Trefilová" w:date="2019-11-18T17:19:00Z">
              <w:r w:rsidRPr="00A40E0A">
                <w:rPr>
                  <w:rFonts w:ascii="Times New Roman" w:hAnsi="Times New Roman"/>
                  <w:sz w:val="20"/>
                  <w:szCs w:val="20"/>
                </w:rPr>
                <w:t>Marketingová logistika a její řízení, vícekriteriální hodnocení,</w:t>
              </w:r>
              <w:r w:rsidR="00A6535B">
                <w:rPr>
                  <w:rFonts w:ascii="Times New Roman" w:hAnsi="Times New Roman"/>
                  <w:sz w:val="20"/>
                  <w:szCs w:val="20"/>
                </w:rPr>
                <w:t xml:space="preserve"> metody hodnocení úrovně služeb</w:t>
              </w:r>
            </w:moveFrom>
          </w:p>
          <w:p w14:paraId="2D9CEF57" w14:textId="77777777" w:rsidR="00A6535B" w:rsidRDefault="00A40E0A" w:rsidP="001C2699">
            <w:pPr>
              <w:pStyle w:val="Odstavecseseznamem"/>
              <w:numPr>
                <w:ilvl w:val="0"/>
                <w:numId w:val="30"/>
              </w:numPr>
              <w:spacing w:after="0" w:line="240" w:lineRule="auto"/>
              <w:ind w:left="247" w:hanging="247"/>
              <w:jc w:val="both"/>
              <w:rPr>
                <w:moveFrom w:id="2401" w:author="Pavla Trefilová" w:date="2019-11-18T17:19:00Z"/>
                <w:rFonts w:ascii="Times New Roman" w:hAnsi="Times New Roman"/>
                <w:sz w:val="20"/>
                <w:szCs w:val="20"/>
              </w:rPr>
            </w:pPr>
            <w:moveFrom w:id="2402" w:author="Pavla Trefilová" w:date="2019-11-18T17:19:00Z">
              <w:r w:rsidRPr="00A40E0A">
                <w:rPr>
                  <w:rFonts w:ascii="Times New Roman" w:hAnsi="Times New Roman"/>
                  <w:sz w:val="20"/>
                  <w:szCs w:val="20"/>
                </w:rPr>
                <w:t>Logistika v ná</w:t>
              </w:r>
              <w:r w:rsidR="00A6535B">
                <w:rPr>
                  <w:rFonts w:ascii="Times New Roman" w:hAnsi="Times New Roman"/>
                  <w:sz w:val="20"/>
                  <w:szCs w:val="20"/>
                </w:rPr>
                <w:t>kupu a zásobování, ABC analýza</w:t>
              </w:r>
            </w:moveFrom>
          </w:p>
          <w:p w14:paraId="78969912" w14:textId="77777777" w:rsidR="00A40E0A" w:rsidRPr="00A40E0A" w:rsidRDefault="00A6535B" w:rsidP="001C2699">
            <w:pPr>
              <w:pStyle w:val="Odstavecseseznamem"/>
              <w:numPr>
                <w:ilvl w:val="0"/>
                <w:numId w:val="30"/>
              </w:numPr>
              <w:spacing w:after="0" w:line="240" w:lineRule="auto"/>
              <w:ind w:left="247" w:hanging="247"/>
              <w:jc w:val="both"/>
              <w:rPr>
                <w:moveFrom w:id="2403" w:author="Pavla Trefilová" w:date="2019-11-18T17:19:00Z"/>
                <w:rFonts w:ascii="Times New Roman" w:hAnsi="Times New Roman"/>
                <w:sz w:val="20"/>
                <w:szCs w:val="20"/>
              </w:rPr>
            </w:pPr>
            <w:moveFrom w:id="2404" w:author="Pavla Trefilová" w:date="2019-11-18T17:19:00Z">
              <w:r>
                <w:rPr>
                  <w:rFonts w:ascii="Times New Roman" w:hAnsi="Times New Roman"/>
                  <w:sz w:val="20"/>
                  <w:szCs w:val="20"/>
                </w:rPr>
                <w:t>M</w:t>
              </w:r>
              <w:r w:rsidR="00A40E0A" w:rsidRPr="00A40E0A">
                <w:rPr>
                  <w:rFonts w:ascii="Times New Roman" w:hAnsi="Times New Roman"/>
                  <w:sz w:val="20"/>
                  <w:szCs w:val="20"/>
                </w:rPr>
                <w:t>odely řízení zásob, logistika ve skladování, řízení, organizac</w:t>
              </w:r>
              <w:r>
                <w:rPr>
                  <w:rFonts w:ascii="Times New Roman" w:hAnsi="Times New Roman"/>
                  <w:sz w:val="20"/>
                  <w:szCs w:val="20"/>
                </w:rPr>
                <w:t>e a kontrola skladového provozu</w:t>
              </w:r>
            </w:moveFrom>
          </w:p>
          <w:p w14:paraId="447B37C8" w14:textId="77777777" w:rsidR="00A6535B" w:rsidRDefault="00A40E0A" w:rsidP="001C2699">
            <w:pPr>
              <w:pStyle w:val="Odstavecseseznamem"/>
              <w:numPr>
                <w:ilvl w:val="0"/>
                <w:numId w:val="30"/>
              </w:numPr>
              <w:spacing w:after="0" w:line="240" w:lineRule="auto"/>
              <w:ind w:left="247" w:hanging="247"/>
              <w:jc w:val="both"/>
              <w:rPr>
                <w:moveFrom w:id="2405" w:author="Pavla Trefilová" w:date="2019-11-18T17:19:00Z"/>
                <w:rFonts w:ascii="Times New Roman" w:hAnsi="Times New Roman"/>
                <w:sz w:val="20"/>
                <w:szCs w:val="20"/>
              </w:rPr>
            </w:pPr>
            <w:moveFrom w:id="2406" w:author="Pavla Trefilová" w:date="2019-11-18T17:19:00Z">
              <w:r w:rsidRPr="00A40E0A">
                <w:rPr>
                  <w:rFonts w:ascii="Times New Roman" w:hAnsi="Times New Roman"/>
                  <w:sz w:val="20"/>
                  <w:szCs w:val="20"/>
                </w:rPr>
                <w:t>Výrobní logistika, metody plánování výroby, kapacitního p</w:t>
              </w:r>
              <w:r w:rsidR="00A6535B">
                <w:rPr>
                  <w:rFonts w:ascii="Times New Roman" w:hAnsi="Times New Roman"/>
                  <w:sz w:val="20"/>
                  <w:szCs w:val="20"/>
                </w:rPr>
                <w:t>lánování, lhůtového rozvrhování</w:t>
              </w:r>
            </w:moveFrom>
          </w:p>
          <w:p w14:paraId="4617D164" w14:textId="77777777" w:rsidR="00A40E0A" w:rsidRPr="00A40E0A" w:rsidRDefault="00A6535B" w:rsidP="001C2699">
            <w:pPr>
              <w:pStyle w:val="Odstavecseseznamem"/>
              <w:numPr>
                <w:ilvl w:val="0"/>
                <w:numId w:val="30"/>
              </w:numPr>
              <w:spacing w:after="0" w:line="240" w:lineRule="auto"/>
              <w:ind w:left="247" w:hanging="247"/>
              <w:jc w:val="both"/>
              <w:rPr>
                <w:moveFrom w:id="2407" w:author="Pavla Trefilová" w:date="2019-11-18T17:19:00Z"/>
                <w:rFonts w:ascii="Times New Roman" w:hAnsi="Times New Roman"/>
                <w:sz w:val="20"/>
                <w:szCs w:val="20"/>
              </w:rPr>
            </w:pPr>
            <w:moveFrom w:id="2408" w:author="Pavla Trefilová" w:date="2019-11-18T17:19:00Z">
              <w:r>
                <w:rPr>
                  <w:rFonts w:ascii="Times New Roman" w:hAnsi="Times New Roman"/>
                  <w:sz w:val="20"/>
                  <w:szCs w:val="20"/>
                </w:rPr>
                <w:t>M</w:t>
              </w:r>
              <w:r w:rsidR="00A40E0A" w:rsidRPr="00A40E0A">
                <w:rPr>
                  <w:rFonts w:ascii="Times New Roman" w:hAnsi="Times New Roman"/>
                  <w:sz w:val="20"/>
                  <w:szCs w:val="20"/>
                </w:rPr>
                <w:t>etody KAN-BAN a</w:t>
              </w:r>
              <w:r>
                <w:rPr>
                  <w:rFonts w:ascii="Times New Roman" w:hAnsi="Times New Roman"/>
                  <w:sz w:val="20"/>
                  <w:szCs w:val="20"/>
                </w:rPr>
                <w:t xml:space="preserve"> JIT, jejich praktické aplikace</w:t>
              </w:r>
            </w:moveFrom>
          </w:p>
          <w:p w14:paraId="1AC8CC16" w14:textId="77777777" w:rsidR="00A40E0A" w:rsidRPr="00A40E0A" w:rsidRDefault="00A40E0A" w:rsidP="001C2699">
            <w:pPr>
              <w:pStyle w:val="Odstavecseseznamem"/>
              <w:numPr>
                <w:ilvl w:val="0"/>
                <w:numId w:val="30"/>
              </w:numPr>
              <w:spacing w:after="0" w:line="240" w:lineRule="auto"/>
              <w:ind w:left="247" w:hanging="247"/>
              <w:jc w:val="both"/>
              <w:rPr>
                <w:moveFrom w:id="2409" w:author="Pavla Trefilová" w:date="2019-11-18T17:19:00Z"/>
                <w:rFonts w:ascii="Times New Roman" w:hAnsi="Times New Roman"/>
                <w:sz w:val="20"/>
                <w:szCs w:val="20"/>
              </w:rPr>
            </w:pPr>
            <w:moveFrom w:id="2410" w:author="Pavla Trefilová" w:date="2019-11-18T17:19:00Z">
              <w:r w:rsidRPr="00A40E0A">
                <w:rPr>
                  <w:rFonts w:ascii="Times New Roman" w:hAnsi="Times New Roman"/>
                  <w:sz w:val="20"/>
                  <w:szCs w:val="20"/>
                </w:rPr>
                <w:t>Dopravní logistika, metody dislokace skladu, distribuční problém, dopravní problém, hlavní postupy dopravy a manipulace s materiálem, manipulační jednotky, obaly, management fyzické</w:t>
              </w:r>
              <w:r w:rsidR="00A6535B">
                <w:rPr>
                  <w:rFonts w:ascii="Times New Roman" w:hAnsi="Times New Roman"/>
                  <w:sz w:val="20"/>
                  <w:szCs w:val="20"/>
                </w:rPr>
                <w:t xml:space="preserve"> distribuce, distribuční centra</w:t>
              </w:r>
            </w:moveFrom>
          </w:p>
        </w:tc>
      </w:tr>
      <w:tr w:rsidR="00A40E0A" w14:paraId="5C660EB6" w14:textId="77777777" w:rsidTr="00A40E0A">
        <w:trPr>
          <w:trHeight w:val="265"/>
        </w:trPr>
        <w:tc>
          <w:tcPr>
            <w:tcW w:w="3653" w:type="dxa"/>
            <w:gridSpan w:val="2"/>
            <w:tcBorders>
              <w:top w:val="nil"/>
            </w:tcBorders>
            <w:shd w:val="clear" w:color="auto" w:fill="F7CAAC"/>
          </w:tcPr>
          <w:p w14:paraId="4C5CC1A0" w14:textId="77777777" w:rsidR="00A40E0A" w:rsidRPr="00A40E0A" w:rsidRDefault="00A40E0A" w:rsidP="00A40E0A">
            <w:pPr>
              <w:jc w:val="both"/>
              <w:rPr>
                <w:moveFrom w:id="2411" w:author="Pavla Trefilová" w:date="2019-11-18T17:19:00Z"/>
              </w:rPr>
            </w:pPr>
            <w:moveFrom w:id="2412" w:author="Pavla Trefilová" w:date="2019-11-18T17:19:00Z">
              <w:r w:rsidRPr="00A40E0A">
                <w:rPr>
                  <w:b/>
                </w:rPr>
                <w:t>Studijní literatura a studijní pomůcky</w:t>
              </w:r>
            </w:moveFrom>
          </w:p>
        </w:tc>
        <w:tc>
          <w:tcPr>
            <w:tcW w:w="6202" w:type="dxa"/>
            <w:gridSpan w:val="6"/>
            <w:tcBorders>
              <w:top w:val="nil"/>
              <w:bottom w:val="nil"/>
            </w:tcBorders>
          </w:tcPr>
          <w:p w14:paraId="1D7CEB92" w14:textId="77777777" w:rsidR="00A40E0A" w:rsidRPr="00A40E0A" w:rsidRDefault="00A40E0A" w:rsidP="00A40E0A">
            <w:pPr>
              <w:jc w:val="both"/>
              <w:rPr>
                <w:moveFrom w:id="2413" w:author="Pavla Trefilová" w:date="2019-11-18T17:19:00Z"/>
              </w:rPr>
            </w:pPr>
          </w:p>
        </w:tc>
      </w:tr>
      <w:tr w:rsidR="00A40E0A" w14:paraId="24069F99" w14:textId="77777777" w:rsidTr="00A40E0A">
        <w:trPr>
          <w:trHeight w:val="1124"/>
        </w:trPr>
        <w:tc>
          <w:tcPr>
            <w:tcW w:w="9855" w:type="dxa"/>
            <w:gridSpan w:val="8"/>
            <w:tcBorders>
              <w:top w:val="nil"/>
            </w:tcBorders>
          </w:tcPr>
          <w:p w14:paraId="524F51AE" w14:textId="77777777" w:rsidR="00D64A6C" w:rsidRPr="00D64A6C" w:rsidRDefault="00D64A6C" w:rsidP="00D64A6C">
            <w:pPr>
              <w:jc w:val="both"/>
              <w:rPr>
                <w:moveFrom w:id="2414" w:author="Pavla Trefilová" w:date="2019-11-18T17:19:00Z"/>
                <w:b/>
                <w:color w:val="000000"/>
              </w:rPr>
            </w:pPr>
            <w:moveFrom w:id="2415" w:author="Pavla Trefilová" w:date="2019-11-18T17:19:00Z">
              <w:r w:rsidRPr="00D64A6C">
                <w:rPr>
                  <w:b/>
                  <w:color w:val="000000"/>
                </w:rPr>
                <w:t>Povinná literatura</w:t>
              </w:r>
            </w:moveFrom>
          </w:p>
          <w:p w14:paraId="47FD59D3" w14:textId="77777777" w:rsidR="00D64A6C" w:rsidRPr="00D64A6C" w:rsidRDefault="00D64A6C" w:rsidP="00D64A6C">
            <w:pPr>
              <w:jc w:val="both"/>
              <w:rPr>
                <w:moveFrom w:id="2416" w:author="Pavla Trefilová" w:date="2019-11-18T17:19:00Z"/>
                <w:color w:val="000000"/>
              </w:rPr>
            </w:pPr>
            <w:moveFrom w:id="2417" w:author="Pavla Trefilová" w:date="2019-11-18T17:19:00Z">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moveFrom>
          </w:p>
          <w:p w14:paraId="5D6BD6C8" w14:textId="77777777" w:rsidR="00D64A6C" w:rsidRPr="00D64A6C" w:rsidRDefault="00D64A6C" w:rsidP="00D64A6C">
            <w:pPr>
              <w:jc w:val="both"/>
              <w:rPr>
                <w:moveFrom w:id="2418" w:author="Pavla Trefilová" w:date="2019-11-18T17:19:00Z"/>
                <w:color w:val="000000"/>
              </w:rPr>
            </w:pPr>
            <w:moveFrom w:id="2419" w:author="Pavla Trefilová" w:date="2019-11-18T17:19:00Z">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moveFrom>
          </w:p>
          <w:p w14:paraId="0D1B9C6A" w14:textId="77777777" w:rsidR="00D64A6C" w:rsidRPr="00D64A6C" w:rsidRDefault="00D64A6C" w:rsidP="00D64A6C">
            <w:pPr>
              <w:jc w:val="both"/>
              <w:rPr>
                <w:moveFrom w:id="2420" w:author="Pavla Trefilová" w:date="2019-11-18T17:19:00Z"/>
                <w:color w:val="000000"/>
              </w:rPr>
            </w:pPr>
            <w:moveFrom w:id="2421" w:author="Pavla Trefilová" w:date="2019-11-18T17:19:00Z">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moveFrom>
          </w:p>
          <w:p w14:paraId="774C353E" w14:textId="77777777" w:rsidR="00D64A6C" w:rsidRPr="00D64A6C" w:rsidRDefault="00D64A6C" w:rsidP="00D64A6C">
            <w:pPr>
              <w:jc w:val="both"/>
              <w:rPr>
                <w:moveFrom w:id="2422" w:author="Pavla Trefilová" w:date="2019-11-18T17:19:00Z"/>
                <w:b/>
              </w:rPr>
            </w:pPr>
            <w:moveFrom w:id="2423" w:author="Pavla Trefilová" w:date="2019-11-18T17:19:00Z">
              <w:r w:rsidRPr="00D64A6C">
                <w:rPr>
                  <w:b/>
                </w:rPr>
                <w:t>Doporučená literatura</w:t>
              </w:r>
            </w:moveFrom>
          </w:p>
          <w:p w14:paraId="41A38834" w14:textId="77777777" w:rsidR="00D64A6C" w:rsidRPr="00D64A6C" w:rsidRDefault="00D64A6C" w:rsidP="00D64A6C">
            <w:pPr>
              <w:jc w:val="both"/>
              <w:rPr>
                <w:moveFrom w:id="2424" w:author="Pavla Trefilová" w:date="2019-11-18T17:19:00Z"/>
                <w:color w:val="000000"/>
              </w:rPr>
            </w:pPr>
            <w:moveFrom w:id="2425" w:author="Pavla Trefilová" w:date="2019-11-18T17:19:00Z">
              <w:r w:rsidRPr="00D64A6C">
                <w:t xml:space="preserve">BRANDIMARTE, P., ZOTTERI, G. </w:t>
              </w:r>
              <w:r w:rsidRPr="00D64A6C">
                <w:rPr>
                  <w:i/>
                  <w:iCs/>
                </w:rPr>
                <w:t>Introduction to Distribu-tion Logistics</w:t>
              </w:r>
              <w:r w:rsidRPr="00D64A6C">
                <w:t>. Hoboken: John Wiley &amp; Sons Ltd., 2007, 587 p. ISBN 9780471750444.</w:t>
              </w:r>
            </w:moveFrom>
          </w:p>
          <w:p w14:paraId="39AD1652" w14:textId="77777777" w:rsidR="00D64A6C" w:rsidRPr="00D64A6C" w:rsidRDefault="00D64A6C" w:rsidP="00D64A6C">
            <w:pPr>
              <w:jc w:val="both"/>
              <w:rPr>
                <w:moveFrom w:id="2426" w:author="Pavla Trefilová" w:date="2019-11-18T17:19:00Z"/>
              </w:rPr>
            </w:pPr>
            <w:moveFrom w:id="2427" w:author="Pavla Trefilová" w:date="2019-11-18T17:19:00Z">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moveFrom>
          </w:p>
          <w:p w14:paraId="403E230D" w14:textId="77777777" w:rsidR="00D64A6C" w:rsidRPr="00D64A6C" w:rsidRDefault="00D64A6C" w:rsidP="00D64A6C">
            <w:pPr>
              <w:jc w:val="both"/>
              <w:rPr>
                <w:moveFrom w:id="2428" w:author="Pavla Trefilová" w:date="2019-11-18T17:19:00Z"/>
              </w:rPr>
            </w:pPr>
            <w:moveFrom w:id="2429" w:author="Pavla Trefilová" w:date="2019-11-18T17:19:00Z">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moveFrom>
          </w:p>
          <w:p w14:paraId="2AD38CB4" w14:textId="77777777" w:rsidR="00D64A6C" w:rsidRPr="00D64A6C" w:rsidRDefault="00D64A6C" w:rsidP="00D64A6C">
            <w:pPr>
              <w:jc w:val="both"/>
              <w:rPr>
                <w:moveFrom w:id="2430" w:author="Pavla Trefilová" w:date="2019-11-18T17:19:00Z"/>
              </w:rPr>
            </w:pPr>
            <w:moveFrom w:id="2431" w:author="Pavla Trefilová" w:date="2019-11-18T17:19:00Z">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moveFrom>
          </w:p>
          <w:p w14:paraId="10C9AD36" w14:textId="77777777" w:rsidR="00A40E0A" w:rsidRPr="00A40E0A" w:rsidRDefault="00D64A6C" w:rsidP="00D64A6C">
            <w:pPr>
              <w:pStyle w:val="Default"/>
              <w:rPr>
                <w:moveFrom w:id="2432" w:author="Pavla Trefilová" w:date="2019-11-18T17:19:00Z"/>
                <w:sz w:val="20"/>
                <w:szCs w:val="20"/>
              </w:rPr>
            </w:pPr>
            <w:moveFrom w:id="2433" w:author="Pavla Trefilová" w:date="2019-11-18T17:19:00Z">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moveFrom>
          </w:p>
        </w:tc>
      </w:tr>
      <w:tr w:rsidR="00A40E0A" w14:paraId="13984A48"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D258627" w14:textId="77777777" w:rsidR="00A40E0A" w:rsidRPr="00A40E0A" w:rsidRDefault="00A40E0A" w:rsidP="00A40E0A">
            <w:pPr>
              <w:jc w:val="center"/>
              <w:rPr>
                <w:moveFrom w:id="2434" w:author="Pavla Trefilová" w:date="2019-11-18T17:19:00Z"/>
                <w:b/>
              </w:rPr>
            </w:pPr>
            <w:moveFrom w:id="2435" w:author="Pavla Trefilová" w:date="2019-11-18T17:19:00Z">
              <w:r w:rsidRPr="00A40E0A">
                <w:rPr>
                  <w:b/>
                </w:rPr>
                <w:t>Informace ke kombinované nebo distanční formě</w:t>
              </w:r>
            </w:moveFrom>
          </w:p>
        </w:tc>
      </w:tr>
      <w:tr w:rsidR="00A40E0A" w14:paraId="1D678579" w14:textId="77777777" w:rsidTr="00A40E0A">
        <w:tc>
          <w:tcPr>
            <w:tcW w:w="4787" w:type="dxa"/>
            <w:gridSpan w:val="3"/>
            <w:tcBorders>
              <w:top w:val="single" w:sz="2" w:space="0" w:color="auto"/>
            </w:tcBorders>
            <w:shd w:val="clear" w:color="auto" w:fill="F7CAAC"/>
          </w:tcPr>
          <w:p w14:paraId="546663E7" w14:textId="77777777" w:rsidR="00A40E0A" w:rsidRPr="00A40E0A" w:rsidRDefault="00A40E0A" w:rsidP="00A40E0A">
            <w:pPr>
              <w:jc w:val="both"/>
              <w:rPr>
                <w:moveFrom w:id="2436" w:author="Pavla Trefilová" w:date="2019-11-18T17:19:00Z"/>
              </w:rPr>
            </w:pPr>
            <w:moveFrom w:id="2437" w:author="Pavla Trefilová" w:date="2019-11-18T17:19:00Z">
              <w:r w:rsidRPr="00A40E0A">
                <w:rPr>
                  <w:b/>
                </w:rPr>
                <w:t>Rozsah konzultací (soustředění)</w:t>
              </w:r>
            </w:moveFrom>
          </w:p>
        </w:tc>
        <w:tc>
          <w:tcPr>
            <w:tcW w:w="889" w:type="dxa"/>
            <w:tcBorders>
              <w:top w:val="single" w:sz="2" w:space="0" w:color="auto"/>
            </w:tcBorders>
          </w:tcPr>
          <w:p w14:paraId="77137426" w14:textId="77777777" w:rsidR="00A40E0A" w:rsidRPr="00A40E0A" w:rsidRDefault="00A40E0A" w:rsidP="00A40E0A">
            <w:pPr>
              <w:jc w:val="both"/>
              <w:rPr>
                <w:moveFrom w:id="2438" w:author="Pavla Trefilová" w:date="2019-11-18T17:19:00Z"/>
              </w:rPr>
            </w:pPr>
          </w:p>
        </w:tc>
        <w:tc>
          <w:tcPr>
            <w:tcW w:w="4179" w:type="dxa"/>
            <w:gridSpan w:val="4"/>
            <w:tcBorders>
              <w:top w:val="single" w:sz="2" w:space="0" w:color="auto"/>
            </w:tcBorders>
            <w:shd w:val="clear" w:color="auto" w:fill="F7CAAC"/>
          </w:tcPr>
          <w:p w14:paraId="405BD0D6" w14:textId="77777777" w:rsidR="00A40E0A" w:rsidRPr="00A40E0A" w:rsidRDefault="00A40E0A" w:rsidP="00A40E0A">
            <w:pPr>
              <w:jc w:val="both"/>
              <w:rPr>
                <w:moveFrom w:id="2439" w:author="Pavla Trefilová" w:date="2019-11-18T17:19:00Z"/>
                <w:b/>
              </w:rPr>
            </w:pPr>
            <w:moveFrom w:id="2440" w:author="Pavla Trefilová" w:date="2019-11-18T17:19:00Z">
              <w:r w:rsidRPr="00A40E0A">
                <w:rPr>
                  <w:b/>
                </w:rPr>
                <w:t xml:space="preserve">hodin </w:t>
              </w:r>
            </w:moveFrom>
          </w:p>
        </w:tc>
      </w:tr>
      <w:tr w:rsidR="00A40E0A" w14:paraId="4BCB2F6E" w14:textId="77777777" w:rsidTr="00A40E0A">
        <w:tc>
          <w:tcPr>
            <w:tcW w:w="9855" w:type="dxa"/>
            <w:gridSpan w:val="8"/>
            <w:shd w:val="clear" w:color="auto" w:fill="F7CAAC"/>
          </w:tcPr>
          <w:p w14:paraId="277843BB" w14:textId="77777777" w:rsidR="00A40E0A" w:rsidRPr="00A40E0A" w:rsidRDefault="00A40E0A" w:rsidP="00A40E0A">
            <w:pPr>
              <w:jc w:val="both"/>
              <w:rPr>
                <w:moveFrom w:id="2441" w:author="Pavla Trefilová" w:date="2019-11-18T17:19:00Z"/>
                <w:b/>
              </w:rPr>
            </w:pPr>
            <w:moveFrom w:id="2442" w:author="Pavla Trefilová" w:date="2019-11-18T17:19:00Z">
              <w:r w:rsidRPr="00A40E0A">
                <w:rPr>
                  <w:b/>
                </w:rPr>
                <w:lastRenderedPageBreak/>
                <w:t>Informace o způsobu kontaktu s vyučujícím</w:t>
              </w:r>
            </w:moveFrom>
          </w:p>
        </w:tc>
      </w:tr>
      <w:tr w:rsidR="00A40E0A" w14:paraId="6498330C" w14:textId="77777777" w:rsidTr="00A40E0A">
        <w:trPr>
          <w:trHeight w:val="740"/>
        </w:trPr>
        <w:tc>
          <w:tcPr>
            <w:tcW w:w="9855" w:type="dxa"/>
            <w:gridSpan w:val="8"/>
          </w:tcPr>
          <w:p w14:paraId="4CE76846" w14:textId="77777777" w:rsidR="00A40E0A" w:rsidRPr="00A40E0A" w:rsidRDefault="00A40E0A" w:rsidP="00A40E0A">
            <w:pPr>
              <w:jc w:val="both"/>
              <w:rPr>
                <w:moveFrom w:id="2443" w:author="Pavla Trefilová" w:date="2019-11-18T17:19:00Z"/>
              </w:rPr>
            </w:pPr>
            <w:moveFrom w:id="2444" w:author="Pavla Trefilová" w:date="2019-11-18T17:19:00Z">
              <w:r w:rsidRPr="00A40E0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tbl>
    <w:p w14:paraId="3DEB4999" w14:textId="77777777" w:rsidR="00A40E0A" w:rsidRDefault="00A40E0A">
      <w:pPr>
        <w:rPr>
          <w:moveFrom w:id="2445" w:author="Pavla Trefilová" w:date="2019-11-18T17:19:00Z"/>
        </w:rPr>
      </w:pPr>
    </w:p>
    <w:p w14:paraId="06733E30" w14:textId="77777777" w:rsidR="00A40E0A" w:rsidRDefault="00A40E0A">
      <w:pPr>
        <w:rPr>
          <w:moveFrom w:id="2446" w:author="Pavla Trefilová" w:date="2019-11-18T17:19:00Z"/>
        </w:rPr>
      </w:pPr>
      <w:moveFrom w:id="2447" w:author="Pavla Trefilová" w:date="2019-11-18T17:19:00Z">
        <w:r>
          <w:br w:type="page"/>
        </w:r>
      </w:moveFrom>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6071" w14:paraId="4E18B272" w14:textId="77777777" w:rsidTr="00DD5F55">
        <w:tc>
          <w:tcPr>
            <w:tcW w:w="9855" w:type="dxa"/>
            <w:gridSpan w:val="8"/>
            <w:tcBorders>
              <w:bottom w:val="double" w:sz="4" w:space="0" w:color="auto"/>
            </w:tcBorders>
            <w:shd w:val="clear" w:color="auto" w:fill="BDD6EE"/>
          </w:tcPr>
          <w:p w14:paraId="0E25757B" w14:textId="77777777" w:rsidR="00746071" w:rsidRDefault="00746071" w:rsidP="00DD5F55">
            <w:pPr>
              <w:jc w:val="both"/>
              <w:rPr>
                <w:moveFrom w:id="2448" w:author="Pavla Trefilová" w:date="2019-11-18T17:19:00Z"/>
                <w:b/>
                <w:sz w:val="28"/>
              </w:rPr>
            </w:pPr>
            <w:moveFrom w:id="2449" w:author="Pavla Trefilová" w:date="2019-11-18T17:19:00Z">
              <w:r>
                <w:lastRenderedPageBreak/>
                <w:br w:type="page"/>
              </w:r>
              <w:r>
                <w:rPr>
                  <w:b/>
                  <w:sz w:val="28"/>
                </w:rPr>
                <w:t>B-III – Charakteristika studijního předmětu</w:t>
              </w:r>
            </w:moveFrom>
          </w:p>
        </w:tc>
      </w:tr>
      <w:tr w:rsidR="00746071" w14:paraId="23BB5CC4" w14:textId="77777777" w:rsidTr="00DD5F55">
        <w:tc>
          <w:tcPr>
            <w:tcW w:w="3086" w:type="dxa"/>
            <w:tcBorders>
              <w:top w:val="double" w:sz="4" w:space="0" w:color="auto"/>
            </w:tcBorders>
            <w:shd w:val="clear" w:color="auto" w:fill="F7CAAC"/>
          </w:tcPr>
          <w:p w14:paraId="24829330" w14:textId="77777777" w:rsidR="00746071" w:rsidRPr="00746071" w:rsidRDefault="00746071" w:rsidP="00DD5F55">
            <w:pPr>
              <w:jc w:val="both"/>
              <w:rPr>
                <w:moveFrom w:id="2450" w:author="Pavla Trefilová" w:date="2019-11-18T17:19:00Z"/>
                <w:b/>
              </w:rPr>
            </w:pPr>
            <w:moveFrom w:id="2451" w:author="Pavla Trefilová" w:date="2019-11-18T17:19:00Z">
              <w:r w:rsidRPr="00746071">
                <w:rPr>
                  <w:b/>
                </w:rPr>
                <w:t>Název studijního předmětu</w:t>
              </w:r>
            </w:moveFrom>
          </w:p>
        </w:tc>
        <w:tc>
          <w:tcPr>
            <w:tcW w:w="6769" w:type="dxa"/>
            <w:gridSpan w:val="7"/>
            <w:tcBorders>
              <w:top w:val="double" w:sz="4" w:space="0" w:color="auto"/>
            </w:tcBorders>
          </w:tcPr>
          <w:p w14:paraId="40554EC3" w14:textId="77777777" w:rsidR="00746071" w:rsidRPr="00746071" w:rsidRDefault="00D64A6C" w:rsidP="00DD5F55">
            <w:pPr>
              <w:jc w:val="both"/>
              <w:rPr>
                <w:moveFrom w:id="2452" w:author="Pavla Trefilová" w:date="2019-11-18T17:19:00Z"/>
              </w:rPr>
            </w:pPr>
            <w:moveFrom w:id="2453" w:author="Pavla Trefilová" w:date="2019-11-18T17:19:00Z">
              <w:r w:rsidRPr="00746071">
                <w:t>Law for Economists</w:t>
              </w:r>
            </w:moveFrom>
          </w:p>
        </w:tc>
      </w:tr>
      <w:tr w:rsidR="00746071" w14:paraId="6F7C17F7" w14:textId="77777777" w:rsidTr="00DD5F55">
        <w:tc>
          <w:tcPr>
            <w:tcW w:w="3086" w:type="dxa"/>
            <w:shd w:val="clear" w:color="auto" w:fill="F7CAAC"/>
          </w:tcPr>
          <w:p w14:paraId="65E2A172" w14:textId="77777777" w:rsidR="00746071" w:rsidRPr="00746071" w:rsidRDefault="00746071" w:rsidP="00DD5F55">
            <w:pPr>
              <w:jc w:val="both"/>
              <w:rPr>
                <w:moveFrom w:id="2454" w:author="Pavla Trefilová" w:date="2019-11-18T17:19:00Z"/>
                <w:b/>
              </w:rPr>
            </w:pPr>
            <w:moveFrom w:id="2455" w:author="Pavla Trefilová" w:date="2019-11-18T17:19:00Z">
              <w:r w:rsidRPr="00746071">
                <w:rPr>
                  <w:b/>
                </w:rPr>
                <w:t>Typ předmětu</w:t>
              </w:r>
            </w:moveFrom>
          </w:p>
        </w:tc>
        <w:tc>
          <w:tcPr>
            <w:tcW w:w="3406" w:type="dxa"/>
            <w:gridSpan w:val="4"/>
          </w:tcPr>
          <w:p w14:paraId="42586EE0" w14:textId="77777777" w:rsidR="00746071" w:rsidRPr="00746071" w:rsidRDefault="00746071" w:rsidP="003B7826">
            <w:pPr>
              <w:jc w:val="both"/>
              <w:rPr>
                <w:moveFrom w:id="2456" w:author="Pavla Trefilová" w:date="2019-11-18T17:19:00Z"/>
              </w:rPr>
            </w:pPr>
            <w:moveFrom w:id="2457" w:author="Pavla Trefilová" w:date="2019-11-18T17:19:00Z">
              <w:r w:rsidRPr="00746071">
                <w:t>povinný „P“</w:t>
              </w:r>
            </w:moveFrom>
          </w:p>
        </w:tc>
        <w:tc>
          <w:tcPr>
            <w:tcW w:w="2695" w:type="dxa"/>
            <w:gridSpan w:val="2"/>
            <w:shd w:val="clear" w:color="auto" w:fill="F7CAAC"/>
          </w:tcPr>
          <w:p w14:paraId="55A266C2" w14:textId="77777777" w:rsidR="00746071" w:rsidRPr="00746071" w:rsidRDefault="00746071" w:rsidP="00DD5F55">
            <w:pPr>
              <w:jc w:val="both"/>
              <w:rPr>
                <w:moveFrom w:id="2458" w:author="Pavla Trefilová" w:date="2019-11-18T17:19:00Z"/>
              </w:rPr>
            </w:pPr>
            <w:moveFrom w:id="2459" w:author="Pavla Trefilová" w:date="2019-11-18T17:19:00Z">
              <w:r w:rsidRPr="00746071">
                <w:rPr>
                  <w:b/>
                </w:rPr>
                <w:t>doporučený ročník / semestr</w:t>
              </w:r>
            </w:moveFrom>
          </w:p>
        </w:tc>
        <w:tc>
          <w:tcPr>
            <w:tcW w:w="668" w:type="dxa"/>
          </w:tcPr>
          <w:p w14:paraId="524D0315" w14:textId="77777777" w:rsidR="00746071" w:rsidRPr="00746071" w:rsidRDefault="00746071" w:rsidP="00DD5F55">
            <w:pPr>
              <w:jc w:val="both"/>
              <w:rPr>
                <w:moveFrom w:id="2460" w:author="Pavla Trefilová" w:date="2019-11-18T17:19:00Z"/>
              </w:rPr>
            </w:pPr>
            <w:moveFrom w:id="2461" w:author="Pavla Trefilová" w:date="2019-11-18T17:19:00Z">
              <w:r w:rsidRPr="00746071">
                <w:t>3/L</w:t>
              </w:r>
            </w:moveFrom>
          </w:p>
        </w:tc>
      </w:tr>
      <w:moveFromRangeEnd w:id="2355"/>
      <w:tr w:rsidR="00746071" w14:paraId="2C131587" w14:textId="77777777" w:rsidTr="00DD5F55">
        <w:trPr>
          <w:del w:id="2462" w:author="Pavla Trefilová" w:date="2019-11-18T17:19:00Z"/>
        </w:trPr>
        <w:tc>
          <w:tcPr>
            <w:tcW w:w="3086" w:type="dxa"/>
            <w:shd w:val="clear" w:color="auto" w:fill="F7CAAC"/>
          </w:tcPr>
          <w:p w14:paraId="06B048AF" w14:textId="77777777" w:rsidR="00746071" w:rsidRPr="00746071" w:rsidRDefault="00746071" w:rsidP="00DD5F55">
            <w:pPr>
              <w:jc w:val="both"/>
              <w:rPr>
                <w:del w:id="2463" w:author="Pavla Trefilová" w:date="2019-11-18T17:19:00Z"/>
                <w:b/>
              </w:rPr>
            </w:pPr>
            <w:del w:id="2464" w:author="Pavla Trefilová" w:date="2019-11-18T17:19:00Z">
              <w:r w:rsidRPr="00746071">
                <w:rPr>
                  <w:b/>
                </w:rPr>
                <w:delText>Rozsah studijního předmětu</w:delText>
              </w:r>
            </w:del>
          </w:p>
        </w:tc>
        <w:tc>
          <w:tcPr>
            <w:tcW w:w="1701" w:type="dxa"/>
            <w:gridSpan w:val="2"/>
          </w:tcPr>
          <w:p w14:paraId="33E10F0F" w14:textId="77777777" w:rsidR="00746071" w:rsidRPr="00746071" w:rsidRDefault="00746071" w:rsidP="00DD5F55">
            <w:pPr>
              <w:jc w:val="both"/>
              <w:rPr>
                <w:del w:id="2465" w:author="Pavla Trefilová" w:date="2019-11-18T17:19:00Z"/>
              </w:rPr>
            </w:pPr>
            <w:del w:id="2466" w:author="Pavla Trefilová" w:date="2019-11-18T17:19:00Z">
              <w:r w:rsidRPr="00746071">
                <w:delText>39p + 13s</w:delText>
              </w:r>
            </w:del>
          </w:p>
        </w:tc>
        <w:tc>
          <w:tcPr>
            <w:tcW w:w="889" w:type="dxa"/>
            <w:shd w:val="clear" w:color="auto" w:fill="F7CAAC"/>
          </w:tcPr>
          <w:p w14:paraId="5C0B6FBD" w14:textId="77777777" w:rsidR="00746071" w:rsidRPr="00746071" w:rsidRDefault="00746071" w:rsidP="00DD5F55">
            <w:pPr>
              <w:jc w:val="both"/>
              <w:rPr>
                <w:del w:id="2467" w:author="Pavla Trefilová" w:date="2019-11-18T17:19:00Z"/>
                <w:b/>
              </w:rPr>
            </w:pPr>
            <w:del w:id="2468" w:author="Pavla Trefilová" w:date="2019-11-18T17:19:00Z">
              <w:r w:rsidRPr="00746071">
                <w:rPr>
                  <w:b/>
                </w:rPr>
                <w:delText xml:space="preserve">hod. </w:delText>
              </w:r>
            </w:del>
          </w:p>
        </w:tc>
        <w:tc>
          <w:tcPr>
            <w:tcW w:w="816" w:type="dxa"/>
          </w:tcPr>
          <w:p w14:paraId="3DCA95D4" w14:textId="77777777" w:rsidR="00746071" w:rsidRPr="00746071" w:rsidRDefault="00746071" w:rsidP="00DD5F55">
            <w:pPr>
              <w:jc w:val="both"/>
              <w:rPr>
                <w:del w:id="2469" w:author="Pavla Trefilová" w:date="2019-11-18T17:19:00Z"/>
              </w:rPr>
            </w:pPr>
            <w:del w:id="2470" w:author="Pavla Trefilová" w:date="2019-11-18T17:19:00Z">
              <w:r w:rsidRPr="00746071">
                <w:delText>52</w:delText>
              </w:r>
            </w:del>
          </w:p>
        </w:tc>
        <w:tc>
          <w:tcPr>
            <w:tcW w:w="2156" w:type="dxa"/>
            <w:shd w:val="clear" w:color="auto" w:fill="F7CAAC"/>
          </w:tcPr>
          <w:p w14:paraId="1FE2BCA3" w14:textId="77777777" w:rsidR="00746071" w:rsidRPr="00746071" w:rsidRDefault="00746071" w:rsidP="00DD5F55">
            <w:pPr>
              <w:jc w:val="both"/>
              <w:rPr>
                <w:del w:id="2471" w:author="Pavla Trefilová" w:date="2019-11-18T17:19:00Z"/>
                <w:b/>
              </w:rPr>
            </w:pPr>
            <w:del w:id="2472" w:author="Pavla Trefilová" w:date="2019-11-18T17:19:00Z">
              <w:r w:rsidRPr="00746071">
                <w:rPr>
                  <w:b/>
                </w:rPr>
                <w:delText>kreditů</w:delText>
              </w:r>
            </w:del>
          </w:p>
        </w:tc>
        <w:tc>
          <w:tcPr>
            <w:tcW w:w="1207" w:type="dxa"/>
            <w:gridSpan w:val="2"/>
          </w:tcPr>
          <w:p w14:paraId="586B6BCA" w14:textId="77777777" w:rsidR="00746071" w:rsidRPr="00746071" w:rsidRDefault="00746071" w:rsidP="00DD5F55">
            <w:pPr>
              <w:jc w:val="both"/>
              <w:rPr>
                <w:del w:id="2473" w:author="Pavla Trefilová" w:date="2019-11-18T17:19:00Z"/>
              </w:rPr>
            </w:pPr>
            <w:del w:id="2474" w:author="Pavla Trefilová" w:date="2019-11-18T17:19:00Z">
              <w:r w:rsidRPr="00746071">
                <w:delText>5</w:delText>
              </w:r>
            </w:del>
          </w:p>
        </w:tc>
      </w:tr>
      <w:tr w:rsidR="00746071" w14:paraId="3FD929C6" w14:textId="77777777" w:rsidTr="00DD5F55">
        <w:tc>
          <w:tcPr>
            <w:tcW w:w="3086" w:type="dxa"/>
            <w:shd w:val="clear" w:color="auto" w:fill="F7CAAC"/>
          </w:tcPr>
          <w:p w14:paraId="732D9A28" w14:textId="77777777" w:rsidR="00746071" w:rsidRPr="00746071" w:rsidRDefault="00746071" w:rsidP="00DD5F55">
            <w:pPr>
              <w:jc w:val="both"/>
              <w:rPr>
                <w:moveFrom w:id="2475" w:author="Pavla Trefilová" w:date="2019-11-18T17:19:00Z"/>
                <w:b/>
              </w:rPr>
            </w:pPr>
            <w:moveFromRangeStart w:id="2476" w:author="Pavla Trefilová" w:date="2019-11-18T17:19:00Z" w:name="move24990027"/>
            <w:moveFrom w:id="2477" w:author="Pavla Trefilová" w:date="2019-11-18T17:19:00Z">
              <w:r w:rsidRPr="00746071">
                <w:rPr>
                  <w:b/>
                </w:rPr>
                <w:t>Prerekvizity, korekvizity, ekvivalence</w:t>
              </w:r>
            </w:moveFrom>
          </w:p>
        </w:tc>
        <w:tc>
          <w:tcPr>
            <w:tcW w:w="6769" w:type="dxa"/>
            <w:gridSpan w:val="7"/>
          </w:tcPr>
          <w:p w14:paraId="377FE0A0" w14:textId="77777777" w:rsidR="00746071" w:rsidRPr="00746071" w:rsidRDefault="00746071" w:rsidP="00DD5F55">
            <w:pPr>
              <w:jc w:val="both"/>
              <w:rPr>
                <w:moveFrom w:id="2478" w:author="Pavla Trefilová" w:date="2019-11-18T17:19:00Z"/>
              </w:rPr>
            </w:pPr>
          </w:p>
        </w:tc>
      </w:tr>
      <w:tr w:rsidR="00746071" w14:paraId="0E28E97A" w14:textId="77777777" w:rsidTr="00DD5F55">
        <w:tc>
          <w:tcPr>
            <w:tcW w:w="3086" w:type="dxa"/>
            <w:shd w:val="clear" w:color="auto" w:fill="F7CAAC"/>
          </w:tcPr>
          <w:p w14:paraId="09246DFF" w14:textId="77777777" w:rsidR="00746071" w:rsidRPr="00746071" w:rsidRDefault="00746071" w:rsidP="00DD5F55">
            <w:pPr>
              <w:jc w:val="both"/>
              <w:rPr>
                <w:moveFrom w:id="2479" w:author="Pavla Trefilová" w:date="2019-11-18T17:19:00Z"/>
                <w:b/>
              </w:rPr>
            </w:pPr>
            <w:moveFrom w:id="2480" w:author="Pavla Trefilová" w:date="2019-11-18T17:19:00Z">
              <w:r w:rsidRPr="00746071">
                <w:rPr>
                  <w:b/>
                </w:rPr>
                <w:t>Způsob ověření studijních výsledků</w:t>
              </w:r>
            </w:moveFrom>
          </w:p>
        </w:tc>
        <w:tc>
          <w:tcPr>
            <w:tcW w:w="3406" w:type="dxa"/>
            <w:gridSpan w:val="4"/>
          </w:tcPr>
          <w:p w14:paraId="559C73AD" w14:textId="77777777" w:rsidR="00746071" w:rsidRPr="00746071" w:rsidRDefault="00746071" w:rsidP="00DD5F55">
            <w:pPr>
              <w:jc w:val="both"/>
              <w:rPr>
                <w:moveFrom w:id="2481" w:author="Pavla Trefilová" w:date="2019-11-18T17:19:00Z"/>
              </w:rPr>
            </w:pPr>
            <w:moveFrom w:id="2482" w:author="Pavla Trefilová" w:date="2019-11-18T17:19:00Z">
              <w:r w:rsidRPr="00746071">
                <w:t>zápočet, zkouška</w:t>
              </w:r>
            </w:moveFrom>
          </w:p>
        </w:tc>
        <w:tc>
          <w:tcPr>
            <w:tcW w:w="2156" w:type="dxa"/>
            <w:shd w:val="clear" w:color="auto" w:fill="F7CAAC"/>
          </w:tcPr>
          <w:p w14:paraId="6E0E9BD8" w14:textId="77777777" w:rsidR="00746071" w:rsidRPr="00746071" w:rsidRDefault="00746071" w:rsidP="00DD5F55">
            <w:pPr>
              <w:jc w:val="both"/>
              <w:rPr>
                <w:moveFrom w:id="2483" w:author="Pavla Trefilová" w:date="2019-11-18T17:19:00Z"/>
                <w:b/>
              </w:rPr>
            </w:pPr>
            <w:moveFrom w:id="2484" w:author="Pavla Trefilová" w:date="2019-11-18T17:19:00Z">
              <w:r w:rsidRPr="00746071">
                <w:rPr>
                  <w:b/>
                </w:rPr>
                <w:t>Forma výuky</w:t>
              </w:r>
            </w:moveFrom>
          </w:p>
        </w:tc>
        <w:tc>
          <w:tcPr>
            <w:tcW w:w="1207" w:type="dxa"/>
            <w:gridSpan w:val="2"/>
          </w:tcPr>
          <w:p w14:paraId="417DB22B" w14:textId="77777777" w:rsidR="00746071" w:rsidRPr="00746071" w:rsidRDefault="00DB53B5" w:rsidP="00DD5F55">
            <w:pPr>
              <w:jc w:val="both"/>
              <w:rPr>
                <w:moveFrom w:id="2485" w:author="Pavla Trefilová" w:date="2019-11-18T17:19:00Z"/>
              </w:rPr>
            </w:pPr>
            <w:moveFrom w:id="2486" w:author="Pavla Trefilová" w:date="2019-11-18T17:19:00Z">
              <w:r>
                <w:t xml:space="preserve">přednáška, </w:t>
              </w:r>
              <w:r w:rsidR="00746071" w:rsidRPr="00746071">
                <w:t>seminář</w:t>
              </w:r>
            </w:moveFrom>
          </w:p>
        </w:tc>
      </w:tr>
      <w:tr w:rsidR="00746071" w14:paraId="19D40A38" w14:textId="77777777" w:rsidTr="00DD5F55">
        <w:tc>
          <w:tcPr>
            <w:tcW w:w="3086" w:type="dxa"/>
            <w:shd w:val="clear" w:color="auto" w:fill="F7CAAC"/>
          </w:tcPr>
          <w:p w14:paraId="5291963B" w14:textId="77777777" w:rsidR="00746071" w:rsidRPr="00746071" w:rsidRDefault="00746071" w:rsidP="00DD5F55">
            <w:pPr>
              <w:jc w:val="both"/>
              <w:rPr>
                <w:moveFrom w:id="2487" w:author="Pavla Trefilová" w:date="2019-11-18T17:19:00Z"/>
                <w:b/>
              </w:rPr>
            </w:pPr>
            <w:moveFrom w:id="2488" w:author="Pavla Trefilová" w:date="2019-11-18T17:19:00Z">
              <w:r w:rsidRPr="00746071">
                <w:rPr>
                  <w:b/>
                </w:rPr>
                <w:t>Forma způsobu ověření studijních výsledků a další požadavky na studenta</w:t>
              </w:r>
            </w:moveFrom>
          </w:p>
        </w:tc>
        <w:tc>
          <w:tcPr>
            <w:tcW w:w="6769" w:type="dxa"/>
            <w:gridSpan w:val="7"/>
            <w:tcBorders>
              <w:bottom w:val="nil"/>
            </w:tcBorders>
          </w:tcPr>
          <w:p w14:paraId="363D3604" w14:textId="77777777" w:rsidR="00746071" w:rsidRPr="00746071" w:rsidRDefault="00746071" w:rsidP="00DD5F55">
            <w:pPr>
              <w:rPr>
                <w:moveFrom w:id="2489" w:author="Pavla Trefilová" w:date="2019-11-18T17:19:00Z"/>
              </w:rPr>
            </w:pPr>
            <w:moveFrom w:id="2490" w:author="Pavla Trefilová" w:date="2019-11-18T17:19:00Z">
              <w:r w:rsidRPr="00746071">
                <w:t>Způsob zakončení předmětu – zápočet, zkouška</w:t>
              </w:r>
            </w:moveFrom>
          </w:p>
          <w:p w14:paraId="654E1676" w14:textId="77777777" w:rsidR="00746071" w:rsidRDefault="00746071" w:rsidP="00E11E0F">
            <w:pPr>
              <w:jc w:val="both"/>
              <w:rPr>
                <w:moveFrom w:id="2491" w:author="Pavla Trefilová" w:date="2019-11-18T17:19:00Z"/>
                <w:color w:val="000000"/>
              </w:rPr>
            </w:pPr>
            <w:moveFrom w:id="2492" w:author="Pavla Trefilová" w:date="2019-11-18T17:19:00Z">
              <w:r w:rsidRPr="00746071">
                <w:t>Požadavky na zápočet:</w:t>
              </w:r>
              <w:r w:rsidR="004A46D7">
                <w:t xml:space="preserve"> účast na seminářích z 80 %; </w:t>
              </w:r>
              <w:r w:rsidRPr="00746071">
                <w:t>aktivní účast na seminářích, teoretické znalosti, připravenost k řešení praktických příkladů (lze ověřovat formou dílčích písemných testů)</w:t>
              </w:r>
              <w:r w:rsidRPr="00746071">
                <w:rPr>
                  <w:color w:val="000000"/>
                </w:rPr>
                <w:t>.</w:t>
              </w:r>
              <w:r w:rsidR="004A46D7">
                <w:rPr>
                  <w:color w:val="000000"/>
                </w:rPr>
                <w:t xml:space="preserve"> P</w:t>
              </w:r>
              <w:r w:rsidRPr="004A46D7">
                <w:rPr>
                  <w:color w:val="000000"/>
                </w:rPr>
                <w:t xml:space="preserve">ísemný zápočtový test – nutno dosáhnout minimálně 60 % správných odpovědí. </w:t>
              </w:r>
            </w:moveFrom>
          </w:p>
          <w:p w14:paraId="7FC092FE" w14:textId="77777777" w:rsidR="00764CE3" w:rsidRPr="004A46D7" w:rsidRDefault="00764CE3" w:rsidP="00764CE3">
            <w:pPr>
              <w:jc w:val="both"/>
              <w:rPr>
                <w:moveFrom w:id="2493" w:author="Pavla Trefilová" w:date="2019-11-18T17:19:00Z"/>
              </w:rPr>
            </w:pPr>
            <w:moveFrom w:id="2494" w:author="Pavla Trefilová" w:date="2019-11-18T17:19:00Z">
              <w:r>
                <w:rPr>
                  <w:color w:val="000000"/>
                </w:rPr>
                <w:t>Požadavky na zkoušku: získání zápočtu. P</w:t>
              </w:r>
              <w:r w:rsidRPr="00746071">
                <w:rPr>
                  <w:color w:val="000000"/>
                </w:rPr>
                <w:t>ísemný test s maximálním možným počtem dosažitelných 100 m</w:t>
              </w:r>
              <w:r>
                <w:rPr>
                  <w:color w:val="000000"/>
                </w:rPr>
                <w:t xml:space="preserve">usí být napsán alespoň na 60 %; </w:t>
              </w:r>
              <w:r w:rsidRPr="00746071">
                <w:rPr>
                  <w:color w:val="000000"/>
                </w:rPr>
                <w:t>zvládnutí předepsané látky v návaznosti na přednášky, semináře a literaturu.</w:t>
              </w:r>
            </w:moveFrom>
          </w:p>
        </w:tc>
      </w:tr>
      <w:tr w:rsidR="00746071" w14:paraId="5E456621" w14:textId="77777777" w:rsidTr="00764CE3">
        <w:trPr>
          <w:trHeight w:val="70"/>
        </w:trPr>
        <w:tc>
          <w:tcPr>
            <w:tcW w:w="9855" w:type="dxa"/>
            <w:gridSpan w:val="8"/>
            <w:tcBorders>
              <w:top w:val="nil"/>
            </w:tcBorders>
          </w:tcPr>
          <w:p w14:paraId="7698C834" w14:textId="77777777" w:rsidR="00746071" w:rsidRPr="00746071" w:rsidRDefault="00746071" w:rsidP="00764CE3">
            <w:pPr>
              <w:jc w:val="both"/>
              <w:rPr>
                <w:moveFrom w:id="2495" w:author="Pavla Trefilová" w:date="2019-11-18T17:19:00Z"/>
              </w:rPr>
            </w:pPr>
          </w:p>
        </w:tc>
      </w:tr>
      <w:tr w:rsidR="00746071" w14:paraId="0E35DBC6" w14:textId="77777777" w:rsidTr="00DD5F55">
        <w:trPr>
          <w:trHeight w:val="197"/>
        </w:trPr>
        <w:tc>
          <w:tcPr>
            <w:tcW w:w="3086" w:type="dxa"/>
            <w:tcBorders>
              <w:top w:val="nil"/>
            </w:tcBorders>
            <w:shd w:val="clear" w:color="auto" w:fill="F7CAAC"/>
          </w:tcPr>
          <w:p w14:paraId="276BE7EA" w14:textId="77777777" w:rsidR="00746071" w:rsidRPr="00746071" w:rsidRDefault="00746071" w:rsidP="00DD5F55">
            <w:pPr>
              <w:jc w:val="both"/>
              <w:rPr>
                <w:moveFrom w:id="2496" w:author="Pavla Trefilová" w:date="2019-11-18T17:19:00Z"/>
                <w:b/>
              </w:rPr>
            </w:pPr>
            <w:moveFrom w:id="2497" w:author="Pavla Trefilová" w:date="2019-11-18T17:19:00Z">
              <w:r w:rsidRPr="00746071">
                <w:rPr>
                  <w:b/>
                </w:rPr>
                <w:t>Garant předmětu</w:t>
              </w:r>
            </w:moveFrom>
          </w:p>
        </w:tc>
        <w:tc>
          <w:tcPr>
            <w:tcW w:w="6769" w:type="dxa"/>
            <w:gridSpan w:val="7"/>
            <w:tcBorders>
              <w:top w:val="nil"/>
            </w:tcBorders>
          </w:tcPr>
          <w:p w14:paraId="71ACD35F" w14:textId="77777777" w:rsidR="00746071" w:rsidRPr="00746071" w:rsidRDefault="00746071" w:rsidP="00DD5F55">
            <w:pPr>
              <w:jc w:val="both"/>
              <w:rPr>
                <w:moveFrom w:id="2498" w:author="Pavla Trefilová" w:date="2019-11-18T17:19:00Z"/>
              </w:rPr>
            </w:pPr>
            <w:moveFrom w:id="2499" w:author="Pavla Trefilová" w:date="2019-11-18T17:19:00Z">
              <w:r w:rsidRPr="00746071">
                <w:t>JUDr. Olga Kapplová, Ph.D.</w:t>
              </w:r>
            </w:moveFrom>
          </w:p>
        </w:tc>
      </w:tr>
      <w:tr w:rsidR="00746071" w14:paraId="0BA3DA93" w14:textId="77777777" w:rsidTr="00DD5F55">
        <w:trPr>
          <w:trHeight w:val="243"/>
        </w:trPr>
        <w:tc>
          <w:tcPr>
            <w:tcW w:w="3086" w:type="dxa"/>
            <w:tcBorders>
              <w:top w:val="nil"/>
            </w:tcBorders>
            <w:shd w:val="clear" w:color="auto" w:fill="F7CAAC"/>
          </w:tcPr>
          <w:p w14:paraId="433D02F0" w14:textId="77777777" w:rsidR="00746071" w:rsidRPr="00746071" w:rsidRDefault="00746071" w:rsidP="00DD5F55">
            <w:pPr>
              <w:jc w:val="both"/>
              <w:rPr>
                <w:moveFrom w:id="2500" w:author="Pavla Trefilová" w:date="2019-11-18T17:19:00Z"/>
                <w:b/>
              </w:rPr>
            </w:pPr>
            <w:moveFrom w:id="2501" w:author="Pavla Trefilová" w:date="2019-11-18T17:19:00Z">
              <w:r w:rsidRPr="00746071">
                <w:rPr>
                  <w:b/>
                </w:rPr>
                <w:t>Zapojení garanta do výuky předmětu</w:t>
              </w:r>
            </w:moveFrom>
          </w:p>
        </w:tc>
        <w:tc>
          <w:tcPr>
            <w:tcW w:w="6769" w:type="dxa"/>
            <w:gridSpan w:val="7"/>
            <w:tcBorders>
              <w:top w:val="nil"/>
            </w:tcBorders>
          </w:tcPr>
          <w:p w14:paraId="16A67A05" w14:textId="77777777" w:rsidR="00746071" w:rsidRPr="00746071" w:rsidRDefault="00746071" w:rsidP="00DD5F55">
            <w:pPr>
              <w:jc w:val="both"/>
              <w:rPr>
                <w:moveFrom w:id="2502" w:author="Pavla Trefilová" w:date="2019-11-18T17:19:00Z"/>
              </w:rPr>
            </w:pPr>
            <w:moveFrom w:id="2503" w:author="Pavla Trefilová" w:date="2019-11-18T17:19:00Z">
              <w:r w:rsidRPr="00746071">
                <w:t>Garant se podílí na přednášení v rozsahu 100 %, dále stanovuje koncepci seminářů a dohlíží na jejich jednotné vedení.</w:t>
              </w:r>
            </w:moveFrom>
          </w:p>
        </w:tc>
      </w:tr>
      <w:tr w:rsidR="00746071" w14:paraId="4BFCA7A6" w14:textId="77777777" w:rsidTr="00DD5F55">
        <w:tc>
          <w:tcPr>
            <w:tcW w:w="3086" w:type="dxa"/>
            <w:shd w:val="clear" w:color="auto" w:fill="F7CAAC"/>
          </w:tcPr>
          <w:p w14:paraId="2804FB31" w14:textId="77777777" w:rsidR="00746071" w:rsidRPr="00746071" w:rsidRDefault="00746071" w:rsidP="00DD5F55">
            <w:pPr>
              <w:jc w:val="both"/>
              <w:rPr>
                <w:moveFrom w:id="2504" w:author="Pavla Trefilová" w:date="2019-11-18T17:19:00Z"/>
                <w:b/>
              </w:rPr>
            </w:pPr>
            <w:moveFrom w:id="2505" w:author="Pavla Trefilová" w:date="2019-11-18T17:19:00Z">
              <w:r w:rsidRPr="00746071">
                <w:rPr>
                  <w:b/>
                </w:rPr>
                <w:t>Vyučující</w:t>
              </w:r>
            </w:moveFrom>
          </w:p>
        </w:tc>
        <w:tc>
          <w:tcPr>
            <w:tcW w:w="6769" w:type="dxa"/>
            <w:gridSpan w:val="7"/>
            <w:tcBorders>
              <w:bottom w:val="nil"/>
            </w:tcBorders>
          </w:tcPr>
          <w:p w14:paraId="62254CB5" w14:textId="77777777" w:rsidR="00746071" w:rsidRPr="00746071" w:rsidRDefault="00746071" w:rsidP="00DD5F55">
            <w:pPr>
              <w:jc w:val="both"/>
              <w:rPr>
                <w:moveFrom w:id="2506" w:author="Pavla Trefilová" w:date="2019-11-18T17:19:00Z"/>
              </w:rPr>
            </w:pPr>
            <w:moveFrom w:id="2507" w:author="Pavla Trefilová" w:date="2019-11-18T17:19:00Z">
              <w:r w:rsidRPr="00746071">
                <w:t>JUDr. Olga Kapplová, Ph.D. – přednáška (100%)</w:t>
              </w:r>
            </w:moveFrom>
          </w:p>
        </w:tc>
      </w:tr>
      <w:tr w:rsidR="00746071" w14:paraId="5E48E8DE" w14:textId="77777777" w:rsidTr="00746071">
        <w:trPr>
          <w:trHeight w:val="174"/>
        </w:trPr>
        <w:tc>
          <w:tcPr>
            <w:tcW w:w="9855" w:type="dxa"/>
            <w:gridSpan w:val="8"/>
            <w:tcBorders>
              <w:top w:val="nil"/>
            </w:tcBorders>
          </w:tcPr>
          <w:p w14:paraId="36B87AB9" w14:textId="77777777" w:rsidR="00746071" w:rsidRPr="004A46D7" w:rsidRDefault="00746071" w:rsidP="00DD5F55">
            <w:pPr>
              <w:jc w:val="both"/>
              <w:rPr>
                <w:moveFrom w:id="2508" w:author="Pavla Trefilová" w:date="2019-11-18T17:19:00Z"/>
                <w:sz w:val="16"/>
              </w:rPr>
            </w:pPr>
          </w:p>
        </w:tc>
      </w:tr>
      <w:tr w:rsidR="00746071" w14:paraId="21A30F2E" w14:textId="77777777" w:rsidTr="00DD5F55">
        <w:tc>
          <w:tcPr>
            <w:tcW w:w="3086" w:type="dxa"/>
            <w:shd w:val="clear" w:color="auto" w:fill="F7CAAC"/>
          </w:tcPr>
          <w:p w14:paraId="2E1A6870" w14:textId="77777777" w:rsidR="00746071" w:rsidRPr="00746071" w:rsidRDefault="00746071" w:rsidP="00DD5F55">
            <w:pPr>
              <w:jc w:val="both"/>
              <w:rPr>
                <w:moveFrom w:id="2509" w:author="Pavla Trefilová" w:date="2019-11-18T17:19:00Z"/>
                <w:b/>
              </w:rPr>
            </w:pPr>
            <w:moveFrom w:id="2510" w:author="Pavla Trefilová" w:date="2019-11-18T17:19:00Z">
              <w:r w:rsidRPr="00746071">
                <w:rPr>
                  <w:b/>
                </w:rPr>
                <w:t>Stručná anotace předmětu</w:t>
              </w:r>
            </w:moveFrom>
          </w:p>
        </w:tc>
        <w:tc>
          <w:tcPr>
            <w:tcW w:w="6769" w:type="dxa"/>
            <w:gridSpan w:val="7"/>
            <w:tcBorders>
              <w:bottom w:val="nil"/>
            </w:tcBorders>
          </w:tcPr>
          <w:p w14:paraId="462557B8" w14:textId="77777777" w:rsidR="00746071" w:rsidRPr="00746071" w:rsidRDefault="00746071" w:rsidP="00DD5F55">
            <w:pPr>
              <w:jc w:val="both"/>
              <w:rPr>
                <w:moveFrom w:id="2511" w:author="Pavla Trefilová" w:date="2019-11-18T17:19:00Z"/>
              </w:rPr>
            </w:pPr>
          </w:p>
        </w:tc>
      </w:tr>
      <w:tr w:rsidR="00746071" w14:paraId="3FAFA0C7" w14:textId="77777777" w:rsidTr="00DD5F55">
        <w:trPr>
          <w:trHeight w:val="3938"/>
        </w:trPr>
        <w:tc>
          <w:tcPr>
            <w:tcW w:w="9855" w:type="dxa"/>
            <w:gridSpan w:val="8"/>
            <w:tcBorders>
              <w:top w:val="nil"/>
              <w:bottom w:val="single" w:sz="12" w:space="0" w:color="auto"/>
            </w:tcBorders>
          </w:tcPr>
          <w:p w14:paraId="078A0951" w14:textId="77777777" w:rsidR="00746071" w:rsidRDefault="00746071" w:rsidP="00DD5F55">
            <w:pPr>
              <w:jc w:val="both"/>
              <w:rPr>
                <w:moveFrom w:id="2512" w:author="Pavla Trefilová" w:date="2019-11-18T17:19:00Z"/>
                <w:color w:val="000000"/>
              </w:rPr>
            </w:pPr>
            <w:moveFrom w:id="2513" w:author="Pavla Trefilová" w:date="2019-11-18T17:19:00Z">
              <w:r w:rsidRPr="00746071">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moveFrom>
          </w:p>
          <w:p w14:paraId="55942557" w14:textId="77777777" w:rsidR="00A6535B" w:rsidRPr="00746071" w:rsidRDefault="00A6535B" w:rsidP="00DD5F55">
            <w:pPr>
              <w:jc w:val="both"/>
              <w:rPr>
                <w:moveFrom w:id="2514" w:author="Pavla Trefilová" w:date="2019-11-18T17:19:00Z"/>
                <w:color w:val="000000"/>
              </w:rPr>
            </w:pPr>
            <w:moveFrom w:id="2515" w:author="Pavla Trefilová" w:date="2019-11-18T17:19:00Z">
              <w:r>
                <w:rPr>
                  <w:color w:val="000000"/>
                </w:rPr>
                <w:t>Obsah</w:t>
              </w:r>
            </w:moveFrom>
          </w:p>
          <w:p w14:paraId="2F696E4C" w14:textId="77777777" w:rsidR="00746071" w:rsidRPr="00746071" w:rsidRDefault="00746071" w:rsidP="001C2699">
            <w:pPr>
              <w:pStyle w:val="Bezmezer"/>
              <w:numPr>
                <w:ilvl w:val="0"/>
                <w:numId w:val="31"/>
              </w:numPr>
              <w:ind w:left="247" w:hanging="247"/>
              <w:rPr>
                <w:moveFrom w:id="2516" w:author="Pavla Trefilová" w:date="2019-11-18T17:19:00Z"/>
                <w:rFonts w:ascii="Times New Roman" w:hAnsi="Times New Roman" w:cs="Times New Roman"/>
                <w:sz w:val="20"/>
                <w:szCs w:val="20"/>
              </w:rPr>
            </w:pPr>
            <w:moveFrom w:id="2517" w:author="Pavla Trefilová" w:date="2019-11-18T17:19:00Z">
              <w:r w:rsidRPr="00746071">
                <w:rPr>
                  <w:rFonts w:ascii="Times New Roman" w:hAnsi="Times New Roman" w:cs="Times New Roman"/>
                  <w:sz w:val="20"/>
                  <w:szCs w:val="20"/>
                </w:rPr>
                <w:t>Úvod do problematiky</w:t>
              </w:r>
            </w:moveFrom>
          </w:p>
          <w:p w14:paraId="7AB91E77" w14:textId="77777777" w:rsidR="00746071" w:rsidRPr="00746071" w:rsidRDefault="00746071" w:rsidP="001C2699">
            <w:pPr>
              <w:pStyle w:val="Bezmezer"/>
              <w:numPr>
                <w:ilvl w:val="0"/>
                <w:numId w:val="31"/>
              </w:numPr>
              <w:ind w:left="247" w:hanging="247"/>
              <w:rPr>
                <w:moveFrom w:id="2518" w:author="Pavla Trefilová" w:date="2019-11-18T17:19:00Z"/>
                <w:rFonts w:ascii="Times New Roman" w:hAnsi="Times New Roman" w:cs="Times New Roman"/>
                <w:sz w:val="20"/>
                <w:szCs w:val="20"/>
              </w:rPr>
            </w:pPr>
            <w:moveFrom w:id="2519" w:author="Pavla Trefilová" w:date="2019-11-18T17:19:00Z">
              <w:r w:rsidRPr="00746071">
                <w:rPr>
                  <w:rFonts w:ascii="Times New Roman" w:hAnsi="Times New Roman" w:cs="Times New Roman"/>
                  <w:sz w:val="20"/>
                  <w:szCs w:val="20"/>
                </w:rPr>
                <w:t>Živnostenské podnikání</w:t>
              </w:r>
            </w:moveFrom>
          </w:p>
          <w:p w14:paraId="2AD2B8A9" w14:textId="77777777" w:rsidR="00746071" w:rsidRPr="00746071" w:rsidRDefault="00746071" w:rsidP="001C2699">
            <w:pPr>
              <w:pStyle w:val="Bezmezer"/>
              <w:numPr>
                <w:ilvl w:val="0"/>
                <w:numId w:val="31"/>
              </w:numPr>
              <w:ind w:left="247" w:hanging="247"/>
              <w:rPr>
                <w:moveFrom w:id="2520" w:author="Pavla Trefilová" w:date="2019-11-18T17:19:00Z"/>
                <w:rFonts w:ascii="Times New Roman" w:hAnsi="Times New Roman" w:cs="Times New Roman"/>
                <w:sz w:val="20"/>
                <w:szCs w:val="20"/>
              </w:rPr>
            </w:pPr>
            <w:moveFrom w:id="2521" w:author="Pavla Trefilová" w:date="2019-11-18T17:19:00Z">
              <w:r w:rsidRPr="00746071">
                <w:rPr>
                  <w:rFonts w:ascii="Times New Roman" w:hAnsi="Times New Roman" w:cs="Times New Roman"/>
                  <w:sz w:val="20"/>
                  <w:szCs w:val="20"/>
                </w:rPr>
                <w:t>Subjekt podnikání</w:t>
              </w:r>
            </w:moveFrom>
          </w:p>
          <w:p w14:paraId="710307EE" w14:textId="77777777" w:rsidR="00746071" w:rsidRPr="00746071" w:rsidRDefault="00746071" w:rsidP="001C2699">
            <w:pPr>
              <w:pStyle w:val="Bezmezer"/>
              <w:numPr>
                <w:ilvl w:val="0"/>
                <w:numId w:val="31"/>
              </w:numPr>
              <w:ind w:left="247" w:hanging="247"/>
              <w:rPr>
                <w:moveFrom w:id="2522" w:author="Pavla Trefilová" w:date="2019-11-18T17:19:00Z"/>
                <w:rFonts w:ascii="Times New Roman" w:hAnsi="Times New Roman" w:cs="Times New Roman"/>
                <w:sz w:val="20"/>
                <w:szCs w:val="20"/>
              </w:rPr>
            </w:pPr>
            <w:moveFrom w:id="2523" w:author="Pavla Trefilová" w:date="2019-11-18T17:19:00Z">
              <w:r w:rsidRPr="00746071">
                <w:rPr>
                  <w:rFonts w:ascii="Times New Roman" w:hAnsi="Times New Roman" w:cs="Times New Roman"/>
                  <w:sz w:val="20"/>
                  <w:szCs w:val="20"/>
                </w:rPr>
                <w:t>Druhy živnostenského oprávnění</w:t>
              </w:r>
            </w:moveFrom>
          </w:p>
          <w:p w14:paraId="1C541BD1" w14:textId="77777777" w:rsidR="00746071" w:rsidRPr="00746071" w:rsidRDefault="00746071" w:rsidP="001C2699">
            <w:pPr>
              <w:pStyle w:val="Bezmezer"/>
              <w:numPr>
                <w:ilvl w:val="0"/>
                <w:numId w:val="31"/>
              </w:numPr>
              <w:ind w:left="247" w:hanging="247"/>
              <w:rPr>
                <w:moveFrom w:id="2524" w:author="Pavla Trefilová" w:date="2019-11-18T17:19:00Z"/>
                <w:rFonts w:ascii="Times New Roman" w:hAnsi="Times New Roman" w:cs="Times New Roman"/>
                <w:sz w:val="20"/>
                <w:szCs w:val="20"/>
              </w:rPr>
            </w:pPr>
            <w:moveFrom w:id="2525" w:author="Pavla Trefilová" w:date="2019-11-18T17:19:00Z">
              <w:r w:rsidRPr="00746071">
                <w:rPr>
                  <w:rFonts w:ascii="Times New Roman" w:hAnsi="Times New Roman" w:cs="Times New Roman"/>
                  <w:sz w:val="20"/>
                  <w:szCs w:val="20"/>
                </w:rPr>
                <w:t>Předpoklady k provozování živností</w:t>
              </w:r>
            </w:moveFrom>
          </w:p>
          <w:p w14:paraId="61BBD932" w14:textId="77777777" w:rsidR="00746071" w:rsidRPr="00746071" w:rsidRDefault="00746071" w:rsidP="001C2699">
            <w:pPr>
              <w:pStyle w:val="Bezmezer"/>
              <w:numPr>
                <w:ilvl w:val="0"/>
                <w:numId w:val="31"/>
              </w:numPr>
              <w:ind w:left="247" w:hanging="247"/>
              <w:rPr>
                <w:moveFrom w:id="2526" w:author="Pavla Trefilová" w:date="2019-11-18T17:19:00Z"/>
                <w:rFonts w:ascii="Times New Roman" w:hAnsi="Times New Roman" w:cs="Times New Roman"/>
                <w:sz w:val="20"/>
                <w:szCs w:val="20"/>
              </w:rPr>
            </w:pPr>
            <w:moveFrom w:id="2527" w:author="Pavla Trefilová" w:date="2019-11-18T17:19:00Z">
              <w:r w:rsidRPr="00746071">
                <w:rPr>
                  <w:rFonts w:ascii="Times New Roman" w:hAnsi="Times New Roman" w:cs="Times New Roman"/>
                  <w:sz w:val="20"/>
                  <w:szCs w:val="20"/>
                </w:rPr>
                <w:t>Překážka provozování živností</w:t>
              </w:r>
            </w:moveFrom>
          </w:p>
          <w:p w14:paraId="7E883CCF" w14:textId="77777777" w:rsidR="00746071" w:rsidRPr="00746071" w:rsidRDefault="00746071" w:rsidP="001C2699">
            <w:pPr>
              <w:pStyle w:val="Bezmezer"/>
              <w:numPr>
                <w:ilvl w:val="0"/>
                <w:numId w:val="31"/>
              </w:numPr>
              <w:ind w:left="247" w:hanging="247"/>
              <w:rPr>
                <w:moveFrom w:id="2528" w:author="Pavla Trefilová" w:date="2019-11-18T17:19:00Z"/>
                <w:rFonts w:ascii="Times New Roman" w:hAnsi="Times New Roman" w:cs="Times New Roman"/>
                <w:sz w:val="20"/>
                <w:szCs w:val="20"/>
              </w:rPr>
            </w:pPr>
            <w:moveFrom w:id="2529" w:author="Pavla Trefilová" w:date="2019-11-18T17:19:00Z">
              <w:r w:rsidRPr="00746071">
                <w:rPr>
                  <w:rFonts w:ascii="Times New Roman" w:hAnsi="Times New Roman" w:cs="Times New Roman"/>
                  <w:sz w:val="20"/>
                  <w:szCs w:val="20"/>
                </w:rPr>
                <w:t>Postup pro získání živnostenského oprávnění</w:t>
              </w:r>
            </w:moveFrom>
          </w:p>
          <w:p w14:paraId="4B91D5BF" w14:textId="77777777" w:rsidR="00746071" w:rsidRPr="00746071" w:rsidRDefault="00746071" w:rsidP="001C2699">
            <w:pPr>
              <w:pStyle w:val="Bezmezer"/>
              <w:numPr>
                <w:ilvl w:val="0"/>
                <w:numId w:val="31"/>
              </w:numPr>
              <w:ind w:left="247" w:hanging="247"/>
              <w:rPr>
                <w:moveFrom w:id="2530" w:author="Pavla Trefilová" w:date="2019-11-18T17:19:00Z"/>
                <w:rFonts w:ascii="Times New Roman" w:hAnsi="Times New Roman" w:cs="Times New Roman"/>
                <w:sz w:val="20"/>
                <w:szCs w:val="20"/>
              </w:rPr>
            </w:pPr>
            <w:moveFrom w:id="2531" w:author="Pavla Trefilová" w:date="2019-11-18T17:19:00Z">
              <w:r w:rsidRPr="00746071">
                <w:rPr>
                  <w:rFonts w:ascii="Times New Roman" w:hAnsi="Times New Roman" w:cs="Times New Roman"/>
                  <w:sz w:val="20"/>
                  <w:szCs w:val="20"/>
                </w:rPr>
                <w:t>Živnostenské úřady, kompetence, kontrola</w:t>
              </w:r>
            </w:moveFrom>
          </w:p>
          <w:p w14:paraId="34C1E6AA" w14:textId="77777777" w:rsidR="00746071" w:rsidRPr="00746071" w:rsidRDefault="00746071" w:rsidP="001C2699">
            <w:pPr>
              <w:pStyle w:val="Bezmezer"/>
              <w:numPr>
                <w:ilvl w:val="0"/>
                <w:numId w:val="31"/>
              </w:numPr>
              <w:ind w:left="247" w:hanging="247"/>
              <w:rPr>
                <w:moveFrom w:id="2532" w:author="Pavla Trefilová" w:date="2019-11-18T17:19:00Z"/>
                <w:rFonts w:ascii="Times New Roman" w:hAnsi="Times New Roman" w:cs="Times New Roman"/>
                <w:sz w:val="20"/>
                <w:szCs w:val="20"/>
              </w:rPr>
            </w:pPr>
            <w:moveFrom w:id="2533" w:author="Pavla Trefilová" w:date="2019-11-18T17:19:00Z">
              <w:r w:rsidRPr="00746071">
                <w:rPr>
                  <w:rFonts w:ascii="Times New Roman" w:hAnsi="Times New Roman" w:cs="Times New Roman"/>
                  <w:sz w:val="20"/>
                  <w:szCs w:val="20"/>
                </w:rPr>
                <w:t>Obchodní korporace</w:t>
              </w:r>
            </w:moveFrom>
          </w:p>
          <w:p w14:paraId="0DBADF47" w14:textId="77777777" w:rsidR="00746071" w:rsidRPr="00746071" w:rsidRDefault="00746071" w:rsidP="001C2699">
            <w:pPr>
              <w:pStyle w:val="Bezmezer"/>
              <w:numPr>
                <w:ilvl w:val="0"/>
                <w:numId w:val="31"/>
              </w:numPr>
              <w:ind w:left="247" w:hanging="247"/>
              <w:rPr>
                <w:moveFrom w:id="2534" w:author="Pavla Trefilová" w:date="2019-11-18T17:19:00Z"/>
                <w:rFonts w:ascii="Times New Roman" w:hAnsi="Times New Roman" w:cs="Times New Roman"/>
                <w:sz w:val="20"/>
                <w:szCs w:val="20"/>
              </w:rPr>
            </w:pPr>
            <w:moveFrom w:id="2535" w:author="Pavla Trefilová" w:date="2019-11-18T17:19:00Z">
              <w:r w:rsidRPr="00746071">
                <w:rPr>
                  <w:rFonts w:ascii="Times New Roman" w:hAnsi="Times New Roman" w:cs="Times New Roman"/>
                  <w:sz w:val="20"/>
                  <w:szCs w:val="20"/>
                </w:rPr>
                <w:t>Obecné základy založení, vzniku, zániku korporací</w:t>
              </w:r>
            </w:moveFrom>
          </w:p>
          <w:p w14:paraId="55146043" w14:textId="77777777" w:rsidR="00746071" w:rsidRPr="00746071" w:rsidRDefault="00746071" w:rsidP="001C2699">
            <w:pPr>
              <w:pStyle w:val="Bezmezer"/>
              <w:numPr>
                <w:ilvl w:val="0"/>
                <w:numId w:val="31"/>
              </w:numPr>
              <w:ind w:left="247" w:hanging="247"/>
              <w:rPr>
                <w:moveFrom w:id="2536" w:author="Pavla Trefilová" w:date="2019-11-18T17:19:00Z"/>
                <w:rFonts w:ascii="Times New Roman" w:hAnsi="Times New Roman" w:cs="Times New Roman"/>
                <w:sz w:val="20"/>
                <w:szCs w:val="20"/>
              </w:rPr>
            </w:pPr>
            <w:moveFrom w:id="2537" w:author="Pavla Trefilová" w:date="2019-11-18T17:19:00Z">
              <w:r w:rsidRPr="00746071">
                <w:rPr>
                  <w:rFonts w:ascii="Times New Roman" w:hAnsi="Times New Roman" w:cs="Times New Roman"/>
                  <w:sz w:val="20"/>
                  <w:szCs w:val="20"/>
                </w:rPr>
                <w:t>Typy obchodních korporací (osobní, kapitálové korporace)</w:t>
              </w:r>
            </w:moveFrom>
          </w:p>
          <w:p w14:paraId="09BDD065" w14:textId="77777777" w:rsidR="00746071" w:rsidRPr="00746071" w:rsidRDefault="00746071" w:rsidP="001C2699">
            <w:pPr>
              <w:pStyle w:val="Bezmezer"/>
              <w:numPr>
                <w:ilvl w:val="0"/>
                <w:numId w:val="31"/>
              </w:numPr>
              <w:ind w:left="247" w:hanging="247"/>
              <w:rPr>
                <w:moveFrom w:id="2538" w:author="Pavla Trefilová" w:date="2019-11-18T17:19:00Z"/>
                <w:rFonts w:ascii="Times New Roman" w:hAnsi="Times New Roman" w:cs="Times New Roman"/>
                <w:sz w:val="20"/>
                <w:szCs w:val="20"/>
              </w:rPr>
            </w:pPr>
            <w:moveFrom w:id="2539" w:author="Pavla Trefilová" w:date="2019-11-18T17:19:00Z">
              <w:r w:rsidRPr="00746071">
                <w:rPr>
                  <w:rFonts w:ascii="Times New Roman" w:hAnsi="Times New Roman" w:cs="Times New Roman"/>
                  <w:sz w:val="20"/>
                  <w:szCs w:val="20"/>
                </w:rPr>
                <w:t>Družstva, evropská družstva a společnosti</w:t>
              </w:r>
            </w:moveFrom>
          </w:p>
          <w:p w14:paraId="51F0754D" w14:textId="77777777" w:rsidR="00746071" w:rsidRPr="00746071" w:rsidRDefault="00746071" w:rsidP="001C2699">
            <w:pPr>
              <w:pStyle w:val="Bezmezer"/>
              <w:numPr>
                <w:ilvl w:val="0"/>
                <w:numId w:val="31"/>
              </w:numPr>
              <w:ind w:left="247" w:hanging="247"/>
              <w:rPr>
                <w:moveFrom w:id="2540" w:author="Pavla Trefilová" w:date="2019-11-18T17:19:00Z"/>
                <w:rFonts w:ascii="Times New Roman" w:hAnsi="Times New Roman" w:cs="Times New Roman"/>
                <w:sz w:val="20"/>
                <w:szCs w:val="20"/>
              </w:rPr>
            </w:pPr>
            <w:moveFrom w:id="2541" w:author="Pavla Trefilová" w:date="2019-11-18T17:19:00Z">
              <w:r w:rsidRPr="00746071">
                <w:rPr>
                  <w:rFonts w:ascii="Times New Roman" w:hAnsi="Times New Roman" w:cs="Times New Roman"/>
                  <w:sz w:val="20"/>
                  <w:szCs w:val="20"/>
                </w:rPr>
                <w:t>Založení korporací dle občanského zákoníku (podnikatel, spolky, fundace)</w:t>
              </w:r>
            </w:moveFrom>
          </w:p>
          <w:p w14:paraId="10D0F72C" w14:textId="77777777" w:rsidR="00746071" w:rsidRPr="00746071" w:rsidRDefault="00746071" w:rsidP="001C2699">
            <w:pPr>
              <w:pStyle w:val="Bezmezer"/>
              <w:numPr>
                <w:ilvl w:val="0"/>
                <w:numId w:val="31"/>
              </w:numPr>
              <w:ind w:left="247" w:hanging="247"/>
              <w:rPr>
                <w:moveFrom w:id="2542" w:author="Pavla Trefilová" w:date="2019-11-18T17:19:00Z"/>
                <w:rFonts w:ascii="Times New Roman" w:hAnsi="Times New Roman" w:cs="Times New Roman"/>
                <w:sz w:val="20"/>
                <w:szCs w:val="20"/>
              </w:rPr>
            </w:pPr>
            <w:moveFrom w:id="2543" w:author="Pavla Trefilová" w:date="2019-11-18T17:19:00Z">
              <w:r w:rsidRPr="00746071">
                <w:rPr>
                  <w:rFonts w:ascii="Times New Roman" w:hAnsi="Times New Roman" w:cs="Times New Roman"/>
                  <w:sz w:val="20"/>
                  <w:szCs w:val="20"/>
                </w:rPr>
                <w:t>Typy zastupování podnikatele</w:t>
              </w:r>
              <w:r w:rsidRPr="00746071">
                <w:rPr>
                  <w:rFonts w:ascii="Times New Roman" w:hAnsi="Times New Roman" w:cs="Times New Roman"/>
                  <w:sz w:val="20"/>
                  <w:szCs w:val="20"/>
                  <w:u w:val="single"/>
                </w:rPr>
                <w:t xml:space="preserve"> </w:t>
              </w:r>
            </w:moveFrom>
          </w:p>
          <w:p w14:paraId="3BA7118D" w14:textId="77777777" w:rsidR="00746071" w:rsidRPr="00746071" w:rsidRDefault="00746071" w:rsidP="001C2699">
            <w:pPr>
              <w:pStyle w:val="Bezmezer"/>
              <w:numPr>
                <w:ilvl w:val="0"/>
                <w:numId w:val="31"/>
              </w:numPr>
              <w:ind w:left="247" w:hanging="247"/>
              <w:rPr>
                <w:moveFrom w:id="2544" w:author="Pavla Trefilová" w:date="2019-11-18T17:19:00Z"/>
                <w:rFonts w:ascii="Times New Roman" w:hAnsi="Times New Roman" w:cs="Times New Roman"/>
                <w:sz w:val="20"/>
                <w:szCs w:val="20"/>
              </w:rPr>
            </w:pPr>
            <w:moveFrom w:id="2545" w:author="Pavla Trefilová" w:date="2019-11-18T17:19:00Z">
              <w:r w:rsidRPr="00746071">
                <w:rPr>
                  <w:rFonts w:ascii="Times New Roman" w:hAnsi="Times New Roman" w:cs="Times New Roman"/>
                  <w:sz w:val="20"/>
                  <w:szCs w:val="20"/>
                </w:rPr>
                <w:t>Závazkové vztahy (smlouvy, náležitosti, obsah smlouvy, zánik smluvního vztahu)</w:t>
              </w:r>
            </w:moveFrom>
          </w:p>
          <w:p w14:paraId="13591B67" w14:textId="77777777" w:rsidR="00746071" w:rsidRPr="00746071" w:rsidRDefault="00746071" w:rsidP="001C2699">
            <w:pPr>
              <w:pStyle w:val="Bezmezer"/>
              <w:numPr>
                <w:ilvl w:val="0"/>
                <w:numId w:val="31"/>
              </w:numPr>
              <w:ind w:left="247" w:hanging="247"/>
              <w:rPr>
                <w:moveFrom w:id="2546" w:author="Pavla Trefilová" w:date="2019-11-18T17:19:00Z"/>
                <w:rFonts w:ascii="Times New Roman" w:hAnsi="Times New Roman" w:cs="Times New Roman"/>
                <w:sz w:val="20"/>
                <w:szCs w:val="20"/>
              </w:rPr>
            </w:pPr>
            <w:moveFrom w:id="2547" w:author="Pavla Trefilová" w:date="2019-11-18T17:19:00Z">
              <w:r w:rsidRPr="00746071">
                <w:rPr>
                  <w:rFonts w:ascii="Times New Roman" w:hAnsi="Times New Roman" w:cs="Times New Roman"/>
                  <w:sz w:val="20"/>
                  <w:szCs w:val="20"/>
                </w:rPr>
                <w:t>Odpovědnost ve smluvním vztahu</w:t>
              </w:r>
            </w:moveFrom>
          </w:p>
          <w:p w14:paraId="5C7CF557" w14:textId="77777777" w:rsidR="00746071" w:rsidRPr="00746071" w:rsidRDefault="00746071" w:rsidP="001C2699">
            <w:pPr>
              <w:pStyle w:val="Bezmezer"/>
              <w:numPr>
                <w:ilvl w:val="0"/>
                <w:numId w:val="31"/>
              </w:numPr>
              <w:ind w:left="247" w:hanging="247"/>
              <w:rPr>
                <w:moveFrom w:id="2548" w:author="Pavla Trefilová" w:date="2019-11-18T17:19:00Z"/>
                <w:rFonts w:ascii="Times New Roman" w:hAnsi="Times New Roman" w:cs="Times New Roman"/>
                <w:sz w:val="20"/>
                <w:szCs w:val="20"/>
              </w:rPr>
            </w:pPr>
            <w:moveFrom w:id="2549" w:author="Pavla Trefilová" w:date="2019-11-18T17:19:00Z">
              <w:r w:rsidRPr="00746071">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moveFrom>
          </w:p>
          <w:p w14:paraId="40DCE9EA" w14:textId="77777777" w:rsidR="00746071" w:rsidRPr="00746071" w:rsidRDefault="00746071" w:rsidP="001C2699">
            <w:pPr>
              <w:pStyle w:val="Bezmezer"/>
              <w:numPr>
                <w:ilvl w:val="0"/>
                <w:numId w:val="31"/>
              </w:numPr>
              <w:ind w:left="247" w:hanging="247"/>
              <w:rPr>
                <w:moveFrom w:id="2550" w:author="Pavla Trefilová" w:date="2019-11-18T17:19:00Z"/>
                <w:rFonts w:ascii="Times New Roman" w:hAnsi="Times New Roman" w:cs="Times New Roman"/>
                <w:sz w:val="20"/>
                <w:szCs w:val="20"/>
              </w:rPr>
            </w:pPr>
            <w:moveFrom w:id="2551" w:author="Pavla Trefilová" w:date="2019-11-18T17:19:00Z">
              <w:r w:rsidRPr="00746071">
                <w:rPr>
                  <w:rFonts w:ascii="Times New Roman" w:hAnsi="Times New Roman" w:cs="Times New Roman"/>
                  <w:sz w:val="20"/>
                  <w:szCs w:val="20"/>
                </w:rPr>
                <w:t>Trestní odpovědnost podnikatele</w:t>
              </w:r>
            </w:moveFrom>
          </w:p>
          <w:p w14:paraId="760691A4" w14:textId="77777777" w:rsidR="00746071" w:rsidRPr="00746071" w:rsidRDefault="00746071" w:rsidP="001C2699">
            <w:pPr>
              <w:pStyle w:val="Bezmezer"/>
              <w:numPr>
                <w:ilvl w:val="0"/>
                <w:numId w:val="31"/>
              </w:numPr>
              <w:ind w:left="247" w:hanging="247"/>
              <w:rPr>
                <w:moveFrom w:id="2552" w:author="Pavla Trefilová" w:date="2019-11-18T17:19:00Z"/>
                <w:rFonts w:ascii="Times New Roman" w:hAnsi="Times New Roman" w:cs="Times New Roman"/>
                <w:sz w:val="20"/>
                <w:szCs w:val="20"/>
              </w:rPr>
            </w:pPr>
            <w:moveFrom w:id="2553" w:author="Pavla Trefilová" w:date="2019-11-18T17:19:00Z">
              <w:r w:rsidRPr="00746071">
                <w:rPr>
                  <w:rFonts w:ascii="Times New Roman" w:hAnsi="Times New Roman" w:cs="Times New Roman"/>
                  <w:sz w:val="20"/>
                  <w:szCs w:val="20"/>
                </w:rPr>
                <w:t>Druhy hospodářských trestných činů</w:t>
              </w:r>
            </w:moveFrom>
          </w:p>
          <w:p w14:paraId="750E4666" w14:textId="77777777" w:rsidR="00746071" w:rsidRPr="00746071" w:rsidRDefault="00746071" w:rsidP="001C2699">
            <w:pPr>
              <w:pStyle w:val="Bezmezer"/>
              <w:numPr>
                <w:ilvl w:val="0"/>
                <w:numId w:val="31"/>
              </w:numPr>
              <w:ind w:left="247" w:hanging="247"/>
              <w:rPr>
                <w:moveFrom w:id="2554" w:author="Pavla Trefilová" w:date="2019-11-18T17:19:00Z"/>
                <w:rFonts w:ascii="Times New Roman" w:hAnsi="Times New Roman" w:cs="Times New Roman"/>
                <w:sz w:val="20"/>
                <w:szCs w:val="20"/>
              </w:rPr>
            </w:pPr>
            <w:moveFrom w:id="2555" w:author="Pavla Trefilová" w:date="2019-11-18T17:19:00Z">
              <w:r w:rsidRPr="00746071">
                <w:rPr>
                  <w:rFonts w:ascii="Times New Roman" w:hAnsi="Times New Roman" w:cs="Times New Roman"/>
                  <w:sz w:val="20"/>
                  <w:szCs w:val="20"/>
                </w:rPr>
                <w:t xml:space="preserve">Druhy majetkových trestných činů </w:t>
              </w:r>
            </w:moveFrom>
          </w:p>
        </w:tc>
      </w:tr>
      <w:tr w:rsidR="00746071" w14:paraId="1005CCF4" w14:textId="77777777" w:rsidTr="00DD5F55">
        <w:trPr>
          <w:trHeight w:val="265"/>
        </w:trPr>
        <w:tc>
          <w:tcPr>
            <w:tcW w:w="3653" w:type="dxa"/>
            <w:gridSpan w:val="2"/>
            <w:tcBorders>
              <w:top w:val="nil"/>
            </w:tcBorders>
            <w:shd w:val="clear" w:color="auto" w:fill="F7CAAC"/>
          </w:tcPr>
          <w:p w14:paraId="4FB7D785" w14:textId="77777777" w:rsidR="00746071" w:rsidRPr="00746071" w:rsidRDefault="00746071" w:rsidP="00DD5F55">
            <w:pPr>
              <w:jc w:val="both"/>
              <w:rPr>
                <w:moveFrom w:id="2556" w:author="Pavla Trefilová" w:date="2019-11-18T17:19:00Z"/>
              </w:rPr>
            </w:pPr>
            <w:moveFrom w:id="2557" w:author="Pavla Trefilová" w:date="2019-11-18T17:19:00Z">
              <w:r w:rsidRPr="00746071">
                <w:rPr>
                  <w:b/>
                </w:rPr>
                <w:t>Studijní literatura a studijní pomůcky</w:t>
              </w:r>
            </w:moveFrom>
          </w:p>
        </w:tc>
        <w:tc>
          <w:tcPr>
            <w:tcW w:w="6202" w:type="dxa"/>
            <w:gridSpan w:val="6"/>
            <w:tcBorders>
              <w:top w:val="nil"/>
              <w:bottom w:val="nil"/>
            </w:tcBorders>
          </w:tcPr>
          <w:p w14:paraId="5AD3F25D" w14:textId="77777777" w:rsidR="00746071" w:rsidRPr="00746071" w:rsidRDefault="00746071" w:rsidP="00DD5F55">
            <w:pPr>
              <w:jc w:val="both"/>
              <w:rPr>
                <w:moveFrom w:id="2558" w:author="Pavla Trefilová" w:date="2019-11-18T17:19:00Z"/>
              </w:rPr>
            </w:pPr>
          </w:p>
        </w:tc>
      </w:tr>
      <w:tr w:rsidR="00746071" w14:paraId="03C260CF" w14:textId="77777777" w:rsidTr="00AA6190">
        <w:trPr>
          <w:trHeight w:val="553"/>
        </w:trPr>
        <w:tc>
          <w:tcPr>
            <w:tcW w:w="9855" w:type="dxa"/>
            <w:gridSpan w:val="8"/>
            <w:tcBorders>
              <w:top w:val="nil"/>
            </w:tcBorders>
          </w:tcPr>
          <w:p w14:paraId="49946716" w14:textId="77777777" w:rsidR="00D64A6C" w:rsidRDefault="00D64A6C" w:rsidP="00D64A6C">
            <w:pPr>
              <w:pStyle w:val="Bezmezer"/>
              <w:rPr>
                <w:moveFrom w:id="2559" w:author="Pavla Trefilová" w:date="2019-11-18T17:19:00Z"/>
                <w:rFonts w:ascii="Times New Roman" w:hAnsi="Times New Roman" w:cs="Times New Roman"/>
                <w:b/>
                <w:sz w:val="20"/>
                <w:szCs w:val="20"/>
              </w:rPr>
            </w:pPr>
            <w:moveFrom w:id="2560" w:author="Pavla Trefilová" w:date="2019-11-18T17:19:00Z">
              <w:r w:rsidRPr="009B6D31">
                <w:rPr>
                  <w:rFonts w:ascii="Times New Roman" w:hAnsi="Times New Roman" w:cs="Times New Roman"/>
                  <w:b/>
                  <w:sz w:val="20"/>
                  <w:szCs w:val="20"/>
                </w:rPr>
                <w:t>Povinná literatura</w:t>
              </w:r>
            </w:moveFrom>
          </w:p>
          <w:p w14:paraId="5D43848B" w14:textId="77777777" w:rsidR="00D64A6C" w:rsidRPr="00536572" w:rsidRDefault="00D64A6C" w:rsidP="00D64A6C">
            <w:pPr>
              <w:pStyle w:val="Bezmezer"/>
              <w:rPr>
                <w:moveFrom w:id="2561" w:author="Pavla Trefilová" w:date="2019-11-18T17:19:00Z"/>
                <w:rFonts w:ascii="Times New Roman" w:hAnsi="Times New Roman" w:cs="Times New Roman"/>
                <w:i/>
                <w:sz w:val="20"/>
                <w:szCs w:val="20"/>
              </w:rPr>
            </w:pPr>
            <w:moveFrom w:id="2562" w:author="Pavla Trefilová" w:date="2019-11-18T17:19:00Z">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sz w:val="20"/>
                  <w:szCs w:val="20"/>
                </w:rPr>
                <w:t xml:space="preserve">. </w:t>
              </w:r>
            </w:moveFrom>
          </w:p>
          <w:p w14:paraId="0240A244" w14:textId="77777777" w:rsidR="00D64A6C" w:rsidRPr="009B6D31" w:rsidRDefault="00D64A6C" w:rsidP="00D64A6C">
            <w:pPr>
              <w:pStyle w:val="Bezmezer"/>
              <w:rPr>
                <w:moveFrom w:id="2563" w:author="Pavla Trefilová" w:date="2019-11-18T17:19:00Z"/>
                <w:rFonts w:ascii="Times New Roman" w:hAnsi="Times New Roman" w:cs="Times New Roman"/>
                <w:sz w:val="20"/>
                <w:szCs w:val="20"/>
              </w:rPr>
            </w:pPr>
            <w:moveFrom w:id="2564" w:author="Pavla Trefilová" w:date="2019-11-18T17:19:00Z">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moveFrom>
          </w:p>
          <w:p w14:paraId="049DAF0C" w14:textId="77777777" w:rsidR="00D64A6C" w:rsidRPr="009B6D31" w:rsidRDefault="00D64A6C" w:rsidP="00D64A6C">
            <w:pPr>
              <w:pStyle w:val="Bezmezer"/>
              <w:rPr>
                <w:moveFrom w:id="2565" w:author="Pavla Trefilová" w:date="2019-11-18T17:19:00Z"/>
                <w:rFonts w:ascii="Times New Roman" w:hAnsi="Times New Roman" w:cs="Times New Roman"/>
                <w:sz w:val="20"/>
                <w:szCs w:val="20"/>
              </w:rPr>
            </w:pPr>
            <w:moveFrom w:id="2566" w:author="Pavla Trefilová" w:date="2019-11-18T17:19:00Z">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moveFrom>
          </w:p>
          <w:p w14:paraId="30511683" w14:textId="77777777" w:rsidR="00D64A6C" w:rsidRPr="009B6D31" w:rsidRDefault="00D64A6C" w:rsidP="00D64A6C">
            <w:pPr>
              <w:pStyle w:val="Bezmezer"/>
              <w:rPr>
                <w:moveFrom w:id="2567" w:author="Pavla Trefilová" w:date="2019-11-18T17:19:00Z"/>
                <w:rFonts w:ascii="Times New Roman" w:hAnsi="Times New Roman" w:cs="Times New Roman"/>
                <w:sz w:val="20"/>
                <w:szCs w:val="20"/>
              </w:rPr>
            </w:pPr>
            <w:moveFrom w:id="2568" w:author="Pavla Trefilová" w:date="2019-11-18T17:19:00Z">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moveFrom>
          </w:p>
          <w:p w14:paraId="31D95E12" w14:textId="77777777" w:rsidR="00D64A6C" w:rsidRDefault="00D64A6C" w:rsidP="00D64A6C">
            <w:pPr>
              <w:pStyle w:val="Bezmezer"/>
              <w:rPr>
                <w:moveFrom w:id="2569" w:author="Pavla Trefilová" w:date="2019-11-18T17:19:00Z"/>
                <w:rFonts w:ascii="Times New Roman" w:hAnsi="Times New Roman" w:cs="Times New Roman"/>
                <w:i/>
                <w:iCs/>
                <w:sz w:val="20"/>
                <w:szCs w:val="20"/>
                <w:bdr w:val="none" w:sz="0" w:space="0" w:color="auto" w:frame="1"/>
              </w:rPr>
            </w:pPr>
            <w:moveFrom w:id="2570" w:author="Pavla Trefilová" w:date="2019-11-18T17:19:00Z">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moveFrom>
          </w:p>
          <w:p w14:paraId="7AFAB5DC" w14:textId="77777777" w:rsidR="00746071" w:rsidRDefault="00D64A6C" w:rsidP="00D64A6C">
            <w:pPr>
              <w:pStyle w:val="Bezmezer"/>
              <w:rPr>
                <w:moveFrom w:id="2571" w:author="Pavla Trefilová" w:date="2019-11-18T17:19:00Z"/>
                <w:rFonts w:ascii="Times New Roman" w:hAnsi="Times New Roman" w:cs="Times New Roman"/>
                <w:i/>
                <w:iCs/>
                <w:sz w:val="20"/>
                <w:szCs w:val="20"/>
                <w:bdr w:val="none" w:sz="0" w:space="0" w:color="auto" w:frame="1"/>
              </w:rPr>
            </w:pPr>
            <w:moveFrom w:id="2572" w:author="Pavla Trefilová" w:date="2019-11-18T17:19:00Z">
              <w:r>
                <w:rPr>
                  <w:rFonts w:ascii="Times New Roman" w:hAnsi="Times New Roman" w:cs="Times New Roman"/>
                  <w:i/>
                  <w:iCs/>
                  <w:sz w:val="20"/>
                  <w:szCs w:val="20"/>
                  <w:bdr w:val="none" w:sz="0" w:space="0" w:color="auto" w:frame="1"/>
                </w:rPr>
                <w:t>Act No. 182/2006 Coll., Insolvency law.</w:t>
              </w:r>
            </w:moveFrom>
          </w:p>
          <w:p w14:paraId="7F1FAEE5" w14:textId="77777777" w:rsidR="00AA6190" w:rsidRPr="00AA6190" w:rsidRDefault="00AA6190" w:rsidP="00D64A6C">
            <w:pPr>
              <w:pStyle w:val="Bezmezer"/>
              <w:rPr>
                <w:moveFrom w:id="2573" w:author="Pavla Trefilová" w:date="2019-11-18T17:19:00Z"/>
                <w:rFonts w:ascii="Times New Roman" w:hAnsi="Times New Roman" w:cs="Times New Roman"/>
                <w:iCs/>
                <w:sz w:val="20"/>
                <w:szCs w:val="20"/>
                <w:bdr w:val="none" w:sz="0" w:space="0" w:color="auto" w:frame="1"/>
              </w:rPr>
            </w:pPr>
            <w:moveFrom w:id="2574" w:author="Pavla Trefilová" w:date="2019-11-18T17:19:00Z">
              <w:r w:rsidRPr="00AA6190">
                <w:rPr>
                  <w:rFonts w:ascii="Times New Roman" w:hAnsi="Times New Roman" w:cs="Times New Roman"/>
                  <w:iCs/>
                  <w:sz w:val="20"/>
                  <w:szCs w:val="20"/>
                  <w:bdr w:val="none" w:sz="0" w:space="0" w:color="auto" w:frame="1"/>
                </w:rPr>
                <w:lastRenderedPageBreak/>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moveFrom>
          </w:p>
          <w:p w14:paraId="7D85740F" w14:textId="77777777" w:rsidR="00AA6190" w:rsidRPr="00AA6190" w:rsidRDefault="00AA6190" w:rsidP="00D64A6C">
            <w:pPr>
              <w:pStyle w:val="Bezmezer"/>
              <w:rPr>
                <w:moveFrom w:id="2575" w:author="Pavla Trefilová" w:date="2019-11-18T17:19:00Z"/>
                <w:rFonts w:ascii="Times New Roman" w:hAnsi="Times New Roman" w:cs="Times New Roman"/>
                <w:iCs/>
                <w:sz w:val="20"/>
                <w:szCs w:val="20"/>
                <w:bdr w:val="none" w:sz="0" w:space="0" w:color="auto" w:frame="1"/>
              </w:rPr>
            </w:pPr>
            <w:moveFrom w:id="2576" w:author="Pavla Trefilová" w:date="2019-11-18T17:19:00Z">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moveFrom>
          </w:p>
        </w:tc>
      </w:tr>
      <w:tr w:rsidR="00746071" w14:paraId="0B2F3E06"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089454" w14:textId="77777777" w:rsidR="00746071" w:rsidRPr="00746071" w:rsidRDefault="00746071" w:rsidP="00DD5F55">
            <w:pPr>
              <w:jc w:val="center"/>
              <w:rPr>
                <w:moveFrom w:id="2577" w:author="Pavla Trefilová" w:date="2019-11-18T17:19:00Z"/>
                <w:b/>
              </w:rPr>
            </w:pPr>
            <w:moveFrom w:id="2578" w:author="Pavla Trefilová" w:date="2019-11-18T17:19:00Z">
              <w:r w:rsidRPr="00746071">
                <w:rPr>
                  <w:b/>
                </w:rPr>
                <w:lastRenderedPageBreak/>
                <w:t>Informace ke kombinované nebo distanční formě</w:t>
              </w:r>
            </w:moveFrom>
          </w:p>
        </w:tc>
      </w:tr>
      <w:tr w:rsidR="00746071" w14:paraId="57DB3097" w14:textId="77777777" w:rsidTr="00DD5F55">
        <w:tc>
          <w:tcPr>
            <w:tcW w:w="4787" w:type="dxa"/>
            <w:gridSpan w:val="3"/>
            <w:tcBorders>
              <w:top w:val="single" w:sz="2" w:space="0" w:color="auto"/>
            </w:tcBorders>
            <w:shd w:val="clear" w:color="auto" w:fill="F7CAAC"/>
          </w:tcPr>
          <w:p w14:paraId="2E6B280C" w14:textId="77777777" w:rsidR="00746071" w:rsidRPr="00746071" w:rsidRDefault="00746071" w:rsidP="00DD5F55">
            <w:pPr>
              <w:jc w:val="both"/>
              <w:rPr>
                <w:moveFrom w:id="2579" w:author="Pavla Trefilová" w:date="2019-11-18T17:19:00Z"/>
              </w:rPr>
            </w:pPr>
            <w:moveFrom w:id="2580" w:author="Pavla Trefilová" w:date="2019-11-18T17:19:00Z">
              <w:r w:rsidRPr="00746071">
                <w:rPr>
                  <w:b/>
                </w:rPr>
                <w:t>Rozsah konzultací (soustředění)</w:t>
              </w:r>
            </w:moveFrom>
          </w:p>
        </w:tc>
        <w:tc>
          <w:tcPr>
            <w:tcW w:w="889" w:type="dxa"/>
            <w:tcBorders>
              <w:top w:val="single" w:sz="2" w:space="0" w:color="auto"/>
            </w:tcBorders>
          </w:tcPr>
          <w:p w14:paraId="5FEC3338" w14:textId="77777777" w:rsidR="00746071" w:rsidRPr="00746071" w:rsidRDefault="00746071" w:rsidP="00DD5F55">
            <w:pPr>
              <w:jc w:val="both"/>
              <w:rPr>
                <w:moveFrom w:id="2581" w:author="Pavla Trefilová" w:date="2019-11-18T17:19:00Z"/>
              </w:rPr>
            </w:pPr>
          </w:p>
        </w:tc>
        <w:tc>
          <w:tcPr>
            <w:tcW w:w="4179" w:type="dxa"/>
            <w:gridSpan w:val="4"/>
            <w:tcBorders>
              <w:top w:val="single" w:sz="2" w:space="0" w:color="auto"/>
            </w:tcBorders>
            <w:shd w:val="clear" w:color="auto" w:fill="F7CAAC"/>
          </w:tcPr>
          <w:p w14:paraId="0375C38A" w14:textId="77777777" w:rsidR="00746071" w:rsidRPr="00746071" w:rsidRDefault="00746071" w:rsidP="00DD5F55">
            <w:pPr>
              <w:jc w:val="both"/>
              <w:rPr>
                <w:moveFrom w:id="2582" w:author="Pavla Trefilová" w:date="2019-11-18T17:19:00Z"/>
                <w:b/>
              </w:rPr>
            </w:pPr>
            <w:moveFrom w:id="2583" w:author="Pavla Trefilová" w:date="2019-11-18T17:19:00Z">
              <w:r w:rsidRPr="00746071">
                <w:rPr>
                  <w:b/>
                </w:rPr>
                <w:t xml:space="preserve">hodin </w:t>
              </w:r>
            </w:moveFrom>
          </w:p>
        </w:tc>
      </w:tr>
      <w:tr w:rsidR="00746071" w14:paraId="5AB4E90E" w14:textId="77777777" w:rsidTr="00DD5F55">
        <w:tc>
          <w:tcPr>
            <w:tcW w:w="9855" w:type="dxa"/>
            <w:gridSpan w:val="8"/>
            <w:shd w:val="clear" w:color="auto" w:fill="F7CAAC"/>
          </w:tcPr>
          <w:p w14:paraId="0EE3F82F" w14:textId="77777777" w:rsidR="00746071" w:rsidRPr="00746071" w:rsidRDefault="00746071" w:rsidP="00DD5F55">
            <w:pPr>
              <w:jc w:val="both"/>
              <w:rPr>
                <w:moveFrom w:id="2584" w:author="Pavla Trefilová" w:date="2019-11-18T17:19:00Z"/>
                <w:b/>
              </w:rPr>
            </w:pPr>
            <w:moveFrom w:id="2585" w:author="Pavla Trefilová" w:date="2019-11-18T17:19:00Z">
              <w:r w:rsidRPr="00746071">
                <w:rPr>
                  <w:b/>
                </w:rPr>
                <w:t>Informace o způsobu kontaktu s vyučujícím</w:t>
              </w:r>
            </w:moveFrom>
          </w:p>
        </w:tc>
      </w:tr>
      <w:tr w:rsidR="00746071" w14:paraId="4A5A4593" w14:textId="77777777" w:rsidTr="00DD5F55">
        <w:trPr>
          <w:trHeight w:val="733"/>
        </w:trPr>
        <w:tc>
          <w:tcPr>
            <w:tcW w:w="9855" w:type="dxa"/>
            <w:gridSpan w:val="8"/>
          </w:tcPr>
          <w:p w14:paraId="695DB0F3" w14:textId="77777777" w:rsidR="00746071" w:rsidRPr="00746071" w:rsidRDefault="00746071" w:rsidP="00DD5F55">
            <w:pPr>
              <w:jc w:val="both"/>
              <w:rPr>
                <w:moveFrom w:id="2586" w:author="Pavla Trefilová" w:date="2019-11-18T17:19:00Z"/>
              </w:rPr>
            </w:pPr>
            <w:moveFrom w:id="2587" w:author="Pavla Trefilová" w:date="2019-11-18T17:19:00Z">
              <w:r w:rsidRPr="00746071">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moveFrom>
          </w:p>
        </w:tc>
      </w:tr>
    </w:tbl>
    <w:p w14:paraId="042BF671" w14:textId="77777777" w:rsidR="00746071" w:rsidRDefault="00746071">
      <w:pPr>
        <w:rPr>
          <w:moveFrom w:id="2588" w:author="Pavla Trefilová" w:date="2019-11-18T17:19:00Z"/>
        </w:rPr>
      </w:pPr>
    </w:p>
    <w:p w14:paraId="2599FEF4" w14:textId="77777777" w:rsidR="00746071" w:rsidRDefault="00746071">
      <w:pPr>
        <w:rPr>
          <w:moveFrom w:id="2589" w:author="Pavla Trefilová" w:date="2019-11-18T17:19:00Z"/>
        </w:rPr>
      </w:pPr>
      <w:moveFrom w:id="2590" w:author="Pavla Trefilová" w:date="2019-11-18T17:19:00Z">
        <w:r>
          <w:br w:type="page"/>
        </w:r>
      </w:moveFrom>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71D7" w14:paraId="0A14F22B" w14:textId="77777777" w:rsidTr="00DD5F55">
        <w:tc>
          <w:tcPr>
            <w:tcW w:w="9855" w:type="dxa"/>
            <w:gridSpan w:val="8"/>
            <w:tcBorders>
              <w:bottom w:val="double" w:sz="4" w:space="0" w:color="auto"/>
            </w:tcBorders>
            <w:shd w:val="clear" w:color="auto" w:fill="BDD6EE"/>
          </w:tcPr>
          <w:p w14:paraId="1FD6AF6F" w14:textId="77777777" w:rsidR="008271D7" w:rsidRDefault="008271D7" w:rsidP="00DD5F55">
            <w:pPr>
              <w:jc w:val="both"/>
              <w:rPr>
                <w:moveFrom w:id="2591" w:author="Pavla Trefilová" w:date="2019-11-18T17:19:00Z"/>
                <w:b/>
                <w:sz w:val="28"/>
              </w:rPr>
            </w:pPr>
            <w:moveFrom w:id="2592" w:author="Pavla Trefilová" w:date="2019-11-18T17:19:00Z">
              <w:r>
                <w:lastRenderedPageBreak/>
                <w:br w:type="page"/>
              </w:r>
              <w:r>
                <w:rPr>
                  <w:b/>
                  <w:sz w:val="28"/>
                </w:rPr>
                <w:t>B-III – Charakteristika studijního předmětu</w:t>
              </w:r>
            </w:moveFrom>
          </w:p>
        </w:tc>
      </w:tr>
      <w:tr w:rsidR="008271D7" w14:paraId="77B018F2" w14:textId="77777777" w:rsidTr="00DD5F55">
        <w:tc>
          <w:tcPr>
            <w:tcW w:w="3086" w:type="dxa"/>
            <w:tcBorders>
              <w:top w:val="double" w:sz="4" w:space="0" w:color="auto"/>
            </w:tcBorders>
            <w:shd w:val="clear" w:color="auto" w:fill="F7CAAC"/>
          </w:tcPr>
          <w:p w14:paraId="609B21FA" w14:textId="77777777" w:rsidR="008271D7" w:rsidRPr="008271D7" w:rsidRDefault="008271D7" w:rsidP="00DD5F55">
            <w:pPr>
              <w:jc w:val="both"/>
              <w:rPr>
                <w:moveFrom w:id="2593" w:author="Pavla Trefilová" w:date="2019-11-18T17:19:00Z"/>
                <w:b/>
              </w:rPr>
            </w:pPr>
            <w:moveFrom w:id="2594" w:author="Pavla Trefilová" w:date="2019-11-18T17:19:00Z">
              <w:r w:rsidRPr="008271D7">
                <w:rPr>
                  <w:b/>
                </w:rPr>
                <w:t>Název studijního předmětu</w:t>
              </w:r>
            </w:moveFrom>
          </w:p>
        </w:tc>
        <w:tc>
          <w:tcPr>
            <w:tcW w:w="6769" w:type="dxa"/>
            <w:gridSpan w:val="7"/>
            <w:tcBorders>
              <w:top w:val="double" w:sz="4" w:space="0" w:color="auto"/>
            </w:tcBorders>
          </w:tcPr>
          <w:p w14:paraId="3A73632A" w14:textId="77777777" w:rsidR="008271D7" w:rsidRPr="008271D7" w:rsidRDefault="008271D7" w:rsidP="00DD5F55">
            <w:pPr>
              <w:jc w:val="both"/>
              <w:rPr>
                <w:moveFrom w:id="2595" w:author="Pavla Trefilová" w:date="2019-11-18T17:19:00Z"/>
              </w:rPr>
            </w:pPr>
            <w:moveFrom w:id="2596" w:author="Pavla Trefilová" w:date="2019-11-18T17:19:00Z">
              <w:r w:rsidRPr="008271D7">
                <w:t>Human Resource Management I</w:t>
              </w:r>
            </w:moveFrom>
          </w:p>
        </w:tc>
      </w:tr>
      <w:tr w:rsidR="008271D7" w14:paraId="113F5A15" w14:textId="77777777" w:rsidTr="00DD5F55">
        <w:tc>
          <w:tcPr>
            <w:tcW w:w="3086" w:type="dxa"/>
            <w:shd w:val="clear" w:color="auto" w:fill="F7CAAC"/>
          </w:tcPr>
          <w:p w14:paraId="39BA0230" w14:textId="77777777" w:rsidR="008271D7" w:rsidRPr="008271D7" w:rsidRDefault="008271D7" w:rsidP="00DD5F55">
            <w:pPr>
              <w:jc w:val="both"/>
              <w:rPr>
                <w:moveFrom w:id="2597" w:author="Pavla Trefilová" w:date="2019-11-18T17:19:00Z"/>
                <w:b/>
              </w:rPr>
            </w:pPr>
            <w:moveFrom w:id="2598" w:author="Pavla Trefilová" w:date="2019-11-18T17:19:00Z">
              <w:r w:rsidRPr="008271D7">
                <w:rPr>
                  <w:b/>
                </w:rPr>
                <w:t>Typ předmětu</w:t>
              </w:r>
            </w:moveFrom>
          </w:p>
        </w:tc>
        <w:tc>
          <w:tcPr>
            <w:tcW w:w="3406" w:type="dxa"/>
            <w:gridSpan w:val="4"/>
          </w:tcPr>
          <w:p w14:paraId="2FF2B219" w14:textId="77777777" w:rsidR="008271D7" w:rsidRPr="008271D7" w:rsidRDefault="008271D7" w:rsidP="00DD5F55">
            <w:pPr>
              <w:jc w:val="both"/>
              <w:rPr>
                <w:moveFrom w:id="2599" w:author="Pavla Trefilová" w:date="2019-11-18T17:19:00Z"/>
              </w:rPr>
            </w:pPr>
            <w:moveFrom w:id="2600" w:author="Pavla Trefilová" w:date="2019-11-18T17:19:00Z">
              <w:r w:rsidRPr="008271D7">
                <w:t>povinný „ZT“</w:t>
              </w:r>
            </w:moveFrom>
          </w:p>
        </w:tc>
        <w:tc>
          <w:tcPr>
            <w:tcW w:w="2695" w:type="dxa"/>
            <w:gridSpan w:val="2"/>
            <w:shd w:val="clear" w:color="auto" w:fill="F7CAAC"/>
          </w:tcPr>
          <w:p w14:paraId="0CA72793" w14:textId="77777777" w:rsidR="008271D7" w:rsidRPr="008271D7" w:rsidRDefault="008271D7" w:rsidP="00DD5F55">
            <w:pPr>
              <w:jc w:val="both"/>
              <w:rPr>
                <w:moveFrom w:id="2601" w:author="Pavla Trefilová" w:date="2019-11-18T17:19:00Z"/>
              </w:rPr>
            </w:pPr>
            <w:moveFrom w:id="2602" w:author="Pavla Trefilová" w:date="2019-11-18T17:19:00Z">
              <w:r w:rsidRPr="008271D7">
                <w:rPr>
                  <w:b/>
                </w:rPr>
                <w:t>doporučený ročník / semestr</w:t>
              </w:r>
            </w:moveFrom>
          </w:p>
        </w:tc>
        <w:tc>
          <w:tcPr>
            <w:tcW w:w="668" w:type="dxa"/>
          </w:tcPr>
          <w:p w14:paraId="03A5F89D" w14:textId="77777777" w:rsidR="008271D7" w:rsidRPr="008271D7" w:rsidRDefault="008271D7" w:rsidP="00DD5F55">
            <w:pPr>
              <w:jc w:val="both"/>
              <w:rPr>
                <w:moveFrom w:id="2603" w:author="Pavla Trefilová" w:date="2019-11-18T17:19:00Z"/>
              </w:rPr>
            </w:pPr>
            <w:moveFrom w:id="2604" w:author="Pavla Trefilová" w:date="2019-11-18T17:19:00Z">
              <w:r w:rsidRPr="008271D7">
                <w:t>3/L</w:t>
              </w:r>
            </w:moveFrom>
          </w:p>
        </w:tc>
      </w:tr>
      <w:moveFromRangeEnd w:id="2476"/>
      <w:tr w:rsidR="008271D7" w14:paraId="28479863" w14:textId="77777777" w:rsidTr="00DD5F55">
        <w:trPr>
          <w:del w:id="2605" w:author="Pavla Trefilová" w:date="2019-11-18T17:19:00Z"/>
        </w:trPr>
        <w:tc>
          <w:tcPr>
            <w:tcW w:w="3086" w:type="dxa"/>
            <w:shd w:val="clear" w:color="auto" w:fill="F7CAAC"/>
          </w:tcPr>
          <w:p w14:paraId="466F9033" w14:textId="77777777" w:rsidR="008271D7" w:rsidRPr="008271D7" w:rsidRDefault="008271D7" w:rsidP="00DD5F55">
            <w:pPr>
              <w:jc w:val="both"/>
              <w:rPr>
                <w:del w:id="2606" w:author="Pavla Trefilová" w:date="2019-11-18T17:19:00Z"/>
                <w:b/>
              </w:rPr>
            </w:pPr>
            <w:del w:id="2607" w:author="Pavla Trefilová" w:date="2019-11-18T17:19:00Z">
              <w:r w:rsidRPr="008271D7">
                <w:rPr>
                  <w:b/>
                </w:rPr>
                <w:delText>Rozsah studijního předmětu</w:delText>
              </w:r>
            </w:del>
          </w:p>
        </w:tc>
        <w:tc>
          <w:tcPr>
            <w:tcW w:w="1701" w:type="dxa"/>
            <w:gridSpan w:val="2"/>
          </w:tcPr>
          <w:p w14:paraId="40FBD3B0" w14:textId="77777777" w:rsidR="008271D7" w:rsidRPr="008271D7" w:rsidRDefault="008271D7" w:rsidP="00DD5F55">
            <w:pPr>
              <w:jc w:val="both"/>
              <w:rPr>
                <w:del w:id="2608" w:author="Pavla Trefilová" w:date="2019-11-18T17:19:00Z"/>
              </w:rPr>
            </w:pPr>
            <w:del w:id="2609" w:author="Pavla Trefilová" w:date="2019-11-18T17:19:00Z">
              <w:r w:rsidRPr="008271D7">
                <w:delText>26p + 13s</w:delText>
              </w:r>
            </w:del>
          </w:p>
        </w:tc>
        <w:tc>
          <w:tcPr>
            <w:tcW w:w="889" w:type="dxa"/>
            <w:shd w:val="clear" w:color="auto" w:fill="F7CAAC"/>
          </w:tcPr>
          <w:p w14:paraId="17F4D4A4" w14:textId="77777777" w:rsidR="008271D7" w:rsidRPr="008271D7" w:rsidRDefault="008271D7" w:rsidP="00DD5F55">
            <w:pPr>
              <w:jc w:val="both"/>
              <w:rPr>
                <w:del w:id="2610" w:author="Pavla Trefilová" w:date="2019-11-18T17:19:00Z"/>
                <w:b/>
              </w:rPr>
            </w:pPr>
            <w:del w:id="2611" w:author="Pavla Trefilová" w:date="2019-11-18T17:19:00Z">
              <w:r w:rsidRPr="008271D7">
                <w:rPr>
                  <w:b/>
                </w:rPr>
                <w:delText xml:space="preserve">hod. </w:delText>
              </w:r>
            </w:del>
          </w:p>
        </w:tc>
        <w:tc>
          <w:tcPr>
            <w:tcW w:w="816" w:type="dxa"/>
          </w:tcPr>
          <w:p w14:paraId="268E58EB" w14:textId="77777777" w:rsidR="008271D7" w:rsidRPr="008271D7" w:rsidRDefault="008271D7" w:rsidP="00DD5F55">
            <w:pPr>
              <w:jc w:val="both"/>
              <w:rPr>
                <w:del w:id="2612" w:author="Pavla Trefilová" w:date="2019-11-18T17:19:00Z"/>
              </w:rPr>
            </w:pPr>
            <w:del w:id="2613" w:author="Pavla Trefilová" w:date="2019-11-18T17:19:00Z">
              <w:r w:rsidRPr="008271D7">
                <w:delText>39</w:delText>
              </w:r>
            </w:del>
          </w:p>
        </w:tc>
        <w:tc>
          <w:tcPr>
            <w:tcW w:w="2156" w:type="dxa"/>
            <w:shd w:val="clear" w:color="auto" w:fill="F7CAAC"/>
          </w:tcPr>
          <w:p w14:paraId="3DF5F1D5" w14:textId="77777777" w:rsidR="008271D7" w:rsidRPr="008271D7" w:rsidRDefault="008271D7" w:rsidP="00DD5F55">
            <w:pPr>
              <w:jc w:val="both"/>
              <w:rPr>
                <w:del w:id="2614" w:author="Pavla Trefilová" w:date="2019-11-18T17:19:00Z"/>
                <w:b/>
              </w:rPr>
            </w:pPr>
            <w:del w:id="2615" w:author="Pavla Trefilová" w:date="2019-11-18T17:19:00Z">
              <w:r w:rsidRPr="008271D7">
                <w:rPr>
                  <w:b/>
                </w:rPr>
                <w:delText>kreditů</w:delText>
              </w:r>
            </w:del>
          </w:p>
        </w:tc>
        <w:tc>
          <w:tcPr>
            <w:tcW w:w="1207" w:type="dxa"/>
            <w:gridSpan w:val="2"/>
          </w:tcPr>
          <w:p w14:paraId="1F4B56A4" w14:textId="77777777" w:rsidR="008271D7" w:rsidRPr="008271D7" w:rsidRDefault="008271D7" w:rsidP="00DD5F55">
            <w:pPr>
              <w:jc w:val="both"/>
              <w:rPr>
                <w:del w:id="2616" w:author="Pavla Trefilová" w:date="2019-11-18T17:19:00Z"/>
              </w:rPr>
            </w:pPr>
            <w:del w:id="2617" w:author="Pavla Trefilová" w:date="2019-11-18T17:19:00Z">
              <w:r w:rsidRPr="008271D7">
                <w:delText>4</w:delText>
              </w:r>
            </w:del>
          </w:p>
        </w:tc>
      </w:tr>
      <w:tr w:rsidR="008271D7" w14:paraId="24F89930" w14:textId="77777777" w:rsidTr="00DD5F55">
        <w:tc>
          <w:tcPr>
            <w:tcW w:w="3086" w:type="dxa"/>
            <w:shd w:val="clear" w:color="auto" w:fill="F7CAAC"/>
          </w:tcPr>
          <w:p w14:paraId="5DADDA64" w14:textId="77777777" w:rsidR="008271D7" w:rsidRPr="008271D7" w:rsidRDefault="008271D7" w:rsidP="00DD5F55">
            <w:pPr>
              <w:jc w:val="both"/>
              <w:rPr>
                <w:moveFrom w:id="2618" w:author="Pavla Trefilová" w:date="2019-11-18T17:19:00Z"/>
                <w:b/>
              </w:rPr>
            </w:pPr>
            <w:moveFromRangeStart w:id="2619" w:author="Pavla Trefilová" w:date="2019-11-18T17:19:00Z" w:name="move24990028"/>
            <w:moveFrom w:id="2620" w:author="Pavla Trefilová" w:date="2019-11-18T17:19:00Z">
              <w:r w:rsidRPr="008271D7">
                <w:rPr>
                  <w:b/>
                </w:rPr>
                <w:t>Prerekvizity, korekvizity, ekvivalence</w:t>
              </w:r>
            </w:moveFrom>
          </w:p>
        </w:tc>
        <w:tc>
          <w:tcPr>
            <w:tcW w:w="6769" w:type="dxa"/>
            <w:gridSpan w:val="7"/>
          </w:tcPr>
          <w:p w14:paraId="71A012A8" w14:textId="77777777" w:rsidR="008271D7" w:rsidRPr="008271D7" w:rsidRDefault="008271D7" w:rsidP="00DD5F55">
            <w:pPr>
              <w:jc w:val="both"/>
              <w:rPr>
                <w:moveFrom w:id="2621" w:author="Pavla Trefilová" w:date="2019-11-18T17:19:00Z"/>
              </w:rPr>
            </w:pPr>
          </w:p>
        </w:tc>
      </w:tr>
      <w:tr w:rsidR="008271D7" w14:paraId="06955C98" w14:textId="77777777" w:rsidTr="00DD5F55">
        <w:tc>
          <w:tcPr>
            <w:tcW w:w="3086" w:type="dxa"/>
            <w:shd w:val="clear" w:color="auto" w:fill="F7CAAC"/>
          </w:tcPr>
          <w:p w14:paraId="70199E7A" w14:textId="77777777" w:rsidR="008271D7" w:rsidRPr="008271D7" w:rsidRDefault="008271D7" w:rsidP="00DD5F55">
            <w:pPr>
              <w:jc w:val="both"/>
              <w:rPr>
                <w:moveFrom w:id="2622" w:author="Pavla Trefilová" w:date="2019-11-18T17:19:00Z"/>
                <w:b/>
              </w:rPr>
            </w:pPr>
            <w:moveFrom w:id="2623" w:author="Pavla Trefilová" w:date="2019-11-18T17:19:00Z">
              <w:r w:rsidRPr="008271D7">
                <w:rPr>
                  <w:b/>
                </w:rPr>
                <w:t>Způsob ověření studijních výsledků</w:t>
              </w:r>
            </w:moveFrom>
          </w:p>
        </w:tc>
        <w:tc>
          <w:tcPr>
            <w:tcW w:w="3406" w:type="dxa"/>
            <w:gridSpan w:val="4"/>
          </w:tcPr>
          <w:p w14:paraId="21E19892" w14:textId="77777777" w:rsidR="008271D7" w:rsidRPr="008271D7" w:rsidRDefault="008271D7" w:rsidP="00DD5F55">
            <w:pPr>
              <w:jc w:val="both"/>
              <w:rPr>
                <w:moveFrom w:id="2624" w:author="Pavla Trefilová" w:date="2019-11-18T17:19:00Z"/>
              </w:rPr>
            </w:pPr>
            <w:moveFrom w:id="2625" w:author="Pavla Trefilová" w:date="2019-11-18T17:19:00Z">
              <w:r w:rsidRPr="008271D7">
                <w:t>zápočet, zkouška</w:t>
              </w:r>
            </w:moveFrom>
          </w:p>
        </w:tc>
        <w:tc>
          <w:tcPr>
            <w:tcW w:w="2156" w:type="dxa"/>
            <w:shd w:val="clear" w:color="auto" w:fill="F7CAAC"/>
          </w:tcPr>
          <w:p w14:paraId="66A6E264" w14:textId="77777777" w:rsidR="008271D7" w:rsidRPr="008271D7" w:rsidRDefault="008271D7" w:rsidP="00DD5F55">
            <w:pPr>
              <w:jc w:val="both"/>
              <w:rPr>
                <w:moveFrom w:id="2626" w:author="Pavla Trefilová" w:date="2019-11-18T17:19:00Z"/>
                <w:b/>
              </w:rPr>
            </w:pPr>
            <w:moveFrom w:id="2627" w:author="Pavla Trefilová" w:date="2019-11-18T17:19:00Z">
              <w:r w:rsidRPr="008271D7">
                <w:rPr>
                  <w:b/>
                </w:rPr>
                <w:t>Forma výuky</w:t>
              </w:r>
            </w:moveFrom>
          </w:p>
        </w:tc>
        <w:tc>
          <w:tcPr>
            <w:tcW w:w="1207" w:type="dxa"/>
            <w:gridSpan w:val="2"/>
          </w:tcPr>
          <w:p w14:paraId="2B480FDD" w14:textId="77777777" w:rsidR="008271D7" w:rsidRPr="008271D7" w:rsidRDefault="008271D7" w:rsidP="00DD5F55">
            <w:pPr>
              <w:jc w:val="both"/>
              <w:rPr>
                <w:moveFrom w:id="2628" w:author="Pavla Trefilová" w:date="2019-11-18T17:19:00Z"/>
              </w:rPr>
            </w:pPr>
            <w:moveFrom w:id="2629" w:author="Pavla Trefilová" w:date="2019-11-18T17:19:00Z">
              <w:r w:rsidRPr="008271D7">
                <w:t>přednáška, seminář</w:t>
              </w:r>
            </w:moveFrom>
          </w:p>
        </w:tc>
      </w:tr>
      <w:tr w:rsidR="008271D7" w14:paraId="429CEDDB" w14:textId="77777777" w:rsidTr="00DD5F55">
        <w:tc>
          <w:tcPr>
            <w:tcW w:w="3086" w:type="dxa"/>
            <w:shd w:val="clear" w:color="auto" w:fill="F7CAAC"/>
          </w:tcPr>
          <w:p w14:paraId="2B0DD563" w14:textId="77777777" w:rsidR="008271D7" w:rsidRPr="008271D7" w:rsidRDefault="008271D7" w:rsidP="00DD5F55">
            <w:pPr>
              <w:jc w:val="both"/>
              <w:rPr>
                <w:moveFrom w:id="2630" w:author="Pavla Trefilová" w:date="2019-11-18T17:19:00Z"/>
                <w:b/>
              </w:rPr>
            </w:pPr>
            <w:moveFrom w:id="2631" w:author="Pavla Trefilová" w:date="2019-11-18T17:19:00Z">
              <w:r w:rsidRPr="008271D7">
                <w:rPr>
                  <w:b/>
                </w:rPr>
                <w:t>Forma způsobu ověření studijních výsledků a další požadavky na studenta</w:t>
              </w:r>
            </w:moveFrom>
          </w:p>
        </w:tc>
        <w:tc>
          <w:tcPr>
            <w:tcW w:w="6769" w:type="dxa"/>
            <w:gridSpan w:val="7"/>
            <w:tcBorders>
              <w:bottom w:val="nil"/>
            </w:tcBorders>
          </w:tcPr>
          <w:p w14:paraId="4CC00A36" w14:textId="77777777" w:rsidR="008271D7" w:rsidRPr="008271D7" w:rsidRDefault="008271D7" w:rsidP="00DD5F55">
            <w:pPr>
              <w:jc w:val="both"/>
              <w:rPr>
                <w:moveFrom w:id="2632" w:author="Pavla Trefilová" w:date="2019-11-18T17:19:00Z"/>
              </w:rPr>
            </w:pPr>
            <w:moveFrom w:id="2633" w:author="Pavla Trefilová" w:date="2019-11-18T17:19:00Z">
              <w:r w:rsidRPr="008271D7">
                <w:t>Způsob zakončení předmětu – zápočet, zkouška</w:t>
              </w:r>
            </w:moveFrom>
          </w:p>
          <w:p w14:paraId="7E548BE3" w14:textId="77777777" w:rsidR="008271D7" w:rsidRPr="008271D7" w:rsidRDefault="008271D7" w:rsidP="004A46D7">
            <w:pPr>
              <w:jc w:val="both"/>
              <w:rPr>
                <w:moveFrom w:id="2634" w:author="Pavla Trefilová" w:date="2019-11-18T17:19:00Z"/>
              </w:rPr>
            </w:pPr>
            <w:moveFrom w:id="2635" w:author="Pavla Trefilová" w:date="2019-11-18T17:19:00Z">
              <w:r w:rsidRPr="008271D7">
                <w:t>Požadavky na zápočet: získat hodnocení "splněno" či "splněno s poch</w:t>
              </w:r>
              <w:r w:rsidR="004A46D7">
                <w:t xml:space="preserve">valou" za zadaný seminární úkol; </w:t>
              </w:r>
              <w:r w:rsidRPr="008271D7">
                <w:t>docházka na mi</w:t>
              </w:r>
              <w:r w:rsidR="004A46D7">
                <w:t xml:space="preserve">n. 80 % realizovaných seminářů; </w:t>
              </w:r>
              <w:r w:rsidRPr="008271D7">
                <w:t>aktivní zapojení na seminářích.</w:t>
              </w:r>
            </w:moveFrom>
          </w:p>
          <w:p w14:paraId="0C876E3E" w14:textId="77777777" w:rsidR="008271D7" w:rsidRPr="008271D7" w:rsidRDefault="008271D7" w:rsidP="00841821">
            <w:pPr>
              <w:jc w:val="both"/>
              <w:rPr>
                <w:moveFrom w:id="2636" w:author="Pavla Trefilová" w:date="2019-11-18T17:19:00Z"/>
              </w:rPr>
            </w:pPr>
            <w:moveFrom w:id="2637" w:author="Pavla Trefilová" w:date="2019-11-18T17:19:00Z">
              <w:r w:rsidRPr="008271D7">
                <w:t>Požadavky na zkoušku: zvládnutí znalostí, které jsou vymezeny jednotlivými tematickými okruhy. Zkouška má dvě části: písemnou a ústní. Písemný test musí být napsán alespoň na 60 %.</w:t>
              </w:r>
            </w:moveFrom>
          </w:p>
        </w:tc>
      </w:tr>
      <w:tr w:rsidR="008271D7" w14:paraId="3CA635D7" w14:textId="77777777" w:rsidTr="00DD5F55">
        <w:trPr>
          <w:trHeight w:val="132"/>
        </w:trPr>
        <w:tc>
          <w:tcPr>
            <w:tcW w:w="9855" w:type="dxa"/>
            <w:gridSpan w:val="8"/>
            <w:tcBorders>
              <w:top w:val="nil"/>
            </w:tcBorders>
          </w:tcPr>
          <w:p w14:paraId="195DC047" w14:textId="77777777" w:rsidR="008271D7" w:rsidRPr="004A46D7" w:rsidRDefault="008271D7" w:rsidP="00DD5F55">
            <w:pPr>
              <w:jc w:val="both"/>
              <w:rPr>
                <w:moveFrom w:id="2638" w:author="Pavla Trefilová" w:date="2019-11-18T17:19:00Z"/>
                <w:sz w:val="16"/>
              </w:rPr>
            </w:pPr>
          </w:p>
        </w:tc>
      </w:tr>
      <w:tr w:rsidR="008271D7" w14:paraId="73186AAC" w14:textId="77777777" w:rsidTr="00DD5F55">
        <w:trPr>
          <w:trHeight w:val="197"/>
        </w:trPr>
        <w:tc>
          <w:tcPr>
            <w:tcW w:w="3086" w:type="dxa"/>
            <w:tcBorders>
              <w:top w:val="nil"/>
            </w:tcBorders>
            <w:shd w:val="clear" w:color="auto" w:fill="F7CAAC"/>
          </w:tcPr>
          <w:p w14:paraId="4F6C4EF9" w14:textId="77777777" w:rsidR="008271D7" w:rsidRPr="008271D7" w:rsidRDefault="008271D7" w:rsidP="00DD5F55">
            <w:pPr>
              <w:jc w:val="both"/>
              <w:rPr>
                <w:moveFrom w:id="2639" w:author="Pavla Trefilová" w:date="2019-11-18T17:19:00Z"/>
                <w:b/>
              </w:rPr>
            </w:pPr>
            <w:moveFrom w:id="2640" w:author="Pavla Trefilová" w:date="2019-11-18T17:19:00Z">
              <w:r w:rsidRPr="008271D7">
                <w:rPr>
                  <w:b/>
                </w:rPr>
                <w:t>Garant předmětu</w:t>
              </w:r>
            </w:moveFrom>
          </w:p>
        </w:tc>
        <w:tc>
          <w:tcPr>
            <w:tcW w:w="6769" w:type="dxa"/>
            <w:gridSpan w:val="7"/>
            <w:tcBorders>
              <w:top w:val="nil"/>
            </w:tcBorders>
          </w:tcPr>
          <w:p w14:paraId="091E8672" w14:textId="77777777" w:rsidR="008271D7" w:rsidRPr="008271D7" w:rsidRDefault="008271D7" w:rsidP="00DD5F55">
            <w:pPr>
              <w:jc w:val="both"/>
              <w:rPr>
                <w:moveFrom w:id="2641" w:author="Pavla Trefilová" w:date="2019-11-18T17:19:00Z"/>
              </w:rPr>
            </w:pPr>
            <w:moveFrom w:id="2642" w:author="Pavla Trefilová" w:date="2019-11-18T17:19:00Z">
              <w:r w:rsidRPr="008271D7">
                <w:t>Ing. Jana Matošková, Ph.D.</w:t>
              </w:r>
            </w:moveFrom>
          </w:p>
        </w:tc>
      </w:tr>
      <w:tr w:rsidR="008271D7" w14:paraId="46E17CDF" w14:textId="77777777" w:rsidTr="00DD5F55">
        <w:trPr>
          <w:trHeight w:val="243"/>
        </w:trPr>
        <w:tc>
          <w:tcPr>
            <w:tcW w:w="3086" w:type="dxa"/>
            <w:tcBorders>
              <w:top w:val="nil"/>
            </w:tcBorders>
            <w:shd w:val="clear" w:color="auto" w:fill="F7CAAC"/>
          </w:tcPr>
          <w:p w14:paraId="0AC14F95" w14:textId="77777777" w:rsidR="008271D7" w:rsidRPr="008271D7" w:rsidRDefault="008271D7" w:rsidP="00DD5F55">
            <w:pPr>
              <w:jc w:val="both"/>
              <w:rPr>
                <w:moveFrom w:id="2643" w:author="Pavla Trefilová" w:date="2019-11-18T17:19:00Z"/>
                <w:b/>
              </w:rPr>
            </w:pPr>
            <w:moveFrom w:id="2644" w:author="Pavla Trefilová" w:date="2019-11-18T17:19:00Z">
              <w:r w:rsidRPr="008271D7">
                <w:rPr>
                  <w:b/>
                </w:rPr>
                <w:t>Zapojení garanta do výuky předmětu</w:t>
              </w:r>
            </w:moveFrom>
          </w:p>
        </w:tc>
        <w:tc>
          <w:tcPr>
            <w:tcW w:w="6769" w:type="dxa"/>
            <w:gridSpan w:val="7"/>
            <w:tcBorders>
              <w:top w:val="nil"/>
            </w:tcBorders>
          </w:tcPr>
          <w:p w14:paraId="3516CDCA" w14:textId="77777777" w:rsidR="008271D7" w:rsidRPr="008271D7" w:rsidRDefault="008271D7" w:rsidP="00DD5F55">
            <w:pPr>
              <w:jc w:val="both"/>
              <w:rPr>
                <w:moveFrom w:id="2645" w:author="Pavla Trefilová" w:date="2019-11-18T17:19:00Z"/>
              </w:rPr>
            </w:pPr>
            <w:moveFrom w:id="2646" w:author="Pavla Trefilová" w:date="2019-11-18T17:19:00Z">
              <w:r w:rsidRPr="008271D7">
                <w:t xml:space="preserve">Garant se podílí na přednášení v rozsahu 100 %, dále stanovuje koncepci seminářů a dohlíží na jejich jednotné vedení. </w:t>
              </w:r>
            </w:moveFrom>
          </w:p>
        </w:tc>
      </w:tr>
      <w:tr w:rsidR="008271D7" w14:paraId="66AE62B4" w14:textId="77777777" w:rsidTr="00DD5F55">
        <w:tc>
          <w:tcPr>
            <w:tcW w:w="3086" w:type="dxa"/>
            <w:shd w:val="clear" w:color="auto" w:fill="F7CAAC"/>
          </w:tcPr>
          <w:p w14:paraId="53806395" w14:textId="77777777" w:rsidR="008271D7" w:rsidRPr="008271D7" w:rsidRDefault="008271D7" w:rsidP="00DD5F55">
            <w:pPr>
              <w:jc w:val="both"/>
              <w:rPr>
                <w:moveFrom w:id="2647" w:author="Pavla Trefilová" w:date="2019-11-18T17:19:00Z"/>
                <w:b/>
              </w:rPr>
            </w:pPr>
            <w:moveFrom w:id="2648" w:author="Pavla Trefilová" w:date="2019-11-18T17:19:00Z">
              <w:r w:rsidRPr="008271D7">
                <w:rPr>
                  <w:b/>
                </w:rPr>
                <w:t>Vyučující</w:t>
              </w:r>
            </w:moveFrom>
          </w:p>
        </w:tc>
        <w:tc>
          <w:tcPr>
            <w:tcW w:w="6769" w:type="dxa"/>
            <w:gridSpan w:val="7"/>
            <w:tcBorders>
              <w:bottom w:val="nil"/>
            </w:tcBorders>
          </w:tcPr>
          <w:p w14:paraId="7F792C88" w14:textId="77777777" w:rsidR="008271D7" w:rsidRPr="008271D7" w:rsidRDefault="008271D7" w:rsidP="00DD5F55">
            <w:pPr>
              <w:jc w:val="both"/>
              <w:rPr>
                <w:moveFrom w:id="2649" w:author="Pavla Trefilová" w:date="2019-11-18T17:19:00Z"/>
              </w:rPr>
            </w:pPr>
            <w:moveFrom w:id="2650" w:author="Pavla Trefilová" w:date="2019-11-18T17:19:00Z">
              <w:r w:rsidRPr="008271D7">
                <w:t>Ing. Jana Matošková, Ph.D. – přednášky (100%)</w:t>
              </w:r>
            </w:moveFrom>
          </w:p>
        </w:tc>
      </w:tr>
      <w:tr w:rsidR="008271D7" w14:paraId="5DF338CB" w14:textId="77777777" w:rsidTr="00DD5F55">
        <w:trPr>
          <w:trHeight w:val="70"/>
        </w:trPr>
        <w:tc>
          <w:tcPr>
            <w:tcW w:w="9855" w:type="dxa"/>
            <w:gridSpan w:val="8"/>
            <w:tcBorders>
              <w:top w:val="nil"/>
            </w:tcBorders>
          </w:tcPr>
          <w:p w14:paraId="4B0D72A0" w14:textId="77777777" w:rsidR="008271D7" w:rsidRPr="004A46D7" w:rsidRDefault="008271D7" w:rsidP="00DD5F55">
            <w:pPr>
              <w:jc w:val="both"/>
              <w:rPr>
                <w:moveFrom w:id="2651" w:author="Pavla Trefilová" w:date="2019-11-18T17:19:00Z"/>
                <w:sz w:val="16"/>
              </w:rPr>
            </w:pPr>
          </w:p>
        </w:tc>
      </w:tr>
      <w:tr w:rsidR="008271D7" w14:paraId="7759CB6E" w14:textId="77777777" w:rsidTr="00DD5F55">
        <w:tc>
          <w:tcPr>
            <w:tcW w:w="3086" w:type="dxa"/>
            <w:shd w:val="clear" w:color="auto" w:fill="F7CAAC"/>
          </w:tcPr>
          <w:p w14:paraId="56D6A753" w14:textId="77777777" w:rsidR="008271D7" w:rsidRPr="008271D7" w:rsidRDefault="008271D7" w:rsidP="00DD5F55">
            <w:pPr>
              <w:jc w:val="both"/>
              <w:rPr>
                <w:moveFrom w:id="2652" w:author="Pavla Trefilová" w:date="2019-11-18T17:19:00Z"/>
                <w:b/>
              </w:rPr>
            </w:pPr>
            <w:moveFrom w:id="2653" w:author="Pavla Trefilová" w:date="2019-11-18T17:19:00Z">
              <w:r w:rsidRPr="008271D7">
                <w:rPr>
                  <w:b/>
                </w:rPr>
                <w:t>Stručná anotace předmětu</w:t>
              </w:r>
            </w:moveFrom>
          </w:p>
        </w:tc>
        <w:tc>
          <w:tcPr>
            <w:tcW w:w="6769" w:type="dxa"/>
            <w:gridSpan w:val="7"/>
            <w:tcBorders>
              <w:bottom w:val="nil"/>
            </w:tcBorders>
          </w:tcPr>
          <w:p w14:paraId="03DE045B" w14:textId="77777777" w:rsidR="008271D7" w:rsidRPr="008271D7" w:rsidRDefault="008271D7" w:rsidP="00DD5F55">
            <w:pPr>
              <w:jc w:val="both"/>
              <w:rPr>
                <w:moveFrom w:id="2654" w:author="Pavla Trefilová" w:date="2019-11-18T17:19:00Z"/>
              </w:rPr>
            </w:pPr>
          </w:p>
        </w:tc>
      </w:tr>
      <w:tr w:rsidR="008271D7" w14:paraId="1BA8A20B" w14:textId="77777777" w:rsidTr="00DD5F55">
        <w:trPr>
          <w:trHeight w:val="3938"/>
        </w:trPr>
        <w:tc>
          <w:tcPr>
            <w:tcW w:w="9855" w:type="dxa"/>
            <w:gridSpan w:val="8"/>
            <w:tcBorders>
              <w:top w:val="nil"/>
              <w:bottom w:val="single" w:sz="12" w:space="0" w:color="auto"/>
            </w:tcBorders>
          </w:tcPr>
          <w:p w14:paraId="4ADE39E4" w14:textId="77777777" w:rsidR="008271D7" w:rsidRDefault="008271D7" w:rsidP="00DD5F55">
            <w:pPr>
              <w:jc w:val="both"/>
              <w:rPr>
                <w:moveFrom w:id="2655" w:author="Pavla Trefilová" w:date="2019-11-18T17:19:00Z"/>
              </w:rPr>
            </w:pPr>
            <w:moveFrom w:id="2656" w:author="Pavla Trefilová" w:date="2019-11-18T17:19:00Z">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moveFrom>
          </w:p>
          <w:p w14:paraId="4A5FAE47" w14:textId="77777777" w:rsidR="00A6535B" w:rsidRPr="008271D7" w:rsidRDefault="00A6535B" w:rsidP="00DD5F55">
            <w:pPr>
              <w:jc w:val="both"/>
              <w:rPr>
                <w:moveFrom w:id="2657" w:author="Pavla Trefilová" w:date="2019-11-18T17:19:00Z"/>
              </w:rPr>
            </w:pPr>
            <w:moveFrom w:id="2658" w:author="Pavla Trefilová" w:date="2019-11-18T17:19:00Z">
              <w:r>
                <w:t>Obsah</w:t>
              </w:r>
            </w:moveFrom>
          </w:p>
          <w:p w14:paraId="53ADBA73" w14:textId="77777777" w:rsidR="00A6535B" w:rsidRDefault="008271D7" w:rsidP="001C2699">
            <w:pPr>
              <w:pStyle w:val="Odstavecseseznamem"/>
              <w:numPr>
                <w:ilvl w:val="0"/>
                <w:numId w:val="32"/>
              </w:numPr>
              <w:spacing w:after="0" w:line="240" w:lineRule="auto"/>
              <w:ind w:left="247" w:hanging="247"/>
              <w:rPr>
                <w:moveFrom w:id="2659" w:author="Pavla Trefilová" w:date="2019-11-18T17:19:00Z"/>
                <w:rFonts w:ascii="Times New Roman" w:hAnsi="Times New Roman"/>
                <w:sz w:val="20"/>
                <w:szCs w:val="20"/>
              </w:rPr>
            </w:pPr>
            <w:moveFrom w:id="2660" w:author="Pavla Trefilová" w:date="2019-11-18T17:19:00Z">
              <w:r w:rsidRPr="008271D7">
                <w:rPr>
                  <w:rFonts w:ascii="Times New Roman" w:hAnsi="Times New Roman"/>
                  <w:sz w:val="20"/>
                  <w:szCs w:val="20"/>
                </w:rPr>
                <w:t>Vývoj názorů na úlohu ří</w:t>
              </w:r>
              <w:r w:rsidR="00A6535B">
                <w:rPr>
                  <w:rFonts w:ascii="Times New Roman" w:hAnsi="Times New Roman"/>
                  <w:sz w:val="20"/>
                  <w:szCs w:val="20"/>
                </w:rPr>
                <w:t>zení lidských zdrojů v podniku</w:t>
              </w:r>
            </w:moveFrom>
          </w:p>
          <w:p w14:paraId="4AD6B3C1" w14:textId="77777777" w:rsidR="008271D7" w:rsidRPr="008271D7" w:rsidRDefault="008271D7" w:rsidP="001C2699">
            <w:pPr>
              <w:pStyle w:val="Odstavecseseznamem"/>
              <w:numPr>
                <w:ilvl w:val="0"/>
                <w:numId w:val="32"/>
              </w:numPr>
              <w:spacing w:after="0" w:line="240" w:lineRule="auto"/>
              <w:ind w:left="247" w:hanging="247"/>
              <w:rPr>
                <w:moveFrom w:id="2661" w:author="Pavla Trefilová" w:date="2019-11-18T17:19:00Z"/>
                <w:rFonts w:ascii="Times New Roman" w:hAnsi="Times New Roman"/>
                <w:sz w:val="20"/>
                <w:szCs w:val="20"/>
              </w:rPr>
            </w:pPr>
            <w:moveFrom w:id="2662" w:author="Pavla Trefilová" w:date="2019-11-18T17:19:00Z">
              <w:r w:rsidRPr="008271D7">
                <w:rPr>
                  <w:rFonts w:ascii="Times New Roman" w:hAnsi="Times New Roman"/>
                  <w:sz w:val="20"/>
                  <w:szCs w:val="20"/>
                </w:rPr>
                <w:t>Modern</w:t>
              </w:r>
              <w:r w:rsidR="00A6535B">
                <w:rPr>
                  <w:rFonts w:ascii="Times New Roman" w:hAnsi="Times New Roman"/>
                  <w:sz w:val="20"/>
                  <w:szCs w:val="20"/>
                </w:rPr>
                <w:t>í koncepce personálního řízení</w:t>
              </w:r>
            </w:moveFrom>
          </w:p>
          <w:p w14:paraId="29BAD51F" w14:textId="77777777" w:rsidR="00A6535B" w:rsidRDefault="008271D7" w:rsidP="001C2699">
            <w:pPr>
              <w:pStyle w:val="Odstavecseseznamem"/>
              <w:numPr>
                <w:ilvl w:val="0"/>
                <w:numId w:val="32"/>
              </w:numPr>
              <w:spacing w:after="0" w:line="240" w:lineRule="auto"/>
              <w:ind w:left="247" w:hanging="247"/>
              <w:rPr>
                <w:moveFrom w:id="2663" w:author="Pavla Trefilová" w:date="2019-11-18T17:19:00Z"/>
                <w:rFonts w:ascii="Times New Roman" w:hAnsi="Times New Roman"/>
                <w:sz w:val="20"/>
                <w:szCs w:val="20"/>
              </w:rPr>
            </w:pPr>
            <w:moveFrom w:id="2664" w:author="Pavla Trefilová" w:date="2019-11-18T17:19:00Z">
              <w:r w:rsidRPr="008271D7">
                <w:rPr>
                  <w:rFonts w:ascii="Times New Roman" w:hAnsi="Times New Roman"/>
                  <w:sz w:val="20"/>
                  <w:szCs w:val="20"/>
                </w:rPr>
                <w:t>Analýza práce, vytváření pracovních úkolů a pracovních</w:t>
              </w:r>
              <w:r w:rsidR="00A6535B">
                <w:rPr>
                  <w:rFonts w:ascii="Times New Roman" w:hAnsi="Times New Roman"/>
                  <w:sz w:val="20"/>
                  <w:szCs w:val="20"/>
                </w:rPr>
                <w:t xml:space="preserve"> míst</w:t>
              </w:r>
            </w:moveFrom>
          </w:p>
          <w:p w14:paraId="7F8ED036" w14:textId="77777777" w:rsidR="008271D7" w:rsidRPr="008271D7" w:rsidRDefault="00A6535B" w:rsidP="001C2699">
            <w:pPr>
              <w:pStyle w:val="Odstavecseseznamem"/>
              <w:numPr>
                <w:ilvl w:val="0"/>
                <w:numId w:val="32"/>
              </w:numPr>
              <w:spacing w:after="0" w:line="240" w:lineRule="auto"/>
              <w:ind w:left="247" w:hanging="247"/>
              <w:rPr>
                <w:moveFrom w:id="2665" w:author="Pavla Trefilová" w:date="2019-11-18T17:19:00Z"/>
                <w:rFonts w:ascii="Times New Roman" w:hAnsi="Times New Roman"/>
                <w:sz w:val="20"/>
                <w:szCs w:val="20"/>
              </w:rPr>
            </w:pPr>
            <w:moveFrom w:id="2666" w:author="Pavla Trefilová" w:date="2019-11-18T17:19:00Z">
              <w:r>
                <w:rPr>
                  <w:rFonts w:ascii="Times New Roman" w:hAnsi="Times New Roman"/>
                  <w:sz w:val="20"/>
                  <w:szCs w:val="20"/>
                </w:rPr>
                <w:t>Organizace pracovní doby</w:t>
              </w:r>
            </w:moveFrom>
          </w:p>
          <w:p w14:paraId="24D6B289" w14:textId="77777777" w:rsidR="008271D7" w:rsidRPr="008271D7" w:rsidRDefault="008271D7" w:rsidP="001C2699">
            <w:pPr>
              <w:pStyle w:val="Odstavecseseznamem"/>
              <w:numPr>
                <w:ilvl w:val="0"/>
                <w:numId w:val="32"/>
              </w:numPr>
              <w:spacing w:after="0" w:line="240" w:lineRule="auto"/>
              <w:ind w:left="247" w:hanging="247"/>
              <w:rPr>
                <w:moveFrom w:id="2667" w:author="Pavla Trefilová" w:date="2019-11-18T17:19:00Z"/>
                <w:rFonts w:ascii="Times New Roman" w:hAnsi="Times New Roman"/>
                <w:sz w:val="20"/>
                <w:szCs w:val="20"/>
              </w:rPr>
            </w:pPr>
            <w:moveFrom w:id="2668" w:author="Pavla Trefilová" w:date="2019-11-18T17:19:00Z">
              <w:r w:rsidRPr="008271D7">
                <w:rPr>
                  <w:rFonts w:ascii="Times New Roman" w:hAnsi="Times New Roman"/>
                  <w:sz w:val="20"/>
                  <w:szCs w:val="20"/>
                </w:rPr>
                <w:t>Pracovní mo</w:t>
              </w:r>
              <w:r w:rsidR="00A6535B">
                <w:rPr>
                  <w:rFonts w:ascii="Times New Roman" w:hAnsi="Times New Roman"/>
                  <w:sz w:val="20"/>
                  <w:szCs w:val="20"/>
                </w:rPr>
                <w:t>tivace a odměňování pracovníků</w:t>
              </w:r>
            </w:moveFrom>
          </w:p>
          <w:p w14:paraId="5B8C029E" w14:textId="77777777" w:rsidR="008271D7" w:rsidRPr="008271D7" w:rsidRDefault="008271D7" w:rsidP="001C2699">
            <w:pPr>
              <w:pStyle w:val="Odstavecseseznamem"/>
              <w:numPr>
                <w:ilvl w:val="0"/>
                <w:numId w:val="32"/>
              </w:numPr>
              <w:spacing w:after="0" w:line="240" w:lineRule="auto"/>
              <w:ind w:left="247" w:hanging="247"/>
              <w:rPr>
                <w:moveFrom w:id="2669" w:author="Pavla Trefilová" w:date="2019-11-18T17:19:00Z"/>
                <w:rFonts w:ascii="Times New Roman" w:hAnsi="Times New Roman"/>
                <w:sz w:val="20"/>
                <w:szCs w:val="20"/>
              </w:rPr>
            </w:pPr>
            <w:moveFrom w:id="2670" w:author="Pavla Trefilová" w:date="2019-11-18T17:19:00Z">
              <w:r w:rsidRPr="008271D7">
                <w:rPr>
                  <w:rFonts w:ascii="Times New Roman" w:hAnsi="Times New Roman"/>
                  <w:sz w:val="20"/>
                  <w:szCs w:val="20"/>
                </w:rPr>
                <w:t>Vyhledávání, výběr</w:t>
              </w:r>
              <w:r w:rsidR="00A6535B">
                <w:rPr>
                  <w:rFonts w:ascii="Times New Roman" w:hAnsi="Times New Roman"/>
                  <w:sz w:val="20"/>
                  <w:szCs w:val="20"/>
                </w:rPr>
                <w:t>, příjem a adaptace pracovníků</w:t>
              </w:r>
            </w:moveFrom>
          </w:p>
          <w:p w14:paraId="254D40DD" w14:textId="77777777" w:rsidR="008271D7" w:rsidRPr="008271D7" w:rsidRDefault="008271D7" w:rsidP="001C2699">
            <w:pPr>
              <w:pStyle w:val="Odstavecseseznamem"/>
              <w:numPr>
                <w:ilvl w:val="0"/>
                <w:numId w:val="32"/>
              </w:numPr>
              <w:spacing w:after="0" w:line="240" w:lineRule="auto"/>
              <w:ind w:left="247" w:hanging="247"/>
              <w:rPr>
                <w:moveFrom w:id="2671" w:author="Pavla Trefilová" w:date="2019-11-18T17:19:00Z"/>
                <w:rFonts w:ascii="Times New Roman" w:hAnsi="Times New Roman"/>
                <w:sz w:val="20"/>
                <w:szCs w:val="20"/>
              </w:rPr>
            </w:pPr>
            <w:moveFrom w:id="2672" w:author="Pavla Trefilová" w:date="2019-11-18T17:19:00Z">
              <w:r w:rsidRPr="008271D7">
                <w:rPr>
                  <w:rFonts w:ascii="Times New Roman" w:hAnsi="Times New Roman"/>
                  <w:sz w:val="20"/>
                  <w:szCs w:val="20"/>
                </w:rPr>
                <w:t>Řízení pracovního</w:t>
              </w:r>
              <w:r w:rsidR="00A6535B">
                <w:rPr>
                  <w:rFonts w:ascii="Times New Roman" w:hAnsi="Times New Roman"/>
                  <w:sz w:val="20"/>
                  <w:szCs w:val="20"/>
                </w:rPr>
                <w:t xml:space="preserve"> výkonu a hodnocení pracovníků</w:t>
              </w:r>
            </w:moveFrom>
          </w:p>
          <w:p w14:paraId="1FBE337B" w14:textId="77777777" w:rsidR="008271D7" w:rsidRPr="008271D7" w:rsidRDefault="008271D7" w:rsidP="001C2699">
            <w:pPr>
              <w:pStyle w:val="Odstavecseseznamem"/>
              <w:numPr>
                <w:ilvl w:val="0"/>
                <w:numId w:val="32"/>
              </w:numPr>
              <w:spacing w:after="0" w:line="240" w:lineRule="auto"/>
              <w:ind w:left="247" w:hanging="247"/>
              <w:rPr>
                <w:moveFrom w:id="2673" w:author="Pavla Trefilová" w:date="2019-11-18T17:19:00Z"/>
                <w:rFonts w:ascii="Times New Roman" w:hAnsi="Times New Roman"/>
                <w:sz w:val="20"/>
                <w:szCs w:val="20"/>
              </w:rPr>
            </w:pPr>
            <w:moveFrom w:id="2674" w:author="Pavla Trefilová" w:date="2019-11-18T17:19:00Z">
              <w:r w:rsidRPr="008271D7">
                <w:rPr>
                  <w:rFonts w:ascii="Times New Roman" w:hAnsi="Times New Roman"/>
                  <w:sz w:val="20"/>
                  <w:szCs w:val="20"/>
                </w:rPr>
                <w:t>O</w:t>
              </w:r>
              <w:r w:rsidR="00A6535B">
                <w:rPr>
                  <w:rFonts w:ascii="Times New Roman" w:hAnsi="Times New Roman"/>
                  <w:sz w:val="20"/>
                  <w:szCs w:val="20"/>
                </w:rPr>
                <w:t>dchody pracovníků z organizace</w:t>
              </w:r>
            </w:moveFrom>
          </w:p>
          <w:p w14:paraId="5EC9BD50" w14:textId="77777777" w:rsidR="008271D7" w:rsidRPr="008271D7" w:rsidRDefault="00A6535B" w:rsidP="001C2699">
            <w:pPr>
              <w:pStyle w:val="Odstavecseseznamem"/>
              <w:numPr>
                <w:ilvl w:val="0"/>
                <w:numId w:val="32"/>
              </w:numPr>
              <w:spacing w:after="0" w:line="240" w:lineRule="auto"/>
              <w:ind w:left="247" w:hanging="247"/>
              <w:rPr>
                <w:moveFrom w:id="2675" w:author="Pavla Trefilová" w:date="2019-11-18T17:19:00Z"/>
                <w:rFonts w:ascii="Times New Roman" w:hAnsi="Times New Roman"/>
                <w:sz w:val="20"/>
                <w:szCs w:val="20"/>
              </w:rPr>
            </w:pPr>
            <w:moveFrom w:id="2676" w:author="Pavla Trefilová" w:date="2019-11-18T17:19:00Z">
              <w:r>
                <w:rPr>
                  <w:rFonts w:ascii="Times New Roman" w:hAnsi="Times New Roman"/>
                  <w:sz w:val="20"/>
                  <w:szCs w:val="20"/>
                </w:rPr>
                <w:t>Vzdělávání a rozvoj pracovníků</w:t>
              </w:r>
            </w:moveFrom>
          </w:p>
          <w:p w14:paraId="7C7098C6" w14:textId="77777777" w:rsidR="00A6535B" w:rsidRDefault="008271D7" w:rsidP="001C2699">
            <w:pPr>
              <w:pStyle w:val="Odstavecseseznamem"/>
              <w:numPr>
                <w:ilvl w:val="0"/>
                <w:numId w:val="32"/>
              </w:numPr>
              <w:spacing w:after="0" w:line="240" w:lineRule="auto"/>
              <w:ind w:left="247" w:hanging="247"/>
              <w:rPr>
                <w:moveFrom w:id="2677" w:author="Pavla Trefilová" w:date="2019-11-18T17:19:00Z"/>
                <w:rFonts w:ascii="Times New Roman" w:hAnsi="Times New Roman"/>
                <w:sz w:val="20"/>
                <w:szCs w:val="20"/>
              </w:rPr>
            </w:pPr>
            <w:moveFrom w:id="2678" w:author="Pavla Trefilová" w:date="2019-11-18T17:19:00Z">
              <w:r w:rsidRPr="008271D7">
                <w:rPr>
                  <w:rFonts w:ascii="Times New Roman" w:hAnsi="Times New Roman"/>
                  <w:sz w:val="20"/>
                  <w:szCs w:val="20"/>
                </w:rPr>
                <w:t>Informační z</w:t>
              </w:r>
              <w:r w:rsidR="00A6535B">
                <w:rPr>
                  <w:rFonts w:ascii="Times New Roman" w:hAnsi="Times New Roman"/>
                  <w:sz w:val="20"/>
                  <w:szCs w:val="20"/>
                </w:rPr>
                <w:t>abezpečení personálního řízení</w:t>
              </w:r>
            </w:moveFrom>
          </w:p>
          <w:p w14:paraId="06A1E7A8" w14:textId="77777777" w:rsidR="008271D7" w:rsidRPr="008271D7" w:rsidRDefault="00A6535B" w:rsidP="001C2699">
            <w:pPr>
              <w:pStyle w:val="Odstavecseseznamem"/>
              <w:numPr>
                <w:ilvl w:val="0"/>
                <w:numId w:val="32"/>
              </w:numPr>
              <w:spacing w:after="0" w:line="240" w:lineRule="auto"/>
              <w:ind w:left="247" w:hanging="247"/>
              <w:rPr>
                <w:moveFrom w:id="2679" w:author="Pavla Trefilová" w:date="2019-11-18T17:19:00Z"/>
                <w:rFonts w:ascii="Times New Roman" w:hAnsi="Times New Roman"/>
                <w:sz w:val="20"/>
                <w:szCs w:val="20"/>
              </w:rPr>
            </w:pPr>
            <w:moveFrom w:id="2680" w:author="Pavla Trefilová" w:date="2019-11-18T17:19:00Z">
              <w:r>
                <w:rPr>
                  <w:rFonts w:ascii="Times New Roman" w:hAnsi="Times New Roman"/>
                  <w:sz w:val="20"/>
                  <w:szCs w:val="20"/>
                </w:rPr>
                <w:t>Personální evidence</w:t>
              </w:r>
            </w:moveFrom>
          </w:p>
          <w:p w14:paraId="0C40D819" w14:textId="77777777" w:rsidR="008271D7" w:rsidRPr="008271D7" w:rsidRDefault="008271D7" w:rsidP="001C2699">
            <w:pPr>
              <w:pStyle w:val="Odstavecseseznamem"/>
              <w:numPr>
                <w:ilvl w:val="0"/>
                <w:numId w:val="32"/>
              </w:numPr>
              <w:spacing w:after="0" w:line="240" w:lineRule="auto"/>
              <w:ind w:left="247" w:hanging="247"/>
              <w:rPr>
                <w:moveFrom w:id="2681" w:author="Pavla Trefilová" w:date="2019-11-18T17:19:00Z"/>
                <w:rFonts w:ascii="Times New Roman" w:hAnsi="Times New Roman"/>
                <w:sz w:val="20"/>
                <w:szCs w:val="20"/>
              </w:rPr>
            </w:pPr>
            <w:moveFrom w:id="2682" w:author="Pavla Trefilová" w:date="2019-11-18T17:19:00Z">
              <w:r w:rsidRPr="008271D7">
                <w:rPr>
                  <w:rFonts w:ascii="Times New Roman" w:hAnsi="Times New Roman"/>
                  <w:sz w:val="20"/>
                  <w:szCs w:val="20"/>
                </w:rPr>
                <w:t>Org</w:t>
              </w:r>
              <w:r w:rsidR="00A6535B">
                <w:rPr>
                  <w:rFonts w:ascii="Times New Roman" w:hAnsi="Times New Roman"/>
                  <w:sz w:val="20"/>
                  <w:szCs w:val="20"/>
                </w:rPr>
                <w:t>anizační kultura a její složky</w:t>
              </w:r>
            </w:moveFrom>
          </w:p>
          <w:p w14:paraId="2EAEF62C" w14:textId="77777777" w:rsidR="008271D7" w:rsidRPr="008271D7" w:rsidRDefault="00A6535B" w:rsidP="001C2699">
            <w:pPr>
              <w:pStyle w:val="Odstavecseseznamem"/>
              <w:numPr>
                <w:ilvl w:val="0"/>
                <w:numId w:val="32"/>
              </w:numPr>
              <w:spacing w:after="0" w:line="240" w:lineRule="auto"/>
              <w:ind w:left="247" w:hanging="247"/>
              <w:rPr>
                <w:moveFrom w:id="2683" w:author="Pavla Trefilová" w:date="2019-11-18T17:19:00Z"/>
                <w:rFonts w:ascii="Times New Roman" w:hAnsi="Times New Roman"/>
                <w:sz w:val="20"/>
                <w:szCs w:val="20"/>
              </w:rPr>
            </w:pPr>
            <w:moveFrom w:id="2684" w:author="Pavla Trefilová" w:date="2019-11-18T17:19:00Z">
              <w:r>
                <w:rPr>
                  <w:rFonts w:ascii="Times New Roman" w:hAnsi="Times New Roman"/>
                  <w:sz w:val="20"/>
                  <w:szCs w:val="20"/>
                </w:rPr>
                <w:t>Péče o pracovníky</w:t>
              </w:r>
            </w:moveFrom>
          </w:p>
          <w:p w14:paraId="0926CD94" w14:textId="77777777" w:rsidR="008271D7" w:rsidRPr="008271D7" w:rsidRDefault="00A6535B" w:rsidP="001C2699">
            <w:pPr>
              <w:pStyle w:val="Odstavecseseznamem"/>
              <w:numPr>
                <w:ilvl w:val="0"/>
                <w:numId w:val="32"/>
              </w:numPr>
              <w:spacing w:after="0" w:line="240" w:lineRule="auto"/>
              <w:ind w:left="247" w:hanging="247"/>
              <w:rPr>
                <w:moveFrom w:id="2685" w:author="Pavla Trefilová" w:date="2019-11-18T17:19:00Z"/>
                <w:rFonts w:ascii="Times New Roman" w:hAnsi="Times New Roman"/>
                <w:sz w:val="20"/>
                <w:szCs w:val="20"/>
              </w:rPr>
            </w:pPr>
            <w:moveFrom w:id="2686" w:author="Pavla Trefilová" w:date="2019-11-18T17:19:00Z">
              <w:r>
                <w:rPr>
                  <w:rFonts w:ascii="Times New Roman" w:hAnsi="Times New Roman"/>
                  <w:sz w:val="20"/>
                  <w:szCs w:val="20"/>
                </w:rPr>
                <w:t>Pracovní vztahy</w:t>
              </w:r>
            </w:moveFrom>
          </w:p>
          <w:p w14:paraId="30A96735" w14:textId="77777777" w:rsidR="008271D7" w:rsidRPr="008271D7" w:rsidRDefault="008271D7" w:rsidP="001C2699">
            <w:pPr>
              <w:pStyle w:val="Odstavecseseznamem"/>
              <w:numPr>
                <w:ilvl w:val="0"/>
                <w:numId w:val="32"/>
              </w:numPr>
              <w:spacing w:after="0" w:line="240" w:lineRule="auto"/>
              <w:ind w:left="247" w:hanging="247"/>
              <w:rPr>
                <w:moveFrom w:id="2687" w:author="Pavla Trefilová" w:date="2019-11-18T17:19:00Z"/>
                <w:rFonts w:ascii="Times New Roman" w:hAnsi="Times New Roman"/>
                <w:sz w:val="20"/>
                <w:szCs w:val="20"/>
              </w:rPr>
            </w:pPr>
            <w:moveFrom w:id="2688" w:author="Pavla Trefilová" w:date="2019-11-18T17:19:00Z">
              <w:r w:rsidRPr="008271D7">
                <w:rPr>
                  <w:rFonts w:ascii="Times New Roman" w:hAnsi="Times New Roman"/>
                  <w:sz w:val="20"/>
                  <w:szCs w:val="20"/>
                </w:rPr>
                <w:t>O</w:t>
              </w:r>
              <w:r w:rsidR="00A6535B">
                <w:rPr>
                  <w:rFonts w:ascii="Times New Roman" w:hAnsi="Times New Roman"/>
                  <w:sz w:val="20"/>
                  <w:szCs w:val="20"/>
                </w:rPr>
                <w:t>dbory a kolektivní vyjednávání</w:t>
              </w:r>
            </w:moveFrom>
          </w:p>
          <w:p w14:paraId="6DE917D2" w14:textId="77777777" w:rsidR="00A6535B" w:rsidRDefault="008271D7" w:rsidP="001C2699">
            <w:pPr>
              <w:pStyle w:val="Odstavecseseznamem"/>
              <w:numPr>
                <w:ilvl w:val="0"/>
                <w:numId w:val="32"/>
              </w:numPr>
              <w:spacing w:after="0" w:line="240" w:lineRule="auto"/>
              <w:ind w:left="247" w:hanging="247"/>
              <w:rPr>
                <w:moveFrom w:id="2689" w:author="Pavla Trefilová" w:date="2019-11-18T17:19:00Z"/>
                <w:rFonts w:ascii="Times New Roman" w:hAnsi="Times New Roman"/>
                <w:sz w:val="20"/>
                <w:szCs w:val="20"/>
              </w:rPr>
            </w:pPr>
            <w:moveFrom w:id="2690" w:author="Pavla Trefilová" w:date="2019-11-18T17:19:00Z">
              <w:r w:rsidRPr="008271D7">
                <w:rPr>
                  <w:rFonts w:ascii="Times New Roman" w:hAnsi="Times New Roman"/>
                  <w:sz w:val="20"/>
                  <w:szCs w:val="20"/>
                </w:rPr>
                <w:t>Tvorba pracovního p</w:t>
              </w:r>
              <w:r w:rsidR="00A6535B">
                <w:rPr>
                  <w:rFonts w:ascii="Times New Roman" w:hAnsi="Times New Roman"/>
                  <w:sz w:val="20"/>
                  <w:szCs w:val="20"/>
                </w:rPr>
                <w:t>rostředí a pracovních podmínek</w:t>
              </w:r>
            </w:moveFrom>
          </w:p>
          <w:p w14:paraId="2243BCA4" w14:textId="77777777" w:rsidR="008271D7" w:rsidRPr="008271D7" w:rsidRDefault="008271D7" w:rsidP="001C2699">
            <w:pPr>
              <w:pStyle w:val="Odstavecseseznamem"/>
              <w:numPr>
                <w:ilvl w:val="0"/>
                <w:numId w:val="32"/>
              </w:numPr>
              <w:spacing w:after="0" w:line="240" w:lineRule="auto"/>
              <w:ind w:left="247" w:hanging="247"/>
              <w:rPr>
                <w:moveFrom w:id="2691" w:author="Pavla Trefilová" w:date="2019-11-18T17:19:00Z"/>
                <w:rFonts w:ascii="Times New Roman" w:hAnsi="Times New Roman"/>
                <w:sz w:val="20"/>
                <w:szCs w:val="20"/>
              </w:rPr>
            </w:pPr>
            <w:moveFrom w:id="2692" w:author="Pavla Trefilová" w:date="2019-11-18T17:19:00Z">
              <w:r w:rsidRPr="008271D7">
                <w:rPr>
                  <w:rFonts w:ascii="Times New Roman" w:hAnsi="Times New Roman"/>
                  <w:sz w:val="20"/>
                  <w:szCs w:val="20"/>
                </w:rPr>
                <w:t>Bezpeč</w:t>
              </w:r>
              <w:r w:rsidR="00A6535B">
                <w:rPr>
                  <w:rFonts w:ascii="Times New Roman" w:hAnsi="Times New Roman"/>
                  <w:sz w:val="20"/>
                  <w:szCs w:val="20"/>
                </w:rPr>
                <w:t>nost a ochrana zdraví při práci</w:t>
              </w:r>
            </w:moveFrom>
          </w:p>
        </w:tc>
      </w:tr>
      <w:tr w:rsidR="008271D7" w14:paraId="0383B36E" w14:textId="77777777" w:rsidTr="00DD5F55">
        <w:trPr>
          <w:trHeight w:val="265"/>
        </w:trPr>
        <w:tc>
          <w:tcPr>
            <w:tcW w:w="3653" w:type="dxa"/>
            <w:gridSpan w:val="2"/>
            <w:tcBorders>
              <w:top w:val="nil"/>
            </w:tcBorders>
            <w:shd w:val="clear" w:color="auto" w:fill="F7CAAC"/>
          </w:tcPr>
          <w:p w14:paraId="2F5D37E5" w14:textId="77777777" w:rsidR="008271D7" w:rsidRPr="008271D7" w:rsidRDefault="008271D7" w:rsidP="00DD5F55">
            <w:pPr>
              <w:jc w:val="both"/>
              <w:rPr>
                <w:moveFrom w:id="2693" w:author="Pavla Trefilová" w:date="2019-11-18T17:19:00Z"/>
              </w:rPr>
            </w:pPr>
            <w:moveFrom w:id="2694" w:author="Pavla Trefilová" w:date="2019-11-18T17:19:00Z">
              <w:r w:rsidRPr="008271D7">
                <w:rPr>
                  <w:b/>
                </w:rPr>
                <w:t>Studijní literatura a studijní pomůcky</w:t>
              </w:r>
            </w:moveFrom>
          </w:p>
        </w:tc>
        <w:tc>
          <w:tcPr>
            <w:tcW w:w="6202" w:type="dxa"/>
            <w:gridSpan w:val="6"/>
            <w:tcBorders>
              <w:top w:val="nil"/>
              <w:bottom w:val="nil"/>
            </w:tcBorders>
          </w:tcPr>
          <w:p w14:paraId="26361300" w14:textId="77777777" w:rsidR="008271D7" w:rsidRPr="008271D7" w:rsidRDefault="008271D7" w:rsidP="00DD5F55">
            <w:pPr>
              <w:jc w:val="both"/>
              <w:rPr>
                <w:moveFrom w:id="2695" w:author="Pavla Trefilová" w:date="2019-11-18T17:19:00Z"/>
              </w:rPr>
            </w:pPr>
          </w:p>
        </w:tc>
      </w:tr>
      <w:tr w:rsidR="008271D7" w14:paraId="3B9995C4" w14:textId="77777777" w:rsidTr="008271D7">
        <w:trPr>
          <w:trHeight w:val="283"/>
        </w:trPr>
        <w:tc>
          <w:tcPr>
            <w:tcW w:w="9855" w:type="dxa"/>
            <w:gridSpan w:val="8"/>
            <w:tcBorders>
              <w:top w:val="nil"/>
            </w:tcBorders>
          </w:tcPr>
          <w:p w14:paraId="6E8740ED" w14:textId="77777777" w:rsidR="008271D7" w:rsidRPr="008271D7" w:rsidRDefault="008271D7" w:rsidP="00DD5F55">
            <w:pPr>
              <w:jc w:val="both"/>
              <w:rPr>
                <w:moveFrom w:id="2696" w:author="Pavla Trefilová" w:date="2019-11-18T17:19:00Z"/>
                <w:b/>
              </w:rPr>
            </w:pPr>
            <w:moveFrom w:id="2697" w:author="Pavla Trefilová" w:date="2019-11-18T17:19:00Z">
              <w:r w:rsidRPr="008271D7">
                <w:rPr>
                  <w:b/>
                </w:rPr>
                <w:t>Povinná literatura</w:t>
              </w:r>
            </w:moveFrom>
          </w:p>
          <w:p w14:paraId="55D2A641" w14:textId="77777777" w:rsidR="008271D7" w:rsidRPr="008271D7" w:rsidRDefault="008271D7" w:rsidP="00DD5F55">
            <w:pPr>
              <w:jc w:val="both"/>
              <w:rPr>
                <w:moveFrom w:id="2698" w:author="Pavla Trefilová" w:date="2019-11-18T17:19:00Z"/>
              </w:rPr>
            </w:pPr>
            <w:moveFrom w:id="2699" w:author="Pavla Trefilová" w:date="2019-11-18T17:19:00Z">
              <w:r w:rsidRPr="008271D7">
                <w:t xml:space="preserve">ARMSTRONG, M. </w:t>
              </w:r>
              <w:r w:rsidRPr="008271D7">
                <w:rPr>
                  <w:i/>
                </w:rPr>
                <w:t>Armstrong’s handbook of human resource management practice</w:t>
              </w:r>
              <w:r w:rsidRPr="008271D7">
                <w:t xml:space="preserve">. 14. vyd. New York: Kogan Page Limited, 2017, pp. 776. ISBN 978-0-7494-7411-9. </w:t>
              </w:r>
            </w:moveFrom>
          </w:p>
          <w:p w14:paraId="0D40E3A8" w14:textId="77777777" w:rsidR="008271D7" w:rsidRPr="008271D7" w:rsidRDefault="008271D7" w:rsidP="00DD5F55">
            <w:pPr>
              <w:jc w:val="both"/>
              <w:rPr>
                <w:moveFrom w:id="2700" w:author="Pavla Trefilová" w:date="2019-11-18T17:19:00Z"/>
              </w:rPr>
            </w:pPr>
            <w:moveFrom w:id="2701" w:author="Pavla Trefilová" w:date="2019-11-18T17:19:00Z">
              <w:r w:rsidRPr="008271D7">
                <w:t xml:space="preserve">BANFIELD, P. </w:t>
              </w:r>
              <w:r w:rsidRPr="008271D7">
                <w:rPr>
                  <w:i/>
                </w:rPr>
                <w:t>Introduction to human resource management.</w:t>
              </w:r>
              <w:r w:rsidRPr="008271D7">
                <w:t xml:space="preserve"> 3. vyd. New York: Oxford University Press, 2018, pp 472. ISBN 978-0-19-870282-5. </w:t>
              </w:r>
            </w:moveFrom>
          </w:p>
          <w:p w14:paraId="0D6A67EB" w14:textId="77777777" w:rsidR="008271D7" w:rsidRPr="008271D7" w:rsidRDefault="008271D7" w:rsidP="00DD5F55">
            <w:pPr>
              <w:jc w:val="both"/>
              <w:rPr>
                <w:moveFrom w:id="2702" w:author="Pavla Trefilová" w:date="2019-11-18T17:19:00Z"/>
              </w:rPr>
            </w:pPr>
            <w:moveFrom w:id="2703" w:author="Pavla Trefilová" w:date="2019-11-18T17:19:00Z">
              <w:r w:rsidRPr="008271D7">
                <w:t xml:space="preserve">NOE, R. A., ed. </w:t>
              </w:r>
              <w:r w:rsidRPr="008271D7">
                <w:rPr>
                  <w:i/>
                </w:rPr>
                <w:t xml:space="preserve">Fundamentals of human resource management. </w:t>
              </w:r>
              <w:r w:rsidRPr="008271D7">
                <w:t xml:space="preserve">5. vyd. New York: McGraw-Hill/Irwin, 2014, pp. 608. ISBN 978-0-07-811261-4. </w:t>
              </w:r>
            </w:moveFrom>
          </w:p>
          <w:p w14:paraId="46216B93" w14:textId="77777777" w:rsidR="008271D7" w:rsidRPr="008271D7" w:rsidRDefault="008271D7" w:rsidP="00DD5F55">
            <w:pPr>
              <w:jc w:val="both"/>
              <w:rPr>
                <w:moveFrom w:id="2704" w:author="Pavla Trefilová" w:date="2019-11-18T17:19:00Z"/>
              </w:rPr>
            </w:pPr>
            <w:moveFrom w:id="2705" w:author="Pavla Trefilová" w:date="2019-11-18T17:19:00Z">
              <w:r w:rsidRPr="008271D7">
                <w:t xml:space="preserve">WILTON, N. </w:t>
              </w:r>
              <w:r w:rsidRPr="008271D7">
                <w:rPr>
                  <w:i/>
                </w:rPr>
                <w:t>An introduction to human resource management</w:t>
              </w:r>
              <w:r w:rsidRPr="008271D7">
                <w:t xml:space="preserve">. 3. vyd. Los Angeles: SAGE, 2016, pp. 526. ISBN 978-1-4739-5419-9.  </w:t>
              </w:r>
            </w:moveFrom>
          </w:p>
          <w:p w14:paraId="0B28D201" w14:textId="77777777" w:rsidR="008271D7" w:rsidRPr="008271D7" w:rsidRDefault="008271D7" w:rsidP="00DD5F55">
            <w:pPr>
              <w:jc w:val="both"/>
              <w:rPr>
                <w:moveFrom w:id="2706" w:author="Pavla Trefilová" w:date="2019-11-18T17:19:00Z"/>
                <w:b/>
              </w:rPr>
            </w:pPr>
            <w:moveFrom w:id="2707" w:author="Pavla Trefilová" w:date="2019-11-18T17:19:00Z">
              <w:r w:rsidRPr="008271D7">
                <w:rPr>
                  <w:b/>
                </w:rPr>
                <w:t>Doporučená literatura</w:t>
              </w:r>
            </w:moveFrom>
          </w:p>
          <w:p w14:paraId="380D1D8C" w14:textId="77777777" w:rsidR="008271D7" w:rsidRPr="008271D7" w:rsidRDefault="008271D7" w:rsidP="00DD5F55">
            <w:pPr>
              <w:jc w:val="both"/>
              <w:rPr>
                <w:moveFrom w:id="2708" w:author="Pavla Trefilová" w:date="2019-11-18T17:19:00Z"/>
              </w:rPr>
            </w:pPr>
            <w:moveFrom w:id="2709" w:author="Pavla Trefilová" w:date="2019-11-18T17:19:00Z">
              <w:r w:rsidRPr="008271D7">
                <w:lastRenderedPageBreak/>
                <w:t>MATHIS, R. L., JACKSON</w:t>
              </w:r>
              <w:r w:rsidR="00764CE3">
                <w:t>,</w:t>
              </w:r>
              <w:r w:rsidRPr="008271D7">
                <w:t xml:space="preserve"> </w:t>
              </w:r>
              <w:r w:rsidR="00764CE3" w:rsidRPr="008271D7">
                <w:t>J. H.</w:t>
              </w:r>
              <w:r w:rsidR="00764CE3">
                <w:t>,</w:t>
              </w:r>
              <w:r w:rsidRPr="008271D7">
                <w:t xml:space="preserve"> VALENTINE</w:t>
              </w:r>
              <w:r w:rsidR="00764CE3">
                <w:t>, S. R</w:t>
              </w:r>
              <w:r w:rsidRPr="008271D7">
                <w:t xml:space="preserve">. </w:t>
              </w:r>
              <w:r w:rsidRPr="008271D7">
                <w:rPr>
                  <w:i/>
                  <w:iCs/>
                </w:rPr>
                <w:t>Human resource management: essential perspectives</w:t>
              </w:r>
              <w:r w:rsidRPr="008271D7">
                <w:t>. 7. vyd. Boston: Cengage Learning, 2016, pp. 288. ISBN 978-1-305-11524-8.</w:t>
              </w:r>
            </w:moveFrom>
          </w:p>
          <w:p w14:paraId="6A334BA3" w14:textId="77777777" w:rsidR="008271D7" w:rsidRPr="008271D7" w:rsidRDefault="008271D7" w:rsidP="00DD5F55">
            <w:pPr>
              <w:jc w:val="both"/>
              <w:rPr>
                <w:moveFrom w:id="2710" w:author="Pavla Trefilová" w:date="2019-11-18T17:19:00Z"/>
              </w:rPr>
            </w:pPr>
            <w:moveFrom w:id="2711" w:author="Pavla Trefilová" w:date="2019-11-18T17:19:00Z">
              <w:r w:rsidRPr="008271D7">
                <w:t>REDMAN, T., WILKINSON</w:t>
              </w:r>
              <w:r w:rsidR="00764CE3">
                <w:t xml:space="preserve">, A., </w:t>
              </w:r>
              <w:r w:rsidRPr="008271D7">
                <w:t xml:space="preserve">DUNDON, </w:t>
              </w:r>
              <w:r w:rsidR="00764CE3">
                <w:t xml:space="preserve">T., </w:t>
              </w:r>
              <w:r w:rsidRPr="008271D7">
                <w:t xml:space="preserve">ed. </w:t>
              </w:r>
              <w:r w:rsidRPr="008271D7">
                <w:rPr>
                  <w:i/>
                  <w:iCs/>
                </w:rPr>
                <w:t>Contemporary human resource management: text and cases</w:t>
              </w:r>
              <w:r w:rsidRPr="008271D7">
                <w:t>. 5. vyd. Harlow: Pearson Education, 2017, pp. 632. ISBN 978-1-292-08824-2.</w:t>
              </w:r>
            </w:moveFrom>
          </w:p>
          <w:p w14:paraId="4CE9ACDE" w14:textId="77777777" w:rsidR="008271D7" w:rsidRPr="008271D7" w:rsidRDefault="008271D7" w:rsidP="00DD5F55">
            <w:pPr>
              <w:jc w:val="both"/>
              <w:rPr>
                <w:moveFrom w:id="2712" w:author="Pavla Trefilová" w:date="2019-11-18T17:19:00Z"/>
              </w:rPr>
            </w:pPr>
            <w:moveFrom w:id="2713" w:author="Pavla Trefilová" w:date="2019-11-18T17:19:00Z">
              <w:r w:rsidRPr="008271D7">
                <w:t xml:space="preserve">STREDWICK, J. </w:t>
              </w:r>
              <w:r w:rsidRPr="008271D7">
                <w:rPr>
                  <w:i/>
                  <w:iCs/>
                </w:rPr>
                <w:t>An introduction to human resource management</w:t>
              </w:r>
              <w:r w:rsidRPr="008271D7">
                <w:t>. 3. vyd. New York: Routledge, 2014, pp. 528. ISBN 978-1-135-01789-7.</w:t>
              </w:r>
            </w:moveFrom>
          </w:p>
        </w:tc>
      </w:tr>
      <w:tr w:rsidR="008271D7" w14:paraId="196C12E9"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13673C" w14:textId="77777777" w:rsidR="008271D7" w:rsidRPr="008271D7" w:rsidRDefault="008271D7" w:rsidP="00DD5F55">
            <w:pPr>
              <w:jc w:val="center"/>
              <w:rPr>
                <w:moveFrom w:id="2714" w:author="Pavla Trefilová" w:date="2019-11-18T17:19:00Z"/>
                <w:b/>
              </w:rPr>
            </w:pPr>
            <w:moveFrom w:id="2715" w:author="Pavla Trefilová" w:date="2019-11-18T17:19:00Z">
              <w:r w:rsidRPr="008271D7">
                <w:rPr>
                  <w:b/>
                </w:rPr>
                <w:lastRenderedPageBreak/>
                <w:t>Informace ke kombinované nebo distanční formě</w:t>
              </w:r>
            </w:moveFrom>
          </w:p>
        </w:tc>
      </w:tr>
      <w:tr w:rsidR="008271D7" w14:paraId="602E64B8" w14:textId="77777777" w:rsidTr="00DD5F55">
        <w:tc>
          <w:tcPr>
            <w:tcW w:w="4787" w:type="dxa"/>
            <w:gridSpan w:val="3"/>
            <w:tcBorders>
              <w:top w:val="single" w:sz="2" w:space="0" w:color="auto"/>
            </w:tcBorders>
            <w:shd w:val="clear" w:color="auto" w:fill="F7CAAC"/>
          </w:tcPr>
          <w:p w14:paraId="621E2B44" w14:textId="77777777" w:rsidR="008271D7" w:rsidRPr="008271D7" w:rsidRDefault="008271D7" w:rsidP="00DD5F55">
            <w:pPr>
              <w:jc w:val="both"/>
              <w:rPr>
                <w:moveFrom w:id="2716" w:author="Pavla Trefilová" w:date="2019-11-18T17:19:00Z"/>
              </w:rPr>
            </w:pPr>
            <w:moveFrom w:id="2717" w:author="Pavla Trefilová" w:date="2019-11-18T17:19:00Z">
              <w:r w:rsidRPr="008271D7">
                <w:rPr>
                  <w:b/>
                </w:rPr>
                <w:t>Rozsah konzultací (soustředění)</w:t>
              </w:r>
            </w:moveFrom>
          </w:p>
        </w:tc>
        <w:tc>
          <w:tcPr>
            <w:tcW w:w="889" w:type="dxa"/>
            <w:tcBorders>
              <w:top w:val="single" w:sz="2" w:space="0" w:color="auto"/>
            </w:tcBorders>
          </w:tcPr>
          <w:p w14:paraId="3A6EB981" w14:textId="77777777" w:rsidR="008271D7" w:rsidRPr="008271D7" w:rsidRDefault="008271D7" w:rsidP="00DD5F55">
            <w:pPr>
              <w:jc w:val="both"/>
              <w:rPr>
                <w:moveFrom w:id="2718" w:author="Pavla Trefilová" w:date="2019-11-18T17:19:00Z"/>
              </w:rPr>
            </w:pPr>
          </w:p>
        </w:tc>
        <w:tc>
          <w:tcPr>
            <w:tcW w:w="4179" w:type="dxa"/>
            <w:gridSpan w:val="4"/>
            <w:tcBorders>
              <w:top w:val="single" w:sz="2" w:space="0" w:color="auto"/>
            </w:tcBorders>
            <w:shd w:val="clear" w:color="auto" w:fill="F7CAAC"/>
          </w:tcPr>
          <w:p w14:paraId="44CF4F9F" w14:textId="77777777" w:rsidR="008271D7" w:rsidRPr="008271D7" w:rsidRDefault="008271D7" w:rsidP="00DD5F55">
            <w:pPr>
              <w:jc w:val="both"/>
              <w:rPr>
                <w:moveFrom w:id="2719" w:author="Pavla Trefilová" w:date="2019-11-18T17:19:00Z"/>
                <w:b/>
              </w:rPr>
            </w:pPr>
            <w:moveFrom w:id="2720" w:author="Pavla Trefilová" w:date="2019-11-18T17:19:00Z">
              <w:r w:rsidRPr="008271D7">
                <w:rPr>
                  <w:b/>
                </w:rPr>
                <w:t xml:space="preserve">hodin </w:t>
              </w:r>
            </w:moveFrom>
          </w:p>
        </w:tc>
      </w:tr>
      <w:tr w:rsidR="008271D7" w14:paraId="5D96D7C6" w14:textId="77777777" w:rsidTr="00DD5F55">
        <w:tc>
          <w:tcPr>
            <w:tcW w:w="9855" w:type="dxa"/>
            <w:gridSpan w:val="8"/>
            <w:shd w:val="clear" w:color="auto" w:fill="F7CAAC"/>
          </w:tcPr>
          <w:p w14:paraId="6EDADE80" w14:textId="77777777" w:rsidR="008271D7" w:rsidRPr="008271D7" w:rsidRDefault="008271D7" w:rsidP="00DD5F55">
            <w:pPr>
              <w:jc w:val="both"/>
              <w:rPr>
                <w:moveFrom w:id="2721" w:author="Pavla Trefilová" w:date="2019-11-18T17:19:00Z"/>
                <w:b/>
              </w:rPr>
            </w:pPr>
            <w:moveFrom w:id="2722" w:author="Pavla Trefilová" w:date="2019-11-18T17:19:00Z">
              <w:r w:rsidRPr="008271D7">
                <w:rPr>
                  <w:b/>
                </w:rPr>
                <w:t>Informace o způsobu kontaktu s vyučujícím</w:t>
              </w:r>
            </w:moveFrom>
          </w:p>
        </w:tc>
      </w:tr>
      <w:tr w:rsidR="008271D7" w14:paraId="0BDD67B9" w14:textId="77777777" w:rsidTr="008271D7">
        <w:trPr>
          <w:trHeight w:val="681"/>
        </w:trPr>
        <w:tc>
          <w:tcPr>
            <w:tcW w:w="9855" w:type="dxa"/>
            <w:gridSpan w:val="8"/>
          </w:tcPr>
          <w:p w14:paraId="7EE0A9C2" w14:textId="77777777" w:rsidR="008271D7" w:rsidRPr="008271D7" w:rsidRDefault="008271D7" w:rsidP="00DD5F55">
            <w:pPr>
              <w:jc w:val="both"/>
              <w:rPr>
                <w:moveFrom w:id="2723" w:author="Pavla Trefilová" w:date="2019-11-18T17:19:00Z"/>
              </w:rPr>
            </w:pPr>
            <w:moveFrom w:id="2724" w:author="Pavla Trefilová" w:date="2019-11-18T17:19:00Z">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tbl>
    <w:p w14:paraId="47E0DB94" w14:textId="77777777" w:rsidR="008271D7" w:rsidRDefault="008271D7">
      <w:pPr>
        <w:rPr>
          <w:moveFrom w:id="2725" w:author="Pavla Trefilová" w:date="2019-11-18T17:19:00Z"/>
        </w:rPr>
      </w:pPr>
    </w:p>
    <w:p w14:paraId="18549F86" w14:textId="77777777" w:rsidR="00882107" w:rsidRDefault="00882107">
      <w:pPr>
        <w:rPr>
          <w:moveFrom w:id="2726" w:author="Pavla Trefilová" w:date="2019-11-18T17:19:00Z"/>
        </w:rPr>
      </w:pPr>
      <w:moveFrom w:id="2727" w:author="Pavla Trefilová" w:date="2019-11-18T17:19:00Z">
        <w:r>
          <w:br w:type="page"/>
        </w:r>
      </w:moveFrom>
    </w:p>
    <w:moveFromRangeEnd w:id="261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0ACF7491" w14:textId="77777777" w:rsidTr="00DD5F55">
        <w:trPr>
          <w:del w:id="2728" w:author="Pavla Trefilová" w:date="2019-11-18T17:19:00Z"/>
        </w:trPr>
        <w:tc>
          <w:tcPr>
            <w:tcW w:w="9855" w:type="dxa"/>
            <w:gridSpan w:val="8"/>
            <w:tcBorders>
              <w:bottom w:val="double" w:sz="4" w:space="0" w:color="auto"/>
            </w:tcBorders>
            <w:shd w:val="clear" w:color="auto" w:fill="BDD6EE"/>
          </w:tcPr>
          <w:p w14:paraId="01789A98" w14:textId="77777777" w:rsidR="00882107" w:rsidRDefault="00882107" w:rsidP="00DD5F55">
            <w:pPr>
              <w:jc w:val="both"/>
              <w:rPr>
                <w:del w:id="2729" w:author="Pavla Trefilová" w:date="2019-11-18T17:19:00Z"/>
                <w:b/>
                <w:sz w:val="28"/>
              </w:rPr>
            </w:pPr>
            <w:del w:id="2730" w:author="Pavla Trefilová" w:date="2019-11-18T17:19:00Z">
              <w:r>
                <w:lastRenderedPageBreak/>
                <w:br w:type="page"/>
              </w:r>
              <w:r>
                <w:rPr>
                  <w:b/>
                  <w:sz w:val="28"/>
                </w:rPr>
                <w:delText>B-III – Charakteristika studijního předmětu</w:delText>
              </w:r>
            </w:del>
          </w:p>
        </w:tc>
      </w:tr>
      <w:tr w:rsidR="00317DD9" w14:paraId="22EF62C0" w14:textId="77777777" w:rsidTr="00F8662A">
        <w:tc>
          <w:tcPr>
            <w:tcW w:w="3086" w:type="dxa"/>
            <w:tcBorders>
              <w:top w:val="double" w:sz="4" w:space="0" w:color="auto"/>
            </w:tcBorders>
            <w:shd w:val="clear" w:color="auto" w:fill="F7CAAC"/>
          </w:tcPr>
          <w:p w14:paraId="25365B89" w14:textId="77777777" w:rsidR="00317DD9" w:rsidRPr="00882107" w:rsidRDefault="00317DD9" w:rsidP="00F8662A">
            <w:pPr>
              <w:jc w:val="both"/>
              <w:rPr>
                <w:b/>
              </w:rPr>
            </w:pPr>
            <w:r w:rsidRPr="00882107">
              <w:rPr>
                <w:b/>
              </w:rPr>
              <w:t>Název studijního předmětu</w:t>
            </w:r>
          </w:p>
        </w:tc>
        <w:tc>
          <w:tcPr>
            <w:tcW w:w="6769" w:type="dxa"/>
            <w:gridSpan w:val="7"/>
            <w:tcBorders>
              <w:top w:val="double" w:sz="4" w:space="0" w:color="auto"/>
            </w:tcBorders>
          </w:tcPr>
          <w:p w14:paraId="31624B4C" w14:textId="77777777" w:rsidR="00317DD9" w:rsidRPr="00882107" w:rsidRDefault="00317DD9" w:rsidP="00F8662A">
            <w:pPr>
              <w:jc w:val="both"/>
            </w:pPr>
            <w:r w:rsidRPr="00882107">
              <w:rPr>
                <w:color w:val="000000"/>
              </w:rPr>
              <w:t>Banking and Insurance I</w:t>
            </w:r>
          </w:p>
        </w:tc>
      </w:tr>
      <w:tr w:rsidR="00317DD9" w14:paraId="5C9FDA6E" w14:textId="77777777" w:rsidTr="00F8662A">
        <w:trPr>
          <w:trHeight w:val="249"/>
        </w:trPr>
        <w:tc>
          <w:tcPr>
            <w:tcW w:w="3086" w:type="dxa"/>
            <w:shd w:val="clear" w:color="auto" w:fill="F7CAAC"/>
          </w:tcPr>
          <w:p w14:paraId="54AC25CF" w14:textId="77777777" w:rsidR="00317DD9" w:rsidRPr="00882107" w:rsidRDefault="00317DD9" w:rsidP="00F8662A">
            <w:pPr>
              <w:jc w:val="both"/>
              <w:rPr>
                <w:b/>
              </w:rPr>
            </w:pPr>
            <w:r w:rsidRPr="00882107">
              <w:rPr>
                <w:b/>
              </w:rPr>
              <w:t>Typ předmětu</w:t>
            </w:r>
          </w:p>
        </w:tc>
        <w:tc>
          <w:tcPr>
            <w:tcW w:w="3406" w:type="dxa"/>
            <w:gridSpan w:val="4"/>
          </w:tcPr>
          <w:p w14:paraId="6B3349AB" w14:textId="77777777" w:rsidR="00317DD9" w:rsidRPr="00882107" w:rsidRDefault="00317DD9" w:rsidP="00F8662A">
            <w:pPr>
              <w:jc w:val="both"/>
            </w:pPr>
            <w:r w:rsidRPr="00882107">
              <w:t>povinný „PZ“</w:t>
            </w:r>
          </w:p>
        </w:tc>
        <w:tc>
          <w:tcPr>
            <w:tcW w:w="2695" w:type="dxa"/>
            <w:gridSpan w:val="2"/>
            <w:shd w:val="clear" w:color="auto" w:fill="F7CAAC"/>
          </w:tcPr>
          <w:p w14:paraId="299E0C4D" w14:textId="77777777" w:rsidR="00317DD9" w:rsidRPr="00882107" w:rsidRDefault="00317DD9" w:rsidP="00F8662A">
            <w:pPr>
              <w:jc w:val="both"/>
            </w:pPr>
            <w:r w:rsidRPr="00882107">
              <w:rPr>
                <w:b/>
              </w:rPr>
              <w:t>doporučený ročník / semestr</w:t>
            </w:r>
          </w:p>
        </w:tc>
        <w:tc>
          <w:tcPr>
            <w:tcW w:w="668" w:type="dxa"/>
          </w:tcPr>
          <w:p w14:paraId="2F4A9E18" w14:textId="77777777" w:rsidR="00317DD9" w:rsidRPr="00882107" w:rsidRDefault="00317DD9" w:rsidP="00F8662A">
            <w:pPr>
              <w:jc w:val="both"/>
            </w:pPr>
            <w:r w:rsidRPr="00882107">
              <w:t>3/Z</w:t>
            </w:r>
          </w:p>
        </w:tc>
      </w:tr>
      <w:tr w:rsidR="00317DD9" w14:paraId="572D83E5" w14:textId="77777777" w:rsidTr="00F8662A">
        <w:tc>
          <w:tcPr>
            <w:tcW w:w="3086" w:type="dxa"/>
            <w:shd w:val="clear" w:color="auto" w:fill="F7CAAC"/>
          </w:tcPr>
          <w:p w14:paraId="7B8B9462" w14:textId="77777777" w:rsidR="00317DD9" w:rsidRPr="00882107" w:rsidRDefault="00317DD9" w:rsidP="00F8662A">
            <w:pPr>
              <w:jc w:val="both"/>
              <w:rPr>
                <w:b/>
              </w:rPr>
            </w:pPr>
            <w:r w:rsidRPr="00882107">
              <w:rPr>
                <w:b/>
              </w:rPr>
              <w:t>Rozsah studijního předmětu</w:t>
            </w:r>
          </w:p>
        </w:tc>
        <w:tc>
          <w:tcPr>
            <w:tcW w:w="1701" w:type="dxa"/>
            <w:gridSpan w:val="2"/>
          </w:tcPr>
          <w:p w14:paraId="34C87F6B" w14:textId="77777777" w:rsidR="00317DD9" w:rsidRPr="00882107" w:rsidRDefault="00317DD9" w:rsidP="00F8662A">
            <w:pPr>
              <w:jc w:val="both"/>
            </w:pPr>
            <w:r w:rsidRPr="00882107">
              <w:t>26p + 26s</w:t>
            </w:r>
          </w:p>
        </w:tc>
        <w:tc>
          <w:tcPr>
            <w:tcW w:w="889" w:type="dxa"/>
            <w:shd w:val="clear" w:color="auto" w:fill="F7CAAC"/>
          </w:tcPr>
          <w:p w14:paraId="0ACD039E" w14:textId="77777777" w:rsidR="00317DD9" w:rsidRPr="00882107" w:rsidRDefault="00317DD9" w:rsidP="00F8662A">
            <w:pPr>
              <w:jc w:val="both"/>
              <w:rPr>
                <w:b/>
              </w:rPr>
            </w:pPr>
            <w:r w:rsidRPr="00882107">
              <w:rPr>
                <w:b/>
              </w:rPr>
              <w:t xml:space="preserve">hod. </w:t>
            </w:r>
          </w:p>
        </w:tc>
        <w:tc>
          <w:tcPr>
            <w:tcW w:w="816" w:type="dxa"/>
          </w:tcPr>
          <w:p w14:paraId="76106C68" w14:textId="77777777" w:rsidR="00317DD9" w:rsidRPr="00882107" w:rsidRDefault="00317DD9" w:rsidP="00F8662A">
            <w:pPr>
              <w:jc w:val="both"/>
            </w:pPr>
            <w:r w:rsidRPr="00882107">
              <w:t>52</w:t>
            </w:r>
          </w:p>
        </w:tc>
        <w:tc>
          <w:tcPr>
            <w:tcW w:w="2156" w:type="dxa"/>
            <w:shd w:val="clear" w:color="auto" w:fill="F7CAAC"/>
          </w:tcPr>
          <w:p w14:paraId="6F1BD1D5" w14:textId="77777777" w:rsidR="00317DD9" w:rsidRPr="00882107" w:rsidRDefault="00317DD9" w:rsidP="00F8662A">
            <w:pPr>
              <w:jc w:val="both"/>
              <w:rPr>
                <w:b/>
              </w:rPr>
            </w:pPr>
            <w:r w:rsidRPr="00882107">
              <w:rPr>
                <w:b/>
              </w:rPr>
              <w:t>kreditů</w:t>
            </w:r>
          </w:p>
        </w:tc>
        <w:tc>
          <w:tcPr>
            <w:tcW w:w="1207" w:type="dxa"/>
            <w:gridSpan w:val="2"/>
          </w:tcPr>
          <w:p w14:paraId="194DC28E" w14:textId="77777777" w:rsidR="00317DD9" w:rsidRPr="00882107" w:rsidRDefault="00317DD9" w:rsidP="00F8662A">
            <w:pPr>
              <w:jc w:val="both"/>
            </w:pPr>
            <w:r w:rsidRPr="00882107">
              <w:t>5</w:t>
            </w:r>
          </w:p>
        </w:tc>
      </w:tr>
      <w:tr w:rsidR="00317DD9" w14:paraId="56BB0D0F" w14:textId="77777777" w:rsidTr="00F8662A">
        <w:tc>
          <w:tcPr>
            <w:tcW w:w="3086" w:type="dxa"/>
            <w:shd w:val="clear" w:color="auto" w:fill="F7CAAC"/>
          </w:tcPr>
          <w:p w14:paraId="0829DEE2" w14:textId="77777777" w:rsidR="00317DD9" w:rsidRPr="00882107" w:rsidRDefault="00317DD9" w:rsidP="00F8662A">
            <w:pPr>
              <w:jc w:val="both"/>
              <w:rPr>
                <w:b/>
              </w:rPr>
            </w:pPr>
            <w:r w:rsidRPr="00882107">
              <w:rPr>
                <w:b/>
              </w:rPr>
              <w:t>Prerekvizity, korekvizity, ekvivalence</w:t>
            </w:r>
          </w:p>
        </w:tc>
        <w:tc>
          <w:tcPr>
            <w:tcW w:w="6769" w:type="dxa"/>
            <w:gridSpan w:val="7"/>
          </w:tcPr>
          <w:p w14:paraId="49582CCA" w14:textId="77777777" w:rsidR="00317DD9" w:rsidRPr="00882107" w:rsidRDefault="00317DD9" w:rsidP="00F8662A">
            <w:pPr>
              <w:jc w:val="both"/>
            </w:pPr>
          </w:p>
        </w:tc>
      </w:tr>
      <w:tr w:rsidR="00317DD9" w14:paraId="16D09F76" w14:textId="77777777" w:rsidTr="00F8662A">
        <w:tc>
          <w:tcPr>
            <w:tcW w:w="3086" w:type="dxa"/>
            <w:shd w:val="clear" w:color="auto" w:fill="F7CAAC"/>
          </w:tcPr>
          <w:p w14:paraId="60F0E3D2" w14:textId="77777777" w:rsidR="00317DD9" w:rsidRPr="00882107" w:rsidRDefault="00317DD9" w:rsidP="00F8662A">
            <w:pPr>
              <w:jc w:val="both"/>
              <w:rPr>
                <w:b/>
              </w:rPr>
            </w:pPr>
            <w:r w:rsidRPr="00882107">
              <w:rPr>
                <w:b/>
              </w:rPr>
              <w:t>Způsob ověření studijních výsledků</w:t>
            </w:r>
          </w:p>
        </w:tc>
        <w:tc>
          <w:tcPr>
            <w:tcW w:w="3406" w:type="dxa"/>
            <w:gridSpan w:val="4"/>
          </w:tcPr>
          <w:p w14:paraId="1460D44C" w14:textId="77777777" w:rsidR="00317DD9" w:rsidRPr="00882107" w:rsidRDefault="00317DD9" w:rsidP="00F8662A">
            <w:pPr>
              <w:jc w:val="both"/>
            </w:pPr>
            <w:r w:rsidRPr="00882107">
              <w:t>zápočet, zkouška</w:t>
            </w:r>
          </w:p>
        </w:tc>
        <w:tc>
          <w:tcPr>
            <w:tcW w:w="2156" w:type="dxa"/>
            <w:shd w:val="clear" w:color="auto" w:fill="F7CAAC"/>
          </w:tcPr>
          <w:p w14:paraId="61BD1564" w14:textId="77777777" w:rsidR="00317DD9" w:rsidRPr="00882107" w:rsidRDefault="00317DD9" w:rsidP="00F8662A">
            <w:pPr>
              <w:jc w:val="both"/>
              <w:rPr>
                <w:b/>
              </w:rPr>
            </w:pPr>
            <w:r w:rsidRPr="00882107">
              <w:rPr>
                <w:b/>
              </w:rPr>
              <w:t>Forma výuky</w:t>
            </w:r>
          </w:p>
        </w:tc>
        <w:tc>
          <w:tcPr>
            <w:tcW w:w="1207" w:type="dxa"/>
            <w:gridSpan w:val="2"/>
          </w:tcPr>
          <w:p w14:paraId="2DEA767F" w14:textId="77777777" w:rsidR="00317DD9" w:rsidRPr="00882107" w:rsidRDefault="00317DD9" w:rsidP="00F8662A">
            <w:pPr>
              <w:jc w:val="both"/>
            </w:pPr>
            <w:r w:rsidRPr="00882107">
              <w:t>přednáška, seminář</w:t>
            </w:r>
          </w:p>
        </w:tc>
      </w:tr>
      <w:tr w:rsidR="00317DD9" w14:paraId="0227DA0F" w14:textId="77777777" w:rsidTr="00F8662A">
        <w:tc>
          <w:tcPr>
            <w:tcW w:w="3086" w:type="dxa"/>
            <w:shd w:val="clear" w:color="auto" w:fill="F7CAAC"/>
          </w:tcPr>
          <w:p w14:paraId="5C82239E" w14:textId="77777777" w:rsidR="00317DD9" w:rsidRPr="00882107" w:rsidRDefault="00317DD9" w:rsidP="00F8662A">
            <w:pPr>
              <w:jc w:val="both"/>
              <w:rPr>
                <w:b/>
              </w:rPr>
            </w:pPr>
            <w:r w:rsidRPr="00882107">
              <w:rPr>
                <w:b/>
              </w:rPr>
              <w:t>Forma způsobu ověření studijních výsledků a další požadavky na studenta</w:t>
            </w:r>
          </w:p>
        </w:tc>
        <w:tc>
          <w:tcPr>
            <w:tcW w:w="6769" w:type="dxa"/>
            <w:gridSpan w:val="7"/>
            <w:tcBorders>
              <w:bottom w:val="nil"/>
            </w:tcBorders>
          </w:tcPr>
          <w:p w14:paraId="079D559E" w14:textId="77777777" w:rsidR="00317DD9" w:rsidRDefault="00317DD9" w:rsidP="00F8662A">
            <w:pPr>
              <w:rPr>
                <w:color w:val="000000"/>
                <w:shd w:val="clear" w:color="auto" w:fill="FFFFFF"/>
              </w:rPr>
            </w:pPr>
            <w:r w:rsidRPr="00882107">
              <w:rPr>
                <w:color w:val="000000"/>
                <w:shd w:val="clear" w:color="auto" w:fill="FFFFFF"/>
              </w:rPr>
              <w:t>Způsob zakončení předmětu – zápočet, zkouška </w:t>
            </w:r>
          </w:p>
          <w:p w14:paraId="39EA537C" w14:textId="77777777" w:rsidR="00317DD9" w:rsidRDefault="00317DD9" w:rsidP="00F8662A">
            <w:pPr>
              <w:jc w:val="both"/>
            </w:pPr>
            <w:r>
              <w:t xml:space="preserve">Požadavky na zápočet: Odevzdání seminární práce na odborné téma z obchodního bankovnictví, úspěšné absolvování zápočtového písemného testu  v rozsahu minimálně 60 % správných odpovědí. Jednotlivé otázky písemného testu jsou z části pojišťovnictví. </w:t>
            </w:r>
          </w:p>
          <w:p w14:paraId="6D9181A7" w14:textId="77777777" w:rsidR="00317DD9" w:rsidRPr="00882107" w:rsidRDefault="00317DD9" w:rsidP="00F8662A">
            <w:pPr>
              <w:jc w:val="both"/>
            </w:pPr>
            <w:r>
              <w:t xml:space="preserve">Požadavky na zkoušku: Úspěšné absolvování zkouškového písemného testu v rozsahu minimálně 60 % správných odpovědí. </w:t>
            </w:r>
            <w:r>
              <w:rPr>
                <w:color w:val="000000"/>
                <w:shd w:val="clear" w:color="auto" w:fill="FFFFFF"/>
              </w:rPr>
              <w:t>Jednotlivé otázky písemného testu jsou z celého rozsahu předmětu podle základní studijní literatury. </w:t>
            </w:r>
          </w:p>
        </w:tc>
      </w:tr>
      <w:tr w:rsidR="00317DD9" w14:paraId="6ABAEA49" w14:textId="77777777" w:rsidTr="00F8662A">
        <w:trPr>
          <w:trHeight w:val="201"/>
        </w:trPr>
        <w:tc>
          <w:tcPr>
            <w:tcW w:w="9855" w:type="dxa"/>
            <w:gridSpan w:val="8"/>
            <w:tcBorders>
              <w:top w:val="nil"/>
            </w:tcBorders>
          </w:tcPr>
          <w:p w14:paraId="4DE524A0" w14:textId="77777777" w:rsidR="00317DD9" w:rsidRPr="004A46D7" w:rsidRDefault="00317DD9" w:rsidP="00F8662A">
            <w:pPr>
              <w:jc w:val="both"/>
              <w:rPr>
                <w:sz w:val="16"/>
              </w:rPr>
            </w:pPr>
          </w:p>
        </w:tc>
      </w:tr>
      <w:tr w:rsidR="00317DD9" w14:paraId="5A506E24" w14:textId="77777777" w:rsidTr="00F8662A">
        <w:trPr>
          <w:trHeight w:val="197"/>
        </w:trPr>
        <w:tc>
          <w:tcPr>
            <w:tcW w:w="3086" w:type="dxa"/>
            <w:tcBorders>
              <w:top w:val="nil"/>
            </w:tcBorders>
            <w:shd w:val="clear" w:color="auto" w:fill="F7CAAC"/>
          </w:tcPr>
          <w:p w14:paraId="1FBAF366" w14:textId="77777777" w:rsidR="00317DD9" w:rsidRPr="00882107" w:rsidRDefault="00317DD9" w:rsidP="00F8662A">
            <w:pPr>
              <w:jc w:val="both"/>
              <w:rPr>
                <w:b/>
              </w:rPr>
            </w:pPr>
            <w:r w:rsidRPr="00882107">
              <w:rPr>
                <w:b/>
              </w:rPr>
              <w:t>Garant předmětu</w:t>
            </w:r>
          </w:p>
        </w:tc>
        <w:tc>
          <w:tcPr>
            <w:tcW w:w="6769" w:type="dxa"/>
            <w:gridSpan w:val="7"/>
            <w:tcBorders>
              <w:top w:val="nil"/>
            </w:tcBorders>
          </w:tcPr>
          <w:p w14:paraId="621853B7" w14:textId="77777777" w:rsidR="00317DD9" w:rsidRPr="00882107" w:rsidRDefault="00317DD9" w:rsidP="00F8662A">
            <w:r w:rsidRPr="00882107">
              <w:t>Ing. Blanka Kameníková, Ph.D.</w:t>
            </w:r>
          </w:p>
        </w:tc>
      </w:tr>
      <w:tr w:rsidR="00317DD9" w14:paraId="0604E070" w14:textId="77777777" w:rsidTr="00F8662A">
        <w:trPr>
          <w:trHeight w:val="243"/>
        </w:trPr>
        <w:tc>
          <w:tcPr>
            <w:tcW w:w="3086" w:type="dxa"/>
            <w:tcBorders>
              <w:top w:val="nil"/>
            </w:tcBorders>
            <w:shd w:val="clear" w:color="auto" w:fill="F7CAAC"/>
          </w:tcPr>
          <w:p w14:paraId="5A9E5309" w14:textId="77777777" w:rsidR="00317DD9" w:rsidRPr="00882107" w:rsidRDefault="00317DD9" w:rsidP="00F8662A">
            <w:pPr>
              <w:jc w:val="both"/>
              <w:rPr>
                <w:b/>
              </w:rPr>
            </w:pPr>
            <w:r w:rsidRPr="00882107">
              <w:rPr>
                <w:b/>
              </w:rPr>
              <w:t>Zapojení garanta do výuky předmětu</w:t>
            </w:r>
          </w:p>
        </w:tc>
        <w:tc>
          <w:tcPr>
            <w:tcW w:w="6769" w:type="dxa"/>
            <w:gridSpan w:val="7"/>
            <w:tcBorders>
              <w:top w:val="nil"/>
            </w:tcBorders>
          </w:tcPr>
          <w:p w14:paraId="06E4790F" w14:textId="77777777" w:rsidR="00317DD9" w:rsidRPr="00882107" w:rsidRDefault="00317DD9" w:rsidP="00F8662A">
            <w:pPr>
              <w:jc w:val="both"/>
            </w:pPr>
            <w:r w:rsidRPr="008271D7">
              <w:t>Garant se podílí na přednášení v rozsahu 100 %, dále stanovuje koncepci seminářů a dohlíží na jejich jednotné vedení.</w:t>
            </w:r>
          </w:p>
        </w:tc>
      </w:tr>
      <w:tr w:rsidR="00317DD9" w14:paraId="43FE96F4" w14:textId="77777777" w:rsidTr="00F8662A">
        <w:tc>
          <w:tcPr>
            <w:tcW w:w="3086" w:type="dxa"/>
            <w:shd w:val="clear" w:color="auto" w:fill="F7CAAC"/>
          </w:tcPr>
          <w:p w14:paraId="0422CDB5" w14:textId="77777777" w:rsidR="00317DD9" w:rsidRPr="00882107" w:rsidRDefault="00317DD9" w:rsidP="00F8662A">
            <w:pPr>
              <w:jc w:val="both"/>
              <w:rPr>
                <w:b/>
              </w:rPr>
            </w:pPr>
            <w:r w:rsidRPr="00882107">
              <w:rPr>
                <w:b/>
              </w:rPr>
              <w:t>Vyučující</w:t>
            </w:r>
          </w:p>
        </w:tc>
        <w:tc>
          <w:tcPr>
            <w:tcW w:w="6769" w:type="dxa"/>
            <w:gridSpan w:val="7"/>
            <w:tcBorders>
              <w:bottom w:val="nil"/>
            </w:tcBorders>
          </w:tcPr>
          <w:p w14:paraId="463A41E4" w14:textId="77777777" w:rsidR="00317DD9" w:rsidRPr="00882107" w:rsidRDefault="00317DD9" w:rsidP="00F8662A">
            <w:pPr>
              <w:jc w:val="both"/>
            </w:pPr>
            <w:r w:rsidRPr="00882107">
              <w:t xml:space="preserve">Ing. Blanka Kameníková, Ph.D. </w:t>
            </w:r>
            <w:r w:rsidRPr="008271D7">
              <w:t>– přednášky (100%)</w:t>
            </w:r>
          </w:p>
        </w:tc>
      </w:tr>
      <w:tr w:rsidR="00317DD9" w14:paraId="125C94C6" w14:textId="77777777" w:rsidTr="00F8662A">
        <w:trPr>
          <w:trHeight w:val="70"/>
        </w:trPr>
        <w:tc>
          <w:tcPr>
            <w:tcW w:w="9855" w:type="dxa"/>
            <w:gridSpan w:val="8"/>
            <w:tcBorders>
              <w:top w:val="nil"/>
            </w:tcBorders>
          </w:tcPr>
          <w:p w14:paraId="18F1E14A" w14:textId="77777777" w:rsidR="00317DD9" w:rsidRPr="004A46D7" w:rsidRDefault="00317DD9" w:rsidP="00F8662A">
            <w:pPr>
              <w:jc w:val="both"/>
              <w:rPr>
                <w:sz w:val="16"/>
              </w:rPr>
            </w:pPr>
          </w:p>
        </w:tc>
      </w:tr>
      <w:tr w:rsidR="00317DD9" w14:paraId="2AEBD4B2" w14:textId="77777777" w:rsidTr="00F8662A">
        <w:tc>
          <w:tcPr>
            <w:tcW w:w="3086" w:type="dxa"/>
            <w:shd w:val="clear" w:color="auto" w:fill="F7CAAC"/>
          </w:tcPr>
          <w:p w14:paraId="04C42EF3" w14:textId="77777777" w:rsidR="00317DD9" w:rsidRPr="00882107" w:rsidRDefault="00317DD9" w:rsidP="00F8662A">
            <w:pPr>
              <w:jc w:val="both"/>
              <w:rPr>
                <w:b/>
              </w:rPr>
            </w:pPr>
            <w:r w:rsidRPr="00882107">
              <w:rPr>
                <w:b/>
              </w:rPr>
              <w:t>Stručná anotace předmětu</w:t>
            </w:r>
          </w:p>
        </w:tc>
        <w:tc>
          <w:tcPr>
            <w:tcW w:w="6769" w:type="dxa"/>
            <w:gridSpan w:val="7"/>
            <w:tcBorders>
              <w:bottom w:val="nil"/>
            </w:tcBorders>
          </w:tcPr>
          <w:p w14:paraId="7549CA89" w14:textId="77777777" w:rsidR="00317DD9" w:rsidRPr="00882107" w:rsidRDefault="00317DD9" w:rsidP="00F8662A">
            <w:pPr>
              <w:jc w:val="both"/>
            </w:pPr>
          </w:p>
        </w:tc>
      </w:tr>
      <w:tr w:rsidR="00317DD9" w14:paraId="1DD3365C" w14:textId="77777777" w:rsidTr="00F8662A">
        <w:trPr>
          <w:trHeight w:val="3938"/>
        </w:trPr>
        <w:tc>
          <w:tcPr>
            <w:tcW w:w="9855" w:type="dxa"/>
            <w:gridSpan w:val="8"/>
            <w:tcBorders>
              <w:top w:val="nil"/>
              <w:bottom w:val="single" w:sz="12" w:space="0" w:color="auto"/>
            </w:tcBorders>
          </w:tcPr>
          <w:p w14:paraId="344B6BEF" w14:textId="77777777" w:rsidR="00317DD9" w:rsidRDefault="00317DD9" w:rsidP="00F8662A">
            <w:pPr>
              <w:jc w:val="both"/>
              <w:rPr>
                <w:color w:val="000000"/>
                <w:shd w:val="clear" w:color="auto" w:fill="FFFFFF"/>
              </w:rPr>
            </w:pPr>
            <w:r w:rsidRPr="00882107">
              <w:rPr>
                <w:color w:val="000000"/>
                <w:shd w:val="clear" w:color="auto" w:fill="FFFFFF"/>
              </w:rPr>
              <w:t>Předmět je zaměřen na problematiku finančních trhů, centrální a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w:t>
            </w:r>
          </w:p>
          <w:p w14:paraId="4C787D4D" w14:textId="77777777" w:rsidR="00317DD9" w:rsidRPr="00882107" w:rsidRDefault="00317DD9" w:rsidP="00F8662A">
            <w:pPr>
              <w:jc w:val="both"/>
              <w:rPr>
                <w:color w:val="000000"/>
                <w:shd w:val="clear" w:color="auto" w:fill="FFFFFF"/>
              </w:rPr>
            </w:pPr>
            <w:r>
              <w:rPr>
                <w:color w:val="000000"/>
                <w:shd w:val="clear" w:color="auto" w:fill="FFFFFF"/>
              </w:rPr>
              <w:t>Obsah</w:t>
            </w:r>
          </w:p>
          <w:p w14:paraId="456BC5C5"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Hospodářský systém, finanční systém, finanční trhy, jejich vzájemné vztahy a souvislosti</w:t>
            </w:r>
          </w:p>
          <w:p w14:paraId="528EE564"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Bankovní systém, jeho charakteristické znaky, druhy bank v systému</w:t>
            </w:r>
          </w:p>
          <w:p w14:paraId="4F030A77"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Centrální bankovnictví, cíle a nástroje centrální banky</w:t>
            </w:r>
          </w:p>
          <w:p w14:paraId="42B5489A"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Podstata bankovního podnikání, řízení výkonnosti a konkurenceschopnosti komerční banky</w:t>
            </w:r>
          </w:p>
          <w:p w14:paraId="3FAF1FD3" w14:textId="77777777" w:rsidR="00317DD9" w:rsidRPr="00882107" w:rsidRDefault="00317DD9" w:rsidP="00F8662A">
            <w:pPr>
              <w:pStyle w:val="Odstavecseseznamem"/>
              <w:numPr>
                <w:ilvl w:val="0"/>
                <w:numId w:val="33"/>
              </w:numPr>
              <w:spacing w:after="0" w:line="240" w:lineRule="auto"/>
              <w:ind w:left="247" w:hanging="247"/>
              <w:jc w:val="both"/>
              <w:rPr>
                <w:rFonts w:ascii="Times New Roman" w:hAnsi="Times New Roman"/>
                <w:sz w:val="20"/>
                <w:szCs w:val="20"/>
              </w:rPr>
            </w:pPr>
            <w:r w:rsidRPr="00882107">
              <w:rPr>
                <w:rFonts w:ascii="Times New Roman" w:hAnsi="Times New Roman"/>
                <w:color w:val="000000"/>
                <w:sz w:val="20"/>
                <w:szCs w:val="20"/>
                <w:shd w:val="clear" w:color="auto" w:fill="FFFFFF"/>
              </w:rPr>
              <w:t>Řízení rizik v komerční bance, kapitálová přiměřenost komerční banky, metody a postupy na řízení úvěrového rizika</w:t>
            </w:r>
          </w:p>
          <w:p w14:paraId="3C64C05D"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Řízení bankovních aktiv a pasiv</w:t>
            </w:r>
          </w:p>
          <w:p w14:paraId="00347A0B"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Pasivní obchody komerční banky, ekonomická charakteristika a členění bankovních vkladů, zákon o ochraně vkladů</w:t>
            </w:r>
          </w:p>
          <w:p w14:paraId="783AABB2"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Aktivní obchody komerční banky</w:t>
            </w:r>
          </w:p>
          <w:p w14:paraId="7DD9B23D"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Platební styk v komerční bance</w:t>
            </w:r>
          </w:p>
          <w:p w14:paraId="2397D003"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Pojistný trh, instituce</w:t>
            </w:r>
          </w:p>
          <w:p w14:paraId="1213D4B1"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Životní a neživotní pojištění</w:t>
            </w:r>
          </w:p>
        </w:tc>
      </w:tr>
      <w:tr w:rsidR="00317DD9" w14:paraId="6C12E469" w14:textId="77777777" w:rsidTr="00F8662A">
        <w:trPr>
          <w:trHeight w:val="265"/>
        </w:trPr>
        <w:tc>
          <w:tcPr>
            <w:tcW w:w="3653" w:type="dxa"/>
            <w:gridSpan w:val="2"/>
            <w:tcBorders>
              <w:top w:val="nil"/>
            </w:tcBorders>
            <w:shd w:val="clear" w:color="auto" w:fill="F7CAAC"/>
          </w:tcPr>
          <w:p w14:paraId="4AD939C5" w14:textId="77777777" w:rsidR="00317DD9" w:rsidRPr="00882107" w:rsidRDefault="00317DD9" w:rsidP="00F8662A">
            <w:pPr>
              <w:jc w:val="both"/>
            </w:pPr>
            <w:r w:rsidRPr="00882107">
              <w:rPr>
                <w:b/>
              </w:rPr>
              <w:t>Studijní literatura a studijní pomůcky</w:t>
            </w:r>
          </w:p>
        </w:tc>
        <w:tc>
          <w:tcPr>
            <w:tcW w:w="6202" w:type="dxa"/>
            <w:gridSpan w:val="6"/>
            <w:tcBorders>
              <w:top w:val="nil"/>
              <w:bottom w:val="nil"/>
            </w:tcBorders>
          </w:tcPr>
          <w:p w14:paraId="0A8A05F3" w14:textId="77777777" w:rsidR="00317DD9" w:rsidRPr="00882107" w:rsidRDefault="00317DD9" w:rsidP="00F8662A">
            <w:pPr>
              <w:jc w:val="both"/>
            </w:pPr>
          </w:p>
        </w:tc>
      </w:tr>
      <w:tr w:rsidR="00317DD9" w14:paraId="62381AD9" w14:textId="77777777" w:rsidTr="00F8662A">
        <w:trPr>
          <w:trHeight w:val="141"/>
        </w:trPr>
        <w:tc>
          <w:tcPr>
            <w:tcW w:w="9855" w:type="dxa"/>
            <w:gridSpan w:val="8"/>
            <w:tcBorders>
              <w:top w:val="nil"/>
            </w:tcBorders>
          </w:tcPr>
          <w:p w14:paraId="2BD185A2" w14:textId="77777777" w:rsidR="00317DD9" w:rsidRPr="00C54792" w:rsidRDefault="00317DD9" w:rsidP="00F8662A">
            <w:pPr>
              <w:shd w:val="clear" w:color="auto" w:fill="FFFFFF"/>
              <w:rPr>
                <w:color w:val="000000"/>
              </w:rPr>
            </w:pPr>
            <w:r>
              <w:rPr>
                <w:b/>
                <w:bCs/>
                <w:color w:val="000000"/>
                <w:bdr w:val="none" w:sz="0" w:space="0" w:color="auto" w:frame="1"/>
              </w:rPr>
              <w:t>Doporučená literatura</w:t>
            </w:r>
          </w:p>
          <w:p w14:paraId="20006A80" w14:textId="77777777" w:rsidR="00317DD9" w:rsidRPr="00D56B21" w:rsidRDefault="00317DD9" w:rsidP="00F8662A">
            <w:pPr>
              <w:jc w:val="both"/>
            </w:pPr>
            <w:r w:rsidRPr="00D56B21">
              <w:t>ANOLLI, M</w:t>
            </w:r>
            <w:r>
              <w:t>.</w:t>
            </w:r>
            <w:r w:rsidRPr="00D56B21">
              <w:t>, BECCALLI</w:t>
            </w:r>
            <w:r>
              <w:t>, E.,</w:t>
            </w:r>
            <w:r w:rsidRPr="00D56B21">
              <w:t xml:space="preserve"> GIORDANI,</w:t>
            </w:r>
            <w:r>
              <w:t xml:space="preserve"> T.</w:t>
            </w:r>
            <w:r w:rsidRPr="00D56B21">
              <w:t xml:space="preserve"> </w:t>
            </w:r>
            <w:r w:rsidRPr="00D56B21">
              <w:rPr>
                <w:i/>
                <w:iCs/>
              </w:rPr>
              <w:t>Retail credit risk management</w:t>
            </w:r>
            <w:r w:rsidRPr="00D56B21">
              <w:t>. Basingstoke: Palgrave Macmillan, 2013</w:t>
            </w:r>
            <w:r>
              <w:t>, 236 p</w:t>
            </w:r>
            <w:r w:rsidRPr="00D56B21">
              <w:t>. ISBN 978-1-137-00675-2.</w:t>
            </w:r>
          </w:p>
          <w:p w14:paraId="4B027163" w14:textId="77777777" w:rsidR="00317DD9" w:rsidRPr="00D56B21" w:rsidRDefault="00317DD9" w:rsidP="00F8662A">
            <w:pPr>
              <w:jc w:val="both"/>
            </w:pPr>
            <w:r w:rsidRPr="00D56B21">
              <w:t>MEJSTŘÍK, M., PEČENÁ, M., TEPLÝ, P. </w:t>
            </w:r>
            <w:r w:rsidRPr="00D56B21">
              <w:rPr>
                <w:i/>
                <w:iCs/>
              </w:rPr>
              <w:t>Banking in Theory and Practice</w:t>
            </w:r>
            <w:r w:rsidRPr="00D56B21">
              <w:t>. Praha: Karolinum, 2014. ISBN 978-80-246-2870-7.</w:t>
            </w:r>
          </w:p>
          <w:p w14:paraId="37C4C858" w14:textId="77777777" w:rsidR="00317DD9" w:rsidRPr="00D56B21" w:rsidRDefault="00317DD9" w:rsidP="00F8662A">
            <w:pPr>
              <w:jc w:val="both"/>
            </w:pPr>
            <w:r w:rsidRPr="00D56B21">
              <w:t xml:space="preserve">ROSE, P.S. </w:t>
            </w:r>
            <w:r w:rsidRPr="00D64A6C">
              <w:rPr>
                <w:i/>
              </w:rPr>
              <w:t>Commercial bank management</w:t>
            </w:r>
            <w:r w:rsidRPr="00D56B21">
              <w:t>. New York: The McGraww-Hill Companies, 2002. ISBN 0-7-112122-6.</w:t>
            </w:r>
          </w:p>
          <w:p w14:paraId="1346A898" w14:textId="77777777" w:rsidR="00317DD9" w:rsidRPr="00C54792" w:rsidRDefault="00317DD9" w:rsidP="00F8662A">
            <w:pPr>
              <w:shd w:val="clear" w:color="auto" w:fill="FFFFFF"/>
              <w:rPr>
                <w:color w:val="000000"/>
              </w:rPr>
            </w:pPr>
            <w:r>
              <w:rPr>
                <w:b/>
                <w:bCs/>
                <w:color w:val="000000"/>
                <w:bdr w:val="none" w:sz="0" w:space="0" w:color="auto" w:frame="1"/>
              </w:rPr>
              <w:t>Doporučená literatura</w:t>
            </w:r>
          </w:p>
          <w:p w14:paraId="18BE93C8" w14:textId="77777777" w:rsidR="00317DD9" w:rsidRPr="00882107" w:rsidRDefault="00317DD9" w:rsidP="00F8662A">
            <w:pPr>
              <w:shd w:val="clear" w:color="auto" w:fill="FFFFFF"/>
              <w:jc w:val="both"/>
            </w:pPr>
            <w:r w:rsidRPr="00D56B21">
              <w:t>BECK, T</w:t>
            </w:r>
            <w:r>
              <w:t>.,</w:t>
            </w:r>
            <w:r w:rsidRPr="00D56B21">
              <w:t xml:space="preserve"> CASU</w:t>
            </w:r>
            <w:r>
              <w:t>, B.</w:t>
            </w:r>
            <w:r w:rsidRPr="00D56B21">
              <w:t xml:space="preserve"> </w:t>
            </w:r>
            <w:r w:rsidRPr="00D56B21">
              <w:rPr>
                <w:i/>
                <w:iCs/>
              </w:rPr>
              <w:t>The Palgrave handbook of European banking</w:t>
            </w:r>
            <w:r w:rsidRPr="00D56B21">
              <w:t>. New</w:t>
            </w:r>
            <w:r>
              <w:t xml:space="preserve"> York: Palgrave Macmillan, 2016, 678</w:t>
            </w:r>
            <w:r w:rsidRPr="00D56B21">
              <w:t xml:space="preserve"> </w:t>
            </w:r>
            <w:r>
              <w:t>p</w:t>
            </w:r>
            <w:r w:rsidRPr="00D56B21">
              <w:t>. ISBN 978-1-137-52143-9.</w:t>
            </w:r>
          </w:p>
        </w:tc>
      </w:tr>
      <w:tr w:rsidR="00317DD9" w14:paraId="28AE474F"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6AE3B5" w14:textId="77777777" w:rsidR="00317DD9" w:rsidRPr="00882107" w:rsidRDefault="00317DD9" w:rsidP="00F8662A">
            <w:pPr>
              <w:jc w:val="center"/>
              <w:rPr>
                <w:b/>
              </w:rPr>
            </w:pPr>
            <w:r w:rsidRPr="00882107">
              <w:rPr>
                <w:b/>
              </w:rPr>
              <w:t>Informace ke kombinované nebo distanční formě</w:t>
            </w:r>
          </w:p>
        </w:tc>
      </w:tr>
      <w:tr w:rsidR="00317DD9" w14:paraId="60DBD679" w14:textId="77777777" w:rsidTr="00F8662A">
        <w:tc>
          <w:tcPr>
            <w:tcW w:w="4787" w:type="dxa"/>
            <w:gridSpan w:val="3"/>
            <w:tcBorders>
              <w:top w:val="single" w:sz="2" w:space="0" w:color="auto"/>
            </w:tcBorders>
            <w:shd w:val="clear" w:color="auto" w:fill="F7CAAC"/>
          </w:tcPr>
          <w:p w14:paraId="40F27026" w14:textId="77777777" w:rsidR="00317DD9" w:rsidRPr="00882107" w:rsidRDefault="00317DD9" w:rsidP="00F8662A">
            <w:pPr>
              <w:jc w:val="both"/>
            </w:pPr>
            <w:r w:rsidRPr="00882107">
              <w:rPr>
                <w:b/>
              </w:rPr>
              <w:t>Rozsah konzultací (soustředění)</w:t>
            </w:r>
          </w:p>
        </w:tc>
        <w:tc>
          <w:tcPr>
            <w:tcW w:w="889" w:type="dxa"/>
            <w:tcBorders>
              <w:top w:val="single" w:sz="2" w:space="0" w:color="auto"/>
            </w:tcBorders>
          </w:tcPr>
          <w:p w14:paraId="2FC54277" w14:textId="77777777" w:rsidR="00317DD9" w:rsidRPr="00882107" w:rsidRDefault="00317DD9" w:rsidP="00F8662A">
            <w:pPr>
              <w:jc w:val="both"/>
            </w:pPr>
          </w:p>
        </w:tc>
        <w:tc>
          <w:tcPr>
            <w:tcW w:w="4179" w:type="dxa"/>
            <w:gridSpan w:val="4"/>
            <w:tcBorders>
              <w:top w:val="single" w:sz="2" w:space="0" w:color="auto"/>
            </w:tcBorders>
            <w:shd w:val="clear" w:color="auto" w:fill="F7CAAC"/>
          </w:tcPr>
          <w:p w14:paraId="3D938ED8" w14:textId="77777777" w:rsidR="00317DD9" w:rsidRPr="00882107" w:rsidRDefault="00317DD9" w:rsidP="00F8662A">
            <w:pPr>
              <w:jc w:val="both"/>
              <w:rPr>
                <w:b/>
              </w:rPr>
            </w:pPr>
            <w:r w:rsidRPr="00882107">
              <w:rPr>
                <w:b/>
              </w:rPr>
              <w:t xml:space="preserve">hodin </w:t>
            </w:r>
          </w:p>
        </w:tc>
      </w:tr>
      <w:tr w:rsidR="00317DD9" w14:paraId="15A5F1FD" w14:textId="77777777" w:rsidTr="00F8662A">
        <w:tc>
          <w:tcPr>
            <w:tcW w:w="9855" w:type="dxa"/>
            <w:gridSpan w:val="8"/>
            <w:shd w:val="clear" w:color="auto" w:fill="F7CAAC"/>
          </w:tcPr>
          <w:p w14:paraId="6CBFD046" w14:textId="77777777" w:rsidR="00317DD9" w:rsidRPr="00882107" w:rsidRDefault="00317DD9" w:rsidP="00F8662A">
            <w:pPr>
              <w:jc w:val="both"/>
              <w:rPr>
                <w:b/>
              </w:rPr>
            </w:pPr>
            <w:r w:rsidRPr="00882107">
              <w:rPr>
                <w:b/>
              </w:rPr>
              <w:t>Informace o způsobu kontaktu s vyučujícím</w:t>
            </w:r>
          </w:p>
        </w:tc>
      </w:tr>
      <w:tr w:rsidR="00317DD9" w14:paraId="4FAAF928" w14:textId="77777777" w:rsidTr="00F8662A">
        <w:trPr>
          <w:trHeight w:val="676"/>
        </w:trPr>
        <w:tc>
          <w:tcPr>
            <w:tcW w:w="9855" w:type="dxa"/>
            <w:gridSpan w:val="8"/>
          </w:tcPr>
          <w:p w14:paraId="1A412166" w14:textId="77777777" w:rsidR="00317DD9" w:rsidRPr="00882107" w:rsidRDefault="00317DD9" w:rsidP="00F8662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A5A0081" w14:textId="77777777" w:rsidR="00317DD9" w:rsidRDefault="00317DD9"/>
    <w:p w14:paraId="4C48A43D"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6A20C78A" w14:textId="77777777" w:rsidTr="00F8662A">
        <w:tc>
          <w:tcPr>
            <w:tcW w:w="9855" w:type="dxa"/>
            <w:gridSpan w:val="8"/>
            <w:tcBorders>
              <w:bottom w:val="double" w:sz="4" w:space="0" w:color="auto"/>
            </w:tcBorders>
            <w:shd w:val="clear" w:color="auto" w:fill="BDD6EE"/>
          </w:tcPr>
          <w:p w14:paraId="3D470F3F" w14:textId="77777777" w:rsidR="00317DD9" w:rsidRDefault="00317DD9" w:rsidP="00F8662A">
            <w:pPr>
              <w:jc w:val="both"/>
              <w:rPr>
                <w:b/>
                <w:sz w:val="28"/>
              </w:rPr>
            </w:pPr>
            <w:r>
              <w:lastRenderedPageBreak/>
              <w:br w:type="page"/>
            </w:r>
            <w:r>
              <w:rPr>
                <w:b/>
                <w:sz w:val="28"/>
              </w:rPr>
              <w:t>B-III – Charakteristika studijního předmětu</w:t>
            </w:r>
          </w:p>
        </w:tc>
      </w:tr>
      <w:tr w:rsidR="00317DD9" w14:paraId="45654ACC" w14:textId="77777777" w:rsidTr="00F8662A">
        <w:tc>
          <w:tcPr>
            <w:tcW w:w="3086" w:type="dxa"/>
            <w:tcBorders>
              <w:top w:val="double" w:sz="4" w:space="0" w:color="auto"/>
            </w:tcBorders>
            <w:shd w:val="clear" w:color="auto" w:fill="F7CAAC"/>
          </w:tcPr>
          <w:p w14:paraId="0693E94E" w14:textId="77777777" w:rsidR="00317DD9" w:rsidRPr="00882107" w:rsidRDefault="00317DD9" w:rsidP="00F8662A">
            <w:pPr>
              <w:jc w:val="both"/>
              <w:rPr>
                <w:b/>
              </w:rPr>
            </w:pPr>
            <w:r w:rsidRPr="00882107">
              <w:rPr>
                <w:b/>
              </w:rPr>
              <w:t>Název studijního předmětu</w:t>
            </w:r>
          </w:p>
        </w:tc>
        <w:tc>
          <w:tcPr>
            <w:tcW w:w="6769" w:type="dxa"/>
            <w:gridSpan w:val="7"/>
            <w:tcBorders>
              <w:top w:val="double" w:sz="4" w:space="0" w:color="auto"/>
            </w:tcBorders>
          </w:tcPr>
          <w:p w14:paraId="736A0596" w14:textId="77777777" w:rsidR="00317DD9" w:rsidRPr="00882107" w:rsidRDefault="00317DD9" w:rsidP="00F8662A">
            <w:pPr>
              <w:jc w:val="both"/>
            </w:pPr>
            <w:r w:rsidRPr="00882107">
              <w:rPr>
                <w:lang w:val="en-GB"/>
              </w:rPr>
              <w:t>Basics of Quantitative Methods</w:t>
            </w:r>
          </w:p>
        </w:tc>
      </w:tr>
      <w:tr w:rsidR="00317DD9" w14:paraId="468B7549" w14:textId="77777777" w:rsidTr="00F8662A">
        <w:trPr>
          <w:trHeight w:val="249"/>
        </w:trPr>
        <w:tc>
          <w:tcPr>
            <w:tcW w:w="3086" w:type="dxa"/>
            <w:shd w:val="clear" w:color="auto" w:fill="F7CAAC"/>
          </w:tcPr>
          <w:p w14:paraId="59F33EF6" w14:textId="77777777" w:rsidR="00317DD9" w:rsidRPr="00882107" w:rsidRDefault="00317DD9" w:rsidP="00F8662A">
            <w:pPr>
              <w:jc w:val="both"/>
              <w:rPr>
                <w:b/>
              </w:rPr>
            </w:pPr>
            <w:r w:rsidRPr="00882107">
              <w:rPr>
                <w:b/>
              </w:rPr>
              <w:t>Typ předmětu</w:t>
            </w:r>
          </w:p>
        </w:tc>
        <w:tc>
          <w:tcPr>
            <w:tcW w:w="3406" w:type="dxa"/>
            <w:gridSpan w:val="4"/>
          </w:tcPr>
          <w:p w14:paraId="63C34ED0" w14:textId="77777777" w:rsidR="00317DD9" w:rsidRPr="00882107" w:rsidRDefault="00317DD9" w:rsidP="00F8662A">
            <w:r w:rsidRPr="00882107">
              <w:t>povinný „P“</w:t>
            </w:r>
          </w:p>
        </w:tc>
        <w:tc>
          <w:tcPr>
            <w:tcW w:w="2695" w:type="dxa"/>
            <w:gridSpan w:val="2"/>
            <w:shd w:val="clear" w:color="auto" w:fill="F7CAAC"/>
          </w:tcPr>
          <w:p w14:paraId="56B36D88" w14:textId="77777777" w:rsidR="00317DD9" w:rsidRPr="00882107" w:rsidRDefault="00317DD9" w:rsidP="00F8662A">
            <w:r w:rsidRPr="00882107">
              <w:rPr>
                <w:b/>
              </w:rPr>
              <w:t>doporučený ročník / semestr</w:t>
            </w:r>
          </w:p>
        </w:tc>
        <w:tc>
          <w:tcPr>
            <w:tcW w:w="668" w:type="dxa"/>
          </w:tcPr>
          <w:p w14:paraId="3C7DF0CB" w14:textId="77777777" w:rsidR="00317DD9" w:rsidRPr="00882107" w:rsidRDefault="00317DD9" w:rsidP="00F8662A">
            <w:r w:rsidRPr="00882107">
              <w:t>3/Z</w:t>
            </w:r>
          </w:p>
        </w:tc>
      </w:tr>
      <w:tr w:rsidR="00317DD9" w14:paraId="580C4063" w14:textId="77777777" w:rsidTr="00F8662A">
        <w:tc>
          <w:tcPr>
            <w:tcW w:w="3086" w:type="dxa"/>
            <w:shd w:val="clear" w:color="auto" w:fill="F7CAAC"/>
          </w:tcPr>
          <w:p w14:paraId="6F1F4DAE" w14:textId="77777777" w:rsidR="00317DD9" w:rsidRPr="00882107" w:rsidRDefault="00317DD9" w:rsidP="00F8662A">
            <w:pPr>
              <w:jc w:val="both"/>
              <w:rPr>
                <w:b/>
              </w:rPr>
            </w:pPr>
            <w:r w:rsidRPr="00882107">
              <w:rPr>
                <w:b/>
              </w:rPr>
              <w:t>Rozsah studijního předmětu</w:t>
            </w:r>
          </w:p>
        </w:tc>
        <w:tc>
          <w:tcPr>
            <w:tcW w:w="1701" w:type="dxa"/>
            <w:gridSpan w:val="2"/>
          </w:tcPr>
          <w:p w14:paraId="1EF3F616" w14:textId="77777777" w:rsidR="00317DD9" w:rsidRPr="00882107" w:rsidRDefault="00317DD9" w:rsidP="00F8662A">
            <w:r w:rsidRPr="00882107">
              <w:t>13p + 26c</w:t>
            </w:r>
          </w:p>
        </w:tc>
        <w:tc>
          <w:tcPr>
            <w:tcW w:w="889" w:type="dxa"/>
            <w:shd w:val="clear" w:color="auto" w:fill="F7CAAC"/>
          </w:tcPr>
          <w:p w14:paraId="103476CC" w14:textId="77777777" w:rsidR="00317DD9" w:rsidRPr="00882107" w:rsidRDefault="00317DD9" w:rsidP="00F8662A">
            <w:pPr>
              <w:rPr>
                <w:b/>
              </w:rPr>
            </w:pPr>
            <w:r w:rsidRPr="00882107">
              <w:rPr>
                <w:b/>
              </w:rPr>
              <w:t xml:space="preserve">hod. </w:t>
            </w:r>
          </w:p>
        </w:tc>
        <w:tc>
          <w:tcPr>
            <w:tcW w:w="816" w:type="dxa"/>
          </w:tcPr>
          <w:p w14:paraId="47BE2A8E" w14:textId="77777777" w:rsidR="00317DD9" w:rsidRPr="00882107" w:rsidRDefault="00317DD9" w:rsidP="00F8662A">
            <w:r w:rsidRPr="00882107">
              <w:t>39</w:t>
            </w:r>
          </w:p>
        </w:tc>
        <w:tc>
          <w:tcPr>
            <w:tcW w:w="2156" w:type="dxa"/>
            <w:shd w:val="clear" w:color="auto" w:fill="F7CAAC"/>
          </w:tcPr>
          <w:p w14:paraId="65735722" w14:textId="77777777" w:rsidR="00317DD9" w:rsidRPr="00882107" w:rsidRDefault="00317DD9" w:rsidP="00F8662A">
            <w:pPr>
              <w:rPr>
                <w:b/>
              </w:rPr>
            </w:pPr>
            <w:r w:rsidRPr="00882107">
              <w:rPr>
                <w:b/>
              </w:rPr>
              <w:t>kreditů</w:t>
            </w:r>
          </w:p>
        </w:tc>
        <w:tc>
          <w:tcPr>
            <w:tcW w:w="1207" w:type="dxa"/>
            <w:gridSpan w:val="2"/>
          </w:tcPr>
          <w:p w14:paraId="14E2B37B" w14:textId="77777777" w:rsidR="00317DD9" w:rsidRPr="00882107" w:rsidRDefault="00317DD9" w:rsidP="00F8662A">
            <w:r w:rsidRPr="00882107">
              <w:t>3</w:t>
            </w:r>
          </w:p>
        </w:tc>
      </w:tr>
      <w:tr w:rsidR="00317DD9" w14:paraId="65C63042" w14:textId="77777777" w:rsidTr="00F8662A">
        <w:tc>
          <w:tcPr>
            <w:tcW w:w="3086" w:type="dxa"/>
            <w:shd w:val="clear" w:color="auto" w:fill="F7CAAC"/>
          </w:tcPr>
          <w:p w14:paraId="690EF379" w14:textId="77777777" w:rsidR="00317DD9" w:rsidRPr="00882107" w:rsidRDefault="00317DD9" w:rsidP="00F8662A">
            <w:pPr>
              <w:rPr>
                <w:b/>
              </w:rPr>
            </w:pPr>
            <w:r w:rsidRPr="00882107">
              <w:rPr>
                <w:b/>
              </w:rPr>
              <w:t>Prerekvizity, korekvizity, ekvivalence</w:t>
            </w:r>
          </w:p>
        </w:tc>
        <w:tc>
          <w:tcPr>
            <w:tcW w:w="6769" w:type="dxa"/>
            <w:gridSpan w:val="7"/>
          </w:tcPr>
          <w:p w14:paraId="7D9F5D2B" w14:textId="77777777" w:rsidR="00317DD9" w:rsidRPr="00882107" w:rsidRDefault="00317DD9" w:rsidP="00F8662A">
            <w:pPr>
              <w:jc w:val="both"/>
            </w:pPr>
          </w:p>
        </w:tc>
      </w:tr>
      <w:tr w:rsidR="00317DD9" w14:paraId="40F9070E" w14:textId="77777777" w:rsidTr="00F8662A">
        <w:tc>
          <w:tcPr>
            <w:tcW w:w="3086" w:type="dxa"/>
            <w:shd w:val="clear" w:color="auto" w:fill="F7CAAC"/>
          </w:tcPr>
          <w:p w14:paraId="7F3634B5" w14:textId="77777777" w:rsidR="00317DD9" w:rsidRPr="00882107" w:rsidRDefault="00317DD9" w:rsidP="00F8662A">
            <w:pPr>
              <w:rPr>
                <w:b/>
              </w:rPr>
            </w:pPr>
            <w:r w:rsidRPr="00882107">
              <w:rPr>
                <w:b/>
              </w:rPr>
              <w:t>Způsob ověření studijních výsledků</w:t>
            </w:r>
          </w:p>
        </w:tc>
        <w:tc>
          <w:tcPr>
            <w:tcW w:w="3406" w:type="dxa"/>
            <w:gridSpan w:val="4"/>
          </w:tcPr>
          <w:p w14:paraId="5D90F0B3" w14:textId="77777777" w:rsidR="00317DD9" w:rsidRPr="00882107" w:rsidRDefault="00317DD9" w:rsidP="00F8662A">
            <w:pPr>
              <w:jc w:val="both"/>
            </w:pPr>
            <w:r w:rsidRPr="00882107">
              <w:t>klasifikovaný zápočet</w:t>
            </w:r>
          </w:p>
        </w:tc>
        <w:tc>
          <w:tcPr>
            <w:tcW w:w="2156" w:type="dxa"/>
            <w:shd w:val="clear" w:color="auto" w:fill="F7CAAC"/>
          </w:tcPr>
          <w:p w14:paraId="1C6EE111" w14:textId="77777777" w:rsidR="00317DD9" w:rsidRPr="00882107" w:rsidRDefault="00317DD9" w:rsidP="00F8662A">
            <w:pPr>
              <w:jc w:val="both"/>
              <w:rPr>
                <w:b/>
              </w:rPr>
            </w:pPr>
            <w:r w:rsidRPr="00882107">
              <w:rPr>
                <w:b/>
              </w:rPr>
              <w:t>Forma výuky</w:t>
            </w:r>
          </w:p>
        </w:tc>
        <w:tc>
          <w:tcPr>
            <w:tcW w:w="1207" w:type="dxa"/>
            <w:gridSpan w:val="2"/>
          </w:tcPr>
          <w:p w14:paraId="64BCFB13" w14:textId="77777777" w:rsidR="00317DD9" w:rsidRPr="00882107" w:rsidRDefault="00317DD9" w:rsidP="00F8662A">
            <w:pPr>
              <w:jc w:val="both"/>
            </w:pPr>
            <w:r w:rsidRPr="00882107">
              <w:t>přednáška, cvičení</w:t>
            </w:r>
          </w:p>
        </w:tc>
      </w:tr>
      <w:tr w:rsidR="00317DD9" w14:paraId="19FB0294" w14:textId="77777777" w:rsidTr="00F8662A">
        <w:tc>
          <w:tcPr>
            <w:tcW w:w="3086" w:type="dxa"/>
            <w:shd w:val="clear" w:color="auto" w:fill="F7CAAC"/>
          </w:tcPr>
          <w:p w14:paraId="2C90874B" w14:textId="77777777" w:rsidR="00317DD9" w:rsidRPr="00882107" w:rsidRDefault="00317DD9" w:rsidP="00F8662A">
            <w:pPr>
              <w:rPr>
                <w:b/>
              </w:rPr>
            </w:pPr>
            <w:r w:rsidRPr="00882107">
              <w:rPr>
                <w:b/>
              </w:rPr>
              <w:t>Forma způsobu ověření studijních výsledků a další požadavky na studenta</w:t>
            </w:r>
          </w:p>
        </w:tc>
        <w:tc>
          <w:tcPr>
            <w:tcW w:w="6769" w:type="dxa"/>
            <w:gridSpan w:val="7"/>
            <w:tcBorders>
              <w:bottom w:val="nil"/>
            </w:tcBorders>
          </w:tcPr>
          <w:p w14:paraId="3FA30E9B" w14:textId="77777777" w:rsidR="00317DD9" w:rsidRPr="00882107" w:rsidRDefault="00317DD9" w:rsidP="00F8662A">
            <w:pPr>
              <w:jc w:val="both"/>
            </w:pPr>
            <w:r w:rsidRPr="00882107">
              <w:t>Způsob zakončení předmětu – klasifikovaný zápočet</w:t>
            </w:r>
          </w:p>
          <w:p w14:paraId="6D741949" w14:textId="77777777" w:rsidR="00317DD9" w:rsidRPr="00882107" w:rsidRDefault="00317DD9" w:rsidP="00F8662A">
            <w:pPr>
              <w:jc w:val="both"/>
            </w:pPr>
            <w:r w:rsidRPr="00882107">
              <w:t xml:space="preserve">Požadavky na klasifikovaný zápočet: </w:t>
            </w:r>
            <w:r>
              <w:t xml:space="preserve">80% aktivní účast; odevzdání vypracovaných; </w:t>
            </w:r>
            <w:r w:rsidRPr="00882107">
              <w:t>příkladů, prezentace příkladů podle po</w:t>
            </w:r>
            <w:r>
              <w:t xml:space="preserve">žadavků vyučujícího ve cvičení; </w:t>
            </w:r>
            <w:r w:rsidRPr="00882107">
              <w:t>absolvování praktického testu. Maximální možný počet dosažitelných bodů v praktickém testu je 30. Praktický test musí být napsán alespoň na 60 %.</w:t>
            </w:r>
          </w:p>
        </w:tc>
      </w:tr>
      <w:tr w:rsidR="00317DD9" w14:paraId="59A22097" w14:textId="77777777" w:rsidTr="00F8662A">
        <w:trPr>
          <w:trHeight w:val="60"/>
        </w:trPr>
        <w:tc>
          <w:tcPr>
            <w:tcW w:w="9855" w:type="dxa"/>
            <w:gridSpan w:val="8"/>
            <w:tcBorders>
              <w:top w:val="nil"/>
            </w:tcBorders>
          </w:tcPr>
          <w:p w14:paraId="4D9EA163" w14:textId="77777777" w:rsidR="00317DD9" w:rsidRPr="004A46D7" w:rsidRDefault="00317DD9" w:rsidP="00F8662A">
            <w:pPr>
              <w:jc w:val="both"/>
              <w:rPr>
                <w:sz w:val="16"/>
              </w:rPr>
            </w:pPr>
          </w:p>
        </w:tc>
      </w:tr>
      <w:tr w:rsidR="00317DD9" w14:paraId="458BFA93" w14:textId="77777777" w:rsidTr="00F8662A">
        <w:trPr>
          <w:trHeight w:val="197"/>
        </w:trPr>
        <w:tc>
          <w:tcPr>
            <w:tcW w:w="3086" w:type="dxa"/>
            <w:tcBorders>
              <w:top w:val="nil"/>
            </w:tcBorders>
            <w:shd w:val="clear" w:color="auto" w:fill="F7CAAC"/>
          </w:tcPr>
          <w:p w14:paraId="3BC92197" w14:textId="77777777" w:rsidR="00317DD9" w:rsidRPr="00882107" w:rsidRDefault="00317DD9" w:rsidP="00F8662A">
            <w:pPr>
              <w:jc w:val="both"/>
              <w:rPr>
                <w:b/>
              </w:rPr>
            </w:pPr>
            <w:r w:rsidRPr="00882107">
              <w:rPr>
                <w:b/>
              </w:rPr>
              <w:t>Garant předmětu</w:t>
            </w:r>
          </w:p>
        </w:tc>
        <w:tc>
          <w:tcPr>
            <w:tcW w:w="6769" w:type="dxa"/>
            <w:gridSpan w:val="7"/>
            <w:tcBorders>
              <w:top w:val="nil"/>
            </w:tcBorders>
          </w:tcPr>
          <w:p w14:paraId="2E1A6470" w14:textId="77777777" w:rsidR="00317DD9" w:rsidRPr="00882107" w:rsidRDefault="00317DD9" w:rsidP="00F8662A">
            <w:pPr>
              <w:jc w:val="both"/>
            </w:pPr>
            <w:r w:rsidRPr="00882107">
              <w:t>Ing. et Ing. Miroslava Dolejšová, Ph.D.</w:t>
            </w:r>
          </w:p>
        </w:tc>
      </w:tr>
      <w:tr w:rsidR="00317DD9" w14:paraId="41E06F30" w14:textId="77777777" w:rsidTr="00F8662A">
        <w:trPr>
          <w:trHeight w:val="243"/>
        </w:trPr>
        <w:tc>
          <w:tcPr>
            <w:tcW w:w="3086" w:type="dxa"/>
            <w:tcBorders>
              <w:top w:val="nil"/>
            </w:tcBorders>
            <w:shd w:val="clear" w:color="auto" w:fill="F7CAAC"/>
          </w:tcPr>
          <w:p w14:paraId="2618A3BC" w14:textId="77777777" w:rsidR="00317DD9" w:rsidRPr="00882107" w:rsidRDefault="00317DD9" w:rsidP="00F8662A">
            <w:pPr>
              <w:rPr>
                <w:b/>
              </w:rPr>
            </w:pPr>
            <w:r w:rsidRPr="00882107">
              <w:rPr>
                <w:b/>
              </w:rPr>
              <w:t>Zapojení garanta do výuky předmětu</w:t>
            </w:r>
          </w:p>
        </w:tc>
        <w:tc>
          <w:tcPr>
            <w:tcW w:w="6769" w:type="dxa"/>
            <w:gridSpan w:val="7"/>
            <w:tcBorders>
              <w:top w:val="nil"/>
            </w:tcBorders>
          </w:tcPr>
          <w:p w14:paraId="1A4E1DF8" w14:textId="53B78CC2" w:rsidR="00317DD9" w:rsidRPr="00882107" w:rsidRDefault="00317DD9" w:rsidP="00F8662A">
            <w:pPr>
              <w:spacing w:after="60"/>
              <w:jc w:val="both"/>
            </w:pPr>
            <w:r w:rsidRPr="00E11E0F">
              <w:t>Garant se p</w:t>
            </w:r>
            <w:r>
              <w:t xml:space="preserve">odílí na přednáškách v rozsahu </w:t>
            </w:r>
            <w:del w:id="2731" w:author="Pavla Trefilová" w:date="2019-11-18T17:19:00Z">
              <w:r w:rsidR="00E11E0F">
                <w:delText>6</w:delText>
              </w:r>
              <w:r w:rsidR="00841821">
                <w:delText>0</w:delText>
              </w:r>
            </w:del>
            <w:ins w:id="2732" w:author="Pavla Trefilová" w:date="2019-11-18T17:19:00Z">
              <w:r>
                <w:t>100</w:t>
              </w:r>
            </w:ins>
            <w:r>
              <w:t xml:space="preserve"> %, dále stanovuje koncepci cvičení</w:t>
            </w:r>
            <w:r w:rsidRPr="00E11E0F">
              <w:t xml:space="preserve"> a dohlíží na jejich jednotné vedení.</w:t>
            </w:r>
          </w:p>
        </w:tc>
      </w:tr>
      <w:tr w:rsidR="00317DD9" w14:paraId="4D4F53C5" w14:textId="77777777" w:rsidTr="00F8662A">
        <w:tc>
          <w:tcPr>
            <w:tcW w:w="3086" w:type="dxa"/>
            <w:shd w:val="clear" w:color="auto" w:fill="F7CAAC"/>
          </w:tcPr>
          <w:p w14:paraId="5A1651D6" w14:textId="77777777" w:rsidR="00317DD9" w:rsidRPr="00882107" w:rsidRDefault="00317DD9" w:rsidP="00F8662A">
            <w:pPr>
              <w:jc w:val="both"/>
              <w:rPr>
                <w:b/>
              </w:rPr>
            </w:pPr>
            <w:r w:rsidRPr="00882107">
              <w:rPr>
                <w:b/>
              </w:rPr>
              <w:t>Vyučující</w:t>
            </w:r>
          </w:p>
        </w:tc>
        <w:tc>
          <w:tcPr>
            <w:tcW w:w="6769" w:type="dxa"/>
            <w:gridSpan w:val="7"/>
            <w:tcBorders>
              <w:bottom w:val="nil"/>
            </w:tcBorders>
          </w:tcPr>
          <w:p w14:paraId="254E70EF" w14:textId="439FC8A7" w:rsidR="00317DD9" w:rsidRPr="00882107" w:rsidRDefault="00317DD9" w:rsidP="00317DD9">
            <w:pPr>
              <w:jc w:val="both"/>
            </w:pPr>
            <w:r w:rsidRPr="00882107">
              <w:t>Ing. et Ing. Miroslava Dolejšová, Ph.D.</w:t>
            </w:r>
            <w:r>
              <w:t xml:space="preserve"> – přednášky (</w:t>
            </w:r>
            <w:del w:id="2733" w:author="Pavla Trefilová" w:date="2019-11-18T17:19:00Z">
              <w:r w:rsidR="004A46D7">
                <w:delText>6</w:delText>
              </w:r>
              <w:r w:rsidR="004A46D7" w:rsidRPr="008271D7">
                <w:delText>0%)</w:delText>
              </w:r>
              <w:r w:rsidR="00882107" w:rsidRPr="00882107">
                <w:delText>, Ing. Radek Benda, Ph.D.</w:delText>
              </w:r>
              <w:r w:rsidR="004A46D7" w:rsidRPr="008271D7">
                <w:delText xml:space="preserve"> </w:delText>
              </w:r>
              <w:r w:rsidR="004A46D7">
                <w:delText>– přednášky (4</w:delText>
              </w:r>
              <w:r w:rsidR="004A46D7" w:rsidRPr="008271D7">
                <w:delText>0</w:delText>
              </w:r>
            </w:del>
            <w:ins w:id="2734" w:author="Pavla Trefilová" w:date="2019-11-18T17:19:00Z">
              <w:r>
                <w:t>10</w:t>
              </w:r>
              <w:r w:rsidRPr="008271D7">
                <w:t>0</w:t>
              </w:r>
            </w:ins>
            <w:r w:rsidRPr="008271D7">
              <w:t>%)</w:t>
            </w:r>
          </w:p>
        </w:tc>
      </w:tr>
      <w:tr w:rsidR="00317DD9" w14:paraId="749A3068" w14:textId="77777777" w:rsidTr="00F8662A">
        <w:trPr>
          <w:trHeight w:val="60"/>
        </w:trPr>
        <w:tc>
          <w:tcPr>
            <w:tcW w:w="9855" w:type="dxa"/>
            <w:gridSpan w:val="8"/>
            <w:tcBorders>
              <w:top w:val="nil"/>
            </w:tcBorders>
          </w:tcPr>
          <w:p w14:paraId="774D8953" w14:textId="77777777" w:rsidR="00317DD9" w:rsidRPr="004A46D7" w:rsidRDefault="00317DD9" w:rsidP="00F8662A">
            <w:pPr>
              <w:jc w:val="both"/>
              <w:rPr>
                <w:sz w:val="16"/>
              </w:rPr>
            </w:pPr>
          </w:p>
        </w:tc>
      </w:tr>
      <w:tr w:rsidR="00317DD9" w14:paraId="697CFAC1" w14:textId="77777777" w:rsidTr="00F8662A">
        <w:tc>
          <w:tcPr>
            <w:tcW w:w="3086" w:type="dxa"/>
            <w:shd w:val="clear" w:color="auto" w:fill="F7CAAC"/>
          </w:tcPr>
          <w:p w14:paraId="5A3FFE57" w14:textId="77777777" w:rsidR="00317DD9" w:rsidRPr="00882107" w:rsidRDefault="00317DD9" w:rsidP="00F8662A">
            <w:pPr>
              <w:jc w:val="both"/>
              <w:rPr>
                <w:b/>
              </w:rPr>
            </w:pPr>
            <w:r w:rsidRPr="00882107">
              <w:rPr>
                <w:b/>
              </w:rPr>
              <w:t>Stručná anotace předmětu</w:t>
            </w:r>
          </w:p>
        </w:tc>
        <w:tc>
          <w:tcPr>
            <w:tcW w:w="6769" w:type="dxa"/>
            <w:gridSpan w:val="7"/>
            <w:tcBorders>
              <w:bottom w:val="nil"/>
            </w:tcBorders>
          </w:tcPr>
          <w:p w14:paraId="640D337C" w14:textId="77777777" w:rsidR="00317DD9" w:rsidRPr="00882107" w:rsidRDefault="00317DD9" w:rsidP="00F8662A">
            <w:pPr>
              <w:jc w:val="both"/>
            </w:pPr>
          </w:p>
        </w:tc>
      </w:tr>
      <w:tr w:rsidR="00317DD9" w14:paraId="39E4ECC4" w14:textId="77777777" w:rsidTr="00F8662A">
        <w:trPr>
          <w:trHeight w:val="3938"/>
        </w:trPr>
        <w:tc>
          <w:tcPr>
            <w:tcW w:w="9855" w:type="dxa"/>
            <w:gridSpan w:val="8"/>
            <w:tcBorders>
              <w:top w:val="nil"/>
              <w:bottom w:val="single" w:sz="12" w:space="0" w:color="auto"/>
            </w:tcBorders>
          </w:tcPr>
          <w:p w14:paraId="7AACAEBA" w14:textId="77777777" w:rsidR="00317DD9" w:rsidRPr="00882107" w:rsidRDefault="00317DD9" w:rsidP="00F8662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14:paraId="4DB815FF" w14:textId="77777777" w:rsidR="00317DD9" w:rsidRPr="00882107" w:rsidRDefault="00317DD9" w:rsidP="00F8662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14:paraId="2A30BE5D" w14:textId="77777777" w:rsidR="00317DD9" w:rsidRPr="00882107" w:rsidRDefault="00317DD9" w:rsidP="00F8662A">
            <w:pPr>
              <w:jc w:val="both"/>
            </w:pPr>
            <w:r w:rsidRPr="00882107">
              <w:t>Po absolvování předmětu budou studenti schopni pomocí těchto aplikací docílit rychlého nalezení optimální varianty problému a podpořit tak manažerské rozhodovací procesy.</w:t>
            </w:r>
          </w:p>
          <w:p w14:paraId="2B03D0C0" w14:textId="77777777" w:rsidR="00317DD9" w:rsidRPr="00882107" w:rsidRDefault="00317DD9" w:rsidP="00F8662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14:paraId="4C6C1C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Výpočet kořenů kvadratické rovnice</w:t>
            </w:r>
          </w:p>
          <w:p w14:paraId="6A9BE5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Trendová analýza</w:t>
            </w:r>
          </w:p>
          <w:p w14:paraId="79CDFCC3"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Analýza Dow Jonesova indexu </w:t>
            </w:r>
          </w:p>
          <w:p w14:paraId="6E66CE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funkce, hodnocení investice </w:t>
            </w:r>
          </w:p>
          <w:p w14:paraId="791A97DF"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funkcí TC, TR, MR, maximalizace zisku</w:t>
            </w:r>
          </w:p>
          <w:p w14:paraId="0C415102"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Stanovení optimálního portfolia akcií</w:t>
            </w:r>
          </w:p>
          <w:p w14:paraId="40CD6B1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Citlivostní analýza</w:t>
            </w:r>
          </w:p>
          <w:p w14:paraId="2392B930"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Integrační metody - Výpočet ceny nového nátěru bazénu</w:t>
            </w:r>
          </w:p>
          <w:p w14:paraId="4ED719C3"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Vyhodnocení dotazníkového průzkumu - popisná statistika, korelační analýza</w:t>
            </w:r>
          </w:p>
          <w:p w14:paraId="2D0437F1"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Regresní analýza, práce s maticemi</w:t>
            </w:r>
          </w:p>
          <w:p w14:paraId="15E2D3D2"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výpisů telefonních hovorů</w:t>
            </w:r>
          </w:p>
        </w:tc>
      </w:tr>
      <w:tr w:rsidR="00317DD9" w14:paraId="1C4B2FCA" w14:textId="77777777" w:rsidTr="00F8662A">
        <w:trPr>
          <w:trHeight w:val="265"/>
        </w:trPr>
        <w:tc>
          <w:tcPr>
            <w:tcW w:w="3653" w:type="dxa"/>
            <w:gridSpan w:val="2"/>
            <w:tcBorders>
              <w:top w:val="nil"/>
            </w:tcBorders>
            <w:shd w:val="clear" w:color="auto" w:fill="F7CAAC"/>
          </w:tcPr>
          <w:p w14:paraId="1E5BEE00" w14:textId="77777777" w:rsidR="00317DD9" w:rsidRPr="00882107" w:rsidRDefault="00317DD9" w:rsidP="00F8662A">
            <w:pPr>
              <w:jc w:val="both"/>
            </w:pPr>
            <w:r w:rsidRPr="00882107">
              <w:rPr>
                <w:b/>
              </w:rPr>
              <w:t>Studijní literatura a studijní pomůcky</w:t>
            </w:r>
          </w:p>
        </w:tc>
        <w:tc>
          <w:tcPr>
            <w:tcW w:w="6202" w:type="dxa"/>
            <w:gridSpan w:val="6"/>
            <w:tcBorders>
              <w:top w:val="nil"/>
              <w:bottom w:val="nil"/>
            </w:tcBorders>
          </w:tcPr>
          <w:p w14:paraId="47C644D3" w14:textId="77777777" w:rsidR="00317DD9" w:rsidRPr="00882107" w:rsidRDefault="00317DD9" w:rsidP="00F8662A">
            <w:pPr>
              <w:jc w:val="both"/>
            </w:pPr>
          </w:p>
        </w:tc>
      </w:tr>
      <w:tr w:rsidR="00317DD9" w14:paraId="32876E6F" w14:textId="77777777" w:rsidTr="00F8662A">
        <w:trPr>
          <w:trHeight w:val="1497"/>
        </w:trPr>
        <w:tc>
          <w:tcPr>
            <w:tcW w:w="9855" w:type="dxa"/>
            <w:gridSpan w:val="8"/>
            <w:tcBorders>
              <w:top w:val="nil"/>
            </w:tcBorders>
          </w:tcPr>
          <w:p w14:paraId="0B7529C2" w14:textId="77777777" w:rsidR="00317DD9" w:rsidRPr="00882107" w:rsidRDefault="00317DD9" w:rsidP="00F8662A">
            <w:pPr>
              <w:rPr>
                <w:b/>
              </w:rPr>
            </w:pPr>
            <w:r w:rsidRPr="00882107">
              <w:rPr>
                <w:b/>
              </w:rPr>
              <w:t>Povinná literatura</w:t>
            </w:r>
          </w:p>
          <w:p w14:paraId="28CFB4FF" w14:textId="77777777" w:rsidR="00317DD9" w:rsidRPr="00882107" w:rsidRDefault="00317DD9" w:rsidP="00F8662A">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14:paraId="435F52FC" w14:textId="77777777" w:rsidR="00317DD9" w:rsidRPr="00882107" w:rsidRDefault="00317DD9" w:rsidP="00F8662A">
            <w:pPr>
              <w:jc w:val="both"/>
            </w:pPr>
            <w:r w:rsidRPr="00882107">
              <w:t>REMENYI, D., ONOFREI, G., ENGLISH, J. </w:t>
            </w:r>
            <w:r w:rsidRPr="00882107">
              <w:rPr>
                <w:i/>
              </w:rPr>
              <w:t>An introduction to statistics using Microsoft Excel</w:t>
            </w:r>
            <w:r w:rsidRPr="00882107">
              <w:t>. Reading, UK: Academic Publishing, 2010, 212 s. ISBN 978-1-906638-55-9.</w:t>
            </w:r>
          </w:p>
          <w:p w14:paraId="3AFF57CD" w14:textId="77777777" w:rsidR="00317DD9" w:rsidRPr="00882107" w:rsidRDefault="00317DD9" w:rsidP="00F8662A">
            <w:pPr>
              <w:jc w:val="both"/>
              <w:rPr>
                <w:b/>
              </w:rPr>
            </w:pPr>
            <w:r w:rsidRPr="00882107">
              <w:rPr>
                <w:b/>
              </w:rPr>
              <w:t>Doporučená literatura</w:t>
            </w:r>
          </w:p>
          <w:p w14:paraId="70D82D89" w14:textId="77777777" w:rsidR="00317DD9" w:rsidRPr="00882107" w:rsidRDefault="00317DD9" w:rsidP="00F8662A">
            <w:pPr>
              <w:jc w:val="both"/>
            </w:pPr>
            <w:r w:rsidRPr="00882107">
              <w:t>LIENGME, B. V. </w:t>
            </w:r>
            <w:r w:rsidRPr="00882107">
              <w:rPr>
                <w:i/>
              </w:rPr>
              <w:t>A guide to Microsoft Excel 2007 for scientists and engineers</w:t>
            </w:r>
            <w:r w:rsidRPr="00882107">
              <w:t>. Amsterdam: Academic Press/Elsevier, 2009, 326 s. ISBN 978-0-12-374623-8.</w:t>
            </w:r>
          </w:p>
          <w:p w14:paraId="3057C759" w14:textId="77777777" w:rsidR="00317DD9" w:rsidRPr="00882107" w:rsidRDefault="00317DD9" w:rsidP="00F8662A">
            <w:pPr>
              <w:jc w:val="both"/>
            </w:pPr>
            <w:r w:rsidRPr="00882107">
              <w:t>TRIOLA, M. F. </w:t>
            </w:r>
            <w:r w:rsidRPr="00882107">
              <w:rPr>
                <w:i/>
              </w:rPr>
              <w:t>Elementary statistics using Excel</w:t>
            </w:r>
            <w:r w:rsidRPr="00882107">
              <w:t>. 4th ed. Boston: Addision-Wesley, 2010, 887 s. ISBN 978-0-321-56496-2.</w:t>
            </w:r>
          </w:p>
        </w:tc>
      </w:tr>
      <w:tr w:rsidR="00317DD9" w14:paraId="0F356D03"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A46EA5" w14:textId="77777777" w:rsidR="00317DD9" w:rsidRPr="00882107" w:rsidRDefault="00317DD9" w:rsidP="00F8662A">
            <w:pPr>
              <w:jc w:val="center"/>
              <w:rPr>
                <w:b/>
              </w:rPr>
            </w:pPr>
            <w:r w:rsidRPr="00882107">
              <w:rPr>
                <w:b/>
              </w:rPr>
              <w:t>Informace ke kombinované nebo distanční formě</w:t>
            </w:r>
          </w:p>
        </w:tc>
      </w:tr>
      <w:tr w:rsidR="00317DD9" w14:paraId="0136354A" w14:textId="77777777" w:rsidTr="00F8662A">
        <w:tc>
          <w:tcPr>
            <w:tcW w:w="4787" w:type="dxa"/>
            <w:gridSpan w:val="3"/>
            <w:tcBorders>
              <w:top w:val="single" w:sz="2" w:space="0" w:color="auto"/>
            </w:tcBorders>
            <w:shd w:val="clear" w:color="auto" w:fill="F7CAAC"/>
          </w:tcPr>
          <w:p w14:paraId="0FA3C0FE" w14:textId="77777777" w:rsidR="00317DD9" w:rsidRPr="00882107" w:rsidRDefault="00317DD9" w:rsidP="00F8662A">
            <w:pPr>
              <w:jc w:val="both"/>
            </w:pPr>
            <w:r w:rsidRPr="00882107">
              <w:rPr>
                <w:b/>
              </w:rPr>
              <w:t>Rozsah konzultací (soustředění)</w:t>
            </w:r>
          </w:p>
        </w:tc>
        <w:tc>
          <w:tcPr>
            <w:tcW w:w="889" w:type="dxa"/>
            <w:tcBorders>
              <w:top w:val="single" w:sz="2" w:space="0" w:color="auto"/>
            </w:tcBorders>
          </w:tcPr>
          <w:p w14:paraId="182F8CE5" w14:textId="77777777" w:rsidR="00317DD9" w:rsidRPr="00882107" w:rsidRDefault="00317DD9" w:rsidP="00F8662A">
            <w:pPr>
              <w:jc w:val="both"/>
            </w:pPr>
          </w:p>
        </w:tc>
        <w:tc>
          <w:tcPr>
            <w:tcW w:w="4179" w:type="dxa"/>
            <w:gridSpan w:val="4"/>
            <w:tcBorders>
              <w:top w:val="single" w:sz="2" w:space="0" w:color="auto"/>
            </w:tcBorders>
            <w:shd w:val="clear" w:color="auto" w:fill="F7CAAC"/>
          </w:tcPr>
          <w:p w14:paraId="733CDEA4" w14:textId="77777777" w:rsidR="00317DD9" w:rsidRPr="00882107" w:rsidRDefault="00317DD9" w:rsidP="00F8662A">
            <w:pPr>
              <w:jc w:val="both"/>
              <w:rPr>
                <w:b/>
              </w:rPr>
            </w:pPr>
            <w:r w:rsidRPr="00882107">
              <w:rPr>
                <w:b/>
              </w:rPr>
              <w:t xml:space="preserve">hodin </w:t>
            </w:r>
          </w:p>
        </w:tc>
      </w:tr>
      <w:tr w:rsidR="00317DD9" w14:paraId="7DCAA155" w14:textId="77777777" w:rsidTr="00F8662A">
        <w:tc>
          <w:tcPr>
            <w:tcW w:w="9855" w:type="dxa"/>
            <w:gridSpan w:val="8"/>
            <w:shd w:val="clear" w:color="auto" w:fill="F7CAAC"/>
          </w:tcPr>
          <w:p w14:paraId="17A7072A" w14:textId="77777777" w:rsidR="00317DD9" w:rsidRPr="00882107" w:rsidRDefault="00317DD9" w:rsidP="00F8662A">
            <w:pPr>
              <w:jc w:val="both"/>
              <w:rPr>
                <w:b/>
              </w:rPr>
            </w:pPr>
            <w:r w:rsidRPr="00882107">
              <w:rPr>
                <w:b/>
              </w:rPr>
              <w:t>Informace o způsobu kontaktu s vyučujícím</w:t>
            </w:r>
          </w:p>
        </w:tc>
      </w:tr>
      <w:tr w:rsidR="00317DD9" w14:paraId="432C054E" w14:textId="77777777" w:rsidTr="00F8662A">
        <w:trPr>
          <w:trHeight w:val="708"/>
        </w:trPr>
        <w:tc>
          <w:tcPr>
            <w:tcW w:w="9855" w:type="dxa"/>
            <w:gridSpan w:val="8"/>
          </w:tcPr>
          <w:p w14:paraId="619C45BB" w14:textId="77777777" w:rsidR="00317DD9" w:rsidRPr="00882107" w:rsidRDefault="00317DD9" w:rsidP="00F8662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E18C7A" w14:textId="77777777" w:rsidR="00882107" w:rsidRDefault="00882107">
      <w:pPr>
        <w:rPr>
          <w:del w:id="2735" w:author="Pavla Trefilová" w:date="2019-11-18T17:19:00Z"/>
        </w:rPr>
      </w:pPr>
    </w:p>
    <w:p w14:paraId="5ED70E0B" w14:textId="77777777" w:rsidR="00882107" w:rsidRDefault="00882107">
      <w:pPr>
        <w:rPr>
          <w:del w:id="2736" w:author="Pavla Trefilová" w:date="2019-11-18T17:19:00Z"/>
        </w:rPr>
      </w:pPr>
      <w:del w:id="2737" w:author="Pavla Trefilová" w:date="2019-11-18T17:19:00Z">
        <w:r>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3B70" w14:paraId="388CB34A" w14:textId="77777777" w:rsidTr="00F8662A">
        <w:tc>
          <w:tcPr>
            <w:tcW w:w="9855" w:type="dxa"/>
            <w:gridSpan w:val="8"/>
            <w:tcBorders>
              <w:bottom w:val="double" w:sz="4" w:space="0" w:color="auto"/>
            </w:tcBorders>
            <w:shd w:val="clear" w:color="auto" w:fill="BDD6EE"/>
          </w:tcPr>
          <w:p w14:paraId="0DB6CABF" w14:textId="77777777" w:rsidR="00043B70" w:rsidRDefault="00043B70" w:rsidP="00F8662A">
            <w:pPr>
              <w:jc w:val="both"/>
              <w:rPr>
                <w:b/>
                <w:sz w:val="28"/>
              </w:rPr>
            </w:pPr>
            <w:r>
              <w:lastRenderedPageBreak/>
              <w:br w:type="page"/>
            </w:r>
            <w:r>
              <w:rPr>
                <w:b/>
                <w:sz w:val="28"/>
              </w:rPr>
              <w:t>B-III – Charakteristika studijního předmětu</w:t>
            </w:r>
          </w:p>
        </w:tc>
      </w:tr>
      <w:tr w:rsidR="00043B70" w14:paraId="071DD7AA" w14:textId="77777777" w:rsidTr="00F8662A">
        <w:tc>
          <w:tcPr>
            <w:tcW w:w="3086" w:type="dxa"/>
            <w:tcBorders>
              <w:top w:val="double" w:sz="4" w:space="0" w:color="auto"/>
            </w:tcBorders>
            <w:shd w:val="clear" w:color="auto" w:fill="F7CAAC"/>
          </w:tcPr>
          <w:p w14:paraId="08C6F6AD" w14:textId="77777777" w:rsidR="00043B70" w:rsidRPr="00882107" w:rsidRDefault="00043B70" w:rsidP="00F8662A">
            <w:pPr>
              <w:jc w:val="both"/>
              <w:rPr>
                <w:b/>
              </w:rPr>
            </w:pPr>
            <w:r w:rsidRPr="00882107">
              <w:rPr>
                <w:b/>
              </w:rPr>
              <w:t>Název studijního předmětu</w:t>
            </w:r>
          </w:p>
        </w:tc>
        <w:tc>
          <w:tcPr>
            <w:tcW w:w="6769" w:type="dxa"/>
            <w:gridSpan w:val="7"/>
            <w:tcBorders>
              <w:top w:val="double" w:sz="4" w:space="0" w:color="auto"/>
            </w:tcBorders>
          </w:tcPr>
          <w:p w14:paraId="53F207B0" w14:textId="77777777" w:rsidR="00043B70" w:rsidRPr="00882107" w:rsidRDefault="00043B70" w:rsidP="00F8662A">
            <w:pPr>
              <w:jc w:val="both"/>
            </w:pPr>
            <w:r w:rsidRPr="00882107">
              <w:t>Corporate Finance</w:t>
            </w:r>
          </w:p>
        </w:tc>
      </w:tr>
      <w:tr w:rsidR="00043B70" w14:paraId="5B5921BB" w14:textId="77777777" w:rsidTr="00F8662A">
        <w:trPr>
          <w:trHeight w:val="249"/>
        </w:trPr>
        <w:tc>
          <w:tcPr>
            <w:tcW w:w="3086" w:type="dxa"/>
            <w:shd w:val="clear" w:color="auto" w:fill="F7CAAC"/>
          </w:tcPr>
          <w:p w14:paraId="1EE73761" w14:textId="77777777" w:rsidR="00043B70" w:rsidRPr="00882107" w:rsidRDefault="00043B70" w:rsidP="00F8662A">
            <w:pPr>
              <w:jc w:val="both"/>
              <w:rPr>
                <w:b/>
              </w:rPr>
            </w:pPr>
            <w:r w:rsidRPr="00882107">
              <w:rPr>
                <w:b/>
              </w:rPr>
              <w:t>Typ předmětu</w:t>
            </w:r>
          </w:p>
        </w:tc>
        <w:tc>
          <w:tcPr>
            <w:tcW w:w="3406" w:type="dxa"/>
            <w:gridSpan w:val="4"/>
          </w:tcPr>
          <w:p w14:paraId="27443492" w14:textId="77777777" w:rsidR="00043B70" w:rsidRPr="00882107" w:rsidRDefault="00043B70" w:rsidP="00F8662A">
            <w:pPr>
              <w:jc w:val="both"/>
            </w:pPr>
            <w:r w:rsidRPr="00882107">
              <w:t>povinný „ZT“</w:t>
            </w:r>
          </w:p>
        </w:tc>
        <w:tc>
          <w:tcPr>
            <w:tcW w:w="2695" w:type="dxa"/>
            <w:gridSpan w:val="2"/>
            <w:shd w:val="clear" w:color="auto" w:fill="F7CAAC"/>
          </w:tcPr>
          <w:p w14:paraId="7EA17E95" w14:textId="77777777" w:rsidR="00043B70" w:rsidRPr="00882107" w:rsidRDefault="00043B70" w:rsidP="00F8662A">
            <w:pPr>
              <w:jc w:val="both"/>
            </w:pPr>
            <w:r w:rsidRPr="00882107">
              <w:rPr>
                <w:b/>
              </w:rPr>
              <w:t>doporučený ročník / semestr</w:t>
            </w:r>
          </w:p>
        </w:tc>
        <w:tc>
          <w:tcPr>
            <w:tcW w:w="668" w:type="dxa"/>
          </w:tcPr>
          <w:p w14:paraId="14820727" w14:textId="77777777" w:rsidR="00043B70" w:rsidRPr="00882107" w:rsidRDefault="00043B70" w:rsidP="00F8662A">
            <w:pPr>
              <w:jc w:val="both"/>
            </w:pPr>
            <w:r w:rsidRPr="00882107">
              <w:t>3/Z</w:t>
            </w:r>
          </w:p>
        </w:tc>
      </w:tr>
      <w:tr w:rsidR="00043B70" w14:paraId="7ACBFB05" w14:textId="77777777" w:rsidTr="00F8662A">
        <w:tc>
          <w:tcPr>
            <w:tcW w:w="3086" w:type="dxa"/>
            <w:shd w:val="clear" w:color="auto" w:fill="F7CAAC"/>
          </w:tcPr>
          <w:p w14:paraId="056FF67A" w14:textId="77777777" w:rsidR="00043B70" w:rsidRPr="00882107" w:rsidRDefault="00043B70" w:rsidP="00F8662A">
            <w:pPr>
              <w:jc w:val="both"/>
              <w:rPr>
                <w:b/>
              </w:rPr>
            </w:pPr>
            <w:r w:rsidRPr="00882107">
              <w:rPr>
                <w:b/>
              </w:rPr>
              <w:t>Rozsah studijního předmětu</w:t>
            </w:r>
          </w:p>
        </w:tc>
        <w:tc>
          <w:tcPr>
            <w:tcW w:w="1701" w:type="dxa"/>
            <w:gridSpan w:val="2"/>
          </w:tcPr>
          <w:p w14:paraId="334F5D3E" w14:textId="77777777" w:rsidR="00043B70" w:rsidRPr="00882107" w:rsidRDefault="00043B70" w:rsidP="00F8662A">
            <w:pPr>
              <w:jc w:val="both"/>
            </w:pPr>
            <w:r w:rsidRPr="00882107">
              <w:t>26p + 26s</w:t>
            </w:r>
          </w:p>
        </w:tc>
        <w:tc>
          <w:tcPr>
            <w:tcW w:w="889" w:type="dxa"/>
            <w:shd w:val="clear" w:color="auto" w:fill="F7CAAC"/>
          </w:tcPr>
          <w:p w14:paraId="06B8F2D6" w14:textId="77777777" w:rsidR="00043B70" w:rsidRPr="00882107" w:rsidRDefault="00043B70" w:rsidP="00F8662A">
            <w:pPr>
              <w:jc w:val="both"/>
              <w:rPr>
                <w:b/>
              </w:rPr>
            </w:pPr>
            <w:r w:rsidRPr="00882107">
              <w:rPr>
                <w:b/>
              </w:rPr>
              <w:t xml:space="preserve">hod. </w:t>
            </w:r>
          </w:p>
        </w:tc>
        <w:tc>
          <w:tcPr>
            <w:tcW w:w="816" w:type="dxa"/>
          </w:tcPr>
          <w:p w14:paraId="0048B105" w14:textId="77777777" w:rsidR="00043B70" w:rsidRPr="00882107" w:rsidRDefault="00043B70" w:rsidP="00F8662A">
            <w:pPr>
              <w:jc w:val="both"/>
            </w:pPr>
            <w:r w:rsidRPr="00882107">
              <w:t>52</w:t>
            </w:r>
          </w:p>
        </w:tc>
        <w:tc>
          <w:tcPr>
            <w:tcW w:w="2156" w:type="dxa"/>
            <w:shd w:val="clear" w:color="auto" w:fill="F7CAAC"/>
          </w:tcPr>
          <w:p w14:paraId="7FBBC5E9" w14:textId="77777777" w:rsidR="00043B70" w:rsidRPr="00882107" w:rsidRDefault="00043B70" w:rsidP="00F8662A">
            <w:pPr>
              <w:jc w:val="both"/>
              <w:rPr>
                <w:b/>
              </w:rPr>
            </w:pPr>
            <w:r w:rsidRPr="00882107">
              <w:rPr>
                <w:b/>
              </w:rPr>
              <w:t>kreditů</w:t>
            </w:r>
          </w:p>
        </w:tc>
        <w:tc>
          <w:tcPr>
            <w:tcW w:w="1207" w:type="dxa"/>
            <w:gridSpan w:val="2"/>
          </w:tcPr>
          <w:p w14:paraId="61A46538" w14:textId="77777777" w:rsidR="00043B70" w:rsidRPr="00882107" w:rsidRDefault="00043B70" w:rsidP="00F8662A">
            <w:pPr>
              <w:jc w:val="both"/>
            </w:pPr>
            <w:r w:rsidRPr="00882107">
              <w:t>6</w:t>
            </w:r>
          </w:p>
        </w:tc>
      </w:tr>
      <w:tr w:rsidR="00043B70" w14:paraId="6FDC1FA1" w14:textId="77777777" w:rsidTr="00F8662A">
        <w:tc>
          <w:tcPr>
            <w:tcW w:w="3086" w:type="dxa"/>
            <w:shd w:val="clear" w:color="auto" w:fill="F7CAAC"/>
          </w:tcPr>
          <w:p w14:paraId="7E69DB4F" w14:textId="77777777" w:rsidR="00043B70" w:rsidRPr="00882107" w:rsidRDefault="00043B70" w:rsidP="00F8662A">
            <w:pPr>
              <w:jc w:val="both"/>
              <w:rPr>
                <w:b/>
              </w:rPr>
            </w:pPr>
            <w:r w:rsidRPr="00882107">
              <w:rPr>
                <w:b/>
              </w:rPr>
              <w:t>Prerekvizity, korekvizity, ekvivalence</w:t>
            </w:r>
          </w:p>
        </w:tc>
        <w:tc>
          <w:tcPr>
            <w:tcW w:w="6769" w:type="dxa"/>
            <w:gridSpan w:val="7"/>
          </w:tcPr>
          <w:p w14:paraId="3E0F6680" w14:textId="77777777" w:rsidR="00043B70" w:rsidRPr="00882107" w:rsidRDefault="00043B70" w:rsidP="00F8662A">
            <w:pPr>
              <w:jc w:val="both"/>
            </w:pPr>
          </w:p>
        </w:tc>
      </w:tr>
      <w:tr w:rsidR="00043B70" w14:paraId="6ACD5017" w14:textId="77777777" w:rsidTr="00F8662A">
        <w:tc>
          <w:tcPr>
            <w:tcW w:w="3086" w:type="dxa"/>
            <w:shd w:val="clear" w:color="auto" w:fill="F7CAAC"/>
          </w:tcPr>
          <w:p w14:paraId="6AB6493D" w14:textId="77777777" w:rsidR="00043B70" w:rsidRPr="00882107" w:rsidRDefault="00043B70" w:rsidP="00F8662A">
            <w:pPr>
              <w:jc w:val="both"/>
              <w:rPr>
                <w:b/>
              </w:rPr>
            </w:pPr>
            <w:r w:rsidRPr="00882107">
              <w:rPr>
                <w:b/>
              </w:rPr>
              <w:t>Způsob ověření studijních výsledků</w:t>
            </w:r>
          </w:p>
        </w:tc>
        <w:tc>
          <w:tcPr>
            <w:tcW w:w="3406" w:type="dxa"/>
            <w:gridSpan w:val="4"/>
          </w:tcPr>
          <w:p w14:paraId="6E249CC6" w14:textId="77777777" w:rsidR="00043B70" w:rsidRPr="00882107" w:rsidRDefault="00043B70" w:rsidP="00F8662A">
            <w:pPr>
              <w:jc w:val="both"/>
            </w:pPr>
            <w:r w:rsidRPr="00882107">
              <w:t>zápočet, zkouška</w:t>
            </w:r>
          </w:p>
        </w:tc>
        <w:tc>
          <w:tcPr>
            <w:tcW w:w="2156" w:type="dxa"/>
            <w:shd w:val="clear" w:color="auto" w:fill="F7CAAC"/>
          </w:tcPr>
          <w:p w14:paraId="0D9F3C30" w14:textId="77777777" w:rsidR="00043B70" w:rsidRPr="00882107" w:rsidRDefault="00043B70" w:rsidP="00F8662A">
            <w:pPr>
              <w:jc w:val="both"/>
              <w:rPr>
                <w:b/>
              </w:rPr>
            </w:pPr>
            <w:r w:rsidRPr="00882107">
              <w:rPr>
                <w:b/>
              </w:rPr>
              <w:t>Forma výuky</w:t>
            </w:r>
          </w:p>
        </w:tc>
        <w:tc>
          <w:tcPr>
            <w:tcW w:w="1207" w:type="dxa"/>
            <w:gridSpan w:val="2"/>
          </w:tcPr>
          <w:p w14:paraId="30D4B26A" w14:textId="77777777" w:rsidR="00043B70" w:rsidRPr="00882107" w:rsidRDefault="00043B70" w:rsidP="00F8662A">
            <w:pPr>
              <w:jc w:val="both"/>
            </w:pPr>
            <w:r w:rsidRPr="00882107">
              <w:t>přednáška, seminář</w:t>
            </w:r>
          </w:p>
        </w:tc>
      </w:tr>
      <w:tr w:rsidR="00043B70" w14:paraId="42D3C264" w14:textId="77777777" w:rsidTr="00F8662A">
        <w:tc>
          <w:tcPr>
            <w:tcW w:w="3086" w:type="dxa"/>
            <w:shd w:val="clear" w:color="auto" w:fill="F7CAAC"/>
          </w:tcPr>
          <w:p w14:paraId="61867C69" w14:textId="77777777" w:rsidR="00043B70" w:rsidRPr="00882107" w:rsidRDefault="00043B70" w:rsidP="00F8662A">
            <w:pPr>
              <w:jc w:val="both"/>
              <w:rPr>
                <w:b/>
              </w:rPr>
            </w:pPr>
            <w:r w:rsidRPr="00882107">
              <w:rPr>
                <w:b/>
              </w:rPr>
              <w:t>Forma způsobu ověření studijních výsledků a další požadavky na studenta</w:t>
            </w:r>
          </w:p>
        </w:tc>
        <w:tc>
          <w:tcPr>
            <w:tcW w:w="6769" w:type="dxa"/>
            <w:gridSpan w:val="7"/>
            <w:tcBorders>
              <w:bottom w:val="nil"/>
            </w:tcBorders>
          </w:tcPr>
          <w:p w14:paraId="7F5FC44C" w14:textId="77777777" w:rsidR="00043B70" w:rsidRPr="00882107" w:rsidRDefault="00043B70" w:rsidP="00F8662A">
            <w:pPr>
              <w:jc w:val="both"/>
            </w:pPr>
            <w:r w:rsidRPr="00882107">
              <w:t>Způsob zakončení předmětu – zápočet, zkouška</w:t>
            </w:r>
          </w:p>
          <w:p w14:paraId="17FA96FE" w14:textId="77777777" w:rsidR="00043B70" w:rsidRDefault="00043B70" w:rsidP="00F8662A">
            <w:pPr>
              <w:jc w:val="both"/>
            </w:pPr>
            <w:r w:rsidRPr="00882107">
              <w:t>Požadavky k zápočtu:</w:t>
            </w:r>
            <w:r>
              <w:t xml:space="preserve"> </w:t>
            </w:r>
            <w:r w:rsidRPr="00882107">
              <w:t>aktivní účast na seminářích (minimálně 80% přítomnost)</w:t>
            </w:r>
            <w:r>
              <w:t xml:space="preserve">; </w:t>
            </w:r>
            <w:r w:rsidRPr="00882107">
              <w:t>aktivní využití e-learningového systému Moodle včetně úspěšného splnění testů v rámci jednotlivých modulů</w:t>
            </w:r>
            <w:r>
              <w:t xml:space="preserve">; </w:t>
            </w:r>
            <w:r w:rsidRPr="00882107">
              <w:t>vypracování seminární práce (Finanční analýza vybraného podniku) a prezentace její dílčí části na semináři</w:t>
            </w:r>
            <w:r>
              <w:t>.</w:t>
            </w:r>
          </w:p>
          <w:p w14:paraId="037F39A9" w14:textId="77777777" w:rsidR="00043B70" w:rsidRPr="00882107" w:rsidRDefault="00043B70" w:rsidP="00F8662A">
            <w:pPr>
              <w:jc w:val="both"/>
            </w:pPr>
            <w:r w:rsidRPr="00882107">
              <w:t>Požadavky ke zkoušce:</w:t>
            </w:r>
            <w:r>
              <w:t xml:space="preserve"> </w:t>
            </w:r>
            <w:r w:rsidRPr="00882107">
              <w:t>Předpokladem ke zkoušce je získání zápočtu po splnění výše uvedených povinností. Zkouška má formu písemnou, obsahem zkoušky jsou témata přednášek a seminářů. Z maximálního možného počtu dosažitelných bodů musí být dosaženo alespoň 60% úspěšnosti.</w:t>
            </w:r>
          </w:p>
        </w:tc>
      </w:tr>
      <w:tr w:rsidR="00043B70" w14:paraId="2015AE74" w14:textId="77777777" w:rsidTr="00F8662A">
        <w:trPr>
          <w:trHeight w:val="70"/>
        </w:trPr>
        <w:tc>
          <w:tcPr>
            <w:tcW w:w="9855" w:type="dxa"/>
            <w:gridSpan w:val="8"/>
            <w:tcBorders>
              <w:top w:val="nil"/>
            </w:tcBorders>
          </w:tcPr>
          <w:p w14:paraId="50D5406E" w14:textId="77777777" w:rsidR="00043B70" w:rsidRPr="00882107" w:rsidRDefault="00043B70" w:rsidP="00F8662A">
            <w:pPr>
              <w:jc w:val="both"/>
            </w:pPr>
          </w:p>
        </w:tc>
      </w:tr>
      <w:tr w:rsidR="00043B70" w14:paraId="24AB6377" w14:textId="77777777" w:rsidTr="00F8662A">
        <w:trPr>
          <w:trHeight w:val="197"/>
        </w:trPr>
        <w:tc>
          <w:tcPr>
            <w:tcW w:w="3086" w:type="dxa"/>
            <w:tcBorders>
              <w:top w:val="nil"/>
            </w:tcBorders>
            <w:shd w:val="clear" w:color="auto" w:fill="F7CAAC"/>
          </w:tcPr>
          <w:p w14:paraId="7AD26098" w14:textId="77777777" w:rsidR="00043B70" w:rsidRPr="00882107" w:rsidRDefault="00043B70" w:rsidP="00F8662A">
            <w:pPr>
              <w:jc w:val="both"/>
              <w:rPr>
                <w:b/>
              </w:rPr>
            </w:pPr>
            <w:r w:rsidRPr="00882107">
              <w:rPr>
                <w:b/>
              </w:rPr>
              <w:t>Garant předmětu</w:t>
            </w:r>
          </w:p>
        </w:tc>
        <w:tc>
          <w:tcPr>
            <w:tcW w:w="6769" w:type="dxa"/>
            <w:gridSpan w:val="7"/>
            <w:tcBorders>
              <w:top w:val="nil"/>
            </w:tcBorders>
          </w:tcPr>
          <w:p w14:paraId="73D099DB" w14:textId="77777777" w:rsidR="00043B70" w:rsidRPr="00882107" w:rsidRDefault="00043B70" w:rsidP="00F8662A">
            <w:pPr>
              <w:jc w:val="both"/>
            </w:pPr>
            <w:r w:rsidRPr="00882107">
              <w:t>doc. Ing. Adriana Knápková, Ph.D.</w:t>
            </w:r>
          </w:p>
        </w:tc>
      </w:tr>
      <w:tr w:rsidR="00043B70" w14:paraId="29B03661" w14:textId="77777777" w:rsidTr="00F8662A">
        <w:trPr>
          <w:trHeight w:val="243"/>
        </w:trPr>
        <w:tc>
          <w:tcPr>
            <w:tcW w:w="3086" w:type="dxa"/>
            <w:tcBorders>
              <w:top w:val="nil"/>
            </w:tcBorders>
            <w:shd w:val="clear" w:color="auto" w:fill="F7CAAC"/>
          </w:tcPr>
          <w:p w14:paraId="5E139E47" w14:textId="77777777" w:rsidR="00043B70" w:rsidRPr="00882107" w:rsidRDefault="00043B70" w:rsidP="00F8662A">
            <w:pPr>
              <w:jc w:val="both"/>
              <w:rPr>
                <w:b/>
              </w:rPr>
            </w:pPr>
            <w:r w:rsidRPr="00882107">
              <w:rPr>
                <w:b/>
              </w:rPr>
              <w:t>Zapojení garanta do výuky předmětu</w:t>
            </w:r>
          </w:p>
        </w:tc>
        <w:tc>
          <w:tcPr>
            <w:tcW w:w="6769" w:type="dxa"/>
            <w:gridSpan w:val="7"/>
            <w:tcBorders>
              <w:top w:val="nil"/>
            </w:tcBorders>
          </w:tcPr>
          <w:p w14:paraId="31ABDFA9" w14:textId="77777777" w:rsidR="00043B70" w:rsidRPr="00882107" w:rsidRDefault="00043B70" w:rsidP="00F8662A">
            <w:pPr>
              <w:jc w:val="both"/>
            </w:pPr>
            <w:r w:rsidRPr="00882107">
              <w:t xml:space="preserve">Garant se podílí na přednášení v rozsahu </w:t>
            </w:r>
            <w:r>
              <w:t>6</w:t>
            </w:r>
            <w:r w:rsidRPr="00882107">
              <w:t>0 %, dále stanovuje koncepci seminářů a dohlíží na jejich jednotné vedení.</w:t>
            </w:r>
          </w:p>
        </w:tc>
      </w:tr>
      <w:tr w:rsidR="00043B70" w14:paraId="6C32BD66" w14:textId="77777777" w:rsidTr="00F8662A">
        <w:tc>
          <w:tcPr>
            <w:tcW w:w="3086" w:type="dxa"/>
            <w:shd w:val="clear" w:color="auto" w:fill="F7CAAC"/>
          </w:tcPr>
          <w:p w14:paraId="6822F4DD" w14:textId="77777777" w:rsidR="00043B70" w:rsidRPr="00882107" w:rsidRDefault="00043B70" w:rsidP="00F8662A">
            <w:pPr>
              <w:jc w:val="both"/>
              <w:rPr>
                <w:b/>
              </w:rPr>
            </w:pPr>
            <w:r w:rsidRPr="00882107">
              <w:rPr>
                <w:b/>
              </w:rPr>
              <w:t>Vyučující</w:t>
            </w:r>
          </w:p>
        </w:tc>
        <w:tc>
          <w:tcPr>
            <w:tcW w:w="6769" w:type="dxa"/>
            <w:gridSpan w:val="7"/>
            <w:tcBorders>
              <w:bottom w:val="nil"/>
            </w:tcBorders>
          </w:tcPr>
          <w:p w14:paraId="2018A305" w14:textId="77777777" w:rsidR="00043B70" w:rsidRPr="00882107" w:rsidRDefault="00043B70" w:rsidP="00F8662A">
            <w:pPr>
              <w:jc w:val="both"/>
            </w:pPr>
            <w:r w:rsidRPr="00882107">
              <w:t xml:space="preserve">doc. Ing. Adriana Knápková, Ph.D. </w:t>
            </w:r>
            <w:r w:rsidRPr="008271D7">
              <w:t xml:space="preserve">– přednášky </w:t>
            </w:r>
            <w:r w:rsidRPr="00882107">
              <w:t>(</w:t>
            </w:r>
            <w:r>
              <w:t>6</w:t>
            </w:r>
            <w:r w:rsidRPr="00882107">
              <w:t xml:space="preserve">0%), Ing. Přemysl Pálka, Ph.D. </w:t>
            </w:r>
            <w:r w:rsidRPr="008271D7">
              <w:t xml:space="preserve">– přednášky </w:t>
            </w:r>
            <w:r w:rsidRPr="00882107">
              <w:t>(</w:t>
            </w:r>
            <w:r>
              <w:t>4</w:t>
            </w:r>
            <w:r w:rsidRPr="00882107">
              <w:t>0%)</w:t>
            </w:r>
          </w:p>
        </w:tc>
      </w:tr>
      <w:tr w:rsidR="00043B70" w14:paraId="0E6E1AF5" w14:textId="77777777" w:rsidTr="00F8662A">
        <w:trPr>
          <w:trHeight w:val="88"/>
        </w:trPr>
        <w:tc>
          <w:tcPr>
            <w:tcW w:w="9855" w:type="dxa"/>
            <w:gridSpan w:val="8"/>
            <w:tcBorders>
              <w:top w:val="nil"/>
            </w:tcBorders>
          </w:tcPr>
          <w:p w14:paraId="7198CFF0" w14:textId="77777777" w:rsidR="00043B70" w:rsidRPr="004A46D7" w:rsidRDefault="00043B70" w:rsidP="00F8662A">
            <w:pPr>
              <w:jc w:val="both"/>
              <w:rPr>
                <w:sz w:val="16"/>
              </w:rPr>
            </w:pPr>
          </w:p>
        </w:tc>
      </w:tr>
      <w:tr w:rsidR="00043B70" w14:paraId="16BC0FAD" w14:textId="77777777" w:rsidTr="00F8662A">
        <w:tc>
          <w:tcPr>
            <w:tcW w:w="3086" w:type="dxa"/>
            <w:shd w:val="clear" w:color="auto" w:fill="F7CAAC"/>
          </w:tcPr>
          <w:p w14:paraId="310CEAB8" w14:textId="77777777" w:rsidR="00043B70" w:rsidRPr="00882107" w:rsidRDefault="00043B70" w:rsidP="00F8662A">
            <w:pPr>
              <w:jc w:val="both"/>
              <w:rPr>
                <w:b/>
              </w:rPr>
            </w:pPr>
            <w:r w:rsidRPr="00882107">
              <w:rPr>
                <w:b/>
              </w:rPr>
              <w:t>Stručná anotace předmětu</w:t>
            </w:r>
          </w:p>
        </w:tc>
        <w:tc>
          <w:tcPr>
            <w:tcW w:w="6769" w:type="dxa"/>
            <w:gridSpan w:val="7"/>
            <w:tcBorders>
              <w:bottom w:val="nil"/>
            </w:tcBorders>
          </w:tcPr>
          <w:p w14:paraId="579553C8" w14:textId="77777777" w:rsidR="00043B70" w:rsidRPr="00882107" w:rsidRDefault="00043B70" w:rsidP="00F8662A">
            <w:pPr>
              <w:jc w:val="both"/>
            </w:pPr>
          </w:p>
        </w:tc>
      </w:tr>
      <w:tr w:rsidR="00043B70" w14:paraId="118EAF8E" w14:textId="77777777" w:rsidTr="00F8662A">
        <w:trPr>
          <w:trHeight w:val="3938"/>
        </w:trPr>
        <w:tc>
          <w:tcPr>
            <w:tcW w:w="9855" w:type="dxa"/>
            <w:gridSpan w:val="8"/>
            <w:tcBorders>
              <w:top w:val="nil"/>
              <w:bottom w:val="single" w:sz="12" w:space="0" w:color="auto"/>
            </w:tcBorders>
          </w:tcPr>
          <w:p w14:paraId="47B22887" w14:textId="77777777" w:rsidR="00043B70" w:rsidRDefault="00043B70" w:rsidP="00F8662A">
            <w:pPr>
              <w:jc w:val="both"/>
            </w:pPr>
            <w:r w:rsidRPr="00882107">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18C9A43A" w14:textId="77777777" w:rsidR="00043B70" w:rsidRPr="00882107" w:rsidRDefault="00043B70" w:rsidP="00F8662A">
            <w:pPr>
              <w:jc w:val="both"/>
            </w:pPr>
            <w:r>
              <w:t>Obsah</w:t>
            </w:r>
          </w:p>
          <w:p w14:paraId="0AAE0F1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Charakteristika podnikových financí </w:t>
            </w:r>
          </w:p>
          <w:p w14:paraId="52861D9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Časová hodnota peněz a riziko ve finančním rozhodování </w:t>
            </w:r>
          </w:p>
          <w:p w14:paraId="7E2A8FE2"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Majetkov</w:t>
            </w:r>
            <w:r>
              <w:rPr>
                <w:rFonts w:ascii="Times New Roman" w:hAnsi="Times New Roman"/>
                <w:sz w:val="20"/>
                <w:szCs w:val="20"/>
              </w:rPr>
              <w:t>á a finanční struktura podniku</w:t>
            </w:r>
          </w:p>
          <w:p w14:paraId="41DEC35E"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Výnosy, náklady a zisk</w:t>
            </w:r>
          </w:p>
          <w:p w14:paraId="19F9C724"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Cash flow </w:t>
            </w:r>
          </w:p>
          <w:p w14:paraId="1E596953"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analýza podniku </w:t>
            </w:r>
          </w:p>
          <w:p w14:paraId="672A664C"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Řízení oběžného majetku </w:t>
            </w:r>
          </w:p>
          <w:p w14:paraId="60A366F2"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Zdroje a formy krátkodobého financování</w:t>
            </w:r>
          </w:p>
          <w:p w14:paraId="77B13CFC"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Investiční rozhodování </w:t>
            </w:r>
          </w:p>
          <w:p w14:paraId="657D7F0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Dlouhodobé financování investičního majetku </w:t>
            </w:r>
          </w:p>
          <w:p w14:paraId="1A7F8744"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Náklady kapitálu</w:t>
            </w:r>
          </w:p>
          <w:p w14:paraId="2974ED02"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Kapitálová struktura a její optimalizace </w:t>
            </w:r>
          </w:p>
          <w:p w14:paraId="05B52D23"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Podnikový zisk a dividendová politika </w:t>
            </w:r>
          </w:p>
          <w:p w14:paraId="12914F2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plánování </w:t>
            </w:r>
          </w:p>
          <w:p w14:paraId="6B96C19E"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Oceňování podniku</w:t>
            </w:r>
          </w:p>
        </w:tc>
      </w:tr>
      <w:tr w:rsidR="00043B70" w14:paraId="271D3B31" w14:textId="77777777" w:rsidTr="00F8662A">
        <w:trPr>
          <w:trHeight w:val="265"/>
        </w:trPr>
        <w:tc>
          <w:tcPr>
            <w:tcW w:w="3653" w:type="dxa"/>
            <w:gridSpan w:val="2"/>
            <w:tcBorders>
              <w:top w:val="nil"/>
            </w:tcBorders>
            <w:shd w:val="clear" w:color="auto" w:fill="F7CAAC"/>
          </w:tcPr>
          <w:p w14:paraId="29F19675" w14:textId="77777777" w:rsidR="00043B70" w:rsidRPr="00882107" w:rsidRDefault="00043B70" w:rsidP="00F8662A">
            <w:pPr>
              <w:jc w:val="both"/>
            </w:pPr>
            <w:r w:rsidRPr="00882107">
              <w:rPr>
                <w:b/>
              </w:rPr>
              <w:t>Studijní literatura a studijní pomůcky</w:t>
            </w:r>
          </w:p>
        </w:tc>
        <w:tc>
          <w:tcPr>
            <w:tcW w:w="6202" w:type="dxa"/>
            <w:gridSpan w:val="6"/>
            <w:tcBorders>
              <w:top w:val="nil"/>
              <w:bottom w:val="nil"/>
            </w:tcBorders>
          </w:tcPr>
          <w:p w14:paraId="3425BF00" w14:textId="77777777" w:rsidR="00043B70" w:rsidRPr="00882107" w:rsidRDefault="00043B70" w:rsidP="00F8662A">
            <w:pPr>
              <w:jc w:val="both"/>
            </w:pPr>
          </w:p>
        </w:tc>
      </w:tr>
      <w:tr w:rsidR="00043B70" w14:paraId="4A86B016" w14:textId="77777777" w:rsidTr="00F8662A">
        <w:trPr>
          <w:trHeight w:val="1497"/>
        </w:trPr>
        <w:tc>
          <w:tcPr>
            <w:tcW w:w="9855" w:type="dxa"/>
            <w:gridSpan w:val="8"/>
            <w:tcBorders>
              <w:top w:val="nil"/>
            </w:tcBorders>
          </w:tcPr>
          <w:p w14:paraId="277498A0" w14:textId="77777777" w:rsidR="00043B70" w:rsidRPr="00882107" w:rsidRDefault="00043B70" w:rsidP="00F8662A">
            <w:pPr>
              <w:jc w:val="both"/>
              <w:rPr>
                <w:b/>
              </w:rPr>
            </w:pPr>
            <w:r w:rsidRPr="00882107">
              <w:rPr>
                <w:b/>
              </w:rPr>
              <w:t>Povinná literatura</w:t>
            </w:r>
          </w:p>
          <w:p w14:paraId="3F0FF317" w14:textId="77777777" w:rsidR="00043B70" w:rsidRPr="00882107" w:rsidRDefault="00043B70" w:rsidP="00F8662A">
            <w:pPr>
              <w:jc w:val="both"/>
            </w:pPr>
            <w:r w:rsidRPr="00882107">
              <w:t xml:space="preserve">BREALEY, R. A., MYERS, S. C., ALLEN, F. </w:t>
            </w:r>
            <w:r w:rsidRPr="00882107">
              <w:rPr>
                <w:i/>
              </w:rPr>
              <w:t>Principles of corporate finance</w:t>
            </w:r>
            <w:r w:rsidRPr="00882107">
              <w:t>. Twelfth edition. New York: McGraw-Hill Education, 2017, 896 p. ISBN 978-1-259-25333-1.</w:t>
            </w:r>
          </w:p>
          <w:p w14:paraId="61ED7F56" w14:textId="77777777" w:rsidR="00043B70" w:rsidRPr="00882107" w:rsidRDefault="00043B70" w:rsidP="00F8662A">
            <w:pPr>
              <w:jc w:val="both"/>
            </w:pPr>
            <w:r w:rsidRPr="00882107">
              <w:t xml:space="preserve">ROSS, S. A., WESTERFIELD, R., JORDAN, B. D. </w:t>
            </w:r>
            <w:r w:rsidRPr="00882107">
              <w:rPr>
                <w:i/>
              </w:rPr>
              <w:t>Fundamentals of corporate finance</w:t>
            </w:r>
            <w:r w:rsidRPr="00882107">
              <w:t>. Eleventh edition. New York: McGraw-Hill Education, 2016, 913 p. ISBN 978-0-07-786170-4.</w:t>
            </w:r>
          </w:p>
          <w:p w14:paraId="6F3AF91B" w14:textId="77777777" w:rsidR="00043B70" w:rsidRPr="00882107" w:rsidRDefault="00043B70" w:rsidP="00F8662A">
            <w:pPr>
              <w:jc w:val="both"/>
              <w:rPr>
                <w:b/>
              </w:rPr>
            </w:pPr>
            <w:r w:rsidRPr="00882107">
              <w:rPr>
                <w:b/>
              </w:rPr>
              <w:t>Doporučená literatura</w:t>
            </w:r>
          </w:p>
          <w:p w14:paraId="44736C1B" w14:textId="77777777" w:rsidR="00043B70" w:rsidRPr="00882107" w:rsidRDefault="00043B70" w:rsidP="00F8662A">
            <w:pPr>
              <w:jc w:val="both"/>
            </w:pPr>
            <w:r w:rsidRPr="00882107">
              <w:t xml:space="preserve">BERK, J. B., DEMARZO, P. M. </w:t>
            </w:r>
            <w:r w:rsidRPr="00882107">
              <w:rPr>
                <w:i/>
              </w:rPr>
              <w:t>Corporate finance</w:t>
            </w:r>
            <w:r w:rsidRPr="00882107">
              <w:t>. Third edition. Harlow: Pearson Education Limited, 2014, 1104 p. ISBN 978-0-273-79202-4.</w:t>
            </w:r>
          </w:p>
          <w:p w14:paraId="1B0725D9" w14:textId="77777777" w:rsidR="00043B70" w:rsidRPr="00882107" w:rsidRDefault="00043B70" w:rsidP="00F8662A">
            <w:pPr>
              <w:jc w:val="both"/>
            </w:pPr>
            <w:r w:rsidRPr="00882107">
              <w:t xml:space="preserve">DAMODARAN, A. </w:t>
            </w:r>
            <w:r w:rsidRPr="00882107">
              <w:rPr>
                <w:i/>
              </w:rPr>
              <w:t>Applied corporate finance</w:t>
            </w:r>
            <w:r w:rsidRPr="00882107">
              <w:t>. 4th ed. Hoboken: Wiley, 2014, 583 p. ISBN 978-1-118-80893-1.</w:t>
            </w:r>
          </w:p>
          <w:p w14:paraId="7C43A7BB" w14:textId="77777777" w:rsidR="00043B70" w:rsidRPr="00882107" w:rsidRDefault="00043B70" w:rsidP="00F8662A">
            <w:pPr>
              <w:jc w:val="both"/>
            </w:pPr>
            <w:r w:rsidRPr="00882107">
              <w:t xml:space="preserve">DAMODARAN, A. </w:t>
            </w:r>
            <w:r w:rsidRPr="00882107">
              <w:rPr>
                <w:i/>
              </w:rPr>
              <w:t>Investment valuation: tools and techniques for determining the value of any asset</w:t>
            </w:r>
            <w:r w:rsidRPr="00882107">
              <w:t>. Third edition. Hoboken: Wiley, 2012, 874 p. ISBN 978-1-118-01152-2.</w:t>
            </w:r>
          </w:p>
        </w:tc>
      </w:tr>
      <w:tr w:rsidR="00043B70" w14:paraId="1AA28DC2"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1E1F46" w14:textId="77777777" w:rsidR="00043B70" w:rsidRPr="00882107" w:rsidRDefault="00043B70" w:rsidP="00F8662A">
            <w:pPr>
              <w:jc w:val="center"/>
              <w:rPr>
                <w:b/>
              </w:rPr>
            </w:pPr>
            <w:r w:rsidRPr="00882107">
              <w:rPr>
                <w:b/>
              </w:rPr>
              <w:t>Informace ke kombinované nebo distanční formě</w:t>
            </w:r>
          </w:p>
        </w:tc>
      </w:tr>
      <w:tr w:rsidR="00043B70" w14:paraId="5B598568" w14:textId="77777777" w:rsidTr="00F8662A">
        <w:tc>
          <w:tcPr>
            <w:tcW w:w="4787" w:type="dxa"/>
            <w:gridSpan w:val="3"/>
            <w:tcBorders>
              <w:top w:val="single" w:sz="2" w:space="0" w:color="auto"/>
            </w:tcBorders>
            <w:shd w:val="clear" w:color="auto" w:fill="F7CAAC"/>
          </w:tcPr>
          <w:p w14:paraId="69251055" w14:textId="77777777" w:rsidR="00043B70" w:rsidRPr="00882107" w:rsidRDefault="00043B70" w:rsidP="00F8662A">
            <w:pPr>
              <w:jc w:val="both"/>
            </w:pPr>
            <w:r w:rsidRPr="00882107">
              <w:rPr>
                <w:b/>
              </w:rPr>
              <w:lastRenderedPageBreak/>
              <w:t>Rozsah konzultací (soustředění)</w:t>
            </w:r>
          </w:p>
        </w:tc>
        <w:tc>
          <w:tcPr>
            <w:tcW w:w="889" w:type="dxa"/>
            <w:tcBorders>
              <w:top w:val="single" w:sz="2" w:space="0" w:color="auto"/>
            </w:tcBorders>
          </w:tcPr>
          <w:p w14:paraId="4DF08A4F" w14:textId="77777777" w:rsidR="00043B70" w:rsidRPr="00882107" w:rsidRDefault="00043B70" w:rsidP="00F8662A">
            <w:pPr>
              <w:jc w:val="both"/>
            </w:pPr>
          </w:p>
        </w:tc>
        <w:tc>
          <w:tcPr>
            <w:tcW w:w="4179" w:type="dxa"/>
            <w:gridSpan w:val="4"/>
            <w:tcBorders>
              <w:top w:val="single" w:sz="2" w:space="0" w:color="auto"/>
            </w:tcBorders>
            <w:shd w:val="clear" w:color="auto" w:fill="F7CAAC"/>
          </w:tcPr>
          <w:p w14:paraId="1FF6D517" w14:textId="77777777" w:rsidR="00043B70" w:rsidRPr="00882107" w:rsidRDefault="00043B70" w:rsidP="00F8662A">
            <w:pPr>
              <w:jc w:val="both"/>
              <w:rPr>
                <w:b/>
              </w:rPr>
            </w:pPr>
            <w:r w:rsidRPr="00882107">
              <w:rPr>
                <w:b/>
              </w:rPr>
              <w:t xml:space="preserve">hodin </w:t>
            </w:r>
          </w:p>
        </w:tc>
      </w:tr>
      <w:tr w:rsidR="00043B70" w14:paraId="3A5BCF31" w14:textId="77777777" w:rsidTr="00F8662A">
        <w:tc>
          <w:tcPr>
            <w:tcW w:w="9855" w:type="dxa"/>
            <w:gridSpan w:val="8"/>
            <w:shd w:val="clear" w:color="auto" w:fill="F7CAAC"/>
          </w:tcPr>
          <w:p w14:paraId="145FCD83" w14:textId="77777777" w:rsidR="00043B70" w:rsidRPr="00882107" w:rsidRDefault="00043B70" w:rsidP="00F8662A">
            <w:pPr>
              <w:jc w:val="both"/>
              <w:rPr>
                <w:b/>
              </w:rPr>
            </w:pPr>
            <w:r w:rsidRPr="00882107">
              <w:rPr>
                <w:b/>
              </w:rPr>
              <w:t>Informace o způsobu kontaktu s vyučujícím</w:t>
            </w:r>
          </w:p>
        </w:tc>
      </w:tr>
      <w:tr w:rsidR="00043B70" w14:paraId="78DB1994" w14:textId="77777777" w:rsidTr="00F8662A">
        <w:trPr>
          <w:trHeight w:val="566"/>
        </w:trPr>
        <w:tc>
          <w:tcPr>
            <w:tcW w:w="9855" w:type="dxa"/>
            <w:gridSpan w:val="8"/>
          </w:tcPr>
          <w:p w14:paraId="6F2851E8" w14:textId="77777777" w:rsidR="00043B70" w:rsidRPr="00882107" w:rsidRDefault="00043B70" w:rsidP="00F8662A">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88FA64" w14:textId="77777777" w:rsidR="00043B70" w:rsidRDefault="00043B70">
      <w:pPr>
        <w:rPr>
          <w:ins w:id="2738" w:author="Pavla Trefilová" w:date="2019-11-18T17:19:00Z"/>
        </w:rPr>
      </w:pPr>
    </w:p>
    <w:p w14:paraId="682AD1D9" w14:textId="77777777" w:rsidR="00043B70" w:rsidRDefault="00043B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3B70" w14:paraId="2BBE46DD" w14:textId="77777777" w:rsidTr="00F8662A">
        <w:tc>
          <w:tcPr>
            <w:tcW w:w="9855" w:type="dxa"/>
            <w:gridSpan w:val="8"/>
            <w:tcBorders>
              <w:bottom w:val="double" w:sz="4" w:space="0" w:color="auto"/>
            </w:tcBorders>
            <w:shd w:val="clear" w:color="auto" w:fill="BDD6EE"/>
          </w:tcPr>
          <w:p w14:paraId="5C89C102" w14:textId="77777777" w:rsidR="00043B70" w:rsidRDefault="00043B70" w:rsidP="00F8662A">
            <w:pPr>
              <w:jc w:val="both"/>
              <w:rPr>
                <w:b/>
                <w:sz w:val="28"/>
              </w:rPr>
            </w:pPr>
            <w:r>
              <w:lastRenderedPageBreak/>
              <w:br w:type="page"/>
            </w:r>
            <w:r>
              <w:rPr>
                <w:b/>
                <w:sz w:val="28"/>
              </w:rPr>
              <w:t>B-III – Charakteristika studijního předmětu</w:t>
            </w:r>
          </w:p>
        </w:tc>
      </w:tr>
      <w:tr w:rsidR="00043B70" w14:paraId="634E9E5A" w14:textId="77777777" w:rsidTr="00F8662A">
        <w:tc>
          <w:tcPr>
            <w:tcW w:w="3086" w:type="dxa"/>
            <w:tcBorders>
              <w:top w:val="double" w:sz="4" w:space="0" w:color="auto"/>
            </w:tcBorders>
            <w:shd w:val="clear" w:color="auto" w:fill="F7CAAC"/>
          </w:tcPr>
          <w:p w14:paraId="3DB15DA8" w14:textId="77777777" w:rsidR="00043B70" w:rsidRPr="00607669" w:rsidRDefault="00043B70" w:rsidP="00F8662A">
            <w:pPr>
              <w:jc w:val="both"/>
              <w:rPr>
                <w:b/>
              </w:rPr>
            </w:pPr>
            <w:r w:rsidRPr="00607669">
              <w:rPr>
                <w:b/>
              </w:rPr>
              <w:t>Název studijního předmětu</w:t>
            </w:r>
          </w:p>
        </w:tc>
        <w:tc>
          <w:tcPr>
            <w:tcW w:w="6769" w:type="dxa"/>
            <w:gridSpan w:val="7"/>
            <w:tcBorders>
              <w:top w:val="double" w:sz="4" w:space="0" w:color="auto"/>
            </w:tcBorders>
          </w:tcPr>
          <w:p w14:paraId="5862D9E9" w14:textId="77777777" w:rsidR="00043B70" w:rsidRPr="00607669" w:rsidRDefault="00043B70" w:rsidP="00F8662A">
            <w:pPr>
              <w:jc w:val="both"/>
            </w:pPr>
            <w:r w:rsidRPr="00607669">
              <w:t>Production Organisation and Management</w:t>
            </w:r>
          </w:p>
        </w:tc>
      </w:tr>
      <w:tr w:rsidR="00043B70" w14:paraId="361619B9" w14:textId="77777777" w:rsidTr="00F8662A">
        <w:trPr>
          <w:trHeight w:val="249"/>
        </w:trPr>
        <w:tc>
          <w:tcPr>
            <w:tcW w:w="3086" w:type="dxa"/>
            <w:shd w:val="clear" w:color="auto" w:fill="F7CAAC"/>
          </w:tcPr>
          <w:p w14:paraId="5A1DD350" w14:textId="77777777" w:rsidR="00043B70" w:rsidRPr="00607669" w:rsidRDefault="00043B70" w:rsidP="00F8662A">
            <w:pPr>
              <w:jc w:val="both"/>
              <w:rPr>
                <w:b/>
              </w:rPr>
            </w:pPr>
            <w:r w:rsidRPr="00607669">
              <w:rPr>
                <w:b/>
              </w:rPr>
              <w:t>Typ předmětu</w:t>
            </w:r>
          </w:p>
        </w:tc>
        <w:tc>
          <w:tcPr>
            <w:tcW w:w="3406" w:type="dxa"/>
            <w:gridSpan w:val="4"/>
          </w:tcPr>
          <w:p w14:paraId="45407E20" w14:textId="77777777" w:rsidR="00043B70" w:rsidRPr="00607669" w:rsidRDefault="00043B70" w:rsidP="00F8662A">
            <w:pPr>
              <w:jc w:val="both"/>
            </w:pPr>
            <w:r w:rsidRPr="00607669">
              <w:t>povinný „PZ“</w:t>
            </w:r>
          </w:p>
        </w:tc>
        <w:tc>
          <w:tcPr>
            <w:tcW w:w="2695" w:type="dxa"/>
            <w:gridSpan w:val="2"/>
            <w:shd w:val="clear" w:color="auto" w:fill="F7CAAC"/>
          </w:tcPr>
          <w:p w14:paraId="56337833" w14:textId="77777777" w:rsidR="00043B70" w:rsidRPr="00607669" w:rsidRDefault="00043B70" w:rsidP="00F8662A">
            <w:pPr>
              <w:jc w:val="both"/>
            </w:pPr>
            <w:r w:rsidRPr="00607669">
              <w:rPr>
                <w:b/>
              </w:rPr>
              <w:t>doporučený ročník / semestr</w:t>
            </w:r>
          </w:p>
        </w:tc>
        <w:tc>
          <w:tcPr>
            <w:tcW w:w="668" w:type="dxa"/>
          </w:tcPr>
          <w:p w14:paraId="0F972FEC" w14:textId="77777777" w:rsidR="00043B70" w:rsidRPr="00607669" w:rsidRDefault="00043B70" w:rsidP="00F8662A">
            <w:pPr>
              <w:jc w:val="both"/>
            </w:pPr>
            <w:r w:rsidRPr="00607669">
              <w:t>3/Z</w:t>
            </w:r>
          </w:p>
        </w:tc>
      </w:tr>
      <w:tr w:rsidR="00043B70" w14:paraId="535B3EAD" w14:textId="77777777" w:rsidTr="00F8662A">
        <w:tc>
          <w:tcPr>
            <w:tcW w:w="3086" w:type="dxa"/>
            <w:shd w:val="clear" w:color="auto" w:fill="F7CAAC"/>
          </w:tcPr>
          <w:p w14:paraId="08E58F66" w14:textId="77777777" w:rsidR="00043B70" w:rsidRPr="00607669" w:rsidRDefault="00043B70" w:rsidP="00F8662A">
            <w:pPr>
              <w:jc w:val="both"/>
              <w:rPr>
                <w:b/>
              </w:rPr>
            </w:pPr>
            <w:r w:rsidRPr="00607669">
              <w:rPr>
                <w:b/>
              </w:rPr>
              <w:t>Rozsah studijního předmětu</w:t>
            </w:r>
          </w:p>
        </w:tc>
        <w:tc>
          <w:tcPr>
            <w:tcW w:w="1701" w:type="dxa"/>
            <w:gridSpan w:val="2"/>
          </w:tcPr>
          <w:p w14:paraId="69BAF094" w14:textId="77777777" w:rsidR="00043B70" w:rsidRPr="00607669" w:rsidRDefault="00043B70" w:rsidP="00F8662A">
            <w:pPr>
              <w:jc w:val="both"/>
            </w:pPr>
            <w:r w:rsidRPr="00607669">
              <w:t>26p + 26s</w:t>
            </w:r>
          </w:p>
        </w:tc>
        <w:tc>
          <w:tcPr>
            <w:tcW w:w="889" w:type="dxa"/>
            <w:shd w:val="clear" w:color="auto" w:fill="F7CAAC"/>
          </w:tcPr>
          <w:p w14:paraId="43AC4445" w14:textId="77777777" w:rsidR="00043B70" w:rsidRPr="00607669" w:rsidRDefault="00043B70" w:rsidP="00F8662A">
            <w:pPr>
              <w:jc w:val="both"/>
              <w:rPr>
                <w:b/>
              </w:rPr>
            </w:pPr>
            <w:r w:rsidRPr="00607669">
              <w:rPr>
                <w:b/>
              </w:rPr>
              <w:t xml:space="preserve">hod. </w:t>
            </w:r>
          </w:p>
        </w:tc>
        <w:tc>
          <w:tcPr>
            <w:tcW w:w="816" w:type="dxa"/>
          </w:tcPr>
          <w:p w14:paraId="42C3D120" w14:textId="77777777" w:rsidR="00043B70" w:rsidRPr="00607669" w:rsidRDefault="00043B70" w:rsidP="00F8662A">
            <w:pPr>
              <w:jc w:val="both"/>
            </w:pPr>
            <w:r w:rsidRPr="00607669">
              <w:t>52</w:t>
            </w:r>
          </w:p>
        </w:tc>
        <w:tc>
          <w:tcPr>
            <w:tcW w:w="2156" w:type="dxa"/>
            <w:shd w:val="clear" w:color="auto" w:fill="F7CAAC"/>
          </w:tcPr>
          <w:p w14:paraId="6D3A8C18" w14:textId="77777777" w:rsidR="00043B70" w:rsidRPr="00607669" w:rsidRDefault="00043B70" w:rsidP="00F8662A">
            <w:pPr>
              <w:jc w:val="both"/>
              <w:rPr>
                <w:b/>
              </w:rPr>
            </w:pPr>
            <w:r w:rsidRPr="00607669">
              <w:rPr>
                <w:b/>
              </w:rPr>
              <w:t>kreditů</w:t>
            </w:r>
          </w:p>
        </w:tc>
        <w:tc>
          <w:tcPr>
            <w:tcW w:w="1207" w:type="dxa"/>
            <w:gridSpan w:val="2"/>
          </w:tcPr>
          <w:p w14:paraId="7A1D5BE4" w14:textId="77777777" w:rsidR="00043B70" w:rsidRPr="00607669" w:rsidRDefault="00043B70" w:rsidP="00F8662A">
            <w:pPr>
              <w:jc w:val="both"/>
            </w:pPr>
            <w:r w:rsidRPr="00607669">
              <w:t>5</w:t>
            </w:r>
          </w:p>
        </w:tc>
      </w:tr>
      <w:tr w:rsidR="00043B70" w14:paraId="2BA57438" w14:textId="77777777" w:rsidTr="00F8662A">
        <w:tc>
          <w:tcPr>
            <w:tcW w:w="3086" w:type="dxa"/>
            <w:shd w:val="clear" w:color="auto" w:fill="F7CAAC"/>
          </w:tcPr>
          <w:p w14:paraId="6E804EA2" w14:textId="77777777" w:rsidR="00043B70" w:rsidRPr="00607669" w:rsidRDefault="00043B70" w:rsidP="00F8662A">
            <w:pPr>
              <w:jc w:val="both"/>
              <w:rPr>
                <w:b/>
              </w:rPr>
            </w:pPr>
            <w:r w:rsidRPr="00607669">
              <w:rPr>
                <w:b/>
              </w:rPr>
              <w:t>Prerekvizity, korekvizity, ekvivalence</w:t>
            </w:r>
          </w:p>
        </w:tc>
        <w:tc>
          <w:tcPr>
            <w:tcW w:w="6769" w:type="dxa"/>
            <w:gridSpan w:val="7"/>
          </w:tcPr>
          <w:p w14:paraId="4B558A3F" w14:textId="77777777" w:rsidR="00043B70" w:rsidRPr="00607669" w:rsidRDefault="00043B70" w:rsidP="00F8662A">
            <w:pPr>
              <w:jc w:val="both"/>
            </w:pPr>
          </w:p>
        </w:tc>
      </w:tr>
      <w:tr w:rsidR="00043B70" w14:paraId="29B857D9" w14:textId="77777777" w:rsidTr="00F8662A">
        <w:tc>
          <w:tcPr>
            <w:tcW w:w="3086" w:type="dxa"/>
            <w:shd w:val="clear" w:color="auto" w:fill="F7CAAC"/>
          </w:tcPr>
          <w:p w14:paraId="05686050" w14:textId="77777777" w:rsidR="00043B70" w:rsidRPr="00607669" w:rsidRDefault="00043B70" w:rsidP="00F8662A">
            <w:pPr>
              <w:jc w:val="both"/>
              <w:rPr>
                <w:b/>
              </w:rPr>
            </w:pPr>
            <w:r w:rsidRPr="00607669">
              <w:rPr>
                <w:b/>
              </w:rPr>
              <w:t>Způsob ověření studijních výsledků</w:t>
            </w:r>
          </w:p>
        </w:tc>
        <w:tc>
          <w:tcPr>
            <w:tcW w:w="3406" w:type="dxa"/>
            <w:gridSpan w:val="4"/>
          </w:tcPr>
          <w:p w14:paraId="104399FC" w14:textId="77777777" w:rsidR="00043B70" w:rsidRPr="00607669" w:rsidRDefault="00043B70" w:rsidP="00F8662A">
            <w:pPr>
              <w:jc w:val="both"/>
            </w:pPr>
            <w:r w:rsidRPr="00607669">
              <w:t>zápočet, zkouška</w:t>
            </w:r>
          </w:p>
        </w:tc>
        <w:tc>
          <w:tcPr>
            <w:tcW w:w="2156" w:type="dxa"/>
            <w:shd w:val="clear" w:color="auto" w:fill="F7CAAC"/>
          </w:tcPr>
          <w:p w14:paraId="0C76FF83" w14:textId="77777777" w:rsidR="00043B70" w:rsidRPr="00607669" w:rsidRDefault="00043B70" w:rsidP="00F8662A">
            <w:pPr>
              <w:jc w:val="both"/>
              <w:rPr>
                <w:b/>
              </w:rPr>
            </w:pPr>
            <w:r w:rsidRPr="00607669">
              <w:rPr>
                <w:b/>
              </w:rPr>
              <w:t>Forma výuky</w:t>
            </w:r>
          </w:p>
        </w:tc>
        <w:tc>
          <w:tcPr>
            <w:tcW w:w="1207" w:type="dxa"/>
            <w:gridSpan w:val="2"/>
          </w:tcPr>
          <w:p w14:paraId="4C350973" w14:textId="77777777" w:rsidR="00043B70" w:rsidRPr="00607669" w:rsidRDefault="00043B70" w:rsidP="00F8662A">
            <w:pPr>
              <w:jc w:val="both"/>
            </w:pPr>
            <w:r w:rsidRPr="00607669">
              <w:t>přednáška, seminář</w:t>
            </w:r>
          </w:p>
        </w:tc>
      </w:tr>
      <w:tr w:rsidR="00043B70" w14:paraId="1E33159D" w14:textId="77777777" w:rsidTr="00F8662A">
        <w:tc>
          <w:tcPr>
            <w:tcW w:w="3086" w:type="dxa"/>
            <w:shd w:val="clear" w:color="auto" w:fill="F7CAAC"/>
          </w:tcPr>
          <w:p w14:paraId="200ED5DC" w14:textId="77777777" w:rsidR="00043B70" w:rsidRPr="00607669" w:rsidRDefault="00043B70" w:rsidP="00F8662A">
            <w:pPr>
              <w:jc w:val="both"/>
              <w:rPr>
                <w:b/>
              </w:rPr>
            </w:pPr>
            <w:r w:rsidRPr="00607669">
              <w:rPr>
                <w:b/>
              </w:rPr>
              <w:t>Forma způsobu ověření studijních výsledků a další požadavky na studenta</w:t>
            </w:r>
          </w:p>
        </w:tc>
        <w:tc>
          <w:tcPr>
            <w:tcW w:w="6769" w:type="dxa"/>
            <w:gridSpan w:val="7"/>
            <w:tcBorders>
              <w:bottom w:val="nil"/>
            </w:tcBorders>
          </w:tcPr>
          <w:p w14:paraId="742F0AF9" w14:textId="77777777" w:rsidR="00043B70" w:rsidRDefault="00043B70" w:rsidP="00F8662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14:paraId="4BC4D92F" w14:textId="77777777" w:rsidR="00043B70" w:rsidRDefault="00043B70" w:rsidP="00F8662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14:paraId="59CCBB1C" w14:textId="77777777" w:rsidR="00043B70" w:rsidRPr="00607669" w:rsidRDefault="00043B70" w:rsidP="00F8662A">
            <w:pPr>
              <w:jc w:val="both"/>
            </w:pPr>
            <w:r>
              <w:rPr>
                <w:color w:val="000000"/>
              </w:rPr>
              <w:t>Požadavky na zkoušku: Zvládnutí učiva v rozsahu daném na přednáškách, cvičeních. Prokázání přehledu v oblasti teoretických poznatků.</w:t>
            </w:r>
          </w:p>
        </w:tc>
      </w:tr>
      <w:tr w:rsidR="00043B70" w14:paraId="710EB069" w14:textId="77777777" w:rsidTr="00F8662A">
        <w:trPr>
          <w:trHeight w:val="94"/>
        </w:trPr>
        <w:tc>
          <w:tcPr>
            <w:tcW w:w="9855" w:type="dxa"/>
            <w:gridSpan w:val="8"/>
            <w:tcBorders>
              <w:top w:val="nil"/>
            </w:tcBorders>
          </w:tcPr>
          <w:p w14:paraId="28D0E5DA" w14:textId="77777777" w:rsidR="00043B70" w:rsidRPr="004A46D7" w:rsidRDefault="00043B70" w:rsidP="00F8662A">
            <w:pPr>
              <w:jc w:val="both"/>
              <w:rPr>
                <w:sz w:val="16"/>
              </w:rPr>
            </w:pPr>
          </w:p>
        </w:tc>
      </w:tr>
      <w:tr w:rsidR="00043B70" w14:paraId="07C03271" w14:textId="77777777" w:rsidTr="00F8662A">
        <w:trPr>
          <w:trHeight w:val="197"/>
        </w:trPr>
        <w:tc>
          <w:tcPr>
            <w:tcW w:w="3086" w:type="dxa"/>
            <w:tcBorders>
              <w:top w:val="nil"/>
            </w:tcBorders>
            <w:shd w:val="clear" w:color="auto" w:fill="F7CAAC"/>
          </w:tcPr>
          <w:p w14:paraId="5B92B2A4" w14:textId="77777777" w:rsidR="00043B70" w:rsidRPr="00607669" w:rsidRDefault="00043B70" w:rsidP="00F8662A">
            <w:pPr>
              <w:jc w:val="both"/>
              <w:rPr>
                <w:b/>
              </w:rPr>
            </w:pPr>
            <w:r w:rsidRPr="00607669">
              <w:rPr>
                <w:b/>
              </w:rPr>
              <w:t>Garant předmětu</w:t>
            </w:r>
          </w:p>
        </w:tc>
        <w:tc>
          <w:tcPr>
            <w:tcW w:w="6769" w:type="dxa"/>
            <w:gridSpan w:val="7"/>
            <w:tcBorders>
              <w:top w:val="nil"/>
            </w:tcBorders>
          </w:tcPr>
          <w:p w14:paraId="25DC1938" w14:textId="77777777" w:rsidR="00043B70" w:rsidRPr="00607669" w:rsidRDefault="00043B70" w:rsidP="00F8662A">
            <w:pPr>
              <w:jc w:val="both"/>
            </w:pPr>
            <w:r w:rsidRPr="00607669">
              <w:t>prof</w:t>
            </w:r>
            <w:r>
              <w:t>. Ing. Felicita Chromjaková, Ph</w:t>
            </w:r>
            <w:r w:rsidRPr="00607669">
              <w:t>D.</w:t>
            </w:r>
          </w:p>
        </w:tc>
      </w:tr>
      <w:tr w:rsidR="00043B70" w14:paraId="6063AAE8" w14:textId="77777777" w:rsidTr="00F8662A">
        <w:trPr>
          <w:trHeight w:val="243"/>
        </w:trPr>
        <w:tc>
          <w:tcPr>
            <w:tcW w:w="3086" w:type="dxa"/>
            <w:tcBorders>
              <w:top w:val="nil"/>
            </w:tcBorders>
            <w:shd w:val="clear" w:color="auto" w:fill="F7CAAC"/>
          </w:tcPr>
          <w:p w14:paraId="735BDC42" w14:textId="77777777" w:rsidR="00043B70" w:rsidRPr="00607669" w:rsidRDefault="00043B70" w:rsidP="00F8662A">
            <w:pPr>
              <w:jc w:val="both"/>
              <w:rPr>
                <w:b/>
              </w:rPr>
            </w:pPr>
            <w:r w:rsidRPr="00607669">
              <w:rPr>
                <w:b/>
              </w:rPr>
              <w:t>Zapojení garanta do výuky předmětu</w:t>
            </w:r>
          </w:p>
        </w:tc>
        <w:tc>
          <w:tcPr>
            <w:tcW w:w="6769" w:type="dxa"/>
            <w:gridSpan w:val="7"/>
            <w:tcBorders>
              <w:top w:val="nil"/>
            </w:tcBorders>
          </w:tcPr>
          <w:p w14:paraId="261DCD8F" w14:textId="77777777" w:rsidR="00043B70" w:rsidRPr="00607669" w:rsidRDefault="00043B70" w:rsidP="00F8662A">
            <w:pPr>
              <w:jc w:val="both"/>
            </w:pPr>
            <w:r w:rsidRPr="00882107">
              <w:t xml:space="preserve">Garant se </w:t>
            </w:r>
            <w:r>
              <w:t>podílí na přednášení v rozsahu 10</w:t>
            </w:r>
            <w:r w:rsidRPr="00882107">
              <w:t>0 %, dále stanovuje koncepci seminářů a dohlíží na jejich jednotné vedení.</w:t>
            </w:r>
          </w:p>
        </w:tc>
      </w:tr>
      <w:tr w:rsidR="00043B70" w14:paraId="42305456" w14:textId="77777777" w:rsidTr="00F8662A">
        <w:tc>
          <w:tcPr>
            <w:tcW w:w="3086" w:type="dxa"/>
            <w:shd w:val="clear" w:color="auto" w:fill="F7CAAC"/>
          </w:tcPr>
          <w:p w14:paraId="6AA07CD1" w14:textId="77777777" w:rsidR="00043B70" w:rsidRPr="00607669" w:rsidRDefault="00043B70" w:rsidP="00F8662A">
            <w:pPr>
              <w:jc w:val="both"/>
              <w:rPr>
                <w:b/>
              </w:rPr>
            </w:pPr>
            <w:r w:rsidRPr="00607669">
              <w:rPr>
                <w:b/>
              </w:rPr>
              <w:t>Vyučující</w:t>
            </w:r>
          </w:p>
        </w:tc>
        <w:tc>
          <w:tcPr>
            <w:tcW w:w="6769" w:type="dxa"/>
            <w:gridSpan w:val="7"/>
            <w:tcBorders>
              <w:bottom w:val="nil"/>
            </w:tcBorders>
          </w:tcPr>
          <w:p w14:paraId="29E14567" w14:textId="77777777" w:rsidR="00043B70" w:rsidRPr="00607669" w:rsidRDefault="00043B70" w:rsidP="00F8662A">
            <w:pPr>
              <w:jc w:val="both"/>
            </w:pPr>
            <w:r w:rsidRPr="00607669">
              <w:t>prof. Ing. Felicita Chromjaková, PhD.</w:t>
            </w:r>
            <w:r>
              <w:t xml:space="preserve"> </w:t>
            </w:r>
            <w:r w:rsidRPr="008271D7">
              <w:t>– přednášky</w:t>
            </w:r>
            <w:r>
              <w:t xml:space="preserve"> (100%)</w:t>
            </w:r>
          </w:p>
        </w:tc>
      </w:tr>
      <w:tr w:rsidR="00043B70" w14:paraId="19F17756" w14:textId="77777777" w:rsidTr="00F8662A">
        <w:trPr>
          <w:trHeight w:val="50"/>
        </w:trPr>
        <w:tc>
          <w:tcPr>
            <w:tcW w:w="9855" w:type="dxa"/>
            <w:gridSpan w:val="8"/>
            <w:tcBorders>
              <w:top w:val="nil"/>
            </w:tcBorders>
          </w:tcPr>
          <w:p w14:paraId="532051DD" w14:textId="77777777" w:rsidR="00043B70" w:rsidRPr="004A46D7" w:rsidRDefault="00043B70" w:rsidP="00F8662A">
            <w:pPr>
              <w:jc w:val="both"/>
              <w:rPr>
                <w:sz w:val="16"/>
              </w:rPr>
            </w:pPr>
          </w:p>
        </w:tc>
      </w:tr>
      <w:tr w:rsidR="00043B70" w14:paraId="69B5567F" w14:textId="77777777" w:rsidTr="00F8662A">
        <w:tc>
          <w:tcPr>
            <w:tcW w:w="3086" w:type="dxa"/>
            <w:shd w:val="clear" w:color="auto" w:fill="F7CAAC"/>
          </w:tcPr>
          <w:p w14:paraId="5F7BCEDE" w14:textId="77777777" w:rsidR="00043B70" w:rsidRPr="00607669" w:rsidRDefault="00043B70" w:rsidP="00F8662A">
            <w:pPr>
              <w:jc w:val="both"/>
              <w:rPr>
                <w:b/>
              </w:rPr>
            </w:pPr>
            <w:r w:rsidRPr="00607669">
              <w:rPr>
                <w:b/>
              </w:rPr>
              <w:t>Stručná anotace předmětu</w:t>
            </w:r>
          </w:p>
        </w:tc>
        <w:tc>
          <w:tcPr>
            <w:tcW w:w="6769" w:type="dxa"/>
            <w:gridSpan w:val="7"/>
            <w:tcBorders>
              <w:bottom w:val="nil"/>
            </w:tcBorders>
          </w:tcPr>
          <w:p w14:paraId="2BBC166E" w14:textId="77777777" w:rsidR="00043B70" w:rsidRPr="00607669" w:rsidRDefault="00043B70" w:rsidP="00F8662A">
            <w:pPr>
              <w:jc w:val="both"/>
            </w:pPr>
          </w:p>
        </w:tc>
      </w:tr>
      <w:tr w:rsidR="00043B70" w14:paraId="6F40A731" w14:textId="77777777" w:rsidTr="00F8662A">
        <w:trPr>
          <w:trHeight w:val="1678"/>
        </w:trPr>
        <w:tc>
          <w:tcPr>
            <w:tcW w:w="9855" w:type="dxa"/>
            <w:gridSpan w:val="8"/>
            <w:tcBorders>
              <w:top w:val="nil"/>
              <w:bottom w:val="single" w:sz="12" w:space="0" w:color="auto"/>
            </w:tcBorders>
          </w:tcPr>
          <w:p w14:paraId="6CC42C7D" w14:textId="77777777" w:rsidR="00043B70" w:rsidRPr="00607669" w:rsidRDefault="00043B70" w:rsidP="00F8662A">
            <w:pPr>
              <w:jc w:val="both"/>
            </w:pPr>
            <w:r w:rsidRPr="00607669">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14:paraId="3CEB95E5" w14:textId="77777777" w:rsidR="00043B70" w:rsidRPr="00607669" w:rsidRDefault="00043B70" w:rsidP="00F8662A">
            <w:pPr>
              <w:jc w:val="both"/>
            </w:pPr>
            <w:r>
              <w:t>Obsah</w:t>
            </w:r>
          </w:p>
          <w:p w14:paraId="34E24DFB"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Základní pojmy v oblasti řízení a organizace výroby, metodika projektování, řízení a organizace výroby, výrobní controlling</w:t>
            </w:r>
          </w:p>
          <w:p w14:paraId="68D65D37"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Produkt, jeho vazba na proces</w:t>
            </w:r>
          </w:p>
          <w:p w14:paraId="02C2E851"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Problematika kvality ve výrobním procesu</w:t>
            </w:r>
          </w:p>
          <w:p w14:paraId="0A571D08"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Klíčové pilíře standardizace a vizualizace ve výrobních procesech</w:t>
            </w:r>
          </w:p>
          <w:p w14:paraId="4B0178D3"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Konstrukční příprava výroby</w:t>
            </w:r>
          </w:p>
          <w:p w14:paraId="12851AFA"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Projektování layoutů a zakázek</w:t>
            </w:r>
          </w:p>
          <w:p w14:paraId="17689555"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Materiálová příprava výroby</w:t>
            </w:r>
          </w:p>
          <w:p w14:paraId="22358D50"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Technicko-organizační příprava výroby</w:t>
            </w:r>
          </w:p>
          <w:p w14:paraId="7B7AE8B6"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Dílenské řízení výroby</w:t>
            </w:r>
          </w:p>
          <w:p w14:paraId="353E863A"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Schéma člověk-stroj, stroj-stroj, robot-stroj</w:t>
            </w:r>
          </w:p>
          <w:p w14:paraId="3AB03F81"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Energetické hospodářství ve výrobě, ekologická výroba</w:t>
            </w:r>
          </w:p>
          <w:p w14:paraId="168108F0"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Nové trendy v oblasti řízení a organizace výroby</w:t>
            </w:r>
          </w:p>
        </w:tc>
      </w:tr>
      <w:tr w:rsidR="00043B70" w14:paraId="56D0C07A" w14:textId="77777777" w:rsidTr="00F8662A">
        <w:trPr>
          <w:trHeight w:val="265"/>
        </w:trPr>
        <w:tc>
          <w:tcPr>
            <w:tcW w:w="3653" w:type="dxa"/>
            <w:gridSpan w:val="2"/>
            <w:tcBorders>
              <w:top w:val="nil"/>
            </w:tcBorders>
            <w:shd w:val="clear" w:color="auto" w:fill="F7CAAC"/>
          </w:tcPr>
          <w:p w14:paraId="1E5AF1FF" w14:textId="77777777" w:rsidR="00043B70" w:rsidRPr="00607669" w:rsidRDefault="00043B70" w:rsidP="00F8662A">
            <w:pPr>
              <w:jc w:val="both"/>
            </w:pPr>
            <w:r w:rsidRPr="00607669">
              <w:rPr>
                <w:b/>
              </w:rPr>
              <w:t>Studijní literatura a studijní pomůcky</w:t>
            </w:r>
          </w:p>
        </w:tc>
        <w:tc>
          <w:tcPr>
            <w:tcW w:w="6202" w:type="dxa"/>
            <w:gridSpan w:val="6"/>
            <w:tcBorders>
              <w:top w:val="nil"/>
              <w:bottom w:val="nil"/>
            </w:tcBorders>
          </w:tcPr>
          <w:p w14:paraId="22028C65" w14:textId="77777777" w:rsidR="00043B70" w:rsidRPr="00607669" w:rsidRDefault="00043B70" w:rsidP="00F8662A">
            <w:pPr>
              <w:jc w:val="both"/>
            </w:pPr>
          </w:p>
        </w:tc>
      </w:tr>
      <w:tr w:rsidR="00043B70" w14:paraId="70E18CDA" w14:textId="77777777" w:rsidTr="00F8662A">
        <w:trPr>
          <w:trHeight w:val="1497"/>
        </w:trPr>
        <w:tc>
          <w:tcPr>
            <w:tcW w:w="9855" w:type="dxa"/>
            <w:gridSpan w:val="8"/>
            <w:tcBorders>
              <w:top w:val="nil"/>
            </w:tcBorders>
          </w:tcPr>
          <w:p w14:paraId="2174F498" w14:textId="77777777" w:rsidR="00043B70" w:rsidRPr="008E4FBB" w:rsidRDefault="00043B70" w:rsidP="00F8662A">
            <w:pPr>
              <w:rPr>
                <w:b/>
              </w:rPr>
            </w:pPr>
            <w:r>
              <w:rPr>
                <w:b/>
              </w:rPr>
              <w:t>Compulsory literature</w:t>
            </w:r>
          </w:p>
          <w:p w14:paraId="1ED830C1" w14:textId="77777777" w:rsidR="00043B70" w:rsidRDefault="00043B70" w:rsidP="00F8662A">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14:paraId="66D3252B" w14:textId="77777777" w:rsidR="00043B70" w:rsidRDefault="00043B70" w:rsidP="00F8662A">
            <w:pPr>
              <w:jc w:val="both"/>
            </w:pPr>
            <w:r w:rsidRPr="000327F9">
              <w:t>http://app.knovel.com/hotlink/toc/id:kpHPMM0005/handbook_of_production_management_methods</w:t>
            </w:r>
          </w:p>
          <w:p w14:paraId="4D45C048" w14:textId="77777777" w:rsidR="00043B70" w:rsidRPr="008E4FBB" w:rsidRDefault="00043B70" w:rsidP="00F8662A">
            <w:pPr>
              <w:jc w:val="both"/>
              <w:rPr>
                <w:b/>
              </w:rPr>
            </w:pPr>
            <w:r>
              <w:rPr>
                <w:b/>
              </w:rPr>
              <w:t>Recommended literature</w:t>
            </w:r>
          </w:p>
          <w:p w14:paraId="07EE65F2" w14:textId="77777777" w:rsidR="00043B70" w:rsidRDefault="00043B70" w:rsidP="00F8662A">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14:paraId="5FC9BBF2" w14:textId="77777777" w:rsidR="00043B70" w:rsidRDefault="00043B70" w:rsidP="00F8662A">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14:paraId="593C143F" w14:textId="77777777" w:rsidR="00043B70" w:rsidRPr="00607669" w:rsidRDefault="00043B70" w:rsidP="00F8662A">
            <w:pPr>
              <w:jc w:val="both"/>
            </w:pPr>
            <w:r>
              <w:t>LEGO Team Games</w:t>
            </w:r>
          </w:p>
        </w:tc>
      </w:tr>
      <w:tr w:rsidR="00043B70" w14:paraId="573297B8"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56A7A" w14:textId="77777777" w:rsidR="00043B70" w:rsidRPr="00607669" w:rsidRDefault="00043B70" w:rsidP="00F8662A">
            <w:pPr>
              <w:jc w:val="center"/>
              <w:rPr>
                <w:b/>
              </w:rPr>
            </w:pPr>
            <w:r w:rsidRPr="00607669">
              <w:rPr>
                <w:b/>
              </w:rPr>
              <w:t>Informace ke kombinované nebo distanční formě</w:t>
            </w:r>
          </w:p>
        </w:tc>
      </w:tr>
      <w:tr w:rsidR="00043B70" w14:paraId="560D2C11" w14:textId="77777777" w:rsidTr="00F8662A">
        <w:tc>
          <w:tcPr>
            <w:tcW w:w="4787" w:type="dxa"/>
            <w:gridSpan w:val="3"/>
            <w:tcBorders>
              <w:top w:val="single" w:sz="2" w:space="0" w:color="auto"/>
            </w:tcBorders>
            <w:shd w:val="clear" w:color="auto" w:fill="F7CAAC"/>
          </w:tcPr>
          <w:p w14:paraId="4AF36009" w14:textId="77777777" w:rsidR="00043B70" w:rsidRPr="00607669" w:rsidRDefault="00043B70" w:rsidP="00F8662A">
            <w:pPr>
              <w:jc w:val="both"/>
            </w:pPr>
            <w:r w:rsidRPr="00607669">
              <w:rPr>
                <w:b/>
              </w:rPr>
              <w:t>Rozsah konzultací (soustředění)</w:t>
            </w:r>
          </w:p>
        </w:tc>
        <w:tc>
          <w:tcPr>
            <w:tcW w:w="889" w:type="dxa"/>
            <w:tcBorders>
              <w:top w:val="single" w:sz="2" w:space="0" w:color="auto"/>
            </w:tcBorders>
          </w:tcPr>
          <w:p w14:paraId="75B80C36" w14:textId="77777777" w:rsidR="00043B70" w:rsidRPr="00607669" w:rsidRDefault="00043B70" w:rsidP="00F8662A">
            <w:pPr>
              <w:jc w:val="both"/>
            </w:pPr>
          </w:p>
        </w:tc>
        <w:tc>
          <w:tcPr>
            <w:tcW w:w="4179" w:type="dxa"/>
            <w:gridSpan w:val="4"/>
            <w:tcBorders>
              <w:top w:val="single" w:sz="2" w:space="0" w:color="auto"/>
            </w:tcBorders>
            <w:shd w:val="clear" w:color="auto" w:fill="F7CAAC"/>
          </w:tcPr>
          <w:p w14:paraId="30B976BE" w14:textId="77777777" w:rsidR="00043B70" w:rsidRPr="00607669" w:rsidRDefault="00043B70" w:rsidP="00F8662A">
            <w:pPr>
              <w:jc w:val="both"/>
              <w:rPr>
                <w:b/>
              </w:rPr>
            </w:pPr>
            <w:r w:rsidRPr="00607669">
              <w:rPr>
                <w:b/>
              </w:rPr>
              <w:t xml:space="preserve">hodin </w:t>
            </w:r>
          </w:p>
        </w:tc>
      </w:tr>
      <w:tr w:rsidR="00043B70" w14:paraId="578B9A64" w14:textId="77777777" w:rsidTr="00F8662A">
        <w:tc>
          <w:tcPr>
            <w:tcW w:w="9855" w:type="dxa"/>
            <w:gridSpan w:val="8"/>
            <w:shd w:val="clear" w:color="auto" w:fill="F7CAAC"/>
          </w:tcPr>
          <w:p w14:paraId="5260683C" w14:textId="77777777" w:rsidR="00043B70" w:rsidRPr="00607669" w:rsidRDefault="00043B70" w:rsidP="00F8662A">
            <w:pPr>
              <w:jc w:val="both"/>
              <w:rPr>
                <w:b/>
              </w:rPr>
            </w:pPr>
            <w:r w:rsidRPr="00607669">
              <w:rPr>
                <w:b/>
              </w:rPr>
              <w:t>Informace o způsobu kontaktu s vyučujícím</w:t>
            </w:r>
          </w:p>
        </w:tc>
      </w:tr>
      <w:tr w:rsidR="00043B70" w14:paraId="7119C396" w14:textId="77777777" w:rsidTr="00F8662A">
        <w:trPr>
          <w:trHeight w:val="141"/>
        </w:trPr>
        <w:tc>
          <w:tcPr>
            <w:tcW w:w="9855" w:type="dxa"/>
            <w:gridSpan w:val="8"/>
          </w:tcPr>
          <w:p w14:paraId="21AECAF1" w14:textId="77777777" w:rsidR="00043B70" w:rsidRDefault="00043B70" w:rsidP="00F8662A">
            <w:pPr>
              <w:jc w:val="both"/>
            </w:pPr>
            <w:r w:rsidRPr="00607669">
              <w:t>Aktivní účast na přednáškách a seminářích k uvedenému předmětu, osobní konzultace po vzájemné domluvě na konkrétní termín nebo formou emailové komunikace.</w:t>
            </w:r>
          </w:p>
          <w:p w14:paraId="49AC4682" w14:textId="77777777" w:rsidR="00043B70" w:rsidRPr="00607669" w:rsidRDefault="00043B70" w:rsidP="00F8662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D72B8B" w14:textId="7EFA6CBF" w:rsidR="00D64A6C" w:rsidRDefault="00D64A6C">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0E0A" w14:paraId="63E01BB2" w14:textId="77777777" w:rsidTr="00A40E0A">
        <w:tc>
          <w:tcPr>
            <w:tcW w:w="9855" w:type="dxa"/>
            <w:gridSpan w:val="8"/>
            <w:tcBorders>
              <w:bottom w:val="double" w:sz="4" w:space="0" w:color="auto"/>
            </w:tcBorders>
            <w:shd w:val="clear" w:color="auto" w:fill="BDD6EE"/>
          </w:tcPr>
          <w:p w14:paraId="06AE32D0" w14:textId="77777777" w:rsidR="00A40E0A" w:rsidRDefault="00A40E0A" w:rsidP="00A40E0A">
            <w:pPr>
              <w:jc w:val="both"/>
              <w:rPr>
                <w:b/>
                <w:sz w:val="28"/>
              </w:rPr>
            </w:pPr>
            <w:r>
              <w:lastRenderedPageBreak/>
              <w:br w:type="page"/>
            </w:r>
            <w:r>
              <w:rPr>
                <w:b/>
                <w:sz w:val="28"/>
              </w:rPr>
              <w:t>B-III – Charakteristika studijního předmětu</w:t>
            </w:r>
          </w:p>
        </w:tc>
      </w:tr>
      <w:tr w:rsidR="00A40E0A" w14:paraId="71153B48" w14:textId="77777777" w:rsidTr="00A40E0A">
        <w:trPr>
          <w:ins w:id="2739" w:author="Pavla Trefilová" w:date="2019-11-18T17:19:00Z"/>
        </w:trPr>
        <w:tc>
          <w:tcPr>
            <w:tcW w:w="3086" w:type="dxa"/>
            <w:tcBorders>
              <w:top w:val="double" w:sz="4" w:space="0" w:color="auto"/>
            </w:tcBorders>
            <w:shd w:val="clear" w:color="auto" w:fill="F7CAAC"/>
          </w:tcPr>
          <w:p w14:paraId="2793561B" w14:textId="77777777" w:rsidR="00A40E0A" w:rsidRPr="00A40E0A" w:rsidRDefault="00A40E0A" w:rsidP="00A40E0A">
            <w:pPr>
              <w:jc w:val="both"/>
              <w:rPr>
                <w:ins w:id="2740" w:author="Pavla Trefilová" w:date="2019-11-18T17:19:00Z"/>
                <w:b/>
              </w:rPr>
            </w:pPr>
            <w:ins w:id="2741" w:author="Pavla Trefilová" w:date="2019-11-18T17:19:00Z">
              <w:r w:rsidRPr="00A40E0A">
                <w:rPr>
                  <w:b/>
                </w:rPr>
                <w:t>Název studijního předmětu</w:t>
              </w:r>
            </w:ins>
          </w:p>
        </w:tc>
        <w:tc>
          <w:tcPr>
            <w:tcW w:w="6769" w:type="dxa"/>
            <w:gridSpan w:val="7"/>
            <w:tcBorders>
              <w:top w:val="double" w:sz="4" w:space="0" w:color="auto"/>
            </w:tcBorders>
          </w:tcPr>
          <w:p w14:paraId="5A5B0680" w14:textId="77777777" w:rsidR="00A40E0A" w:rsidRPr="00A40E0A" w:rsidRDefault="00D64A6C" w:rsidP="00A40E0A">
            <w:pPr>
              <w:jc w:val="both"/>
              <w:rPr>
                <w:ins w:id="2742" w:author="Pavla Trefilová" w:date="2019-11-18T17:19:00Z"/>
              </w:rPr>
            </w:pPr>
            <w:ins w:id="2743" w:author="Pavla Trefilová" w:date="2019-11-18T17:19:00Z">
              <w:r w:rsidRPr="00A40E0A">
                <w:t>Logistics</w:t>
              </w:r>
            </w:ins>
          </w:p>
        </w:tc>
      </w:tr>
      <w:tr w:rsidR="00A40E0A" w14:paraId="526C271D" w14:textId="77777777" w:rsidTr="00A40E0A">
        <w:trPr>
          <w:trHeight w:val="249"/>
          <w:ins w:id="2744" w:author="Pavla Trefilová" w:date="2019-11-18T17:19:00Z"/>
        </w:trPr>
        <w:tc>
          <w:tcPr>
            <w:tcW w:w="3086" w:type="dxa"/>
            <w:shd w:val="clear" w:color="auto" w:fill="F7CAAC"/>
          </w:tcPr>
          <w:p w14:paraId="569030BE" w14:textId="77777777" w:rsidR="00A40E0A" w:rsidRPr="00A40E0A" w:rsidRDefault="00A40E0A" w:rsidP="00A40E0A">
            <w:pPr>
              <w:jc w:val="both"/>
              <w:rPr>
                <w:ins w:id="2745" w:author="Pavla Trefilová" w:date="2019-11-18T17:19:00Z"/>
                <w:b/>
              </w:rPr>
            </w:pPr>
            <w:ins w:id="2746" w:author="Pavla Trefilová" w:date="2019-11-18T17:19:00Z">
              <w:r w:rsidRPr="00A40E0A">
                <w:rPr>
                  <w:b/>
                </w:rPr>
                <w:t>Typ předmětu</w:t>
              </w:r>
            </w:ins>
          </w:p>
        </w:tc>
        <w:tc>
          <w:tcPr>
            <w:tcW w:w="3406" w:type="dxa"/>
            <w:gridSpan w:val="4"/>
          </w:tcPr>
          <w:p w14:paraId="74AABEF7" w14:textId="4D30D5E6" w:rsidR="00A40E0A" w:rsidRPr="00A40E0A" w:rsidRDefault="00A40E0A" w:rsidP="003B7826">
            <w:pPr>
              <w:jc w:val="both"/>
              <w:rPr>
                <w:ins w:id="2747" w:author="Pavla Trefilová" w:date="2019-11-18T17:19:00Z"/>
              </w:rPr>
            </w:pPr>
            <w:ins w:id="2748" w:author="Pavla Trefilová" w:date="2019-11-18T17:19:00Z">
              <w:r w:rsidRPr="00A40E0A">
                <w:t>povinný „P“</w:t>
              </w:r>
            </w:ins>
          </w:p>
        </w:tc>
        <w:tc>
          <w:tcPr>
            <w:tcW w:w="2695" w:type="dxa"/>
            <w:gridSpan w:val="2"/>
            <w:shd w:val="clear" w:color="auto" w:fill="F7CAAC"/>
          </w:tcPr>
          <w:p w14:paraId="556CF0AE" w14:textId="77777777" w:rsidR="00A40E0A" w:rsidRPr="00A40E0A" w:rsidRDefault="00A40E0A" w:rsidP="00A40E0A">
            <w:pPr>
              <w:jc w:val="both"/>
              <w:rPr>
                <w:ins w:id="2749" w:author="Pavla Trefilová" w:date="2019-11-18T17:19:00Z"/>
              </w:rPr>
            </w:pPr>
            <w:ins w:id="2750" w:author="Pavla Trefilová" w:date="2019-11-18T17:19:00Z">
              <w:r w:rsidRPr="00A40E0A">
                <w:rPr>
                  <w:b/>
                </w:rPr>
                <w:t>doporučený ročník / semestr</w:t>
              </w:r>
            </w:ins>
          </w:p>
        </w:tc>
        <w:tc>
          <w:tcPr>
            <w:tcW w:w="668" w:type="dxa"/>
          </w:tcPr>
          <w:p w14:paraId="4F5A333A" w14:textId="77777777" w:rsidR="00A40E0A" w:rsidRPr="00A40E0A" w:rsidRDefault="00A40E0A" w:rsidP="00A40E0A">
            <w:pPr>
              <w:jc w:val="both"/>
              <w:rPr>
                <w:ins w:id="2751" w:author="Pavla Trefilová" w:date="2019-11-18T17:19:00Z"/>
              </w:rPr>
            </w:pPr>
            <w:ins w:id="2752" w:author="Pavla Trefilová" w:date="2019-11-18T17:19:00Z">
              <w:r w:rsidRPr="00A40E0A">
                <w:t>3/L</w:t>
              </w:r>
            </w:ins>
          </w:p>
        </w:tc>
      </w:tr>
      <w:tr w:rsidR="00A40E0A" w14:paraId="3628B5C2" w14:textId="77777777" w:rsidTr="00A40E0A">
        <w:trPr>
          <w:ins w:id="2753" w:author="Pavla Trefilová" w:date="2019-11-18T17:19:00Z"/>
        </w:trPr>
        <w:tc>
          <w:tcPr>
            <w:tcW w:w="3086" w:type="dxa"/>
            <w:shd w:val="clear" w:color="auto" w:fill="F7CAAC"/>
          </w:tcPr>
          <w:p w14:paraId="1A2564B8" w14:textId="77777777" w:rsidR="00A40E0A" w:rsidRPr="00A40E0A" w:rsidRDefault="00A40E0A" w:rsidP="00A40E0A">
            <w:pPr>
              <w:jc w:val="both"/>
              <w:rPr>
                <w:ins w:id="2754" w:author="Pavla Trefilová" w:date="2019-11-18T17:19:00Z"/>
                <w:b/>
              </w:rPr>
            </w:pPr>
            <w:ins w:id="2755" w:author="Pavla Trefilová" w:date="2019-11-18T17:19:00Z">
              <w:r w:rsidRPr="00A40E0A">
                <w:rPr>
                  <w:b/>
                </w:rPr>
                <w:t>Rozsah studijního předmětu</w:t>
              </w:r>
            </w:ins>
          </w:p>
        </w:tc>
        <w:tc>
          <w:tcPr>
            <w:tcW w:w="1701" w:type="dxa"/>
            <w:gridSpan w:val="2"/>
          </w:tcPr>
          <w:p w14:paraId="2795B0E0" w14:textId="304CE502" w:rsidR="00A40E0A" w:rsidRPr="00A40E0A" w:rsidRDefault="00A40E0A" w:rsidP="00A40E0A">
            <w:pPr>
              <w:jc w:val="both"/>
              <w:rPr>
                <w:ins w:id="2756" w:author="Pavla Trefilová" w:date="2019-11-18T17:19:00Z"/>
              </w:rPr>
            </w:pPr>
            <w:ins w:id="2757" w:author="Pavla Trefilová" w:date="2019-11-18T17:19:00Z">
              <w:r w:rsidRPr="00A40E0A">
                <w:t>1</w:t>
              </w:r>
              <w:r w:rsidR="00A0415C">
                <w:t>0</w:t>
              </w:r>
              <w:r w:rsidRPr="00A40E0A">
                <w:t>3p + 2</w:t>
              </w:r>
              <w:r w:rsidR="00A0415C">
                <w:t>0</w:t>
              </w:r>
              <w:r w:rsidRPr="00A40E0A">
                <w:t>s</w:t>
              </w:r>
            </w:ins>
          </w:p>
        </w:tc>
        <w:tc>
          <w:tcPr>
            <w:tcW w:w="889" w:type="dxa"/>
            <w:shd w:val="clear" w:color="auto" w:fill="F7CAAC"/>
          </w:tcPr>
          <w:p w14:paraId="34AF4689" w14:textId="77777777" w:rsidR="00A40E0A" w:rsidRPr="00A40E0A" w:rsidRDefault="00A40E0A" w:rsidP="00A40E0A">
            <w:pPr>
              <w:jc w:val="both"/>
              <w:rPr>
                <w:ins w:id="2758" w:author="Pavla Trefilová" w:date="2019-11-18T17:19:00Z"/>
                <w:b/>
              </w:rPr>
            </w:pPr>
            <w:ins w:id="2759" w:author="Pavla Trefilová" w:date="2019-11-18T17:19:00Z">
              <w:r w:rsidRPr="00A40E0A">
                <w:rPr>
                  <w:b/>
                </w:rPr>
                <w:t xml:space="preserve">hod. </w:t>
              </w:r>
            </w:ins>
          </w:p>
        </w:tc>
        <w:tc>
          <w:tcPr>
            <w:tcW w:w="816" w:type="dxa"/>
          </w:tcPr>
          <w:p w14:paraId="4331C259" w14:textId="10FA5432" w:rsidR="00A40E0A" w:rsidRPr="00A40E0A" w:rsidRDefault="00A40E0A" w:rsidP="00A40E0A">
            <w:pPr>
              <w:jc w:val="both"/>
              <w:rPr>
                <w:ins w:id="2760" w:author="Pavla Trefilová" w:date="2019-11-18T17:19:00Z"/>
              </w:rPr>
            </w:pPr>
            <w:ins w:id="2761" w:author="Pavla Trefilová" w:date="2019-11-18T17:19:00Z">
              <w:r w:rsidRPr="00A40E0A">
                <w:t>3</w:t>
              </w:r>
              <w:r w:rsidR="00A0415C">
                <w:t>0</w:t>
              </w:r>
            </w:ins>
          </w:p>
        </w:tc>
        <w:tc>
          <w:tcPr>
            <w:tcW w:w="2156" w:type="dxa"/>
            <w:shd w:val="clear" w:color="auto" w:fill="F7CAAC"/>
          </w:tcPr>
          <w:p w14:paraId="66F99C3B" w14:textId="77777777" w:rsidR="00A40E0A" w:rsidRPr="00A40E0A" w:rsidRDefault="00A40E0A" w:rsidP="00A40E0A">
            <w:pPr>
              <w:jc w:val="both"/>
              <w:rPr>
                <w:ins w:id="2762" w:author="Pavla Trefilová" w:date="2019-11-18T17:19:00Z"/>
                <w:b/>
              </w:rPr>
            </w:pPr>
            <w:ins w:id="2763" w:author="Pavla Trefilová" w:date="2019-11-18T17:19:00Z">
              <w:r w:rsidRPr="00A40E0A">
                <w:rPr>
                  <w:b/>
                </w:rPr>
                <w:t>kreditů</w:t>
              </w:r>
            </w:ins>
          </w:p>
        </w:tc>
        <w:tc>
          <w:tcPr>
            <w:tcW w:w="1207" w:type="dxa"/>
            <w:gridSpan w:val="2"/>
          </w:tcPr>
          <w:p w14:paraId="10EB83B7" w14:textId="77777777" w:rsidR="00A40E0A" w:rsidRPr="00A40E0A" w:rsidRDefault="00A40E0A" w:rsidP="00A40E0A">
            <w:pPr>
              <w:jc w:val="both"/>
              <w:rPr>
                <w:ins w:id="2764" w:author="Pavla Trefilová" w:date="2019-11-18T17:19:00Z"/>
              </w:rPr>
            </w:pPr>
            <w:ins w:id="2765" w:author="Pavla Trefilová" w:date="2019-11-18T17:19:00Z">
              <w:r w:rsidRPr="00A40E0A">
                <w:t>4</w:t>
              </w:r>
            </w:ins>
          </w:p>
        </w:tc>
      </w:tr>
      <w:tr w:rsidR="00A40E0A" w14:paraId="47123324" w14:textId="77777777" w:rsidTr="00A40E0A">
        <w:tc>
          <w:tcPr>
            <w:tcW w:w="3086" w:type="dxa"/>
            <w:shd w:val="clear" w:color="auto" w:fill="F7CAAC"/>
          </w:tcPr>
          <w:p w14:paraId="52D1A8BE" w14:textId="77777777" w:rsidR="00A40E0A" w:rsidRPr="00A40E0A" w:rsidRDefault="00A40E0A" w:rsidP="00A40E0A">
            <w:pPr>
              <w:jc w:val="both"/>
              <w:rPr>
                <w:moveTo w:id="2766" w:author="Pavla Trefilová" w:date="2019-11-18T17:19:00Z"/>
                <w:b/>
              </w:rPr>
            </w:pPr>
            <w:moveToRangeStart w:id="2767" w:author="Pavla Trefilová" w:date="2019-11-18T17:19:00Z" w:name="move24990026"/>
            <w:moveTo w:id="2768" w:author="Pavla Trefilová" w:date="2019-11-18T17:19:00Z">
              <w:r w:rsidRPr="00A40E0A">
                <w:rPr>
                  <w:b/>
                </w:rPr>
                <w:t>Prerekvizity, korekvizity, ekvivalence</w:t>
              </w:r>
            </w:moveTo>
          </w:p>
        </w:tc>
        <w:tc>
          <w:tcPr>
            <w:tcW w:w="6769" w:type="dxa"/>
            <w:gridSpan w:val="7"/>
          </w:tcPr>
          <w:p w14:paraId="504375FC" w14:textId="77777777" w:rsidR="00A40E0A" w:rsidRPr="00A40E0A" w:rsidRDefault="00A40E0A" w:rsidP="00A40E0A">
            <w:pPr>
              <w:jc w:val="both"/>
              <w:rPr>
                <w:moveTo w:id="2769" w:author="Pavla Trefilová" w:date="2019-11-18T17:19:00Z"/>
              </w:rPr>
            </w:pPr>
          </w:p>
        </w:tc>
      </w:tr>
      <w:tr w:rsidR="00A40E0A" w14:paraId="18660F9D" w14:textId="77777777" w:rsidTr="00A40E0A">
        <w:tc>
          <w:tcPr>
            <w:tcW w:w="3086" w:type="dxa"/>
            <w:shd w:val="clear" w:color="auto" w:fill="F7CAAC"/>
          </w:tcPr>
          <w:p w14:paraId="2040C9D1" w14:textId="77777777" w:rsidR="00A40E0A" w:rsidRPr="00A40E0A" w:rsidRDefault="00A40E0A" w:rsidP="00A40E0A">
            <w:pPr>
              <w:jc w:val="both"/>
              <w:rPr>
                <w:moveTo w:id="2770" w:author="Pavla Trefilová" w:date="2019-11-18T17:19:00Z"/>
                <w:b/>
              </w:rPr>
            </w:pPr>
            <w:moveTo w:id="2771" w:author="Pavla Trefilová" w:date="2019-11-18T17:19:00Z">
              <w:r w:rsidRPr="00A40E0A">
                <w:rPr>
                  <w:b/>
                </w:rPr>
                <w:t>Způsob ověření studijních výsledků</w:t>
              </w:r>
            </w:moveTo>
          </w:p>
        </w:tc>
        <w:tc>
          <w:tcPr>
            <w:tcW w:w="3406" w:type="dxa"/>
            <w:gridSpan w:val="4"/>
          </w:tcPr>
          <w:p w14:paraId="708B1351" w14:textId="77777777" w:rsidR="00A40E0A" w:rsidRPr="00A40E0A" w:rsidRDefault="00A40E0A" w:rsidP="00A40E0A">
            <w:pPr>
              <w:jc w:val="both"/>
              <w:rPr>
                <w:moveTo w:id="2772" w:author="Pavla Trefilová" w:date="2019-11-18T17:19:00Z"/>
              </w:rPr>
            </w:pPr>
            <w:moveTo w:id="2773" w:author="Pavla Trefilová" w:date="2019-11-18T17:19:00Z">
              <w:r w:rsidRPr="00A40E0A">
                <w:t>zápočet, zkouška</w:t>
              </w:r>
            </w:moveTo>
          </w:p>
        </w:tc>
        <w:tc>
          <w:tcPr>
            <w:tcW w:w="2156" w:type="dxa"/>
            <w:shd w:val="clear" w:color="auto" w:fill="F7CAAC"/>
          </w:tcPr>
          <w:p w14:paraId="2270F3B4" w14:textId="77777777" w:rsidR="00A40E0A" w:rsidRPr="00A40E0A" w:rsidRDefault="00A40E0A" w:rsidP="00A40E0A">
            <w:pPr>
              <w:jc w:val="both"/>
              <w:rPr>
                <w:moveTo w:id="2774" w:author="Pavla Trefilová" w:date="2019-11-18T17:19:00Z"/>
                <w:b/>
              </w:rPr>
            </w:pPr>
            <w:moveTo w:id="2775" w:author="Pavla Trefilová" w:date="2019-11-18T17:19:00Z">
              <w:r w:rsidRPr="00A40E0A">
                <w:rPr>
                  <w:b/>
                </w:rPr>
                <w:t>Forma výuky</w:t>
              </w:r>
            </w:moveTo>
          </w:p>
        </w:tc>
        <w:tc>
          <w:tcPr>
            <w:tcW w:w="1207" w:type="dxa"/>
            <w:gridSpan w:val="2"/>
          </w:tcPr>
          <w:p w14:paraId="6241FBCF" w14:textId="77777777" w:rsidR="00A40E0A" w:rsidRPr="00A40E0A" w:rsidRDefault="00A40E0A" w:rsidP="00A40E0A">
            <w:pPr>
              <w:jc w:val="both"/>
              <w:rPr>
                <w:moveTo w:id="2776" w:author="Pavla Trefilová" w:date="2019-11-18T17:19:00Z"/>
              </w:rPr>
            </w:pPr>
            <w:moveTo w:id="2777" w:author="Pavla Trefilová" w:date="2019-11-18T17:19:00Z">
              <w:r w:rsidRPr="00A40E0A">
                <w:t>přednáška, seminář</w:t>
              </w:r>
            </w:moveTo>
          </w:p>
        </w:tc>
      </w:tr>
      <w:tr w:rsidR="00A40E0A" w14:paraId="6B55C94C" w14:textId="77777777" w:rsidTr="00A40E0A">
        <w:trPr>
          <w:trHeight w:val="949"/>
        </w:trPr>
        <w:tc>
          <w:tcPr>
            <w:tcW w:w="3086" w:type="dxa"/>
            <w:shd w:val="clear" w:color="auto" w:fill="F7CAAC"/>
          </w:tcPr>
          <w:p w14:paraId="1E71C497" w14:textId="77777777" w:rsidR="00A40E0A" w:rsidRPr="00A40E0A" w:rsidRDefault="00A40E0A" w:rsidP="00A40E0A">
            <w:pPr>
              <w:jc w:val="both"/>
              <w:rPr>
                <w:moveTo w:id="2778" w:author="Pavla Trefilová" w:date="2019-11-18T17:19:00Z"/>
                <w:b/>
              </w:rPr>
            </w:pPr>
            <w:moveTo w:id="2779" w:author="Pavla Trefilová" w:date="2019-11-18T17:19:00Z">
              <w:r w:rsidRPr="00A40E0A">
                <w:rPr>
                  <w:b/>
                </w:rPr>
                <w:t>Forma způsobu ověření studijních výsledků a další požadavky na studenta</w:t>
              </w:r>
            </w:moveTo>
          </w:p>
        </w:tc>
        <w:tc>
          <w:tcPr>
            <w:tcW w:w="6769" w:type="dxa"/>
            <w:gridSpan w:val="7"/>
            <w:tcBorders>
              <w:bottom w:val="nil"/>
            </w:tcBorders>
          </w:tcPr>
          <w:p w14:paraId="0D8FA46F" w14:textId="77777777" w:rsidR="00A40E0A" w:rsidRPr="00A40E0A" w:rsidRDefault="00A40E0A" w:rsidP="00A40E0A">
            <w:pPr>
              <w:jc w:val="both"/>
              <w:rPr>
                <w:moveTo w:id="2780" w:author="Pavla Trefilová" w:date="2019-11-18T17:19:00Z"/>
              </w:rPr>
            </w:pPr>
            <w:moveTo w:id="2781" w:author="Pavla Trefilová" w:date="2019-11-18T17:19:00Z">
              <w:r w:rsidRPr="00A40E0A">
                <w:t>Způsob zakončení předmětu – zápočet, zkouška</w:t>
              </w:r>
            </w:moveTo>
          </w:p>
          <w:p w14:paraId="5AA3E60D" w14:textId="77777777" w:rsidR="00A40E0A" w:rsidRPr="00A40E0A" w:rsidRDefault="00A40E0A" w:rsidP="004A46D7">
            <w:pPr>
              <w:jc w:val="both"/>
              <w:rPr>
                <w:moveTo w:id="2782" w:author="Pavla Trefilová" w:date="2019-11-18T17:19:00Z"/>
              </w:rPr>
            </w:pPr>
            <w:moveTo w:id="2783" w:author="Pavla Trefilová" w:date="2019-11-18T17:19:00Z">
              <w:r w:rsidRPr="00A40E0A">
                <w:t>Požadavky na zápočet:</w:t>
              </w:r>
              <w:r w:rsidR="004A46D7">
                <w:t xml:space="preserve"> </w:t>
              </w:r>
              <w:r w:rsidRPr="00A40E0A">
                <w:t>vypracování seminární práce dle požadavků vyučujícího</w:t>
              </w:r>
              <w:r w:rsidR="004A46D7">
                <w:t xml:space="preserve">; </w:t>
              </w:r>
              <w:r w:rsidRPr="00A40E0A">
                <w:t>80% aktivní účast na seminářích.</w:t>
              </w:r>
            </w:moveTo>
          </w:p>
          <w:p w14:paraId="5CBD759C" w14:textId="77777777" w:rsidR="00A40E0A" w:rsidRPr="00A40E0A" w:rsidRDefault="00A40E0A" w:rsidP="004A46D7">
            <w:pPr>
              <w:jc w:val="both"/>
              <w:rPr>
                <w:moveTo w:id="2784" w:author="Pavla Trefilová" w:date="2019-11-18T17:19:00Z"/>
              </w:rPr>
            </w:pPr>
            <w:moveTo w:id="2785" w:author="Pavla Trefilová" w:date="2019-11-18T17:19:00Z">
              <w:r w:rsidRPr="00A40E0A">
                <w:t>Požadavky na zkoušku: písemný test s maximálním možným počtem dosažitelných bodů 100 mus</w:t>
              </w:r>
              <w:r w:rsidR="004A46D7">
                <w:t xml:space="preserve">í být napsán alespoň na 60 %; </w:t>
              </w:r>
              <w:r w:rsidRPr="00A40E0A">
                <w:t>následuje ústní zkouška v rozsahu znalostí přednášek a seminářů.</w:t>
              </w:r>
            </w:moveTo>
          </w:p>
        </w:tc>
      </w:tr>
      <w:tr w:rsidR="00A40E0A" w14:paraId="1FED99C3" w14:textId="77777777" w:rsidTr="00A40E0A">
        <w:trPr>
          <w:trHeight w:val="118"/>
        </w:trPr>
        <w:tc>
          <w:tcPr>
            <w:tcW w:w="9855" w:type="dxa"/>
            <w:gridSpan w:val="8"/>
            <w:tcBorders>
              <w:top w:val="nil"/>
            </w:tcBorders>
          </w:tcPr>
          <w:p w14:paraId="55184A77" w14:textId="77777777" w:rsidR="00A40E0A" w:rsidRPr="004A46D7" w:rsidRDefault="00A40E0A" w:rsidP="00A40E0A">
            <w:pPr>
              <w:jc w:val="both"/>
              <w:rPr>
                <w:moveTo w:id="2786" w:author="Pavla Trefilová" w:date="2019-11-18T17:19:00Z"/>
                <w:sz w:val="16"/>
              </w:rPr>
            </w:pPr>
          </w:p>
        </w:tc>
      </w:tr>
      <w:tr w:rsidR="00A40E0A" w14:paraId="7791788B" w14:textId="77777777" w:rsidTr="00A40E0A">
        <w:trPr>
          <w:trHeight w:val="197"/>
        </w:trPr>
        <w:tc>
          <w:tcPr>
            <w:tcW w:w="3086" w:type="dxa"/>
            <w:tcBorders>
              <w:top w:val="nil"/>
            </w:tcBorders>
            <w:shd w:val="clear" w:color="auto" w:fill="F7CAAC"/>
          </w:tcPr>
          <w:p w14:paraId="7930A235" w14:textId="77777777" w:rsidR="00A40E0A" w:rsidRPr="00A40E0A" w:rsidRDefault="00A40E0A" w:rsidP="00A40E0A">
            <w:pPr>
              <w:jc w:val="both"/>
              <w:rPr>
                <w:moveTo w:id="2787" w:author="Pavla Trefilová" w:date="2019-11-18T17:19:00Z"/>
                <w:b/>
              </w:rPr>
            </w:pPr>
            <w:moveTo w:id="2788" w:author="Pavla Trefilová" w:date="2019-11-18T17:19:00Z">
              <w:r w:rsidRPr="00A40E0A">
                <w:rPr>
                  <w:b/>
                </w:rPr>
                <w:t>Garant předmětu</w:t>
              </w:r>
            </w:moveTo>
          </w:p>
        </w:tc>
        <w:tc>
          <w:tcPr>
            <w:tcW w:w="6769" w:type="dxa"/>
            <w:gridSpan w:val="7"/>
            <w:tcBorders>
              <w:top w:val="nil"/>
            </w:tcBorders>
          </w:tcPr>
          <w:p w14:paraId="59CBB953" w14:textId="77777777" w:rsidR="00A40E0A" w:rsidRPr="00E11E0F" w:rsidRDefault="00A40E0A" w:rsidP="00A40E0A">
            <w:pPr>
              <w:jc w:val="both"/>
              <w:rPr>
                <w:moveTo w:id="2789" w:author="Pavla Trefilová" w:date="2019-11-18T17:19:00Z"/>
              </w:rPr>
            </w:pPr>
            <w:moveTo w:id="2790" w:author="Pavla Trefilová" w:date="2019-11-18T17:19:00Z">
              <w:r w:rsidRPr="00E11E0F">
                <w:t>Ing. Lucie Macurová, Ph.D.</w:t>
              </w:r>
            </w:moveTo>
          </w:p>
        </w:tc>
      </w:tr>
      <w:tr w:rsidR="00A40E0A" w14:paraId="4EF2351F" w14:textId="77777777" w:rsidTr="00A40E0A">
        <w:trPr>
          <w:trHeight w:val="243"/>
        </w:trPr>
        <w:tc>
          <w:tcPr>
            <w:tcW w:w="3086" w:type="dxa"/>
            <w:tcBorders>
              <w:top w:val="nil"/>
            </w:tcBorders>
            <w:shd w:val="clear" w:color="auto" w:fill="F7CAAC"/>
          </w:tcPr>
          <w:p w14:paraId="22CA7312" w14:textId="77777777" w:rsidR="00A40E0A" w:rsidRPr="00A40E0A" w:rsidRDefault="00A40E0A" w:rsidP="00A40E0A">
            <w:pPr>
              <w:jc w:val="both"/>
              <w:rPr>
                <w:moveTo w:id="2791" w:author="Pavla Trefilová" w:date="2019-11-18T17:19:00Z"/>
                <w:b/>
              </w:rPr>
            </w:pPr>
            <w:moveTo w:id="2792" w:author="Pavla Trefilová" w:date="2019-11-18T17:19:00Z">
              <w:r w:rsidRPr="00A40E0A">
                <w:rPr>
                  <w:b/>
                </w:rPr>
                <w:t>Zapojení garanta do výuky předmětu</w:t>
              </w:r>
            </w:moveTo>
          </w:p>
        </w:tc>
        <w:tc>
          <w:tcPr>
            <w:tcW w:w="6769" w:type="dxa"/>
            <w:gridSpan w:val="7"/>
            <w:tcBorders>
              <w:top w:val="nil"/>
            </w:tcBorders>
          </w:tcPr>
          <w:p w14:paraId="4BAD35B5" w14:textId="77777777" w:rsidR="00A40E0A" w:rsidRPr="00E11E0F" w:rsidRDefault="00A40E0A" w:rsidP="00A40E0A">
            <w:pPr>
              <w:jc w:val="both"/>
              <w:rPr>
                <w:moveTo w:id="2793" w:author="Pavla Trefilová" w:date="2019-11-18T17:19:00Z"/>
              </w:rPr>
            </w:pPr>
            <w:moveTo w:id="2794" w:author="Pavla Trefilová" w:date="2019-11-18T17:19:00Z">
              <w:r w:rsidRPr="00E11E0F">
                <w:t xml:space="preserve">Garant se podílí na přednášení v rozsahu 100 %, dále stanovuje koncepci seminářů a dohlíží na jejich jednotné vedení. </w:t>
              </w:r>
            </w:moveTo>
          </w:p>
        </w:tc>
      </w:tr>
      <w:tr w:rsidR="00A40E0A" w14:paraId="193441C5" w14:textId="77777777" w:rsidTr="00A40E0A">
        <w:tc>
          <w:tcPr>
            <w:tcW w:w="3086" w:type="dxa"/>
            <w:shd w:val="clear" w:color="auto" w:fill="F7CAAC"/>
          </w:tcPr>
          <w:p w14:paraId="3CECD455" w14:textId="77777777" w:rsidR="00A40E0A" w:rsidRPr="00A40E0A" w:rsidRDefault="00A40E0A" w:rsidP="00A40E0A">
            <w:pPr>
              <w:jc w:val="both"/>
              <w:rPr>
                <w:moveTo w:id="2795" w:author="Pavla Trefilová" w:date="2019-11-18T17:19:00Z"/>
                <w:b/>
              </w:rPr>
            </w:pPr>
            <w:moveTo w:id="2796" w:author="Pavla Trefilová" w:date="2019-11-18T17:19:00Z">
              <w:r w:rsidRPr="00A40E0A">
                <w:rPr>
                  <w:b/>
                </w:rPr>
                <w:t>Vyučující</w:t>
              </w:r>
            </w:moveTo>
          </w:p>
        </w:tc>
        <w:tc>
          <w:tcPr>
            <w:tcW w:w="6769" w:type="dxa"/>
            <w:gridSpan w:val="7"/>
            <w:tcBorders>
              <w:bottom w:val="nil"/>
            </w:tcBorders>
          </w:tcPr>
          <w:p w14:paraId="649A9432" w14:textId="77777777" w:rsidR="00A40E0A" w:rsidRPr="00E11E0F" w:rsidRDefault="00A40E0A" w:rsidP="00E11E0F">
            <w:pPr>
              <w:rPr>
                <w:moveTo w:id="2797" w:author="Pavla Trefilová" w:date="2019-11-18T17:19:00Z"/>
              </w:rPr>
            </w:pPr>
            <w:moveTo w:id="2798" w:author="Pavla Trefilová" w:date="2019-11-18T17:19:00Z">
              <w:r w:rsidRPr="00E11E0F">
                <w:t>Ing. Lucie Macurová,</w:t>
              </w:r>
              <w:r w:rsidR="00DB53B5" w:rsidRPr="00E11E0F">
                <w:t xml:space="preserve"> Ph.D.</w:t>
              </w:r>
              <w:r w:rsidR="00E11E0F" w:rsidRPr="00E11E0F">
                <w:t xml:space="preserve"> -</w:t>
              </w:r>
              <w:r w:rsidR="00DB53B5" w:rsidRPr="00E11E0F">
                <w:t xml:space="preserve"> přednášky </w:t>
              </w:r>
              <w:r w:rsidR="00E11E0F" w:rsidRPr="00E11E0F">
                <w:t>(</w:t>
              </w:r>
              <w:r w:rsidR="00DB53B5" w:rsidRPr="00E11E0F">
                <w:t>100%</w:t>
              </w:r>
              <w:r w:rsidR="00E11E0F" w:rsidRPr="00E11E0F">
                <w:t>)</w:t>
              </w:r>
            </w:moveTo>
          </w:p>
        </w:tc>
      </w:tr>
      <w:tr w:rsidR="00A40E0A" w14:paraId="1CCABF8E" w14:textId="77777777" w:rsidTr="00A40E0A">
        <w:trPr>
          <w:trHeight w:val="64"/>
        </w:trPr>
        <w:tc>
          <w:tcPr>
            <w:tcW w:w="9855" w:type="dxa"/>
            <w:gridSpan w:val="8"/>
            <w:tcBorders>
              <w:top w:val="nil"/>
            </w:tcBorders>
          </w:tcPr>
          <w:p w14:paraId="04CBE2DC" w14:textId="77777777" w:rsidR="00A40E0A" w:rsidRPr="004A46D7" w:rsidRDefault="00A40E0A" w:rsidP="00A40E0A">
            <w:pPr>
              <w:jc w:val="both"/>
              <w:rPr>
                <w:moveTo w:id="2799" w:author="Pavla Trefilová" w:date="2019-11-18T17:19:00Z"/>
                <w:sz w:val="16"/>
              </w:rPr>
            </w:pPr>
          </w:p>
        </w:tc>
      </w:tr>
      <w:tr w:rsidR="00A40E0A" w14:paraId="4A2C56C7" w14:textId="77777777" w:rsidTr="00A40E0A">
        <w:tc>
          <w:tcPr>
            <w:tcW w:w="3086" w:type="dxa"/>
            <w:shd w:val="clear" w:color="auto" w:fill="F7CAAC"/>
          </w:tcPr>
          <w:p w14:paraId="292375D1" w14:textId="77777777" w:rsidR="00A40E0A" w:rsidRPr="00A40E0A" w:rsidRDefault="00A40E0A" w:rsidP="00A40E0A">
            <w:pPr>
              <w:jc w:val="both"/>
              <w:rPr>
                <w:moveTo w:id="2800" w:author="Pavla Trefilová" w:date="2019-11-18T17:19:00Z"/>
                <w:b/>
              </w:rPr>
            </w:pPr>
            <w:moveTo w:id="2801" w:author="Pavla Trefilová" w:date="2019-11-18T17:19:00Z">
              <w:r w:rsidRPr="00A40E0A">
                <w:rPr>
                  <w:b/>
                </w:rPr>
                <w:t>Stručná anotace předmětu</w:t>
              </w:r>
            </w:moveTo>
          </w:p>
        </w:tc>
        <w:tc>
          <w:tcPr>
            <w:tcW w:w="6769" w:type="dxa"/>
            <w:gridSpan w:val="7"/>
            <w:tcBorders>
              <w:bottom w:val="nil"/>
            </w:tcBorders>
          </w:tcPr>
          <w:p w14:paraId="506B947D" w14:textId="77777777" w:rsidR="00A40E0A" w:rsidRPr="00A40E0A" w:rsidRDefault="00A40E0A" w:rsidP="00A40E0A">
            <w:pPr>
              <w:jc w:val="both"/>
              <w:rPr>
                <w:moveTo w:id="2802" w:author="Pavla Trefilová" w:date="2019-11-18T17:19:00Z"/>
              </w:rPr>
            </w:pPr>
          </w:p>
        </w:tc>
      </w:tr>
      <w:tr w:rsidR="00A40E0A" w14:paraId="556B0523" w14:textId="77777777" w:rsidTr="00A40E0A">
        <w:trPr>
          <w:trHeight w:val="1843"/>
        </w:trPr>
        <w:tc>
          <w:tcPr>
            <w:tcW w:w="9855" w:type="dxa"/>
            <w:gridSpan w:val="8"/>
            <w:tcBorders>
              <w:top w:val="nil"/>
              <w:bottom w:val="single" w:sz="12" w:space="0" w:color="auto"/>
            </w:tcBorders>
          </w:tcPr>
          <w:p w14:paraId="2209E231" w14:textId="76907B81" w:rsidR="00A40E0A" w:rsidRDefault="00A40E0A" w:rsidP="00A40E0A">
            <w:pPr>
              <w:jc w:val="both"/>
              <w:rPr>
                <w:moveTo w:id="2803" w:author="Pavla Trefilová" w:date="2019-11-18T17:19:00Z"/>
              </w:rPr>
            </w:pPr>
            <w:moveTo w:id="2804" w:author="Pavla Trefilová" w:date="2019-11-18T17:19:00Z">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moveTo>
          </w:p>
          <w:p w14:paraId="677CA7DF" w14:textId="3440FE03" w:rsidR="00A6535B" w:rsidRPr="00A40E0A" w:rsidRDefault="00A6535B" w:rsidP="00A40E0A">
            <w:pPr>
              <w:jc w:val="both"/>
              <w:rPr>
                <w:moveTo w:id="2805" w:author="Pavla Trefilová" w:date="2019-11-18T17:19:00Z"/>
              </w:rPr>
            </w:pPr>
            <w:moveTo w:id="2806" w:author="Pavla Trefilová" w:date="2019-11-18T17:19:00Z">
              <w:r>
                <w:t>Obsah</w:t>
              </w:r>
            </w:moveTo>
          </w:p>
          <w:p w14:paraId="6D86FE5F" w14:textId="77777777" w:rsidR="00A6535B" w:rsidRDefault="00A6535B" w:rsidP="001C2699">
            <w:pPr>
              <w:pStyle w:val="Odstavecseseznamem"/>
              <w:numPr>
                <w:ilvl w:val="0"/>
                <w:numId w:val="30"/>
              </w:numPr>
              <w:spacing w:after="0" w:line="240" w:lineRule="auto"/>
              <w:ind w:left="247" w:hanging="247"/>
              <w:jc w:val="both"/>
              <w:rPr>
                <w:moveTo w:id="2807" w:author="Pavla Trefilová" w:date="2019-11-18T17:19:00Z"/>
                <w:rFonts w:ascii="Times New Roman" w:hAnsi="Times New Roman"/>
                <w:sz w:val="20"/>
                <w:szCs w:val="20"/>
              </w:rPr>
            </w:pPr>
            <w:moveTo w:id="2808" w:author="Pavla Trefilová" w:date="2019-11-18T17:19:00Z">
              <w:r>
                <w:rPr>
                  <w:rFonts w:ascii="Times New Roman" w:hAnsi="Times New Roman"/>
                  <w:sz w:val="20"/>
                  <w:szCs w:val="20"/>
                </w:rPr>
                <w:t>Úvod do předmětu</w:t>
              </w:r>
            </w:moveTo>
          </w:p>
          <w:p w14:paraId="703739BB" w14:textId="414C5F17" w:rsidR="00A40E0A" w:rsidRPr="00A40E0A" w:rsidRDefault="00A40E0A" w:rsidP="001C2699">
            <w:pPr>
              <w:pStyle w:val="Odstavecseseznamem"/>
              <w:numPr>
                <w:ilvl w:val="0"/>
                <w:numId w:val="30"/>
              </w:numPr>
              <w:spacing w:after="0" w:line="240" w:lineRule="auto"/>
              <w:ind w:left="247" w:hanging="247"/>
              <w:jc w:val="both"/>
              <w:rPr>
                <w:moveTo w:id="2809" w:author="Pavla Trefilová" w:date="2019-11-18T17:19:00Z"/>
                <w:rFonts w:ascii="Times New Roman" w:hAnsi="Times New Roman"/>
                <w:sz w:val="20"/>
                <w:szCs w:val="20"/>
              </w:rPr>
            </w:pPr>
            <w:moveTo w:id="2810" w:author="Pavla Trefilová" w:date="2019-11-18T17:19:00Z">
              <w:r w:rsidRPr="00A40E0A">
                <w:rPr>
                  <w:rFonts w:ascii="Times New Roman" w:hAnsi="Times New Roman"/>
                  <w:sz w:val="20"/>
                  <w:szCs w:val="20"/>
                </w:rPr>
                <w:t>Základní pojetí logistiky, charakteristika logistických aktivit v organizaci, mini - případové studie řízení logistick</w:t>
              </w:r>
              <w:r w:rsidR="00A6535B">
                <w:rPr>
                  <w:rFonts w:ascii="Times New Roman" w:hAnsi="Times New Roman"/>
                  <w:sz w:val="20"/>
                  <w:szCs w:val="20"/>
                </w:rPr>
                <w:t>ých řetězců ve výrobě a obchodě</w:t>
              </w:r>
            </w:moveTo>
          </w:p>
          <w:p w14:paraId="11AEA329" w14:textId="606D84D9" w:rsidR="00A40E0A" w:rsidRPr="00A40E0A" w:rsidRDefault="00A40E0A" w:rsidP="001C2699">
            <w:pPr>
              <w:pStyle w:val="Odstavecseseznamem"/>
              <w:numPr>
                <w:ilvl w:val="0"/>
                <w:numId w:val="30"/>
              </w:numPr>
              <w:spacing w:after="0" w:line="240" w:lineRule="auto"/>
              <w:ind w:left="247" w:hanging="247"/>
              <w:jc w:val="both"/>
              <w:rPr>
                <w:moveTo w:id="2811" w:author="Pavla Trefilová" w:date="2019-11-18T17:19:00Z"/>
                <w:rFonts w:ascii="Times New Roman" w:hAnsi="Times New Roman"/>
                <w:sz w:val="20"/>
                <w:szCs w:val="20"/>
              </w:rPr>
            </w:pPr>
            <w:moveTo w:id="2812" w:author="Pavla Trefilová" w:date="2019-11-18T17:19:00Z">
              <w:r w:rsidRPr="00A40E0A">
                <w:rPr>
                  <w:rFonts w:ascii="Times New Roman" w:hAnsi="Times New Roman"/>
                  <w:sz w:val="20"/>
                  <w:szCs w:val="20"/>
                </w:rPr>
                <w:t>Marketingová logistika a její řízení, vícekriteriální hodnocení,</w:t>
              </w:r>
              <w:r w:rsidR="00A6535B">
                <w:rPr>
                  <w:rFonts w:ascii="Times New Roman" w:hAnsi="Times New Roman"/>
                  <w:sz w:val="20"/>
                  <w:szCs w:val="20"/>
                </w:rPr>
                <w:t xml:space="preserve"> metody hodnocení úrovně služeb</w:t>
              </w:r>
            </w:moveTo>
          </w:p>
          <w:p w14:paraId="46F9C1E6" w14:textId="77777777" w:rsidR="00A6535B" w:rsidRDefault="00A40E0A" w:rsidP="001C2699">
            <w:pPr>
              <w:pStyle w:val="Odstavecseseznamem"/>
              <w:numPr>
                <w:ilvl w:val="0"/>
                <w:numId w:val="30"/>
              </w:numPr>
              <w:spacing w:after="0" w:line="240" w:lineRule="auto"/>
              <w:ind w:left="247" w:hanging="247"/>
              <w:jc w:val="both"/>
              <w:rPr>
                <w:moveTo w:id="2813" w:author="Pavla Trefilová" w:date="2019-11-18T17:19:00Z"/>
                <w:rFonts w:ascii="Times New Roman" w:hAnsi="Times New Roman"/>
                <w:sz w:val="20"/>
                <w:szCs w:val="20"/>
              </w:rPr>
            </w:pPr>
            <w:moveTo w:id="2814" w:author="Pavla Trefilová" w:date="2019-11-18T17:19:00Z">
              <w:r w:rsidRPr="00A40E0A">
                <w:rPr>
                  <w:rFonts w:ascii="Times New Roman" w:hAnsi="Times New Roman"/>
                  <w:sz w:val="20"/>
                  <w:szCs w:val="20"/>
                </w:rPr>
                <w:t>Logistika v ná</w:t>
              </w:r>
              <w:r w:rsidR="00A6535B">
                <w:rPr>
                  <w:rFonts w:ascii="Times New Roman" w:hAnsi="Times New Roman"/>
                  <w:sz w:val="20"/>
                  <w:szCs w:val="20"/>
                </w:rPr>
                <w:t>kupu a zásobování, ABC analýza</w:t>
              </w:r>
            </w:moveTo>
          </w:p>
          <w:p w14:paraId="73B628D8" w14:textId="47392E1E" w:rsidR="00A40E0A" w:rsidRPr="00A40E0A" w:rsidRDefault="00A6535B" w:rsidP="001C2699">
            <w:pPr>
              <w:pStyle w:val="Odstavecseseznamem"/>
              <w:numPr>
                <w:ilvl w:val="0"/>
                <w:numId w:val="30"/>
              </w:numPr>
              <w:spacing w:after="0" w:line="240" w:lineRule="auto"/>
              <w:ind w:left="247" w:hanging="247"/>
              <w:jc w:val="both"/>
              <w:rPr>
                <w:moveTo w:id="2815" w:author="Pavla Trefilová" w:date="2019-11-18T17:19:00Z"/>
                <w:rFonts w:ascii="Times New Roman" w:hAnsi="Times New Roman"/>
                <w:sz w:val="20"/>
                <w:szCs w:val="20"/>
              </w:rPr>
            </w:pPr>
            <w:moveTo w:id="2816" w:author="Pavla Trefilová" w:date="2019-11-18T17:19:00Z">
              <w:r>
                <w:rPr>
                  <w:rFonts w:ascii="Times New Roman" w:hAnsi="Times New Roman"/>
                  <w:sz w:val="20"/>
                  <w:szCs w:val="20"/>
                </w:rPr>
                <w:t>M</w:t>
              </w:r>
              <w:r w:rsidR="00A40E0A" w:rsidRPr="00A40E0A">
                <w:rPr>
                  <w:rFonts w:ascii="Times New Roman" w:hAnsi="Times New Roman"/>
                  <w:sz w:val="20"/>
                  <w:szCs w:val="20"/>
                </w:rPr>
                <w:t>odely řízení zásob, logistika ve skladování, řízení, organizac</w:t>
              </w:r>
              <w:r>
                <w:rPr>
                  <w:rFonts w:ascii="Times New Roman" w:hAnsi="Times New Roman"/>
                  <w:sz w:val="20"/>
                  <w:szCs w:val="20"/>
                </w:rPr>
                <w:t>e a kontrola skladového provozu</w:t>
              </w:r>
            </w:moveTo>
          </w:p>
          <w:p w14:paraId="19EBF275" w14:textId="77777777" w:rsidR="00A6535B" w:rsidRDefault="00A40E0A" w:rsidP="001C2699">
            <w:pPr>
              <w:pStyle w:val="Odstavecseseznamem"/>
              <w:numPr>
                <w:ilvl w:val="0"/>
                <w:numId w:val="30"/>
              </w:numPr>
              <w:spacing w:after="0" w:line="240" w:lineRule="auto"/>
              <w:ind w:left="247" w:hanging="247"/>
              <w:jc w:val="both"/>
              <w:rPr>
                <w:moveTo w:id="2817" w:author="Pavla Trefilová" w:date="2019-11-18T17:19:00Z"/>
                <w:rFonts w:ascii="Times New Roman" w:hAnsi="Times New Roman"/>
                <w:sz w:val="20"/>
                <w:szCs w:val="20"/>
              </w:rPr>
            </w:pPr>
            <w:moveTo w:id="2818" w:author="Pavla Trefilová" w:date="2019-11-18T17:19:00Z">
              <w:r w:rsidRPr="00A40E0A">
                <w:rPr>
                  <w:rFonts w:ascii="Times New Roman" w:hAnsi="Times New Roman"/>
                  <w:sz w:val="20"/>
                  <w:szCs w:val="20"/>
                </w:rPr>
                <w:t>Výrobní logistika, metody plánování výroby, kapacitního p</w:t>
              </w:r>
              <w:r w:rsidR="00A6535B">
                <w:rPr>
                  <w:rFonts w:ascii="Times New Roman" w:hAnsi="Times New Roman"/>
                  <w:sz w:val="20"/>
                  <w:szCs w:val="20"/>
                </w:rPr>
                <w:t>lánování, lhůtového rozvrhování</w:t>
              </w:r>
            </w:moveTo>
          </w:p>
          <w:p w14:paraId="2E49D537" w14:textId="36AD1D02" w:rsidR="00A40E0A" w:rsidRPr="00A40E0A" w:rsidRDefault="00A6535B" w:rsidP="001C2699">
            <w:pPr>
              <w:pStyle w:val="Odstavecseseznamem"/>
              <w:numPr>
                <w:ilvl w:val="0"/>
                <w:numId w:val="30"/>
              </w:numPr>
              <w:spacing w:after="0" w:line="240" w:lineRule="auto"/>
              <w:ind w:left="247" w:hanging="247"/>
              <w:jc w:val="both"/>
              <w:rPr>
                <w:moveTo w:id="2819" w:author="Pavla Trefilová" w:date="2019-11-18T17:19:00Z"/>
                <w:rFonts w:ascii="Times New Roman" w:hAnsi="Times New Roman"/>
                <w:sz w:val="20"/>
                <w:szCs w:val="20"/>
              </w:rPr>
            </w:pPr>
            <w:moveTo w:id="2820" w:author="Pavla Trefilová" w:date="2019-11-18T17:19:00Z">
              <w:r>
                <w:rPr>
                  <w:rFonts w:ascii="Times New Roman" w:hAnsi="Times New Roman"/>
                  <w:sz w:val="20"/>
                  <w:szCs w:val="20"/>
                </w:rPr>
                <w:t>M</w:t>
              </w:r>
              <w:r w:rsidR="00A40E0A" w:rsidRPr="00A40E0A">
                <w:rPr>
                  <w:rFonts w:ascii="Times New Roman" w:hAnsi="Times New Roman"/>
                  <w:sz w:val="20"/>
                  <w:szCs w:val="20"/>
                </w:rPr>
                <w:t>etody KAN-BAN a</w:t>
              </w:r>
              <w:r>
                <w:rPr>
                  <w:rFonts w:ascii="Times New Roman" w:hAnsi="Times New Roman"/>
                  <w:sz w:val="20"/>
                  <w:szCs w:val="20"/>
                </w:rPr>
                <w:t xml:space="preserve"> JIT, jejich praktické aplikace</w:t>
              </w:r>
            </w:moveTo>
          </w:p>
          <w:p w14:paraId="61856470" w14:textId="401BF3C8" w:rsidR="00A40E0A" w:rsidRPr="00A40E0A" w:rsidRDefault="00A40E0A" w:rsidP="001C2699">
            <w:pPr>
              <w:pStyle w:val="Odstavecseseznamem"/>
              <w:numPr>
                <w:ilvl w:val="0"/>
                <w:numId w:val="30"/>
              </w:numPr>
              <w:spacing w:after="0" w:line="240" w:lineRule="auto"/>
              <w:ind w:left="247" w:hanging="247"/>
              <w:jc w:val="both"/>
              <w:rPr>
                <w:moveTo w:id="2821" w:author="Pavla Trefilová" w:date="2019-11-18T17:19:00Z"/>
                <w:rFonts w:ascii="Times New Roman" w:hAnsi="Times New Roman"/>
                <w:sz w:val="20"/>
                <w:szCs w:val="20"/>
              </w:rPr>
            </w:pPr>
            <w:moveTo w:id="2822" w:author="Pavla Trefilová" w:date="2019-11-18T17:19:00Z">
              <w:r w:rsidRPr="00A40E0A">
                <w:rPr>
                  <w:rFonts w:ascii="Times New Roman" w:hAnsi="Times New Roman"/>
                  <w:sz w:val="20"/>
                  <w:szCs w:val="20"/>
                </w:rPr>
                <w:t>Dopravní logistika, metody dislokace skladu, distribuční problém, dopravní problém, hlavní postupy dopravy a manipulace s materiálem, manipulační jednotky, obaly, management fyzické</w:t>
              </w:r>
              <w:r w:rsidR="00A6535B">
                <w:rPr>
                  <w:rFonts w:ascii="Times New Roman" w:hAnsi="Times New Roman"/>
                  <w:sz w:val="20"/>
                  <w:szCs w:val="20"/>
                </w:rPr>
                <w:t xml:space="preserve"> distribuce, distribuční centra</w:t>
              </w:r>
            </w:moveTo>
          </w:p>
        </w:tc>
      </w:tr>
      <w:tr w:rsidR="00A40E0A" w14:paraId="1A439BC7" w14:textId="77777777" w:rsidTr="00A40E0A">
        <w:trPr>
          <w:trHeight w:val="265"/>
        </w:trPr>
        <w:tc>
          <w:tcPr>
            <w:tcW w:w="3653" w:type="dxa"/>
            <w:gridSpan w:val="2"/>
            <w:tcBorders>
              <w:top w:val="nil"/>
            </w:tcBorders>
            <w:shd w:val="clear" w:color="auto" w:fill="F7CAAC"/>
          </w:tcPr>
          <w:p w14:paraId="05B0F180" w14:textId="77777777" w:rsidR="00A40E0A" w:rsidRPr="00A40E0A" w:rsidRDefault="00A40E0A" w:rsidP="00A40E0A">
            <w:pPr>
              <w:jc w:val="both"/>
              <w:rPr>
                <w:moveTo w:id="2823" w:author="Pavla Trefilová" w:date="2019-11-18T17:19:00Z"/>
              </w:rPr>
            </w:pPr>
            <w:moveTo w:id="2824" w:author="Pavla Trefilová" w:date="2019-11-18T17:19:00Z">
              <w:r w:rsidRPr="00A40E0A">
                <w:rPr>
                  <w:b/>
                </w:rPr>
                <w:t>Studijní literatura a studijní pomůcky</w:t>
              </w:r>
            </w:moveTo>
          </w:p>
        </w:tc>
        <w:tc>
          <w:tcPr>
            <w:tcW w:w="6202" w:type="dxa"/>
            <w:gridSpan w:val="6"/>
            <w:tcBorders>
              <w:top w:val="nil"/>
              <w:bottom w:val="nil"/>
            </w:tcBorders>
          </w:tcPr>
          <w:p w14:paraId="702D708C" w14:textId="77777777" w:rsidR="00A40E0A" w:rsidRPr="00A40E0A" w:rsidRDefault="00A40E0A" w:rsidP="00A40E0A">
            <w:pPr>
              <w:jc w:val="both"/>
              <w:rPr>
                <w:moveTo w:id="2825" w:author="Pavla Trefilová" w:date="2019-11-18T17:19:00Z"/>
              </w:rPr>
            </w:pPr>
          </w:p>
        </w:tc>
      </w:tr>
      <w:tr w:rsidR="00A40E0A" w14:paraId="5FAF9646" w14:textId="77777777" w:rsidTr="00A40E0A">
        <w:trPr>
          <w:trHeight w:val="1124"/>
        </w:trPr>
        <w:tc>
          <w:tcPr>
            <w:tcW w:w="9855" w:type="dxa"/>
            <w:gridSpan w:val="8"/>
            <w:tcBorders>
              <w:top w:val="nil"/>
            </w:tcBorders>
          </w:tcPr>
          <w:p w14:paraId="2EBBF0F1" w14:textId="77777777" w:rsidR="00D64A6C" w:rsidRPr="00D64A6C" w:rsidRDefault="00D64A6C" w:rsidP="00D64A6C">
            <w:pPr>
              <w:jc w:val="both"/>
              <w:rPr>
                <w:moveTo w:id="2826" w:author="Pavla Trefilová" w:date="2019-11-18T17:19:00Z"/>
                <w:b/>
                <w:color w:val="000000"/>
              </w:rPr>
            </w:pPr>
            <w:moveTo w:id="2827" w:author="Pavla Trefilová" w:date="2019-11-18T17:19:00Z">
              <w:r w:rsidRPr="00D64A6C">
                <w:rPr>
                  <w:b/>
                  <w:color w:val="000000"/>
                </w:rPr>
                <w:t>Povinná literatura</w:t>
              </w:r>
            </w:moveTo>
          </w:p>
          <w:p w14:paraId="7B172A9C" w14:textId="77777777" w:rsidR="00D64A6C" w:rsidRPr="00D64A6C" w:rsidRDefault="00D64A6C" w:rsidP="00D64A6C">
            <w:pPr>
              <w:jc w:val="both"/>
              <w:rPr>
                <w:moveTo w:id="2828" w:author="Pavla Trefilová" w:date="2019-11-18T17:19:00Z"/>
                <w:color w:val="000000"/>
              </w:rPr>
            </w:pPr>
            <w:moveTo w:id="2829" w:author="Pavla Trefilová" w:date="2019-11-18T17:19:00Z">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moveTo>
          </w:p>
          <w:p w14:paraId="42CA9370" w14:textId="77777777" w:rsidR="00D64A6C" w:rsidRPr="00D64A6C" w:rsidRDefault="00D64A6C" w:rsidP="00D64A6C">
            <w:pPr>
              <w:jc w:val="both"/>
              <w:rPr>
                <w:moveTo w:id="2830" w:author="Pavla Trefilová" w:date="2019-11-18T17:19:00Z"/>
                <w:color w:val="000000"/>
              </w:rPr>
            </w:pPr>
            <w:moveTo w:id="2831" w:author="Pavla Trefilová" w:date="2019-11-18T17:19:00Z">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moveTo>
          </w:p>
          <w:p w14:paraId="708717C3" w14:textId="77777777" w:rsidR="00D64A6C" w:rsidRPr="00D64A6C" w:rsidRDefault="00D64A6C" w:rsidP="00D64A6C">
            <w:pPr>
              <w:jc w:val="both"/>
              <w:rPr>
                <w:moveTo w:id="2832" w:author="Pavla Trefilová" w:date="2019-11-18T17:19:00Z"/>
                <w:color w:val="000000"/>
              </w:rPr>
            </w:pPr>
            <w:moveTo w:id="2833" w:author="Pavla Trefilová" w:date="2019-11-18T17:19:00Z">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moveTo>
          </w:p>
          <w:p w14:paraId="09A77926" w14:textId="77777777" w:rsidR="00D64A6C" w:rsidRPr="00D64A6C" w:rsidRDefault="00D64A6C" w:rsidP="00D64A6C">
            <w:pPr>
              <w:jc w:val="both"/>
              <w:rPr>
                <w:moveTo w:id="2834" w:author="Pavla Trefilová" w:date="2019-11-18T17:19:00Z"/>
                <w:b/>
              </w:rPr>
            </w:pPr>
            <w:moveTo w:id="2835" w:author="Pavla Trefilová" w:date="2019-11-18T17:19:00Z">
              <w:r w:rsidRPr="00D64A6C">
                <w:rPr>
                  <w:b/>
                </w:rPr>
                <w:t>Doporučená literatura</w:t>
              </w:r>
            </w:moveTo>
          </w:p>
          <w:p w14:paraId="78DF4A18" w14:textId="77777777" w:rsidR="00D64A6C" w:rsidRPr="00D64A6C" w:rsidRDefault="00D64A6C" w:rsidP="00D64A6C">
            <w:pPr>
              <w:jc w:val="both"/>
              <w:rPr>
                <w:moveTo w:id="2836" w:author="Pavla Trefilová" w:date="2019-11-18T17:19:00Z"/>
                <w:color w:val="000000"/>
              </w:rPr>
            </w:pPr>
            <w:moveTo w:id="2837" w:author="Pavla Trefilová" w:date="2019-11-18T17:19:00Z">
              <w:r w:rsidRPr="00D64A6C">
                <w:t xml:space="preserve">BRANDIMARTE, P., ZOTTERI, G. </w:t>
              </w:r>
              <w:r w:rsidRPr="00D64A6C">
                <w:rPr>
                  <w:i/>
                  <w:iCs/>
                </w:rPr>
                <w:t>Introduction to Distribu-tion Logistics</w:t>
              </w:r>
              <w:r w:rsidRPr="00D64A6C">
                <w:t>. Hoboken: John Wiley &amp; Sons Ltd., 2007, 587 p. ISBN 9780471750444.</w:t>
              </w:r>
            </w:moveTo>
          </w:p>
          <w:p w14:paraId="292A69C4" w14:textId="77777777" w:rsidR="00D64A6C" w:rsidRPr="00D64A6C" w:rsidRDefault="00D64A6C" w:rsidP="00D64A6C">
            <w:pPr>
              <w:jc w:val="both"/>
              <w:rPr>
                <w:moveTo w:id="2838" w:author="Pavla Trefilová" w:date="2019-11-18T17:19:00Z"/>
              </w:rPr>
            </w:pPr>
            <w:moveTo w:id="2839" w:author="Pavla Trefilová" w:date="2019-11-18T17:19:00Z">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moveTo>
          </w:p>
          <w:p w14:paraId="5B283F2C" w14:textId="77777777" w:rsidR="00D64A6C" w:rsidRPr="00D64A6C" w:rsidRDefault="00D64A6C" w:rsidP="00D64A6C">
            <w:pPr>
              <w:jc w:val="both"/>
              <w:rPr>
                <w:moveTo w:id="2840" w:author="Pavla Trefilová" w:date="2019-11-18T17:19:00Z"/>
              </w:rPr>
            </w:pPr>
            <w:moveTo w:id="2841" w:author="Pavla Trefilová" w:date="2019-11-18T17:19:00Z">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moveTo>
          </w:p>
          <w:p w14:paraId="320C52F4" w14:textId="77777777" w:rsidR="00D64A6C" w:rsidRPr="00D64A6C" w:rsidRDefault="00D64A6C" w:rsidP="00D64A6C">
            <w:pPr>
              <w:jc w:val="both"/>
              <w:rPr>
                <w:moveTo w:id="2842" w:author="Pavla Trefilová" w:date="2019-11-18T17:19:00Z"/>
              </w:rPr>
            </w:pPr>
            <w:moveTo w:id="2843" w:author="Pavla Trefilová" w:date="2019-11-18T17:19:00Z">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moveTo>
          </w:p>
          <w:p w14:paraId="1DD7178F" w14:textId="77777777" w:rsidR="00A40E0A" w:rsidRPr="00A40E0A" w:rsidRDefault="00D64A6C" w:rsidP="00D64A6C">
            <w:pPr>
              <w:pStyle w:val="Default"/>
              <w:rPr>
                <w:moveTo w:id="2844" w:author="Pavla Trefilová" w:date="2019-11-18T17:19:00Z"/>
                <w:sz w:val="20"/>
                <w:szCs w:val="20"/>
              </w:rPr>
            </w:pPr>
            <w:moveTo w:id="2845" w:author="Pavla Trefilová" w:date="2019-11-18T17:19:00Z">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moveTo>
          </w:p>
        </w:tc>
      </w:tr>
      <w:tr w:rsidR="00A40E0A" w14:paraId="18B16BBD"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24E6A6" w14:textId="77777777" w:rsidR="00A40E0A" w:rsidRPr="00A40E0A" w:rsidRDefault="00A40E0A" w:rsidP="00A40E0A">
            <w:pPr>
              <w:jc w:val="center"/>
              <w:rPr>
                <w:moveTo w:id="2846" w:author="Pavla Trefilová" w:date="2019-11-18T17:19:00Z"/>
                <w:b/>
              </w:rPr>
            </w:pPr>
            <w:moveTo w:id="2847" w:author="Pavla Trefilová" w:date="2019-11-18T17:19:00Z">
              <w:r w:rsidRPr="00A40E0A">
                <w:rPr>
                  <w:b/>
                </w:rPr>
                <w:t>Informace ke kombinované nebo distanční formě</w:t>
              </w:r>
            </w:moveTo>
          </w:p>
        </w:tc>
      </w:tr>
      <w:tr w:rsidR="00A40E0A" w14:paraId="7F3F5494" w14:textId="77777777" w:rsidTr="00A40E0A">
        <w:tc>
          <w:tcPr>
            <w:tcW w:w="4787" w:type="dxa"/>
            <w:gridSpan w:val="3"/>
            <w:tcBorders>
              <w:top w:val="single" w:sz="2" w:space="0" w:color="auto"/>
            </w:tcBorders>
            <w:shd w:val="clear" w:color="auto" w:fill="F7CAAC"/>
          </w:tcPr>
          <w:p w14:paraId="697EE7D5" w14:textId="77777777" w:rsidR="00A40E0A" w:rsidRPr="00A40E0A" w:rsidRDefault="00A40E0A" w:rsidP="00A40E0A">
            <w:pPr>
              <w:jc w:val="both"/>
              <w:rPr>
                <w:moveTo w:id="2848" w:author="Pavla Trefilová" w:date="2019-11-18T17:19:00Z"/>
              </w:rPr>
            </w:pPr>
            <w:moveTo w:id="2849" w:author="Pavla Trefilová" w:date="2019-11-18T17:19:00Z">
              <w:r w:rsidRPr="00A40E0A">
                <w:rPr>
                  <w:b/>
                </w:rPr>
                <w:t>Rozsah konzultací (soustředění)</w:t>
              </w:r>
            </w:moveTo>
          </w:p>
        </w:tc>
        <w:tc>
          <w:tcPr>
            <w:tcW w:w="889" w:type="dxa"/>
            <w:tcBorders>
              <w:top w:val="single" w:sz="2" w:space="0" w:color="auto"/>
            </w:tcBorders>
          </w:tcPr>
          <w:p w14:paraId="4490BCBB" w14:textId="4B035F04" w:rsidR="00A40E0A" w:rsidRPr="00A40E0A" w:rsidRDefault="00A40E0A" w:rsidP="00A40E0A">
            <w:pPr>
              <w:jc w:val="both"/>
              <w:rPr>
                <w:moveTo w:id="2850" w:author="Pavla Trefilová" w:date="2019-11-18T17:19:00Z"/>
              </w:rPr>
            </w:pPr>
          </w:p>
        </w:tc>
        <w:tc>
          <w:tcPr>
            <w:tcW w:w="4179" w:type="dxa"/>
            <w:gridSpan w:val="4"/>
            <w:tcBorders>
              <w:top w:val="single" w:sz="2" w:space="0" w:color="auto"/>
            </w:tcBorders>
            <w:shd w:val="clear" w:color="auto" w:fill="F7CAAC"/>
          </w:tcPr>
          <w:p w14:paraId="7FA5306A" w14:textId="77777777" w:rsidR="00A40E0A" w:rsidRPr="00A40E0A" w:rsidRDefault="00A40E0A" w:rsidP="00A40E0A">
            <w:pPr>
              <w:jc w:val="both"/>
              <w:rPr>
                <w:moveTo w:id="2851" w:author="Pavla Trefilová" w:date="2019-11-18T17:19:00Z"/>
                <w:b/>
              </w:rPr>
            </w:pPr>
            <w:moveTo w:id="2852" w:author="Pavla Trefilová" w:date="2019-11-18T17:19:00Z">
              <w:r w:rsidRPr="00A40E0A">
                <w:rPr>
                  <w:b/>
                </w:rPr>
                <w:t xml:space="preserve">hodin </w:t>
              </w:r>
            </w:moveTo>
          </w:p>
        </w:tc>
      </w:tr>
      <w:tr w:rsidR="00A40E0A" w14:paraId="0747331E" w14:textId="77777777" w:rsidTr="00A40E0A">
        <w:tc>
          <w:tcPr>
            <w:tcW w:w="9855" w:type="dxa"/>
            <w:gridSpan w:val="8"/>
            <w:shd w:val="clear" w:color="auto" w:fill="F7CAAC"/>
          </w:tcPr>
          <w:p w14:paraId="3B9CBE8E" w14:textId="77777777" w:rsidR="00A40E0A" w:rsidRPr="00A40E0A" w:rsidRDefault="00A40E0A" w:rsidP="00A40E0A">
            <w:pPr>
              <w:jc w:val="both"/>
              <w:rPr>
                <w:moveTo w:id="2853" w:author="Pavla Trefilová" w:date="2019-11-18T17:19:00Z"/>
                <w:b/>
              </w:rPr>
            </w:pPr>
            <w:moveTo w:id="2854" w:author="Pavla Trefilová" w:date="2019-11-18T17:19:00Z">
              <w:r w:rsidRPr="00A40E0A">
                <w:rPr>
                  <w:b/>
                </w:rPr>
                <w:lastRenderedPageBreak/>
                <w:t>Informace o způsobu kontaktu s vyučujícím</w:t>
              </w:r>
            </w:moveTo>
          </w:p>
        </w:tc>
      </w:tr>
      <w:tr w:rsidR="00A40E0A" w14:paraId="53098166" w14:textId="77777777" w:rsidTr="00A40E0A">
        <w:trPr>
          <w:trHeight w:val="740"/>
        </w:trPr>
        <w:tc>
          <w:tcPr>
            <w:tcW w:w="9855" w:type="dxa"/>
            <w:gridSpan w:val="8"/>
          </w:tcPr>
          <w:p w14:paraId="5180BE18" w14:textId="77777777" w:rsidR="00A40E0A" w:rsidRPr="00A40E0A" w:rsidRDefault="00A40E0A" w:rsidP="00A40E0A">
            <w:pPr>
              <w:jc w:val="both"/>
              <w:rPr>
                <w:moveTo w:id="2855" w:author="Pavla Trefilová" w:date="2019-11-18T17:19:00Z"/>
              </w:rPr>
            </w:pPr>
            <w:moveTo w:id="2856" w:author="Pavla Trefilová" w:date="2019-11-18T17:19:00Z">
              <w:r w:rsidRPr="00A40E0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tbl>
    <w:p w14:paraId="2EB6085D" w14:textId="77777777" w:rsidR="00A40E0A" w:rsidRDefault="00A40E0A">
      <w:pPr>
        <w:rPr>
          <w:moveTo w:id="2857" w:author="Pavla Trefilová" w:date="2019-11-18T17:19:00Z"/>
        </w:rPr>
      </w:pPr>
    </w:p>
    <w:p w14:paraId="186B9741" w14:textId="77777777" w:rsidR="00A40E0A" w:rsidRDefault="00A40E0A">
      <w:pPr>
        <w:rPr>
          <w:moveTo w:id="2858" w:author="Pavla Trefilová" w:date="2019-11-18T17:19:00Z"/>
        </w:rPr>
      </w:pPr>
      <w:moveTo w:id="2859" w:author="Pavla Trefilová" w:date="2019-11-18T17:19:00Z">
        <w:r>
          <w:br w:type="page"/>
        </w:r>
      </w:moveTo>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6071" w14:paraId="0A1489FD" w14:textId="77777777" w:rsidTr="00DD5F55">
        <w:tc>
          <w:tcPr>
            <w:tcW w:w="9855" w:type="dxa"/>
            <w:gridSpan w:val="8"/>
            <w:tcBorders>
              <w:bottom w:val="double" w:sz="4" w:space="0" w:color="auto"/>
            </w:tcBorders>
            <w:shd w:val="clear" w:color="auto" w:fill="BDD6EE"/>
          </w:tcPr>
          <w:p w14:paraId="72964651" w14:textId="77777777" w:rsidR="00746071" w:rsidRDefault="00746071" w:rsidP="00DD5F55">
            <w:pPr>
              <w:jc w:val="both"/>
              <w:rPr>
                <w:moveTo w:id="2860" w:author="Pavla Trefilová" w:date="2019-11-18T17:19:00Z"/>
                <w:b/>
                <w:sz w:val="28"/>
              </w:rPr>
            </w:pPr>
            <w:moveTo w:id="2861" w:author="Pavla Trefilová" w:date="2019-11-18T17:19:00Z">
              <w:r>
                <w:lastRenderedPageBreak/>
                <w:br w:type="page"/>
              </w:r>
              <w:r>
                <w:rPr>
                  <w:b/>
                  <w:sz w:val="28"/>
                </w:rPr>
                <w:t>B-III – Charakteristika studijního předmětu</w:t>
              </w:r>
            </w:moveTo>
          </w:p>
        </w:tc>
      </w:tr>
      <w:tr w:rsidR="00746071" w14:paraId="4BEB50F4" w14:textId="77777777" w:rsidTr="00DD5F55">
        <w:tc>
          <w:tcPr>
            <w:tcW w:w="3086" w:type="dxa"/>
            <w:tcBorders>
              <w:top w:val="double" w:sz="4" w:space="0" w:color="auto"/>
            </w:tcBorders>
            <w:shd w:val="clear" w:color="auto" w:fill="F7CAAC"/>
          </w:tcPr>
          <w:p w14:paraId="50FE6C6D" w14:textId="77777777" w:rsidR="00746071" w:rsidRPr="00746071" w:rsidRDefault="00746071" w:rsidP="00DD5F55">
            <w:pPr>
              <w:jc w:val="both"/>
              <w:rPr>
                <w:moveTo w:id="2862" w:author="Pavla Trefilová" w:date="2019-11-18T17:19:00Z"/>
                <w:b/>
              </w:rPr>
            </w:pPr>
            <w:moveTo w:id="2863" w:author="Pavla Trefilová" w:date="2019-11-18T17:19:00Z">
              <w:r w:rsidRPr="00746071">
                <w:rPr>
                  <w:b/>
                </w:rPr>
                <w:t>Název studijního předmětu</w:t>
              </w:r>
            </w:moveTo>
          </w:p>
        </w:tc>
        <w:tc>
          <w:tcPr>
            <w:tcW w:w="6769" w:type="dxa"/>
            <w:gridSpan w:val="7"/>
            <w:tcBorders>
              <w:top w:val="double" w:sz="4" w:space="0" w:color="auto"/>
            </w:tcBorders>
          </w:tcPr>
          <w:p w14:paraId="4B92704E" w14:textId="77777777" w:rsidR="00746071" w:rsidRPr="00746071" w:rsidRDefault="00D64A6C" w:rsidP="00DD5F55">
            <w:pPr>
              <w:jc w:val="both"/>
              <w:rPr>
                <w:moveTo w:id="2864" w:author="Pavla Trefilová" w:date="2019-11-18T17:19:00Z"/>
              </w:rPr>
            </w:pPr>
            <w:moveTo w:id="2865" w:author="Pavla Trefilová" w:date="2019-11-18T17:19:00Z">
              <w:r w:rsidRPr="00746071">
                <w:t>Law for Economists</w:t>
              </w:r>
            </w:moveTo>
          </w:p>
        </w:tc>
      </w:tr>
      <w:tr w:rsidR="00746071" w14:paraId="55DF5039" w14:textId="77777777" w:rsidTr="00DD5F55">
        <w:tc>
          <w:tcPr>
            <w:tcW w:w="3086" w:type="dxa"/>
            <w:shd w:val="clear" w:color="auto" w:fill="F7CAAC"/>
          </w:tcPr>
          <w:p w14:paraId="1D8D7AB5" w14:textId="77777777" w:rsidR="00746071" w:rsidRPr="00746071" w:rsidRDefault="00746071" w:rsidP="00DD5F55">
            <w:pPr>
              <w:jc w:val="both"/>
              <w:rPr>
                <w:moveTo w:id="2866" w:author="Pavla Trefilová" w:date="2019-11-18T17:19:00Z"/>
                <w:b/>
              </w:rPr>
            </w:pPr>
            <w:moveTo w:id="2867" w:author="Pavla Trefilová" w:date="2019-11-18T17:19:00Z">
              <w:r w:rsidRPr="00746071">
                <w:rPr>
                  <w:b/>
                </w:rPr>
                <w:t>Typ předmětu</w:t>
              </w:r>
            </w:moveTo>
          </w:p>
        </w:tc>
        <w:tc>
          <w:tcPr>
            <w:tcW w:w="3406" w:type="dxa"/>
            <w:gridSpan w:val="4"/>
          </w:tcPr>
          <w:p w14:paraId="57A931F7" w14:textId="04C14E1C" w:rsidR="00746071" w:rsidRPr="00746071" w:rsidRDefault="00746071" w:rsidP="003B7826">
            <w:pPr>
              <w:jc w:val="both"/>
              <w:rPr>
                <w:moveTo w:id="2868" w:author="Pavla Trefilová" w:date="2019-11-18T17:19:00Z"/>
              </w:rPr>
            </w:pPr>
            <w:moveTo w:id="2869" w:author="Pavla Trefilová" w:date="2019-11-18T17:19:00Z">
              <w:r w:rsidRPr="00746071">
                <w:t>povinný „P“</w:t>
              </w:r>
            </w:moveTo>
          </w:p>
        </w:tc>
        <w:tc>
          <w:tcPr>
            <w:tcW w:w="2695" w:type="dxa"/>
            <w:gridSpan w:val="2"/>
            <w:shd w:val="clear" w:color="auto" w:fill="F7CAAC"/>
          </w:tcPr>
          <w:p w14:paraId="10EEC420" w14:textId="77777777" w:rsidR="00746071" w:rsidRPr="00746071" w:rsidRDefault="00746071" w:rsidP="00DD5F55">
            <w:pPr>
              <w:jc w:val="both"/>
              <w:rPr>
                <w:moveTo w:id="2870" w:author="Pavla Trefilová" w:date="2019-11-18T17:19:00Z"/>
              </w:rPr>
            </w:pPr>
            <w:moveTo w:id="2871" w:author="Pavla Trefilová" w:date="2019-11-18T17:19:00Z">
              <w:r w:rsidRPr="00746071">
                <w:rPr>
                  <w:b/>
                </w:rPr>
                <w:t>doporučený ročník / semestr</w:t>
              </w:r>
            </w:moveTo>
          </w:p>
        </w:tc>
        <w:tc>
          <w:tcPr>
            <w:tcW w:w="668" w:type="dxa"/>
          </w:tcPr>
          <w:p w14:paraId="32E6A89D" w14:textId="77777777" w:rsidR="00746071" w:rsidRPr="00746071" w:rsidRDefault="00746071" w:rsidP="00DD5F55">
            <w:pPr>
              <w:jc w:val="both"/>
              <w:rPr>
                <w:moveTo w:id="2872" w:author="Pavla Trefilová" w:date="2019-11-18T17:19:00Z"/>
              </w:rPr>
            </w:pPr>
            <w:moveTo w:id="2873" w:author="Pavla Trefilová" w:date="2019-11-18T17:19:00Z">
              <w:r w:rsidRPr="00746071">
                <w:t>3/L</w:t>
              </w:r>
            </w:moveTo>
          </w:p>
        </w:tc>
      </w:tr>
      <w:moveToRangeEnd w:id="2767"/>
      <w:tr w:rsidR="00746071" w14:paraId="2F7BAC15" w14:textId="77777777" w:rsidTr="00DD5F55">
        <w:trPr>
          <w:ins w:id="2874" w:author="Pavla Trefilová" w:date="2019-11-18T17:19:00Z"/>
        </w:trPr>
        <w:tc>
          <w:tcPr>
            <w:tcW w:w="3086" w:type="dxa"/>
            <w:shd w:val="clear" w:color="auto" w:fill="F7CAAC"/>
          </w:tcPr>
          <w:p w14:paraId="73157598" w14:textId="77777777" w:rsidR="00746071" w:rsidRPr="00746071" w:rsidRDefault="00746071" w:rsidP="00DD5F55">
            <w:pPr>
              <w:jc w:val="both"/>
              <w:rPr>
                <w:ins w:id="2875" w:author="Pavla Trefilová" w:date="2019-11-18T17:19:00Z"/>
                <w:b/>
              </w:rPr>
            </w:pPr>
            <w:ins w:id="2876" w:author="Pavla Trefilová" w:date="2019-11-18T17:19:00Z">
              <w:r w:rsidRPr="00746071">
                <w:rPr>
                  <w:b/>
                </w:rPr>
                <w:t>Rozsah studijního předmětu</w:t>
              </w:r>
            </w:ins>
          </w:p>
        </w:tc>
        <w:tc>
          <w:tcPr>
            <w:tcW w:w="1701" w:type="dxa"/>
            <w:gridSpan w:val="2"/>
          </w:tcPr>
          <w:p w14:paraId="194D2EB9" w14:textId="44D7BDA4" w:rsidR="00746071" w:rsidRPr="00746071" w:rsidRDefault="00746071" w:rsidP="00DD5F55">
            <w:pPr>
              <w:jc w:val="both"/>
              <w:rPr>
                <w:ins w:id="2877" w:author="Pavla Trefilová" w:date="2019-11-18T17:19:00Z"/>
              </w:rPr>
            </w:pPr>
            <w:ins w:id="2878" w:author="Pavla Trefilová" w:date="2019-11-18T17:19:00Z">
              <w:r w:rsidRPr="00746071">
                <w:t>3</w:t>
              </w:r>
              <w:r w:rsidR="00A0415C">
                <w:t>0</w:t>
              </w:r>
              <w:r w:rsidRPr="00746071">
                <w:t>p + 1</w:t>
              </w:r>
              <w:r w:rsidR="00A0415C">
                <w:t>0</w:t>
              </w:r>
              <w:r w:rsidRPr="00746071">
                <w:t>s</w:t>
              </w:r>
            </w:ins>
          </w:p>
        </w:tc>
        <w:tc>
          <w:tcPr>
            <w:tcW w:w="889" w:type="dxa"/>
            <w:shd w:val="clear" w:color="auto" w:fill="F7CAAC"/>
          </w:tcPr>
          <w:p w14:paraId="41063544" w14:textId="77777777" w:rsidR="00746071" w:rsidRPr="00746071" w:rsidRDefault="00746071" w:rsidP="00DD5F55">
            <w:pPr>
              <w:jc w:val="both"/>
              <w:rPr>
                <w:ins w:id="2879" w:author="Pavla Trefilová" w:date="2019-11-18T17:19:00Z"/>
                <w:b/>
              </w:rPr>
            </w:pPr>
            <w:ins w:id="2880" w:author="Pavla Trefilová" w:date="2019-11-18T17:19:00Z">
              <w:r w:rsidRPr="00746071">
                <w:rPr>
                  <w:b/>
                </w:rPr>
                <w:t xml:space="preserve">hod. </w:t>
              </w:r>
            </w:ins>
          </w:p>
        </w:tc>
        <w:tc>
          <w:tcPr>
            <w:tcW w:w="816" w:type="dxa"/>
          </w:tcPr>
          <w:p w14:paraId="2636452D" w14:textId="5E4B4778" w:rsidR="00746071" w:rsidRPr="00746071" w:rsidRDefault="00A0415C" w:rsidP="00DD5F55">
            <w:pPr>
              <w:jc w:val="both"/>
              <w:rPr>
                <w:ins w:id="2881" w:author="Pavla Trefilová" w:date="2019-11-18T17:19:00Z"/>
              </w:rPr>
            </w:pPr>
            <w:ins w:id="2882" w:author="Pavla Trefilová" w:date="2019-11-18T17:19:00Z">
              <w:r>
                <w:t>40</w:t>
              </w:r>
            </w:ins>
          </w:p>
        </w:tc>
        <w:tc>
          <w:tcPr>
            <w:tcW w:w="2156" w:type="dxa"/>
            <w:shd w:val="clear" w:color="auto" w:fill="F7CAAC"/>
          </w:tcPr>
          <w:p w14:paraId="0B08902A" w14:textId="77777777" w:rsidR="00746071" w:rsidRPr="00746071" w:rsidRDefault="00746071" w:rsidP="00DD5F55">
            <w:pPr>
              <w:jc w:val="both"/>
              <w:rPr>
                <w:ins w:id="2883" w:author="Pavla Trefilová" w:date="2019-11-18T17:19:00Z"/>
                <w:b/>
              </w:rPr>
            </w:pPr>
            <w:ins w:id="2884" w:author="Pavla Trefilová" w:date="2019-11-18T17:19:00Z">
              <w:r w:rsidRPr="00746071">
                <w:rPr>
                  <w:b/>
                </w:rPr>
                <w:t>kreditů</w:t>
              </w:r>
            </w:ins>
          </w:p>
        </w:tc>
        <w:tc>
          <w:tcPr>
            <w:tcW w:w="1207" w:type="dxa"/>
            <w:gridSpan w:val="2"/>
          </w:tcPr>
          <w:p w14:paraId="628F534D" w14:textId="77777777" w:rsidR="00746071" w:rsidRPr="00746071" w:rsidRDefault="00746071" w:rsidP="00DD5F55">
            <w:pPr>
              <w:jc w:val="both"/>
              <w:rPr>
                <w:ins w:id="2885" w:author="Pavla Trefilová" w:date="2019-11-18T17:19:00Z"/>
              </w:rPr>
            </w:pPr>
            <w:ins w:id="2886" w:author="Pavla Trefilová" w:date="2019-11-18T17:19:00Z">
              <w:r w:rsidRPr="00746071">
                <w:t>5</w:t>
              </w:r>
            </w:ins>
          </w:p>
        </w:tc>
      </w:tr>
      <w:tr w:rsidR="00746071" w14:paraId="29D48BB1" w14:textId="77777777" w:rsidTr="00DD5F55">
        <w:tc>
          <w:tcPr>
            <w:tcW w:w="3086" w:type="dxa"/>
            <w:shd w:val="clear" w:color="auto" w:fill="F7CAAC"/>
          </w:tcPr>
          <w:p w14:paraId="368565D1" w14:textId="77777777" w:rsidR="00746071" w:rsidRPr="00746071" w:rsidRDefault="00746071" w:rsidP="00DD5F55">
            <w:pPr>
              <w:jc w:val="both"/>
              <w:rPr>
                <w:moveTo w:id="2887" w:author="Pavla Trefilová" w:date="2019-11-18T17:19:00Z"/>
                <w:b/>
              </w:rPr>
            </w:pPr>
            <w:moveToRangeStart w:id="2888" w:author="Pavla Trefilová" w:date="2019-11-18T17:19:00Z" w:name="move24990027"/>
            <w:moveTo w:id="2889" w:author="Pavla Trefilová" w:date="2019-11-18T17:19:00Z">
              <w:r w:rsidRPr="00746071">
                <w:rPr>
                  <w:b/>
                </w:rPr>
                <w:t>Prerekvizity, korekvizity, ekvivalence</w:t>
              </w:r>
            </w:moveTo>
          </w:p>
        </w:tc>
        <w:tc>
          <w:tcPr>
            <w:tcW w:w="6769" w:type="dxa"/>
            <w:gridSpan w:val="7"/>
          </w:tcPr>
          <w:p w14:paraId="369FC1A4" w14:textId="77777777" w:rsidR="00746071" w:rsidRPr="00746071" w:rsidRDefault="00746071" w:rsidP="00DD5F55">
            <w:pPr>
              <w:jc w:val="both"/>
              <w:rPr>
                <w:moveTo w:id="2890" w:author="Pavla Trefilová" w:date="2019-11-18T17:19:00Z"/>
              </w:rPr>
            </w:pPr>
          </w:p>
        </w:tc>
      </w:tr>
      <w:tr w:rsidR="00746071" w14:paraId="3B4B1F79" w14:textId="77777777" w:rsidTr="00DD5F55">
        <w:tc>
          <w:tcPr>
            <w:tcW w:w="3086" w:type="dxa"/>
            <w:shd w:val="clear" w:color="auto" w:fill="F7CAAC"/>
          </w:tcPr>
          <w:p w14:paraId="59FFDA58" w14:textId="77777777" w:rsidR="00746071" w:rsidRPr="00746071" w:rsidRDefault="00746071" w:rsidP="00DD5F55">
            <w:pPr>
              <w:jc w:val="both"/>
              <w:rPr>
                <w:moveTo w:id="2891" w:author="Pavla Trefilová" w:date="2019-11-18T17:19:00Z"/>
                <w:b/>
              </w:rPr>
            </w:pPr>
            <w:moveTo w:id="2892" w:author="Pavla Trefilová" w:date="2019-11-18T17:19:00Z">
              <w:r w:rsidRPr="00746071">
                <w:rPr>
                  <w:b/>
                </w:rPr>
                <w:t>Způsob ověření studijních výsledků</w:t>
              </w:r>
            </w:moveTo>
          </w:p>
        </w:tc>
        <w:tc>
          <w:tcPr>
            <w:tcW w:w="3406" w:type="dxa"/>
            <w:gridSpan w:val="4"/>
          </w:tcPr>
          <w:p w14:paraId="47684207" w14:textId="77777777" w:rsidR="00746071" w:rsidRPr="00746071" w:rsidRDefault="00746071" w:rsidP="00DD5F55">
            <w:pPr>
              <w:jc w:val="both"/>
              <w:rPr>
                <w:moveTo w:id="2893" w:author="Pavla Trefilová" w:date="2019-11-18T17:19:00Z"/>
              </w:rPr>
            </w:pPr>
            <w:moveTo w:id="2894" w:author="Pavla Trefilová" w:date="2019-11-18T17:19:00Z">
              <w:r w:rsidRPr="00746071">
                <w:t>zápočet, zkouška</w:t>
              </w:r>
            </w:moveTo>
          </w:p>
        </w:tc>
        <w:tc>
          <w:tcPr>
            <w:tcW w:w="2156" w:type="dxa"/>
            <w:shd w:val="clear" w:color="auto" w:fill="F7CAAC"/>
          </w:tcPr>
          <w:p w14:paraId="05B9DB24" w14:textId="77777777" w:rsidR="00746071" w:rsidRPr="00746071" w:rsidRDefault="00746071" w:rsidP="00DD5F55">
            <w:pPr>
              <w:jc w:val="both"/>
              <w:rPr>
                <w:moveTo w:id="2895" w:author="Pavla Trefilová" w:date="2019-11-18T17:19:00Z"/>
                <w:b/>
              </w:rPr>
            </w:pPr>
            <w:moveTo w:id="2896" w:author="Pavla Trefilová" w:date="2019-11-18T17:19:00Z">
              <w:r w:rsidRPr="00746071">
                <w:rPr>
                  <w:b/>
                </w:rPr>
                <w:t>Forma výuky</w:t>
              </w:r>
            </w:moveTo>
          </w:p>
        </w:tc>
        <w:tc>
          <w:tcPr>
            <w:tcW w:w="1207" w:type="dxa"/>
            <w:gridSpan w:val="2"/>
          </w:tcPr>
          <w:p w14:paraId="4618AA53" w14:textId="77777777" w:rsidR="00746071" w:rsidRPr="00746071" w:rsidRDefault="00DB53B5" w:rsidP="00DD5F55">
            <w:pPr>
              <w:jc w:val="both"/>
              <w:rPr>
                <w:moveTo w:id="2897" w:author="Pavla Trefilová" w:date="2019-11-18T17:19:00Z"/>
              </w:rPr>
            </w:pPr>
            <w:moveTo w:id="2898" w:author="Pavla Trefilová" w:date="2019-11-18T17:19:00Z">
              <w:r>
                <w:t xml:space="preserve">přednáška, </w:t>
              </w:r>
              <w:r w:rsidR="00746071" w:rsidRPr="00746071">
                <w:t>seminář</w:t>
              </w:r>
            </w:moveTo>
          </w:p>
        </w:tc>
      </w:tr>
      <w:tr w:rsidR="00746071" w14:paraId="44870701" w14:textId="77777777" w:rsidTr="00DD5F55">
        <w:tc>
          <w:tcPr>
            <w:tcW w:w="3086" w:type="dxa"/>
            <w:shd w:val="clear" w:color="auto" w:fill="F7CAAC"/>
          </w:tcPr>
          <w:p w14:paraId="4C033F52" w14:textId="77777777" w:rsidR="00746071" w:rsidRPr="00746071" w:rsidRDefault="00746071" w:rsidP="00DD5F55">
            <w:pPr>
              <w:jc w:val="both"/>
              <w:rPr>
                <w:moveTo w:id="2899" w:author="Pavla Trefilová" w:date="2019-11-18T17:19:00Z"/>
                <w:b/>
              </w:rPr>
            </w:pPr>
            <w:moveTo w:id="2900" w:author="Pavla Trefilová" w:date="2019-11-18T17:19:00Z">
              <w:r w:rsidRPr="00746071">
                <w:rPr>
                  <w:b/>
                </w:rPr>
                <w:t>Forma způsobu ověření studijních výsledků a další požadavky na studenta</w:t>
              </w:r>
            </w:moveTo>
          </w:p>
        </w:tc>
        <w:tc>
          <w:tcPr>
            <w:tcW w:w="6769" w:type="dxa"/>
            <w:gridSpan w:val="7"/>
            <w:tcBorders>
              <w:bottom w:val="nil"/>
            </w:tcBorders>
          </w:tcPr>
          <w:p w14:paraId="33A108E1" w14:textId="77777777" w:rsidR="00746071" w:rsidRPr="00746071" w:rsidRDefault="00746071" w:rsidP="00DD5F55">
            <w:pPr>
              <w:rPr>
                <w:moveTo w:id="2901" w:author="Pavla Trefilová" w:date="2019-11-18T17:19:00Z"/>
              </w:rPr>
            </w:pPr>
            <w:moveTo w:id="2902" w:author="Pavla Trefilová" w:date="2019-11-18T17:19:00Z">
              <w:r w:rsidRPr="00746071">
                <w:t>Způsob zakončení předmětu – zápočet, zkouška</w:t>
              </w:r>
            </w:moveTo>
          </w:p>
          <w:p w14:paraId="2826F64E" w14:textId="166AE5E4" w:rsidR="00746071" w:rsidRDefault="00746071" w:rsidP="00E11E0F">
            <w:pPr>
              <w:jc w:val="both"/>
              <w:rPr>
                <w:moveTo w:id="2903" w:author="Pavla Trefilová" w:date="2019-11-18T17:19:00Z"/>
                <w:color w:val="000000"/>
              </w:rPr>
            </w:pPr>
            <w:moveTo w:id="2904" w:author="Pavla Trefilová" w:date="2019-11-18T17:19:00Z">
              <w:r w:rsidRPr="00746071">
                <w:t>Požadavky na zápočet:</w:t>
              </w:r>
              <w:r w:rsidR="004A46D7">
                <w:t xml:space="preserve"> účast na seminářích z 80 %; </w:t>
              </w:r>
              <w:r w:rsidRPr="00746071">
                <w:t>aktivní účast na seminářích, teoretické znalosti, připravenost k řešení praktických příkladů (lze ověřovat formou dílčích písemných testů)</w:t>
              </w:r>
              <w:r w:rsidRPr="00746071">
                <w:rPr>
                  <w:color w:val="000000"/>
                </w:rPr>
                <w:t>.</w:t>
              </w:r>
              <w:r w:rsidR="004A46D7">
                <w:rPr>
                  <w:color w:val="000000"/>
                </w:rPr>
                <w:t xml:space="preserve"> P</w:t>
              </w:r>
              <w:r w:rsidRPr="004A46D7">
                <w:rPr>
                  <w:color w:val="000000"/>
                </w:rPr>
                <w:t xml:space="preserve">ísemný zápočtový test – nutno dosáhnout minimálně 60 % správných odpovědí. </w:t>
              </w:r>
            </w:moveTo>
          </w:p>
          <w:p w14:paraId="43DE5C48" w14:textId="3D37880B" w:rsidR="00764CE3" w:rsidRPr="004A46D7" w:rsidRDefault="00764CE3" w:rsidP="00764CE3">
            <w:pPr>
              <w:jc w:val="both"/>
              <w:rPr>
                <w:moveTo w:id="2905" w:author="Pavla Trefilová" w:date="2019-11-18T17:19:00Z"/>
              </w:rPr>
            </w:pPr>
            <w:moveTo w:id="2906" w:author="Pavla Trefilová" w:date="2019-11-18T17:19:00Z">
              <w:r>
                <w:rPr>
                  <w:color w:val="000000"/>
                </w:rPr>
                <w:t>Požadavky na zkoušku: získání zápočtu. P</w:t>
              </w:r>
              <w:r w:rsidRPr="00746071">
                <w:rPr>
                  <w:color w:val="000000"/>
                </w:rPr>
                <w:t>ísemný test s maximálním možným počtem dosažitelných 100 m</w:t>
              </w:r>
              <w:r>
                <w:rPr>
                  <w:color w:val="000000"/>
                </w:rPr>
                <w:t xml:space="preserve">usí být napsán alespoň na 60 %; </w:t>
              </w:r>
              <w:r w:rsidRPr="00746071">
                <w:rPr>
                  <w:color w:val="000000"/>
                </w:rPr>
                <w:t>zvládnutí předepsané látky v návaznosti na přednášky, semináře a literaturu.</w:t>
              </w:r>
            </w:moveTo>
          </w:p>
        </w:tc>
      </w:tr>
      <w:tr w:rsidR="00746071" w14:paraId="13EEBC36" w14:textId="77777777" w:rsidTr="00764CE3">
        <w:trPr>
          <w:trHeight w:val="70"/>
        </w:trPr>
        <w:tc>
          <w:tcPr>
            <w:tcW w:w="9855" w:type="dxa"/>
            <w:gridSpan w:val="8"/>
            <w:tcBorders>
              <w:top w:val="nil"/>
            </w:tcBorders>
          </w:tcPr>
          <w:p w14:paraId="0B248AD5" w14:textId="1E0211C7" w:rsidR="00746071" w:rsidRPr="00746071" w:rsidRDefault="00746071" w:rsidP="00764CE3">
            <w:pPr>
              <w:jc w:val="both"/>
              <w:rPr>
                <w:moveTo w:id="2907" w:author="Pavla Trefilová" w:date="2019-11-18T17:19:00Z"/>
              </w:rPr>
            </w:pPr>
          </w:p>
        </w:tc>
      </w:tr>
      <w:tr w:rsidR="00746071" w14:paraId="2C87AB4F" w14:textId="77777777" w:rsidTr="00DD5F55">
        <w:trPr>
          <w:trHeight w:val="197"/>
        </w:trPr>
        <w:tc>
          <w:tcPr>
            <w:tcW w:w="3086" w:type="dxa"/>
            <w:tcBorders>
              <w:top w:val="nil"/>
            </w:tcBorders>
            <w:shd w:val="clear" w:color="auto" w:fill="F7CAAC"/>
          </w:tcPr>
          <w:p w14:paraId="48B72B40" w14:textId="77777777" w:rsidR="00746071" w:rsidRPr="00746071" w:rsidRDefault="00746071" w:rsidP="00DD5F55">
            <w:pPr>
              <w:jc w:val="both"/>
              <w:rPr>
                <w:moveTo w:id="2908" w:author="Pavla Trefilová" w:date="2019-11-18T17:19:00Z"/>
                <w:b/>
              </w:rPr>
            </w:pPr>
            <w:moveTo w:id="2909" w:author="Pavla Trefilová" w:date="2019-11-18T17:19:00Z">
              <w:r w:rsidRPr="00746071">
                <w:rPr>
                  <w:b/>
                </w:rPr>
                <w:t>Garant předmětu</w:t>
              </w:r>
            </w:moveTo>
          </w:p>
        </w:tc>
        <w:tc>
          <w:tcPr>
            <w:tcW w:w="6769" w:type="dxa"/>
            <w:gridSpan w:val="7"/>
            <w:tcBorders>
              <w:top w:val="nil"/>
            </w:tcBorders>
          </w:tcPr>
          <w:p w14:paraId="3603029A" w14:textId="77777777" w:rsidR="00746071" w:rsidRPr="00746071" w:rsidRDefault="00746071" w:rsidP="00DD5F55">
            <w:pPr>
              <w:jc w:val="both"/>
              <w:rPr>
                <w:moveTo w:id="2910" w:author="Pavla Trefilová" w:date="2019-11-18T17:19:00Z"/>
              </w:rPr>
            </w:pPr>
            <w:moveTo w:id="2911" w:author="Pavla Trefilová" w:date="2019-11-18T17:19:00Z">
              <w:r w:rsidRPr="00746071">
                <w:t>JUDr. Olga Kapplová, Ph.D.</w:t>
              </w:r>
            </w:moveTo>
          </w:p>
        </w:tc>
      </w:tr>
      <w:tr w:rsidR="00746071" w14:paraId="0196440F" w14:textId="77777777" w:rsidTr="00DD5F55">
        <w:trPr>
          <w:trHeight w:val="243"/>
        </w:trPr>
        <w:tc>
          <w:tcPr>
            <w:tcW w:w="3086" w:type="dxa"/>
            <w:tcBorders>
              <w:top w:val="nil"/>
            </w:tcBorders>
            <w:shd w:val="clear" w:color="auto" w:fill="F7CAAC"/>
          </w:tcPr>
          <w:p w14:paraId="6BC3B59C" w14:textId="77777777" w:rsidR="00746071" w:rsidRPr="00746071" w:rsidRDefault="00746071" w:rsidP="00DD5F55">
            <w:pPr>
              <w:jc w:val="both"/>
              <w:rPr>
                <w:moveTo w:id="2912" w:author="Pavla Trefilová" w:date="2019-11-18T17:19:00Z"/>
                <w:b/>
              </w:rPr>
            </w:pPr>
            <w:moveTo w:id="2913" w:author="Pavla Trefilová" w:date="2019-11-18T17:19:00Z">
              <w:r w:rsidRPr="00746071">
                <w:rPr>
                  <w:b/>
                </w:rPr>
                <w:t>Zapojení garanta do výuky předmětu</w:t>
              </w:r>
            </w:moveTo>
          </w:p>
        </w:tc>
        <w:tc>
          <w:tcPr>
            <w:tcW w:w="6769" w:type="dxa"/>
            <w:gridSpan w:val="7"/>
            <w:tcBorders>
              <w:top w:val="nil"/>
            </w:tcBorders>
          </w:tcPr>
          <w:p w14:paraId="4E1B1F8D" w14:textId="77777777" w:rsidR="00746071" w:rsidRPr="00746071" w:rsidRDefault="00746071" w:rsidP="00DD5F55">
            <w:pPr>
              <w:jc w:val="both"/>
              <w:rPr>
                <w:moveTo w:id="2914" w:author="Pavla Trefilová" w:date="2019-11-18T17:19:00Z"/>
              </w:rPr>
            </w:pPr>
            <w:moveTo w:id="2915" w:author="Pavla Trefilová" w:date="2019-11-18T17:19:00Z">
              <w:r w:rsidRPr="00746071">
                <w:t>Garant se podílí na přednášení v rozsahu 100 %, dále stanovuje koncepci seminářů a dohlíží na jejich jednotné vedení.</w:t>
              </w:r>
            </w:moveTo>
          </w:p>
        </w:tc>
      </w:tr>
      <w:tr w:rsidR="00746071" w14:paraId="2DA20DC0" w14:textId="77777777" w:rsidTr="00DD5F55">
        <w:tc>
          <w:tcPr>
            <w:tcW w:w="3086" w:type="dxa"/>
            <w:shd w:val="clear" w:color="auto" w:fill="F7CAAC"/>
          </w:tcPr>
          <w:p w14:paraId="7CBDB323" w14:textId="77777777" w:rsidR="00746071" w:rsidRPr="00746071" w:rsidRDefault="00746071" w:rsidP="00DD5F55">
            <w:pPr>
              <w:jc w:val="both"/>
              <w:rPr>
                <w:moveTo w:id="2916" w:author="Pavla Trefilová" w:date="2019-11-18T17:19:00Z"/>
                <w:b/>
              </w:rPr>
            </w:pPr>
            <w:moveTo w:id="2917" w:author="Pavla Trefilová" w:date="2019-11-18T17:19:00Z">
              <w:r w:rsidRPr="00746071">
                <w:rPr>
                  <w:b/>
                </w:rPr>
                <w:t>Vyučující</w:t>
              </w:r>
            </w:moveTo>
          </w:p>
        </w:tc>
        <w:tc>
          <w:tcPr>
            <w:tcW w:w="6769" w:type="dxa"/>
            <w:gridSpan w:val="7"/>
            <w:tcBorders>
              <w:bottom w:val="nil"/>
            </w:tcBorders>
          </w:tcPr>
          <w:p w14:paraId="148E2EB2" w14:textId="77777777" w:rsidR="00746071" w:rsidRPr="00746071" w:rsidRDefault="00746071" w:rsidP="00DD5F55">
            <w:pPr>
              <w:jc w:val="both"/>
              <w:rPr>
                <w:moveTo w:id="2918" w:author="Pavla Trefilová" w:date="2019-11-18T17:19:00Z"/>
              </w:rPr>
            </w:pPr>
            <w:moveTo w:id="2919" w:author="Pavla Trefilová" w:date="2019-11-18T17:19:00Z">
              <w:r w:rsidRPr="00746071">
                <w:t>JUDr. Olga Kapplová, Ph.D. – přednáška (100%)</w:t>
              </w:r>
            </w:moveTo>
          </w:p>
        </w:tc>
      </w:tr>
      <w:tr w:rsidR="00746071" w14:paraId="4E7E2F62" w14:textId="77777777" w:rsidTr="00746071">
        <w:trPr>
          <w:trHeight w:val="174"/>
        </w:trPr>
        <w:tc>
          <w:tcPr>
            <w:tcW w:w="9855" w:type="dxa"/>
            <w:gridSpan w:val="8"/>
            <w:tcBorders>
              <w:top w:val="nil"/>
            </w:tcBorders>
          </w:tcPr>
          <w:p w14:paraId="3CF6433C" w14:textId="77777777" w:rsidR="00746071" w:rsidRPr="004A46D7" w:rsidRDefault="00746071" w:rsidP="00DD5F55">
            <w:pPr>
              <w:jc w:val="both"/>
              <w:rPr>
                <w:moveTo w:id="2920" w:author="Pavla Trefilová" w:date="2019-11-18T17:19:00Z"/>
                <w:sz w:val="16"/>
              </w:rPr>
            </w:pPr>
          </w:p>
        </w:tc>
      </w:tr>
      <w:tr w:rsidR="00746071" w14:paraId="28679ED0" w14:textId="77777777" w:rsidTr="00DD5F55">
        <w:tc>
          <w:tcPr>
            <w:tcW w:w="3086" w:type="dxa"/>
            <w:shd w:val="clear" w:color="auto" w:fill="F7CAAC"/>
          </w:tcPr>
          <w:p w14:paraId="59ECB398" w14:textId="77777777" w:rsidR="00746071" w:rsidRPr="00746071" w:rsidRDefault="00746071" w:rsidP="00DD5F55">
            <w:pPr>
              <w:jc w:val="both"/>
              <w:rPr>
                <w:moveTo w:id="2921" w:author="Pavla Trefilová" w:date="2019-11-18T17:19:00Z"/>
                <w:b/>
              </w:rPr>
            </w:pPr>
            <w:moveTo w:id="2922" w:author="Pavla Trefilová" w:date="2019-11-18T17:19:00Z">
              <w:r w:rsidRPr="00746071">
                <w:rPr>
                  <w:b/>
                </w:rPr>
                <w:t>Stručná anotace předmětu</w:t>
              </w:r>
            </w:moveTo>
          </w:p>
        </w:tc>
        <w:tc>
          <w:tcPr>
            <w:tcW w:w="6769" w:type="dxa"/>
            <w:gridSpan w:val="7"/>
            <w:tcBorders>
              <w:bottom w:val="nil"/>
            </w:tcBorders>
          </w:tcPr>
          <w:p w14:paraId="68B2A4C2" w14:textId="77777777" w:rsidR="00746071" w:rsidRPr="00746071" w:rsidRDefault="00746071" w:rsidP="00DD5F55">
            <w:pPr>
              <w:jc w:val="both"/>
              <w:rPr>
                <w:moveTo w:id="2923" w:author="Pavla Trefilová" w:date="2019-11-18T17:19:00Z"/>
              </w:rPr>
            </w:pPr>
          </w:p>
        </w:tc>
      </w:tr>
      <w:tr w:rsidR="00746071" w14:paraId="0FEE0BB4" w14:textId="77777777" w:rsidTr="00DD5F55">
        <w:trPr>
          <w:trHeight w:val="3938"/>
        </w:trPr>
        <w:tc>
          <w:tcPr>
            <w:tcW w:w="9855" w:type="dxa"/>
            <w:gridSpan w:val="8"/>
            <w:tcBorders>
              <w:top w:val="nil"/>
              <w:bottom w:val="single" w:sz="12" w:space="0" w:color="auto"/>
            </w:tcBorders>
          </w:tcPr>
          <w:p w14:paraId="2A446077" w14:textId="77777777" w:rsidR="00746071" w:rsidRDefault="00746071" w:rsidP="00DD5F55">
            <w:pPr>
              <w:jc w:val="both"/>
              <w:rPr>
                <w:moveTo w:id="2924" w:author="Pavla Trefilová" w:date="2019-11-18T17:19:00Z"/>
                <w:color w:val="000000"/>
              </w:rPr>
            </w:pPr>
            <w:moveTo w:id="2925" w:author="Pavla Trefilová" w:date="2019-11-18T17:19:00Z">
              <w:r w:rsidRPr="00746071">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moveTo>
          </w:p>
          <w:p w14:paraId="0B641800" w14:textId="19F97166" w:rsidR="00A6535B" w:rsidRPr="00746071" w:rsidRDefault="00A6535B" w:rsidP="00DD5F55">
            <w:pPr>
              <w:jc w:val="both"/>
              <w:rPr>
                <w:moveTo w:id="2926" w:author="Pavla Trefilová" w:date="2019-11-18T17:19:00Z"/>
                <w:color w:val="000000"/>
              </w:rPr>
            </w:pPr>
            <w:moveTo w:id="2927" w:author="Pavla Trefilová" w:date="2019-11-18T17:19:00Z">
              <w:r>
                <w:rPr>
                  <w:color w:val="000000"/>
                </w:rPr>
                <w:t>Obsah</w:t>
              </w:r>
            </w:moveTo>
          </w:p>
          <w:p w14:paraId="1C3572F9" w14:textId="77777777" w:rsidR="00746071" w:rsidRPr="00746071" w:rsidRDefault="00746071" w:rsidP="001C2699">
            <w:pPr>
              <w:pStyle w:val="Bezmezer"/>
              <w:numPr>
                <w:ilvl w:val="0"/>
                <w:numId w:val="31"/>
              </w:numPr>
              <w:ind w:left="247" w:hanging="247"/>
              <w:rPr>
                <w:moveTo w:id="2928" w:author="Pavla Trefilová" w:date="2019-11-18T17:19:00Z"/>
                <w:rFonts w:ascii="Times New Roman" w:hAnsi="Times New Roman" w:cs="Times New Roman"/>
                <w:sz w:val="20"/>
                <w:szCs w:val="20"/>
              </w:rPr>
            </w:pPr>
            <w:moveTo w:id="2929" w:author="Pavla Trefilová" w:date="2019-11-18T17:19:00Z">
              <w:r w:rsidRPr="00746071">
                <w:rPr>
                  <w:rFonts w:ascii="Times New Roman" w:hAnsi="Times New Roman" w:cs="Times New Roman"/>
                  <w:sz w:val="20"/>
                  <w:szCs w:val="20"/>
                </w:rPr>
                <w:t>Úvod do problematiky</w:t>
              </w:r>
            </w:moveTo>
          </w:p>
          <w:p w14:paraId="498887B5" w14:textId="77777777" w:rsidR="00746071" w:rsidRPr="00746071" w:rsidRDefault="00746071" w:rsidP="001C2699">
            <w:pPr>
              <w:pStyle w:val="Bezmezer"/>
              <w:numPr>
                <w:ilvl w:val="0"/>
                <w:numId w:val="31"/>
              </w:numPr>
              <w:ind w:left="247" w:hanging="247"/>
              <w:rPr>
                <w:moveTo w:id="2930" w:author="Pavla Trefilová" w:date="2019-11-18T17:19:00Z"/>
                <w:rFonts w:ascii="Times New Roman" w:hAnsi="Times New Roman" w:cs="Times New Roman"/>
                <w:sz w:val="20"/>
                <w:szCs w:val="20"/>
              </w:rPr>
            </w:pPr>
            <w:moveTo w:id="2931" w:author="Pavla Trefilová" w:date="2019-11-18T17:19:00Z">
              <w:r w:rsidRPr="00746071">
                <w:rPr>
                  <w:rFonts w:ascii="Times New Roman" w:hAnsi="Times New Roman" w:cs="Times New Roman"/>
                  <w:sz w:val="20"/>
                  <w:szCs w:val="20"/>
                </w:rPr>
                <w:t>Živnostenské podnikání</w:t>
              </w:r>
            </w:moveTo>
          </w:p>
          <w:p w14:paraId="15CB0F03" w14:textId="77777777" w:rsidR="00746071" w:rsidRPr="00746071" w:rsidRDefault="00746071" w:rsidP="001C2699">
            <w:pPr>
              <w:pStyle w:val="Bezmezer"/>
              <w:numPr>
                <w:ilvl w:val="0"/>
                <w:numId w:val="31"/>
              </w:numPr>
              <w:ind w:left="247" w:hanging="247"/>
              <w:rPr>
                <w:moveTo w:id="2932" w:author="Pavla Trefilová" w:date="2019-11-18T17:19:00Z"/>
                <w:rFonts w:ascii="Times New Roman" w:hAnsi="Times New Roman" w:cs="Times New Roman"/>
                <w:sz w:val="20"/>
                <w:szCs w:val="20"/>
              </w:rPr>
            </w:pPr>
            <w:moveTo w:id="2933" w:author="Pavla Trefilová" w:date="2019-11-18T17:19:00Z">
              <w:r w:rsidRPr="00746071">
                <w:rPr>
                  <w:rFonts w:ascii="Times New Roman" w:hAnsi="Times New Roman" w:cs="Times New Roman"/>
                  <w:sz w:val="20"/>
                  <w:szCs w:val="20"/>
                </w:rPr>
                <w:t>Subjekt podnikání</w:t>
              </w:r>
            </w:moveTo>
          </w:p>
          <w:p w14:paraId="2A0B9AEA" w14:textId="77777777" w:rsidR="00746071" w:rsidRPr="00746071" w:rsidRDefault="00746071" w:rsidP="001C2699">
            <w:pPr>
              <w:pStyle w:val="Bezmezer"/>
              <w:numPr>
                <w:ilvl w:val="0"/>
                <w:numId w:val="31"/>
              </w:numPr>
              <w:ind w:left="247" w:hanging="247"/>
              <w:rPr>
                <w:moveTo w:id="2934" w:author="Pavla Trefilová" w:date="2019-11-18T17:19:00Z"/>
                <w:rFonts w:ascii="Times New Roman" w:hAnsi="Times New Roman" w:cs="Times New Roman"/>
                <w:sz w:val="20"/>
                <w:szCs w:val="20"/>
              </w:rPr>
            </w:pPr>
            <w:moveTo w:id="2935" w:author="Pavla Trefilová" w:date="2019-11-18T17:19:00Z">
              <w:r w:rsidRPr="00746071">
                <w:rPr>
                  <w:rFonts w:ascii="Times New Roman" w:hAnsi="Times New Roman" w:cs="Times New Roman"/>
                  <w:sz w:val="20"/>
                  <w:szCs w:val="20"/>
                </w:rPr>
                <w:t>Druhy živnostenského oprávnění</w:t>
              </w:r>
            </w:moveTo>
          </w:p>
          <w:p w14:paraId="1A42DF06" w14:textId="77777777" w:rsidR="00746071" w:rsidRPr="00746071" w:rsidRDefault="00746071" w:rsidP="001C2699">
            <w:pPr>
              <w:pStyle w:val="Bezmezer"/>
              <w:numPr>
                <w:ilvl w:val="0"/>
                <w:numId w:val="31"/>
              </w:numPr>
              <w:ind w:left="247" w:hanging="247"/>
              <w:rPr>
                <w:moveTo w:id="2936" w:author="Pavla Trefilová" w:date="2019-11-18T17:19:00Z"/>
                <w:rFonts w:ascii="Times New Roman" w:hAnsi="Times New Roman" w:cs="Times New Roman"/>
                <w:sz w:val="20"/>
                <w:szCs w:val="20"/>
              </w:rPr>
            </w:pPr>
            <w:moveTo w:id="2937" w:author="Pavla Trefilová" w:date="2019-11-18T17:19:00Z">
              <w:r w:rsidRPr="00746071">
                <w:rPr>
                  <w:rFonts w:ascii="Times New Roman" w:hAnsi="Times New Roman" w:cs="Times New Roman"/>
                  <w:sz w:val="20"/>
                  <w:szCs w:val="20"/>
                </w:rPr>
                <w:t>Předpoklady k provozování živností</w:t>
              </w:r>
            </w:moveTo>
          </w:p>
          <w:p w14:paraId="12729EC2" w14:textId="77777777" w:rsidR="00746071" w:rsidRPr="00746071" w:rsidRDefault="00746071" w:rsidP="001C2699">
            <w:pPr>
              <w:pStyle w:val="Bezmezer"/>
              <w:numPr>
                <w:ilvl w:val="0"/>
                <w:numId w:val="31"/>
              </w:numPr>
              <w:ind w:left="247" w:hanging="247"/>
              <w:rPr>
                <w:moveTo w:id="2938" w:author="Pavla Trefilová" w:date="2019-11-18T17:19:00Z"/>
                <w:rFonts w:ascii="Times New Roman" w:hAnsi="Times New Roman" w:cs="Times New Roman"/>
                <w:sz w:val="20"/>
                <w:szCs w:val="20"/>
              </w:rPr>
            </w:pPr>
            <w:moveTo w:id="2939" w:author="Pavla Trefilová" w:date="2019-11-18T17:19:00Z">
              <w:r w:rsidRPr="00746071">
                <w:rPr>
                  <w:rFonts w:ascii="Times New Roman" w:hAnsi="Times New Roman" w:cs="Times New Roman"/>
                  <w:sz w:val="20"/>
                  <w:szCs w:val="20"/>
                </w:rPr>
                <w:t>Překážka provozování živností</w:t>
              </w:r>
            </w:moveTo>
          </w:p>
          <w:p w14:paraId="52412715" w14:textId="77777777" w:rsidR="00746071" w:rsidRPr="00746071" w:rsidRDefault="00746071" w:rsidP="001C2699">
            <w:pPr>
              <w:pStyle w:val="Bezmezer"/>
              <w:numPr>
                <w:ilvl w:val="0"/>
                <w:numId w:val="31"/>
              </w:numPr>
              <w:ind w:left="247" w:hanging="247"/>
              <w:rPr>
                <w:moveTo w:id="2940" w:author="Pavla Trefilová" w:date="2019-11-18T17:19:00Z"/>
                <w:rFonts w:ascii="Times New Roman" w:hAnsi="Times New Roman" w:cs="Times New Roman"/>
                <w:sz w:val="20"/>
                <w:szCs w:val="20"/>
              </w:rPr>
            </w:pPr>
            <w:moveTo w:id="2941" w:author="Pavla Trefilová" w:date="2019-11-18T17:19:00Z">
              <w:r w:rsidRPr="00746071">
                <w:rPr>
                  <w:rFonts w:ascii="Times New Roman" w:hAnsi="Times New Roman" w:cs="Times New Roman"/>
                  <w:sz w:val="20"/>
                  <w:szCs w:val="20"/>
                </w:rPr>
                <w:t>Postup pro získání živnostenského oprávnění</w:t>
              </w:r>
            </w:moveTo>
          </w:p>
          <w:p w14:paraId="288529B8" w14:textId="77777777" w:rsidR="00746071" w:rsidRPr="00746071" w:rsidRDefault="00746071" w:rsidP="001C2699">
            <w:pPr>
              <w:pStyle w:val="Bezmezer"/>
              <w:numPr>
                <w:ilvl w:val="0"/>
                <w:numId w:val="31"/>
              </w:numPr>
              <w:ind w:left="247" w:hanging="247"/>
              <w:rPr>
                <w:moveTo w:id="2942" w:author="Pavla Trefilová" w:date="2019-11-18T17:19:00Z"/>
                <w:rFonts w:ascii="Times New Roman" w:hAnsi="Times New Roman" w:cs="Times New Roman"/>
                <w:sz w:val="20"/>
                <w:szCs w:val="20"/>
              </w:rPr>
            </w:pPr>
            <w:moveTo w:id="2943" w:author="Pavla Trefilová" w:date="2019-11-18T17:19:00Z">
              <w:r w:rsidRPr="00746071">
                <w:rPr>
                  <w:rFonts w:ascii="Times New Roman" w:hAnsi="Times New Roman" w:cs="Times New Roman"/>
                  <w:sz w:val="20"/>
                  <w:szCs w:val="20"/>
                </w:rPr>
                <w:t>Živnostenské úřady, kompetence, kontrola</w:t>
              </w:r>
            </w:moveTo>
          </w:p>
          <w:p w14:paraId="179E5090" w14:textId="77777777" w:rsidR="00746071" w:rsidRPr="00746071" w:rsidRDefault="00746071" w:rsidP="001C2699">
            <w:pPr>
              <w:pStyle w:val="Bezmezer"/>
              <w:numPr>
                <w:ilvl w:val="0"/>
                <w:numId w:val="31"/>
              </w:numPr>
              <w:ind w:left="247" w:hanging="247"/>
              <w:rPr>
                <w:moveTo w:id="2944" w:author="Pavla Trefilová" w:date="2019-11-18T17:19:00Z"/>
                <w:rFonts w:ascii="Times New Roman" w:hAnsi="Times New Roman" w:cs="Times New Roman"/>
                <w:sz w:val="20"/>
                <w:szCs w:val="20"/>
              </w:rPr>
            </w:pPr>
            <w:moveTo w:id="2945" w:author="Pavla Trefilová" w:date="2019-11-18T17:19:00Z">
              <w:r w:rsidRPr="00746071">
                <w:rPr>
                  <w:rFonts w:ascii="Times New Roman" w:hAnsi="Times New Roman" w:cs="Times New Roman"/>
                  <w:sz w:val="20"/>
                  <w:szCs w:val="20"/>
                </w:rPr>
                <w:t>Obchodní korporace</w:t>
              </w:r>
            </w:moveTo>
          </w:p>
          <w:p w14:paraId="2F855A30" w14:textId="77777777" w:rsidR="00746071" w:rsidRPr="00746071" w:rsidRDefault="00746071" w:rsidP="001C2699">
            <w:pPr>
              <w:pStyle w:val="Bezmezer"/>
              <w:numPr>
                <w:ilvl w:val="0"/>
                <w:numId w:val="31"/>
              </w:numPr>
              <w:ind w:left="247" w:hanging="247"/>
              <w:rPr>
                <w:moveTo w:id="2946" w:author="Pavla Trefilová" w:date="2019-11-18T17:19:00Z"/>
                <w:rFonts w:ascii="Times New Roman" w:hAnsi="Times New Roman" w:cs="Times New Roman"/>
                <w:sz w:val="20"/>
                <w:szCs w:val="20"/>
              </w:rPr>
            </w:pPr>
            <w:moveTo w:id="2947" w:author="Pavla Trefilová" w:date="2019-11-18T17:19:00Z">
              <w:r w:rsidRPr="00746071">
                <w:rPr>
                  <w:rFonts w:ascii="Times New Roman" w:hAnsi="Times New Roman" w:cs="Times New Roman"/>
                  <w:sz w:val="20"/>
                  <w:szCs w:val="20"/>
                </w:rPr>
                <w:t>Obecné základy založení, vzniku, zániku korporací</w:t>
              </w:r>
            </w:moveTo>
          </w:p>
          <w:p w14:paraId="29E1ADEB" w14:textId="77777777" w:rsidR="00746071" w:rsidRPr="00746071" w:rsidRDefault="00746071" w:rsidP="001C2699">
            <w:pPr>
              <w:pStyle w:val="Bezmezer"/>
              <w:numPr>
                <w:ilvl w:val="0"/>
                <w:numId w:val="31"/>
              </w:numPr>
              <w:ind w:left="247" w:hanging="247"/>
              <w:rPr>
                <w:moveTo w:id="2948" w:author="Pavla Trefilová" w:date="2019-11-18T17:19:00Z"/>
                <w:rFonts w:ascii="Times New Roman" w:hAnsi="Times New Roman" w:cs="Times New Roman"/>
                <w:sz w:val="20"/>
                <w:szCs w:val="20"/>
              </w:rPr>
            </w:pPr>
            <w:moveTo w:id="2949" w:author="Pavla Trefilová" w:date="2019-11-18T17:19:00Z">
              <w:r w:rsidRPr="00746071">
                <w:rPr>
                  <w:rFonts w:ascii="Times New Roman" w:hAnsi="Times New Roman" w:cs="Times New Roman"/>
                  <w:sz w:val="20"/>
                  <w:szCs w:val="20"/>
                </w:rPr>
                <w:t>Typy obchodních korporací (osobní, kapitálové korporace)</w:t>
              </w:r>
            </w:moveTo>
          </w:p>
          <w:p w14:paraId="51D9D8FA" w14:textId="77777777" w:rsidR="00746071" w:rsidRPr="00746071" w:rsidRDefault="00746071" w:rsidP="001C2699">
            <w:pPr>
              <w:pStyle w:val="Bezmezer"/>
              <w:numPr>
                <w:ilvl w:val="0"/>
                <w:numId w:val="31"/>
              </w:numPr>
              <w:ind w:left="247" w:hanging="247"/>
              <w:rPr>
                <w:moveTo w:id="2950" w:author="Pavla Trefilová" w:date="2019-11-18T17:19:00Z"/>
                <w:rFonts w:ascii="Times New Roman" w:hAnsi="Times New Roman" w:cs="Times New Roman"/>
                <w:sz w:val="20"/>
                <w:szCs w:val="20"/>
              </w:rPr>
            </w:pPr>
            <w:moveTo w:id="2951" w:author="Pavla Trefilová" w:date="2019-11-18T17:19:00Z">
              <w:r w:rsidRPr="00746071">
                <w:rPr>
                  <w:rFonts w:ascii="Times New Roman" w:hAnsi="Times New Roman" w:cs="Times New Roman"/>
                  <w:sz w:val="20"/>
                  <w:szCs w:val="20"/>
                </w:rPr>
                <w:t>Družstva, evropská družstva a společnosti</w:t>
              </w:r>
            </w:moveTo>
          </w:p>
          <w:p w14:paraId="2D65C909" w14:textId="77777777" w:rsidR="00746071" w:rsidRPr="00746071" w:rsidRDefault="00746071" w:rsidP="001C2699">
            <w:pPr>
              <w:pStyle w:val="Bezmezer"/>
              <w:numPr>
                <w:ilvl w:val="0"/>
                <w:numId w:val="31"/>
              </w:numPr>
              <w:ind w:left="247" w:hanging="247"/>
              <w:rPr>
                <w:moveTo w:id="2952" w:author="Pavla Trefilová" w:date="2019-11-18T17:19:00Z"/>
                <w:rFonts w:ascii="Times New Roman" w:hAnsi="Times New Roman" w:cs="Times New Roman"/>
                <w:sz w:val="20"/>
                <w:szCs w:val="20"/>
              </w:rPr>
            </w:pPr>
            <w:moveTo w:id="2953" w:author="Pavla Trefilová" w:date="2019-11-18T17:19:00Z">
              <w:r w:rsidRPr="00746071">
                <w:rPr>
                  <w:rFonts w:ascii="Times New Roman" w:hAnsi="Times New Roman" w:cs="Times New Roman"/>
                  <w:sz w:val="20"/>
                  <w:szCs w:val="20"/>
                </w:rPr>
                <w:t>Založení korporací dle občanského zákoníku (podnikatel, spolky, fundace)</w:t>
              </w:r>
            </w:moveTo>
          </w:p>
          <w:p w14:paraId="34DE2C6C" w14:textId="77777777" w:rsidR="00746071" w:rsidRPr="00746071" w:rsidRDefault="00746071" w:rsidP="001C2699">
            <w:pPr>
              <w:pStyle w:val="Bezmezer"/>
              <w:numPr>
                <w:ilvl w:val="0"/>
                <w:numId w:val="31"/>
              </w:numPr>
              <w:ind w:left="247" w:hanging="247"/>
              <w:rPr>
                <w:moveTo w:id="2954" w:author="Pavla Trefilová" w:date="2019-11-18T17:19:00Z"/>
                <w:rFonts w:ascii="Times New Roman" w:hAnsi="Times New Roman" w:cs="Times New Roman"/>
                <w:sz w:val="20"/>
                <w:szCs w:val="20"/>
              </w:rPr>
            </w:pPr>
            <w:moveTo w:id="2955" w:author="Pavla Trefilová" w:date="2019-11-18T17:19:00Z">
              <w:r w:rsidRPr="00746071">
                <w:rPr>
                  <w:rFonts w:ascii="Times New Roman" w:hAnsi="Times New Roman" w:cs="Times New Roman"/>
                  <w:sz w:val="20"/>
                  <w:szCs w:val="20"/>
                </w:rPr>
                <w:t>Typy zastupování podnikatele</w:t>
              </w:r>
              <w:r w:rsidRPr="00746071">
                <w:rPr>
                  <w:rFonts w:ascii="Times New Roman" w:hAnsi="Times New Roman" w:cs="Times New Roman"/>
                  <w:sz w:val="20"/>
                  <w:szCs w:val="20"/>
                  <w:u w:val="single"/>
                </w:rPr>
                <w:t xml:space="preserve"> </w:t>
              </w:r>
            </w:moveTo>
          </w:p>
          <w:p w14:paraId="4A5AF005" w14:textId="77777777" w:rsidR="00746071" w:rsidRPr="00746071" w:rsidRDefault="00746071" w:rsidP="001C2699">
            <w:pPr>
              <w:pStyle w:val="Bezmezer"/>
              <w:numPr>
                <w:ilvl w:val="0"/>
                <w:numId w:val="31"/>
              </w:numPr>
              <w:ind w:left="247" w:hanging="247"/>
              <w:rPr>
                <w:moveTo w:id="2956" w:author="Pavla Trefilová" w:date="2019-11-18T17:19:00Z"/>
                <w:rFonts w:ascii="Times New Roman" w:hAnsi="Times New Roman" w:cs="Times New Roman"/>
                <w:sz w:val="20"/>
                <w:szCs w:val="20"/>
              </w:rPr>
            </w:pPr>
            <w:moveTo w:id="2957" w:author="Pavla Trefilová" w:date="2019-11-18T17:19:00Z">
              <w:r w:rsidRPr="00746071">
                <w:rPr>
                  <w:rFonts w:ascii="Times New Roman" w:hAnsi="Times New Roman" w:cs="Times New Roman"/>
                  <w:sz w:val="20"/>
                  <w:szCs w:val="20"/>
                </w:rPr>
                <w:t>Závazkové vztahy (smlouvy, náležitosti, obsah smlouvy, zánik smluvního vztahu)</w:t>
              </w:r>
            </w:moveTo>
          </w:p>
          <w:p w14:paraId="1DB6BFEB" w14:textId="77777777" w:rsidR="00746071" w:rsidRPr="00746071" w:rsidRDefault="00746071" w:rsidP="001C2699">
            <w:pPr>
              <w:pStyle w:val="Bezmezer"/>
              <w:numPr>
                <w:ilvl w:val="0"/>
                <w:numId w:val="31"/>
              </w:numPr>
              <w:ind w:left="247" w:hanging="247"/>
              <w:rPr>
                <w:moveTo w:id="2958" w:author="Pavla Trefilová" w:date="2019-11-18T17:19:00Z"/>
                <w:rFonts w:ascii="Times New Roman" w:hAnsi="Times New Roman" w:cs="Times New Roman"/>
                <w:sz w:val="20"/>
                <w:szCs w:val="20"/>
              </w:rPr>
            </w:pPr>
            <w:moveTo w:id="2959" w:author="Pavla Trefilová" w:date="2019-11-18T17:19:00Z">
              <w:r w:rsidRPr="00746071">
                <w:rPr>
                  <w:rFonts w:ascii="Times New Roman" w:hAnsi="Times New Roman" w:cs="Times New Roman"/>
                  <w:sz w:val="20"/>
                  <w:szCs w:val="20"/>
                </w:rPr>
                <w:t>Odpovědnost ve smluvním vztahu</w:t>
              </w:r>
            </w:moveTo>
          </w:p>
          <w:p w14:paraId="06ED5485" w14:textId="77777777" w:rsidR="00746071" w:rsidRPr="00746071" w:rsidRDefault="00746071" w:rsidP="001C2699">
            <w:pPr>
              <w:pStyle w:val="Bezmezer"/>
              <w:numPr>
                <w:ilvl w:val="0"/>
                <w:numId w:val="31"/>
              </w:numPr>
              <w:ind w:left="247" w:hanging="247"/>
              <w:rPr>
                <w:moveTo w:id="2960" w:author="Pavla Trefilová" w:date="2019-11-18T17:19:00Z"/>
                <w:rFonts w:ascii="Times New Roman" w:hAnsi="Times New Roman" w:cs="Times New Roman"/>
                <w:sz w:val="20"/>
                <w:szCs w:val="20"/>
              </w:rPr>
            </w:pPr>
            <w:moveTo w:id="2961" w:author="Pavla Trefilová" w:date="2019-11-18T17:19:00Z">
              <w:r w:rsidRPr="00746071">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moveTo>
          </w:p>
          <w:p w14:paraId="59D023FE" w14:textId="77777777" w:rsidR="00746071" w:rsidRPr="00746071" w:rsidRDefault="00746071" w:rsidP="001C2699">
            <w:pPr>
              <w:pStyle w:val="Bezmezer"/>
              <w:numPr>
                <w:ilvl w:val="0"/>
                <w:numId w:val="31"/>
              </w:numPr>
              <w:ind w:left="247" w:hanging="247"/>
              <w:rPr>
                <w:moveTo w:id="2962" w:author="Pavla Trefilová" w:date="2019-11-18T17:19:00Z"/>
                <w:rFonts w:ascii="Times New Roman" w:hAnsi="Times New Roman" w:cs="Times New Roman"/>
                <w:sz w:val="20"/>
                <w:szCs w:val="20"/>
              </w:rPr>
            </w:pPr>
            <w:moveTo w:id="2963" w:author="Pavla Trefilová" w:date="2019-11-18T17:19:00Z">
              <w:r w:rsidRPr="00746071">
                <w:rPr>
                  <w:rFonts w:ascii="Times New Roman" w:hAnsi="Times New Roman" w:cs="Times New Roman"/>
                  <w:sz w:val="20"/>
                  <w:szCs w:val="20"/>
                </w:rPr>
                <w:t>Trestní odpovědnost podnikatele</w:t>
              </w:r>
            </w:moveTo>
          </w:p>
          <w:p w14:paraId="2101B186" w14:textId="77777777" w:rsidR="00746071" w:rsidRPr="00746071" w:rsidRDefault="00746071" w:rsidP="001C2699">
            <w:pPr>
              <w:pStyle w:val="Bezmezer"/>
              <w:numPr>
                <w:ilvl w:val="0"/>
                <w:numId w:val="31"/>
              </w:numPr>
              <w:ind w:left="247" w:hanging="247"/>
              <w:rPr>
                <w:moveTo w:id="2964" w:author="Pavla Trefilová" w:date="2019-11-18T17:19:00Z"/>
                <w:rFonts w:ascii="Times New Roman" w:hAnsi="Times New Roman" w:cs="Times New Roman"/>
                <w:sz w:val="20"/>
                <w:szCs w:val="20"/>
              </w:rPr>
            </w:pPr>
            <w:moveTo w:id="2965" w:author="Pavla Trefilová" w:date="2019-11-18T17:19:00Z">
              <w:r w:rsidRPr="00746071">
                <w:rPr>
                  <w:rFonts w:ascii="Times New Roman" w:hAnsi="Times New Roman" w:cs="Times New Roman"/>
                  <w:sz w:val="20"/>
                  <w:szCs w:val="20"/>
                </w:rPr>
                <w:t>Druhy hospodářských trestných činů</w:t>
              </w:r>
            </w:moveTo>
          </w:p>
          <w:p w14:paraId="59042AE2" w14:textId="77777777" w:rsidR="00746071" w:rsidRPr="00746071" w:rsidRDefault="00746071" w:rsidP="001C2699">
            <w:pPr>
              <w:pStyle w:val="Bezmezer"/>
              <w:numPr>
                <w:ilvl w:val="0"/>
                <w:numId w:val="31"/>
              </w:numPr>
              <w:ind w:left="247" w:hanging="247"/>
              <w:rPr>
                <w:moveTo w:id="2966" w:author="Pavla Trefilová" w:date="2019-11-18T17:19:00Z"/>
                <w:rFonts w:ascii="Times New Roman" w:hAnsi="Times New Roman" w:cs="Times New Roman"/>
                <w:sz w:val="20"/>
                <w:szCs w:val="20"/>
              </w:rPr>
            </w:pPr>
            <w:moveTo w:id="2967" w:author="Pavla Trefilová" w:date="2019-11-18T17:19:00Z">
              <w:r w:rsidRPr="00746071">
                <w:rPr>
                  <w:rFonts w:ascii="Times New Roman" w:hAnsi="Times New Roman" w:cs="Times New Roman"/>
                  <w:sz w:val="20"/>
                  <w:szCs w:val="20"/>
                </w:rPr>
                <w:t xml:space="preserve">Druhy majetkových trestných činů </w:t>
              </w:r>
            </w:moveTo>
          </w:p>
        </w:tc>
      </w:tr>
      <w:tr w:rsidR="00746071" w14:paraId="6C60A55C" w14:textId="77777777" w:rsidTr="00DD5F55">
        <w:trPr>
          <w:trHeight w:val="265"/>
        </w:trPr>
        <w:tc>
          <w:tcPr>
            <w:tcW w:w="3653" w:type="dxa"/>
            <w:gridSpan w:val="2"/>
            <w:tcBorders>
              <w:top w:val="nil"/>
            </w:tcBorders>
            <w:shd w:val="clear" w:color="auto" w:fill="F7CAAC"/>
          </w:tcPr>
          <w:p w14:paraId="3A43A593" w14:textId="77777777" w:rsidR="00746071" w:rsidRPr="00746071" w:rsidRDefault="00746071" w:rsidP="00DD5F55">
            <w:pPr>
              <w:jc w:val="both"/>
              <w:rPr>
                <w:moveTo w:id="2968" w:author="Pavla Trefilová" w:date="2019-11-18T17:19:00Z"/>
              </w:rPr>
            </w:pPr>
            <w:moveTo w:id="2969" w:author="Pavla Trefilová" w:date="2019-11-18T17:19:00Z">
              <w:r w:rsidRPr="00746071">
                <w:rPr>
                  <w:b/>
                </w:rPr>
                <w:t>Studijní literatura a studijní pomůcky</w:t>
              </w:r>
            </w:moveTo>
          </w:p>
        </w:tc>
        <w:tc>
          <w:tcPr>
            <w:tcW w:w="6202" w:type="dxa"/>
            <w:gridSpan w:val="6"/>
            <w:tcBorders>
              <w:top w:val="nil"/>
              <w:bottom w:val="nil"/>
            </w:tcBorders>
          </w:tcPr>
          <w:p w14:paraId="5033C02F" w14:textId="77777777" w:rsidR="00746071" w:rsidRPr="00746071" w:rsidRDefault="00746071" w:rsidP="00DD5F55">
            <w:pPr>
              <w:jc w:val="both"/>
              <w:rPr>
                <w:moveTo w:id="2970" w:author="Pavla Trefilová" w:date="2019-11-18T17:19:00Z"/>
              </w:rPr>
            </w:pPr>
          </w:p>
        </w:tc>
      </w:tr>
      <w:tr w:rsidR="00746071" w14:paraId="700D4D50" w14:textId="77777777" w:rsidTr="00AA6190">
        <w:trPr>
          <w:trHeight w:val="553"/>
        </w:trPr>
        <w:tc>
          <w:tcPr>
            <w:tcW w:w="9855" w:type="dxa"/>
            <w:gridSpan w:val="8"/>
            <w:tcBorders>
              <w:top w:val="nil"/>
            </w:tcBorders>
          </w:tcPr>
          <w:p w14:paraId="52B4B5E7" w14:textId="77777777" w:rsidR="00D64A6C" w:rsidRDefault="00D64A6C" w:rsidP="00D64A6C">
            <w:pPr>
              <w:pStyle w:val="Bezmezer"/>
              <w:rPr>
                <w:moveTo w:id="2971" w:author="Pavla Trefilová" w:date="2019-11-18T17:19:00Z"/>
                <w:rFonts w:ascii="Times New Roman" w:hAnsi="Times New Roman" w:cs="Times New Roman"/>
                <w:b/>
                <w:sz w:val="20"/>
                <w:szCs w:val="20"/>
              </w:rPr>
            </w:pPr>
            <w:moveTo w:id="2972" w:author="Pavla Trefilová" w:date="2019-11-18T17:19:00Z">
              <w:r w:rsidRPr="009B6D31">
                <w:rPr>
                  <w:rFonts w:ascii="Times New Roman" w:hAnsi="Times New Roman" w:cs="Times New Roman"/>
                  <w:b/>
                  <w:sz w:val="20"/>
                  <w:szCs w:val="20"/>
                </w:rPr>
                <w:t>Povinná literatura</w:t>
              </w:r>
            </w:moveTo>
          </w:p>
          <w:p w14:paraId="79B345F1" w14:textId="77777777" w:rsidR="00D64A6C" w:rsidRPr="00536572" w:rsidRDefault="00D64A6C" w:rsidP="00D64A6C">
            <w:pPr>
              <w:pStyle w:val="Bezmezer"/>
              <w:rPr>
                <w:moveTo w:id="2973" w:author="Pavla Trefilová" w:date="2019-11-18T17:19:00Z"/>
                <w:rFonts w:ascii="Times New Roman" w:hAnsi="Times New Roman" w:cs="Times New Roman"/>
                <w:i/>
                <w:sz w:val="20"/>
                <w:szCs w:val="20"/>
              </w:rPr>
            </w:pPr>
            <w:moveTo w:id="2974" w:author="Pavla Trefilová" w:date="2019-11-18T17:19:00Z">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sz w:val="20"/>
                  <w:szCs w:val="20"/>
                </w:rPr>
                <w:t xml:space="preserve">. </w:t>
              </w:r>
            </w:moveTo>
          </w:p>
          <w:p w14:paraId="6D8F2562" w14:textId="77777777" w:rsidR="00D64A6C" w:rsidRPr="009B6D31" w:rsidRDefault="00D64A6C" w:rsidP="00D64A6C">
            <w:pPr>
              <w:pStyle w:val="Bezmezer"/>
              <w:rPr>
                <w:moveTo w:id="2975" w:author="Pavla Trefilová" w:date="2019-11-18T17:19:00Z"/>
                <w:rFonts w:ascii="Times New Roman" w:hAnsi="Times New Roman" w:cs="Times New Roman"/>
                <w:sz w:val="20"/>
                <w:szCs w:val="20"/>
              </w:rPr>
            </w:pPr>
            <w:moveTo w:id="2976" w:author="Pavla Trefilová" w:date="2019-11-18T17:19:00Z">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moveTo>
          </w:p>
          <w:p w14:paraId="279A241A" w14:textId="77777777" w:rsidR="00D64A6C" w:rsidRPr="009B6D31" w:rsidRDefault="00D64A6C" w:rsidP="00D64A6C">
            <w:pPr>
              <w:pStyle w:val="Bezmezer"/>
              <w:rPr>
                <w:moveTo w:id="2977" w:author="Pavla Trefilová" w:date="2019-11-18T17:19:00Z"/>
                <w:rFonts w:ascii="Times New Roman" w:hAnsi="Times New Roman" w:cs="Times New Roman"/>
                <w:sz w:val="20"/>
                <w:szCs w:val="20"/>
              </w:rPr>
            </w:pPr>
            <w:moveTo w:id="2978" w:author="Pavla Trefilová" w:date="2019-11-18T17:19:00Z">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moveTo>
          </w:p>
          <w:p w14:paraId="5F67CAE4" w14:textId="77777777" w:rsidR="00D64A6C" w:rsidRPr="009B6D31" w:rsidRDefault="00D64A6C" w:rsidP="00D64A6C">
            <w:pPr>
              <w:pStyle w:val="Bezmezer"/>
              <w:rPr>
                <w:moveTo w:id="2979" w:author="Pavla Trefilová" w:date="2019-11-18T17:19:00Z"/>
                <w:rFonts w:ascii="Times New Roman" w:hAnsi="Times New Roman" w:cs="Times New Roman"/>
                <w:sz w:val="20"/>
                <w:szCs w:val="20"/>
              </w:rPr>
            </w:pPr>
            <w:moveTo w:id="2980" w:author="Pavla Trefilová" w:date="2019-11-18T17:19:00Z">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moveTo>
          </w:p>
          <w:p w14:paraId="2BDF77AD" w14:textId="77777777" w:rsidR="00D64A6C" w:rsidRDefault="00D64A6C" w:rsidP="00D64A6C">
            <w:pPr>
              <w:pStyle w:val="Bezmezer"/>
              <w:rPr>
                <w:moveTo w:id="2981" w:author="Pavla Trefilová" w:date="2019-11-18T17:19:00Z"/>
                <w:rFonts w:ascii="Times New Roman" w:hAnsi="Times New Roman" w:cs="Times New Roman"/>
                <w:i/>
                <w:iCs/>
                <w:sz w:val="20"/>
                <w:szCs w:val="20"/>
                <w:bdr w:val="none" w:sz="0" w:space="0" w:color="auto" w:frame="1"/>
              </w:rPr>
            </w:pPr>
            <w:moveTo w:id="2982" w:author="Pavla Trefilová" w:date="2019-11-18T17:19:00Z">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moveTo>
          </w:p>
          <w:p w14:paraId="10268045" w14:textId="77777777" w:rsidR="00746071" w:rsidRDefault="00D64A6C" w:rsidP="00D64A6C">
            <w:pPr>
              <w:pStyle w:val="Bezmezer"/>
              <w:rPr>
                <w:moveTo w:id="2983" w:author="Pavla Trefilová" w:date="2019-11-18T17:19:00Z"/>
                <w:rFonts w:ascii="Times New Roman" w:hAnsi="Times New Roman" w:cs="Times New Roman"/>
                <w:i/>
                <w:iCs/>
                <w:sz w:val="20"/>
                <w:szCs w:val="20"/>
                <w:bdr w:val="none" w:sz="0" w:space="0" w:color="auto" w:frame="1"/>
              </w:rPr>
            </w:pPr>
            <w:moveTo w:id="2984" w:author="Pavla Trefilová" w:date="2019-11-18T17:19:00Z">
              <w:r>
                <w:rPr>
                  <w:rFonts w:ascii="Times New Roman" w:hAnsi="Times New Roman" w:cs="Times New Roman"/>
                  <w:i/>
                  <w:iCs/>
                  <w:sz w:val="20"/>
                  <w:szCs w:val="20"/>
                  <w:bdr w:val="none" w:sz="0" w:space="0" w:color="auto" w:frame="1"/>
                </w:rPr>
                <w:t>Act No. 182/2006 Coll., Insolvency law.</w:t>
              </w:r>
            </w:moveTo>
          </w:p>
          <w:p w14:paraId="1A8BD39F" w14:textId="0AEEC39F" w:rsidR="00AA6190" w:rsidRPr="00AA6190" w:rsidRDefault="00AA6190" w:rsidP="00D64A6C">
            <w:pPr>
              <w:pStyle w:val="Bezmezer"/>
              <w:rPr>
                <w:moveTo w:id="2985" w:author="Pavla Trefilová" w:date="2019-11-18T17:19:00Z"/>
                <w:rFonts w:ascii="Times New Roman" w:hAnsi="Times New Roman" w:cs="Times New Roman"/>
                <w:iCs/>
                <w:sz w:val="20"/>
                <w:szCs w:val="20"/>
                <w:bdr w:val="none" w:sz="0" w:space="0" w:color="auto" w:frame="1"/>
              </w:rPr>
            </w:pPr>
            <w:moveTo w:id="2986" w:author="Pavla Trefilová" w:date="2019-11-18T17:19:00Z">
              <w:r w:rsidRPr="00AA6190">
                <w:rPr>
                  <w:rFonts w:ascii="Times New Roman" w:hAnsi="Times New Roman" w:cs="Times New Roman"/>
                  <w:iCs/>
                  <w:sz w:val="20"/>
                  <w:szCs w:val="20"/>
                  <w:bdr w:val="none" w:sz="0" w:space="0" w:color="auto" w:frame="1"/>
                </w:rPr>
                <w:lastRenderedPageBreak/>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moveTo>
          </w:p>
          <w:p w14:paraId="36FF0270" w14:textId="13F6A8BE" w:rsidR="00AA6190" w:rsidRPr="00AA6190" w:rsidRDefault="00AA6190" w:rsidP="00D64A6C">
            <w:pPr>
              <w:pStyle w:val="Bezmezer"/>
              <w:rPr>
                <w:moveTo w:id="2987" w:author="Pavla Trefilová" w:date="2019-11-18T17:19:00Z"/>
                <w:rFonts w:ascii="Times New Roman" w:hAnsi="Times New Roman" w:cs="Times New Roman"/>
                <w:iCs/>
                <w:sz w:val="20"/>
                <w:szCs w:val="20"/>
                <w:bdr w:val="none" w:sz="0" w:space="0" w:color="auto" w:frame="1"/>
              </w:rPr>
            </w:pPr>
            <w:moveTo w:id="2988" w:author="Pavla Trefilová" w:date="2019-11-18T17:19:00Z">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moveTo>
          </w:p>
        </w:tc>
      </w:tr>
      <w:tr w:rsidR="00746071" w14:paraId="6784E623"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5BF2F8" w14:textId="77777777" w:rsidR="00746071" w:rsidRPr="00746071" w:rsidRDefault="00746071" w:rsidP="00DD5F55">
            <w:pPr>
              <w:jc w:val="center"/>
              <w:rPr>
                <w:moveTo w:id="2989" w:author="Pavla Trefilová" w:date="2019-11-18T17:19:00Z"/>
                <w:b/>
              </w:rPr>
            </w:pPr>
            <w:moveTo w:id="2990" w:author="Pavla Trefilová" w:date="2019-11-18T17:19:00Z">
              <w:r w:rsidRPr="00746071">
                <w:rPr>
                  <w:b/>
                </w:rPr>
                <w:lastRenderedPageBreak/>
                <w:t>Informace ke kombinované nebo distanční formě</w:t>
              </w:r>
            </w:moveTo>
          </w:p>
        </w:tc>
      </w:tr>
      <w:tr w:rsidR="00746071" w14:paraId="0BA11951" w14:textId="77777777" w:rsidTr="00DD5F55">
        <w:tc>
          <w:tcPr>
            <w:tcW w:w="4787" w:type="dxa"/>
            <w:gridSpan w:val="3"/>
            <w:tcBorders>
              <w:top w:val="single" w:sz="2" w:space="0" w:color="auto"/>
            </w:tcBorders>
            <w:shd w:val="clear" w:color="auto" w:fill="F7CAAC"/>
          </w:tcPr>
          <w:p w14:paraId="707DC8F1" w14:textId="77777777" w:rsidR="00746071" w:rsidRPr="00746071" w:rsidRDefault="00746071" w:rsidP="00DD5F55">
            <w:pPr>
              <w:jc w:val="both"/>
              <w:rPr>
                <w:moveTo w:id="2991" w:author="Pavla Trefilová" w:date="2019-11-18T17:19:00Z"/>
              </w:rPr>
            </w:pPr>
            <w:moveTo w:id="2992" w:author="Pavla Trefilová" w:date="2019-11-18T17:19:00Z">
              <w:r w:rsidRPr="00746071">
                <w:rPr>
                  <w:b/>
                </w:rPr>
                <w:t>Rozsah konzultací (soustředění)</w:t>
              </w:r>
            </w:moveTo>
          </w:p>
        </w:tc>
        <w:tc>
          <w:tcPr>
            <w:tcW w:w="889" w:type="dxa"/>
            <w:tcBorders>
              <w:top w:val="single" w:sz="2" w:space="0" w:color="auto"/>
            </w:tcBorders>
          </w:tcPr>
          <w:p w14:paraId="2492CBE6" w14:textId="5B6103C7" w:rsidR="00746071" w:rsidRPr="00746071" w:rsidRDefault="00746071" w:rsidP="00DD5F55">
            <w:pPr>
              <w:jc w:val="both"/>
              <w:rPr>
                <w:moveTo w:id="2993" w:author="Pavla Trefilová" w:date="2019-11-18T17:19:00Z"/>
              </w:rPr>
            </w:pPr>
          </w:p>
        </w:tc>
        <w:tc>
          <w:tcPr>
            <w:tcW w:w="4179" w:type="dxa"/>
            <w:gridSpan w:val="4"/>
            <w:tcBorders>
              <w:top w:val="single" w:sz="2" w:space="0" w:color="auto"/>
            </w:tcBorders>
            <w:shd w:val="clear" w:color="auto" w:fill="F7CAAC"/>
          </w:tcPr>
          <w:p w14:paraId="2EA50442" w14:textId="77777777" w:rsidR="00746071" w:rsidRPr="00746071" w:rsidRDefault="00746071" w:rsidP="00DD5F55">
            <w:pPr>
              <w:jc w:val="both"/>
              <w:rPr>
                <w:moveTo w:id="2994" w:author="Pavla Trefilová" w:date="2019-11-18T17:19:00Z"/>
                <w:b/>
              </w:rPr>
            </w:pPr>
            <w:moveTo w:id="2995" w:author="Pavla Trefilová" w:date="2019-11-18T17:19:00Z">
              <w:r w:rsidRPr="00746071">
                <w:rPr>
                  <w:b/>
                </w:rPr>
                <w:t xml:space="preserve">hodin </w:t>
              </w:r>
            </w:moveTo>
          </w:p>
        </w:tc>
      </w:tr>
      <w:tr w:rsidR="00746071" w14:paraId="5D29B4B9" w14:textId="77777777" w:rsidTr="00DD5F55">
        <w:tc>
          <w:tcPr>
            <w:tcW w:w="9855" w:type="dxa"/>
            <w:gridSpan w:val="8"/>
            <w:shd w:val="clear" w:color="auto" w:fill="F7CAAC"/>
          </w:tcPr>
          <w:p w14:paraId="3E54FAE3" w14:textId="77777777" w:rsidR="00746071" w:rsidRPr="00746071" w:rsidRDefault="00746071" w:rsidP="00DD5F55">
            <w:pPr>
              <w:jc w:val="both"/>
              <w:rPr>
                <w:moveTo w:id="2996" w:author="Pavla Trefilová" w:date="2019-11-18T17:19:00Z"/>
                <w:b/>
              </w:rPr>
            </w:pPr>
            <w:moveTo w:id="2997" w:author="Pavla Trefilová" w:date="2019-11-18T17:19:00Z">
              <w:r w:rsidRPr="00746071">
                <w:rPr>
                  <w:b/>
                </w:rPr>
                <w:t>Informace o způsobu kontaktu s vyučujícím</w:t>
              </w:r>
            </w:moveTo>
          </w:p>
        </w:tc>
      </w:tr>
      <w:tr w:rsidR="00746071" w14:paraId="3D25F7AA" w14:textId="77777777" w:rsidTr="00DD5F55">
        <w:trPr>
          <w:trHeight w:val="733"/>
        </w:trPr>
        <w:tc>
          <w:tcPr>
            <w:tcW w:w="9855" w:type="dxa"/>
            <w:gridSpan w:val="8"/>
          </w:tcPr>
          <w:p w14:paraId="24070A61" w14:textId="77777777" w:rsidR="00746071" w:rsidRPr="00746071" w:rsidRDefault="00746071" w:rsidP="00DD5F55">
            <w:pPr>
              <w:jc w:val="both"/>
              <w:rPr>
                <w:moveTo w:id="2998" w:author="Pavla Trefilová" w:date="2019-11-18T17:19:00Z"/>
              </w:rPr>
            </w:pPr>
            <w:moveTo w:id="2999" w:author="Pavla Trefilová" w:date="2019-11-18T17:19:00Z">
              <w:r w:rsidRPr="00746071">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moveTo>
          </w:p>
        </w:tc>
      </w:tr>
    </w:tbl>
    <w:p w14:paraId="749B1915" w14:textId="77777777" w:rsidR="00746071" w:rsidRDefault="00746071">
      <w:pPr>
        <w:rPr>
          <w:moveTo w:id="3000" w:author="Pavla Trefilová" w:date="2019-11-18T17:19:00Z"/>
        </w:rPr>
      </w:pPr>
    </w:p>
    <w:p w14:paraId="7D1E4325" w14:textId="77777777" w:rsidR="00746071" w:rsidRDefault="00746071">
      <w:pPr>
        <w:rPr>
          <w:moveTo w:id="3001" w:author="Pavla Trefilová" w:date="2019-11-18T17:19:00Z"/>
        </w:rPr>
      </w:pPr>
      <w:moveTo w:id="3002" w:author="Pavla Trefilová" w:date="2019-11-18T17:19:00Z">
        <w:r>
          <w:br w:type="page"/>
        </w:r>
      </w:moveTo>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71D7" w14:paraId="4278A8CB" w14:textId="77777777" w:rsidTr="00DD5F55">
        <w:tc>
          <w:tcPr>
            <w:tcW w:w="9855" w:type="dxa"/>
            <w:gridSpan w:val="8"/>
            <w:tcBorders>
              <w:bottom w:val="double" w:sz="4" w:space="0" w:color="auto"/>
            </w:tcBorders>
            <w:shd w:val="clear" w:color="auto" w:fill="BDD6EE"/>
          </w:tcPr>
          <w:p w14:paraId="0D02E0D9" w14:textId="77777777" w:rsidR="008271D7" w:rsidRDefault="008271D7" w:rsidP="00DD5F55">
            <w:pPr>
              <w:jc w:val="both"/>
              <w:rPr>
                <w:moveTo w:id="3003" w:author="Pavla Trefilová" w:date="2019-11-18T17:19:00Z"/>
                <w:b/>
                <w:sz w:val="28"/>
              </w:rPr>
            </w:pPr>
            <w:moveTo w:id="3004" w:author="Pavla Trefilová" w:date="2019-11-18T17:19:00Z">
              <w:r>
                <w:lastRenderedPageBreak/>
                <w:br w:type="page"/>
              </w:r>
              <w:r>
                <w:rPr>
                  <w:b/>
                  <w:sz w:val="28"/>
                </w:rPr>
                <w:t>B-III – Charakteristika studijního předmětu</w:t>
              </w:r>
            </w:moveTo>
          </w:p>
        </w:tc>
      </w:tr>
      <w:tr w:rsidR="008271D7" w14:paraId="6C37D9C0" w14:textId="77777777" w:rsidTr="00DD5F55">
        <w:tc>
          <w:tcPr>
            <w:tcW w:w="3086" w:type="dxa"/>
            <w:tcBorders>
              <w:top w:val="double" w:sz="4" w:space="0" w:color="auto"/>
            </w:tcBorders>
            <w:shd w:val="clear" w:color="auto" w:fill="F7CAAC"/>
          </w:tcPr>
          <w:p w14:paraId="29F043EC" w14:textId="77777777" w:rsidR="008271D7" w:rsidRPr="008271D7" w:rsidRDefault="008271D7" w:rsidP="00DD5F55">
            <w:pPr>
              <w:jc w:val="both"/>
              <w:rPr>
                <w:moveTo w:id="3005" w:author="Pavla Trefilová" w:date="2019-11-18T17:19:00Z"/>
                <w:b/>
              </w:rPr>
            </w:pPr>
            <w:moveTo w:id="3006" w:author="Pavla Trefilová" w:date="2019-11-18T17:19:00Z">
              <w:r w:rsidRPr="008271D7">
                <w:rPr>
                  <w:b/>
                </w:rPr>
                <w:t>Název studijního předmětu</w:t>
              </w:r>
            </w:moveTo>
          </w:p>
        </w:tc>
        <w:tc>
          <w:tcPr>
            <w:tcW w:w="6769" w:type="dxa"/>
            <w:gridSpan w:val="7"/>
            <w:tcBorders>
              <w:top w:val="double" w:sz="4" w:space="0" w:color="auto"/>
            </w:tcBorders>
          </w:tcPr>
          <w:p w14:paraId="016A75DA" w14:textId="77777777" w:rsidR="008271D7" w:rsidRPr="008271D7" w:rsidRDefault="008271D7" w:rsidP="00DD5F55">
            <w:pPr>
              <w:jc w:val="both"/>
              <w:rPr>
                <w:moveTo w:id="3007" w:author="Pavla Trefilová" w:date="2019-11-18T17:19:00Z"/>
              </w:rPr>
            </w:pPr>
            <w:moveTo w:id="3008" w:author="Pavla Trefilová" w:date="2019-11-18T17:19:00Z">
              <w:r w:rsidRPr="008271D7">
                <w:t>Human Resource Management I</w:t>
              </w:r>
            </w:moveTo>
          </w:p>
        </w:tc>
      </w:tr>
      <w:tr w:rsidR="008271D7" w14:paraId="6FE6410F" w14:textId="77777777" w:rsidTr="00DD5F55">
        <w:tc>
          <w:tcPr>
            <w:tcW w:w="3086" w:type="dxa"/>
            <w:shd w:val="clear" w:color="auto" w:fill="F7CAAC"/>
          </w:tcPr>
          <w:p w14:paraId="35A98560" w14:textId="77777777" w:rsidR="008271D7" w:rsidRPr="008271D7" w:rsidRDefault="008271D7" w:rsidP="00DD5F55">
            <w:pPr>
              <w:jc w:val="both"/>
              <w:rPr>
                <w:moveTo w:id="3009" w:author="Pavla Trefilová" w:date="2019-11-18T17:19:00Z"/>
                <w:b/>
              </w:rPr>
            </w:pPr>
            <w:moveTo w:id="3010" w:author="Pavla Trefilová" w:date="2019-11-18T17:19:00Z">
              <w:r w:rsidRPr="008271D7">
                <w:rPr>
                  <w:b/>
                </w:rPr>
                <w:t>Typ předmětu</w:t>
              </w:r>
            </w:moveTo>
          </w:p>
        </w:tc>
        <w:tc>
          <w:tcPr>
            <w:tcW w:w="3406" w:type="dxa"/>
            <w:gridSpan w:val="4"/>
          </w:tcPr>
          <w:p w14:paraId="436E852C" w14:textId="77777777" w:rsidR="008271D7" w:rsidRPr="008271D7" w:rsidRDefault="008271D7" w:rsidP="00DD5F55">
            <w:pPr>
              <w:jc w:val="both"/>
              <w:rPr>
                <w:moveTo w:id="3011" w:author="Pavla Trefilová" w:date="2019-11-18T17:19:00Z"/>
              </w:rPr>
            </w:pPr>
            <w:moveTo w:id="3012" w:author="Pavla Trefilová" w:date="2019-11-18T17:19:00Z">
              <w:r w:rsidRPr="008271D7">
                <w:t>povinný „ZT“</w:t>
              </w:r>
            </w:moveTo>
          </w:p>
        </w:tc>
        <w:tc>
          <w:tcPr>
            <w:tcW w:w="2695" w:type="dxa"/>
            <w:gridSpan w:val="2"/>
            <w:shd w:val="clear" w:color="auto" w:fill="F7CAAC"/>
          </w:tcPr>
          <w:p w14:paraId="01F7C5E6" w14:textId="77777777" w:rsidR="008271D7" w:rsidRPr="008271D7" w:rsidRDefault="008271D7" w:rsidP="00DD5F55">
            <w:pPr>
              <w:jc w:val="both"/>
              <w:rPr>
                <w:moveTo w:id="3013" w:author="Pavla Trefilová" w:date="2019-11-18T17:19:00Z"/>
              </w:rPr>
            </w:pPr>
            <w:moveTo w:id="3014" w:author="Pavla Trefilová" w:date="2019-11-18T17:19:00Z">
              <w:r w:rsidRPr="008271D7">
                <w:rPr>
                  <w:b/>
                </w:rPr>
                <w:t>doporučený ročník / semestr</w:t>
              </w:r>
            </w:moveTo>
          </w:p>
        </w:tc>
        <w:tc>
          <w:tcPr>
            <w:tcW w:w="668" w:type="dxa"/>
          </w:tcPr>
          <w:p w14:paraId="196FC506" w14:textId="77777777" w:rsidR="008271D7" w:rsidRPr="008271D7" w:rsidRDefault="008271D7" w:rsidP="00DD5F55">
            <w:pPr>
              <w:jc w:val="both"/>
              <w:rPr>
                <w:moveTo w:id="3015" w:author="Pavla Trefilová" w:date="2019-11-18T17:19:00Z"/>
              </w:rPr>
            </w:pPr>
            <w:moveTo w:id="3016" w:author="Pavla Trefilová" w:date="2019-11-18T17:19:00Z">
              <w:r w:rsidRPr="008271D7">
                <w:t>3/L</w:t>
              </w:r>
            </w:moveTo>
          </w:p>
        </w:tc>
      </w:tr>
      <w:moveToRangeEnd w:id="2888"/>
      <w:tr w:rsidR="008271D7" w14:paraId="735A97C3" w14:textId="77777777" w:rsidTr="00DD5F55">
        <w:trPr>
          <w:ins w:id="3017" w:author="Pavla Trefilová" w:date="2019-11-18T17:19:00Z"/>
        </w:trPr>
        <w:tc>
          <w:tcPr>
            <w:tcW w:w="3086" w:type="dxa"/>
            <w:shd w:val="clear" w:color="auto" w:fill="F7CAAC"/>
          </w:tcPr>
          <w:p w14:paraId="6F5AD109" w14:textId="77777777" w:rsidR="008271D7" w:rsidRPr="008271D7" w:rsidRDefault="008271D7" w:rsidP="00DD5F55">
            <w:pPr>
              <w:jc w:val="both"/>
              <w:rPr>
                <w:ins w:id="3018" w:author="Pavla Trefilová" w:date="2019-11-18T17:19:00Z"/>
                <w:b/>
              </w:rPr>
            </w:pPr>
            <w:ins w:id="3019" w:author="Pavla Trefilová" w:date="2019-11-18T17:19:00Z">
              <w:r w:rsidRPr="008271D7">
                <w:rPr>
                  <w:b/>
                </w:rPr>
                <w:t>Rozsah studijního předmětu</w:t>
              </w:r>
            </w:ins>
          </w:p>
        </w:tc>
        <w:tc>
          <w:tcPr>
            <w:tcW w:w="1701" w:type="dxa"/>
            <w:gridSpan w:val="2"/>
          </w:tcPr>
          <w:p w14:paraId="0A123864" w14:textId="231A9E75" w:rsidR="008271D7" w:rsidRPr="008271D7" w:rsidRDefault="008271D7" w:rsidP="00DD5F55">
            <w:pPr>
              <w:jc w:val="both"/>
              <w:rPr>
                <w:ins w:id="3020" w:author="Pavla Trefilová" w:date="2019-11-18T17:19:00Z"/>
              </w:rPr>
            </w:pPr>
            <w:ins w:id="3021" w:author="Pavla Trefilová" w:date="2019-11-18T17:19:00Z">
              <w:r w:rsidRPr="008271D7">
                <w:t>2</w:t>
              </w:r>
              <w:r w:rsidR="00A0415C">
                <w:t>0</w:t>
              </w:r>
              <w:r w:rsidRPr="008271D7">
                <w:t>p + 1</w:t>
              </w:r>
              <w:r w:rsidR="00A0415C">
                <w:t>0</w:t>
              </w:r>
              <w:r w:rsidRPr="008271D7">
                <w:t>s</w:t>
              </w:r>
            </w:ins>
          </w:p>
        </w:tc>
        <w:tc>
          <w:tcPr>
            <w:tcW w:w="889" w:type="dxa"/>
            <w:shd w:val="clear" w:color="auto" w:fill="F7CAAC"/>
          </w:tcPr>
          <w:p w14:paraId="7809FA04" w14:textId="77777777" w:rsidR="008271D7" w:rsidRPr="008271D7" w:rsidRDefault="008271D7" w:rsidP="00DD5F55">
            <w:pPr>
              <w:jc w:val="both"/>
              <w:rPr>
                <w:ins w:id="3022" w:author="Pavla Trefilová" w:date="2019-11-18T17:19:00Z"/>
                <w:b/>
              </w:rPr>
            </w:pPr>
            <w:ins w:id="3023" w:author="Pavla Trefilová" w:date="2019-11-18T17:19:00Z">
              <w:r w:rsidRPr="008271D7">
                <w:rPr>
                  <w:b/>
                </w:rPr>
                <w:t xml:space="preserve">hod. </w:t>
              </w:r>
            </w:ins>
          </w:p>
        </w:tc>
        <w:tc>
          <w:tcPr>
            <w:tcW w:w="816" w:type="dxa"/>
          </w:tcPr>
          <w:p w14:paraId="31C9534E" w14:textId="4F3DB5C3" w:rsidR="008271D7" w:rsidRPr="008271D7" w:rsidRDefault="008271D7" w:rsidP="00DD5F55">
            <w:pPr>
              <w:jc w:val="both"/>
              <w:rPr>
                <w:ins w:id="3024" w:author="Pavla Trefilová" w:date="2019-11-18T17:19:00Z"/>
              </w:rPr>
            </w:pPr>
            <w:ins w:id="3025" w:author="Pavla Trefilová" w:date="2019-11-18T17:19:00Z">
              <w:r w:rsidRPr="008271D7">
                <w:t>3</w:t>
              </w:r>
              <w:r w:rsidR="00A0415C">
                <w:t>0</w:t>
              </w:r>
            </w:ins>
          </w:p>
        </w:tc>
        <w:tc>
          <w:tcPr>
            <w:tcW w:w="2156" w:type="dxa"/>
            <w:shd w:val="clear" w:color="auto" w:fill="F7CAAC"/>
          </w:tcPr>
          <w:p w14:paraId="138DA7E3" w14:textId="77777777" w:rsidR="008271D7" w:rsidRPr="008271D7" w:rsidRDefault="008271D7" w:rsidP="00DD5F55">
            <w:pPr>
              <w:jc w:val="both"/>
              <w:rPr>
                <w:ins w:id="3026" w:author="Pavla Trefilová" w:date="2019-11-18T17:19:00Z"/>
                <w:b/>
              </w:rPr>
            </w:pPr>
            <w:ins w:id="3027" w:author="Pavla Trefilová" w:date="2019-11-18T17:19:00Z">
              <w:r w:rsidRPr="008271D7">
                <w:rPr>
                  <w:b/>
                </w:rPr>
                <w:t>kreditů</w:t>
              </w:r>
            </w:ins>
          </w:p>
        </w:tc>
        <w:tc>
          <w:tcPr>
            <w:tcW w:w="1207" w:type="dxa"/>
            <w:gridSpan w:val="2"/>
          </w:tcPr>
          <w:p w14:paraId="3C6E6D0E" w14:textId="77777777" w:rsidR="008271D7" w:rsidRPr="008271D7" w:rsidRDefault="008271D7" w:rsidP="00DD5F55">
            <w:pPr>
              <w:jc w:val="both"/>
              <w:rPr>
                <w:ins w:id="3028" w:author="Pavla Trefilová" w:date="2019-11-18T17:19:00Z"/>
              </w:rPr>
            </w:pPr>
            <w:ins w:id="3029" w:author="Pavla Trefilová" w:date="2019-11-18T17:19:00Z">
              <w:r w:rsidRPr="008271D7">
                <w:t>4</w:t>
              </w:r>
            </w:ins>
          </w:p>
        </w:tc>
      </w:tr>
      <w:tr w:rsidR="008271D7" w14:paraId="4DB39F57" w14:textId="77777777" w:rsidTr="00DD5F55">
        <w:tc>
          <w:tcPr>
            <w:tcW w:w="3086" w:type="dxa"/>
            <w:shd w:val="clear" w:color="auto" w:fill="F7CAAC"/>
          </w:tcPr>
          <w:p w14:paraId="757D0055" w14:textId="77777777" w:rsidR="008271D7" w:rsidRPr="008271D7" w:rsidRDefault="008271D7" w:rsidP="00DD5F55">
            <w:pPr>
              <w:jc w:val="both"/>
              <w:rPr>
                <w:moveTo w:id="3030" w:author="Pavla Trefilová" w:date="2019-11-18T17:19:00Z"/>
                <w:b/>
              </w:rPr>
            </w:pPr>
            <w:moveToRangeStart w:id="3031" w:author="Pavla Trefilová" w:date="2019-11-18T17:19:00Z" w:name="move24990028"/>
            <w:moveTo w:id="3032" w:author="Pavla Trefilová" w:date="2019-11-18T17:19:00Z">
              <w:r w:rsidRPr="008271D7">
                <w:rPr>
                  <w:b/>
                </w:rPr>
                <w:t>Prerekvizity, korekvizity, ekvivalence</w:t>
              </w:r>
            </w:moveTo>
          </w:p>
        </w:tc>
        <w:tc>
          <w:tcPr>
            <w:tcW w:w="6769" w:type="dxa"/>
            <w:gridSpan w:val="7"/>
          </w:tcPr>
          <w:p w14:paraId="5782BDAE" w14:textId="77777777" w:rsidR="008271D7" w:rsidRPr="008271D7" w:rsidRDefault="008271D7" w:rsidP="00DD5F55">
            <w:pPr>
              <w:jc w:val="both"/>
              <w:rPr>
                <w:moveTo w:id="3033" w:author="Pavla Trefilová" w:date="2019-11-18T17:19:00Z"/>
              </w:rPr>
            </w:pPr>
          </w:p>
        </w:tc>
      </w:tr>
      <w:tr w:rsidR="008271D7" w14:paraId="78743D53" w14:textId="77777777" w:rsidTr="00DD5F55">
        <w:tc>
          <w:tcPr>
            <w:tcW w:w="3086" w:type="dxa"/>
            <w:shd w:val="clear" w:color="auto" w:fill="F7CAAC"/>
          </w:tcPr>
          <w:p w14:paraId="7EF4B25B" w14:textId="77777777" w:rsidR="008271D7" w:rsidRPr="008271D7" w:rsidRDefault="008271D7" w:rsidP="00DD5F55">
            <w:pPr>
              <w:jc w:val="both"/>
              <w:rPr>
                <w:moveTo w:id="3034" w:author="Pavla Trefilová" w:date="2019-11-18T17:19:00Z"/>
                <w:b/>
              </w:rPr>
            </w:pPr>
            <w:moveTo w:id="3035" w:author="Pavla Trefilová" w:date="2019-11-18T17:19:00Z">
              <w:r w:rsidRPr="008271D7">
                <w:rPr>
                  <w:b/>
                </w:rPr>
                <w:t>Způsob ověření studijních výsledků</w:t>
              </w:r>
            </w:moveTo>
          </w:p>
        </w:tc>
        <w:tc>
          <w:tcPr>
            <w:tcW w:w="3406" w:type="dxa"/>
            <w:gridSpan w:val="4"/>
          </w:tcPr>
          <w:p w14:paraId="0C6B4087" w14:textId="77777777" w:rsidR="008271D7" w:rsidRPr="008271D7" w:rsidRDefault="008271D7" w:rsidP="00DD5F55">
            <w:pPr>
              <w:jc w:val="both"/>
              <w:rPr>
                <w:moveTo w:id="3036" w:author="Pavla Trefilová" w:date="2019-11-18T17:19:00Z"/>
              </w:rPr>
            </w:pPr>
            <w:moveTo w:id="3037" w:author="Pavla Trefilová" w:date="2019-11-18T17:19:00Z">
              <w:r w:rsidRPr="008271D7">
                <w:t>zápočet, zkouška</w:t>
              </w:r>
            </w:moveTo>
          </w:p>
        </w:tc>
        <w:tc>
          <w:tcPr>
            <w:tcW w:w="2156" w:type="dxa"/>
            <w:shd w:val="clear" w:color="auto" w:fill="F7CAAC"/>
          </w:tcPr>
          <w:p w14:paraId="09972B13" w14:textId="77777777" w:rsidR="008271D7" w:rsidRPr="008271D7" w:rsidRDefault="008271D7" w:rsidP="00DD5F55">
            <w:pPr>
              <w:jc w:val="both"/>
              <w:rPr>
                <w:moveTo w:id="3038" w:author="Pavla Trefilová" w:date="2019-11-18T17:19:00Z"/>
                <w:b/>
              </w:rPr>
            </w:pPr>
            <w:moveTo w:id="3039" w:author="Pavla Trefilová" w:date="2019-11-18T17:19:00Z">
              <w:r w:rsidRPr="008271D7">
                <w:rPr>
                  <w:b/>
                </w:rPr>
                <w:t>Forma výuky</w:t>
              </w:r>
            </w:moveTo>
          </w:p>
        </w:tc>
        <w:tc>
          <w:tcPr>
            <w:tcW w:w="1207" w:type="dxa"/>
            <w:gridSpan w:val="2"/>
          </w:tcPr>
          <w:p w14:paraId="075C3BF1" w14:textId="77777777" w:rsidR="008271D7" w:rsidRPr="008271D7" w:rsidRDefault="008271D7" w:rsidP="00DD5F55">
            <w:pPr>
              <w:jc w:val="both"/>
              <w:rPr>
                <w:moveTo w:id="3040" w:author="Pavla Trefilová" w:date="2019-11-18T17:19:00Z"/>
              </w:rPr>
            </w:pPr>
            <w:moveTo w:id="3041" w:author="Pavla Trefilová" w:date="2019-11-18T17:19:00Z">
              <w:r w:rsidRPr="008271D7">
                <w:t>přednáška, seminář</w:t>
              </w:r>
            </w:moveTo>
          </w:p>
        </w:tc>
      </w:tr>
      <w:tr w:rsidR="008271D7" w14:paraId="63F99742" w14:textId="77777777" w:rsidTr="00DD5F55">
        <w:tc>
          <w:tcPr>
            <w:tcW w:w="3086" w:type="dxa"/>
            <w:shd w:val="clear" w:color="auto" w:fill="F7CAAC"/>
          </w:tcPr>
          <w:p w14:paraId="1E61A2DF" w14:textId="77777777" w:rsidR="008271D7" w:rsidRPr="008271D7" w:rsidRDefault="008271D7" w:rsidP="00DD5F55">
            <w:pPr>
              <w:jc w:val="both"/>
              <w:rPr>
                <w:moveTo w:id="3042" w:author="Pavla Trefilová" w:date="2019-11-18T17:19:00Z"/>
                <w:b/>
              </w:rPr>
            </w:pPr>
            <w:moveTo w:id="3043" w:author="Pavla Trefilová" w:date="2019-11-18T17:19:00Z">
              <w:r w:rsidRPr="008271D7">
                <w:rPr>
                  <w:b/>
                </w:rPr>
                <w:t>Forma způsobu ověření studijních výsledků a další požadavky na studenta</w:t>
              </w:r>
            </w:moveTo>
          </w:p>
        </w:tc>
        <w:tc>
          <w:tcPr>
            <w:tcW w:w="6769" w:type="dxa"/>
            <w:gridSpan w:val="7"/>
            <w:tcBorders>
              <w:bottom w:val="nil"/>
            </w:tcBorders>
          </w:tcPr>
          <w:p w14:paraId="22B21975" w14:textId="77777777" w:rsidR="008271D7" w:rsidRPr="008271D7" w:rsidRDefault="008271D7" w:rsidP="00DD5F55">
            <w:pPr>
              <w:jc w:val="both"/>
              <w:rPr>
                <w:moveTo w:id="3044" w:author="Pavla Trefilová" w:date="2019-11-18T17:19:00Z"/>
              </w:rPr>
            </w:pPr>
            <w:moveTo w:id="3045" w:author="Pavla Trefilová" w:date="2019-11-18T17:19:00Z">
              <w:r w:rsidRPr="008271D7">
                <w:t>Způsob zakončení předmětu – zápočet, zkouška</w:t>
              </w:r>
            </w:moveTo>
          </w:p>
          <w:p w14:paraId="25876C2E" w14:textId="77777777" w:rsidR="008271D7" w:rsidRPr="008271D7" w:rsidRDefault="008271D7" w:rsidP="004A46D7">
            <w:pPr>
              <w:jc w:val="both"/>
              <w:rPr>
                <w:moveTo w:id="3046" w:author="Pavla Trefilová" w:date="2019-11-18T17:19:00Z"/>
              </w:rPr>
            </w:pPr>
            <w:moveTo w:id="3047" w:author="Pavla Trefilová" w:date="2019-11-18T17:19:00Z">
              <w:r w:rsidRPr="008271D7">
                <w:t>Požadavky na zápočet: získat hodnocení "splněno" či "splněno s poch</w:t>
              </w:r>
              <w:r w:rsidR="004A46D7">
                <w:t xml:space="preserve">valou" za zadaný seminární úkol; </w:t>
              </w:r>
              <w:r w:rsidRPr="008271D7">
                <w:t>docházka na mi</w:t>
              </w:r>
              <w:r w:rsidR="004A46D7">
                <w:t xml:space="preserve">n. 80 % realizovaných seminářů; </w:t>
              </w:r>
              <w:r w:rsidRPr="008271D7">
                <w:t>aktivní zapojení na seminářích.</w:t>
              </w:r>
            </w:moveTo>
          </w:p>
          <w:p w14:paraId="574DEFE9" w14:textId="77777777" w:rsidR="008271D7" w:rsidRPr="008271D7" w:rsidRDefault="008271D7" w:rsidP="00841821">
            <w:pPr>
              <w:jc w:val="both"/>
              <w:rPr>
                <w:moveTo w:id="3048" w:author="Pavla Trefilová" w:date="2019-11-18T17:19:00Z"/>
              </w:rPr>
            </w:pPr>
            <w:moveTo w:id="3049" w:author="Pavla Trefilová" w:date="2019-11-18T17:19:00Z">
              <w:r w:rsidRPr="008271D7">
                <w:t>Požadavky na zkoušku: zvládnutí znalostí, které jsou vymezeny jednotlivými tematickými okruhy. Zkouška má dvě části: písemnou a ústní. Písemný test musí být napsán alespoň na 60 %.</w:t>
              </w:r>
            </w:moveTo>
          </w:p>
        </w:tc>
      </w:tr>
      <w:tr w:rsidR="008271D7" w14:paraId="4053CB90" w14:textId="77777777" w:rsidTr="00DD5F55">
        <w:trPr>
          <w:trHeight w:val="132"/>
        </w:trPr>
        <w:tc>
          <w:tcPr>
            <w:tcW w:w="9855" w:type="dxa"/>
            <w:gridSpan w:val="8"/>
            <w:tcBorders>
              <w:top w:val="nil"/>
            </w:tcBorders>
          </w:tcPr>
          <w:p w14:paraId="792CA21B" w14:textId="77777777" w:rsidR="008271D7" w:rsidRPr="004A46D7" w:rsidRDefault="008271D7" w:rsidP="00DD5F55">
            <w:pPr>
              <w:jc w:val="both"/>
              <w:rPr>
                <w:moveTo w:id="3050" w:author="Pavla Trefilová" w:date="2019-11-18T17:19:00Z"/>
                <w:sz w:val="16"/>
              </w:rPr>
            </w:pPr>
          </w:p>
        </w:tc>
      </w:tr>
      <w:tr w:rsidR="008271D7" w14:paraId="2C4E4DDD" w14:textId="77777777" w:rsidTr="00DD5F55">
        <w:trPr>
          <w:trHeight w:val="197"/>
        </w:trPr>
        <w:tc>
          <w:tcPr>
            <w:tcW w:w="3086" w:type="dxa"/>
            <w:tcBorders>
              <w:top w:val="nil"/>
            </w:tcBorders>
            <w:shd w:val="clear" w:color="auto" w:fill="F7CAAC"/>
          </w:tcPr>
          <w:p w14:paraId="69B52090" w14:textId="77777777" w:rsidR="008271D7" w:rsidRPr="008271D7" w:rsidRDefault="008271D7" w:rsidP="00DD5F55">
            <w:pPr>
              <w:jc w:val="both"/>
              <w:rPr>
                <w:moveTo w:id="3051" w:author="Pavla Trefilová" w:date="2019-11-18T17:19:00Z"/>
                <w:b/>
              </w:rPr>
            </w:pPr>
            <w:moveTo w:id="3052" w:author="Pavla Trefilová" w:date="2019-11-18T17:19:00Z">
              <w:r w:rsidRPr="008271D7">
                <w:rPr>
                  <w:b/>
                </w:rPr>
                <w:t>Garant předmětu</w:t>
              </w:r>
            </w:moveTo>
          </w:p>
        </w:tc>
        <w:tc>
          <w:tcPr>
            <w:tcW w:w="6769" w:type="dxa"/>
            <w:gridSpan w:val="7"/>
            <w:tcBorders>
              <w:top w:val="nil"/>
            </w:tcBorders>
          </w:tcPr>
          <w:p w14:paraId="64AF1891" w14:textId="77777777" w:rsidR="008271D7" w:rsidRPr="008271D7" w:rsidRDefault="008271D7" w:rsidP="00DD5F55">
            <w:pPr>
              <w:jc w:val="both"/>
              <w:rPr>
                <w:moveTo w:id="3053" w:author="Pavla Trefilová" w:date="2019-11-18T17:19:00Z"/>
              </w:rPr>
            </w:pPr>
            <w:moveTo w:id="3054" w:author="Pavla Trefilová" w:date="2019-11-18T17:19:00Z">
              <w:r w:rsidRPr="008271D7">
                <w:t>Ing. Jana Matošková, Ph.D.</w:t>
              </w:r>
            </w:moveTo>
          </w:p>
        </w:tc>
      </w:tr>
      <w:tr w:rsidR="008271D7" w14:paraId="5BA57DD4" w14:textId="77777777" w:rsidTr="00DD5F55">
        <w:trPr>
          <w:trHeight w:val="243"/>
        </w:trPr>
        <w:tc>
          <w:tcPr>
            <w:tcW w:w="3086" w:type="dxa"/>
            <w:tcBorders>
              <w:top w:val="nil"/>
            </w:tcBorders>
            <w:shd w:val="clear" w:color="auto" w:fill="F7CAAC"/>
          </w:tcPr>
          <w:p w14:paraId="530DF34C" w14:textId="77777777" w:rsidR="008271D7" w:rsidRPr="008271D7" w:rsidRDefault="008271D7" w:rsidP="00DD5F55">
            <w:pPr>
              <w:jc w:val="both"/>
              <w:rPr>
                <w:moveTo w:id="3055" w:author="Pavla Trefilová" w:date="2019-11-18T17:19:00Z"/>
                <w:b/>
              </w:rPr>
            </w:pPr>
            <w:moveTo w:id="3056" w:author="Pavla Trefilová" w:date="2019-11-18T17:19:00Z">
              <w:r w:rsidRPr="008271D7">
                <w:rPr>
                  <w:b/>
                </w:rPr>
                <w:t>Zapojení garanta do výuky předmětu</w:t>
              </w:r>
            </w:moveTo>
          </w:p>
        </w:tc>
        <w:tc>
          <w:tcPr>
            <w:tcW w:w="6769" w:type="dxa"/>
            <w:gridSpan w:val="7"/>
            <w:tcBorders>
              <w:top w:val="nil"/>
            </w:tcBorders>
          </w:tcPr>
          <w:p w14:paraId="593B868C" w14:textId="77777777" w:rsidR="008271D7" w:rsidRPr="008271D7" w:rsidRDefault="008271D7" w:rsidP="00DD5F55">
            <w:pPr>
              <w:jc w:val="both"/>
              <w:rPr>
                <w:moveTo w:id="3057" w:author="Pavla Trefilová" w:date="2019-11-18T17:19:00Z"/>
              </w:rPr>
            </w:pPr>
            <w:moveTo w:id="3058" w:author="Pavla Trefilová" w:date="2019-11-18T17:19:00Z">
              <w:r w:rsidRPr="008271D7">
                <w:t xml:space="preserve">Garant se podílí na přednášení v rozsahu 100 %, dále stanovuje koncepci seminářů a dohlíží na jejich jednotné vedení. </w:t>
              </w:r>
            </w:moveTo>
          </w:p>
        </w:tc>
      </w:tr>
      <w:tr w:rsidR="008271D7" w14:paraId="35AD43EB" w14:textId="77777777" w:rsidTr="00DD5F55">
        <w:tc>
          <w:tcPr>
            <w:tcW w:w="3086" w:type="dxa"/>
            <w:shd w:val="clear" w:color="auto" w:fill="F7CAAC"/>
          </w:tcPr>
          <w:p w14:paraId="76D9071A" w14:textId="77777777" w:rsidR="008271D7" w:rsidRPr="008271D7" w:rsidRDefault="008271D7" w:rsidP="00DD5F55">
            <w:pPr>
              <w:jc w:val="both"/>
              <w:rPr>
                <w:moveTo w:id="3059" w:author="Pavla Trefilová" w:date="2019-11-18T17:19:00Z"/>
                <w:b/>
              </w:rPr>
            </w:pPr>
            <w:moveTo w:id="3060" w:author="Pavla Trefilová" w:date="2019-11-18T17:19:00Z">
              <w:r w:rsidRPr="008271D7">
                <w:rPr>
                  <w:b/>
                </w:rPr>
                <w:t>Vyučující</w:t>
              </w:r>
            </w:moveTo>
          </w:p>
        </w:tc>
        <w:tc>
          <w:tcPr>
            <w:tcW w:w="6769" w:type="dxa"/>
            <w:gridSpan w:val="7"/>
            <w:tcBorders>
              <w:bottom w:val="nil"/>
            </w:tcBorders>
          </w:tcPr>
          <w:p w14:paraId="7EF26F85" w14:textId="77777777" w:rsidR="008271D7" w:rsidRPr="008271D7" w:rsidRDefault="008271D7" w:rsidP="00DD5F55">
            <w:pPr>
              <w:jc w:val="both"/>
              <w:rPr>
                <w:moveTo w:id="3061" w:author="Pavla Trefilová" w:date="2019-11-18T17:19:00Z"/>
              </w:rPr>
            </w:pPr>
            <w:moveTo w:id="3062" w:author="Pavla Trefilová" w:date="2019-11-18T17:19:00Z">
              <w:r w:rsidRPr="008271D7">
                <w:t>Ing. Jana Matošková, Ph.D. – přednášky (100%)</w:t>
              </w:r>
            </w:moveTo>
          </w:p>
        </w:tc>
      </w:tr>
      <w:tr w:rsidR="008271D7" w14:paraId="28474BAC" w14:textId="77777777" w:rsidTr="00DD5F55">
        <w:trPr>
          <w:trHeight w:val="70"/>
        </w:trPr>
        <w:tc>
          <w:tcPr>
            <w:tcW w:w="9855" w:type="dxa"/>
            <w:gridSpan w:val="8"/>
            <w:tcBorders>
              <w:top w:val="nil"/>
            </w:tcBorders>
          </w:tcPr>
          <w:p w14:paraId="531358ED" w14:textId="77777777" w:rsidR="008271D7" w:rsidRPr="004A46D7" w:rsidRDefault="008271D7" w:rsidP="00DD5F55">
            <w:pPr>
              <w:jc w:val="both"/>
              <w:rPr>
                <w:moveTo w:id="3063" w:author="Pavla Trefilová" w:date="2019-11-18T17:19:00Z"/>
                <w:sz w:val="16"/>
              </w:rPr>
            </w:pPr>
          </w:p>
        </w:tc>
      </w:tr>
      <w:tr w:rsidR="008271D7" w14:paraId="2BAE7D83" w14:textId="77777777" w:rsidTr="00DD5F55">
        <w:tc>
          <w:tcPr>
            <w:tcW w:w="3086" w:type="dxa"/>
            <w:shd w:val="clear" w:color="auto" w:fill="F7CAAC"/>
          </w:tcPr>
          <w:p w14:paraId="522EDB94" w14:textId="77777777" w:rsidR="008271D7" w:rsidRPr="008271D7" w:rsidRDefault="008271D7" w:rsidP="00DD5F55">
            <w:pPr>
              <w:jc w:val="both"/>
              <w:rPr>
                <w:moveTo w:id="3064" w:author="Pavla Trefilová" w:date="2019-11-18T17:19:00Z"/>
                <w:b/>
              </w:rPr>
            </w:pPr>
            <w:moveTo w:id="3065" w:author="Pavla Trefilová" w:date="2019-11-18T17:19:00Z">
              <w:r w:rsidRPr="008271D7">
                <w:rPr>
                  <w:b/>
                </w:rPr>
                <w:t>Stručná anotace předmětu</w:t>
              </w:r>
            </w:moveTo>
          </w:p>
        </w:tc>
        <w:tc>
          <w:tcPr>
            <w:tcW w:w="6769" w:type="dxa"/>
            <w:gridSpan w:val="7"/>
            <w:tcBorders>
              <w:bottom w:val="nil"/>
            </w:tcBorders>
          </w:tcPr>
          <w:p w14:paraId="6AAA8B4A" w14:textId="77777777" w:rsidR="008271D7" w:rsidRPr="008271D7" w:rsidRDefault="008271D7" w:rsidP="00DD5F55">
            <w:pPr>
              <w:jc w:val="both"/>
              <w:rPr>
                <w:moveTo w:id="3066" w:author="Pavla Trefilová" w:date="2019-11-18T17:19:00Z"/>
              </w:rPr>
            </w:pPr>
          </w:p>
        </w:tc>
      </w:tr>
      <w:tr w:rsidR="008271D7" w14:paraId="706CFE95" w14:textId="77777777" w:rsidTr="00DD5F55">
        <w:trPr>
          <w:trHeight w:val="3938"/>
        </w:trPr>
        <w:tc>
          <w:tcPr>
            <w:tcW w:w="9855" w:type="dxa"/>
            <w:gridSpan w:val="8"/>
            <w:tcBorders>
              <w:top w:val="nil"/>
              <w:bottom w:val="single" w:sz="12" w:space="0" w:color="auto"/>
            </w:tcBorders>
          </w:tcPr>
          <w:p w14:paraId="6011C615" w14:textId="4321422E" w:rsidR="008271D7" w:rsidRDefault="008271D7" w:rsidP="00DD5F55">
            <w:pPr>
              <w:jc w:val="both"/>
              <w:rPr>
                <w:moveTo w:id="3067" w:author="Pavla Trefilová" w:date="2019-11-18T17:19:00Z"/>
              </w:rPr>
            </w:pPr>
            <w:moveTo w:id="3068" w:author="Pavla Trefilová" w:date="2019-11-18T17:19:00Z">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moveTo>
          </w:p>
          <w:p w14:paraId="11800EC7" w14:textId="78C3AF06" w:rsidR="00A6535B" w:rsidRPr="008271D7" w:rsidRDefault="00A6535B" w:rsidP="00DD5F55">
            <w:pPr>
              <w:jc w:val="both"/>
              <w:rPr>
                <w:moveTo w:id="3069" w:author="Pavla Trefilová" w:date="2019-11-18T17:19:00Z"/>
              </w:rPr>
            </w:pPr>
            <w:moveTo w:id="3070" w:author="Pavla Trefilová" w:date="2019-11-18T17:19:00Z">
              <w:r>
                <w:t>Obsah</w:t>
              </w:r>
            </w:moveTo>
          </w:p>
          <w:p w14:paraId="57159986" w14:textId="67B3519D" w:rsidR="00A6535B" w:rsidRDefault="008271D7" w:rsidP="001C2699">
            <w:pPr>
              <w:pStyle w:val="Odstavecseseznamem"/>
              <w:numPr>
                <w:ilvl w:val="0"/>
                <w:numId w:val="32"/>
              </w:numPr>
              <w:spacing w:after="0" w:line="240" w:lineRule="auto"/>
              <w:ind w:left="247" w:hanging="247"/>
              <w:rPr>
                <w:moveTo w:id="3071" w:author="Pavla Trefilová" w:date="2019-11-18T17:19:00Z"/>
                <w:rFonts w:ascii="Times New Roman" w:hAnsi="Times New Roman"/>
                <w:sz w:val="20"/>
                <w:szCs w:val="20"/>
              </w:rPr>
            </w:pPr>
            <w:moveTo w:id="3072" w:author="Pavla Trefilová" w:date="2019-11-18T17:19:00Z">
              <w:r w:rsidRPr="008271D7">
                <w:rPr>
                  <w:rFonts w:ascii="Times New Roman" w:hAnsi="Times New Roman"/>
                  <w:sz w:val="20"/>
                  <w:szCs w:val="20"/>
                </w:rPr>
                <w:t>Vývoj názorů na úlohu ří</w:t>
              </w:r>
              <w:r w:rsidR="00A6535B">
                <w:rPr>
                  <w:rFonts w:ascii="Times New Roman" w:hAnsi="Times New Roman"/>
                  <w:sz w:val="20"/>
                  <w:szCs w:val="20"/>
                </w:rPr>
                <w:t>zení lidských zdrojů v podniku</w:t>
              </w:r>
            </w:moveTo>
          </w:p>
          <w:p w14:paraId="24E8F603" w14:textId="1FF7059A" w:rsidR="008271D7" w:rsidRPr="008271D7" w:rsidRDefault="008271D7" w:rsidP="001C2699">
            <w:pPr>
              <w:pStyle w:val="Odstavecseseznamem"/>
              <w:numPr>
                <w:ilvl w:val="0"/>
                <w:numId w:val="32"/>
              </w:numPr>
              <w:spacing w:after="0" w:line="240" w:lineRule="auto"/>
              <w:ind w:left="247" w:hanging="247"/>
              <w:rPr>
                <w:moveTo w:id="3073" w:author="Pavla Trefilová" w:date="2019-11-18T17:19:00Z"/>
                <w:rFonts w:ascii="Times New Roman" w:hAnsi="Times New Roman"/>
                <w:sz w:val="20"/>
                <w:szCs w:val="20"/>
              </w:rPr>
            </w:pPr>
            <w:moveTo w:id="3074" w:author="Pavla Trefilová" w:date="2019-11-18T17:19:00Z">
              <w:r w:rsidRPr="008271D7">
                <w:rPr>
                  <w:rFonts w:ascii="Times New Roman" w:hAnsi="Times New Roman"/>
                  <w:sz w:val="20"/>
                  <w:szCs w:val="20"/>
                </w:rPr>
                <w:t>Modern</w:t>
              </w:r>
              <w:r w:rsidR="00A6535B">
                <w:rPr>
                  <w:rFonts w:ascii="Times New Roman" w:hAnsi="Times New Roman"/>
                  <w:sz w:val="20"/>
                  <w:szCs w:val="20"/>
                </w:rPr>
                <w:t>í koncepce personálního řízení</w:t>
              </w:r>
            </w:moveTo>
          </w:p>
          <w:p w14:paraId="64ED14FD" w14:textId="77777777" w:rsidR="00A6535B" w:rsidRDefault="008271D7" w:rsidP="001C2699">
            <w:pPr>
              <w:pStyle w:val="Odstavecseseznamem"/>
              <w:numPr>
                <w:ilvl w:val="0"/>
                <w:numId w:val="32"/>
              </w:numPr>
              <w:spacing w:after="0" w:line="240" w:lineRule="auto"/>
              <w:ind w:left="247" w:hanging="247"/>
              <w:rPr>
                <w:moveTo w:id="3075" w:author="Pavla Trefilová" w:date="2019-11-18T17:19:00Z"/>
                <w:rFonts w:ascii="Times New Roman" w:hAnsi="Times New Roman"/>
                <w:sz w:val="20"/>
                <w:szCs w:val="20"/>
              </w:rPr>
            </w:pPr>
            <w:moveTo w:id="3076" w:author="Pavla Trefilová" w:date="2019-11-18T17:19:00Z">
              <w:r w:rsidRPr="008271D7">
                <w:rPr>
                  <w:rFonts w:ascii="Times New Roman" w:hAnsi="Times New Roman"/>
                  <w:sz w:val="20"/>
                  <w:szCs w:val="20"/>
                </w:rPr>
                <w:t>Analýza práce, vytváření pracovních úkolů a pracovních</w:t>
              </w:r>
              <w:r w:rsidR="00A6535B">
                <w:rPr>
                  <w:rFonts w:ascii="Times New Roman" w:hAnsi="Times New Roman"/>
                  <w:sz w:val="20"/>
                  <w:szCs w:val="20"/>
                </w:rPr>
                <w:t xml:space="preserve"> míst</w:t>
              </w:r>
            </w:moveTo>
          </w:p>
          <w:p w14:paraId="18329786" w14:textId="1D01B0EC" w:rsidR="008271D7" w:rsidRPr="008271D7" w:rsidRDefault="00A6535B" w:rsidP="001C2699">
            <w:pPr>
              <w:pStyle w:val="Odstavecseseznamem"/>
              <w:numPr>
                <w:ilvl w:val="0"/>
                <w:numId w:val="32"/>
              </w:numPr>
              <w:spacing w:after="0" w:line="240" w:lineRule="auto"/>
              <w:ind w:left="247" w:hanging="247"/>
              <w:rPr>
                <w:moveTo w:id="3077" w:author="Pavla Trefilová" w:date="2019-11-18T17:19:00Z"/>
                <w:rFonts w:ascii="Times New Roman" w:hAnsi="Times New Roman"/>
                <w:sz w:val="20"/>
                <w:szCs w:val="20"/>
              </w:rPr>
            </w:pPr>
            <w:moveTo w:id="3078" w:author="Pavla Trefilová" w:date="2019-11-18T17:19:00Z">
              <w:r>
                <w:rPr>
                  <w:rFonts w:ascii="Times New Roman" w:hAnsi="Times New Roman"/>
                  <w:sz w:val="20"/>
                  <w:szCs w:val="20"/>
                </w:rPr>
                <w:t>Organizace pracovní doby</w:t>
              </w:r>
            </w:moveTo>
          </w:p>
          <w:p w14:paraId="67EBBFA0" w14:textId="7A19252F" w:rsidR="008271D7" w:rsidRPr="008271D7" w:rsidRDefault="008271D7" w:rsidP="001C2699">
            <w:pPr>
              <w:pStyle w:val="Odstavecseseznamem"/>
              <w:numPr>
                <w:ilvl w:val="0"/>
                <w:numId w:val="32"/>
              </w:numPr>
              <w:spacing w:after="0" w:line="240" w:lineRule="auto"/>
              <w:ind w:left="247" w:hanging="247"/>
              <w:rPr>
                <w:moveTo w:id="3079" w:author="Pavla Trefilová" w:date="2019-11-18T17:19:00Z"/>
                <w:rFonts w:ascii="Times New Roman" w:hAnsi="Times New Roman"/>
                <w:sz w:val="20"/>
                <w:szCs w:val="20"/>
              </w:rPr>
            </w:pPr>
            <w:moveTo w:id="3080" w:author="Pavla Trefilová" w:date="2019-11-18T17:19:00Z">
              <w:r w:rsidRPr="008271D7">
                <w:rPr>
                  <w:rFonts w:ascii="Times New Roman" w:hAnsi="Times New Roman"/>
                  <w:sz w:val="20"/>
                  <w:szCs w:val="20"/>
                </w:rPr>
                <w:t>Pracovní mo</w:t>
              </w:r>
              <w:r w:rsidR="00A6535B">
                <w:rPr>
                  <w:rFonts w:ascii="Times New Roman" w:hAnsi="Times New Roman"/>
                  <w:sz w:val="20"/>
                  <w:szCs w:val="20"/>
                </w:rPr>
                <w:t>tivace a odměňování pracovníků</w:t>
              </w:r>
            </w:moveTo>
          </w:p>
          <w:p w14:paraId="5A23560F" w14:textId="65F52742" w:rsidR="008271D7" w:rsidRPr="008271D7" w:rsidRDefault="008271D7" w:rsidP="001C2699">
            <w:pPr>
              <w:pStyle w:val="Odstavecseseznamem"/>
              <w:numPr>
                <w:ilvl w:val="0"/>
                <w:numId w:val="32"/>
              </w:numPr>
              <w:spacing w:after="0" w:line="240" w:lineRule="auto"/>
              <w:ind w:left="247" w:hanging="247"/>
              <w:rPr>
                <w:moveTo w:id="3081" w:author="Pavla Trefilová" w:date="2019-11-18T17:19:00Z"/>
                <w:rFonts w:ascii="Times New Roman" w:hAnsi="Times New Roman"/>
                <w:sz w:val="20"/>
                <w:szCs w:val="20"/>
              </w:rPr>
            </w:pPr>
            <w:moveTo w:id="3082" w:author="Pavla Trefilová" w:date="2019-11-18T17:19:00Z">
              <w:r w:rsidRPr="008271D7">
                <w:rPr>
                  <w:rFonts w:ascii="Times New Roman" w:hAnsi="Times New Roman"/>
                  <w:sz w:val="20"/>
                  <w:szCs w:val="20"/>
                </w:rPr>
                <w:t>Vyhledávání, výběr</w:t>
              </w:r>
              <w:r w:rsidR="00A6535B">
                <w:rPr>
                  <w:rFonts w:ascii="Times New Roman" w:hAnsi="Times New Roman"/>
                  <w:sz w:val="20"/>
                  <w:szCs w:val="20"/>
                </w:rPr>
                <w:t>, příjem a adaptace pracovníků</w:t>
              </w:r>
            </w:moveTo>
          </w:p>
          <w:p w14:paraId="18A95DBC" w14:textId="748C1C0D" w:rsidR="008271D7" w:rsidRPr="008271D7" w:rsidRDefault="008271D7" w:rsidP="001C2699">
            <w:pPr>
              <w:pStyle w:val="Odstavecseseznamem"/>
              <w:numPr>
                <w:ilvl w:val="0"/>
                <w:numId w:val="32"/>
              </w:numPr>
              <w:spacing w:after="0" w:line="240" w:lineRule="auto"/>
              <w:ind w:left="247" w:hanging="247"/>
              <w:rPr>
                <w:moveTo w:id="3083" w:author="Pavla Trefilová" w:date="2019-11-18T17:19:00Z"/>
                <w:rFonts w:ascii="Times New Roman" w:hAnsi="Times New Roman"/>
                <w:sz w:val="20"/>
                <w:szCs w:val="20"/>
              </w:rPr>
            </w:pPr>
            <w:moveTo w:id="3084" w:author="Pavla Trefilová" w:date="2019-11-18T17:19:00Z">
              <w:r w:rsidRPr="008271D7">
                <w:rPr>
                  <w:rFonts w:ascii="Times New Roman" w:hAnsi="Times New Roman"/>
                  <w:sz w:val="20"/>
                  <w:szCs w:val="20"/>
                </w:rPr>
                <w:t>Řízení pracovního</w:t>
              </w:r>
              <w:r w:rsidR="00A6535B">
                <w:rPr>
                  <w:rFonts w:ascii="Times New Roman" w:hAnsi="Times New Roman"/>
                  <w:sz w:val="20"/>
                  <w:szCs w:val="20"/>
                </w:rPr>
                <w:t xml:space="preserve"> výkonu a hodnocení pracovníků</w:t>
              </w:r>
            </w:moveTo>
          </w:p>
          <w:p w14:paraId="347DB86F" w14:textId="7CAE6DA2" w:rsidR="008271D7" w:rsidRPr="008271D7" w:rsidRDefault="008271D7" w:rsidP="001C2699">
            <w:pPr>
              <w:pStyle w:val="Odstavecseseznamem"/>
              <w:numPr>
                <w:ilvl w:val="0"/>
                <w:numId w:val="32"/>
              </w:numPr>
              <w:spacing w:after="0" w:line="240" w:lineRule="auto"/>
              <w:ind w:left="247" w:hanging="247"/>
              <w:rPr>
                <w:moveTo w:id="3085" w:author="Pavla Trefilová" w:date="2019-11-18T17:19:00Z"/>
                <w:rFonts w:ascii="Times New Roman" w:hAnsi="Times New Roman"/>
                <w:sz w:val="20"/>
                <w:szCs w:val="20"/>
              </w:rPr>
            </w:pPr>
            <w:moveTo w:id="3086" w:author="Pavla Trefilová" w:date="2019-11-18T17:19:00Z">
              <w:r w:rsidRPr="008271D7">
                <w:rPr>
                  <w:rFonts w:ascii="Times New Roman" w:hAnsi="Times New Roman"/>
                  <w:sz w:val="20"/>
                  <w:szCs w:val="20"/>
                </w:rPr>
                <w:t>O</w:t>
              </w:r>
              <w:r w:rsidR="00A6535B">
                <w:rPr>
                  <w:rFonts w:ascii="Times New Roman" w:hAnsi="Times New Roman"/>
                  <w:sz w:val="20"/>
                  <w:szCs w:val="20"/>
                </w:rPr>
                <w:t>dchody pracovníků z organizace</w:t>
              </w:r>
            </w:moveTo>
          </w:p>
          <w:p w14:paraId="56194A92" w14:textId="7EF4E661" w:rsidR="008271D7" w:rsidRPr="008271D7" w:rsidRDefault="00A6535B" w:rsidP="001C2699">
            <w:pPr>
              <w:pStyle w:val="Odstavecseseznamem"/>
              <w:numPr>
                <w:ilvl w:val="0"/>
                <w:numId w:val="32"/>
              </w:numPr>
              <w:spacing w:after="0" w:line="240" w:lineRule="auto"/>
              <w:ind w:left="247" w:hanging="247"/>
              <w:rPr>
                <w:moveTo w:id="3087" w:author="Pavla Trefilová" w:date="2019-11-18T17:19:00Z"/>
                <w:rFonts w:ascii="Times New Roman" w:hAnsi="Times New Roman"/>
                <w:sz w:val="20"/>
                <w:szCs w:val="20"/>
              </w:rPr>
            </w:pPr>
            <w:moveTo w:id="3088" w:author="Pavla Trefilová" w:date="2019-11-18T17:19:00Z">
              <w:r>
                <w:rPr>
                  <w:rFonts w:ascii="Times New Roman" w:hAnsi="Times New Roman"/>
                  <w:sz w:val="20"/>
                  <w:szCs w:val="20"/>
                </w:rPr>
                <w:t>Vzdělávání a rozvoj pracovníků</w:t>
              </w:r>
            </w:moveTo>
          </w:p>
          <w:p w14:paraId="1E3256E7" w14:textId="77777777" w:rsidR="00A6535B" w:rsidRDefault="008271D7" w:rsidP="001C2699">
            <w:pPr>
              <w:pStyle w:val="Odstavecseseznamem"/>
              <w:numPr>
                <w:ilvl w:val="0"/>
                <w:numId w:val="32"/>
              </w:numPr>
              <w:spacing w:after="0" w:line="240" w:lineRule="auto"/>
              <w:ind w:left="247" w:hanging="247"/>
              <w:rPr>
                <w:moveTo w:id="3089" w:author="Pavla Trefilová" w:date="2019-11-18T17:19:00Z"/>
                <w:rFonts w:ascii="Times New Roman" w:hAnsi="Times New Roman"/>
                <w:sz w:val="20"/>
                <w:szCs w:val="20"/>
              </w:rPr>
            </w:pPr>
            <w:moveTo w:id="3090" w:author="Pavla Trefilová" w:date="2019-11-18T17:19:00Z">
              <w:r w:rsidRPr="008271D7">
                <w:rPr>
                  <w:rFonts w:ascii="Times New Roman" w:hAnsi="Times New Roman"/>
                  <w:sz w:val="20"/>
                  <w:szCs w:val="20"/>
                </w:rPr>
                <w:t>Informační z</w:t>
              </w:r>
              <w:r w:rsidR="00A6535B">
                <w:rPr>
                  <w:rFonts w:ascii="Times New Roman" w:hAnsi="Times New Roman"/>
                  <w:sz w:val="20"/>
                  <w:szCs w:val="20"/>
                </w:rPr>
                <w:t>abezpečení personálního řízení</w:t>
              </w:r>
            </w:moveTo>
          </w:p>
          <w:p w14:paraId="234EB17C" w14:textId="27A5B53D" w:rsidR="008271D7" w:rsidRPr="008271D7" w:rsidRDefault="00A6535B" w:rsidP="001C2699">
            <w:pPr>
              <w:pStyle w:val="Odstavecseseznamem"/>
              <w:numPr>
                <w:ilvl w:val="0"/>
                <w:numId w:val="32"/>
              </w:numPr>
              <w:spacing w:after="0" w:line="240" w:lineRule="auto"/>
              <w:ind w:left="247" w:hanging="247"/>
              <w:rPr>
                <w:moveTo w:id="3091" w:author="Pavla Trefilová" w:date="2019-11-18T17:19:00Z"/>
                <w:rFonts w:ascii="Times New Roman" w:hAnsi="Times New Roman"/>
                <w:sz w:val="20"/>
                <w:szCs w:val="20"/>
              </w:rPr>
            </w:pPr>
            <w:moveTo w:id="3092" w:author="Pavla Trefilová" w:date="2019-11-18T17:19:00Z">
              <w:r>
                <w:rPr>
                  <w:rFonts w:ascii="Times New Roman" w:hAnsi="Times New Roman"/>
                  <w:sz w:val="20"/>
                  <w:szCs w:val="20"/>
                </w:rPr>
                <w:t>Personální evidence</w:t>
              </w:r>
            </w:moveTo>
          </w:p>
          <w:p w14:paraId="1CFBB1D9" w14:textId="36D0C7D0" w:rsidR="008271D7" w:rsidRPr="008271D7" w:rsidRDefault="008271D7" w:rsidP="001C2699">
            <w:pPr>
              <w:pStyle w:val="Odstavecseseznamem"/>
              <w:numPr>
                <w:ilvl w:val="0"/>
                <w:numId w:val="32"/>
              </w:numPr>
              <w:spacing w:after="0" w:line="240" w:lineRule="auto"/>
              <w:ind w:left="247" w:hanging="247"/>
              <w:rPr>
                <w:moveTo w:id="3093" w:author="Pavla Trefilová" w:date="2019-11-18T17:19:00Z"/>
                <w:rFonts w:ascii="Times New Roman" w:hAnsi="Times New Roman"/>
                <w:sz w:val="20"/>
                <w:szCs w:val="20"/>
              </w:rPr>
            </w:pPr>
            <w:moveTo w:id="3094" w:author="Pavla Trefilová" w:date="2019-11-18T17:19:00Z">
              <w:r w:rsidRPr="008271D7">
                <w:rPr>
                  <w:rFonts w:ascii="Times New Roman" w:hAnsi="Times New Roman"/>
                  <w:sz w:val="20"/>
                  <w:szCs w:val="20"/>
                </w:rPr>
                <w:t>Org</w:t>
              </w:r>
              <w:r w:rsidR="00A6535B">
                <w:rPr>
                  <w:rFonts w:ascii="Times New Roman" w:hAnsi="Times New Roman"/>
                  <w:sz w:val="20"/>
                  <w:szCs w:val="20"/>
                </w:rPr>
                <w:t>anizační kultura a její složky</w:t>
              </w:r>
            </w:moveTo>
          </w:p>
          <w:p w14:paraId="7EE29676" w14:textId="28089898" w:rsidR="008271D7" w:rsidRPr="008271D7" w:rsidRDefault="00A6535B" w:rsidP="001C2699">
            <w:pPr>
              <w:pStyle w:val="Odstavecseseznamem"/>
              <w:numPr>
                <w:ilvl w:val="0"/>
                <w:numId w:val="32"/>
              </w:numPr>
              <w:spacing w:after="0" w:line="240" w:lineRule="auto"/>
              <w:ind w:left="247" w:hanging="247"/>
              <w:rPr>
                <w:moveTo w:id="3095" w:author="Pavla Trefilová" w:date="2019-11-18T17:19:00Z"/>
                <w:rFonts w:ascii="Times New Roman" w:hAnsi="Times New Roman"/>
                <w:sz w:val="20"/>
                <w:szCs w:val="20"/>
              </w:rPr>
            </w:pPr>
            <w:moveTo w:id="3096" w:author="Pavla Trefilová" w:date="2019-11-18T17:19:00Z">
              <w:r>
                <w:rPr>
                  <w:rFonts w:ascii="Times New Roman" w:hAnsi="Times New Roman"/>
                  <w:sz w:val="20"/>
                  <w:szCs w:val="20"/>
                </w:rPr>
                <w:t>Péče o pracovníky</w:t>
              </w:r>
            </w:moveTo>
          </w:p>
          <w:p w14:paraId="55B33BC1" w14:textId="6B6030DA" w:rsidR="008271D7" w:rsidRPr="008271D7" w:rsidRDefault="00A6535B" w:rsidP="001C2699">
            <w:pPr>
              <w:pStyle w:val="Odstavecseseznamem"/>
              <w:numPr>
                <w:ilvl w:val="0"/>
                <w:numId w:val="32"/>
              </w:numPr>
              <w:spacing w:after="0" w:line="240" w:lineRule="auto"/>
              <w:ind w:left="247" w:hanging="247"/>
              <w:rPr>
                <w:moveTo w:id="3097" w:author="Pavla Trefilová" w:date="2019-11-18T17:19:00Z"/>
                <w:rFonts w:ascii="Times New Roman" w:hAnsi="Times New Roman"/>
                <w:sz w:val="20"/>
                <w:szCs w:val="20"/>
              </w:rPr>
            </w:pPr>
            <w:moveTo w:id="3098" w:author="Pavla Trefilová" w:date="2019-11-18T17:19:00Z">
              <w:r>
                <w:rPr>
                  <w:rFonts w:ascii="Times New Roman" w:hAnsi="Times New Roman"/>
                  <w:sz w:val="20"/>
                  <w:szCs w:val="20"/>
                </w:rPr>
                <w:t>Pracovní vztahy</w:t>
              </w:r>
            </w:moveTo>
          </w:p>
          <w:p w14:paraId="580843F0" w14:textId="6272BC2A" w:rsidR="008271D7" w:rsidRPr="008271D7" w:rsidRDefault="008271D7" w:rsidP="001C2699">
            <w:pPr>
              <w:pStyle w:val="Odstavecseseznamem"/>
              <w:numPr>
                <w:ilvl w:val="0"/>
                <w:numId w:val="32"/>
              </w:numPr>
              <w:spacing w:after="0" w:line="240" w:lineRule="auto"/>
              <w:ind w:left="247" w:hanging="247"/>
              <w:rPr>
                <w:moveTo w:id="3099" w:author="Pavla Trefilová" w:date="2019-11-18T17:19:00Z"/>
                <w:rFonts w:ascii="Times New Roman" w:hAnsi="Times New Roman"/>
                <w:sz w:val="20"/>
                <w:szCs w:val="20"/>
              </w:rPr>
            </w:pPr>
            <w:moveTo w:id="3100" w:author="Pavla Trefilová" w:date="2019-11-18T17:19:00Z">
              <w:r w:rsidRPr="008271D7">
                <w:rPr>
                  <w:rFonts w:ascii="Times New Roman" w:hAnsi="Times New Roman"/>
                  <w:sz w:val="20"/>
                  <w:szCs w:val="20"/>
                </w:rPr>
                <w:t>O</w:t>
              </w:r>
              <w:r w:rsidR="00A6535B">
                <w:rPr>
                  <w:rFonts w:ascii="Times New Roman" w:hAnsi="Times New Roman"/>
                  <w:sz w:val="20"/>
                  <w:szCs w:val="20"/>
                </w:rPr>
                <w:t>dbory a kolektivní vyjednávání</w:t>
              </w:r>
            </w:moveTo>
          </w:p>
          <w:p w14:paraId="6722F516" w14:textId="77777777" w:rsidR="00A6535B" w:rsidRDefault="008271D7" w:rsidP="001C2699">
            <w:pPr>
              <w:pStyle w:val="Odstavecseseznamem"/>
              <w:numPr>
                <w:ilvl w:val="0"/>
                <w:numId w:val="32"/>
              </w:numPr>
              <w:spacing w:after="0" w:line="240" w:lineRule="auto"/>
              <w:ind w:left="247" w:hanging="247"/>
              <w:rPr>
                <w:moveTo w:id="3101" w:author="Pavla Trefilová" w:date="2019-11-18T17:19:00Z"/>
                <w:rFonts w:ascii="Times New Roman" w:hAnsi="Times New Roman"/>
                <w:sz w:val="20"/>
                <w:szCs w:val="20"/>
              </w:rPr>
            </w:pPr>
            <w:moveTo w:id="3102" w:author="Pavla Trefilová" w:date="2019-11-18T17:19:00Z">
              <w:r w:rsidRPr="008271D7">
                <w:rPr>
                  <w:rFonts w:ascii="Times New Roman" w:hAnsi="Times New Roman"/>
                  <w:sz w:val="20"/>
                  <w:szCs w:val="20"/>
                </w:rPr>
                <w:t>Tvorba pracovního p</w:t>
              </w:r>
              <w:r w:rsidR="00A6535B">
                <w:rPr>
                  <w:rFonts w:ascii="Times New Roman" w:hAnsi="Times New Roman"/>
                  <w:sz w:val="20"/>
                  <w:szCs w:val="20"/>
                </w:rPr>
                <w:t>rostředí a pracovních podmínek</w:t>
              </w:r>
            </w:moveTo>
          </w:p>
          <w:p w14:paraId="50232C72" w14:textId="61B490C6" w:rsidR="008271D7" w:rsidRPr="008271D7" w:rsidRDefault="008271D7" w:rsidP="001C2699">
            <w:pPr>
              <w:pStyle w:val="Odstavecseseznamem"/>
              <w:numPr>
                <w:ilvl w:val="0"/>
                <w:numId w:val="32"/>
              </w:numPr>
              <w:spacing w:after="0" w:line="240" w:lineRule="auto"/>
              <w:ind w:left="247" w:hanging="247"/>
              <w:rPr>
                <w:moveTo w:id="3103" w:author="Pavla Trefilová" w:date="2019-11-18T17:19:00Z"/>
                <w:rFonts w:ascii="Times New Roman" w:hAnsi="Times New Roman"/>
                <w:sz w:val="20"/>
                <w:szCs w:val="20"/>
              </w:rPr>
            </w:pPr>
            <w:moveTo w:id="3104" w:author="Pavla Trefilová" w:date="2019-11-18T17:19:00Z">
              <w:r w:rsidRPr="008271D7">
                <w:rPr>
                  <w:rFonts w:ascii="Times New Roman" w:hAnsi="Times New Roman"/>
                  <w:sz w:val="20"/>
                  <w:szCs w:val="20"/>
                </w:rPr>
                <w:t>Bezpeč</w:t>
              </w:r>
              <w:r w:rsidR="00A6535B">
                <w:rPr>
                  <w:rFonts w:ascii="Times New Roman" w:hAnsi="Times New Roman"/>
                  <w:sz w:val="20"/>
                  <w:szCs w:val="20"/>
                </w:rPr>
                <w:t>nost a ochrana zdraví při práci</w:t>
              </w:r>
            </w:moveTo>
          </w:p>
        </w:tc>
      </w:tr>
      <w:tr w:rsidR="008271D7" w14:paraId="6594702E" w14:textId="77777777" w:rsidTr="00DD5F55">
        <w:trPr>
          <w:trHeight w:val="265"/>
        </w:trPr>
        <w:tc>
          <w:tcPr>
            <w:tcW w:w="3653" w:type="dxa"/>
            <w:gridSpan w:val="2"/>
            <w:tcBorders>
              <w:top w:val="nil"/>
            </w:tcBorders>
            <w:shd w:val="clear" w:color="auto" w:fill="F7CAAC"/>
          </w:tcPr>
          <w:p w14:paraId="206F8CEC" w14:textId="77777777" w:rsidR="008271D7" w:rsidRPr="008271D7" w:rsidRDefault="008271D7" w:rsidP="00DD5F55">
            <w:pPr>
              <w:jc w:val="both"/>
              <w:rPr>
                <w:moveTo w:id="3105" w:author="Pavla Trefilová" w:date="2019-11-18T17:19:00Z"/>
              </w:rPr>
            </w:pPr>
            <w:moveTo w:id="3106" w:author="Pavla Trefilová" w:date="2019-11-18T17:19:00Z">
              <w:r w:rsidRPr="008271D7">
                <w:rPr>
                  <w:b/>
                </w:rPr>
                <w:t>Studijní literatura a studijní pomůcky</w:t>
              </w:r>
            </w:moveTo>
          </w:p>
        </w:tc>
        <w:tc>
          <w:tcPr>
            <w:tcW w:w="6202" w:type="dxa"/>
            <w:gridSpan w:val="6"/>
            <w:tcBorders>
              <w:top w:val="nil"/>
              <w:bottom w:val="nil"/>
            </w:tcBorders>
          </w:tcPr>
          <w:p w14:paraId="727DF7B3" w14:textId="77777777" w:rsidR="008271D7" w:rsidRPr="008271D7" w:rsidRDefault="008271D7" w:rsidP="00DD5F55">
            <w:pPr>
              <w:jc w:val="both"/>
              <w:rPr>
                <w:moveTo w:id="3107" w:author="Pavla Trefilová" w:date="2019-11-18T17:19:00Z"/>
              </w:rPr>
            </w:pPr>
          </w:p>
        </w:tc>
      </w:tr>
      <w:tr w:rsidR="008271D7" w14:paraId="782E1948" w14:textId="77777777" w:rsidTr="008271D7">
        <w:trPr>
          <w:trHeight w:val="283"/>
        </w:trPr>
        <w:tc>
          <w:tcPr>
            <w:tcW w:w="9855" w:type="dxa"/>
            <w:gridSpan w:val="8"/>
            <w:tcBorders>
              <w:top w:val="nil"/>
            </w:tcBorders>
          </w:tcPr>
          <w:p w14:paraId="0AA0931E" w14:textId="77777777" w:rsidR="008271D7" w:rsidRPr="008271D7" w:rsidRDefault="008271D7" w:rsidP="00DD5F55">
            <w:pPr>
              <w:jc w:val="both"/>
              <w:rPr>
                <w:moveTo w:id="3108" w:author="Pavla Trefilová" w:date="2019-11-18T17:19:00Z"/>
                <w:b/>
              </w:rPr>
            </w:pPr>
            <w:moveTo w:id="3109" w:author="Pavla Trefilová" w:date="2019-11-18T17:19:00Z">
              <w:r w:rsidRPr="008271D7">
                <w:rPr>
                  <w:b/>
                </w:rPr>
                <w:t>Povinná literatura</w:t>
              </w:r>
            </w:moveTo>
          </w:p>
          <w:p w14:paraId="4D38A9C8" w14:textId="77777777" w:rsidR="008271D7" w:rsidRPr="008271D7" w:rsidRDefault="008271D7" w:rsidP="00DD5F55">
            <w:pPr>
              <w:jc w:val="both"/>
              <w:rPr>
                <w:moveTo w:id="3110" w:author="Pavla Trefilová" w:date="2019-11-18T17:19:00Z"/>
              </w:rPr>
            </w:pPr>
            <w:moveTo w:id="3111" w:author="Pavla Trefilová" w:date="2019-11-18T17:19:00Z">
              <w:r w:rsidRPr="008271D7">
                <w:t xml:space="preserve">ARMSTRONG, M. </w:t>
              </w:r>
              <w:r w:rsidRPr="008271D7">
                <w:rPr>
                  <w:i/>
                </w:rPr>
                <w:t>Armstrong’s handbook of human resource management practice</w:t>
              </w:r>
              <w:r w:rsidRPr="008271D7">
                <w:t xml:space="preserve">. 14. vyd. New York: Kogan Page Limited, 2017, pp. 776. ISBN 978-0-7494-7411-9. </w:t>
              </w:r>
            </w:moveTo>
          </w:p>
          <w:p w14:paraId="11D64D3A" w14:textId="77777777" w:rsidR="008271D7" w:rsidRPr="008271D7" w:rsidRDefault="008271D7" w:rsidP="00DD5F55">
            <w:pPr>
              <w:jc w:val="both"/>
              <w:rPr>
                <w:moveTo w:id="3112" w:author="Pavla Trefilová" w:date="2019-11-18T17:19:00Z"/>
              </w:rPr>
            </w:pPr>
            <w:moveTo w:id="3113" w:author="Pavla Trefilová" w:date="2019-11-18T17:19:00Z">
              <w:r w:rsidRPr="008271D7">
                <w:t xml:space="preserve">BANFIELD, P. </w:t>
              </w:r>
              <w:r w:rsidRPr="008271D7">
                <w:rPr>
                  <w:i/>
                </w:rPr>
                <w:t>Introduction to human resource management.</w:t>
              </w:r>
              <w:r w:rsidRPr="008271D7">
                <w:t xml:space="preserve"> 3. vyd. New York: Oxford University Press, 2018, pp 472. ISBN 978-0-19-870282-5. </w:t>
              </w:r>
            </w:moveTo>
          </w:p>
          <w:p w14:paraId="655D6F4D" w14:textId="77777777" w:rsidR="008271D7" w:rsidRPr="008271D7" w:rsidRDefault="008271D7" w:rsidP="00DD5F55">
            <w:pPr>
              <w:jc w:val="both"/>
              <w:rPr>
                <w:moveTo w:id="3114" w:author="Pavla Trefilová" w:date="2019-11-18T17:19:00Z"/>
              </w:rPr>
            </w:pPr>
            <w:moveTo w:id="3115" w:author="Pavla Trefilová" w:date="2019-11-18T17:19:00Z">
              <w:r w:rsidRPr="008271D7">
                <w:t xml:space="preserve">NOE, R. A., ed. </w:t>
              </w:r>
              <w:r w:rsidRPr="008271D7">
                <w:rPr>
                  <w:i/>
                </w:rPr>
                <w:t xml:space="preserve">Fundamentals of human resource management. </w:t>
              </w:r>
              <w:r w:rsidRPr="008271D7">
                <w:t xml:space="preserve">5. vyd. New York: McGraw-Hill/Irwin, 2014, pp. 608. ISBN 978-0-07-811261-4. </w:t>
              </w:r>
            </w:moveTo>
          </w:p>
          <w:p w14:paraId="4C83D6E1" w14:textId="77777777" w:rsidR="008271D7" w:rsidRPr="008271D7" w:rsidRDefault="008271D7" w:rsidP="00DD5F55">
            <w:pPr>
              <w:jc w:val="both"/>
              <w:rPr>
                <w:moveTo w:id="3116" w:author="Pavla Trefilová" w:date="2019-11-18T17:19:00Z"/>
              </w:rPr>
            </w:pPr>
            <w:moveTo w:id="3117" w:author="Pavla Trefilová" w:date="2019-11-18T17:19:00Z">
              <w:r w:rsidRPr="008271D7">
                <w:t xml:space="preserve">WILTON, N. </w:t>
              </w:r>
              <w:r w:rsidRPr="008271D7">
                <w:rPr>
                  <w:i/>
                </w:rPr>
                <w:t>An introduction to human resource management</w:t>
              </w:r>
              <w:r w:rsidRPr="008271D7">
                <w:t xml:space="preserve">. 3. vyd. Los Angeles: SAGE, 2016, pp. 526. ISBN 978-1-4739-5419-9.  </w:t>
              </w:r>
            </w:moveTo>
          </w:p>
          <w:p w14:paraId="78D763E1" w14:textId="77777777" w:rsidR="008271D7" w:rsidRPr="008271D7" w:rsidRDefault="008271D7" w:rsidP="00DD5F55">
            <w:pPr>
              <w:jc w:val="both"/>
              <w:rPr>
                <w:moveTo w:id="3118" w:author="Pavla Trefilová" w:date="2019-11-18T17:19:00Z"/>
                <w:b/>
              </w:rPr>
            </w:pPr>
            <w:moveTo w:id="3119" w:author="Pavla Trefilová" w:date="2019-11-18T17:19:00Z">
              <w:r w:rsidRPr="008271D7">
                <w:rPr>
                  <w:b/>
                </w:rPr>
                <w:t>Doporučená literatura</w:t>
              </w:r>
            </w:moveTo>
          </w:p>
          <w:p w14:paraId="7A1FAF63" w14:textId="5FC20DC0" w:rsidR="008271D7" w:rsidRPr="008271D7" w:rsidRDefault="008271D7" w:rsidP="00DD5F55">
            <w:pPr>
              <w:jc w:val="both"/>
              <w:rPr>
                <w:moveTo w:id="3120" w:author="Pavla Trefilová" w:date="2019-11-18T17:19:00Z"/>
              </w:rPr>
            </w:pPr>
            <w:moveTo w:id="3121" w:author="Pavla Trefilová" w:date="2019-11-18T17:19:00Z">
              <w:r w:rsidRPr="008271D7">
                <w:lastRenderedPageBreak/>
                <w:t>MATHIS, R. L., JACKSON</w:t>
              </w:r>
              <w:r w:rsidR="00764CE3">
                <w:t>,</w:t>
              </w:r>
              <w:r w:rsidRPr="008271D7">
                <w:t xml:space="preserve"> </w:t>
              </w:r>
              <w:r w:rsidR="00764CE3" w:rsidRPr="008271D7">
                <w:t>J. H.</w:t>
              </w:r>
              <w:r w:rsidR="00764CE3">
                <w:t>,</w:t>
              </w:r>
              <w:r w:rsidRPr="008271D7">
                <w:t xml:space="preserve"> VALENTINE</w:t>
              </w:r>
              <w:r w:rsidR="00764CE3">
                <w:t>, S. R</w:t>
              </w:r>
              <w:r w:rsidRPr="008271D7">
                <w:t xml:space="preserve">. </w:t>
              </w:r>
              <w:r w:rsidRPr="008271D7">
                <w:rPr>
                  <w:i/>
                  <w:iCs/>
                </w:rPr>
                <w:t>Human resource management: essential perspectives</w:t>
              </w:r>
              <w:r w:rsidRPr="008271D7">
                <w:t>. 7. vyd. Boston: Cengage Learning, 2016, pp. 288. ISBN 978-1-305-11524-8.</w:t>
              </w:r>
            </w:moveTo>
          </w:p>
          <w:p w14:paraId="2C986486" w14:textId="491520B9" w:rsidR="008271D7" w:rsidRPr="008271D7" w:rsidRDefault="008271D7" w:rsidP="00DD5F55">
            <w:pPr>
              <w:jc w:val="both"/>
              <w:rPr>
                <w:moveTo w:id="3122" w:author="Pavla Trefilová" w:date="2019-11-18T17:19:00Z"/>
              </w:rPr>
            </w:pPr>
            <w:moveTo w:id="3123" w:author="Pavla Trefilová" w:date="2019-11-18T17:19:00Z">
              <w:r w:rsidRPr="008271D7">
                <w:t>REDMAN, T., WILKINSON</w:t>
              </w:r>
              <w:r w:rsidR="00764CE3">
                <w:t xml:space="preserve">, A., </w:t>
              </w:r>
              <w:r w:rsidRPr="008271D7">
                <w:t xml:space="preserve">DUNDON, </w:t>
              </w:r>
              <w:r w:rsidR="00764CE3">
                <w:t xml:space="preserve">T., </w:t>
              </w:r>
              <w:r w:rsidRPr="008271D7">
                <w:t xml:space="preserve">ed. </w:t>
              </w:r>
              <w:r w:rsidRPr="008271D7">
                <w:rPr>
                  <w:i/>
                  <w:iCs/>
                </w:rPr>
                <w:t>Contemporary human resource management: text and cases</w:t>
              </w:r>
              <w:r w:rsidRPr="008271D7">
                <w:t>. 5. vyd. Harlow: Pearson Education, 2017, pp. 632. ISBN 978-1-292-08824-2.</w:t>
              </w:r>
            </w:moveTo>
          </w:p>
          <w:p w14:paraId="6D553062" w14:textId="77777777" w:rsidR="008271D7" w:rsidRPr="008271D7" w:rsidRDefault="008271D7" w:rsidP="00DD5F55">
            <w:pPr>
              <w:jc w:val="both"/>
              <w:rPr>
                <w:moveTo w:id="3124" w:author="Pavla Trefilová" w:date="2019-11-18T17:19:00Z"/>
              </w:rPr>
            </w:pPr>
            <w:moveTo w:id="3125" w:author="Pavla Trefilová" w:date="2019-11-18T17:19:00Z">
              <w:r w:rsidRPr="008271D7">
                <w:t xml:space="preserve">STREDWICK, J. </w:t>
              </w:r>
              <w:r w:rsidRPr="008271D7">
                <w:rPr>
                  <w:i/>
                  <w:iCs/>
                </w:rPr>
                <w:t>An introduction to human resource management</w:t>
              </w:r>
              <w:r w:rsidRPr="008271D7">
                <w:t>. 3. vyd. New York: Routledge, 2014, pp. 528. ISBN 978-1-135-01789-7.</w:t>
              </w:r>
            </w:moveTo>
          </w:p>
        </w:tc>
      </w:tr>
      <w:tr w:rsidR="008271D7" w14:paraId="064A9F35"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8CDEC3" w14:textId="77777777" w:rsidR="008271D7" w:rsidRPr="008271D7" w:rsidRDefault="008271D7" w:rsidP="00DD5F55">
            <w:pPr>
              <w:jc w:val="center"/>
              <w:rPr>
                <w:moveTo w:id="3126" w:author="Pavla Trefilová" w:date="2019-11-18T17:19:00Z"/>
                <w:b/>
              </w:rPr>
            </w:pPr>
            <w:moveTo w:id="3127" w:author="Pavla Trefilová" w:date="2019-11-18T17:19:00Z">
              <w:r w:rsidRPr="008271D7">
                <w:rPr>
                  <w:b/>
                </w:rPr>
                <w:lastRenderedPageBreak/>
                <w:t>Informace ke kombinované nebo distanční formě</w:t>
              </w:r>
            </w:moveTo>
          </w:p>
        </w:tc>
      </w:tr>
      <w:tr w:rsidR="008271D7" w14:paraId="42C7ED2A" w14:textId="77777777" w:rsidTr="00DD5F55">
        <w:tc>
          <w:tcPr>
            <w:tcW w:w="4787" w:type="dxa"/>
            <w:gridSpan w:val="3"/>
            <w:tcBorders>
              <w:top w:val="single" w:sz="2" w:space="0" w:color="auto"/>
            </w:tcBorders>
            <w:shd w:val="clear" w:color="auto" w:fill="F7CAAC"/>
          </w:tcPr>
          <w:p w14:paraId="77CA68DA" w14:textId="77777777" w:rsidR="008271D7" w:rsidRPr="008271D7" w:rsidRDefault="008271D7" w:rsidP="00DD5F55">
            <w:pPr>
              <w:jc w:val="both"/>
              <w:rPr>
                <w:moveTo w:id="3128" w:author="Pavla Trefilová" w:date="2019-11-18T17:19:00Z"/>
              </w:rPr>
            </w:pPr>
            <w:moveTo w:id="3129" w:author="Pavla Trefilová" w:date="2019-11-18T17:19:00Z">
              <w:r w:rsidRPr="008271D7">
                <w:rPr>
                  <w:b/>
                </w:rPr>
                <w:t>Rozsah konzultací (soustředění)</w:t>
              </w:r>
            </w:moveTo>
          </w:p>
        </w:tc>
        <w:tc>
          <w:tcPr>
            <w:tcW w:w="889" w:type="dxa"/>
            <w:tcBorders>
              <w:top w:val="single" w:sz="2" w:space="0" w:color="auto"/>
            </w:tcBorders>
          </w:tcPr>
          <w:p w14:paraId="2B2560AB" w14:textId="33DAD5A4" w:rsidR="008271D7" w:rsidRPr="008271D7" w:rsidRDefault="008271D7" w:rsidP="00DD5F55">
            <w:pPr>
              <w:jc w:val="both"/>
              <w:rPr>
                <w:moveTo w:id="3130" w:author="Pavla Trefilová" w:date="2019-11-18T17:19:00Z"/>
              </w:rPr>
            </w:pPr>
          </w:p>
        </w:tc>
        <w:tc>
          <w:tcPr>
            <w:tcW w:w="4179" w:type="dxa"/>
            <w:gridSpan w:val="4"/>
            <w:tcBorders>
              <w:top w:val="single" w:sz="2" w:space="0" w:color="auto"/>
            </w:tcBorders>
            <w:shd w:val="clear" w:color="auto" w:fill="F7CAAC"/>
          </w:tcPr>
          <w:p w14:paraId="53FA4222" w14:textId="77777777" w:rsidR="008271D7" w:rsidRPr="008271D7" w:rsidRDefault="008271D7" w:rsidP="00DD5F55">
            <w:pPr>
              <w:jc w:val="both"/>
              <w:rPr>
                <w:moveTo w:id="3131" w:author="Pavla Trefilová" w:date="2019-11-18T17:19:00Z"/>
                <w:b/>
              </w:rPr>
            </w:pPr>
            <w:moveTo w:id="3132" w:author="Pavla Trefilová" w:date="2019-11-18T17:19:00Z">
              <w:r w:rsidRPr="008271D7">
                <w:rPr>
                  <w:b/>
                </w:rPr>
                <w:t xml:space="preserve">hodin </w:t>
              </w:r>
            </w:moveTo>
          </w:p>
        </w:tc>
      </w:tr>
      <w:tr w:rsidR="008271D7" w14:paraId="254F8CED" w14:textId="77777777" w:rsidTr="00DD5F55">
        <w:tc>
          <w:tcPr>
            <w:tcW w:w="9855" w:type="dxa"/>
            <w:gridSpan w:val="8"/>
            <w:shd w:val="clear" w:color="auto" w:fill="F7CAAC"/>
          </w:tcPr>
          <w:p w14:paraId="0AE243CC" w14:textId="77777777" w:rsidR="008271D7" w:rsidRPr="008271D7" w:rsidRDefault="008271D7" w:rsidP="00DD5F55">
            <w:pPr>
              <w:jc w:val="both"/>
              <w:rPr>
                <w:moveTo w:id="3133" w:author="Pavla Trefilová" w:date="2019-11-18T17:19:00Z"/>
                <w:b/>
              </w:rPr>
            </w:pPr>
            <w:moveTo w:id="3134" w:author="Pavla Trefilová" w:date="2019-11-18T17:19:00Z">
              <w:r w:rsidRPr="008271D7">
                <w:rPr>
                  <w:b/>
                </w:rPr>
                <w:t>Informace o způsobu kontaktu s vyučujícím</w:t>
              </w:r>
            </w:moveTo>
          </w:p>
        </w:tc>
      </w:tr>
      <w:tr w:rsidR="008271D7" w14:paraId="225EC980" w14:textId="77777777" w:rsidTr="008271D7">
        <w:trPr>
          <w:trHeight w:val="681"/>
        </w:trPr>
        <w:tc>
          <w:tcPr>
            <w:tcW w:w="9855" w:type="dxa"/>
            <w:gridSpan w:val="8"/>
          </w:tcPr>
          <w:p w14:paraId="77DE3331" w14:textId="77777777" w:rsidR="008271D7" w:rsidRPr="008271D7" w:rsidRDefault="008271D7" w:rsidP="00DD5F55">
            <w:pPr>
              <w:jc w:val="both"/>
              <w:rPr>
                <w:moveTo w:id="3135" w:author="Pavla Trefilová" w:date="2019-11-18T17:19:00Z"/>
              </w:rPr>
            </w:pPr>
            <w:moveTo w:id="3136" w:author="Pavla Trefilová" w:date="2019-11-18T17:19:00Z">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tbl>
    <w:p w14:paraId="29650027" w14:textId="77777777" w:rsidR="008271D7" w:rsidRDefault="008271D7">
      <w:pPr>
        <w:rPr>
          <w:moveTo w:id="3137" w:author="Pavla Trefilová" w:date="2019-11-18T17:19:00Z"/>
        </w:rPr>
      </w:pPr>
    </w:p>
    <w:p w14:paraId="22C3AB0A" w14:textId="77777777" w:rsidR="00882107" w:rsidRDefault="00882107">
      <w:pPr>
        <w:rPr>
          <w:moveTo w:id="3138" w:author="Pavla Trefilová" w:date="2019-11-18T17:19:00Z"/>
        </w:rPr>
      </w:pPr>
      <w:moveTo w:id="3139" w:author="Pavla Trefilová" w:date="2019-11-18T17:19:00Z">
        <w:r>
          <w:br w:type="page"/>
        </w:r>
      </w:moveTo>
    </w:p>
    <w:p w14:paraId="53655F70" w14:textId="388FA308" w:rsidR="007E7D6A" w:rsidRDefault="007E7D6A">
      <w:pPr>
        <w:rPr>
          <w:moveTo w:id="3140" w:author="Pavla Trefilová" w:date="2019-11-18T17:19:00Z"/>
        </w:rPr>
        <w:pPrChange w:id="3141" w:author="Pavla Trefilová" w:date="2019-11-18T17:19:00Z">
          <w:pPr>
            <w:tabs>
              <w:tab w:val="left" w:pos="4111"/>
            </w:tabs>
          </w:pPr>
        </w:pPrChange>
      </w:pPr>
      <w:moveToRangeStart w:id="3142" w:author="Pavla Trefilová" w:date="2019-11-18T17:19:00Z" w:name="move24990021"/>
      <w:moveToRangeEnd w:id="3031"/>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1B64F29" w14:textId="77777777" w:rsidTr="00890483">
        <w:tc>
          <w:tcPr>
            <w:tcW w:w="9855" w:type="dxa"/>
            <w:gridSpan w:val="8"/>
            <w:tcBorders>
              <w:bottom w:val="double" w:sz="4" w:space="0" w:color="auto"/>
            </w:tcBorders>
            <w:shd w:val="clear" w:color="auto" w:fill="BDD6EE"/>
          </w:tcPr>
          <w:p w14:paraId="730B407F" w14:textId="77777777" w:rsidR="00607669" w:rsidRDefault="00607669" w:rsidP="00890483">
            <w:pPr>
              <w:jc w:val="both"/>
              <w:rPr>
                <w:moveTo w:id="3143" w:author="Pavla Trefilová" w:date="2019-11-18T17:19:00Z"/>
                <w:b/>
                <w:sz w:val="28"/>
              </w:rPr>
            </w:pPr>
            <w:moveTo w:id="3144" w:author="Pavla Trefilová" w:date="2019-11-18T17:19:00Z">
              <w:r>
                <w:br w:type="page"/>
              </w:r>
              <w:r>
                <w:rPr>
                  <w:b/>
                  <w:sz w:val="28"/>
                </w:rPr>
                <w:t>B-III – Charakteristika studijního předmětu</w:t>
              </w:r>
            </w:moveTo>
          </w:p>
        </w:tc>
      </w:tr>
      <w:moveToRangeEnd w:id="3142"/>
      <w:tr w:rsidR="00607669" w14:paraId="53A2F388" w14:textId="77777777" w:rsidTr="00890483">
        <w:tc>
          <w:tcPr>
            <w:tcW w:w="3086" w:type="dxa"/>
            <w:tcBorders>
              <w:top w:val="double" w:sz="4" w:space="0" w:color="auto"/>
            </w:tcBorders>
            <w:shd w:val="clear" w:color="auto" w:fill="F7CAAC"/>
          </w:tcPr>
          <w:p w14:paraId="1A0797A9"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051F7FA" w14:textId="77777777" w:rsidR="00607669" w:rsidRPr="00DB53B5" w:rsidRDefault="00DB53B5" w:rsidP="00DB53B5">
            <w:pPr>
              <w:jc w:val="both"/>
            </w:pPr>
            <w:r w:rsidRPr="00DB53B5">
              <w:rPr>
                <w:color w:val="000000"/>
                <w:szCs w:val="17"/>
                <w:shd w:val="clear" w:color="auto" w:fill="FFFFFF"/>
              </w:rPr>
              <w:t>Bachelor´s Thesis Preparation and Work Placement</w:t>
            </w:r>
          </w:p>
        </w:tc>
      </w:tr>
      <w:tr w:rsidR="00607669" w14:paraId="4D1BB496" w14:textId="77777777" w:rsidTr="00890483">
        <w:tc>
          <w:tcPr>
            <w:tcW w:w="3086" w:type="dxa"/>
            <w:shd w:val="clear" w:color="auto" w:fill="F7CAAC"/>
          </w:tcPr>
          <w:p w14:paraId="2D658DB6" w14:textId="77777777" w:rsidR="00607669" w:rsidRPr="00607669" w:rsidRDefault="00607669" w:rsidP="00890483">
            <w:pPr>
              <w:jc w:val="both"/>
              <w:rPr>
                <w:b/>
              </w:rPr>
            </w:pPr>
            <w:r w:rsidRPr="00607669">
              <w:rPr>
                <w:b/>
              </w:rPr>
              <w:t>Typ předmětu</w:t>
            </w:r>
          </w:p>
        </w:tc>
        <w:tc>
          <w:tcPr>
            <w:tcW w:w="3406" w:type="dxa"/>
            <w:gridSpan w:val="4"/>
          </w:tcPr>
          <w:p w14:paraId="2BFA48C6" w14:textId="77777777" w:rsidR="00607669" w:rsidRPr="00607669" w:rsidRDefault="00607669" w:rsidP="00890483">
            <w:pPr>
              <w:jc w:val="both"/>
            </w:pPr>
            <w:r w:rsidRPr="00607669">
              <w:t>povinný „P“</w:t>
            </w:r>
          </w:p>
        </w:tc>
        <w:tc>
          <w:tcPr>
            <w:tcW w:w="2695" w:type="dxa"/>
            <w:gridSpan w:val="2"/>
            <w:shd w:val="clear" w:color="auto" w:fill="F7CAAC"/>
          </w:tcPr>
          <w:p w14:paraId="3BC69C9C" w14:textId="77777777" w:rsidR="00607669" w:rsidRPr="00607669" w:rsidRDefault="00607669" w:rsidP="00890483">
            <w:pPr>
              <w:jc w:val="both"/>
            </w:pPr>
            <w:r w:rsidRPr="00607669">
              <w:rPr>
                <w:b/>
              </w:rPr>
              <w:t>doporučený ročník / semestr</w:t>
            </w:r>
          </w:p>
        </w:tc>
        <w:tc>
          <w:tcPr>
            <w:tcW w:w="668" w:type="dxa"/>
          </w:tcPr>
          <w:p w14:paraId="4D72EDDA" w14:textId="77777777" w:rsidR="00607669" w:rsidRPr="00607669" w:rsidRDefault="00607669" w:rsidP="00890483">
            <w:pPr>
              <w:jc w:val="both"/>
            </w:pPr>
            <w:r w:rsidRPr="00607669">
              <w:t>3/L</w:t>
            </w:r>
          </w:p>
        </w:tc>
      </w:tr>
      <w:tr w:rsidR="00607669" w14:paraId="169EA353" w14:textId="77777777" w:rsidTr="00890483">
        <w:tc>
          <w:tcPr>
            <w:tcW w:w="3086" w:type="dxa"/>
            <w:shd w:val="clear" w:color="auto" w:fill="F7CAAC"/>
          </w:tcPr>
          <w:p w14:paraId="3AEBCA04" w14:textId="77777777" w:rsidR="00607669" w:rsidRPr="00607669" w:rsidRDefault="00607669" w:rsidP="00890483">
            <w:pPr>
              <w:jc w:val="both"/>
              <w:rPr>
                <w:b/>
              </w:rPr>
            </w:pPr>
            <w:r w:rsidRPr="00607669">
              <w:rPr>
                <w:b/>
              </w:rPr>
              <w:t>Rozsah studijního předmětu</w:t>
            </w:r>
          </w:p>
        </w:tc>
        <w:tc>
          <w:tcPr>
            <w:tcW w:w="1701" w:type="dxa"/>
            <w:gridSpan w:val="2"/>
          </w:tcPr>
          <w:p w14:paraId="02B1C809" w14:textId="77777777" w:rsidR="00607669" w:rsidRPr="00607669" w:rsidRDefault="003D6C3D" w:rsidP="00890483">
            <w:pPr>
              <w:jc w:val="both"/>
            </w:pPr>
            <w:r>
              <w:t>0</w:t>
            </w:r>
          </w:p>
        </w:tc>
        <w:tc>
          <w:tcPr>
            <w:tcW w:w="889" w:type="dxa"/>
            <w:shd w:val="clear" w:color="auto" w:fill="F7CAAC"/>
          </w:tcPr>
          <w:p w14:paraId="7953A6CE" w14:textId="77777777" w:rsidR="00607669" w:rsidRPr="00607669" w:rsidRDefault="00607669" w:rsidP="00890483">
            <w:pPr>
              <w:jc w:val="both"/>
              <w:rPr>
                <w:b/>
              </w:rPr>
            </w:pPr>
            <w:r w:rsidRPr="00607669">
              <w:rPr>
                <w:b/>
              </w:rPr>
              <w:t xml:space="preserve">hod. </w:t>
            </w:r>
          </w:p>
        </w:tc>
        <w:tc>
          <w:tcPr>
            <w:tcW w:w="816" w:type="dxa"/>
          </w:tcPr>
          <w:p w14:paraId="19332D1E" w14:textId="77777777" w:rsidR="00607669" w:rsidRPr="00607669" w:rsidRDefault="003D6C3D" w:rsidP="00890483">
            <w:pPr>
              <w:jc w:val="both"/>
            </w:pPr>
            <w:r>
              <w:t>0</w:t>
            </w:r>
          </w:p>
        </w:tc>
        <w:tc>
          <w:tcPr>
            <w:tcW w:w="2156" w:type="dxa"/>
            <w:shd w:val="clear" w:color="auto" w:fill="F7CAAC"/>
          </w:tcPr>
          <w:p w14:paraId="5B56A140" w14:textId="77777777" w:rsidR="00607669" w:rsidRPr="00607669" w:rsidRDefault="00607669" w:rsidP="00890483">
            <w:pPr>
              <w:jc w:val="both"/>
              <w:rPr>
                <w:b/>
              </w:rPr>
            </w:pPr>
            <w:r w:rsidRPr="00607669">
              <w:rPr>
                <w:b/>
              </w:rPr>
              <w:t>kreditů</w:t>
            </w:r>
          </w:p>
        </w:tc>
        <w:tc>
          <w:tcPr>
            <w:tcW w:w="1207" w:type="dxa"/>
            <w:gridSpan w:val="2"/>
          </w:tcPr>
          <w:p w14:paraId="25750DC9" w14:textId="77777777" w:rsidR="00607669" w:rsidRPr="00607669" w:rsidRDefault="00607669" w:rsidP="00890483">
            <w:pPr>
              <w:jc w:val="both"/>
            </w:pPr>
            <w:r w:rsidRPr="00607669">
              <w:t>10</w:t>
            </w:r>
          </w:p>
        </w:tc>
      </w:tr>
      <w:tr w:rsidR="00607669" w14:paraId="2AB9CD90" w14:textId="77777777" w:rsidTr="00890483">
        <w:tc>
          <w:tcPr>
            <w:tcW w:w="3086" w:type="dxa"/>
            <w:shd w:val="clear" w:color="auto" w:fill="F7CAAC"/>
          </w:tcPr>
          <w:p w14:paraId="5EEC6FAE" w14:textId="77777777" w:rsidR="00607669" w:rsidRPr="00607669" w:rsidRDefault="00607669" w:rsidP="00890483">
            <w:pPr>
              <w:jc w:val="both"/>
              <w:rPr>
                <w:b/>
              </w:rPr>
            </w:pPr>
            <w:r w:rsidRPr="00607669">
              <w:rPr>
                <w:b/>
              </w:rPr>
              <w:t>Prerekvizity, korekvizity, ekvivalence</w:t>
            </w:r>
          </w:p>
        </w:tc>
        <w:tc>
          <w:tcPr>
            <w:tcW w:w="6769" w:type="dxa"/>
            <w:gridSpan w:val="7"/>
          </w:tcPr>
          <w:p w14:paraId="2F855FD2" w14:textId="77777777" w:rsidR="00607669" w:rsidRPr="00607669" w:rsidRDefault="00607669" w:rsidP="00890483">
            <w:pPr>
              <w:jc w:val="both"/>
            </w:pPr>
          </w:p>
        </w:tc>
      </w:tr>
      <w:tr w:rsidR="00607669" w14:paraId="11001B02" w14:textId="77777777" w:rsidTr="00890483">
        <w:tc>
          <w:tcPr>
            <w:tcW w:w="3086" w:type="dxa"/>
            <w:shd w:val="clear" w:color="auto" w:fill="F7CAAC"/>
          </w:tcPr>
          <w:p w14:paraId="350FD1B9" w14:textId="77777777" w:rsidR="00607669" w:rsidRPr="00607669" w:rsidRDefault="00607669" w:rsidP="00890483">
            <w:pPr>
              <w:jc w:val="both"/>
              <w:rPr>
                <w:b/>
              </w:rPr>
            </w:pPr>
            <w:r w:rsidRPr="00607669">
              <w:rPr>
                <w:b/>
              </w:rPr>
              <w:t>Způsob ověření studijních výsledků</w:t>
            </w:r>
          </w:p>
        </w:tc>
        <w:tc>
          <w:tcPr>
            <w:tcW w:w="3406" w:type="dxa"/>
            <w:gridSpan w:val="4"/>
          </w:tcPr>
          <w:p w14:paraId="3AED79D4" w14:textId="77777777" w:rsidR="00607669" w:rsidRPr="00607669" w:rsidRDefault="00607669" w:rsidP="00890483">
            <w:pPr>
              <w:jc w:val="both"/>
            </w:pPr>
            <w:r w:rsidRPr="00607669">
              <w:t>zápočet</w:t>
            </w:r>
          </w:p>
        </w:tc>
        <w:tc>
          <w:tcPr>
            <w:tcW w:w="2156" w:type="dxa"/>
            <w:shd w:val="clear" w:color="auto" w:fill="F7CAAC"/>
          </w:tcPr>
          <w:p w14:paraId="436788C4" w14:textId="77777777" w:rsidR="00607669" w:rsidRPr="00607669" w:rsidRDefault="00607669" w:rsidP="00890483">
            <w:pPr>
              <w:jc w:val="both"/>
              <w:rPr>
                <w:b/>
              </w:rPr>
            </w:pPr>
            <w:r w:rsidRPr="00607669">
              <w:rPr>
                <w:b/>
              </w:rPr>
              <w:t>Forma výuky</w:t>
            </w:r>
          </w:p>
        </w:tc>
        <w:tc>
          <w:tcPr>
            <w:tcW w:w="1207" w:type="dxa"/>
            <w:gridSpan w:val="2"/>
          </w:tcPr>
          <w:p w14:paraId="75F69D5E" w14:textId="77777777" w:rsidR="00607669" w:rsidRPr="00607669" w:rsidRDefault="00607669" w:rsidP="00890483">
            <w:pPr>
              <w:jc w:val="both"/>
            </w:pPr>
            <w:r w:rsidRPr="00607669">
              <w:t>Individuální konzultace</w:t>
            </w:r>
          </w:p>
        </w:tc>
      </w:tr>
      <w:tr w:rsidR="00607669" w14:paraId="7A23A1FD" w14:textId="77777777" w:rsidTr="00890483">
        <w:tc>
          <w:tcPr>
            <w:tcW w:w="3086" w:type="dxa"/>
            <w:shd w:val="clear" w:color="auto" w:fill="F7CAAC"/>
          </w:tcPr>
          <w:p w14:paraId="4C18D8F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0477EBF" w14:textId="77777777" w:rsidR="00607669" w:rsidRDefault="00607669" w:rsidP="00890483">
            <w:pPr>
              <w:jc w:val="both"/>
            </w:pPr>
            <w:r w:rsidRPr="00607669">
              <w:t xml:space="preserve">Způsob zakončení předmětu </w:t>
            </w:r>
            <w:r w:rsidR="004E1CB1">
              <w:t>–</w:t>
            </w:r>
            <w:r w:rsidRPr="00607669">
              <w:t xml:space="preserve"> zápočet</w:t>
            </w:r>
          </w:p>
          <w:p w14:paraId="01D6667E" w14:textId="77777777" w:rsidR="00607669" w:rsidRPr="00607669" w:rsidRDefault="004E1CB1" w:rsidP="00890483">
            <w:pPr>
              <w:jc w:val="both"/>
            </w:pPr>
            <w:r w:rsidRPr="00882107">
              <w:t>Požadavky k zápočtu:</w:t>
            </w:r>
            <w:r>
              <w:t xml:space="preserve"> </w:t>
            </w:r>
            <w:r w:rsidR="00607669" w:rsidRPr="00607669">
              <w:t>S požadavky, které má splňovat bakalářská práce, je student seznámen v předmětu Metodika tvůrčí práce v zimním semestru.</w:t>
            </w:r>
          </w:p>
          <w:p w14:paraId="1926A20E" w14:textId="77777777" w:rsidR="00607669" w:rsidRPr="00607669" w:rsidRDefault="00607669" w:rsidP="00890483">
            <w:pPr>
              <w:jc w:val="both"/>
            </w:pPr>
            <w:r w:rsidRPr="00607669">
              <w:t>Pokyny, které souvisí s výkonem odborné praxe, jsou zveřejněny na webových stránkách FaME v sekci: Pro studenty - Prezenční studium - Bakalářský studijní program - Odborná bakalářská praxe.</w:t>
            </w:r>
          </w:p>
        </w:tc>
      </w:tr>
      <w:tr w:rsidR="00607669" w14:paraId="5FE5E0E7" w14:textId="77777777" w:rsidTr="004E1CB1">
        <w:trPr>
          <w:trHeight w:val="132"/>
        </w:trPr>
        <w:tc>
          <w:tcPr>
            <w:tcW w:w="9855" w:type="dxa"/>
            <w:gridSpan w:val="8"/>
            <w:tcBorders>
              <w:top w:val="nil"/>
            </w:tcBorders>
          </w:tcPr>
          <w:p w14:paraId="440A72E0" w14:textId="77777777" w:rsidR="00607669" w:rsidRPr="004E1CB1" w:rsidRDefault="00607669" w:rsidP="00890483">
            <w:pPr>
              <w:jc w:val="both"/>
              <w:rPr>
                <w:sz w:val="16"/>
              </w:rPr>
            </w:pPr>
          </w:p>
        </w:tc>
      </w:tr>
      <w:tr w:rsidR="00607669" w14:paraId="17133D4F" w14:textId="77777777" w:rsidTr="00890483">
        <w:trPr>
          <w:trHeight w:val="197"/>
        </w:trPr>
        <w:tc>
          <w:tcPr>
            <w:tcW w:w="3086" w:type="dxa"/>
            <w:tcBorders>
              <w:top w:val="nil"/>
            </w:tcBorders>
            <w:shd w:val="clear" w:color="auto" w:fill="F7CAAC"/>
          </w:tcPr>
          <w:p w14:paraId="10F1DC7B"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29A41701" w14:textId="03309C65" w:rsidR="00607669" w:rsidRPr="00607669" w:rsidRDefault="005255E7" w:rsidP="00890483">
            <w:pPr>
              <w:jc w:val="both"/>
            </w:pPr>
            <w:r w:rsidRPr="0031440D">
              <w:rPr>
                <w:rPrChange w:id="3145" w:author="Pavla Trefilová" w:date="2019-11-18T17:19:00Z">
                  <w:rPr>
                    <w:b/>
                  </w:rPr>
                </w:rPrChange>
              </w:rPr>
              <w:t>doc.</w:t>
            </w:r>
            <w:r>
              <w:rPr>
                <w:b/>
              </w:rPr>
              <w:t xml:space="preserve"> </w:t>
            </w:r>
            <w:r w:rsidR="00607669" w:rsidRPr="00607669">
              <w:t>Ing. Petr Novák, Ph.D.</w:t>
            </w:r>
          </w:p>
        </w:tc>
      </w:tr>
      <w:tr w:rsidR="00607669" w14:paraId="60B9A2B6" w14:textId="77777777" w:rsidTr="00890483">
        <w:trPr>
          <w:trHeight w:val="243"/>
        </w:trPr>
        <w:tc>
          <w:tcPr>
            <w:tcW w:w="3086" w:type="dxa"/>
            <w:tcBorders>
              <w:top w:val="nil"/>
            </w:tcBorders>
            <w:shd w:val="clear" w:color="auto" w:fill="F7CAAC"/>
          </w:tcPr>
          <w:p w14:paraId="5823BF2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6E698253" w14:textId="77777777" w:rsidR="00607669" w:rsidRPr="00607669" w:rsidRDefault="00607669" w:rsidP="00890483">
            <w:pPr>
              <w:jc w:val="both"/>
            </w:pPr>
            <w:r w:rsidRPr="00607669">
              <w:t>Garant stanovuje koncepci předmětu a dohlíží na správnost průběhu vykonávané odborné praxe jako i na jednotné odborné vedení bakalářských prací studentů.</w:t>
            </w:r>
          </w:p>
        </w:tc>
      </w:tr>
      <w:tr w:rsidR="00607669" w14:paraId="11C41C97" w14:textId="77777777" w:rsidTr="00890483">
        <w:tc>
          <w:tcPr>
            <w:tcW w:w="3086" w:type="dxa"/>
            <w:shd w:val="clear" w:color="auto" w:fill="F7CAAC"/>
          </w:tcPr>
          <w:p w14:paraId="4CA403FF"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B3A2C59" w14:textId="4FDF627F" w:rsidR="00607669" w:rsidRPr="00607669" w:rsidRDefault="005255E7" w:rsidP="004F2044">
            <w:pPr>
              <w:jc w:val="both"/>
            </w:pPr>
            <w:r w:rsidRPr="0031440D">
              <w:rPr>
                <w:rPrChange w:id="3146" w:author="Pavla Trefilová" w:date="2019-11-18T17:19:00Z">
                  <w:rPr>
                    <w:b/>
                  </w:rPr>
                </w:rPrChange>
              </w:rPr>
              <w:t>doc.</w:t>
            </w:r>
            <w:r>
              <w:rPr>
                <w:b/>
              </w:rPr>
              <w:t xml:space="preserve"> </w:t>
            </w:r>
            <w:r w:rsidR="00607669" w:rsidRPr="00607669">
              <w:t xml:space="preserve">Ing. Petr Novák, Ph.D. </w:t>
            </w:r>
            <w:r w:rsidR="00DB53B5">
              <w:t>(100%)</w:t>
            </w:r>
          </w:p>
        </w:tc>
      </w:tr>
      <w:tr w:rsidR="00607669" w14:paraId="5515AE29" w14:textId="77777777" w:rsidTr="00890483">
        <w:trPr>
          <w:trHeight w:val="178"/>
        </w:trPr>
        <w:tc>
          <w:tcPr>
            <w:tcW w:w="9855" w:type="dxa"/>
            <w:gridSpan w:val="8"/>
            <w:tcBorders>
              <w:top w:val="nil"/>
            </w:tcBorders>
          </w:tcPr>
          <w:p w14:paraId="2B89808F" w14:textId="77777777" w:rsidR="00607669" w:rsidRPr="00607669" w:rsidRDefault="00607669" w:rsidP="00890483">
            <w:pPr>
              <w:jc w:val="both"/>
            </w:pPr>
          </w:p>
        </w:tc>
      </w:tr>
      <w:tr w:rsidR="00607669" w14:paraId="3F3ACD33" w14:textId="77777777" w:rsidTr="00890483">
        <w:tc>
          <w:tcPr>
            <w:tcW w:w="3086" w:type="dxa"/>
            <w:shd w:val="clear" w:color="auto" w:fill="F7CAAC"/>
          </w:tcPr>
          <w:p w14:paraId="3BC74E49"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81315DE" w14:textId="77777777" w:rsidR="00607669" w:rsidRPr="00607669" w:rsidRDefault="00607669" w:rsidP="00890483">
            <w:pPr>
              <w:jc w:val="both"/>
            </w:pPr>
          </w:p>
        </w:tc>
      </w:tr>
      <w:tr w:rsidR="00607669" w14:paraId="056FE35B" w14:textId="77777777" w:rsidTr="004F2044">
        <w:trPr>
          <w:trHeight w:val="1630"/>
        </w:trPr>
        <w:tc>
          <w:tcPr>
            <w:tcW w:w="9855" w:type="dxa"/>
            <w:gridSpan w:val="8"/>
            <w:tcBorders>
              <w:top w:val="nil"/>
              <w:bottom w:val="single" w:sz="12" w:space="0" w:color="auto"/>
            </w:tcBorders>
          </w:tcPr>
          <w:p w14:paraId="4DDEF86A" w14:textId="77777777" w:rsidR="00607669" w:rsidRPr="00607669" w:rsidRDefault="00607669" w:rsidP="00890483">
            <w:pPr>
              <w:jc w:val="both"/>
            </w:pPr>
            <w:r w:rsidRPr="00607669">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14:paraId="7DECE102" w14:textId="77777777" w:rsidR="00607669" w:rsidRPr="00607669" w:rsidRDefault="00607669" w:rsidP="00890483">
            <w:pPr>
              <w:jc w:val="both"/>
            </w:pPr>
            <w:r w:rsidRPr="00607669">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14:paraId="0380F627" w14:textId="77777777" w:rsidR="00607669" w:rsidRPr="00607669" w:rsidRDefault="00607669" w:rsidP="00890483">
            <w:pPr>
              <w:jc w:val="both"/>
            </w:pPr>
          </w:p>
        </w:tc>
      </w:tr>
      <w:tr w:rsidR="00607669" w14:paraId="19DA62CB" w14:textId="77777777" w:rsidTr="00890483">
        <w:trPr>
          <w:trHeight w:val="265"/>
        </w:trPr>
        <w:tc>
          <w:tcPr>
            <w:tcW w:w="3653" w:type="dxa"/>
            <w:gridSpan w:val="2"/>
            <w:tcBorders>
              <w:top w:val="nil"/>
            </w:tcBorders>
            <w:shd w:val="clear" w:color="auto" w:fill="F7CAAC"/>
          </w:tcPr>
          <w:p w14:paraId="3071BB7A"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1632119D" w14:textId="77777777" w:rsidR="00607669" w:rsidRPr="00607669" w:rsidRDefault="00607669" w:rsidP="00890483">
            <w:pPr>
              <w:jc w:val="both"/>
            </w:pPr>
          </w:p>
        </w:tc>
      </w:tr>
      <w:tr w:rsidR="00607669" w14:paraId="07247A9F" w14:textId="77777777" w:rsidTr="00890483">
        <w:trPr>
          <w:trHeight w:val="683"/>
        </w:trPr>
        <w:tc>
          <w:tcPr>
            <w:tcW w:w="9855" w:type="dxa"/>
            <w:gridSpan w:val="8"/>
            <w:tcBorders>
              <w:top w:val="nil"/>
            </w:tcBorders>
          </w:tcPr>
          <w:p w14:paraId="6A0CC668" w14:textId="77777777" w:rsidR="00607669" w:rsidRPr="00607669" w:rsidRDefault="00607669" w:rsidP="00890483">
            <w:pPr>
              <w:jc w:val="both"/>
            </w:pPr>
            <w:r w:rsidRPr="00607669">
              <w:t>Směrnice rektora. Jednotná formální úprava závěrečných prací, jejich uložení a zpřístupnění (v aktuální verzi).</w:t>
            </w:r>
          </w:p>
        </w:tc>
      </w:tr>
      <w:tr w:rsidR="00607669" w14:paraId="7393856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80DC63" w14:textId="77777777" w:rsidR="00607669" w:rsidRPr="00607669" w:rsidRDefault="00607669" w:rsidP="00890483">
            <w:pPr>
              <w:jc w:val="center"/>
              <w:rPr>
                <w:b/>
              </w:rPr>
            </w:pPr>
            <w:r w:rsidRPr="00607669">
              <w:rPr>
                <w:b/>
              </w:rPr>
              <w:t>Informace ke kombinované nebo distanční formě</w:t>
            </w:r>
          </w:p>
        </w:tc>
      </w:tr>
      <w:tr w:rsidR="00607669" w14:paraId="40B4224F" w14:textId="77777777" w:rsidTr="00890483">
        <w:tc>
          <w:tcPr>
            <w:tcW w:w="4787" w:type="dxa"/>
            <w:gridSpan w:val="3"/>
            <w:tcBorders>
              <w:top w:val="single" w:sz="2" w:space="0" w:color="auto"/>
            </w:tcBorders>
            <w:shd w:val="clear" w:color="auto" w:fill="F7CAAC"/>
          </w:tcPr>
          <w:p w14:paraId="7D71862C"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7354A63" w14:textId="23F62160" w:rsidR="00607669" w:rsidRPr="00607669" w:rsidRDefault="00607669" w:rsidP="00890483">
            <w:pPr>
              <w:jc w:val="both"/>
            </w:pPr>
          </w:p>
        </w:tc>
        <w:tc>
          <w:tcPr>
            <w:tcW w:w="4179" w:type="dxa"/>
            <w:gridSpan w:val="4"/>
            <w:tcBorders>
              <w:top w:val="single" w:sz="2" w:space="0" w:color="auto"/>
            </w:tcBorders>
            <w:shd w:val="clear" w:color="auto" w:fill="F7CAAC"/>
          </w:tcPr>
          <w:p w14:paraId="227369F2" w14:textId="77777777" w:rsidR="00607669" w:rsidRPr="00607669" w:rsidRDefault="00607669" w:rsidP="00890483">
            <w:pPr>
              <w:jc w:val="both"/>
              <w:rPr>
                <w:b/>
              </w:rPr>
            </w:pPr>
            <w:r w:rsidRPr="00607669">
              <w:rPr>
                <w:b/>
              </w:rPr>
              <w:t xml:space="preserve">hodin </w:t>
            </w:r>
          </w:p>
        </w:tc>
      </w:tr>
      <w:tr w:rsidR="00607669" w14:paraId="468B58C0" w14:textId="77777777" w:rsidTr="00890483">
        <w:tc>
          <w:tcPr>
            <w:tcW w:w="9855" w:type="dxa"/>
            <w:gridSpan w:val="8"/>
            <w:shd w:val="clear" w:color="auto" w:fill="F7CAAC"/>
          </w:tcPr>
          <w:p w14:paraId="59950FC8" w14:textId="77777777" w:rsidR="00607669" w:rsidRPr="00607669" w:rsidRDefault="00607669" w:rsidP="00890483">
            <w:pPr>
              <w:jc w:val="both"/>
              <w:rPr>
                <w:b/>
              </w:rPr>
            </w:pPr>
            <w:r w:rsidRPr="00607669">
              <w:rPr>
                <w:b/>
              </w:rPr>
              <w:t>Informace o způsobu kontaktu s vyučujícím</w:t>
            </w:r>
          </w:p>
        </w:tc>
      </w:tr>
      <w:tr w:rsidR="00607669" w14:paraId="107A5358" w14:textId="77777777" w:rsidTr="00890483">
        <w:trPr>
          <w:trHeight w:val="945"/>
        </w:trPr>
        <w:tc>
          <w:tcPr>
            <w:tcW w:w="9855" w:type="dxa"/>
            <w:gridSpan w:val="8"/>
          </w:tcPr>
          <w:p w14:paraId="6AD8A992" w14:textId="77777777" w:rsidR="00607669" w:rsidRPr="00607669" w:rsidRDefault="00607669" w:rsidP="0089048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EE2E7E" w14:textId="77777777" w:rsidR="00607669" w:rsidRPr="00607669" w:rsidRDefault="00607669" w:rsidP="00890483">
            <w:pPr>
              <w:jc w:val="both"/>
            </w:pPr>
          </w:p>
        </w:tc>
      </w:tr>
    </w:tbl>
    <w:p w14:paraId="3FDC19F4" w14:textId="77777777" w:rsidR="00607669" w:rsidRDefault="00607669"/>
    <w:p w14:paraId="79DC8E5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5"/>
      </w:tblGrid>
      <w:tr w:rsidR="00607669" w14:paraId="462D10E3" w14:textId="77777777" w:rsidTr="00890483">
        <w:trPr>
          <w:del w:id="3147" w:author="Pavla Trefilová" w:date="2019-11-18T17:19:00Z"/>
        </w:trPr>
        <w:tc>
          <w:tcPr>
            <w:tcW w:w="9855" w:type="dxa"/>
            <w:tcBorders>
              <w:bottom w:val="double" w:sz="4" w:space="0" w:color="auto"/>
            </w:tcBorders>
            <w:shd w:val="clear" w:color="auto" w:fill="BDD6EE"/>
          </w:tcPr>
          <w:p w14:paraId="7B42A125" w14:textId="77777777" w:rsidR="00607669" w:rsidRDefault="00607669" w:rsidP="00890483">
            <w:pPr>
              <w:jc w:val="both"/>
              <w:rPr>
                <w:del w:id="3148" w:author="Pavla Trefilová" w:date="2019-11-18T17:19:00Z"/>
                <w:b/>
                <w:sz w:val="28"/>
              </w:rPr>
            </w:pPr>
            <w:del w:id="3149" w:author="Pavla Trefilová" w:date="2019-11-18T17:19:00Z">
              <w:r>
                <w:lastRenderedPageBreak/>
                <w:br w:type="page"/>
              </w:r>
              <w:r>
                <w:rPr>
                  <w:b/>
                  <w:sz w:val="28"/>
                </w:rPr>
                <w:delText>B-III – Charakteristika studijního předmětu</w:delText>
              </w:r>
            </w:del>
          </w:p>
        </w:tc>
      </w:tr>
    </w:tbl>
    <w:p w14:paraId="088DCA95" w14:textId="0D2372DB" w:rsidR="00522399" w:rsidRDefault="00522399">
      <w:pPr>
        <w:rPr>
          <w:moveTo w:id="3150" w:author="Pavla Trefilová" w:date="2019-11-18T17:19:00Z"/>
        </w:rPr>
      </w:pPr>
      <w:moveToRangeStart w:id="3151" w:author="Pavla Trefilová" w:date="2019-11-18T17:19:00Z" w:name="move24990029"/>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42C80EBA" w14:textId="77777777" w:rsidTr="00DC3820">
        <w:tc>
          <w:tcPr>
            <w:tcW w:w="9855" w:type="dxa"/>
            <w:gridSpan w:val="8"/>
            <w:tcBorders>
              <w:bottom w:val="double" w:sz="4" w:space="0" w:color="auto"/>
            </w:tcBorders>
            <w:shd w:val="clear" w:color="auto" w:fill="BDD6EE"/>
          </w:tcPr>
          <w:p w14:paraId="42A1585F" w14:textId="77777777" w:rsidR="00522399" w:rsidRDefault="00522399" w:rsidP="00DC3820">
            <w:pPr>
              <w:jc w:val="both"/>
              <w:rPr>
                <w:moveTo w:id="3152" w:author="Pavla Trefilová" w:date="2019-11-18T17:19:00Z"/>
                <w:b/>
                <w:sz w:val="28"/>
              </w:rPr>
            </w:pPr>
            <w:moveTo w:id="3153" w:author="Pavla Trefilová" w:date="2019-11-18T17:19:00Z">
              <w:r>
                <w:br w:type="page"/>
              </w:r>
              <w:r>
                <w:rPr>
                  <w:b/>
                  <w:sz w:val="28"/>
                </w:rPr>
                <w:t>B-III – Charakteristika studijního předmětu</w:t>
              </w:r>
            </w:moveTo>
          </w:p>
        </w:tc>
      </w:tr>
      <w:tr w:rsidR="00522399" w14:paraId="0BF76460" w14:textId="77777777" w:rsidTr="00DC3820">
        <w:tc>
          <w:tcPr>
            <w:tcW w:w="3086" w:type="dxa"/>
            <w:tcBorders>
              <w:top w:val="double" w:sz="4" w:space="0" w:color="auto"/>
            </w:tcBorders>
            <w:shd w:val="clear" w:color="auto" w:fill="F7CAAC"/>
          </w:tcPr>
          <w:p w14:paraId="0FE9C3B9" w14:textId="77777777" w:rsidR="00522399" w:rsidRPr="00522399" w:rsidRDefault="00522399" w:rsidP="00DC3820">
            <w:pPr>
              <w:jc w:val="both"/>
              <w:rPr>
                <w:moveTo w:id="3154" w:author="Pavla Trefilová" w:date="2019-11-18T17:19:00Z"/>
                <w:b/>
              </w:rPr>
            </w:pPr>
            <w:moveTo w:id="3155" w:author="Pavla Trefilová" w:date="2019-11-18T17:19:00Z">
              <w:r w:rsidRPr="00522399">
                <w:rPr>
                  <w:b/>
                </w:rPr>
                <w:t>Název studijního předmětu</w:t>
              </w:r>
            </w:moveTo>
          </w:p>
        </w:tc>
        <w:tc>
          <w:tcPr>
            <w:tcW w:w="6769" w:type="dxa"/>
            <w:gridSpan w:val="7"/>
            <w:tcBorders>
              <w:top w:val="double" w:sz="4" w:space="0" w:color="auto"/>
            </w:tcBorders>
          </w:tcPr>
          <w:p w14:paraId="160654FE" w14:textId="77777777" w:rsidR="00522399" w:rsidRPr="00522399" w:rsidRDefault="00B2050B" w:rsidP="00DC3820">
            <w:pPr>
              <w:jc w:val="both"/>
              <w:rPr>
                <w:moveTo w:id="3156" w:author="Pavla Trefilová" w:date="2019-11-18T17:19:00Z"/>
              </w:rPr>
            </w:pPr>
            <w:moveTo w:id="3157" w:author="Pavla Trefilová" w:date="2019-11-18T17:19:00Z">
              <w:r w:rsidRPr="00635EC2">
                <w:rPr>
                  <w:color w:val="000000"/>
                  <w:shd w:val="clear" w:color="auto" w:fill="FFFFFF"/>
                </w:rPr>
                <w:t>English for Business</w:t>
              </w:r>
              <w:r w:rsidRPr="00635EC2">
                <w:t xml:space="preserve">  </w:t>
              </w:r>
              <w:r w:rsidR="00522399" w:rsidRPr="00522399">
                <w:t>- CJ2B</w:t>
              </w:r>
            </w:moveTo>
          </w:p>
        </w:tc>
      </w:tr>
      <w:moveToRangeEnd w:id="3151"/>
      <w:tr w:rsidR="0035340F" w14:paraId="17123805" w14:textId="77777777" w:rsidTr="00DC3820">
        <w:trPr>
          <w:trHeight w:val="249"/>
          <w:ins w:id="3158" w:author="Pavla Trefilová" w:date="2019-11-18T17:19:00Z"/>
        </w:trPr>
        <w:tc>
          <w:tcPr>
            <w:tcW w:w="3086" w:type="dxa"/>
            <w:shd w:val="clear" w:color="auto" w:fill="F7CAAC"/>
          </w:tcPr>
          <w:p w14:paraId="2CD27105" w14:textId="77777777" w:rsidR="0035340F" w:rsidRPr="00522399" w:rsidRDefault="0035340F" w:rsidP="0035340F">
            <w:pPr>
              <w:jc w:val="both"/>
              <w:rPr>
                <w:ins w:id="3159" w:author="Pavla Trefilová" w:date="2019-11-18T17:19:00Z"/>
                <w:b/>
              </w:rPr>
            </w:pPr>
            <w:ins w:id="3160" w:author="Pavla Trefilová" w:date="2019-11-18T17:19:00Z">
              <w:r w:rsidRPr="00522399">
                <w:rPr>
                  <w:b/>
                </w:rPr>
                <w:t>Typ předmětu</w:t>
              </w:r>
            </w:ins>
          </w:p>
        </w:tc>
        <w:tc>
          <w:tcPr>
            <w:tcW w:w="3406" w:type="dxa"/>
            <w:gridSpan w:val="4"/>
          </w:tcPr>
          <w:p w14:paraId="2046A4DC" w14:textId="23F9E4C5" w:rsidR="0035340F" w:rsidRPr="00522399" w:rsidRDefault="0035340F" w:rsidP="0035340F">
            <w:pPr>
              <w:jc w:val="both"/>
              <w:rPr>
                <w:ins w:id="3161" w:author="Pavla Trefilová" w:date="2019-11-18T17:19:00Z"/>
              </w:rPr>
            </w:pPr>
            <w:ins w:id="3162" w:author="Pavla Trefilová" w:date="2019-11-18T17:19:00Z">
              <w:r w:rsidRPr="00607669">
                <w:t>povinný „P“</w:t>
              </w:r>
            </w:ins>
          </w:p>
        </w:tc>
        <w:tc>
          <w:tcPr>
            <w:tcW w:w="2695" w:type="dxa"/>
            <w:gridSpan w:val="2"/>
            <w:shd w:val="clear" w:color="auto" w:fill="F7CAAC"/>
          </w:tcPr>
          <w:p w14:paraId="512F4FCE" w14:textId="77777777" w:rsidR="0035340F" w:rsidRPr="00522399" w:rsidRDefault="0035340F" w:rsidP="0035340F">
            <w:pPr>
              <w:jc w:val="both"/>
              <w:rPr>
                <w:ins w:id="3163" w:author="Pavla Trefilová" w:date="2019-11-18T17:19:00Z"/>
              </w:rPr>
            </w:pPr>
            <w:ins w:id="3164" w:author="Pavla Trefilová" w:date="2019-11-18T17:19:00Z">
              <w:r w:rsidRPr="00522399">
                <w:rPr>
                  <w:b/>
                </w:rPr>
                <w:t>doporučený ročník / semestr</w:t>
              </w:r>
            </w:ins>
          </w:p>
        </w:tc>
        <w:tc>
          <w:tcPr>
            <w:tcW w:w="668" w:type="dxa"/>
          </w:tcPr>
          <w:p w14:paraId="1F158168" w14:textId="77777777" w:rsidR="0035340F" w:rsidRPr="00522399" w:rsidRDefault="0035340F" w:rsidP="0035340F">
            <w:pPr>
              <w:jc w:val="both"/>
              <w:rPr>
                <w:ins w:id="3165" w:author="Pavla Trefilová" w:date="2019-11-18T17:19:00Z"/>
              </w:rPr>
            </w:pPr>
            <w:ins w:id="3166" w:author="Pavla Trefilová" w:date="2019-11-18T17:19:00Z">
              <w:r w:rsidRPr="00522399">
                <w:t>Z</w:t>
              </w:r>
            </w:ins>
          </w:p>
        </w:tc>
      </w:tr>
      <w:tr w:rsidR="0035340F" w14:paraId="08C1A578" w14:textId="77777777" w:rsidTr="00DC3820">
        <w:tc>
          <w:tcPr>
            <w:tcW w:w="3086" w:type="dxa"/>
            <w:shd w:val="clear" w:color="auto" w:fill="F7CAAC"/>
          </w:tcPr>
          <w:p w14:paraId="30FBC500" w14:textId="77777777" w:rsidR="0035340F" w:rsidRPr="00522399" w:rsidRDefault="0035340F" w:rsidP="0035340F">
            <w:pPr>
              <w:jc w:val="both"/>
              <w:rPr>
                <w:moveTo w:id="3167" w:author="Pavla Trefilová" w:date="2019-11-18T17:19:00Z"/>
                <w:b/>
              </w:rPr>
            </w:pPr>
            <w:moveToRangeStart w:id="3168" w:author="Pavla Trefilová" w:date="2019-11-18T17:19:00Z" w:name="move24990030"/>
            <w:moveTo w:id="3169" w:author="Pavla Trefilová" w:date="2019-11-18T17:19:00Z">
              <w:r w:rsidRPr="00522399">
                <w:rPr>
                  <w:b/>
                </w:rPr>
                <w:t>Rozsah studijního předmětu</w:t>
              </w:r>
            </w:moveTo>
          </w:p>
        </w:tc>
        <w:tc>
          <w:tcPr>
            <w:tcW w:w="1701" w:type="dxa"/>
            <w:gridSpan w:val="2"/>
          </w:tcPr>
          <w:p w14:paraId="45C158C8" w14:textId="77777777" w:rsidR="0035340F" w:rsidRPr="00522399" w:rsidRDefault="0035340F" w:rsidP="0035340F">
            <w:pPr>
              <w:jc w:val="both"/>
              <w:rPr>
                <w:moveTo w:id="3170" w:author="Pavla Trefilová" w:date="2019-11-18T17:19:00Z"/>
              </w:rPr>
            </w:pPr>
            <w:moveTo w:id="3171" w:author="Pavla Trefilová" w:date="2019-11-18T17:19:00Z">
              <w:r w:rsidRPr="00522399">
                <w:t>26c</w:t>
              </w:r>
            </w:moveTo>
          </w:p>
        </w:tc>
        <w:tc>
          <w:tcPr>
            <w:tcW w:w="889" w:type="dxa"/>
            <w:shd w:val="clear" w:color="auto" w:fill="F7CAAC"/>
          </w:tcPr>
          <w:p w14:paraId="2577CAF2" w14:textId="77777777" w:rsidR="0035340F" w:rsidRPr="00522399" w:rsidRDefault="0035340F" w:rsidP="0035340F">
            <w:pPr>
              <w:jc w:val="both"/>
              <w:rPr>
                <w:moveTo w:id="3172" w:author="Pavla Trefilová" w:date="2019-11-18T17:19:00Z"/>
                <w:b/>
              </w:rPr>
            </w:pPr>
            <w:moveTo w:id="3173" w:author="Pavla Trefilová" w:date="2019-11-18T17:19:00Z">
              <w:r w:rsidRPr="00522399">
                <w:rPr>
                  <w:b/>
                </w:rPr>
                <w:t xml:space="preserve">hod. </w:t>
              </w:r>
            </w:moveTo>
          </w:p>
        </w:tc>
        <w:tc>
          <w:tcPr>
            <w:tcW w:w="816" w:type="dxa"/>
          </w:tcPr>
          <w:p w14:paraId="7FB17B07" w14:textId="77777777" w:rsidR="0035340F" w:rsidRPr="00522399" w:rsidRDefault="0035340F" w:rsidP="0035340F">
            <w:pPr>
              <w:jc w:val="both"/>
              <w:rPr>
                <w:moveTo w:id="3174" w:author="Pavla Trefilová" w:date="2019-11-18T17:19:00Z"/>
              </w:rPr>
            </w:pPr>
            <w:moveTo w:id="3175" w:author="Pavla Trefilová" w:date="2019-11-18T17:19:00Z">
              <w:r w:rsidRPr="00522399">
                <w:t>26</w:t>
              </w:r>
            </w:moveTo>
          </w:p>
        </w:tc>
        <w:tc>
          <w:tcPr>
            <w:tcW w:w="2156" w:type="dxa"/>
            <w:shd w:val="clear" w:color="auto" w:fill="F7CAAC"/>
          </w:tcPr>
          <w:p w14:paraId="56C9C8EE" w14:textId="77777777" w:rsidR="0035340F" w:rsidRPr="00522399" w:rsidRDefault="0035340F" w:rsidP="0035340F">
            <w:pPr>
              <w:jc w:val="both"/>
              <w:rPr>
                <w:moveTo w:id="3176" w:author="Pavla Trefilová" w:date="2019-11-18T17:19:00Z"/>
                <w:b/>
              </w:rPr>
            </w:pPr>
            <w:moveTo w:id="3177" w:author="Pavla Trefilová" w:date="2019-11-18T17:19:00Z">
              <w:r w:rsidRPr="00522399">
                <w:rPr>
                  <w:b/>
                </w:rPr>
                <w:t>kreditů</w:t>
              </w:r>
            </w:moveTo>
          </w:p>
        </w:tc>
        <w:tc>
          <w:tcPr>
            <w:tcW w:w="1207" w:type="dxa"/>
            <w:gridSpan w:val="2"/>
          </w:tcPr>
          <w:p w14:paraId="162E4960" w14:textId="77777777" w:rsidR="0035340F" w:rsidRPr="00522399" w:rsidRDefault="0035340F" w:rsidP="0035340F">
            <w:pPr>
              <w:jc w:val="both"/>
              <w:rPr>
                <w:moveTo w:id="3178" w:author="Pavla Trefilová" w:date="2019-11-18T17:19:00Z"/>
              </w:rPr>
            </w:pPr>
            <w:moveTo w:id="3179" w:author="Pavla Trefilová" w:date="2019-11-18T17:19:00Z">
              <w:r w:rsidRPr="00522399">
                <w:t>3</w:t>
              </w:r>
            </w:moveTo>
          </w:p>
        </w:tc>
      </w:tr>
      <w:tr w:rsidR="0035340F" w14:paraId="43BFDFBB" w14:textId="77777777" w:rsidTr="00DC3820">
        <w:tc>
          <w:tcPr>
            <w:tcW w:w="3086" w:type="dxa"/>
            <w:shd w:val="clear" w:color="auto" w:fill="F7CAAC"/>
          </w:tcPr>
          <w:p w14:paraId="07F5ABE9" w14:textId="77777777" w:rsidR="0035340F" w:rsidRPr="00522399" w:rsidRDefault="0035340F" w:rsidP="0035340F">
            <w:pPr>
              <w:jc w:val="both"/>
              <w:rPr>
                <w:moveTo w:id="3180" w:author="Pavla Trefilová" w:date="2019-11-18T17:19:00Z"/>
                <w:b/>
              </w:rPr>
            </w:pPr>
            <w:moveTo w:id="3181" w:author="Pavla Trefilová" w:date="2019-11-18T17:19:00Z">
              <w:r w:rsidRPr="00522399">
                <w:rPr>
                  <w:b/>
                </w:rPr>
                <w:t>Prerekvizity, korekvizity, ekvivalence</w:t>
              </w:r>
            </w:moveTo>
          </w:p>
        </w:tc>
        <w:tc>
          <w:tcPr>
            <w:tcW w:w="6769" w:type="dxa"/>
            <w:gridSpan w:val="7"/>
          </w:tcPr>
          <w:p w14:paraId="76D0CFC6" w14:textId="77777777" w:rsidR="0035340F" w:rsidRPr="00522399" w:rsidRDefault="0035340F" w:rsidP="0035340F">
            <w:pPr>
              <w:jc w:val="both"/>
              <w:rPr>
                <w:moveTo w:id="3182" w:author="Pavla Trefilová" w:date="2019-11-18T17:19:00Z"/>
              </w:rPr>
            </w:pPr>
          </w:p>
        </w:tc>
      </w:tr>
      <w:tr w:rsidR="0035340F" w14:paraId="12C96E1B" w14:textId="77777777" w:rsidTr="00DC3820">
        <w:tc>
          <w:tcPr>
            <w:tcW w:w="3086" w:type="dxa"/>
            <w:shd w:val="clear" w:color="auto" w:fill="F7CAAC"/>
          </w:tcPr>
          <w:p w14:paraId="32F6EC11" w14:textId="77777777" w:rsidR="0035340F" w:rsidRPr="00522399" w:rsidRDefault="0035340F" w:rsidP="0035340F">
            <w:pPr>
              <w:jc w:val="both"/>
              <w:rPr>
                <w:moveTo w:id="3183" w:author="Pavla Trefilová" w:date="2019-11-18T17:19:00Z"/>
                <w:b/>
              </w:rPr>
            </w:pPr>
            <w:moveTo w:id="3184" w:author="Pavla Trefilová" w:date="2019-11-18T17:19:00Z">
              <w:r w:rsidRPr="00522399">
                <w:rPr>
                  <w:b/>
                </w:rPr>
                <w:t>Způsob ověření studijních výsledků</w:t>
              </w:r>
            </w:moveTo>
          </w:p>
        </w:tc>
        <w:tc>
          <w:tcPr>
            <w:tcW w:w="3406" w:type="dxa"/>
            <w:gridSpan w:val="4"/>
          </w:tcPr>
          <w:p w14:paraId="45CB0791" w14:textId="77777777" w:rsidR="0035340F" w:rsidRPr="00522399" w:rsidRDefault="0035340F" w:rsidP="0035340F">
            <w:pPr>
              <w:jc w:val="both"/>
              <w:rPr>
                <w:moveTo w:id="3185" w:author="Pavla Trefilová" w:date="2019-11-18T17:19:00Z"/>
              </w:rPr>
            </w:pPr>
            <w:moveTo w:id="3186" w:author="Pavla Trefilová" w:date="2019-11-18T17:19:00Z">
              <w:r w:rsidRPr="00522399">
                <w:t>klasifikovaný zápočet</w:t>
              </w:r>
            </w:moveTo>
          </w:p>
        </w:tc>
        <w:tc>
          <w:tcPr>
            <w:tcW w:w="2156" w:type="dxa"/>
            <w:shd w:val="clear" w:color="auto" w:fill="F7CAAC"/>
          </w:tcPr>
          <w:p w14:paraId="18EE12C8" w14:textId="77777777" w:rsidR="0035340F" w:rsidRPr="00522399" w:rsidRDefault="0035340F" w:rsidP="0035340F">
            <w:pPr>
              <w:jc w:val="both"/>
              <w:rPr>
                <w:moveTo w:id="3187" w:author="Pavla Trefilová" w:date="2019-11-18T17:19:00Z"/>
                <w:b/>
              </w:rPr>
            </w:pPr>
            <w:moveTo w:id="3188" w:author="Pavla Trefilová" w:date="2019-11-18T17:19:00Z">
              <w:r w:rsidRPr="00522399">
                <w:rPr>
                  <w:b/>
                </w:rPr>
                <w:t>Forma výuky</w:t>
              </w:r>
            </w:moveTo>
          </w:p>
        </w:tc>
        <w:tc>
          <w:tcPr>
            <w:tcW w:w="1207" w:type="dxa"/>
            <w:gridSpan w:val="2"/>
          </w:tcPr>
          <w:p w14:paraId="0053329D" w14:textId="77777777" w:rsidR="0035340F" w:rsidRPr="00522399" w:rsidRDefault="0035340F" w:rsidP="0035340F">
            <w:pPr>
              <w:jc w:val="both"/>
              <w:rPr>
                <w:moveTo w:id="3189" w:author="Pavla Trefilová" w:date="2019-11-18T17:19:00Z"/>
              </w:rPr>
            </w:pPr>
            <w:moveTo w:id="3190" w:author="Pavla Trefilová" w:date="2019-11-18T17:19:00Z">
              <w:r w:rsidRPr="00522399">
                <w:t>cvičení</w:t>
              </w:r>
            </w:moveTo>
          </w:p>
        </w:tc>
      </w:tr>
      <w:tr w:rsidR="0035340F" w14:paraId="01BA4A76" w14:textId="77777777" w:rsidTr="00DC3820">
        <w:tc>
          <w:tcPr>
            <w:tcW w:w="3086" w:type="dxa"/>
            <w:shd w:val="clear" w:color="auto" w:fill="F7CAAC"/>
          </w:tcPr>
          <w:p w14:paraId="5491B6B5" w14:textId="77777777" w:rsidR="0035340F" w:rsidRPr="00522399" w:rsidRDefault="0035340F" w:rsidP="0035340F">
            <w:pPr>
              <w:jc w:val="both"/>
              <w:rPr>
                <w:moveTo w:id="3191" w:author="Pavla Trefilová" w:date="2019-11-18T17:19:00Z"/>
                <w:b/>
              </w:rPr>
            </w:pPr>
            <w:moveTo w:id="3192" w:author="Pavla Trefilová" w:date="2019-11-18T17:19:00Z">
              <w:r w:rsidRPr="00522399">
                <w:rPr>
                  <w:b/>
                </w:rPr>
                <w:t>Forma způsobu ověření studijních výsledků a další požadavky na studenta</w:t>
              </w:r>
            </w:moveTo>
          </w:p>
        </w:tc>
        <w:tc>
          <w:tcPr>
            <w:tcW w:w="6769" w:type="dxa"/>
            <w:gridSpan w:val="7"/>
            <w:tcBorders>
              <w:bottom w:val="nil"/>
            </w:tcBorders>
          </w:tcPr>
          <w:p w14:paraId="751B2F19" w14:textId="77777777" w:rsidR="0035340F" w:rsidRPr="00522399" w:rsidRDefault="0035340F" w:rsidP="0035340F">
            <w:pPr>
              <w:jc w:val="both"/>
              <w:rPr>
                <w:moveTo w:id="3193" w:author="Pavla Trefilová" w:date="2019-11-18T17:19:00Z"/>
              </w:rPr>
            </w:pPr>
            <w:moveTo w:id="3194" w:author="Pavla Trefilová" w:date="2019-11-18T17:19:00Z">
              <w:r w:rsidRPr="00522399">
                <w:t>Způsob zakončení předmětu – klasifikovaný zápočet</w:t>
              </w:r>
            </w:moveTo>
          </w:p>
          <w:p w14:paraId="2EEAD356" w14:textId="0B4CBB96" w:rsidR="0035340F" w:rsidRPr="00522399" w:rsidRDefault="0035340F" w:rsidP="0035340F">
            <w:pPr>
              <w:jc w:val="both"/>
              <w:rPr>
                <w:moveTo w:id="3195" w:author="Pavla Trefilová" w:date="2019-11-18T17:19:00Z"/>
              </w:rPr>
            </w:pPr>
            <w:moveTo w:id="3196" w:author="Pavla Trefilová" w:date="2019-11-18T17:19:00Z">
              <w:r w:rsidRPr="00522399">
                <w:t xml:space="preserve">Požadavky </w:t>
              </w:r>
              <w:r>
                <w:t xml:space="preserve">ke klasifikovanému zápočtu: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r>
                <w:t xml:space="preserve"> </w:t>
              </w:r>
              <w:r w:rsidRPr="00522399">
                <w:t>%.</w:t>
              </w:r>
            </w:moveTo>
          </w:p>
        </w:tc>
      </w:tr>
      <w:tr w:rsidR="0035340F" w14:paraId="0FAA2BC3" w14:textId="77777777" w:rsidTr="00DC3820">
        <w:trPr>
          <w:trHeight w:val="152"/>
        </w:trPr>
        <w:tc>
          <w:tcPr>
            <w:tcW w:w="9855" w:type="dxa"/>
            <w:gridSpan w:val="8"/>
            <w:tcBorders>
              <w:top w:val="nil"/>
            </w:tcBorders>
          </w:tcPr>
          <w:p w14:paraId="62C73787" w14:textId="77777777" w:rsidR="0035340F" w:rsidRPr="00522399" w:rsidRDefault="0035340F" w:rsidP="0035340F">
            <w:pPr>
              <w:jc w:val="both"/>
              <w:rPr>
                <w:moveTo w:id="3197" w:author="Pavla Trefilová" w:date="2019-11-18T17:19:00Z"/>
              </w:rPr>
            </w:pPr>
          </w:p>
        </w:tc>
      </w:tr>
      <w:tr w:rsidR="006C1AC3" w14:paraId="3983A2E1" w14:textId="77777777" w:rsidTr="00DC3820">
        <w:trPr>
          <w:trHeight w:val="197"/>
        </w:trPr>
        <w:tc>
          <w:tcPr>
            <w:tcW w:w="3086" w:type="dxa"/>
            <w:tcBorders>
              <w:top w:val="nil"/>
            </w:tcBorders>
            <w:shd w:val="clear" w:color="auto" w:fill="F7CAAC"/>
          </w:tcPr>
          <w:p w14:paraId="0E5D89AC" w14:textId="77777777" w:rsidR="006C1AC3" w:rsidRPr="00522399" w:rsidRDefault="006C1AC3" w:rsidP="006C1AC3">
            <w:pPr>
              <w:jc w:val="both"/>
              <w:rPr>
                <w:moveTo w:id="3198" w:author="Pavla Trefilová" w:date="2019-11-18T17:19:00Z"/>
                <w:b/>
              </w:rPr>
            </w:pPr>
            <w:moveTo w:id="3199" w:author="Pavla Trefilová" w:date="2019-11-18T17:19:00Z">
              <w:r w:rsidRPr="00522399">
                <w:rPr>
                  <w:b/>
                </w:rPr>
                <w:t>Garant předmětu</w:t>
              </w:r>
            </w:moveTo>
          </w:p>
        </w:tc>
        <w:tc>
          <w:tcPr>
            <w:tcW w:w="6769" w:type="dxa"/>
            <w:gridSpan w:val="7"/>
            <w:tcBorders>
              <w:top w:val="nil"/>
            </w:tcBorders>
          </w:tcPr>
          <w:p w14:paraId="357736F2" w14:textId="44CA2FA9" w:rsidR="006C1AC3" w:rsidRPr="00522399" w:rsidRDefault="006C1AC3" w:rsidP="006C1AC3">
            <w:pPr>
              <w:shd w:val="clear" w:color="auto" w:fill="FFFFFF"/>
              <w:spacing w:after="100" w:afterAutospacing="1"/>
              <w:outlineLvl w:val="3"/>
              <w:rPr>
                <w:moveTo w:id="3200" w:author="Pavla Trefilová" w:date="2019-11-18T17:19:00Z"/>
                <w:bCs/>
                <w:color w:val="222222"/>
              </w:rPr>
            </w:pPr>
            <w:moveTo w:id="3201" w:author="Pavla Trefilová" w:date="2019-11-18T17:19:00Z">
              <w:r w:rsidRPr="00522399">
                <w:rPr>
                  <w:bCs/>
                </w:rPr>
                <w:t>PhDr. Jana Semotamová</w:t>
              </w:r>
            </w:moveTo>
          </w:p>
        </w:tc>
      </w:tr>
      <w:tr w:rsidR="006C1AC3" w14:paraId="6589AB0D" w14:textId="77777777" w:rsidTr="00DC3820">
        <w:trPr>
          <w:trHeight w:val="243"/>
        </w:trPr>
        <w:tc>
          <w:tcPr>
            <w:tcW w:w="3086" w:type="dxa"/>
            <w:tcBorders>
              <w:top w:val="nil"/>
            </w:tcBorders>
            <w:shd w:val="clear" w:color="auto" w:fill="F7CAAC"/>
          </w:tcPr>
          <w:p w14:paraId="0A0C57BA" w14:textId="77777777" w:rsidR="006C1AC3" w:rsidRPr="00522399" w:rsidRDefault="006C1AC3" w:rsidP="006C1AC3">
            <w:pPr>
              <w:jc w:val="both"/>
              <w:rPr>
                <w:moveTo w:id="3202" w:author="Pavla Trefilová" w:date="2019-11-18T17:19:00Z"/>
                <w:b/>
              </w:rPr>
            </w:pPr>
            <w:moveTo w:id="3203" w:author="Pavla Trefilová" w:date="2019-11-18T17:19:00Z">
              <w:r w:rsidRPr="00522399">
                <w:rPr>
                  <w:b/>
                </w:rPr>
                <w:t>Zapojení garanta do výuky předmětu</w:t>
              </w:r>
            </w:moveTo>
          </w:p>
        </w:tc>
        <w:tc>
          <w:tcPr>
            <w:tcW w:w="6769" w:type="dxa"/>
            <w:gridSpan w:val="7"/>
            <w:tcBorders>
              <w:top w:val="nil"/>
            </w:tcBorders>
          </w:tcPr>
          <w:p w14:paraId="168E20B6" w14:textId="796202FE" w:rsidR="006C1AC3" w:rsidRPr="00522399" w:rsidRDefault="006C1AC3" w:rsidP="006C1AC3">
            <w:pPr>
              <w:jc w:val="both"/>
              <w:rPr>
                <w:moveTo w:id="3204" w:author="Pavla Trefilová" w:date="2019-11-18T17:19:00Z"/>
              </w:rPr>
            </w:pPr>
            <w:moveTo w:id="3205" w:author="Pavla Trefilová" w:date="2019-11-18T17:19:00Z">
              <w:r w:rsidRPr="001D65F1">
                <w:t>Garant se podílí v rozsahu 100 %, stanovuje koncepci cvičení a dohlíží na jejich jednotné vedení.</w:t>
              </w:r>
            </w:moveTo>
          </w:p>
        </w:tc>
      </w:tr>
      <w:tr w:rsidR="006C1AC3" w14:paraId="0A98FAF8" w14:textId="77777777" w:rsidTr="00DC3820">
        <w:tc>
          <w:tcPr>
            <w:tcW w:w="3086" w:type="dxa"/>
            <w:shd w:val="clear" w:color="auto" w:fill="F7CAAC"/>
          </w:tcPr>
          <w:p w14:paraId="6D73EFC1" w14:textId="77777777" w:rsidR="006C1AC3" w:rsidRPr="00522399" w:rsidRDefault="006C1AC3" w:rsidP="006C1AC3">
            <w:pPr>
              <w:jc w:val="both"/>
              <w:rPr>
                <w:moveTo w:id="3206" w:author="Pavla Trefilová" w:date="2019-11-18T17:19:00Z"/>
                <w:b/>
              </w:rPr>
            </w:pPr>
            <w:moveTo w:id="3207" w:author="Pavla Trefilová" w:date="2019-11-18T17:19:00Z">
              <w:r w:rsidRPr="00522399">
                <w:rPr>
                  <w:b/>
                </w:rPr>
                <w:t>Vyučující</w:t>
              </w:r>
            </w:moveTo>
          </w:p>
        </w:tc>
        <w:tc>
          <w:tcPr>
            <w:tcW w:w="6769" w:type="dxa"/>
            <w:gridSpan w:val="7"/>
            <w:tcBorders>
              <w:bottom w:val="nil"/>
            </w:tcBorders>
          </w:tcPr>
          <w:p w14:paraId="13C1BDBF" w14:textId="14DDD977" w:rsidR="006C1AC3" w:rsidRPr="00522399" w:rsidRDefault="006C1AC3" w:rsidP="006C1AC3">
            <w:pPr>
              <w:jc w:val="both"/>
              <w:rPr>
                <w:moveTo w:id="3208" w:author="Pavla Trefilová" w:date="2019-11-18T17:19:00Z"/>
              </w:rPr>
            </w:pPr>
            <w:moveTo w:id="3209" w:author="Pavla Trefilová" w:date="2019-11-18T17:19:00Z">
              <w:r w:rsidRPr="00522399">
                <w:rPr>
                  <w:bCs/>
                </w:rPr>
                <w:t>PhDr. Jana Semotamová</w:t>
              </w:r>
              <w:r>
                <w:rPr>
                  <w:bCs/>
                </w:rPr>
                <w:t xml:space="preserve"> </w:t>
              </w:r>
              <w:r w:rsidRPr="008271D7">
                <w:t xml:space="preserve">– </w:t>
              </w:r>
              <w:r>
                <w:t>cvičení (100%)</w:t>
              </w:r>
            </w:moveTo>
          </w:p>
        </w:tc>
      </w:tr>
      <w:tr w:rsidR="0035340F" w14:paraId="297A7FB5" w14:textId="77777777" w:rsidTr="00DC3820">
        <w:trPr>
          <w:trHeight w:val="308"/>
        </w:trPr>
        <w:tc>
          <w:tcPr>
            <w:tcW w:w="9855" w:type="dxa"/>
            <w:gridSpan w:val="8"/>
            <w:tcBorders>
              <w:top w:val="nil"/>
            </w:tcBorders>
          </w:tcPr>
          <w:p w14:paraId="29E0A083" w14:textId="77777777" w:rsidR="0035340F" w:rsidRPr="00522399" w:rsidRDefault="0035340F" w:rsidP="0035340F">
            <w:pPr>
              <w:jc w:val="both"/>
              <w:rPr>
                <w:moveTo w:id="3210" w:author="Pavla Trefilová" w:date="2019-11-18T17:19:00Z"/>
              </w:rPr>
            </w:pPr>
          </w:p>
        </w:tc>
      </w:tr>
      <w:tr w:rsidR="0035340F" w14:paraId="6E5E49B9" w14:textId="77777777" w:rsidTr="00DC3820">
        <w:tc>
          <w:tcPr>
            <w:tcW w:w="3086" w:type="dxa"/>
            <w:shd w:val="clear" w:color="auto" w:fill="F7CAAC"/>
          </w:tcPr>
          <w:p w14:paraId="5B820C7B" w14:textId="77777777" w:rsidR="0035340F" w:rsidRPr="00522399" w:rsidRDefault="0035340F" w:rsidP="0035340F">
            <w:pPr>
              <w:jc w:val="both"/>
              <w:rPr>
                <w:moveTo w:id="3211" w:author="Pavla Trefilová" w:date="2019-11-18T17:19:00Z"/>
                <w:b/>
              </w:rPr>
            </w:pPr>
            <w:moveTo w:id="3212" w:author="Pavla Trefilová" w:date="2019-11-18T17:19:00Z">
              <w:r w:rsidRPr="00522399">
                <w:rPr>
                  <w:b/>
                </w:rPr>
                <w:t>Stručná anotace předmětu</w:t>
              </w:r>
            </w:moveTo>
          </w:p>
        </w:tc>
        <w:tc>
          <w:tcPr>
            <w:tcW w:w="6769" w:type="dxa"/>
            <w:gridSpan w:val="7"/>
            <w:tcBorders>
              <w:bottom w:val="nil"/>
            </w:tcBorders>
          </w:tcPr>
          <w:p w14:paraId="2725C0B3" w14:textId="77777777" w:rsidR="0035340F" w:rsidRPr="00522399" w:rsidRDefault="0035340F" w:rsidP="0035340F">
            <w:pPr>
              <w:jc w:val="both"/>
              <w:rPr>
                <w:moveTo w:id="3213" w:author="Pavla Trefilová" w:date="2019-11-18T17:19:00Z"/>
              </w:rPr>
            </w:pPr>
          </w:p>
        </w:tc>
      </w:tr>
      <w:tr w:rsidR="0035340F" w14:paraId="5D945BC5" w14:textId="77777777" w:rsidTr="00DC3820">
        <w:trPr>
          <w:trHeight w:val="2066"/>
        </w:trPr>
        <w:tc>
          <w:tcPr>
            <w:tcW w:w="9855" w:type="dxa"/>
            <w:gridSpan w:val="8"/>
            <w:tcBorders>
              <w:top w:val="nil"/>
              <w:bottom w:val="single" w:sz="12" w:space="0" w:color="auto"/>
            </w:tcBorders>
          </w:tcPr>
          <w:p w14:paraId="323F2EFA" w14:textId="77777777" w:rsidR="0035340F" w:rsidRPr="00522399" w:rsidRDefault="0035340F" w:rsidP="0035340F">
            <w:pPr>
              <w:jc w:val="both"/>
              <w:rPr>
                <w:moveTo w:id="3214" w:author="Pavla Trefilová" w:date="2019-11-18T17:19:00Z"/>
              </w:rPr>
            </w:pPr>
            <w:moveTo w:id="3215" w:author="Pavla Trefilová" w:date="2019-11-18T17:19:00Z">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moveTo>
          </w:p>
          <w:p w14:paraId="3CF9EE88" w14:textId="77777777" w:rsidR="0035340F" w:rsidRPr="00522399" w:rsidRDefault="0035340F" w:rsidP="0035340F">
            <w:pPr>
              <w:jc w:val="both"/>
              <w:rPr>
                <w:moveTo w:id="3216" w:author="Pavla Trefilová" w:date="2019-11-18T17:19:00Z"/>
              </w:rPr>
            </w:pPr>
            <w:moveTo w:id="3217" w:author="Pavla Trefilová" w:date="2019-11-18T17:19:00Z">
              <w:r w:rsidRPr="00522399">
                <w:t>V tomto předmětu se předpokládá znalost angličtiny na úrovni A2 dle Společného evropského referenčního rámce pro jazyky.</w:t>
              </w:r>
            </w:moveTo>
          </w:p>
          <w:p w14:paraId="5B40BCB5" w14:textId="77777777" w:rsidR="0035340F" w:rsidRPr="00522399" w:rsidRDefault="0035340F" w:rsidP="0035340F">
            <w:pPr>
              <w:jc w:val="both"/>
              <w:rPr>
                <w:moveTo w:id="3218" w:author="Pavla Trefilová" w:date="2019-11-18T17:19:00Z"/>
              </w:rPr>
            </w:pPr>
            <w:moveTo w:id="3219" w:author="Pavla Trefilová" w:date="2019-11-18T17:19:00Z">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moveTo>
          </w:p>
        </w:tc>
      </w:tr>
      <w:tr w:rsidR="0035340F" w14:paraId="4CF61396" w14:textId="77777777" w:rsidTr="00DC3820">
        <w:trPr>
          <w:trHeight w:val="265"/>
        </w:trPr>
        <w:tc>
          <w:tcPr>
            <w:tcW w:w="3653" w:type="dxa"/>
            <w:gridSpan w:val="2"/>
            <w:tcBorders>
              <w:top w:val="nil"/>
            </w:tcBorders>
            <w:shd w:val="clear" w:color="auto" w:fill="F7CAAC"/>
          </w:tcPr>
          <w:p w14:paraId="1F91839D" w14:textId="77777777" w:rsidR="0035340F" w:rsidRPr="00522399" w:rsidRDefault="0035340F" w:rsidP="0035340F">
            <w:pPr>
              <w:jc w:val="both"/>
              <w:rPr>
                <w:moveTo w:id="3220" w:author="Pavla Trefilová" w:date="2019-11-18T17:19:00Z"/>
              </w:rPr>
            </w:pPr>
            <w:moveTo w:id="3221" w:author="Pavla Trefilová" w:date="2019-11-18T17:19:00Z">
              <w:r w:rsidRPr="00522399">
                <w:rPr>
                  <w:b/>
                </w:rPr>
                <w:t>Studijní literatura a studijní pomůcky</w:t>
              </w:r>
            </w:moveTo>
          </w:p>
        </w:tc>
        <w:tc>
          <w:tcPr>
            <w:tcW w:w="6202" w:type="dxa"/>
            <w:gridSpan w:val="6"/>
            <w:tcBorders>
              <w:top w:val="nil"/>
              <w:bottom w:val="nil"/>
            </w:tcBorders>
          </w:tcPr>
          <w:p w14:paraId="2C72D8DB" w14:textId="77777777" w:rsidR="0035340F" w:rsidRPr="00522399" w:rsidRDefault="0035340F" w:rsidP="0035340F">
            <w:pPr>
              <w:jc w:val="both"/>
              <w:rPr>
                <w:moveTo w:id="3222" w:author="Pavla Trefilová" w:date="2019-11-18T17:19:00Z"/>
              </w:rPr>
            </w:pPr>
          </w:p>
        </w:tc>
      </w:tr>
      <w:tr w:rsidR="0035340F" w14:paraId="1D3A879A" w14:textId="77777777" w:rsidTr="00DC3820">
        <w:trPr>
          <w:trHeight w:val="2109"/>
        </w:trPr>
        <w:tc>
          <w:tcPr>
            <w:tcW w:w="9855" w:type="dxa"/>
            <w:gridSpan w:val="8"/>
            <w:tcBorders>
              <w:top w:val="nil"/>
            </w:tcBorders>
          </w:tcPr>
          <w:p w14:paraId="175A4D04" w14:textId="77777777" w:rsidR="0035340F" w:rsidRPr="00522399" w:rsidRDefault="0035340F" w:rsidP="0035340F">
            <w:pPr>
              <w:pStyle w:val="Prosttext"/>
              <w:rPr>
                <w:moveTo w:id="3223" w:author="Pavla Trefilová" w:date="2019-11-18T17:19:00Z"/>
                <w:rFonts w:ascii="Times New Roman" w:hAnsi="Times New Roman" w:cs="Times New Roman"/>
                <w:b/>
                <w:sz w:val="20"/>
                <w:szCs w:val="20"/>
              </w:rPr>
            </w:pPr>
            <w:moveTo w:id="3224" w:author="Pavla Trefilová" w:date="2019-11-18T17:19:00Z">
              <w:r w:rsidRPr="00522399">
                <w:rPr>
                  <w:rFonts w:ascii="Times New Roman" w:hAnsi="Times New Roman" w:cs="Times New Roman"/>
                  <w:b/>
                  <w:sz w:val="20"/>
                  <w:szCs w:val="20"/>
                </w:rPr>
                <w:t>Povinná literatura</w:t>
              </w:r>
            </w:moveTo>
          </w:p>
          <w:p w14:paraId="7E495F07" w14:textId="77777777" w:rsidR="0035340F" w:rsidRPr="00522399" w:rsidRDefault="0035340F" w:rsidP="0035340F">
            <w:pPr>
              <w:pStyle w:val="Prosttext"/>
              <w:jc w:val="both"/>
              <w:rPr>
                <w:moveTo w:id="3225" w:author="Pavla Trefilová" w:date="2019-11-18T17:19:00Z"/>
                <w:rFonts w:ascii="Times New Roman" w:hAnsi="Times New Roman" w:cs="Times New Roman"/>
                <w:sz w:val="20"/>
                <w:szCs w:val="20"/>
              </w:rPr>
            </w:pPr>
            <w:moveTo w:id="3226" w:author="Pavla Trefilová" w:date="2019-11-18T17:19:00Z">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moveTo>
          </w:p>
          <w:p w14:paraId="5FCF81CF" w14:textId="77777777" w:rsidR="0035340F" w:rsidRPr="00522399" w:rsidRDefault="0035340F" w:rsidP="0035340F">
            <w:pPr>
              <w:pStyle w:val="Prosttext"/>
              <w:jc w:val="both"/>
              <w:rPr>
                <w:moveTo w:id="3227" w:author="Pavla Trefilová" w:date="2019-11-18T17:19:00Z"/>
                <w:rFonts w:ascii="Times New Roman" w:hAnsi="Times New Roman" w:cs="Times New Roman"/>
                <w:sz w:val="20"/>
                <w:szCs w:val="20"/>
              </w:rPr>
            </w:pPr>
            <w:moveTo w:id="3228" w:author="Pavla Trefilová" w:date="2019-11-18T17:19:00Z">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moveTo>
          </w:p>
          <w:p w14:paraId="36B3BC30" w14:textId="77777777" w:rsidR="0035340F" w:rsidRPr="00522399" w:rsidRDefault="0035340F" w:rsidP="0035340F">
            <w:pPr>
              <w:pStyle w:val="Prosttext"/>
              <w:jc w:val="both"/>
              <w:rPr>
                <w:moveTo w:id="3229" w:author="Pavla Trefilová" w:date="2019-11-18T17:19:00Z"/>
                <w:rFonts w:ascii="Times New Roman" w:hAnsi="Times New Roman" w:cs="Times New Roman"/>
                <w:b/>
                <w:sz w:val="20"/>
                <w:szCs w:val="20"/>
              </w:rPr>
            </w:pPr>
            <w:moveTo w:id="3230" w:author="Pavla Trefilová" w:date="2019-11-18T17:19:00Z">
              <w:r w:rsidRPr="00522399">
                <w:rPr>
                  <w:rFonts w:ascii="Times New Roman" w:hAnsi="Times New Roman" w:cs="Times New Roman"/>
                  <w:b/>
                  <w:sz w:val="20"/>
                  <w:szCs w:val="20"/>
                </w:rPr>
                <w:t>Doporučená literatura</w:t>
              </w:r>
            </w:moveTo>
          </w:p>
          <w:p w14:paraId="28475D0C" w14:textId="77777777" w:rsidR="0035340F" w:rsidRPr="00522399" w:rsidRDefault="0035340F" w:rsidP="0035340F">
            <w:pPr>
              <w:pStyle w:val="Prosttext"/>
              <w:jc w:val="both"/>
              <w:rPr>
                <w:moveTo w:id="3231" w:author="Pavla Trefilová" w:date="2019-11-18T17:19:00Z"/>
                <w:rFonts w:ascii="Times New Roman" w:hAnsi="Times New Roman" w:cs="Times New Roman"/>
                <w:sz w:val="20"/>
                <w:szCs w:val="20"/>
              </w:rPr>
            </w:pPr>
            <w:moveTo w:id="3232" w:author="Pavla Trefilová" w:date="2019-11-18T17:19:00Z">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moveTo>
          </w:p>
          <w:p w14:paraId="54C96681" w14:textId="77777777" w:rsidR="0035340F" w:rsidRPr="00522399" w:rsidRDefault="0035340F" w:rsidP="0035340F">
            <w:pPr>
              <w:jc w:val="both"/>
              <w:rPr>
                <w:moveTo w:id="3233" w:author="Pavla Trefilová" w:date="2019-11-18T17:19:00Z"/>
              </w:rPr>
            </w:pPr>
            <w:moveTo w:id="3234" w:author="Pavla Trefilová" w:date="2019-11-18T17:19:00Z">
              <w:r w:rsidRPr="00522399">
                <w:t xml:space="preserve">MURPHY, R. </w:t>
              </w:r>
              <w:r w:rsidRPr="00522399">
                <w:rPr>
                  <w:i/>
                </w:rPr>
                <w:t xml:space="preserve">English Grammar in Use Intermediate. </w:t>
              </w:r>
              <w:r w:rsidRPr="00522399">
                <w:t>4th ed. Cambridge: Cambridge University Press, 2012, 380 s. ISBN 978-0-521-18906-4.</w:t>
              </w:r>
            </w:moveTo>
          </w:p>
          <w:p w14:paraId="4D6E5833" w14:textId="77777777" w:rsidR="0035340F" w:rsidRPr="00522399" w:rsidRDefault="0035340F" w:rsidP="0035340F">
            <w:pPr>
              <w:pStyle w:val="Prosttext"/>
              <w:jc w:val="both"/>
              <w:rPr>
                <w:moveTo w:id="3235" w:author="Pavla Trefilová" w:date="2019-11-18T17:19:00Z"/>
                <w:rFonts w:ascii="Times New Roman" w:hAnsi="Times New Roman" w:cs="Times New Roman"/>
                <w:sz w:val="20"/>
                <w:szCs w:val="20"/>
              </w:rPr>
            </w:pPr>
            <w:moveTo w:id="3236" w:author="Pavla Trefilová" w:date="2019-11-18T17:19:00Z">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moveTo>
          </w:p>
        </w:tc>
      </w:tr>
      <w:tr w:rsidR="0035340F" w14:paraId="2B840588"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70E813" w14:textId="77777777" w:rsidR="0035340F" w:rsidRPr="00522399" w:rsidRDefault="0035340F" w:rsidP="0035340F">
            <w:pPr>
              <w:jc w:val="center"/>
              <w:rPr>
                <w:moveTo w:id="3237" w:author="Pavla Trefilová" w:date="2019-11-18T17:19:00Z"/>
                <w:b/>
              </w:rPr>
            </w:pPr>
            <w:moveTo w:id="3238" w:author="Pavla Trefilová" w:date="2019-11-18T17:19:00Z">
              <w:r w:rsidRPr="00522399">
                <w:rPr>
                  <w:b/>
                </w:rPr>
                <w:t>Informace ke kombinované nebo distanční formě</w:t>
              </w:r>
            </w:moveTo>
          </w:p>
        </w:tc>
      </w:tr>
      <w:tr w:rsidR="0035340F" w14:paraId="022FB1F5" w14:textId="77777777" w:rsidTr="00DC3820">
        <w:tc>
          <w:tcPr>
            <w:tcW w:w="4787" w:type="dxa"/>
            <w:gridSpan w:val="3"/>
            <w:tcBorders>
              <w:top w:val="single" w:sz="2" w:space="0" w:color="auto"/>
            </w:tcBorders>
            <w:shd w:val="clear" w:color="auto" w:fill="F7CAAC"/>
          </w:tcPr>
          <w:p w14:paraId="02D50A14" w14:textId="77777777" w:rsidR="0035340F" w:rsidRPr="00522399" w:rsidRDefault="0035340F" w:rsidP="0035340F">
            <w:pPr>
              <w:jc w:val="both"/>
              <w:rPr>
                <w:moveTo w:id="3239" w:author="Pavla Trefilová" w:date="2019-11-18T17:19:00Z"/>
              </w:rPr>
            </w:pPr>
            <w:moveTo w:id="3240" w:author="Pavla Trefilová" w:date="2019-11-18T17:19:00Z">
              <w:r w:rsidRPr="00522399">
                <w:rPr>
                  <w:b/>
                </w:rPr>
                <w:t>Rozsah konzultací (soustředění)</w:t>
              </w:r>
            </w:moveTo>
          </w:p>
        </w:tc>
        <w:tc>
          <w:tcPr>
            <w:tcW w:w="889" w:type="dxa"/>
            <w:tcBorders>
              <w:top w:val="single" w:sz="2" w:space="0" w:color="auto"/>
            </w:tcBorders>
          </w:tcPr>
          <w:p w14:paraId="41F0424F" w14:textId="77777777" w:rsidR="0035340F" w:rsidRPr="00522399" w:rsidRDefault="0035340F" w:rsidP="0035340F">
            <w:pPr>
              <w:jc w:val="both"/>
              <w:rPr>
                <w:moveTo w:id="3241" w:author="Pavla Trefilová" w:date="2019-11-18T17:19:00Z"/>
              </w:rPr>
            </w:pPr>
          </w:p>
        </w:tc>
        <w:tc>
          <w:tcPr>
            <w:tcW w:w="4179" w:type="dxa"/>
            <w:gridSpan w:val="4"/>
            <w:tcBorders>
              <w:top w:val="single" w:sz="2" w:space="0" w:color="auto"/>
            </w:tcBorders>
            <w:shd w:val="clear" w:color="auto" w:fill="F7CAAC"/>
          </w:tcPr>
          <w:p w14:paraId="392CAE83" w14:textId="77777777" w:rsidR="0035340F" w:rsidRPr="00522399" w:rsidRDefault="0035340F" w:rsidP="0035340F">
            <w:pPr>
              <w:jc w:val="both"/>
              <w:rPr>
                <w:moveTo w:id="3242" w:author="Pavla Trefilová" w:date="2019-11-18T17:19:00Z"/>
                <w:b/>
              </w:rPr>
            </w:pPr>
            <w:moveTo w:id="3243" w:author="Pavla Trefilová" w:date="2019-11-18T17:19:00Z">
              <w:r w:rsidRPr="00522399">
                <w:rPr>
                  <w:b/>
                </w:rPr>
                <w:t xml:space="preserve">hodin </w:t>
              </w:r>
            </w:moveTo>
          </w:p>
        </w:tc>
      </w:tr>
      <w:tr w:rsidR="0035340F" w14:paraId="4E43F77A" w14:textId="77777777" w:rsidTr="00DC3820">
        <w:tc>
          <w:tcPr>
            <w:tcW w:w="9855" w:type="dxa"/>
            <w:gridSpan w:val="8"/>
            <w:shd w:val="clear" w:color="auto" w:fill="F7CAAC"/>
          </w:tcPr>
          <w:p w14:paraId="7ACAB9B9" w14:textId="77777777" w:rsidR="0035340F" w:rsidRPr="00522399" w:rsidRDefault="0035340F" w:rsidP="0035340F">
            <w:pPr>
              <w:jc w:val="both"/>
              <w:rPr>
                <w:moveTo w:id="3244" w:author="Pavla Trefilová" w:date="2019-11-18T17:19:00Z"/>
                <w:b/>
              </w:rPr>
            </w:pPr>
            <w:moveTo w:id="3245" w:author="Pavla Trefilová" w:date="2019-11-18T17:19:00Z">
              <w:r w:rsidRPr="00522399">
                <w:rPr>
                  <w:b/>
                </w:rPr>
                <w:t>Informace o způsobu kontaktu s vyučujícím</w:t>
              </w:r>
            </w:moveTo>
          </w:p>
        </w:tc>
      </w:tr>
      <w:tr w:rsidR="0035340F" w14:paraId="0042A742" w14:textId="77777777" w:rsidTr="00522399">
        <w:trPr>
          <w:trHeight w:val="600"/>
        </w:trPr>
        <w:tc>
          <w:tcPr>
            <w:tcW w:w="9855" w:type="dxa"/>
            <w:gridSpan w:val="8"/>
          </w:tcPr>
          <w:p w14:paraId="2079EB40" w14:textId="77777777" w:rsidR="0035340F" w:rsidRPr="00522399" w:rsidRDefault="0035340F" w:rsidP="0035340F">
            <w:pPr>
              <w:jc w:val="both"/>
              <w:rPr>
                <w:moveTo w:id="3246" w:author="Pavla Trefilová" w:date="2019-11-18T17:19:00Z"/>
              </w:rPr>
            </w:pPr>
            <w:moveTo w:id="3247" w:author="Pavla Trefilová" w:date="2019-11-18T17:19:00Z">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tbl>
    <w:p w14:paraId="18173A83" w14:textId="77777777" w:rsidR="00522399" w:rsidRDefault="00522399">
      <w:pPr>
        <w:rPr>
          <w:moveTo w:id="3248" w:author="Pavla Trefilová" w:date="2019-11-18T17:19:00Z"/>
        </w:rPr>
      </w:pPr>
    </w:p>
    <w:p w14:paraId="4E2C7B86" w14:textId="77777777" w:rsidR="00522399" w:rsidRDefault="00522399">
      <w:pPr>
        <w:rPr>
          <w:moveTo w:id="3249" w:author="Pavla Trefilová" w:date="2019-11-18T17:19:00Z"/>
        </w:rPr>
      </w:pPr>
      <w:moveTo w:id="3250" w:author="Pavla Trefilová" w:date="2019-11-18T17:19:00Z">
        <w:r>
          <w:br w:type="page"/>
        </w:r>
      </w:moveTo>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4B62198" w14:textId="77777777" w:rsidTr="00DC3820">
        <w:tc>
          <w:tcPr>
            <w:tcW w:w="9855" w:type="dxa"/>
            <w:gridSpan w:val="8"/>
            <w:tcBorders>
              <w:bottom w:val="double" w:sz="4" w:space="0" w:color="auto"/>
            </w:tcBorders>
            <w:shd w:val="clear" w:color="auto" w:fill="BDD6EE"/>
          </w:tcPr>
          <w:p w14:paraId="1B8B93E9" w14:textId="77777777" w:rsidR="00522399" w:rsidRDefault="00522399" w:rsidP="00DC3820">
            <w:pPr>
              <w:jc w:val="both"/>
              <w:rPr>
                <w:moveTo w:id="3251" w:author="Pavla Trefilová" w:date="2019-11-18T17:19:00Z"/>
                <w:b/>
                <w:sz w:val="28"/>
              </w:rPr>
            </w:pPr>
            <w:moveTo w:id="3252" w:author="Pavla Trefilová" w:date="2019-11-18T17:19:00Z">
              <w:r>
                <w:lastRenderedPageBreak/>
                <w:br w:type="page"/>
              </w:r>
              <w:r>
                <w:rPr>
                  <w:b/>
                  <w:sz w:val="28"/>
                </w:rPr>
                <w:t>B-III – Charakteristika studijního předmětu</w:t>
              </w:r>
            </w:moveTo>
          </w:p>
        </w:tc>
      </w:tr>
      <w:tr w:rsidR="00522399" w14:paraId="438F9A42" w14:textId="77777777" w:rsidTr="00DC3820">
        <w:tc>
          <w:tcPr>
            <w:tcW w:w="3086" w:type="dxa"/>
            <w:tcBorders>
              <w:top w:val="double" w:sz="4" w:space="0" w:color="auto"/>
            </w:tcBorders>
            <w:shd w:val="clear" w:color="auto" w:fill="F7CAAC"/>
          </w:tcPr>
          <w:p w14:paraId="6A3396CA" w14:textId="77777777" w:rsidR="00522399" w:rsidRPr="00522399" w:rsidRDefault="00522399" w:rsidP="00DC3820">
            <w:pPr>
              <w:jc w:val="both"/>
              <w:rPr>
                <w:moveTo w:id="3253" w:author="Pavla Trefilová" w:date="2019-11-18T17:19:00Z"/>
                <w:b/>
              </w:rPr>
            </w:pPr>
            <w:moveTo w:id="3254" w:author="Pavla Trefilová" w:date="2019-11-18T17:19:00Z">
              <w:r w:rsidRPr="00522399">
                <w:rPr>
                  <w:b/>
                </w:rPr>
                <w:t>Název studijního předmětu</w:t>
              </w:r>
            </w:moveTo>
          </w:p>
        </w:tc>
        <w:tc>
          <w:tcPr>
            <w:tcW w:w="6769" w:type="dxa"/>
            <w:gridSpan w:val="7"/>
            <w:tcBorders>
              <w:top w:val="double" w:sz="4" w:space="0" w:color="auto"/>
            </w:tcBorders>
          </w:tcPr>
          <w:p w14:paraId="582CA3AA" w14:textId="77777777" w:rsidR="00522399" w:rsidRPr="00522399" w:rsidRDefault="00B2050B" w:rsidP="00DC3820">
            <w:pPr>
              <w:jc w:val="both"/>
              <w:rPr>
                <w:moveTo w:id="3255" w:author="Pavla Trefilová" w:date="2019-11-18T17:19:00Z"/>
              </w:rPr>
            </w:pPr>
            <w:moveTo w:id="3256" w:author="Pavla Trefilová" w:date="2019-11-18T17:19:00Z">
              <w:r w:rsidRPr="00635EC2">
                <w:rPr>
                  <w:color w:val="000000"/>
                  <w:shd w:val="clear" w:color="auto" w:fill="FFFFFF"/>
                </w:rPr>
                <w:t>English for Business</w:t>
              </w:r>
              <w:r w:rsidRPr="00635EC2">
                <w:t xml:space="preserve">  </w:t>
              </w:r>
              <w:r w:rsidR="00522399" w:rsidRPr="00522399">
                <w:t>- CJ2C</w:t>
              </w:r>
            </w:moveTo>
          </w:p>
        </w:tc>
      </w:tr>
      <w:moveToRangeEnd w:id="3168"/>
      <w:tr w:rsidR="0035340F" w14:paraId="580F13E0" w14:textId="77777777" w:rsidTr="00DC3820">
        <w:trPr>
          <w:trHeight w:val="249"/>
          <w:ins w:id="3257" w:author="Pavla Trefilová" w:date="2019-11-18T17:19:00Z"/>
        </w:trPr>
        <w:tc>
          <w:tcPr>
            <w:tcW w:w="3086" w:type="dxa"/>
            <w:shd w:val="clear" w:color="auto" w:fill="F7CAAC"/>
          </w:tcPr>
          <w:p w14:paraId="771DA639" w14:textId="77777777" w:rsidR="0035340F" w:rsidRPr="00522399" w:rsidRDefault="0035340F" w:rsidP="0035340F">
            <w:pPr>
              <w:jc w:val="both"/>
              <w:rPr>
                <w:ins w:id="3258" w:author="Pavla Trefilová" w:date="2019-11-18T17:19:00Z"/>
                <w:b/>
              </w:rPr>
            </w:pPr>
            <w:ins w:id="3259" w:author="Pavla Trefilová" w:date="2019-11-18T17:19:00Z">
              <w:r w:rsidRPr="00522399">
                <w:rPr>
                  <w:b/>
                </w:rPr>
                <w:t>Typ předmětu</w:t>
              </w:r>
            </w:ins>
          </w:p>
        </w:tc>
        <w:tc>
          <w:tcPr>
            <w:tcW w:w="3406" w:type="dxa"/>
            <w:gridSpan w:val="4"/>
          </w:tcPr>
          <w:p w14:paraId="477EC727" w14:textId="0ED9A5AE" w:rsidR="0035340F" w:rsidRPr="00522399" w:rsidRDefault="0035340F" w:rsidP="0035340F">
            <w:pPr>
              <w:jc w:val="both"/>
              <w:rPr>
                <w:ins w:id="3260" w:author="Pavla Trefilová" w:date="2019-11-18T17:19:00Z"/>
              </w:rPr>
            </w:pPr>
            <w:ins w:id="3261" w:author="Pavla Trefilová" w:date="2019-11-18T17:19:00Z">
              <w:r w:rsidRPr="00607669">
                <w:t>povinný „P“</w:t>
              </w:r>
            </w:ins>
          </w:p>
        </w:tc>
        <w:tc>
          <w:tcPr>
            <w:tcW w:w="2695" w:type="dxa"/>
            <w:gridSpan w:val="2"/>
            <w:shd w:val="clear" w:color="auto" w:fill="F7CAAC"/>
          </w:tcPr>
          <w:p w14:paraId="65AAF31D" w14:textId="77777777" w:rsidR="0035340F" w:rsidRPr="00522399" w:rsidRDefault="0035340F" w:rsidP="0035340F">
            <w:pPr>
              <w:jc w:val="both"/>
              <w:rPr>
                <w:ins w:id="3262" w:author="Pavla Trefilová" w:date="2019-11-18T17:19:00Z"/>
              </w:rPr>
            </w:pPr>
            <w:ins w:id="3263" w:author="Pavla Trefilová" w:date="2019-11-18T17:19:00Z">
              <w:r w:rsidRPr="00522399">
                <w:rPr>
                  <w:b/>
                </w:rPr>
                <w:t>doporučený ročník / semestr</w:t>
              </w:r>
            </w:ins>
          </w:p>
        </w:tc>
        <w:tc>
          <w:tcPr>
            <w:tcW w:w="668" w:type="dxa"/>
          </w:tcPr>
          <w:p w14:paraId="6A3D9878" w14:textId="77777777" w:rsidR="0035340F" w:rsidRPr="00522399" w:rsidRDefault="0035340F" w:rsidP="0035340F">
            <w:pPr>
              <w:jc w:val="both"/>
              <w:rPr>
                <w:ins w:id="3264" w:author="Pavla Trefilová" w:date="2019-11-18T17:19:00Z"/>
              </w:rPr>
            </w:pPr>
            <w:ins w:id="3265" w:author="Pavla Trefilová" w:date="2019-11-18T17:19:00Z">
              <w:r w:rsidRPr="00522399">
                <w:t>L</w:t>
              </w:r>
            </w:ins>
          </w:p>
        </w:tc>
      </w:tr>
      <w:tr w:rsidR="00522399" w14:paraId="6E159FE5" w14:textId="77777777" w:rsidTr="00DC3820">
        <w:tc>
          <w:tcPr>
            <w:tcW w:w="3086" w:type="dxa"/>
            <w:shd w:val="clear" w:color="auto" w:fill="F7CAAC"/>
          </w:tcPr>
          <w:p w14:paraId="557A61E0" w14:textId="77777777" w:rsidR="00522399" w:rsidRPr="00522399" w:rsidRDefault="00522399" w:rsidP="00DC3820">
            <w:pPr>
              <w:jc w:val="both"/>
              <w:rPr>
                <w:moveTo w:id="3266" w:author="Pavla Trefilová" w:date="2019-11-18T17:19:00Z"/>
                <w:b/>
              </w:rPr>
            </w:pPr>
            <w:moveToRangeStart w:id="3267" w:author="Pavla Trefilová" w:date="2019-11-18T17:19:00Z" w:name="move24990031"/>
            <w:moveTo w:id="3268" w:author="Pavla Trefilová" w:date="2019-11-18T17:19:00Z">
              <w:r w:rsidRPr="00522399">
                <w:rPr>
                  <w:b/>
                </w:rPr>
                <w:t>Rozsah studijního předmětu</w:t>
              </w:r>
            </w:moveTo>
          </w:p>
        </w:tc>
        <w:tc>
          <w:tcPr>
            <w:tcW w:w="1701" w:type="dxa"/>
            <w:gridSpan w:val="2"/>
          </w:tcPr>
          <w:p w14:paraId="53099E9F" w14:textId="77777777" w:rsidR="00522399" w:rsidRPr="00522399" w:rsidRDefault="00522399" w:rsidP="00DC3820">
            <w:pPr>
              <w:jc w:val="both"/>
              <w:rPr>
                <w:moveTo w:id="3269" w:author="Pavla Trefilová" w:date="2019-11-18T17:19:00Z"/>
              </w:rPr>
            </w:pPr>
            <w:moveTo w:id="3270" w:author="Pavla Trefilová" w:date="2019-11-18T17:19:00Z">
              <w:r w:rsidRPr="00522399">
                <w:t>26c</w:t>
              </w:r>
            </w:moveTo>
          </w:p>
        </w:tc>
        <w:tc>
          <w:tcPr>
            <w:tcW w:w="889" w:type="dxa"/>
            <w:shd w:val="clear" w:color="auto" w:fill="F7CAAC"/>
          </w:tcPr>
          <w:p w14:paraId="33172835" w14:textId="77777777" w:rsidR="00522399" w:rsidRPr="00522399" w:rsidRDefault="00522399" w:rsidP="00DC3820">
            <w:pPr>
              <w:jc w:val="both"/>
              <w:rPr>
                <w:moveTo w:id="3271" w:author="Pavla Trefilová" w:date="2019-11-18T17:19:00Z"/>
                <w:b/>
              </w:rPr>
            </w:pPr>
            <w:moveTo w:id="3272" w:author="Pavla Trefilová" w:date="2019-11-18T17:19:00Z">
              <w:r w:rsidRPr="00522399">
                <w:rPr>
                  <w:b/>
                </w:rPr>
                <w:t xml:space="preserve">hod. </w:t>
              </w:r>
            </w:moveTo>
          </w:p>
        </w:tc>
        <w:tc>
          <w:tcPr>
            <w:tcW w:w="816" w:type="dxa"/>
          </w:tcPr>
          <w:p w14:paraId="1A6E490E" w14:textId="77777777" w:rsidR="00522399" w:rsidRPr="00522399" w:rsidRDefault="00522399" w:rsidP="00DC3820">
            <w:pPr>
              <w:jc w:val="both"/>
              <w:rPr>
                <w:moveTo w:id="3273" w:author="Pavla Trefilová" w:date="2019-11-18T17:19:00Z"/>
              </w:rPr>
            </w:pPr>
            <w:moveTo w:id="3274" w:author="Pavla Trefilová" w:date="2019-11-18T17:19:00Z">
              <w:r w:rsidRPr="00522399">
                <w:t>26</w:t>
              </w:r>
            </w:moveTo>
          </w:p>
        </w:tc>
        <w:tc>
          <w:tcPr>
            <w:tcW w:w="2156" w:type="dxa"/>
            <w:shd w:val="clear" w:color="auto" w:fill="F7CAAC"/>
          </w:tcPr>
          <w:p w14:paraId="13F562B9" w14:textId="77777777" w:rsidR="00522399" w:rsidRPr="00522399" w:rsidRDefault="00522399" w:rsidP="00DC3820">
            <w:pPr>
              <w:jc w:val="both"/>
              <w:rPr>
                <w:moveTo w:id="3275" w:author="Pavla Trefilová" w:date="2019-11-18T17:19:00Z"/>
                <w:b/>
              </w:rPr>
            </w:pPr>
            <w:moveTo w:id="3276" w:author="Pavla Trefilová" w:date="2019-11-18T17:19:00Z">
              <w:r w:rsidRPr="00522399">
                <w:rPr>
                  <w:b/>
                </w:rPr>
                <w:t>kreditů</w:t>
              </w:r>
            </w:moveTo>
          </w:p>
        </w:tc>
        <w:tc>
          <w:tcPr>
            <w:tcW w:w="1207" w:type="dxa"/>
            <w:gridSpan w:val="2"/>
          </w:tcPr>
          <w:p w14:paraId="47D9155E" w14:textId="77777777" w:rsidR="00522399" w:rsidRPr="00522399" w:rsidRDefault="00522399" w:rsidP="00DC3820">
            <w:pPr>
              <w:jc w:val="both"/>
              <w:rPr>
                <w:moveTo w:id="3277" w:author="Pavla Trefilová" w:date="2019-11-18T17:19:00Z"/>
              </w:rPr>
            </w:pPr>
            <w:moveTo w:id="3278" w:author="Pavla Trefilová" w:date="2019-11-18T17:19:00Z">
              <w:r w:rsidRPr="00522399">
                <w:t>3</w:t>
              </w:r>
            </w:moveTo>
          </w:p>
        </w:tc>
      </w:tr>
      <w:tr w:rsidR="00522399" w14:paraId="42BAF0C3" w14:textId="77777777" w:rsidTr="00DC3820">
        <w:tc>
          <w:tcPr>
            <w:tcW w:w="3086" w:type="dxa"/>
            <w:shd w:val="clear" w:color="auto" w:fill="F7CAAC"/>
          </w:tcPr>
          <w:p w14:paraId="4EA411D8" w14:textId="77777777" w:rsidR="00522399" w:rsidRPr="00522399" w:rsidRDefault="00522399" w:rsidP="00DC3820">
            <w:pPr>
              <w:jc w:val="both"/>
              <w:rPr>
                <w:moveTo w:id="3279" w:author="Pavla Trefilová" w:date="2019-11-18T17:19:00Z"/>
                <w:b/>
              </w:rPr>
            </w:pPr>
            <w:moveTo w:id="3280" w:author="Pavla Trefilová" w:date="2019-11-18T17:19:00Z">
              <w:r w:rsidRPr="00522399">
                <w:rPr>
                  <w:b/>
                </w:rPr>
                <w:t>Prerekvizity, korekvizity, ekvivalence</w:t>
              </w:r>
            </w:moveTo>
          </w:p>
        </w:tc>
        <w:tc>
          <w:tcPr>
            <w:tcW w:w="6769" w:type="dxa"/>
            <w:gridSpan w:val="7"/>
          </w:tcPr>
          <w:p w14:paraId="074D7CD7" w14:textId="77777777" w:rsidR="00522399" w:rsidRPr="00522399" w:rsidRDefault="00522399" w:rsidP="00DC3820">
            <w:pPr>
              <w:jc w:val="both"/>
              <w:rPr>
                <w:moveTo w:id="3281" w:author="Pavla Trefilová" w:date="2019-11-18T17:19:00Z"/>
              </w:rPr>
            </w:pPr>
          </w:p>
        </w:tc>
      </w:tr>
      <w:tr w:rsidR="00522399" w14:paraId="5230CD76" w14:textId="77777777" w:rsidTr="00DC3820">
        <w:tc>
          <w:tcPr>
            <w:tcW w:w="3086" w:type="dxa"/>
            <w:shd w:val="clear" w:color="auto" w:fill="F7CAAC"/>
          </w:tcPr>
          <w:p w14:paraId="18B34C92" w14:textId="77777777" w:rsidR="00522399" w:rsidRPr="00522399" w:rsidRDefault="00522399" w:rsidP="00DC3820">
            <w:pPr>
              <w:jc w:val="both"/>
              <w:rPr>
                <w:moveTo w:id="3282" w:author="Pavla Trefilová" w:date="2019-11-18T17:19:00Z"/>
                <w:b/>
              </w:rPr>
            </w:pPr>
            <w:moveTo w:id="3283" w:author="Pavla Trefilová" w:date="2019-11-18T17:19:00Z">
              <w:r w:rsidRPr="00522399">
                <w:rPr>
                  <w:b/>
                </w:rPr>
                <w:t>Způsob ověření studijních výsledků</w:t>
              </w:r>
            </w:moveTo>
          </w:p>
        </w:tc>
        <w:tc>
          <w:tcPr>
            <w:tcW w:w="3406" w:type="dxa"/>
            <w:gridSpan w:val="4"/>
          </w:tcPr>
          <w:p w14:paraId="318D4DD0" w14:textId="77777777" w:rsidR="00522399" w:rsidRPr="00522399" w:rsidRDefault="00522399" w:rsidP="00DC3820">
            <w:pPr>
              <w:jc w:val="both"/>
              <w:rPr>
                <w:moveTo w:id="3284" w:author="Pavla Trefilová" w:date="2019-11-18T17:19:00Z"/>
              </w:rPr>
            </w:pPr>
            <w:moveTo w:id="3285" w:author="Pavla Trefilová" w:date="2019-11-18T17:19:00Z">
              <w:r w:rsidRPr="00522399">
                <w:t>zápočet, zkouška</w:t>
              </w:r>
            </w:moveTo>
          </w:p>
        </w:tc>
        <w:tc>
          <w:tcPr>
            <w:tcW w:w="2156" w:type="dxa"/>
            <w:shd w:val="clear" w:color="auto" w:fill="F7CAAC"/>
          </w:tcPr>
          <w:p w14:paraId="14EEF710" w14:textId="77777777" w:rsidR="00522399" w:rsidRPr="00522399" w:rsidRDefault="00522399" w:rsidP="00DC3820">
            <w:pPr>
              <w:jc w:val="both"/>
              <w:rPr>
                <w:moveTo w:id="3286" w:author="Pavla Trefilová" w:date="2019-11-18T17:19:00Z"/>
                <w:b/>
              </w:rPr>
            </w:pPr>
            <w:moveTo w:id="3287" w:author="Pavla Trefilová" w:date="2019-11-18T17:19:00Z">
              <w:r w:rsidRPr="00522399">
                <w:rPr>
                  <w:b/>
                </w:rPr>
                <w:t>Forma výuky</w:t>
              </w:r>
            </w:moveTo>
          </w:p>
        </w:tc>
        <w:tc>
          <w:tcPr>
            <w:tcW w:w="1207" w:type="dxa"/>
            <w:gridSpan w:val="2"/>
          </w:tcPr>
          <w:p w14:paraId="2E88D3C4" w14:textId="77777777" w:rsidR="00522399" w:rsidRPr="00522399" w:rsidRDefault="00522399" w:rsidP="00DC3820">
            <w:pPr>
              <w:jc w:val="both"/>
              <w:rPr>
                <w:moveTo w:id="3288" w:author="Pavla Trefilová" w:date="2019-11-18T17:19:00Z"/>
              </w:rPr>
            </w:pPr>
            <w:moveTo w:id="3289" w:author="Pavla Trefilová" w:date="2019-11-18T17:19:00Z">
              <w:r w:rsidRPr="00522399">
                <w:t>cvičení</w:t>
              </w:r>
            </w:moveTo>
          </w:p>
        </w:tc>
      </w:tr>
      <w:tr w:rsidR="007C5739" w14:paraId="076F012C" w14:textId="77777777" w:rsidTr="00DC3820">
        <w:tc>
          <w:tcPr>
            <w:tcW w:w="3086" w:type="dxa"/>
            <w:shd w:val="clear" w:color="auto" w:fill="F7CAAC"/>
          </w:tcPr>
          <w:p w14:paraId="3546F7BE" w14:textId="77777777" w:rsidR="007C5739" w:rsidRPr="00522399" w:rsidRDefault="007C5739" w:rsidP="007C5739">
            <w:pPr>
              <w:jc w:val="both"/>
              <w:rPr>
                <w:moveTo w:id="3290" w:author="Pavla Trefilová" w:date="2019-11-18T17:19:00Z"/>
                <w:b/>
              </w:rPr>
            </w:pPr>
            <w:moveTo w:id="3291" w:author="Pavla Trefilová" w:date="2019-11-18T17:19:00Z">
              <w:r w:rsidRPr="00522399">
                <w:rPr>
                  <w:b/>
                </w:rPr>
                <w:t>Forma způsobu ověření studijních výsledků a další požadavky na studenta</w:t>
              </w:r>
            </w:moveTo>
          </w:p>
        </w:tc>
        <w:tc>
          <w:tcPr>
            <w:tcW w:w="6769" w:type="dxa"/>
            <w:gridSpan w:val="7"/>
            <w:tcBorders>
              <w:bottom w:val="nil"/>
            </w:tcBorders>
          </w:tcPr>
          <w:p w14:paraId="73019AAD" w14:textId="77777777" w:rsidR="007C5739" w:rsidRPr="00522399" w:rsidRDefault="007C5739" w:rsidP="007C5739">
            <w:pPr>
              <w:jc w:val="both"/>
              <w:rPr>
                <w:moveTo w:id="3292" w:author="Pavla Trefilová" w:date="2019-11-18T17:19:00Z"/>
              </w:rPr>
            </w:pPr>
            <w:moveTo w:id="3293" w:author="Pavla Trefilová" w:date="2019-11-18T17:19:00Z">
              <w:r w:rsidRPr="00522399">
                <w:t>Způsob zakončení předmětu – zápočet, zkouška</w:t>
              </w:r>
            </w:moveTo>
          </w:p>
          <w:p w14:paraId="1F97D3D0" w14:textId="77777777" w:rsidR="007C5739" w:rsidRDefault="007C5739" w:rsidP="007C5739">
            <w:pPr>
              <w:jc w:val="both"/>
              <w:rPr>
                <w:moveTo w:id="3294" w:author="Pavla Trefilová" w:date="2019-11-18T17:19:00Z"/>
              </w:rPr>
            </w:pPr>
            <w:moveTo w:id="3295" w:author="Pavla Trefilová" w:date="2019-11-18T17:19:00Z">
              <w:r w:rsidRPr="00522399">
                <w:t xml:space="preserve">Požadavky </w:t>
              </w:r>
              <w:r>
                <w:t xml:space="preserve">k zápočtu: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moveTo>
          </w:p>
          <w:p w14:paraId="1B4D8188" w14:textId="1EA59ADF" w:rsidR="007C5739" w:rsidRPr="00522399" w:rsidRDefault="007C5739" w:rsidP="007C5739">
            <w:pPr>
              <w:jc w:val="both"/>
              <w:rPr>
                <w:moveTo w:id="3296" w:author="Pavla Trefilová" w:date="2019-11-18T17:19:00Z"/>
              </w:rPr>
            </w:pPr>
            <w:moveTo w:id="3297" w:author="Pavla Trefilová" w:date="2019-11-18T17:19:00Z">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moveTo>
          </w:p>
        </w:tc>
      </w:tr>
      <w:tr w:rsidR="007C5739" w14:paraId="563EB303" w14:textId="77777777" w:rsidTr="00DC3820">
        <w:trPr>
          <w:trHeight w:val="128"/>
        </w:trPr>
        <w:tc>
          <w:tcPr>
            <w:tcW w:w="9855" w:type="dxa"/>
            <w:gridSpan w:val="8"/>
            <w:tcBorders>
              <w:top w:val="nil"/>
            </w:tcBorders>
          </w:tcPr>
          <w:p w14:paraId="488CA264" w14:textId="77777777" w:rsidR="007C5739" w:rsidRPr="00522399" w:rsidRDefault="007C5739" w:rsidP="007C5739">
            <w:pPr>
              <w:jc w:val="both"/>
              <w:rPr>
                <w:moveTo w:id="3298" w:author="Pavla Trefilová" w:date="2019-11-18T17:19:00Z"/>
              </w:rPr>
            </w:pPr>
          </w:p>
        </w:tc>
      </w:tr>
      <w:tr w:rsidR="006C1AC3" w14:paraId="33CD2C25" w14:textId="77777777" w:rsidTr="00DC3820">
        <w:trPr>
          <w:trHeight w:val="197"/>
        </w:trPr>
        <w:tc>
          <w:tcPr>
            <w:tcW w:w="3086" w:type="dxa"/>
            <w:tcBorders>
              <w:top w:val="nil"/>
            </w:tcBorders>
            <w:shd w:val="clear" w:color="auto" w:fill="F7CAAC"/>
          </w:tcPr>
          <w:p w14:paraId="3E666E61" w14:textId="77777777" w:rsidR="006C1AC3" w:rsidRPr="00522399" w:rsidRDefault="006C1AC3" w:rsidP="006C1AC3">
            <w:pPr>
              <w:jc w:val="both"/>
              <w:rPr>
                <w:moveTo w:id="3299" w:author="Pavla Trefilová" w:date="2019-11-18T17:19:00Z"/>
                <w:b/>
              </w:rPr>
            </w:pPr>
            <w:moveTo w:id="3300" w:author="Pavla Trefilová" w:date="2019-11-18T17:19:00Z">
              <w:r w:rsidRPr="00522399">
                <w:rPr>
                  <w:b/>
                </w:rPr>
                <w:t>Garant předmětu</w:t>
              </w:r>
            </w:moveTo>
          </w:p>
        </w:tc>
        <w:tc>
          <w:tcPr>
            <w:tcW w:w="6769" w:type="dxa"/>
            <w:gridSpan w:val="7"/>
            <w:tcBorders>
              <w:top w:val="nil"/>
            </w:tcBorders>
          </w:tcPr>
          <w:p w14:paraId="7AA5557A" w14:textId="4EB5C480" w:rsidR="006C1AC3" w:rsidRPr="00522399" w:rsidRDefault="006C1AC3" w:rsidP="006C1AC3">
            <w:pPr>
              <w:shd w:val="clear" w:color="auto" w:fill="FFFFFF"/>
              <w:spacing w:after="100" w:afterAutospacing="1"/>
              <w:outlineLvl w:val="3"/>
              <w:rPr>
                <w:moveTo w:id="3301" w:author="Pavla Trefilová" w:date="2019-11-18T17:19:00Z"/>
                <w:bCs/>
                <w:color w:val="222222"/>
              </w:rPr>
            </w:pPr>
            <w:moveTo w:id="3302" w:author="Pavla Trefilová" w:date="2019-11-18T17:19:00Z">
              <w:r w:rsidRPr="00522399">
                <w:rPr>
                  <w:bCs/>
                </w:rPr>
                <w:t>PhDr. Jana Semotamová</w:t>
              </w:r>
            </w:moveTo>
          </w:p>
        </w:tc>
      </w:tr>
      <w:tr w:rsidR="006C1AC3" w14:paraId="730D8618" w14:textId="77777777" w:rsidTr="00DC3820">
        <w:trPr>
          <w:trHeight w:val="243"/>
        </w:trPr>
        <w:tc>
          <w:tcPr>
            <w:tcW w:w="3086" w:type="dxa"/>
            <w:tcBorders>
              <w:top w:val="nil"/>
            </w:tcBorders>
            <w:shd w:val="clear" w:color="auto" w:fill="F7CAAC"/>
          </w:tcPr>
          <w:p w14:paraId="612366F9" w14:textId="77777777" w:rsidR="006C1AC3" w:rsidRPr="00522399" w:rsidRDefault="006C1AC3" w:rsidP="006C1AC3">
            <w:pPr>
              <w:jc w:val="both"/>
              <w:rPr>
                <w:moveTo w:id="3303" w:author="Pavla Trefilová" w:date="2019-11-18T17:19:00Z"/>
                <w:b/>
              </w:rPr>
            </w:pPr>
            <w:moveTo w:id="3304" w:author="Pavla Trefilová" w:date="2019-11-18T17:19:00Z">
              <w:r w:rsidRPr="00522399">
                <w:rPr>
                  <w:b/>
                </w:rPr>
                <w:t>Zapojení garanta do výuky předmětu</w:t>
              </w:r>
            </w:moveTo>
          </w:p>
        </w:tc>
        <w:tc>
          <w:tcPr>
            <w:tcW w:w="6769" w:type="dxa"/>
            <w:gridSpan w:val="7"/>
            <w:tcBorders>
              <w:top w:val="nil"/>
            </w:tcBorders>
          </w:tcPr>
          <w:p w14:paraId="26324F00" w14:textId="7077715D" w:rsidR="006C1AC3" w:rsidRPr="00522399" w:rsidRDefault="006C1AC3" w:rsidP="006C1AC3">
            <w:pPr>
              <w:jc w:val="both"/>
              <w:rPr>
                <w:moveTo w:id="3305" w:author="Pavla Trefilová" w:date="2019-11-18T17:19:00Z"/>
              </w:rPr>
            </w:pPr>
            <w:moveTo w:id="3306" w:author="Pavla Trefilová" w:date="2019-11-18T17:19:00Z">
              <w:r w:rsidRPr="001D65F1">
                <w:t>Garant se podílí v rozsahu 100 %, stanovuje koncepci cvičení a dohlíží na jejich jednotné vedení.</w:t>
              </w:r>
            </w:moveTo>
          </w:p>
        </w:tc>
      </w:tr>
      <w:tr w:rsidR="006C1AC3" w14:paraId="2BD9C18D" w14:textId="77777777" w:rsidTr="00DC3820">
        <w:tc>
          <w:tcPr>
            <w:tcW w:w="3086" w:type="dxa"/>
            <w:shd w:val="clear" w:color="auto" w:fill="F7CAAC"/>
          </w:tcPr>
          <w:p w14:paraId="68DE316A" w14:textId="77777777" w:rsidR="006C1AC3" w:rsidRPr="00522399" w:rsidRDefault="006C1AC3" w:rsidP="006C1AC3">
            <w:pPr>
              <w:jc w:val="both"/>
              <w:rPr>
                <w:moveTo w:id="3307" w:author="Pavla Trefilová" w:date="2019-11-18T17:19:00Z"/>
                <w:b/>
              </w:rPr>
            </w:pPr>
            <w:moveTo w:id="3308" w:author="Pavla Trefilová" w:date="2019-11-18T17:19:00Z">
              <w:r w:rsidRPr="00522399">
                <w:rPr>
                  <w:b/>
                </w:rPr>
                <w:t>Vyučující</w:t>
              </w:r>
            </w:moveTo>
          </w:p>
        </w:tc>
        <w:tc>
          <w:tcPr>
            <w:tcW w:w="6769" w:type="dxa"/>
            <w:gridSpan w:val="7"/>
            <w:tcBorders>
              <w:bottom w:val="nil"/>
            </w:tcBorders>
          </w:tcPr>
          <w:p w14:paraId="2F1AA286" w14:textId="5463BCBC" w:rsidR="006C1AC3" w:rsidRPr="00522399" w:rsidRDefault="006C1AC3" w:rsidP="006C1AC3">
            <w:pPr>
              <w:jc w:val="both"/>
              <w:rPr>
                <w:moveTo w:id="3309" w:author="Pavla Trefilová" w:date="2019-11-18T17:19:00Z"/>
              </w:rPr>
            </w:pPr>
            <w:moveTo w:id="3310" w:author="Pavla Trefilová" w:date="2019-11-18T17:19:00Z">
              <w:r w:rsidRPr="00522399">
                <w:rPr>
                  <w:bCs/>
                </w:rPr>
                <w:t>PhDr. Jana Semotamová</w:t>
              </w:r>
              <w:r>
                <w:rPr>
                  <w:bCs/>
                </w:rPr>
                <w:t xml:space="preserve"> </w:t>
              </w:r>
              <w:r w:rsidRPr="008271D7">
                <w:t xml:space="preserve">– </w:t>
              </w:r>
              <w:r>
                <w:t>cvičení (100%)</w:t>
              </w:r>
            </w:moveTo>
          </w:p>
        </w:tc>
      </w:tr>
      <w:tr w:rsidR="007C5739" w14:paraId="3183B678" w14:textId="77777777" w:rsidTr="00DC3820">
        <w:trPr>
          <w:trHeight w:val="194"/>
        </w:trPr>
        <w:tc>
          <w:tcPr>
            <w:tcW w:w="9855" w:type="dxa"/>
            <w:gridSpan w:val="8"/>
            <w:tcBorders>
              <w:top w:val="nil"/>
            </w:tcBorders>
          </w:tcPr>
          <w:p w14:paraId="5BE31404" w14:textId="77777777" w:rsidR="007C5739" w:rsidRPr="00522399" w:rsidRDefault="007C5739" w:rsidP="007C5739">
            <w:pPr>
              <w:jc w:val="both"/>
              <w:rPr>
                <w:moveTo w:id="3311" w:author="Pavla Trefilová" w:date="2019-11-18T17:19:00Z"/>
              </w:rPr>
            </w:pPr>
          </w:p>
        </w:tc>
      </w:tr>
      <w:tr w:rsidR="007C5739" w14:paraId="277BF5D6" w14:textId="77777777" w:rsidTr="00DC3820">
        <w:tc>
          <w:tcPr>
            <w:tcW w:w="3086" w:type="dxa"/>
            <w:shd w:val="clear" w:color="auto" w:fill="F7CAAC"/>
          </w:tcPr>
          <w:p w14:paraId="24FBEB58" w14:textId="77777777" w:rsidR="007C5739" w:rsidRPr="00522399" w:rsidRDefault="007C5739" w:rsidP="007C5739">
            <w:pPr>
              <w:jc w:val="both"/>
              <w:rPr>
                <w:moveTo w:id="3312" w:author="Pavla Trefilová" w:date="2019-11-18T17:19:00Z"/>
                <w:b/>
              </w:rPr>
            </w:pPr>
            <w:moveTo w:id="3313" w:author="Pavla Trefilová" w:date="2019-11-18T17:19:00Z">
              <w:r w:rsidRPr="00522399">
                <w:rPr>
                  <w:b/>
                </w:rPr>
                <w:t>Stručná anotace předmětu</w:t>
              </w:r>
            </w:moveTo>
          </w:p>
        </w:tc>
        <w:tc>
          <w:tcPr>
            <w:tcW w:w="6769" w:type="dxa"/>
            <w:gridSpan w:val="7"/>
            <w:tcBorders>
              <w:bottom w:val="nil"/>
            </w:tcBorders>
          </w:tcPr>
          <w:p w14:paraId="6F8048F6" w14:textId="77777777" w:rsidR="007C5739" w:rsidRPr="00522399" w:rsidRDefault="007C5739" w:rsidP="007C5739">
            <w:pPr>
              <w:jc w:val="both"/>
              <w:rPr>
                <w:moveTo w:id="3314" w:author="Pavla Trefilová" w:date="2019-11-18T17:19:00Z"/>
              </w:rPr>
            </w:pPr>
          </w:p>
        </w:tc>
      </w:tr>
      <w:tr w:rsidR="007C5739" w14:paraId="7D412A0D" w14:textId="77777777" w:rsidTr="00DC3820">
        <w:trPr>
          <w:trHeight w:val="2420"/>
        </w:trPr>
        <w:tc>
          <w:tcPr>
            <w:tcW w:w="9855" w:type="dxa"/>
            <w:gridSpan w:val="8"/>
            <w:tcBorders>
              <w:top w:val="nil"/>
              <w:bottom w:val="single" w:sz="12" w:space="0" w:color="auto"/>
            </w:tcBorders>
          </w:tcPr>
          <w:p w14:paraId="5992DEF1" w14:textId="77777777" w:rsidR="007C5739" w:rsidRPr="00522399" w:rsidRDefault="007C5739" w:rsidP="007C5739">
            <w:pPr>
              <w:jc w:val="both"/>
              <w:rPr>
                <w:moveTo w:id="3315" w:author="Pavla Trefilová" w:date="2019-11-18T17:19:00Z"/>
              </w:rPr>
            </w:pPr>
            <w:moveTo w:id="3316" w:author="Pavla Trefilová" w:date="2019-11-18T17:19:00Z">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moveTo>
          </w:p>
          <w:p w14:paraId="727FB956" w14:textId="77777777" w:rsidR="007C5739" w:rsidRPr="00522399" w:rsidRDefault="007C5739" w:rsidP="007C5739">
            <w:pPr>
              <w:jc w:val="both"/>
              <w:rPr>
                <w:moveTo w:id="3317" w:author="Pavla Trefilová" w:date="2019-11-18T17:19:00Z"/>
              </w:rPr>
            </w:pPr>
            <w:moveTo w:id="3318" w:author="Pavla Trefilová" w:date="2019-11-18T17:19:00Z">
              <w:r w:rsidRPr="00522399">
                <w:t>V tomto předmětu se předpokládá znalost angličtiny na úrovni A2-B1 dle Společného evropského referenčního rámce pro jazyky.</w:t>
              </w:r>
            </w:moveTo>
          </w:p>
          <w:p w14:paraId="28F606C3" w14:textId="77777777" w:rsidR="007C5739" w:rsidRPr="00522399" w:rsidRDefault="007C5739" w:rsidP="007C5739">
            <w:pPr>
              <w:jc w:val="both"/>
              <w:rPr>
                <w:moveTo w:id="3319" w:author="Pavla Trefilová" w:date="2019-11-18T17:19:00Z"/>
              </w:rPr>
            </w:pPr>
            <w:moveTo w:id="3320" w:author="Pavla Trefilová" w:date="2019-11-18T17:19:00Z">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moveTo>
          </w:p>
          <w:p w14:paraId="016E3DB0" w14:textId="77777777" w:rsidR="007C5739" w:rsidRPr="00522399" w:rsidRDefault="007C5739" w:rsidP="007C5739">
            <w:pPr>
              <w:jc w:val="both"/>
              <w:rPr>
                <w:moveTo w:id="3321" w:author="Pavla Trefilová" w:date="2019-11-18T17:19:00Z"/>
              </w:rPr>
            </w:pPr>
            <w:moveTo w:id="3322" w:author="Pavla Trefilová" w:date="2019-11-18T17:19:00Z">
              <w:r w:rsidRPr="00522399">
                <w:t>Student prohloubil své znalosti anglické gramatiky na úrovni B1 až B2 a rozšířil si slovní zásobu ve vybraných tématech.</w:t>
              </w:r>
            </w:moveTo>
          </w:p>
        </w:tc>
      </w:tr>
      <w:tr w:rsidR="007C5739" w14:paraId="5CB903F2" w14:textId="77777777" w:rsidTr="00DC3820">
        <w:trPr>
          <w:trHeight w:val="265"/>
        </w:trPr>
        <w:tc>
          <w:tcPr>
            <w:tcW w:w="3653" w:type="dxa"/>
            <w:gridSpan w:val="2"/>
            <w:tcBorders>
              <w:top w:val="nil"/>
            </w:tcBorders>
            <w:shd w:val="clear" w:color="auto" w:fill="F7CAAC"/>
          </w:tcPr>
          <w:p w14:paraId="47F73FDE" w14:textId="77777777" w:rsidR="007C5739" w:rsidRPr="00522399" w:rsidRDefault="007C5739" w:rsidP="007C5739">
            <w:pPr>
              <w:jc w:val="both"/>
              <w:rPr>
                <w:moveTo w:id="3323" w:author="Pavla Trefilová" w:date="2019-11-18T17:19:00Z"/>
              </w:rPr>
            </w:pPr>
            <w:moveTo w:id="3324" w:author="Pavla Trefilová" w:date="2019-11-18T17:19:00Z">
              <w:r w:rsidRPr="00522399">
                <w:rPr>
                  <w:b/>
                </w:rPr>
                <w:t>Studijní literatura a studijní pomůcky</w:t>
              </w:r>
            </w:moveTo>
          </w:p>
        </w:tc>
        <w:tc>
          <w:tcPr>
            <w:tcW w:w="6202" w:type="dxa"/>
            <w:gridSpan w:val="6"/>
            <w:tcBorders>
              <w:top w:val="nil"/>
              <w:bottom w:val="nil"/>
            </w:tcBorders>
          </w:tcPr>
          <w:p w14:paraId="7359F280" w14:textId="77777777" w:rsidR="007C5739" w:rsidRPr="00522399" w:rsidRDefault="007C5739" w:rsidP="007C5739">
            <w:pPr>
              <w:jc w:val="both"/>
              <w:rPr>
                <w:moveTo w:id="3325" w:author="Pavla Trefilová" w:date="2019-11-18T17:19:00Z"/>
              </w:rPr>
            </w:pPr>
          </w:p>
        </w:tc>
      </w:tr>
      <w:tr w:rsidR="007C5739" w14:paraId="75C04B5D" w14:textId="77777777" w:rsidTr="00DC3820">
        <w:trPr>
          <w:trHeight w:val="2225"/>
        </w:trPr>
        <w:tc>
          <w:tcPr>
            <w:tcW w:w="9855" w:type="dxa"/>
            <w:gridSpan w:val="8"/>
            <w:tcBorders>
              <w:top w:val="nil"/>
            </w:tcBorders>
          </w:tcPr>
          <w:p w14:paraId="40D94709" w14:textId="77777777" w:rsidR="007C5739" w:rsidRPr="00522399" w:rsidRDefault="007C5739" w:rsidP="007C5739">
            <w:pPr>
              <w:pStyle w:val="Prosttext"/>
              <w:jc w:val="both"/>
              <w:rPr>
                <w:moveTo w:id="3326" w:author="Pavla Trefilová" w:date="2019-11-18T17:19:00Z"/>
                <w:rFonts w:ascii="Times New Roman" w:hAnsi="Times New Roman" w:cs="Times New Roman"/>
                <w:b/>
                <w:sz w:val="20"/>
                <w:szCs w:val="20"/>
              </w:rPr>
            </w:pPr>
            <w:moveTo w:id="3327" w:author="Pavla Trefilová" w:date="2019-11-18T17:19:00Z">
              <w:r w:rsidRPr="00522399">
                <w:rPr>
                  <w:rFonts w:ascii="Times New Roman" w:hAnsi="Times New Roman" w:cs="Times New Roman"/>
                  <w:b/>
                  <w:sz w:val="20"/>
                  <w:szCs w:val="20"/>
                </w:rPr>
                <w:t>Povinná literatura</w:t>
              </w:r>
            </w:moveTo>
          </w:p>
          <w:p w14:paraId="6A87023A" w14:textId="77777777" w:rsidR="007C5739" w:rsidRPr="00522399" w:rsidRDefault="007C5739" w:rsidP="007C5739">
            <w:pPr>
              <w:pStyle w:val="Prosttext"/>
              <w:jc w:val="both"/>
              <w:rPr>
                <w:moveTo w:id="3328" w:author="Pavla Trefilová" w:date="2019-11-18T17:19:00Z"/>
                <w:rFonts w:ascii="Times New Roman" w:hAnsi="Times New Roman" w:cs="Times New Roman"/>
                <w:sz w:val="20"/>
                <w:szCs w:val="20"/>
              </w:rPr>
            </w:pPr>
            <w:moveTo w:id="3329" w:author="Pavla Trefilová" w:date="2019-11-18T17:19:00Z">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moveTo>
          </w:p>
          <w:p w14:paraId="586D62BB" w14:textId="77777777" w:rsidR="007C5739" w:rsidRPr="00522399" w:rsidRDefault="007C5739" w:rsidP="007C5739">
            <w:pPr>
              <w:pStyle w:val="Prosttext"/>
              <w:jc w:val="both"/>
              <w:rPr>
                <w:moveTo w:id="3330" w:author="Pavla Trefilová" w:date="2019-11-18T17:19:00Z"/>
                <w:rFonts w:ascii="Times New Roman" w:hAnsi="Times New Roman" w:cs="Times New Roman"/>
                <w:sz w:val="20"/>
                <w:szCs w:val="20"/>
              </w:rPr>
            </w:pPr>
            <w:moveTo w:id="3331" w:author="Pavla Trefilová" w:date="2019-11-18T17:19:00Z">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moveTo>
          </w:p>
          <w:p w14:paraId="77717CD7" w14:textId="77777777" w:rsidR="007C5739" w:rsidRPr="00522399" w:rsidRDefault="007C5739" w:rsidP="007C5739">
            <w:pPr>
              <w:pStyle w:val="Prosttext"/>
              <w:jc w:val="both"/>
              <w:rPr>
                <w:moveTo w:id="3332" w:author="Pavla Trefilová" w:date="2019-11-18T17:19:00Z"/>
                <w:rFonts w:ascii="Times New Roman" w:hAnsi="Times New Roman" w:cs="Times New Roman"/>
                <w:b/>
                <w:sz w:val="20"/>
                <w:szCs w:val="20"/>
              </w:rPr>
            </w:pPr>
            <w:moveTo w:id="3333" w:author="Pavla Trefilová" w:date="2019-11-18T17:19:00Z">
              <w:r w:rsidRPr="00522399">
                <w:rPr>
                  <w:rFonts w:ascii="Times New Roman" w:hAnsi="Times New Roman" w:cs="Times New Roman"/>
                  <w:b/>
                  <w:sz w:val="20"/>
                  <w:szCs w:val="20"/>
                </w:rPr>
                <w:t>Doporučená literatura</w:t>
              </w:r>
            </w:moveTo>
          </w:p>
          <w:p w14:paraId="57CF4D4C" w14:textId="77777777" w:rsidR="007C5739" w:rsidRPr="00522399" w:rsidRDefault="007C5739" w:rsidP="007C5739">
            <w:pPr>
              <w:pStyle w:val="Prosttext"/>
              <w:jc w:val="both"/>
              <w:rPr>
                <w:moveTo w:id="3334" w:author="Pavla Trefilová" w:date="2019-11-18T17:19:00Z"/>
                <w:rFonts w:ascii="Times New Roman" w:hAnsi="Times New Roman" w:cs="Times New Roman"/>
                <w:sz w:val="20"/>
                <w:szCs w:val="20"/>
              </w:rPr>
            </w:pPr>
            <w:moveTo w:id="3335" w:author="Pavla Trefilová" w:date="2019-11-18T17:19:00Z">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moveTo>
          </w:p>
          <w:p w14:paraId="46D54CED" w14:textId="77777777" w:rsidR="007C5739" w:rsidRPr="00522399" w:rsidRDefault="007C5739" w:rsidP="007C5739">
            <w:pPr>
              <w:jc w:val="both"/>
              <w:rPr>
                <w:moveTo w:id="3336" w:author="Pavla Trefilová" w:date="2019-11-18T17:19:00Z"/>
              </w:rPr>
            </w:pPr>
            <w:moveTo w:id="3337" w:author="Pavla Trefilová" w:date="2019-11-18T17:19:00Z">
              <w:r w:rsidRPr="00522399">
                <w:t xml:space="preserve">MURPHY, R. </w:t>
              </w:r>
              <w:r w:rsidRPr="00522399">
                <w:rPr>
                  <w:i/>
                </w:rPr>
                <w:t xml:space="preserve">English Grammar in Use Intermediate. </w:t>
              </w:r>
              <w:r w:rsidRPr="00522399">
                <w:t>4th ed. Cambridge: Cambridge University Press, 2012, 380 s. ISBN 978-0-521-18906-4.</w:t>
              </w:r>
            </w:moveTo>
          </w:p>
          <w:p w14:paraId="7FF504A6" w14:textId="77777777" w:rsidR="007C5739" w:rsidRPr="00522399" w:rsidRDefault="007C5739" w:rsidP="007C5739">
            <w:pPr>
              <w:pStyle w:val="Prosttext"/>
              <w:jc w:val="both"/>
              <w:rPr>
                <w:moveTo w:id="3338" w:author="Pavla Trefilová" w:date="2019-11-18T17:19:00Z"/>
                <w:rFonts w:ascii="Times New Roman" w:hAnsi="Times New Roman" w:cs="Times New Roman"/>
                <w:sz w:val="20"/>
                <w:szCs w:val="20"/>
              </w:rPr>
            </w:pPr>
            <w:moveTo w:id="3339" w:author="Pavla Trefilová" w:date="2019-11-18T17:19:00Z">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moveTo>
          </w:p>
        </w:tc>
      </w:tr>
      <w:tr w:rsidR="007C5739" w14:paraId="51AD4A3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1820C0" w14:textId="77777777" w:rsidR="007C5739" w:rsidRPr="00522399" w:rsidRDefault="007C5739" w:rsidP="007C5739">
            <w:pPr>
              <w:jc w:val="center"/>
              <w:rPr>
                <w:moveTo w:id="3340" w:author="Pavla Trefilová" w:date="2019-11-18T17:19:00Z"/>
                <w:b/>
              </w:rPr>
            </w:pPr>
            <w:moveTo w:id="3341" w:author="Pavla Trefilová" w:date="2019-11-18T17:19:00Z">
              <w:r w:rsidRPr="00522399">
                <w:rPr>
                  <w:b/>
                </w:rPr>
                <w:t>Informace ke kombinované nebo distanční formě</w:t>
              </w:r>
            </w:moveTo>
          </w:p>
        </w:tc>
      </w:tr>
      <w:tr w:rsidR="007C5739" w14:paraId="1A3ECE71" w14:textId="77777777" w:rsidTr="00DC3820">
        <w:tc>
          <w:tcPr>
            <w:tcW w:w="4787" w:type="dxa"/>
            <w:gridSpan w:val="3"/>
            <w:tcBorders>
              <w:top w:val="single" w:sz="2" w:space="0" w:color="auto"/>
            </w:tcBorders>
            <w:shd w:val="clear" w:color="auto" w:fill="F7CAAC"/>
          </w:tcPr>
          <w:p w14:paraId="0005833E" w14:textId="77777777" w:rsidR="007C5739" w:rsidRPr="00522399" w:rsidRDefault="007C5739" w:rsidP="007C5739">
            <w:pPr>
              <w:jc w:val="both"/>
              <w:rPr>
                <w:moveTo w:id="3342" w:author="Pavla Trefilová" w:date="2019-11-18T17:19:00Z"/>
              </w:rPr>
            </w:pPr>
            <w:moveTo w:id="3343" w:author="Pavla Trefilová" w:date="2019-11-18T17:19:00Z">
              <w:r w:rsidRPr="00522399">
                <w:rPr>
                  <w:b/>
                </w:rPr>
                <w:t>Rozsah konzultací (soustředění)</w:t>
              </w:r>
            </w:moveTo>
          </w:p>
        </w:tc>
        <w:tc>
          <w:tcPr>
            <w:tcW w:w="889" w:type="dxa"/>
            <w:tcBorders>
              <w:top w:val="single" w:sz="2" w:space="0" w:color="auto"/>
            </w:tcBorders>
          </w:tcPr>
          <w:p w14:paraId="6E8891C6" w14:textId="77777777" w:rsidR="007C5739" w:rsidRPr="00522399" w:rsidRDefault="007C5739" w:rsidP="007C5739">
            <w:pPr>
              <w:jc w:val="both"/>
              <w:rPr>
                <w:moveTo w:id="3344" w:author="Pavla Trefilová" w:date="2019-11-18T17:19:00Z"/>
              </w:rPr>
            </w:pPr>
          </w:p>
        </w:tc>
        <w:tc>
          <w:tcPr>
            <w:tcW w:w="4179" w:type="dxa"/>
            <w:gridSpan w:val="4"/>
            <w:tcBorders>
              <w:top w:val="single" w:sz="2" w:space="0" w:color="auto"/>
            </w:tcBorders>
            <w:shd w:val="clear" w:color="auto" w:fill="F7CAAC"/>
          </w:tcPr>
          <w:p w14:paraId="084D583D" w14:textId="77777777" w:rsidR="007C5739" w:rsidRPr="00522399" w:rsidRDefault="007C5739" w:rsidP="007C5739">
            <w:pPr>
              <w:jc w:val="both"/>
              <w:rPr>
                <w:moveTo w:id="3345" w:author="Pavla Trefilová" w:date="2019-11-18T17:19:00Z"/>
                <w:b/>
              </w:rPr>
            </w:pPr>
            <w:moveTo w:id="3346" w:author="Pavla Trefilová" w:date="2019-11-18T17:19:00Z">
              <w:r w:rsidRPr="00522399">
                <w:rPr>
                  <w:b/>
                </w:rPr>
                <w:t xml:space="preserve">hodin </w:t>
              </w:r>
            </w:moveTo>
          </w:p>
        </w:tc>
      </w:tr>
      <w:tr w:rsidR="007C5739" w14:paraId="05A74C9C" w14:textId="77777777" w:rsidTr="00DC3820">
        <w:tc>
          <w:tcPr>
            <w:tcW w:w="9855" w:type="dxa"/>
            <w:gridSpan w:val="8"/>
            <w:shd w:val="clear" w:color="auto" w:fill="F7CAAC"/>
          </w:tcPr>
          <w:p w14:paraId="768273F4" w14:textId="77777777" w:rsidR="007C5739" w:rsidRPr="00522399" w:rsidRDefault="007C5739" w:rsidP="007C5739">
            <w:pPr>
              <w:jc w:val="both"/>
              <w:rPr>
                <w:moveTo w:id="3347" w:author="Pavla Trefilová" w:date="2019-11-18T17:19:00Z"/>
                <w:b/>
              </w:rPr>
            </w:pPr>
            <w:moveTo w:id="3348" w:author="Pavla Trefilová" w:date="2019-11-18T17:19:00Z">
              <w:r w:rsidRPr="00522399">
                <w:rPr>
                  <w:b/>
                </w:rPr>
                <w:t>Informace o způsobu kontaktu s vyučujícím</w:t>
              </w:r>
            </w:moveTo>
          </w:p>
        </w:tc>
      </w:tr>
      <w:tr w:rsidR="007C5739" w14:paraId="76FBD1BC" w14:textId="77777777" w:rsidTr="00522399">
        <w:trPr>
          <w:trHeight w:val="566"/>
        </w:trPr>
        <w:tc>
          <w:tcPr>
            <w:tcW w:w="9855" w:type="dxa"/>
            <w:gridSpan w:val="8"/>
          </w:tcPr>
          <w:p w14:paraId="7E329E9C" w14:textId="77777777" w:rsidR="007C5739" w:rsidRPr="00522399" w:rsidRDefault="007C5739" w:rsidP="007C5739">
            <w:pPr>
              <w:jc w:val="both"/>
              <w:rPr>
                <w:moveTo w:id="3349" w:author="Pavla Trefilová" w:date="2019-11-18T17:19:00Z"/>
              </w:rPr>
            </w:pPr>
            <w:moveTo w:id="3350" w:author="Pavla Trefilová" w:date="2019-11-18T17:19:00Z">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tbl>
    <w:p w14:paraId="35AA1E4C" w14:textId="52351E04" w:rsidR="0035340F" w:rsidRDefault="0035340F">
      <w:pPr>
        <w:rPr>
          <w:moveTo w:id="3351" w:author="Pavla Trefilová" w:date="2019-11-18T17:19:00Z"/>
        </w:rPr>
      </w:pPr>
    </w:p>
    <w:p w14:paraId="5ACD5E63" w14:textId="77777777" w:rsidR="0035340F" w:rsidRDefault="0035340F">
      <w:pPr>
        <w:rPr>
          <w:moveTo w:id="3352" w:author="Pavla Trefilová" w:date="2019-11-18T17:19:00Z"/>
        </w:rPr>
      </w:pPr>
      <w:moveTo w:id="3353" w:author="Pavla Trefilová" w:date="2019-11-18T17:19:00Z">
        <w:r>
          <w:br w:type="page"/>
        </w:r>
      </w:moveTo>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686C3DE" w14:textId="77777777" w:rsidTr="0035340F">
        <w:tc>
          <w:tcPr>
            <w:tcW w:w="9855" w:type="dxa"/>
            <w:gridSpan w:val="8"/>
            <w:tcBorders>
              <w:bottom w:val="double" w:sz="4" w:space="0" w:color="auto"/>
            </w:tcBorders>
            <w:shd w:val="clear" w:color="auto" w:fill="BDD6EE"/>
          </w:tcPr>
          <w:p w14:paraId="73EE42D4" w14:textId="77777777" w:rsidR="0035340F" w:rsidRDefault="0035340F" w:rsidP="0035340F">
            <w:pPr>
              <w:jc w:val="both"/>
              <w:rPr>
                <w:moveTo w:id="3354" w:author="Pavla Trefilová" w:date="2019-11-18T17:19:00Z"/>
                <w:b/>
                <w:sz w:val="28"/>
              </w:rPr>
            </w:pPr>
            <w:moveTo w:id="3355" w:author="Pavla Trefilová" w:date="2019-11-18T17:19:00Z">
              <w:r>
                <w:lastRenderedPageBreak/>
                <w:br w:type="page"/>
              </w:r>
              <w:r>
                <w:rPr>
                  <w:b/>
                  <w:sz w:val="28"/>
                </w:rPr>
                <w:t>B-III – Charakteristika studijního předmětu</w:t>
              </w:r>
            </w:moveTo>
          </w:p>
        </w:tc>
      </w:tr>
      <w:moveToRangeEnd w:id="3267"/>
      <w:tr w:rsidR="0035340F" w:rsidRPr="00607669" w14:paraId="021C8E29" w14:textId="77777777" w:rsidTr="0035340F">
        <w:tc>
          <w:tcPr>
            <w:tcW w:w="3086" w:type="dxa"/>
            <w:tcBorders>
              <w:top w:val="double" w:sz="4" w:space="0" w:color="auto"/>
            </w:tcBorders>
            <w:shd w:val="clear" w:color="auto" w:fill="F7CAAC"/>
          </w:tcPr>
          <w:p w14:paraId="4B14D112"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78A58CEE" w14:textId="77777777" w:rsidR="0035340F" w:rsidRPr="00607669" w:rsidRDefault="0035340F" w:rsidP="0035340F">
            <w:pPr>
              <w:jc w:val="both"/>
            </w:pPr>
            <w:r w:rsidRPr="008D29E0">
              <w:rPr>
                <w:color w:val="000000"/>
                <w:shd w:val="clear" w:color="auto" w:fill="FFFFFF"/>
              </w:rPr>
              <w:t>French</w:t>
            </w:r>
            <w:r w:rsidRPr="008D29E0">
              <w:t xml:space="preserve"> 1</w:t>
            </w:r>
          </w:p>
        </w:tc>
      </w:tr>
      <w:tr w:rsidR="0035340F" w:rsidRPr="00607669" w14:paraId="03396ED7" w14:textId="77777777" w:rsidTr="0035340F">
        <w:trPr>
          <w:trHeight w:val="249"/>
        </w:trPr>
        <w:tc>
          <w:tcPr>
            <w:tcW w:w="3086" w:type="dxa"/>
            <w:shd w:val="clear" w:color="auto" w:fill="F7CAAC"/>
          </w:tcPr>
          <w:p w14:paraId="1C866C93" w14:textId="77777777" w:rsidR="0035340F" w:rsidRPr="00607669" w:rsidRDefault="0035340F" w:rsidP="0035340F">
            <w:pPr>
              <w:jc w:val="both"/>
              <w:rPr>
                <w:b/>
              </w:rPr>
            </w:pPr>
            <w:r w:rsidRPr="00607669">
              <w:rPr>
                <w:b/>
              </w:rPr>
              <w:t>Typ předmětu</w:t>
            </w:r>
          </w:p>
        </w:tc>
        <w:tc>
          <w:tcPr>
            <w:tcW w:w="3406" w:type="dxa"/>
            <w:gridSpan w:val="4"/>
          </w:tcPr>
          <w:p w14:paraId="6C00074A" w14:textId="77777777" w:rsidR="0035340F" w:rsidRPr="00607669" w:rsidRDefault="0035340F" w:rsidP="0035340F">
            <w:pPr>
              <w:jc w:val="both"/>
            </w:pPr>
            <w:r w:rsidRPr="00607669">
              <w:t>povinný „P“</w:t>
            </w:r>
          </w:p>
        </w:tc>
        <w:tc>
          <w:tcPr>
            <w:tcW w:w="2695" w:type="dxa"/>
            <w:gridSpan w:val="2"/>
            <w:shd w:val="clear" w:color="auto" w:fill="F7CAAC"/>
          </w:tcPr>
          <w:p w14:paraId="58248217" w14:textId="77777777" w:rsidR="0035340F" w:rsidRPr="00607669" w:rsidRDefault="0035340F" w:rsidP="0035340F">
            <w:pPr>
              <w:jc w:val="both"/>
            </w:pPr>
            <w:r w:rsidRPr="00607669">
              <w:rPr>
                <w:b/>
              </w:rPr>
              <w:t>doporučený ročník / semestr</w:t>
            </w:r>
          </w:p>
        </w:tc>
        <w:tc>
          <w:tcPr>
            <w:tcW w:w="668" w:type="dxa"/>
          </w:tcPr>
          <w:p w14:paraId="0B9F8EE4" w14:textId="77777777" w:rsidR="0035340F" w:rsidRPr="00607669" w:rsidRDefault="0035340F" w:rsidP="0035340F">
            <w:pPr>
              <w:jc w:val="both"/>
            </w:pPr>
            <w:r w:rsidRPr="00607669">
              <w:t>Z</w:t>
            </w:r>
          </w:p>
        </w:tc>
      </w:tr>
      <w:tr w:rsidR="0035340F" w:rsidRPr="00607669" w14:paraId="08F4CF2A" w14:textId="77777777" w:rsidTr="0035340F">
        <w:tc>
          <w:tcPr>
            <w:tcW w:w="3086" w:type="dxa"/>
            <w:shd w:val="clear" w:color="auto" w:fill="F7CAAC"/>
          </w:tcPr>
          <w:p w14:paraId="4D5DCF73" w14:textId="77777777" w:rsidR="0035340F" w:rsidRPr="00607669" w:rsidRDefault="0035340F" w:rsidP="0035340F">
            <w:pPr>
              <w:jc w:val="both"/>
              <w:rPr>
                <w:b/>
              </w:rPr>
            </w:pPr>
            <w:r w:rsidRPr="00607669">
              <w:rPr>
                <w:b/>
              </w:rPr>
              <w:t>Rozsah studijního předmětu</w:t>
            </w:r>
          </w:p>
        </w:tc>
        <w:tc>
          <w:tcPr>
            <w:tcW w:w="1701" w:type="dxa"/>
            <w:gridSpan w:val="2"/>
          </w:tcPr>
          <w:p w14:paraId="22EC421A" w14:textId="77777777" w:rsidR="0035340F" w:rsidRPr="00607669" w:rsidRDefault="0035340F" w:rsidP="0035340F">
            <w:pPr>
              <w:jc w:val="both"/>
            </w:pPr>
            <w:r w:rsidRPr="00607669">
              <w:t>26s</w:t>
            </w:r>
          </w:p>
        </w:tc>
        <w:tc>
          <w:tcPr>
            <w:tcW w:w="889" w:type="dxa"/>
            <w:shd w:val="clear" w:color="auto" w:fill="F7CAAC"/>
          </w:tcPr>
          <w:p w14:paraId="5CB0A953" w14:textId="77777777" w:rsidR="0035340F" w:rsidRPr="00607669" w:rsidRDefault="0035340F" w:rsidP="0035340F">
            <w:pPr>
              <w:jc w:val="both"/>
              <w:rPr>
                <w:b/>
              </w:rPr>
            </w:pPr>
            <w:r w:rsidRPr="00607669">
              <w:rPr>
                <w:b/>
              </w:rPr>
              <w:t xml:space="preserve">hod. </w:t>
            </w:r>
          </w:p>
        </w:tc>
        <w:tc>
          <w:tcPr>
            <w:tcW w:w="816" w:type="dxa"/>
          </w:tcPr>
          <w:p w14:paraId="005CB2BE" w14:textId="77777777" w:rsidR="0035340F" w:rsidRPr="00607669" w:rsidRDefault="0035340F" w:rsidP="0035340F">
            <w:pPr>
              <w:jc w:val="both"/>
            </w:pPr>
            <w:r w:rsidRPr="00607669">
              <w:t>26</w:t>
            </w:r>
          </w:p>
        </w:tc>
        <w:tc>
          <w:tcPr>
            <w:tcW w:w="2156" w:type="dxa"/>
            <w:shd w:val="clear" w:color="auto" w:fill="F7CAAC"/>
          </w:tcPr>
          <w:p w14:paraId="7F41D17A" w14:textId="77777777" w:rsidR="0035340F" w:rsidRPr="00607669" w:rsidRDefault="0035340F" w:rsidP="0035340F">
            <w:pPr>
              <w:jc w:val="both"/>
              <w:rPr>
                <w:b/>
              </w:rPr>
            </w:pPr>
            <w:r w:rsidRPr="00607669">
              <w:rPr>
                <w:b/>
              </w:rPr>
              <w:t>kreditů</w:t>
            </w:r>
          </w:p>
        </w:tc>
        <w:tc>
          <w:tcPr>
            <w:tcW w:w="1207" w:type="dxa"/>
            <w:gridSpan w:val="2"/>
          </w:tcPr>
          <w:p w14:paraId="1B0E26D7" w14:textId="77777777" w:rsidR="0035340F" w:rsidRPr="00607669" w:rsidRDefault="0035340F" w:rsidP="0035340F">
            <w:pPr>
              <w:jc w:val="both"/>
            </w:pPr>
            <w:r w:rsidRPr="00607669">
              <w:t>3</w:t>
            </w:r>
          </w:p>
        </w:tc>
      </w:tr>
      <w:tr w:rsidR="0035340F" w:rsidRPr="00607669" w14:paraId="5B9A7DE8" w14:textId="77777777" w:rsidTr="0035340F">
        <w:tc>
          <w:tcPr>
            <w:tcW w:w="3086" w:type="dxa"/>
            <w:shd w:val="clear" w:color="auto" w:fill="F7CAAC"/>
          </w:tcPr>
          <w:p w14:paraId="32BC358E" w14:textId="77777777" w:rsidR="0035340F" w:rsidRPr="00607669" w:rsidRDefault="0035340F" w:rsidP="0035340F">
            <w:pPr>
              <w:jc w:val="both"/>
              <w:rPr>
                <w:b/>
              </w:rPr>
            </w:pPr>
            <w:r w:rsidRPr="00607669">
              <w:rPr>
                <w:b/>
              </w:rPr>
              <w:t>Prerekvizity, korekvizity, ekvivalence</w:t>
            </w:r>
          </w:p>
        </w:tc>
        <w:tc>
          <w:tcPr>
            <w:tcW w:w="6769" w:type="dxa"/>
            <w:gridSpan w:val="7"/>
          </w:tcPr>
          <w:p w14:paraId="795F645F" w14:textId="77777777" w:rsidR="0035340F" w:rsidRPr="00607669" w:rsidRDefault="0035340F" w:rsidP="0035340F">
            <w:pPr>
              <w:jc w:val="both"/>
            </w:pPr>
          </w:p>
        </w:tc>
      </w:tr>
      <w:tr w:rsidR="0035340F" w:rsidRPr="00607669" w14:paraId="04D8B8E9" w14:textId="77777777" w:rsidTr="0035340F">
        <w:tc>
          <w:tcPr>
            <w:tcW w:w="3086" w:type="dxa"/>
            <w:shd w:val="clear" w:color="auto" w:fill="F7CAAC"/>
          </w:tcPr>
          <w:p w14:paraId="50DD0E9D" w14:textId="77777777" w:rsidR="0035340F" w:rsidRPr="00607669" w:rsidRDefault="0035340F" w:rsidP="0035340F">
            <w:pPr>
              <w:jc w:val="both"/>
              <w:rPr>
                <w:b/>
              </w:rPr>
            </w:pPr>
            <w:r w:rsidRPr="00607669">
              <w:rPr>
                <w:b/>
              </w:rPr>
              <w:t>Způsob ověření studijních výsledků</w:t>
            </w:r>
          </w:p>
        </w:tc>
        <w:tc>
          <w:tcPr>
            <w:tcW w:w="3406" w:type="dxa"/>
            <w:gridSpan w:val="4"/>
          </w:tcPr>
          <w:p w14:paraId="4B867500" w14:textId="77777777" w:rsidR="0035340F" w:rsidRPr="00607669" w:rsidRDefault="0035340F" w:rsidP="0035340F">
            <w:pPr>
              <w:jc w:val="both"/>
            </w:pPr>
            <w:r w:rsidRPr="00607669">
              <w:t>zápočet</w:t>
            </w:r>
          </w:p>
        </w:tc>
        <w:tc>
          <w:tcPr>
            <w:tcW w:w="2156" w:type="dxa"/>
            <w:shd w:val="clear" w:color="auto" w:fill="F7CAAC"/>
          </w:tcPr>
          <w:p w14:paraId="00436449" w14:textId="77777777" w:rsidR="0035340F" w:rsidRPr="00607669" w:rsidRDefault="0035340F" w:rsidP="0035340F">
            <w:pPr>
              <w:jc w:val="both"/>
              <w:rPr>
                <w:b/>
              </w:rPr>
            </w:pPr>
            <w:r w:rsidRPr="00607669">
              <w:rPr>
                <w:b/>
              </w:rPr>
              <w:t>Forma výuky</w:t>
            </w:r>
          </w:p>
        </w:tc>
        <w:tc>
          <w:tcPr>
            <w:tcW w:w="1207" w:type="dxa"/>
            <w:gridSpan w:val="2"/>
          </w:tcPr>
          <w:p w14:paraId="346AEB7C" w14:textId="77777777" w:rsidR="0035340F" w:rsidRPr="00607669" w:rsidRDefault="0035340F" w:rsidP="0035340F">
            <w:pPr>
              <w:jc w:val="both"/>
            </w:pPr>
            <w:r w:rsidRPr="00607669">
              <w:t>seminář</w:t>
            </w:r>
          </w:p>
        </w:tc>
      </w:tr>
      <w:tr w:rsidR="0035340F" w:rsidRPr="00607669" w14:paraId="7F5B51A2" w14:textId="77777777" w:rsidTr="0035340F">
        <w:tc>
          <w:tcPr>
            <w:tcW w:w="3086" w:type="dxa"/>
            <w:shd w:val="clear" w:color="auto" w:fill="F7CAAC"/>
          </w:tcPr>
          <w:p w14:paraId="093A81BD"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248FE0E4" w14:textId="77777777" w:rsidR="0035340F" w:rsidRDefault="0035340F" w:rsidP="0035340F">
            <w:pPr>
              <w:jc w:val="both"/>
            </w:pPr>
            <w:r w:rsidRPr="00607669">
              <w:t>Způsob zakončení předmětu – zápočet</w:t>
            </w:r>
          </w:p>
          <w:p w14:paraId="3EB34B44" w14:textId="77777777" w:rsidR="0035340F" w:rsidRPr="00607669" w:rsidRDefault="0035340F" w:rsidP="0035340F">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35340F" w:rsidRPr="004E1CB1" w14:paraId="5536965A" w14:textId="77777777" w:rsidTr="0035340F">
        <w:trPr>
          <w:trHeight w:val="154"/>
        </w:trPr>
        <w:tc>
          <w:tcPr>
            <w:tcW w:w="9855" w:type="dxa"/>
            <w:gridSpan w:val="8"/>
            <w:tcBorders>
              <w:top w:val="nil"/>
            </w:tcBorders>
          </w:tcPr>
          <w:p w14:paraId="6D579D33" w14:textId="77777777" w:rsidR="0035340F" w:rsidRPr="004E1CB1" w:rsidRDefault="0035340F" w:rsidP="0035340F">
            <w:pPr>
              <w:jc w:val="both"/>
              <w:rPr>
                <w:sz w:val="16"/>
              </w:rPr>
            </w:pPr>
          </w:p>
        </w:tc>
      </w:tr>
      <w:tr w:rsidR="0035340F" w:rsidRPr="00607669" w14:paraId="165E62E2" w14:textId="77777777" w:rsidTr="0035340F">
        <w:trPr>
          <w:trHeight w:val="197"/>
        </w:trPr>
        <w:tc>
          <w:tcPr>
            <w:tcW w:w="3086" w:type="dxa"/>
            <w:tcBorders>
              <w:top w:val="nil"/>
            </w:tcBorders>
            <w:shd w:val="clear" w:color="auto" w:fill="F7CAAC"/>
          </w:tcPr>
          <w:p w14:paraId="2A32D908"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7BBCD5AE" w14:textId="77777777" w:rsidR="0035340F" w:rsidRPr="00607669" w:rsidRDefault="0035340F" w:rsidP="0035340F">
            <w:pPr>
              <w:shd w:val="clear" w:color="auto" w:fill="FFFFFF"/>
              <w:spacing w:after="100" w:afterAutospacing="1"/>
              <w:outlineLvl w:val="3"/>
              <w:rPr>
                <w:bCs/>
                <w:color w:val="222222"/>
              </w:rPr>
            </w:pPr>
            <w:r w:rsidRPr="00607669">
              <w:rPr>
                <w:bCs/>
              </w:rPr>
              <w:t>Mgr. Magda Zálešáková</w:t>
            </w:r>
          </w:p>
        </w:tc>
      </w:tr>
      <w:tr w:rsidR="0035340F" w:rsidRPr="001D65F1" w14:paraId="66DB6C1D" w14:textId="77777777" w:rsidTr="0035340F">
        <w:trPr>
          <w:trHeight w:val="243"/>
        </w:trPr>
        <w:tc>
          <w:tcPr>
            <w:tcW w:w="3086" w:type="dxa"/>
            <w:tcBorders>
              <w:top w:val="nil"/>
            </w:tcBorders>
            <w:shd w:val="clear" w:color="auto" w:fill="F7CAAC"/>
          </w:tcPr>
          <w:p w14:paraId="3E043684"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42AC4B8E"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rsidRPr="00607669" w14:paraId="5423255C" w14:textId="77777777" w:rsidTr="0035340F">
        <w:tc>
          <w:tcPr>
            <w:tcW w:w="3086" w:type="dxa"/>
            <w:shd w:val="clear" w:color="auto" w:fill="F7CAAC"/>
          </w:tcPr>
          <w:p w14:paraId="0ACF7319"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537F4266" w14:textId="77777777" w:rsidR="0035340F" w:rsidRPr="00607669" w:rsidRDefault="0035340F" w:rsidP="0035340F">
            <w:pPr>
              <w:jc w:val="both"/>
            </w:pPr>
            <w:r w:rsidRPr="00607669">
              <w:rPr>
                <w:bCs/>
              </w:rPr>
              <w:t>Mgr. Magda Zálešáková</w:t>
            </w:r>
            <w:r>
              <w:rPr>
                <w:bCs/>
              </w:rPr>
              <w:t xml:space="preserve"> </w:t>
            </w:r>
            <w:r w:rsidRPr="008271D7">
              <w:t xml:space="preserve">– </w:t>
            </w:r>
            <w:r>
              <w:t>semináře (100%)</w:t>
            </w:r>
          </w:p>
        </w:tc>
      </w:tr>
      <w:tr w:rsidR="0035340F" w:rsidRPr="004E1CB1" w14:paraId="06AB0B53" w14:textId="77777777" w:rsidTr="0035340F">
        <w:trPr>
          <w:trHeight w:val="70"/>
        </w:trPr>
        <w:tc>
          <w:tcPr>
            <w:tcW w:w="9855" w:type="dxa"/>
            <w:gridSpan w:val="8"/>
            <w:tcBorders>
              <w:top w:val="nil"/>
            </w:tcBorders>
          </w:tcPr>
          <w:p w14:paraId="635D203F" w14:textId="77777777" w:rsidR="0035340F" w:rsidRPr="004E1CB1" w:rsidRDefault="0035340F" w:rsidP="0035340F">
            <w:pPr>
              <w:jc w:val="both"/>
              <w:rPr>
                <w:sz w:val="16"/>
              </w:rPr>
            </w:pPr>
          </w:p>
        </w:tc>
      </w:tr>
      <w:tr w:rsidR="0035340F" w:rsidRPr="00607669" w14:paraId="48DF6970" w14:textId="77777777" w:rsidTr="0035340F">
        <w:tc>
          <w:tcPr>
            <w:tcW w:w="3086" w:type="dxa"/>
            <w:shd w:val="clear" w:color="auto" w:fill="F7CAAC"/>
          </w:tcPr>
          <w:p w14:paraId="6ADE1AFC"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65BE1959" w14:textId="77777777" w:rsidR="0035340F" w:rsidRPr="00607669" w:rsidRDefault="0035340F" w:rsidP="0035340F">
            <w:pPr>
              <w:jc w:val="both"/>
            </w:pPr>
          </w:p>
        </w:tc>
      </w:tr>
      <w:tr w:rsidR="0035340F" w:rsidRPr="00607669" w14:paraId="4070F53C" w14:textId="77777777" w:rsidTr="0035340F">
        <w:trPr>
          <w:trHeight w:val="4044"/>
        </w:trPr>
        <w:tc>
          <w:tcPr>
            <w:tcW w:w="9855" w:type="dxa"/>
            <w:gridSpan w:val="8"/>
            <w:tcBorders>
              <w:top w:val="nil"/>
              <w:bottom w:val="single" w:sz="12" w:space="0" w:color="auto"/>
            </w:tcBorders>
          </w:tcPr>
          <w:p w14:paraId="3DDCBC10" w14:textId="77777777" w:rsidR="0035340F" w:rsidRPr="00607669" w:rsidRDefault="0035340F" w:rsidP="0035340F">
            <w:r w:rsidRPr="00607669">
              <w:t xml:space="preserve">Cílem kurzu je porozumět základním pravidlům francouzské výslovnosti. Student by měl dosáhnout takové úrovně jazyka, která mu umožní porozumět jednoduchým textům a poslechovým cvičením. </w:t>
            </w:r>
          </w:p>
          <w:p w14:paraId="58278B80" w14:textId="77777777" w:rsidR="0035340F" w:rsidRPr="00607669" w:rsidRDefault="0035340F" w:rsidP="0035340F">
            <w:pPr>
              <w:jc w:val="both"/>
            </w:pPr>
            <w:r>
              <w:t>Obsah</w:t>
            </w:r>
          </w:p>
          <w:p w14:paraId="001F979A"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Člen určitý a neurčitý</w:t>
            </w:r>
          </w:p>
          <w:p w14:paraId="5707AA36"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w:t>
            </w:r>
            <w:r>
              <w:rPr>
                <w:rFonts w:ascii="Times New Roman" w:hAnsi="Times New Roman"/>
                <w:sz w:val="20"/>
                <w:szCs w:val="20"/>
              </w:rPr>
              <w:t xml:space="preserve"> - rod a číslo podstatných jmen</w:t>
            </w:r>
          </w:p>
          <w:p w14:paraId="5C19CD75"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Skloňování podstatných jmen</w:t>
            </w:r>
          </w:p>
          <w:p w14:paraId="64EBE2AF"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Přídavné </w:t>
            </w:r>
            <w:r>
              <w:rPr>
                <w:rFonts w:ascii="Times New Roman" w:hAnsi="Times New Roman"/>
                <w:sz w:val="20"/>
                <w:szCs w:val="20"/>
              </w:rPr>
              <w:t>jméno - číslo u přídavných jmen</w:t>
            </w:r>
          </w:p>
          <w:p w14:paraId="486443F7"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Číslovky základní</w:t>
            </w:r>
          </w:p>
          <w:p w14:paraId="49904641"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Z</w:t>
            </w:r>
            <w:r>
              <w:rPr>
                <w:rFonts w:ascii="Times New Roman" w:hAnsi="Times New Roman"/>
                <w:sz w:val="20"/>
                <w:szCs w:val="20"/>
              </w:rPr>
              <w:t>ájmena osobní nesamostatná</w:t>
            </w:r>
          </w:p>
          <w:p w14:paraId="3EE3F831"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Sloveso - slovesa I. třídy</w:t>
            </w:r>
          </w:p>
          <w:p w14:paraId="4AB53BB4"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Vybraná nepravidelná slovesa</w:t>
            </w:r>
          </w:p>
          <w:p w14:paraId="25C0424E"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Zápor ve francouzštině</w:t>
            </w:r>
          </w:p>
          <w:p w14:paraId="5BBC82FA"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Otázka ve francouzštině</w:t>
            </w:r>
          </w:p>
          <w:p w14:paraId="69F98616"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Základní </w:t>
            </w:r>
            <w:r>
              <w:rPr>
                <w:rFonts w:ascii="Times New Roman" w:hAnsi="Times New Roman"/>
                <w:sz w:val="20"/>
                <w:szCs w:val="20"/>
              </w:rPr>
              <w:t>pravidla francouzské výslovnosti</w:t>
            </w:r>
          </w:p>
          <w:p w14:paraId="2499EEF5" w14:textId="77777777" w:rsidR="0035340F" w:rsidRPr="00607669" w:rsidRDefault="0035340F" w:rsidP="0035340F">
            <w:pPr>
              <w:jc w:val="both"/>
            </w:pPr>
            <w:r w:rsidRPr="00764CE3">
              <w:t>Výstupní kompetence</w:t>
            </w:r>
            <w:r>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35340F" w:rsidRPr="00607669" w14:paraId="22B57E2C" w14:textId="77777777" w:rsidTr="0035340F">
        <w:trPr>
          <w:trHeight w:val="265"/>
        </w:trPr>
        <w:tc>
          <w:tcPr>
            <w:tcW w:w="3653" w:type="dxa"/>
            <w:gridSpan w:val="2"/>
            <w:tcBorders>
              <w:top w:val="nil"/>
            </w:tcBorders>
            <w:shd w:val="clear" w:color="auto" w:fill="F7CAAC"/>
          </w:tcPr>
          <w:p w14:paraId="487CDC88"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79253029" w14:textId="77777777" w:rsidR="0035340F" w:rsidRPr="00607669" w:rsidRDefault="0035340F" w:rsidP="0035340F">
            <w:pPr>
              <w:jc w:val="both"/>
            </w:pPr>
          </w:p>
        </w:tc>
      </w:tr>
      <w:tr w:rsidR="0035340F" w:rsidRPr="001D65F1" w14:paraId="0558374D" w14:textId="77777777" w:rsidTr="0035340F">
        <w:trPr>
          <w:trHeight w:val="1497"/>
        </w:trPr>
        <w:tc>
          <w:tcPr>
            <w:tcW w:w="9855" w:type="dxa"/>
            <w:gridSpan w:val="8"/>
            <w:tcBorders>
              <w:top w:val="nil"/>
            </w:tcBorders>
          </w:tcPr>
          <w:p w14:paraId="27B61968" w14:textId="77777777" w:rsidR="0035340F" w:rsidRPr="00607669" w:rsidRDefault="0035340F" w:rsidP="0035340F">
            <w:pPr>
              <w:jc w:val="both"/>
              <w:rPr>
                <w:b/>
              </w:rPr>
            </w:pPr>
            <w:r w:rsidRPr="00607669">
              <w:rPr>
                <w:b/>
              </w:rPr>
              <w:t>Povinná literatura</w:t>
            </w:r>
          </w:p>
          <w:p w14:paraId="0FF95FD5" w14:textId="77777777" w:rsidR="0035340F" w:rsidRPr="00607669" w:rsidRDefault="0035340F" w:rsidP="0035340F">
            <w:pPr>
              <w:jc w:val="both"/>
            </w:pPr>
            <w:r w:rsidRPr="00607669">
              <w:t xml:space="preserve">GIRARDET, J. </w:t>
            </w:r>
            <w:r w:rsidRPr="00607669">
              <w:rPr>
                <w:i/>
              </w:rPr>
              <w:t xml:space="preserve">Campus 1: méthode de </w:t>
            </w:r>
            <w:r w:rsidRPr="00607669">
              <w:t>français. Paris: CLE International, 2002, 205 s. ISBN 2-09-033308-1.</w:t>
            </w:r>
          </w:p>
          <w:p w14:paraId="6CDE38EE" w14:textId="77777777" w:rsidR="0035340F" w:rsidRPr="00607669" w:rsidRDefault="0035340F" w:rsidP="0035340F">
            <w:pPr>
              <w:jc w:val="both"/>
              <w:rPr>
                <w:b/>
              </w:rPr>
            </w:pPr>
            <w:r w:rsidRPr="00607669">
              <w:t xml:space="preserve">STEELE R., ZEMIRO J. </w:t>
            </w:r>
            <w:r w:rsidRPr="00607669">
              <w:rPr>
                <w:i/>
                <w:iCs/>
              </w:rPr>
              <w:t>Exercons - nous 1</w:t>
            </w:r>
            <w:r w:rsidRPr="00607669">
              <w:t xml:space="preserve">. Paris: Hachette, 1992. </w:t>
            </w:r>
          </w:p>
          <w:p w14:paraId="243AF866" w14:textId="77777777" w:rsidR="0035340F" w:rsidRPr="001D65F1" w:rsidRDefault="0035340F" w:rsidP="0035340F">
            <w:pPr>
              <w:jc w:val="both"/>
              <w:rPr>
                <w:b/>
              </w:rPr>
            </w:pPr>
          </w:p>
        </w:tc>
      </w:tr>
      <w:tr w:rsidR="0035340F" w:rsidRPr="00607669" w14:paraId="683D00E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4E3B13" w14:textId="77777777" w:rsidR="0035340F" w:rsidRPr="00607669" w:rsidRDefault="0035340F" w:rsidP="0035340F">
            <w:pPr>
              <w:jc w:val="center"/>
              <w:rPr>
                <w:b/>
              </w:rPr>
            </w:pPr>
            <w:r w:rsidRPr="00607669">
              <w:rPr>
                <w:b/>
              </w:rPr>
              <w:t>Informace ke kombinované nebo distanční formě</w:t>
            </w:r>
          </w:p>
        </w:tc>
      </w:tr>
      <w:tr w:rsidR="0035340F" w:rsidRPr="00607669" w14:paraId="625FD131" w14:textId="77777777" w:rsidTr="0035340F">
        <w:tc>
          <w:tcPr>
            <w:tcW w:w="4787" w:type="dxa"/>
            <w:gridSpan w:val="3"/>
            <w:tcBorders>
              <w:top w:val="single" w:sz="2" w:space="0" w:color="auto"/>
            </w:tcBorders>
            <w:shd w:val="clear" w:color="auto" w:fill="F7CAAC"/>
          </w:tcPr>
          <w:p w14:paraId="07594058"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60624F2"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34C41B80" w14:textId="77777777" w:rsidR="0035340F" w:rsidRPr="00607669" w:rsidRDefault="0035340F" w:rsidP="0035340F">
            <w:pPr>
              <w:jc w:val="both"/>
              <w:rPr>
                <w:b/>
              </w:rPr>
            </w:pPr>
            <w:r w:rsidRPr="00607669">
              <w:rPr>
                <w:b/>
              </w:rPr>
              <w:t xml:space="preserve">hodin </w:t>
            </w:r>
          </w:p>
        </w:tc>
      </w:tr>
      <w:tr w:rsidR="0035340F" w:rsidRPr="00607669" w14:paraId="5F6AF025" w14:textId="77777777" w:rsidTr="0035340F">
        <w:tc>
          <w:tcPr>
            <w:tcW w:w="9855" w:type="dxa"/>
            <w:gridSpan w:val="8"/>
            <w:shd w:val="clear" w:color="auto" w:fill="F7CAAC"/>
          </w:tcPr>
          <w:p w14:paraId="10E940E3" w14:textId="77777777" w:rsidR="0035340F" w:rsidRPr="00607669" w:rsidRDefault="0035340F" w:rsidP="0035340F">
            <w:pPr>
              <w:jc w:val="both"/>
              <w:rPr>
                <w:b/>
              </w:rPr>
            </w:pPr>
            <w:r w:rsidRPr="00607669">
              <w:rPr>
                <w:b/>
              </w:rPr>
              <w:t>Informace o způsobu kontaktu s vyučujícím</w:t>
            </w:r>
          </w:p>
        </w:tc>
      </w:tr>
      <w:tr w:rsidR="0035340F" w:rsidRPr="00607669" w14:paraId="1F122178" w14:textId="77777777" w:rsidTr="0035340F">
        <w:trPr>
          <w:trHeight w:val="408"/>
        </w:trPr>
        <w:tc>
          <w:tcPr>
            <w:tcW w:w="9855" w:type="dxa"/>
            <w:gridSpan w:val="8"/>
          </w:tcPr>
          <w:p w14:paraId="248BB7AD"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61F8D2" w14:textId="77777777" w:rsidR="0035340F" w:rsidRDefault="0035340F" w:rsidP="0035340F"/>
    <w:p w14:paraId="2B9363FC"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2FE52BF" w14:textId="77777777" w:rsidTr="0035340F">
        <w:tc>
          <w:tcPr>
            <w:tcW w:w="9855" w:type="dxa"/>
            <w:gridSpan w:val="8"/>
            <w:tcBorders>
              <w:bottom w:val="double" w:sz="4" w:space="0" w:color="auto"/>
            </w:tcBorders>
            <w:shd w:val="clear" w:color="auto" w:fill="BDD6EE"/>
          </w:tcPr>
          <w:p w14:paraId="506F9044" w14:textId="77777777" w:rsidR="0035340F" w:rsidRDefault="0035340F" w:rsidP="0035340F">
            <w:pPr>
              <w:jc w:val="both"/>
              <w:rPr>
                <w:b/>
                <w:sz w:val="28"/>
              </w:rPr>
            </w:pPr>
            <w:r>
              <w:lastRenderedPageBreak/>
              <w:br w:type="page"/>
            </w:r>
            <w:r>
              <w:rPr>
                <w:b/>
                <w:sz w:val="28"/>
              </w:rPr>
              <w:t>B-III – Charakteristika studijního předmětu</w:t>
            </w:r>
          </w:p>
        </w:tc>
      </w:tr>
      <w:tr w:rsidR="0035340F" w14:paraId="4972033A" w14:textId="77777777" w:rsidTr="0035340F">
        <w:tc>
          <w:tcPr>
            <w:tcW w:w="3086" w:type="dxa"/>
            <w:tcBorders>
              <w:top w:val="double" w:sz="4" w:space="0" w:color="auto"/>
            </w:tcBorders>
            <w:shd w:val="clear" w:color="auto" w:fill="F7CAAC"/>
          </w:tcPr>
          <w:p w14:paraId="51B9659E"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507C3E62" w14:textId="77777777" w:rsidR="0035340F" w:rsidRPr="00607669" w:rsidRDefault="0035340F" w:rsidP="0035340F">
            <w:pPr>
              <w:jc w:val="both"/>
            </w:pPr>
            <w:r w:rsidRPr="008D29E0">
              <w:rPr>
                <w:color w:val="000000"/>
                <w:shd w:val="clear" w:color="auto" w:fill="FFFFFF"/>
              </w:rPr>
              <w:t>French</w:t>
            </w:r>
            <w:r>
              <w:t xml:space="preserve"> 2</w:t>
            </w:r>
          </w:p>
        </w:tc>
      </w:tr>
      <w:tr w:rsidR="0035340F" w14:paraId="35FCA2DE" w14:textId="77777777" w:rsidTr="0035340F">
        <w:trPr>
          <w:trHeight w:val="249"/>
        </w:trPr>
        <w:tc>
          <w:tcPr>
            <w:tcW w:w="3086" w:type="dxa"/>
            <w:shd w:val="clear" w:color="auto" w:fill="F7CAAC"/>
          </w:tcPr>
          <w:p w14:paraId="35F2A8CE" w14:textId="77777777" w:rsidR="0035340F" w:rsidRPr="00607669" w:rsidRDefault="0035340F" w:rsidP="0035340F">
            <w:pPr>
              <w:jc w:val="both"/>
              <w:rPr>
                <w:b/>
              </w:rPr>
            </w:pPr>
            <w:r w:rsidRPr="00607669">
              <w:rPr>
                <w:b/>
              </w:rPr>
              <w:t>Typ předmětu</w:t>
            </w:r>
          </w:p>
        </w:tc>
        <w:tc>
          <w:tcPr>
            <w:tcW w:w="3406" w:type="dxa"/>
            <w:gridSpan w:val="4"/>
          </w:tcPr>
          <w:p w14:paraId="3942AD6B" w14:textId="77777777" w:rsidR="0035340F" w:rsidRPr="00607669" w:rsidRDefault="0035340F" w:rsidP="0035340F">
            <w:pPr>
              <w:jc w:val="both"/>
            </w:pPr>
            <w:r w:rsidRPr="00607669">
              <w:t>povinný „P“</w:t>
            </w:r>
          </w:p>
        </w:tc>
        <w:tc>
          <w:tcPr>
            <w:tcW w:w="2695" w:type="dxa"/>
            <w:gridSpan w:val="2"/>
            <w:shd w:val="clear" w:color="auto" w:fill="F7CAAC"/>
          </w:tcPr>
          <w:p w14:paraId="4E03BFC1" w14:textId="77777777" w:rsidR="0035340F" w:rsidRPr="00607669" w:rsidRDefault="0035340F" w:rsidP="0035340F">
            <w:pPr>
              <w:jc w:val="both"/>
            </w:pPr>
            <w:r w:rsidRPr="00607669">
              <w:rPr>
                <w:b/>
              </w:rPr>
              <w:t>doporučený ročník / semestr</w:t>
            </w:r>
          </w:p>
        </w:tc>
        <w:tc>
          <w:tcPr>
            <w:tcW w:w="668" w:type="dxa"/>
          </w:tcPr>
          <w:p w14:paraId="00E03FCF" w14:textId="77777777" w:rsidR="0035340F" w:rsidRPr="00607669" w:rsidRDefault="0035340F" w:rsidP="0035340F">
            <w:pPr>
              <w:jc w:val="both"/>
            </w:pPr>
            <w:r w:rsidRPr="00607669">
              <w:t>L</w:t>
            </w:r>
          </w:p>
        </w:tc>
      </w:tr>
      <w:tr w:rsidR="0035340F" w14:paraId="32322AE7" w14:textId="77777777" w:rsidTr="0035340F">
        <w:tc>
          <w:tcPr>
            <w:tcW w:w="3086" w:type="dxa"/>
            <w:shd w:val="clear" w:color="auto" w:fill="F7CAAC"/>
          </w:tcPr>
          <w:p w14:paraId="3801011B" w14:textId="77777777" w:rsidR="0035340F" w:rsidRPr="00607669" w:rsidRDefault="0035340F" w:rsidP="0035340F">
            <w:pPr>
              <w:jc w:val="both"/>
              <w:rPr>
                <w:b/>
              </w:rPr>
            </w:pPr>
            <w:r w:rsidRPr="00607669">
              <w:rPr>
                <w:b/>
              </w:rPr>
              <w:t>Rozsah studijního předmětu</w:t>
            </w:r>
          </w:p>
        </w:tc>
        <w:tc>
          <w:tcPr>
            <w:tcW w:w="1701" w:type="dxa"/>
            <w:gridSpan w:val="2"/>
          </w:tcPr>
          <w:p w14:paraId="199441AD" w14:textId="77777777" w:rsidR="0035340F" w:rsidRPr="00607669" w:rsidRDefault="0035340F" w:rsidP="0035340F">
            <w:pPr>
              <w:jc w:val="both"/>
            </w:pPr>
            <w:r w:rsidRPr="00607669">
              <w:t>26s</w:t>
            </w:r>
          </w:p>
        </w:tc>
        <w:tc>
          <w:tcPr>
            <w:tcW w:w="889" w:type="dxa"/>
            <w:shd w:val="clear" w:color="auto" w:fill="F7CAAC"/>
          </w:tcPr>
          <w:p w14:paraId="67A84DA8" w14:textId="77777777" w:rsidR="0035340F" w:rsidRPr="00607669" w:rsidRDefault="0035340F" w:rsidP="0035340F">
            <w:pPr>
              <w:jc w:val="both"/>
              <w:rPr>
                <w:b/>
              </w:rPr>
            </w:pPr>
            <w:r w:rsidRPr="00607669">
              <w:rPr>
                <w:b/>
              </w:rPr>
              <w:t xml:space="preserve">hod. </w:t>
            </w:r>
          </w:p>
        </w:tc>
        <w:tc>
          <w:tcPr>
            <w:tcW w:w="816" w:type="dxa"/>
          </w:tcPr>
          <w:p w14:paraId="3EB80EA2" w14:textId="77777777" w:rsidR="0035340F" w:rsidRPr="00607669" w:rsidRDefault="0035340F" w:rsidP="0035340F">
            <w:pPr>
              <w:jc w:val="both"/>
            </w:pPr>
            <w:r w:rsidRPr="00607669">
              <w:t>26</w:t>
            </w:r>
          </w:p>
        </w:tc>
        <w:tc>
          <w:tcPr>
            <w:tcW w:w="2156" w:type="dxa"/>
            <w:shd w:val="clear" w:color="auto" w:fill="F7CAAC"/>
          </w:tcPr>
          <w:p w14:paraId="36162635" w14:textId="77777777" w:rsidR="0035340F" w:rsidRPr="00607669" w:rsidRDefault="0035340F" w:rsidP="0035340F">
            <w:pPr>
              <w:jc w:val="both"/>
              <w:rPr>
                <w:b/>
              </w:rPr>
            </w:pPr>
            <w:r w:rsidRPr="00607669">
              <w:rPr>
                <w:b/>
              </w:rPr>
              <w:t>kreditů</w:t>
            </w:r>
          </w:p>
        </w:tc>
        <w:tc>
          <w:tcPr>
            <w:tcW w:w="1207" w:type="dxa"/>
            <w:gridSpan w:val="2"/>
          </w:tcPr>
          <w:p w14:paraId="0AC4926E" w14:textId="77777777" w:rsidR="0035340F" w:rsidRPr="00607669" w:rsidRDefault="0035340F" w:rsidP="0035340F">
            <w:pPr>
              <w:jc w:val="both"/>
            </w:pPr>
            <w:r w:rsidRPr="00607669">
              <w:t>3</w:t>
            </w:r>
          </w:p>
        </w:tc>
      </w:tr>
      <w:tr w:rsidR="0035340F" w14:paraId="25831374" w14:textId="77777777" w:rsidTr="0035340F">
        <w:tc>
          <w:tcPr>
            <w:tcW w:w="3086" w:type="dxa"/>
            <w:shd w:val="clear" w:color="auto" w:fill="F7CAAC"/>
          </w:tcPr>
          <w:p w14:paraId="49A4A873" w14:textId="77777777" w:rsidR="0035340F" w:rsidRPr="00607669" w:rsidRDefault="0035340F" w:rsidP="0035340F">
            <w:pPr>
              <w:jc w:val="both"/>
              <w:rPr>
                <w:b/>
              </w:rPr>
            </w:pPr>
            <w:r w:rsidRPr="00607669">
              <w:rPr>
                <w:b/>
              </w:rPr>
              <w:t>Prerekvizity, korekvizity, ekvivalence</w:t>
            </w:r>
          </w:p>
        </w:tc>
        <w:tc>
          <w:tcPr>
            <w:tcW w:w="6769" w:type="dxa"/>
            <w:gridSpan w:val="7"/>
          </w:tcPr>
          <w:p w14:paraId="4CDF1706" w14:textId="77777777" w:rsidR="0035340F" w:rsidRPr="00607669" w:rsidRDefault="0035340F" w:rsidP="0035340F">
            <w:pPr>
              <w:jc w:val="both"/>
            </w:pPr>
          </w:p>
        </w:tc>
      </w:tr>
      <w:tr w:rsidR="0035340F" w14:paraId="71A13F15" w14:textId="77777777" w:rsidTr="0035340F">
        <w:tc>
          <w:tcPr>
            <w:tcW w:w="3086" w:type="dxa"/>
            <w:shd w:val="clear" w:color="auto" w:fill="F7CAAC"/>
          </w:tcPr>
          <w:p w14:paraId="308E0D8D" w14:textId="77777777" w:rsidR="0035340F" w:rsidRPr="00607669" w:rsidRDefault="0035340F" w:rsidP="0035340F">
            <w:pPr>
              <w:jc w:val="both"/>
              <w:rPr>
                <w:b/>
              </w:rPr>
            </w:pPr>
            <w:r w:rsidRPr="00607669">
              <w:rPr>
                <w:b/>
              </w:rPr>
              <w:t>Způsob ověření studijních výsledků</w:t>
            </w:r>
          </w:p>
        </w:tc>
        <w:tc>
          <w:tcPr>
            <w:tcW w:w="3406" w:type="dxa"/>
            <w:gridSpan w:val="4"/>
          </w:tcPr>
          <w:p w14:paraId="54AAADD7" w14:textId="77777777" w:rsidR="0035340F" w:rsidRPr="00607669" w:rsidRDefault="0035340F" w:rsidP="0035340F">
            <w:pPr>
              <w:jc w:val="both"/>
            </w:pPr>
            <w:r w:rsidRPr="00607669">
              <w:t>klasifikovaný zápočet</w:t>
            </w:r>
          </w:p>
        </w:tc>
        <w:tc>
          <w:tcPr>
            <w:tcW w:w="2156" w:type="dxa"/>
            <w:shd w:val="clear" w:color="auto" w:fill="F7CAAC"/>
          </w:tcPr>
          <w:p w14:paraId="32DC0638" w14:textId="77777777" w:rsidR="0035340F" w:rsidRPr="00607669" w:rsidRDefault="0035340F" w:rsidP="0035340F">
            <w:pPr>
              <w:jc w:val="both"/>
              <w:rPr>
                <w:b/>
              </w:rPr>
            </w:pPr>
            <w:r w:rsidRPr="00607669">
              <w:rPr>
                <w:b/>
              </w:rPr>
              <w:t>Forma výuky</w:t>
            </w:r>
          </w:p>
        </w:tc>
        <w:tc>
          <w:tcPr>
            <w:tcW w:w="1207" w:type="dxa"/>
            <w:gridSpan w:val="2"/>
          </w:tcPr>
          <w:p w14:paraId="3DE76883" w14:textId="77777777" w:rsidR="0035340F" w:rsidRPr="00607669" w:rsidRDefault="0035340F" w:rsidP="0035340F">
            <w:pPr>
              <w:jc w:val="both"/>
            </w:pPr>
            <w:r w:rsidRPr="00607669">
              <w:t>seminář</w:t>
            </w:r>
          </w:p>
        </w:tc>
      </w:tr>
      <w:tr w:rsidR="0035340F" w14:paraId="3B6CD21A" w14:textId="77777777" w:rsidTr="0035340F">
        <w:tc>
          <w:tcPr>
            <w:tcW w:w="3086" w:type="dxa"/>
            <w:shd w:val="clear" w:color="auto" w:fill="F7CAAC"/>
          </w:tcPr>
          <w:p w14:paraId="51FDEC22"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1558B696" w14:textId="77777777" w:rsidR="0035340F" w:rsidRDefault="0035340F" w:rsidP="0035340F">
            <w:pPr>
              <w:jc w:val="both"/>
            </w:pPr>
            <w:r w:rsidRPr="00607669">
              <w:t>Způsob zakončení předmětu – klasifikovaný zápočet</w:t>
            </w:r>
          </w:p>
          <w:p w14:paraId="076150FE" w14:textId="77777777" w:rsidR="0035340F" w:rsidRPr="00607669" w:rsidRDefault="0035340F" w:rsidP="0035340F">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35340F" w14:paraId="18CE7508" w14:textId="77777777" w:rsidTr="0035340F">
        <w:trPr>
          <w:trHeight w:val="154"/>
        </w:trPr>
        <w:tc>
          <w:tcPr>
            <w:tcW w:w="9855" w:type="dxa"/>
            <w:gridSpan w:val="8"/>
            <w:tcBorders>
              <w:top w:val="nil"/>
            </w:tcBorders>
          </w:tcPr>
          <w:p w14:paraId="58C50144" w14:textId="77777777" w:rsidR="0035340F" w:rsidRPr="004E1CB1" w:rsidRDefault="0035340F" w:rsidP="0035340F">
            <w:pPr>
              <w:jc w:val="both"/>
              <w:rPr>
                <w:sz w:val="16"/>
              </w:rPr>
            </w:pPr>
          </w:p>
        </w:tc>
      </w:tr>
      <w:tr w:rsidR="0035340F" w14:paraId="40533DD0" w14:textId="77777777" w:rsidTr="0035340F">
        <w:trPr>
          <w:trHeight w:val="197"/>
        </w:trPr>
        <w:tc>
          <w:tcPr>
            <w:tcW w:w="3086" w:type="dxa"/>
            <w:tcBorders>
              <w:top w:val="nil"/>
            </w:tcBorders>
            <w:shd w:val="clear" w:color="auto" w:fill="F7CAAC"/>
          </w:tcPr>
          <w:p w14:paraId="436C79E4"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338CEC55" w14:textId="77777777" w:rsidR="0035340F" w:rsidRPr="00607669" w:rsidRDefault="0035340F" w:rsidP="0035340F">
            <w:pPr>
              <w:shd w:val="clear" w:color="auto" w:fill="FFFFFF"/>
              <w:spacing w:after="100" w:afterAutospacing="1"/>
              <w:outlineLvl w:val="3"/>
              <w:rPr>
                <w:bCs/>
                <w:color w:val="222222"/>
              </w:rPr>
            </w:pPr>
            <w:r w:rsidRPr="00607669">
              <w:rPr>
                <w:bCs/>
              </w:rPr>
              <w:t>Mgr. Magda Zálešáková</w:t>
            </w:r>
          </w:p>
        </w:tc>
      </w:tr>
      <w:tr w:rsidR="0035340F" w14:paraId="65EA309F" w14:textId="77777777" w:rsidTr="0035340F">
        <w:trPr>
          <w:trHeight w:val="243"/>
        </w:trPr>
        <w:tc>
          <w:tcPr>
            <w:tcW w:w="3086" w:type="dxa"/>
            <w:tcBorders>
              <w:top w:val="nil"/>
            </w:tcBorders>
            <w:shd w:val="clear" w:color="auto" w:fill="F7CAAC"/>
          </w:tcPr>
          <w:p w14:paraId="54773299"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7BDCEFD8"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0B6C9B04" w14:textId="77777777" w:rsidTr="0035340F">
        <w:tc>
          <w:tcPr>
            <w:tcW w:w="3086" w:type="dxa"/>
            <w:shd w:val="clear" w:color="auto" w:fill="F7CAAC"/>
          </w:tcPr>
          <w:p w14:paraId="6458270A"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24DE9E53" w14:textId="77777777" w:rsidR="0035340F" w:rsidRPr="00607669" w:rsidRDefault="0035340F" w:rsidP="0035340F">
            <w:pPr>
              <w:jc w:val="both"/>
            </w:pPr>
            <w:r w:rsidRPr="00607669">
              <w:rPr>
                <w:bCs/>
              </w:rPr>
              <w:t>Mgr. Magda Zálešáková</w:t>
            </w:r>
            <w:r>
              <w:rPr>
                <w:bCs/>
              </w:rPr>
              <w:t xml:space="preserve"> </w:t>
            </w:r>
            <w:r w:rsidRPr="008271D7">
              <w:t xml:space="preserve">– </w:t>
            </w:r>
            <w:r>
              <w:t>semináře (100%)</w:t>
            </w:r>
          </w:p>
        </w:tc>
      </w:tr>
      <w:tr w:rsidR="0035340F" w14:paraId="33976FEB" w14:textId="77777777" w:rsidTr="0035340F">
        <w:trPr>
          <w:trHeight w:val="172"/>
        </w:trPr>
        <w:tc>
          <w:tcPr>
            <w:tcW w:w="9855" w:type="dxa"/>
            <w:gridSpan w:val="8"/>
            <w:tcBorders>
              <w:top w:val="nil"/>
            </w:tcBorders>
          </w:tcPr>
          <w:p w14:paraId="60839928" w14:textId="77777777" w:rsidR="0035340F" w:rsidRPr="004E1CB1" w:rsidRDefault="0035340F" w:rsidP="0035340F">
            <w:pPr>
              <w:jc w:val="both"/>
              <w:rPr>
                <w:sz w:val="16"/>
              </w:rPr>
            </w:pPr>
          </w:p>
        </w:tc>
      </w:tr>
      <w:tr w:rsidR="0035340F" w14:paraId="2F043D5A" w14:textId="77777777" w:rsidTr="0035340F">
        <w:tc>
          <w:tcPr>
            <w:tcW w:w="3086" w:type="dxa"/>
            <w:shd w:val="clear" w:color="auto" w:fill="F7CAAC"/>
          </w:tcPr>
          <w:p w14:paraId="53AD62C9"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3DB39FBF" w14:textId="77777777" w:rsidR="0035340F" w:rsidRPr="00607669" w:rsidRDefault="0035340F" w:rsidP="0035340F">
            <w:pPr>
              <w:jc w:val="both"/>
            </w:pPr>
          </w:p>
        </w:tc>
      </w:tr>
      <w:tr w:rsidR="0035340F" w14:paraId="6A7C25CE" w14:textId="77777777" w:rsidTr="0035340F">
        <w:trPr>
          <w:trHeight w:val="3938"/>
        </w:trPr>
        <w:tc>
          <w:tcPr>
            <w:tcW w:w="9855" w:type="dxa"/>
            <w:gridSpan w:val="8"/>
            <w:tcBorders>
              <w:top w:val="nil"/>
              <w:bottom w:val="single" w:sz="12" w:space="0" w:color="auto"/>
            </w:tcBorders>
          </w:tcPr>
          <w:p w14:paraId="50B26CCD" w14:textId="77777777" w:rsidR="0035340F" w:rsidRPr="00607669" w:rsidRDefault="0035340F" w:rsidP="0035340F">
            <w:pPr>
              <w:jc w:val="both"/>
            </w:pPr>
            <w:r w:rsidRPr="00607669">
              <w:t xml:space="preserve">Jedná se o studium francouzštiny v </w:t>
            </w:r>
            <w:r>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6804DCC5" w14:textId="77777777" w:rsidR="0035340F" w:rsidRPr="00607669" w:rsidRDefault="0035340F" w:rsidP="0035340F">
            <w:pPr>
              <w:jc w:val="both"/>
            </w:pPr>
            <w:r>
              <w:t>Obsah</w:t>
            </w:r>
          </w:p>
          <w:p w14:paraId="1D966BC7"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Člen</w:t>
            </w:r>
            <w:r>
              <w:rPr>
                <w:rFonts w:ascii="Times New Roman" w:hAnsi="Times New Roman"/>
                <w:sz w:val="20"/>
                <w:szCs w:val="20"/>
              </w:rPr>
              <w:t xml:space="preserve"> a předložky u jmen měst a zemí</w:t>
            </w:r>
          </w:p>
          <w:p w14:paraId="2EB16E96"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Vynechání členu</w:t>
            </w:r>
          </w:p>
          <w:p w14:paraId="67EC3A4B"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Ženský rod u podstatných jmen</w:t>
            </w:r>
            <w:r>
              <w:rPr>
                <w:rFonts w:ascii="Times New Roman" w:hAnsi="Times New Roman"/>
                <w:sz w:val="20"/>
                <w:szCs w:val="20"/>
              </w:rPr>
              <w:t xml:space="preserve"> označujících některá povolání</w:t>
            </w:r>
          </w:p>
          <w:p w14:paraId="6C854C39"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Tvoření množného čísla u </w:t>
            </w:r>
            <w:r>
              <w:rPr>
                <w:rFonts w:ascii="Times New Roman" w:hAnsi="Times New Roman"/>
                <w:sz w:val="20"/>
                <w:szCs w:val="20"/>
              </w:rPr>
              <w:t>podstatných jmen na -s, -x, - z</w:t>
            </w:r>
          </w:p>
          <w:p w14:paraId="50CA2602"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Přídavná jmén</w:t>
            </w:r>
            <w:r>
              <w:rPr>
                <w:rFonts w:ascii="Times New Roman" w:hAnsi="Times New Roman"/>
                <w:sz w:val="20"/>
                <w:szCs w:val="20"/>
              </w:rPr>
              <w:t>a s jedním tvarem pro oba rody</w:t>
            </w:r>
          </w:p>
          <w:p w14:paraId="76210BF1"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Postavení přídavného jména</w:t>
            </w:r>
          </w:p>
          <w:p w14:paraId="6CD407FF"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Přís</w:t>
            </w:r>
            <w:r>
              <w:rPr>
                <w:rFonts w:ascii="Times New Roman" w:hAnsi="Times New Roman"/>
                <w:sz w:val="20"/>
                <w:szCs w:val="20"/>
              </w:rPr>
              <w:t>lovce tázací</w:t>
            </w:r>
          </w:p>
          <w:p w14:paraId="1D43ADC3"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 - pokračování</w:t>
            </w:r>
            <w:r>
              <w:rPr>
                <w:rFonts w:ascii="Times New Roman" w:hAnsi="Times New Roman"/>
                <w:sz w:val="20"/>
                <w:szCs w:val="20"/>
              </w:rPr>
              <w:t>, skládání číslovek základních</w:t>
            </w:r>
          </w:p>
          <w:p w14:paraId="486DC983"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Výslovnost a čtení někter</w:t>
            </w:r>
            <w:r>
              <w:rPr>
                <w:rFonts w:ascii="Times New Roman" w:hAnsi="Times New Roman"/>
                <w:sz w:val="20"/>
                <w:szCs w:val="20"/>
              </w:rPr>
              <w:t>ých nových číslovek základních</w:t>
            </w:r>
          </w:p>
          <w:p w14:paraId="36D87EDB"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Číslovky řadové – úvod</w:t>
            </w:r>
          </w:p>
          <w:p w14:paraId="2A87705A"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Slovesa nepravidelná</w:t>
            </w:r>
          </w:p>
          <w:p w14:paraId="28EDE98A"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města, ve kterém žiju</w:t>
            </w:r>
          </w:p>
          <w:p w14:paraId="4A25197D"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osoby</w:t>
            </w:r>
          </w:p>
          <w:p w14:paraId="0C4FBFC2" w14:textId="77777777" w:rsidR="0035340F" w:rsidRPr="00607669" w:rsidRDefault="0035340F" w:rsidP="0035340F">
            <w:pPr>
              <w:jc w:val="both"/>
            </w:pPr>
            <w:r>
              <w:t xml:space="preserve">Výstupní kompetence - </w:t>
            </w: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35340F" w14:paraId="112F7FDA" w14:textId="77777777" w:rsidTr="0035340F">
        <w:trPr>
          <w:trHeight w:val="265"/>
        </w:trPr>
        <w:tc>
          <w:tcPr>
            <w:tcW w:w="3653" w:type="dxa"/>
            <w:gridSpan w:val="2"/>
            <w:tcBorders>
              <w:top w:val="nil"/>
            </w:tcBorders>
            <w:shd w:val="clear" w:color="auto" w:fill="F7CAAC"/>
          </w:tcPr>
          <w:p w14:paraId="37C32FBF"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560B790B" w14:textId="77777777" w:rsidR="0035340F" w:rsidRPr="00607669" w:rsidRDefault="0035340F" w:rsidP="0035340F">
            <w:pPr>
              <w:jc w:val="both"/>
            </w:pPr>
          </w:p>
        </w:tc>
      </w:tr>
      <w:tr w:rsidR="0035340F" w14:paraId="7244B284" w14:textId="77777777" w:rsidTr="0035340F">
        <w:trPr>
          <w:trHeight w:val="1389"/>
        </w:trPr>
        <w:tc>
          <w:tcPr>
            <w:tcW w:w="9855" w:type="dxa"/>
            <w:gridSpan w:val="8"/>
            <w:tcBorders>
              <w:top w:val="nil"/>
            </w:tcBorders>
          </w:tcPr>
          <w:p w14:paraId="66489467" w14:textId="77777777" w:rsidR="0035340F" w:rsidRPr="00607669" w:rsidRDefault="0035340F" w:rsidP="0035340F">
            <w:pPr>
              <w:jc w:val="both"/>
              <w:rPr>
                <w:b/>
              </w:rPr>
            </w:pPr>
            <w:r w:rsidRPr="00607669">
              <w:rPr>
                <w:b/>
              </w:rPr>
              <w:t>Povinná literatura</w:t>
            </w:r>
          </w:p>
          <w:p w14:paraId="097214D4" w14:textId="77777777" w:rsidR="0035340F" w:rsidRPr="00607669" w:rsidRDefault="0035340F" w:rsidP="0035340F">
            <w:pPr>
              <w:jc w:val="both"/>
            </w:pPr>
            <w:r w:rsidRPr="00607669">
              <w:t xml:space="preserve">GIRARDET, J. </w:t>
            </w:r>
            <w:r w:rsidRPr="00607669">
              <w:rPr>
                <w:i/>
              </w:rPr>
              <w:t xml:space="preserve">Campus 1: méthode de </w:t>
            </w:r>
            <w:r w:rsidRPr="00607669">
              <w:t>français. Paris: CLE International, 2002, 205 s. ISBN 2-09-033308-1.</w:t>
            </w:r>
          </w:p>
          <w:p w14:paraId="7895C195" w14:textId="77777777" w:rsidR="0035340F" w:rsidRPr="00607669" w:rsidRDefault="0035340F" w:rsidP="0035340F">
            <w:pPr>
              <w:jc w:val="both"/>
              <w:rPr>
                <w:b/>
              </w:rPr>
            </w:pPr>
            <w:r w:rsidRPr="00607669">
              <w:t xml:space="preserve">STEELE R., ZEMIRO J. </w:t>
            </w:r>
            <w:r w:rsidRPr="00607669">
              <w:rPr>
                <w:i/>
                <w:iCs/>
              </w:rPr>
              <w:t>Exercons - nous 1</w:t>
            </w:r>
            <w:r w:rsidRPr="00607669">
              <w:t xml:space="preserve">. Paris: Hachette, 1992. </w:t>
            </w:r>
          </w:p>
          <w:p w14:paraId="243076A7" w14:textId="77777777" w:rsidR="0035340F" w:rsidRPr="00607669" w:rsidRDefault="0035340F" w:rsidP="0035340F">
            <w:pPr>
              <w:jc w:val="both"/>
            </w:pPr>
          </w:p>
        </w:tc>
      </w:tr>
      <w:tr w:rsidR="0035340F" w14:paraId="0F6FEC97"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816797" w14:textId="77777777" w:rsidR="0035340F" w:rsidRPr="00607669" w:rsidRDefault="0035340F" w:rsidP="0035340F">
            <w:pPr>
              <w:jc w:val="center"/>
              <w:rPr>
                <w:b/>
              </w:rPr>
            </w:pPr>
            <w:r w:rsidRPr="00607669">
              <w:rPr>
                <w:b/>
              </w:rPr>
              <w:t>Informace ke kombinované nebo distanční formě</w:t>
            </w:r>
          </w:p>
        </w:tc>
      </w:tr>
      <w:tr w:rsidR="0035340F" w14:paraId="6126D8F7" w14:textId="77777777" w:rsidTr="0035340F">
        <w:tc>
          <w:tcPr>
            <w:tcW w:w="4787" w:type="dxa"/>
            <w:gridSpan w:val="3"/>
            <w:tcBorders>
              <w:top w:val="single" w:sz="2" w:space="0" w:color="auto"/>
            </w:tcBorders>
            <w:shd w:val="clear" w:color="auto" w:fill="F7CAAC"/>
          </w:tcPr>
          <w:p w14:paraId="53D42370"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C605D93"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67F29ABB" w14:textId="77777777" w:rsidR="0035340F" w:rsidRPr="00607669" w:rsidRDefault="0035340F" w:rsidP="0035340F">
            <w:pPr>
              <w:jc w:val="both"/>
              <w:rPr>
                <w:b/>
              </w:rPr>
            </w:pPr>
            <w:r w:rsidRPr="00607669">
              <w:rPr>
                <w:b/>
              </w:rPr>
              <w:t xml:space="preserve">hodin </w:t>
            </w:r>
          </w:p>
        </w:tc>
      </w:tr>
      <w:tr w:rsidR="0035340F" w14:paraId="015024D8" w14:textId="77777777" w:rsidTr="0035340F">
        <w:tc>
          <w:tcPr>
            <w:tcW w:w="9855" w:type="dxa"/>
            <w:gridSpan w:val="8"/>
            <w:shd w:val="clear" w:color="auto" w:fill="F7CAAC"/>
          </w:tcPr>
          <w:p w14:paraId="2A5E5E30" w14:textId="77777777" w:rsidR="0035340F" w:rsidRPr="00607669" w:rsidRDefault="0035340F" w:rsidP="0035340F">
            <w:pPr>
              <w:jc w:val="both"/>
              <w:rPr>
                <w:b/>
              </w:rPr>
            </w:pPr>
            <w:r w:rsidRPr="00607669">
              <w:rPr>
                <w:b/>
              </w:rPr>
              <w:t>Informace o způsobu kontaktu s vyučujícím</w:t>
            </w:r>
          </w:p>
        </w:tc>
      </w:tr>
      <w:tr w:rsidR="0035340F" w14:paraId="377CFEC6" w14:textId="77777777" w:rsidTr="0035340F">
        <w:trPr>
          <w:trHeight w:val="628"/>
        </w:trPr>
        <w:tc>
          <w:tcPr>
            <w:tcW w:w="9855" w:type="dxa"/>
            <w:gridSpan w:val="8"/>
          </w:tcPr>
          <w:p w14:paraId="7AA217EE"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46B3F1" w14:textId="77777777" w:rsidR="0035340F" w:rsidRDefault="0035340F" w:rsidP="0035340F"/>
    <w:p w14:paraId="2071FF5E"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52547DF8" w14:textId="77777777" w:rsidTr="0035340F">
        <w:tc>
          <w:tcPr>
            <w:tcW w:w="9855" w:type="dxa"/>
            <w:gridSpan w:val="8"/>
            <w:tcBorders>
              <w:bottom w:val="double" w:sz="4" w:space="0" w:color="auto"/>
            </w:tcBorders>
            <w:shd w:val="clear" w:color="auto" w:fill="BDD6EE"/>
          </w:tcPr>
          <w:p w14:paraId="505E7251" w14:textId="77777777" w:rsidR="0035340F" w:rsidRDefault="0035340F" w:rsidP="0035340F">
            <w:pPr>
              <w:jc w:val="both"/>
              <w:rPr>
                <w:b/>
                <w:sz w:val="28"/>
              </w:rPr>
            </w:pPr>
            <w:r>
              <w:lastRenderedPageBreak/>
              <w:br w:type="page"/>
            </w:r>
            <w:r>
              <w:rPr>
                <w:b/>
                <w:sz w:val="28"/>
              </w:rPr>
              <w:t>B-III – Charakteristika studijního předmětu</w:t>
            </w:r>
          </w:p>
        </w:tc>
      </w:tr>
      <w:tr w:rsidR="0035340F" w14:paraId="16DF4D5F" w14:textId="77777777" w:rsidTr="0035340F">
        <w:tc>
          <w:tcPr>
            <w:tcW w:w="3086" w:type="dxa"/>
            <w:tcBorders>
              <w:top w:val="double" w:sz="4" w:space="0" w:color="auto"/>
            </w:tcBorders>
            <w:shd w:val="clear" w:color="auto" w:fill="F7CAAC"/>
          </w:tcPr>
          <w:p w14:paraId="0E716631"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2F6A2A23" w14:textId="77777777" w:rsidR="0035340F" w:rsidRPr="00607669" w:rsidRDefault="0035340F" w:rsidP="0035340F">
            <w:pPr>
              <w:jc w:val="both"/>
            </w:pPr>
            <w:r w:rsidRPr="008D29E0">
              <w:rPr>
                <w:color w:val="000000"/>
                <w:shd w:val="clear" w:color="auto" w:fill="FFFFFF"/>
              </w:rPr>
              <w:t>German Conversation</w:t>
            </w:r>
            <w:r w:rsidRPr="008D29E0">
              <w:t xml:space="preserve"> 1</w:t>
            </w:r>
          </w:p>
        </w:tc>
      </w:tr>
      <w:tr w:rsidR="0035340F" w14:paraId="64D912EE" w14:textId="77777777" w:rsidTr="0035340F">
        <w:trPr>
          <w:trHeight w:val="249"/>
        </w:trPr>
        <w:tc>
          <w:tcPr>
            <w:tcW w:w="3086" w:type="dxa"/>
            <w:shd w:val="clear" w:color="auto" w:fill="F7CAAC"/>
          </w:tcPr>
          <w:p w14:paraId="0FA7E206" w14:textId="77777777" w:rsidR="0035340F" w:rsidRPr="00607669" w:rsidRDefault="0035340F" w:rsidP="0035340F">
            <w:pPr>
              <w:jc w:val="both"/>
              <w:rPr>
                <w:b/>
              </w:rPr>
            </w:pPr>
            <w:r w:rsidRPr="00607669">
              <w:rPr>
                <w:b/>
              </w:rPr>
              <w:t>Typ předmětu</w:t>
            </w:r>
          </w:p>
        </w:tc>
        <w:tc>
          <w:tcPr>
            <w:tcW w:w="3406" w:type="dxa"/>
            <w:gridSpan w:val="4"/>
          </w:tcPr>
          <w:p w14:paraId="3696AF9C" w14:textId="77777777" w:rsidR="0035340F" w:rsidRPr="00607669" w:rsidRDefault="0035340F" w:rsidP="0035340F">
            <w:pPr>
              <w:jc w:val="both"/>
            </w:pPr>
            <w:r w:rsidRPr="00607669">
              <w:t>povinný „P“</w:t>
            </w:r>
          </w:p>
        </w:tc>
        <w:tc>
          <w:tcPr>
            <w:tcW w:w="2695" w:type="dxa"/>
            <w:gridSpan w:val="2"/>
            <w:shd w:val="clear" w:color="auto" w:fill="F7CAAC"/>
          </w:tcPr>
          <w:p w14:paraId="4DDBCCB0" w14:textId="77777777" w:rsidR="0035340F" w:rsidRPr="00607669" w:rsidRDefault="0035340F" w:rsidP="0035340F">
            <w:pPr>
              <w:jc w:val="both"/>
            </w:pPr>
            <w:r w:rsidRPr="00607669">
              <w:rPr>
                <w:b/>
              </w:rPr>
              <w:t>doporučený ročník / semestr</w:t>
            </w:r>
          </w:p>
        </w:tc>
        <w:tc>
          <w:tcPr>
            <w:tcW w:w="668" w:type="dxa"/>
          </w:tcPr>
          <w:p w14:paraId="04484DB0" w14:textId="77777777" w:rsidR="0035340F" w:rsidRPr="00607669" w:rsidRDefault="0035340F" w:rsidP="0035340F">
            <w:pPr>
              <w:jc w:val="both"/>
            </w:pPr>
            <w:r w:rsidRPr="00607669">
              <w:t>Z</w:t>
            </w:r>
          </w:p>
        </w:tc>
      </w:tr>
      <w:tr w:rsidR="0035340F" w14:paraId="4BE6AC69" w14:textId="77777777" w:rsidTr="0035340F">
        <w:tc>
          <w:tcPr>
            <w:tcW w:w="3086" w:type="dxa"/>
            <w:shd w:val="clear" w:color="auto" w:fill="F7CAAC"/>
          </w:tcPr>
          <w:p w14:paraId="76B824ED" w14:textId="77777777" w:rsidR="0035340F" w:rsidRPr="00607669" w:rsidRDefault="0035340F" w:rsidP="0035340F">
            <w:pPr>
              <w:jc w:val="both"/>
              <w:rPr>
                <w:b/>
              </w:rPr>
            </w:pPr>
            <w:r w:rsidRPr="00607669">
              <w:rPr>
                <w:b/>
              </w:rPr>
              <w:t>Rozsah studijního předmětu</w:t>
            </w:r>
          </w:p>
        </w:tc>
        <w:tc>
          <w:tcPr>
            <w:tcW w:w="1701" w:type="dxa"/>
            <w:gridSpan w:val="2"/>
          </w:tcPr>
          <w:p w14:paraId="116D8A97" w14:textId="77777777" w:rsidR="0035340F" w:rsidRPr="00607669" w:rsidRDefault="0035340F" w:rsidP="0035340F">
            <w:pPr>
              <w:jc w:val="both"/>
            </w:pPr>
            <w:r w:rsidRPr="00607669">
              <w:t>26s</w:t>
            </w:r>
          </w:p>
        </w:tc>
        <w:tc>
          <w:tcPr>
            <w:tcW w:w="889" w:type="dxa"/>
            <w:shd w:val="clear" w:color="auto" w:fill="F7CAAC"/>
          </w:tcPr>
          <w:p w14:paraId="326A8B50" w14:textId="77777777" w:rsidR="0035340F" w:rsidRPr="00607669" w:rsidRDefault="0035340F" w:rsidP="0035340F">
            <w:pPr>
              <w:jc w:val="both"/>
              <w:rPr>
                <w:b/>
              </w:rPr>
            </w:pPr>
            <w:r w:rsidRPr="00607669">
              <w:rPr>
                <w:b/>
              </w:rPr>
              <w:t xml:space="preserve">hod. </w:t>
            </w:r>
          </w:p>
        </w:tc>
        <w:tc>
          <w:tcPr>
            <w:tcW w:w="816" w:type="dxa"/>
          </w:tcPr>
          <w:p w14:paraId="3C6F4857" w14:textId="77777777" w:rsidR="0035340F" w:rsidRPr="00607669" w:rsidRDefault="0035340F" w:rsidP="0035340F">
            <w:pPr>
              <w:jc w:val="both"/>
            </w:pPr>
            <w:r w:rsidRPr="00607669">
              <w:t>26</w:t>
            </w:r>
          </w:p>
        </w:tc>
        <w:tc>
          <w:tcPr>
            <w:tcW w:w="2156" w:type="dxa"/>
            <w:shd w:val="clear" w:color="auto" w:fill="F7CAAC"/>
          </w:tcPr>
          <w:p w14:paraId="14370800" w14:textId="77777777" w:rsidR="0035340F" w:rsidRPr="00607669" w:rsidRDefault="0035340F" w:rsidP="0035340F">
            <w:pPr>
              <w:jc w:val="both"/>
              <w:rPr>
                <w:b/>
              </w:rPr>
            </w:pPr>
            <w:r w:rsidRPr="00607669">
              <w:rPr>
                <w:b/>
              </w:rPr>
              <w:t>kreditů</w:t>
            </w:r>
          </w:p>
        </w:tc>
        <w:tc>
          <w:tcPr>
            <w:tcW w:w="1207" w:type="dxa"/>
            <w:gridSpan w:val="2"/>
          </w:tcPr>
          <w:p w14:paraId="1E3AAC0A" w14:textId="77777777" w:rsidR="0035340F" w:rsidRPr="00607669" w:rsidRDefault="0035340F" w:rsidP="0035340F">
            <w:pPr>
              <w:jc w:val="both"/>
            </w:pPr>
            <w:r w:rsidRPr="00607669">
              <w:t>3</w:t>
            </w:r>
          </w:p>
        </w:tc>
      </w:tr>
      <w:tr w:rsidR="0035340F" w14:paraId="37D53FEC" w14:textId="77777777" w:rsidTr="0035340F">
        <w:tc>
          <w:tcPr>
            <w:tcW w:w="3086" w:type="dxa"/>
            <w:shd w:val="clear" w:color="auto" w:fill="F7CAAC"/>
          </w:tcPr>
          <w:p w14:paraId="6B711B7F" w14:textId="77777777" w:rsidR="0035340F" w:rsidRPr="00607669" w:rsidRDefault="0035340F" w:rsidP="0035340F">
            <w:pPr>
              <w:jc w:val="both"/>
              <w:rPr>
                <w:b/>
              </w:rPr>
            </w:pPr>
            <w:r w:rsidRPr="00607669">
              <w:rPr>
                <w:b/>
              </w:rPr>
              <w:t>Prerekvizity, korekvizity, ekvivalence</w:t>
            </w:r>
          </w:p>
        </w:tc>
        <w:tc>
          <w:tcPr>
            <w:tcW w:w="6769" w:type="dxa"/>
            <w:gridSpan w:val="7"/>
          </w:tcPr>
          <w:p w14:paraId="6D38D1CB" w14:textId="77777777" w:rsidR="0035340F" w:rsidRPr="00607669" w:rsidRDefault="0035340F" w:rsidP="0035340F">
            <w:pPr>
              <w:jc w:val="both"/>
            </w:pPr>
          </w:p>
        </w:tc>
      </w:tr>
      <w:tr w:rsidR="0035340F" w14:paraId="74942E88" w14:textId="77777777" w:rsidTr="0035340F">
        <w:tc>
          <w:tcPr>
            <w:tcW w:w="3086" w:type="dxa"/>
            <w:shd w:val="clear" w:color="auto" w:fill="F7CAAC"/>
          </w:tcPr>
          <w:p w14:paraId="0B021F39" w14:textId="77777777" w:rsidR="0035340F" w:rsidRPr="00607669" w:rsidRDefault="0035340F" w:rsidP="0035340F">
            <w:pPr>
              <w:jc w:val="both"/>
              <w:rPr>
                <w:b/>
              </w:rPr>
            </w:pPr>
            <w:r w:rsidRPr="00607669">
              <w:rPr>
                <w:b/>
              </w:rPr>
              <w:t>Způsob ověření studijních výsledků</w:t>
            </w:r>
          </w:p>
        </w:tc>
        <w:tc>
          <w:tcPr>
            <w:tcW w:w="3406" w:type="dxa"/>
            <w:gridSpan w:val="4"/>
          </w:tcPr>
          <w:p w14:paraId="6B74830E" w14:textId="77777777" w:rsidR="0035340F" w:rsidRPr="00607669" w:rsidRDefault="0035340F" w:rsidP="0035340F">
            <w:pPr>
              <w:jc w:val="both"/>
            </w:pPr>
            <w:r w:rsidRPr="00607669">
              <w:t>zápočet</w:t>
            </w:r>
          </w:p>
        </w:tc>
        <w:tc>
          <w:tcPr>
            <w:tcW w:w="2156" w:type="dxa"/>
            <w:shd w:val="clear" w:color="auto" w:fill="F7CAAC"/>
          </w:tcPr>
          <w:p w14:paraId="6FD49683" w14:textId="77777777" w:rsidR="0035340F" w:rsidRPr="00607669" w:rsidRDefault="0035340F" w:rsidP="0035340F">
            <w:pPr>
              <w:jc w:val="both"/>
              <w:rPr>
                <w:b/>
              </w:rPr>
            </w:pPr>
            <w:r w:rsidRPr="00607669">
              <w:rPr>
                <w:b/>
              </w:rPr>
              <w:t>Forma výuky</w:t>
            </w:r>
          </w:p>
        </w:tc>
        <w:tc>
          <w:tcPr>
            <w:tcW w:w="1207" w:type="dxa"/>
            <w:gridSpan w:val="2"/>
          </w:tcPr>
          <w:p w14:paraId="499F051E" w14:textId="77777777" w:rsidR="0035340F" w:rsidRPr="00607669" w:rsidRDefault="0035340F" w:rsidP="0035340F">
            <w:pPr>
              <w:jc w:val="both"/>
            </w:pPr>
            <w:r w:rsidRPr="00607669">
              <w:t>seminář</w:t>
            </w:r>
          </w:p>
        </w:tc>
      </w:tr>
      <w:tr w:rsidR="0035340F" w14:paraId="3CFAF844" w14:textId="77777777" w:rsidTr="0035340F">
        <w:tc>
          <w:tcPr>
            <w:tcW w:w="3086" w:type="dxa"/>
            <w:shd w:val="clear" w:color="auto" w:fill="F7CAAC"/>
          </w:tcPr>
          <w:p w14:paraId="73CA010D"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2797546C" w14:textId="77777777" w:rsidR="0035340F" w:rsidRPr="00607669" w:rsidRDefault="0035340F" w:rsidP="0035340F">
            <w:pPr>
              <w:jc w:val="both"/>
            </w:pPr>
            <w:r w:rsidRPr="00607669">
              <w:t>Způsob zakončení předmětu – zápočet</w:t>
            </w:r>
          </w:p>
          <w:p w14:paraId="738E8115" w14:textId="77777777" w:rsidR="0035340F" w:rsidRPr="00607669" w:rsidRDefault="0035340F" w:rsidP="0035340F">
            <w:pPr>
              <w:jc w:val="both"/>
            </w:pPr>
            <w:r w:rsidRPr="00607669">
              <w:t>Požadavky k</w:t>
            </w:r>
            <w:r>
              <w:t> </w:t>
            </w:r>
            <w:r w:rsidRPr="00607669">
              <w:t>zápočtu</w:t>
            </w:r>
            <w:r>
              <w:t xml:space="preserve">: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35340F" w14:paraId="11297446" w14:textId="77777777" w:rsidTr="0035340F">
        <w:trPr>
          <w:trHeight w:val="70"/>
        </w:trPr>
        <w:tc>
          <w:tcPr>
            <w:tcW w:w="9855" w:type="dxa"/>
            <w:gridSpan w:val="8"/>
            <w:tcBorders>
              <w:top w:val="nil"/>
            </w:tcBorders>
          </w:tcPr>
          <w:p w14:paraId="03132971" w14:textId="77777777" w:rsidR="0035340F" w:rsidRPr="00607669" w:rsidRDefault="0035340F" w:rsidP="0035340F">
            <w:pPr>
              <w:jc w:val="both"/>
            </w:pPr>
          </w:p>
        </w:tc>
      </w:tr>
      <w:tr w:rsidR="0035340F" w14:paraId="59F94D7F" w14:textId="77777777" w:rsidTr="0035340F">
        <w:trPr>
          <w:trHeight w:val="197"/>
        </w:trPr>
        <w:tc>
          <w:tcPr>
            <w:tcW w:w="3086" w:type="dxa"/>
            <w:tcBorders>
              <w:top w:val="nil"/>
            </w:tcBorders>
            <w:shd w:val="clear" w:color="auto" w:fill="F7CAAC"/>
          </w:tcPr>
          <w:p w14:paraId="7E5E58F3"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048769FA" w14:textId="77777777" w:rsidR="0035340F" w:rsidRPr="00607669" w:rsidRDefault="0035340F" w:rsidP="0035340F">
            <w:pPr>
              <w:jc w:val="both"/>
            </w:pPr>
            <w:r w:rsidRPr="00607669">
              <w:t>Mgr. Věra Kozáková, Ph.D.</w:t>
            </w:r>
          </w:p>
        </w:tc>
      </w:tr>
      <w:tr w:rsidR="0035340F" w14:paraId="7A7BA337" w14:textId="77777777" w:rsidTr="0035340F">
        <w:trPr>
          <w:trHeight w:val="243"/>
        </w:trPr>
        <w:tc>
          <w:tcPr>
            <w:tcW w:w="3086" w:type="dxa"/>
            <w:tcBorders>
              <w:top w:val="nil"/>
            </w:tcBorders>
            <w:shd w:val="clear" w:color="auto" w:fill="F7CAAC"/>
          </w:tcPr>
          <w:p w14:paraId="4C1EEB62"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5938FE2B"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3E2662E8" w14:textId="77777777" w:rsidTr="0035340F">
        <w:tc>
          <w:tcPr>
            <w:tcW w:w="3086" w:type="dxa"/>
            <w:shd w:val="clear" w:color="auto" w:fill="F7CAAC"/>
          </w:tcPr>
          <w:p w14:paraId="74316EE3"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2777E8B0" w14:textId="77777777" w:rsidR="0035340F" w:rsidRPr="00607669" w:rsidRDefault="0035340F" w:rsidP="0035340F">
            <w:pPr>
              <w:jc w:val="both"/>
            </w:pPr>
            <w:r w:rsidRPr="00607669">
              <w:t>Mgr. Věra Kozáková, Ph.D.</w:t>
            </w:r>
            <w:r w:rsidRPr="008271D7">
              <w:t xml:space="preserve"> – </w:t>
            </w:r>
            <w:r>
              <w:t>semináře (100%)</w:t>
            </w:r>
          </w:p>
        </w:tc>
      </w:tr>
      <w:tr w:rsidR="0035340F" w14:paraId="4D06F22B" w14:textId="77777777" w:rsidTr="0035340F">
        <w:trPr>
          <w:trHeight w:val="70"/>
        </w:trPr>
        <w:tc>
          <w:tcPr>
            <w:tcW w:w="9855" w:type="dxa"/>
            <w:gridSpan w:val="8"/>
            <w:tcBorders>
              <w:top w:val="nil"/>
            </w:tcBorders>
          </w:tcPr>
          <w:p w14:paraId="61AD363F" w14:textId="77777777" w:rsidR="0035340F" w:rsidRPr="00607669" w:rsidRDefault="0035340F" w:rsidP="0035340F">
            <w:pPr>
              <w:jc w:val="both"/>
            </w:pPr>
          </w:p>
        </w:tc>
      </w:tr>
      <w:tr w:rsidR="0035340F" w14:paraId="65FE90C8" w14:textId="77777777" w:rsidTr="0035340F">
        <w:tc>
          <w:tcPr>
            <w:tcW w:w="3086" w:type="dxa"/>
            <w:shd w:val="clear" w:color="auto" w:fill="F7CAAC"/>
          </w:tcPr>
          <w:p w14:paraId="1E8528F3"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7580B722" w14:textId="77777777" w:rsidR="0035340F" w:rsidRPr="00607669" w:rsidRDefault="0035340F" w:rsidP="0035340F">
            <w:pPr>
              <w:jc w:val="both"/>
            </w:pPr>
          </w:p>
        </w:tc>
      </w:tr>
      <w:tr w:rsidR="0035340F" w14:paraId="5E056998" w14:textId="77777777" w:rsidTr="0035340F">
        <w:trPr>
          <w:trHeight w:val="3938"/>
        </w:trPr>
        <w:tc>
          <w:tcPr>
            <w:tcW w:w="9855" w:type="dxa"/>
            <w:gridSpan w:val="8"/>
            <w:tcBorders>
              <w:top w:val="nil"/>
              <w:bottom w:val="single" w:sz="12" w:space="0" w:color="auto"/>
            </w:tcBorders>
          </w:tcPr>
          <w:p w14:paraId="72052531" w14:textId="77777777" w:rsidR="0035340F" w:rsidRDefault="0035340F" w:rsidP="0035340F">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4A70AF27" w14:textId="77777777" w:rsidR="0035340F" w:rsidRPr="00607669" w:rsidRDefault="0035340F" w:rsidP="0035340F">
            <w:pPr>
              <w:jc w:val="both"/>
            </w:pPr>
            <w:r w:rsidRPr="00607669">
              <w:t>Obsah:</w:t>
            </w:r>
          </w:p>
          <w:p w14:paraId="5FFC49CD"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6CA8271F"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09F1AE73"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17BE31B2"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76852AD0"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6DC873C2"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3E0DBF9B"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307C66F7"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2F86DA6A"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6375CF53"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399F938C"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39EC2705"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33A1B765"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35340F" w14:paraId="71508B8A" w14:textId="77777777" w:rsidTr="0035340F">
        <w:trPr>
          <w:trHeight w:val="265"/>
        </w:trPr>
        <w:tc>
          <w:tcPr>
            <w:tcW w:w="3653" w:type="dxa"/>
            <w:gridSpan w:val="2"/>
            <w:tcBorders>
              <w:top w:val="nil"/>
            </w:tcBorders>
            <w:shd w:val="clear" w:color="auto" w:fill="F7CAAC"/>
          </w:tcPr>
          <w:p w14:paraId="10B0C623"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68ADDEFD" w14:textId="77777777" w:rsidR="0035340F" w:rsidRPr="00607669" w:rsidRDefault="0035340F" w:rsidP="0035340F">
            <w:pPr>
              <w:jc w:val="both"/>
            </w:pPr>
          </w:p>
        </w:tc>
      </w:tr>
      <w:tr w:rsidR="0035340F" w14:paraId="1B2F0163" w14:textId="77777777" w:rsidTr="0035340F">
        <w:trPr>
          <w:trHeight w:val="1497"/>
        </w:trPr>
        <w:tc>
          <w:tcPr>
            <w:tcW w:w="9855" w:type="dxa"/>
            <w:gridSpan w:val="8"/>
            <w:tcBorders>
              <w:top w:val="nil"/>
            </w:tcBorders>
          </w:tcPr>
          <w:p w14:paraId="3A062219" w14:textId="77777777" w:rsidR="0035340F" w:rsidRPr="00607669" w:rsidRDefault="0035340F" w:rsidP="0035340F">
            <w:pPr>
              <w:jc w:val="both"/>
              <w:rPr>
                <w:b/>
              </w:rPr>
            </w:pPr>
            <w:r w:rsidRPr="00607669">
              <w:rPr>
                <w:b/>
              </w:rPr>
              <w:t>Povinná literatura</w:t>
            </w:r>
          </w:p>
          <w:p w14:paraId="1856E164" w14:textId="77777777" w:rsidR="0035340F" w:rsidRDefault="0035340F" w:rsidP="0035340F">
            <w:pPr>
              <w:jc w:val="both"/>
            </w:pPr>
            <w:r w:rsidRPr="00607669">
              <w:t xml:space="preserve">KRENN, W., PUCHTA, H. </w:t>
            </w:r>
            <w:r w:rsidRPr="00607669">
              <w:rPr>
                <w:i/>
              </w:rPr>
              <w:t>Motive</w:t>
            </w:r>
            <w:r w:rsidRPr="00607669">
              <w:t>. München: Hueber Verlag, 2016, 260 s. ISBN 978-3-19-001878-9.</w:t>
            </w:r>
          </w:p>
          <w:p w14:paraId="581177AB" w14:textId="77777777" w:rsidR="0035340F" w:rsidRPr="00607669" w:rsidRDefault="0035340F" w:rsidP="0035340F">
            <w:pPr>
              <w:jc w:val="both"/>
              <w:rPr>
                <w:b/>
              </w:rPr>
            </w:pPr>
            <w:r w:rsidRPr="00607669">
              <w:t xml:space="preserve">MICHŇOVÁ, I. </w:t>
            </w:r>
            <w:r w:rsidRPr="00607669">
              <w:rPr>
                <w:i/>
              </w:rPr>
              <w:t>Deutsch im Beruf.</w:t>
            </w:r>
            <w:r w:rsidRPr="00607669">
              <w:t xml:space="preserve"> 1. vyd. Praha: Grada, 2008, 128 s. ISBN 978-80-247-2408-9.</w:t>
            </w:r>
          </w:p>
          <w:p w14:paraId="3128B9C2" w14:textId="77777777" w:rsidR="0035340F" w:rsidRPr="00607669" w:rsidRDefault="0035340F" w:rsidP="0035340F">
            <w:pPr>
              <w:jc w:val="both"/>
              <w:rPr>
                <w:b/>
              </w:rPr>
            </w:pPr>
            <w:r w:rsidRPr="00607669">
              <w:rPr>
                <w:b/>
              </w:rPr>
              <w:t>Doporučená literatura</w:t>
            </w:r>
          </w:p>
          <w:p w14:paraId="026B0AC4" w14:textId="77777777" w:rsidR="0035340F" w:rsidRPr="00607669" w:rsidRDefault="0035340F" w:rsidP="0035340F">
            <w:pPr>
              <w:jc w:val="both"/>
            </w:pPr>
            <w:r w:rsidRPr="00607669">
              <w:t xml:space="preserve">Doplňující materiály: </w:t>
            </w:r>
            <w:hyperlink r:id="rId16" w:history="1">
              <w:r w:rsidRPr="00607669">
                <w:rPr>
                  <w:rStyle w:val="Hypertextovodkaz"/>
                </w:rPr>
                <w:t>https://www.hueber.de/seite/pg_lehren_unterrichtsplan_mot</w:t>
              </w:r>
            </w:hyperlink>
            <w:r>
              <w:rPr>
                <w:rStyle w:val="Hypertextovodkaz"/>
              </w:rPr>
              <w:t xml:space="preserve">; </w:t>
            </w:r>
            <w:hyperlink r:id="rId17" w:history="1">
              <w:r w:rsidRPr="00607669">
                <w:rPr>
                  <w:rStyle w:val="Hypertextovodkaz"/>
                </w:rPr>
                <w:t>http://www.deutschunddeutlich.de/</w:t>
              </w:r>
            </w:hyperlink>
            <w:r>
              <w:rPr>
                <w:rStyle w:val="Hypertextovodkaz"/>
              </w:rPr>
              <w:t xml:space="preserve">; </w:t>
            </w:r>
          </w:p>
          <w:p w14:paraId="5F88B906" w14:textId="77777777" w:rsidR="0035340F" w:rsidRPr="00607669" w:rsidRDefault="008932CF" w:rsidP="0035340F">
            <w:pPr>
              <w:jc w:val="both"/>
            </w:pPr>
            <w:hyperlink r:id="rId18" w:history="1">
              <w:r w:rsidR="0035340F" w:rsidRPr="00607669">
                <w:rPr>
                  <w:rStyle w:val="Hypertextovodkaz"/>
                </w:rPr>
                <w:t>https://www.schubert-verlag.de/aufgaben/arbeitsblaetter_a1_z/a1_arbeitsblaetter_index_z.htm</w:t>
              </w:r>
            </w:hyperlink>
          </w:p>
        </w:tc>
      </w:tr>
      <w:tr w:rsidR="0035340F" w14:paraId="5727570E"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54F426" w14:textId="77777777" w:rsidR="0035340F" w:rsidRPr="00607669" w:rsidRDefault="0035340F" w:rsidP="0035340F">
            <w:pPr>
              <w:jc w:val="center"/>
              <w:rPr>
                <w:b/>
              </w:rPr>
            </w:pPr>
            <w:r w:rsidRPr="00607669">
              <w:rPr>
                <w:b/>
              </w:rPr>
              <w:t>Informace ke kombinované nebo distanční formě</w:t>
            </w:r>
          </w:p>
        </w:tc>
      </w:tr>
      <w:tr w:rsidR="0035340F" w14:paraId="6C646BB2" w14:textId="77777777" w:rsidTr="0035340F">
        <w:tc>
          <w:tcPr>
            <w:tcW w:w="4787" w:type="dxa"/>
            <w:gridSpan w:val="3"/>
            <w:tcBorders>
              <w:top w:val="single" w:sz="2" w:space="0" w:color="auto"/>
            </w:tcBorders>
            <w:shd w:val="clear" w:color="auto" w:fill="F7CAAC"/>
          </w:tcPr>
          <w:p w14:paraId="1B439AAA"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B9138CA"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5D3C465E" w14:textId="77777777" w:rsidR="0035340F" w:rsidRPr="00607669" w:rsidRDefault="0035340F" w:rsidP="0035340F">
            <w:pPr>
              <w:jc w:val="both"/>
              <w:rPr>
                <w:b/>
              </w:rPr>
            </w:pPr>
            <w:r w:rsidRPr="00607669">
              <w:rPr>
                <w:b/>
              </w:rPr>
              <w:t xml:space="preserve">hodin </w:t>
            </w:r>
          </w:p>
        </w:tc>
      </w:tr>
      <w:tr w:rsidR="0035340F" w14:paraId="6F1ED395" w14:textId="77777777" w:rsidTr="0035340F">
        <w:tc>
          <w:tcPr>
            <w:tcW w:w="9855" w:type="dxa"/>
            <w:gridSpan w:val="8"/>
            <w:shd w:val="clear" w:color="auto" w:fill="F7CAAC"/>
          </w:tcPr>
          <w:p w14:paraId="63848CEA" w14:textId="77777777" w:rsidR="0035340F" w:rsidRPr="00607669" w:rsidRDefault="0035340F" w:rsidP="0035340F">
            <w:pPr>
              <w:jc w:val="both"/>
              <w:rPr>
                <w:b/>
              </w:rPr>
            </w:pPr>
            <w:r w:rsidRPr="00607669">
              <w:rPr>
                <w:b/>
              </w:rPr>
              <w:t>Informace o způsobu kontaktu s vyučujícím</w:t>
            </w:r>
          </w:p>
        </w:tc>
      </w:tr>
      <w:tr w:rsidR="0035340F" w14:paraId="217633AB" w14:textId="77777777" w:rsidTr="0035340F">
        <w:trPr>
          <w:trHeight w:val="693"/>
        </w:trPr>
        <w:tc>
          <w:tcPr>
            <w:tcW w:w="9855" w:type="dxa"/>
            <w:gridSpan w:val="8"/>
          </w:tcPr>
          <w:p w14:paraId="0CA7EE86"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A8E84F" w14:textId="77777777" w:rsidR="0035340F" w:rsidRDefault="0035340F" w:rsidP="0035340F"/>
    <w:p w14:paraId="40E4F996"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7DE95DB1" w14:textId="77777777" w:rsidTr="0035340F">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2B47D5FF" w14:textId="77777777" w:rsidR="0035340F" w:rsidRPr="00607669" w:rsidRDefault="0035340F" w:rsidP="0035340F">
            <w:pPr>
              <w:jc w:val="both"/>
              <w:rPr>
                <w:b/>
              </w:rPr>
            </w:pPr>
            <w:r>
              <w:lastRenderedPageBreak/>
              <w:br w:type="page"/>
            </w:r>
            <w:r w:rsidRPr="00607669">
              <w:rPr>
                <w:b/>
                <w:sz w:val="28"/>
              </w:rPr>
              <w:t>B-III – Charakteristika studijního předmětu</w:t>
            </w:r>
          </w:p>
        </w:tc>
      </w:tr>
      <w:tr w:rsidR="0035340F" w14:paraId="0544CD46" w14:textId="77777777" w:rsidTr="0035340F">
        <w:tc>
          <w:tcPr>
            <w:tcW w:w="3086" w:type="dxa"/>
            <w:tcBorders>
              <w:top w:val="double" w:sz="4" w:space="0" w:color="auto"/>
            </w:tcBorders>
            <w:shd w:val="clear" w:color="auto" w:fill="F7CAAC"/>
          </w:tcPr>
          <w:p w14:paraId="7CBC4921" w14:textId="77777777" w:rsidR="0035340F" w:rsidRDefault="0035340F" w:rsidP="0035340F">
            <w:pPr>
              <w:jc w:val="both"/>
              <w:rPr>
                <w:b/>
              </w:rPr>
            </w:pPr>
            <w:r>
              <w:rPr>
                <w:b/>
              </w:rPr>
              <w:t>Název studijního předmětu</w:t>
            </w:r>
          </w:p>
        </w:tc>
        <w:tc>
          <w:tcPr>
            <w:tcW w:w="6769" w:type="dxa"/>
            <w:gridSpan w:val="7"/>
            <w:tcBorders>
              <w:top w:val="double" w:sz="4" w:space="0" w:color="auto"/>
            </w:tcBorders>
          </w:tcPr>
          <w:p w14:paraId="5E4E84AD" w14:textId="77777777" w:rsidR="0035340F" w:rsidRDefault="0035340F" w:rsidP="0035340F">
            <w:pPr>
              <w:jc w:val="both"/>
            </w:pPr>
            <w:r w:rsidRPr="008D29E0">
              <w:rPr>
                <w:color w:val="000000"/>
                <w:shd w:val="clear" w:color="auto" w:fill="FFFFFF"/>
              </w:rPr>
              <w:t>German Conversation</w:t>
            </w:r>
            <w:r w:rsidRPr="008D29E0">
              <w:t xml:space="preserve"> </w:t>
            </w:r>
            <w:r>
              <w:t>2</w:t>
            </w:r>
          </w:p>
        </w:tc>
      </w:tr>
      <w:tr w:rsidR="0035340F" w14:paraId="6DC6DAD0" w14:textId="77777777" w:rsidTr="0035340F">
        <w:trPr>
          <w:trHeight w:val="249"/>
        </w:trPr>
        <w:tc>
          <w:tcPr>
            <w:tcW w:w="3086" w:type="dxa"/>
            <w:shd w:val="clear" w:color="auto" w:fill="F7CAAC"/>
          </w:tcPr>
          <w:p w14:paraId="3B83A38A" w14:textId="77777777" w:rsidR="0035340F" w:rsidRPr="00607669" w:rsidRDefault="0035340F" w:rsidP="0035340F">
            <w:pPr>
              <w:jc w:val="both"/>
              <w:rPr>
                <w:b/>
              </w:rPr>
            </w:pPr>
            <w:r w:rsidRPr="00607669">
              <w:rPr>
                <w:b/>
              </w:rPr>
              <w:t>Typ předmětu</w:t>
            </w:r>
          </w:p>
        </w:tc>
        <w:tc>
          <w:tcPr>
            <w:tcW w:w="3406" w:type="dxa"/>
            <w:gridSpan w:val="4"/>
          </w:tcPr>
          <w:p w14:paraId="4425A5F2" w14:textId="77777777" w:rsidR="0035340F" w:rsidRPr="00607669" w:rsidRDefault="0035340F" w:rsidP="0035340F">
            <w:pPr>
              <w:jc w:val="both"/>
            </w:pPr>
            <w:r w:rsidRPr="00607669">
              <w:t>povinný „P“</w:t>
            </w:r>
          </w:p>
        </w:tc>
        <w:tc>
          <w:tcPr>
            <w:tcW w:w="2695" w:type="dxa"/>
            <w:gridSpan w:val="2"/>
            <w:shd w:val="clear" w:color="auto" w:fill="F7CAAC"/>
          </w:tcPr>
          <w:p w14:paraId="735C1352" w14:textId="77777777" w:rsidR="0035340F" w:rsidRDefault="0035340F" w:rsidP="0035340F">
            <w:pPr>
              <w:jc w:val="both"/>
            </w:pPr>
            <w:r>
              <w:rPr>
                <w:b/>
              </w:rPr>
              <w:t>doporučený ročník / semestr</w:t>
            </w:r>
          </w:p>
        </w:tc>
        <w:tc>
          <w:tcPr>
            <w:tcW w:w="668" w:type="dxa"/>
          </w:tcPr>
          <w:p w14:paraId="2E5E2BE6" w14:textId="77777777" w:rsidR="0035340F" w:rsidRDefault="0035340F" w:rsidP="0035340F">
            <w:pPr>
              <w:jc w:val="both"/>
            </w:pPr>
            <w:r>
              <w:t>L</w:t>
            </w:r>
          </w:p>
        </w:tc>
      </w:tr>
      <w:tr w:rsidR="0035340F" w14:paraId="785BB3D6" w14:textId="77777777" w:rsidTr="0035340F">
        <w:tc>
          <w:tcPr>
            <w:tcW w:w="3086" w:type="dxa"/>
            <w:shd w:val="clear" w:color="auto" w:fill="F7CAAC"/>
          </w:tcPr>
          <w:p w14:paraId="00C5499D" w14:textId="77777777" w:rsidR="0035340F" w:rsidRPr="00607669" w:rsidRDefault="0035340F" w:rsidP="0035340F">
            <w:pPr>
              <w:jc w:val="both"/>
              <w:rPr>
                <w:b/>
              </w:rPr>
            </w:pPr>
            <w:r w:rsidRPr="00607669">
              <w:rPr>
                <w:b/>
              </w:rPr>
              <w:t>Rozsah studijního předmětu</w:t>
            </w:r>
          </w:p>
        </w:tc>
        <w:tc>
          <w:tcPr>
            <w:tcW w:w="1701" w:type="dxa"/>
            <w:gridSpan w:val="2"/>
          </w:tcPr>
          <w:p w14:paraId="2BA5BCD1" w14:textId="77777777" w:rsidR="0035340F" w:rsidRPr="00607669" w:rsidRDefault="0035340F" w:rsidP="0035340F">
            <w:pPr>
              <w:jc w:val="both"/>
            </w:pPr>
            <w:r w:rsidRPr="00607669">
              <w:t>26s</w:t>
            </w:r>
          </w:p>
        </w:tc>
        <w:tc>
          <w:tcPr>
            <w:tcW w:w="889" w:type="dxa"/>
            <w:shd w:val="clear" w:color="auto" w:fill="F7CAAC"/>
          </w:tcPr>
          <w:p w14:paraId="10495AEC" w14:textId="77777777" w:rsidR="0035340F" w:rsidRPr="00607669" w:rsidRDefault="0035340F" w:rsidP="0035340F">
            <w:pPr>
              <w:jc w:val="both"/>
              <w:rPr>
                <w:b/>
              </w:rPr>
            </w:pPr>
            <w:r w:rsidRPr="00607669">
              <w:rPr>
                <w:b/>
              </w:rPr>
              <w:t xml:space="preserve">hod. </w:t>
            </w:r>
          </w:p>
        </w:tc>
        <w:tc>
          <w:tcPr>
            <w:tcW w:w="816" w:type="dxa"/>
          </w:tcPr>
          <w:p w14:paraId="6931C92A" w14:textId="77777777" w:rsidR="0035340F" w:rsidRPr="00607669" w:rsidRDefault="0035340F" w:rsidP="0035340F">
            <w:pPr>
              <w:jc w:val="both"/>
            </w:pPr>
            <w:r w:rsidRPr="00607669">
              <w:t>26</w:t>
            </w:r>
          </w:p>
        </w:tc>
        <w:tc>
          <w:tcPr>
            <w:tcW w:w="2156" w:type="dxa"/>
            <w:shd w:val="clear" w:color="auto" w:fill="F7CAAC"/>
          </w:tcPr>
          <w:p w14:paraId="35FF4602" w14:textId="77777777" w:rsidR="0035340F" w:rsidRDefault="0035340F" w:rsidP="0035340F">
            <w:pPr>
              <w:jc w:val="both"/>
              <w:rPr>
                <w:b/>
              </w:rPr>
            </w:pPr>
            <w:r>
              <w:rPr>
                <w:b/>
              </w:rPr>
              <w:t>kreditů</w:t>
            </w:r>
          </w:p>
        </w:tc>
        <w:tc>
          <w:tcPr>
            <w:tcW w:w="1207" w:type="dxa"/>
            <w:gridSpan w:val="2"/>
          </w:tcPr>
          <w:p w14:paraId="1D2D928C" w14:textId="77777777" w:rsidR="0035340F" w:rsidRDefault="0035340F" w:rsidP="0035340F">
            <w:pPr>
              <w:jc w:val="both"/>
            </w:pPr>
            <w:r>
              <w:t>3</w:t>
            </w:r>
          </w:p>
        </w:tc>
      </w:tr>
      <w:tr w:rsidR="0035340F" w14:paraId="08FFF8EF" w14:textId="77777777" w:rsidTr="0035340F">
        <w:tc>
          <w:tcPr>
            <w:tcW w:w="3086" w:type="dxa"/>
            <w:shd w:val="clear" w:color="auto" w:fill="F7CAAC"/>
          </w:tcPr>
          <w:p w14:paraId="710F14AC" w14:textId="77777777" w:rsidR="0035340F" w:rsidRPr="00607669" w:rsidRDefault="0035340F" w:rsidP="0035340F">
            <w:pPr>
              <w:jc w:val="both"/>
              <w:rPr>
                <w:b/>
              </w:rPr>
            </w:pPr>
            <w:r w:rsidRPr="00607669">
              <w:rPr>
                <w:b/>
              </w:rPr>
              <w:t>Prerekvizity, korekvizity, ekvivalence</w:t>
            </w:r>
          </w:p>
        </w:tc>
        <w:tc>
          <w:tcPr>
            <w:tcW w:w="6769" w:type="dxa"/>
            <w:gridSpan w:val="7"/>
          </w:tcPr>
          <w:p w14:paraId="6A98F51B" w14:textId="77777777" w:rsidR="0035340F" w:rsidRPr="00607669" w:rsidRDefault="0035340F" w:rsidP="0035340F">
            <w:pPr>
              <w:jc w:val="both"/>
            </w:pPr>
          </w:p>
        </w:tc>
      </w:tr>
      <w:tr w:rsidR="0035340F" w14:paraId="0BF229EF" w14:textId="77777777" w:rsidTr="0035340F">
        <w:tc>
          <w:tcPr>
            <w:tcW w:w="3086" w:type="dxa"/>
            <w:shd w:val="clear" w:color="auto" w:fill="F7CAAC"/>
          </w:tcPr>
          <w:p w14:paraId="5EFDA06B" w14:textId="77777777" w:rsidR="0035340F" w:rsidRPr="00607669" w:rsidRDefault="0035340F" w:rsidP="0035340F">
            <w:pPr>
              <w:jc w:val="both"/>
              <w:rPr>
                <w:b/>
              </w:rPr>
            </w:pPr>
            <w:r w:rsidRPr="00607669">
              <w:rPr>
                <w:b/>
              </w:rPr>
              <w:t>Způsob ověření studijních výsledků</w:t>
            </w:r>
          </w:p>
        </w:tc>
        <w:tc>
          <w:tcPr>
            <w:tcW w:w="3406" w:type="dxa"/>
            <w:gridSpan w:val="4"/>
          </w:tcPr>
          <w:p w14:paraId="43002088" w14:textId="77777777" w:rsidR="0035340F" w:rsidRPr="00607669" w:rsidRDefault="0035340F" w:rsidP="0035340F">
            <w:pPr>
              <w:jc w:val="both"/>
            </w:pPr>
            <w:r w:rsidRPr="00607669">
              <w:t>klasifikovaný zápočet</w:t>
            </w:r>
          </w:p>
        </w:tc>
        <w:tc>
          <w:tcPr>
            <w:tcW w:w="2156" w:type="dxa"/>
            <w:shd w:val="clear" w:color="auto" w:fill="F7CAAC"/>
          </w:tcPr>
          <w:p w14:paraId="76ECDE50" w14:textId="77777777" w:rsidR="0035340F" w:rsidRDefault="0035340F" w:rsidP="0035340F">
            <w:pPr>
              <w:jc w:val="both"/>
              <w:rPr>
                <w:b/>
              </w:rPr>
            </w:pPr>
            <w:r>
              <w:rPr>
                <w:b/>
              </w:rPr>
              <w:t>Forma výuky</w:t>
            </w:r>
          </w:p>
        </w:tc>
        <w:tc>
          <w:tcPr>
            <w:tcW w:w="1207" w:type="dxa"/>
            <w:gridSpan w:val="2"/>
          </w:tcPr>
          <w:p w14:paraId="7819AC41" w14:textId="77777777" w:rsidR="0035340F" w:rsidRDefault="0035340F" w:rsidP="0035340F">
            <w:pPr>
              <w:jc w:val="both"/>
            </w:pPr>
            <w:r>
              <w:t>seminář</w:t>
            </w:r>
          </w:p>
        </w:tc>
      </w:tr>
      <w:tr w:rsidR="0035340F" w14:paraId="17128F61" w14:textId="77777777" w:rsidTr="0035340F">
        <w:tc>
          <w:tcPr>
            <w:tcW w:w="3086" w:type="dxa"/>
            <w:shd w:val="clear" w:color="auto" w:fill="F7CAAC"/>
          </w:tcPr>
          <w:p w14:paraId="643F7416"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71556E05" w14:textId="77777777" w:rsidR="0035340F" w:rsidRPr="00607669" w:rsidRDefault="0035340F" w:rsidP="0035340F">
            <w:pPr>
              <w:jc w:val="both"/>
            </w:pPr>
            <w:r w:rsidRPr="00607669">
              <w:t>Způsob zakončení předmětu - klasifikovaný zápočet</w:t>
            </w:r>
          </w:p>
          <w:p w14:paraId="756AA395" w14:textId="77777777" w:rsidR="0035340F" w:rsidRPr="00607669" w:rsidRDefault="0035340F" w:rsidP="0035340F">
            <w:pPr>
              <w:jc w:val="both"/>
            </w:pPr>
            <w:r w:rsidRPr="00607669">
              <w:t>Požadavky k</w:t>
            </w:r>
            <w:r>
              <w:t>e klasifikovanému </w:t>
            </w:r>
            <w:r w:rsidRPr="00607669">
              <w:t>zápočtu</w:t>
            </w:r>
            <w:r>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35340F" w14:paraId="0489E995" w14:textId="77777777" w:rsidTr="0035340F">
        <w:trPr>
          <w:trHeight w:val="70"/>
        </w:trPr>
        <w:tc>
          <w:tcPr>
            <w:tcW w:w="9855" w:type="dxa"/>
            <w:gridSpan w:val="8"/>
            <w:tcBorders>
              <w:top w:val="nil"/>
            </w:tcBorders>
          </w:tcPr>
          <w:p w14:paraId="3E1346A4" w14:textId="77777777" w:rsidR="0035340F" w:rsidRPr="004E1CB1" w:rsidRDefault="0035340F" w:rsidP="0035340F">
            <w:pPr>
              <w:jc w:val="both"/>
              <w:rPr>
                <w:sz w:val="16"/>
              </w:rPr>
            </w:pPr>
          </w:p>
        </w:tc>
      </w:tr>
      <w:tr w:rsidR="0035340F" w14:paraId="6CD25303" w14:textId="77777777" w:rsidTr="0035340F">
        <w:trPr>
          <w:trHeight w:val="197"/>
        </w:trPr>
        <w:tc>
          <w:tcPr>
            <w:tcW w:w="3086" w:type="dxa"/>
            <w:tcBorders>
              <w:top w:val="nil"/>
            </w:tcBorders>
            <w:shd w:val="clear" w:color="auto" w:fill="F7CAAC"/>
          </w:tcPr>
          <w:p w14:paraId="39D2B11A"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62E10038" w14:textId="77777777" w:rsidR="0035340F" w:rsidRPr="00607669" w:rsidRDefault="0035340F" w:rsidP="0035340F">
            <w:pPr>
              <w:jc w:val="both"/>
            </w:pPr>
            <w:r w:rsidRPr="00607669">
              <w:t>Mgr. Věra Kozáková, Ph.D.</w:t>
            </w:r>
          </w:p>
        </w:tc>
      </w:tr>
      <w:tr w:rsidR="0035340F" w14:paraId="407942E3" w14:textId="77777777" w:rsidTr="0035340F">
        <w:trPr>
          <w:trHeight w:val="243"/>
        </w:trPr>
        <w:tc>
          <w:tcPr>
            <w:tcW w:w="3086" w:type="dxa"/>
            <w:tcBorders>
              <w:top w:val="nil"/>
            </w:tcBorders>
            <w:shd w:val="clear" w:color="auto" w:fill="F7CAAC"/>
          </w:tcPr>
          <w:p w14:paraId="5BC77ECB"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0F581062"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09D4F5C7" w14:textId="77777777" w:rsidTr="0035340F">
        <w:tc>
          <w:tcPr>
            <w:tcW w:w="3086" w:type="dxa"/>
            <w:shd w:val="clear" w:color="auto" w:fill="F7CAAC"/>
          </w:tcPr>
          <w:p w14:paraId="0707DCA7"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53A8B282" w14:textId="77777777" w:rsidR="0035340F" w:rsidRPr="00607669" w:rsidRDefault="0035340F" w:rsidP="0035340F">
            <w:pPr>
              <w:jc w:val="both"/>
            </w:pPr>
            <w:r w:rsidRPr="00607669">
              <w:t>Mgr. Věra Kozáková, Ph.D.</w:t>
            </w:r>
            <w:r w:rsidRPr="008271D7">
              <w:t xml:space="preserve"> – </w:t>
            </w:r>
            <w:r>
              <w:t>semináře (100%)</w:t>
            </w:r>
          </w:p>
        </w:tc>
      </w:tr>
      <w:tr w:rsidR="0035340F" w14:paraId="06F413C8" w14:textId="77777777" w:rsidTr="0035340F">
        <w:trPr>
          <w:trHeight w:val="176"/>
        </w:trPr>
        <w:tc>
          <w:tcPr>
            <w:tcW w:w="9855" w:type="dxa"/>
            <w:gridSpan w:val="8"/>
            <w:tcBorders>
              <w:top w:val="nil"/>
            </w:tcBorders>
          </w:tcPr>
          <w:p w14:paraId="49E590E2" w14:textId="77777777" w:rsidR="0035340F" w:rsidRPr="00607669" w:rsidRDefault="0035340F" w:rsidP="0035340F">
            <w:pPr>
              <w:jc w:val="both"/>
            </w:pPr>
          </w:p>
        </w:tc>
      </w:tr>
      <w:tr w:rsidR="0035340F" w14:paraId="7FE22B57" w14:textId="77777777" w:rsidTr="0035340F">
        <w:tc>
          <w:tcPr>
            <w:tcW w:w="3086" w:type="dxa"/>
            <w:shd w:val="clear" w:color="auto" w:fill="F7CAAC"/>
          </w:tcPr>
          <w:p w14:paraId="5CA7A5CA"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269010D3" w14:textId="77777777" w:rsidR="0035340F" w:rsidRPr="00607669" w:rsidRDefault="0035340F" w:rsidP="0035340F">
            <w:pPr>
              <w:jc w:val="both"/>
            </w:pPr>
          </w:p>
        </w:tc>
      </w:tr>
      <w:tr w:rsidR="0035340F" w14:paraId="7FCCA189" w14:textId="77777777" w:rsidTr="0035340F">
        <w:trPr>
          <w:trHeight w:val="3938"/>
        </w:trPr>
        <w:tc>
          <w:tcPr>
            <w:tcW w:w="9855" w:type="dxa"/>
            <w:gridSpan w:val="8"/>
            <w:tcBorders>
              <w:top w:val="nil"/>
              <w:bottom w:val="single" w:sz="12" w:space="0" w:color="auto"/>
            </w:tcBorders>
          </w:tcPr>
          <w:p w14:paraId="22A5ADC1" w14:textId="77777777" w:rsidR="0035340F" w:rsidRDefault="0035340F" w:rsidP="0035340F">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9079669" w14:textId="77777777" w:rsidR="0035340F" w:rsidRPr="00607669" w:rsidRDefault="0035340F" w:rsidP="0035340F">
            <w:pPr>
              <w:jc w:val="both"/>
            </w:pPr>
            <w:r>
              <w:t>Obsah</w:t>
            </w:r>
          </w:p>
          <w:p w14:paraId="4322170E"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0DDB56EB"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32A23F40"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156157D7"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5273818F"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343E3C77"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52A28230"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3F6946ED"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44D2C39F"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64A77636"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076EF274"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4657F0C8"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36BCFBAD"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0B0FFF95"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35340F" w14:paraId="0D279FF8" w14:textId="77777777" w:rsidTr="0035340F">
        <w:trPr>
          <w:trHeight w:val="265"/>
        </w:trPr>
        <w:tc>
          <w:tcPr>
            <w:tcW w:w="3653" w:type="dxa"/>
            <w:gridSpan w:val="2"/>
            <w:tcBorders>
              <w:top w:val="nil"/>
            </w:tcBorders>
            <w:shd w:val="clear" w:color="auto" w:fill="F7CAAC"/>
          </w:tcPr>
          <w:p w14:paraId="685DFDA0"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78D7E2E0" w14:textId="77777777" w:rsidR="0035340F" w:rsidRPr="00607669" w:rsidRDefault="0035340F" w:rsidP="0035340F">
            <w:pPr>
              <w:jc w:val="both"/>
            </w:pPr>
          </w:p>
        </w:tc>
      </w:tr>
      <w:tr w:rsidR="0035340F" w14:paraId="37A91956" w14:textId="77777777" w:rsidTr="0035340F">
        <w:trPr>
          <w:trHeight w:val="1497"/>
        </w:trPr>
        <w:tc>
          <w:tcPr>
            <w:tcW w:w="9855" w:type="dxa"/>
            <w:gridSpan w:val="8"/>
            <w:tcBorders>
              <w:top w:val="nil"/>
            </w:tcBorders>
          </w:tcPr>
          <w:p w14:paraId="4430927C" w14:textId="77777777" w:rsidR="0035340F" w:rsidRPr="00607669" w:rsidRDefault="0035340F" w:rsidP="0035340F">
            <w:pPr>
              <w:jc w:val="both"/>
              <w:rPr>
                <w:b/>
              </w:rPr>
            </w:pPr>
            <w:r w:rsidRPr="00607669">
              <w:rPr>
                <w:b/>
              </w:rPr>
              <w:t>Povinná literatura</w:t>
            </w:r>
          </w:p>
          <w:p w14:paraId="16706B07" w14:textId="77777777" w:rsidR="0035340F" w:rsidRDefault="0035340F" w:rsidP="0035340F">
            <w:pPr>
              <w:jc w:val="both"/>
            </w:pPr>
            <w:r w:rsidRPr="00607669">
              <w:t xml:space="preserve">KRENN, W., PUCHTA, H. </w:t>
            </w:r>
            <w:r w:rsidRPr="00607669">
              <w:rPr>
                <w:i/>
              </w:rPr>
              <w:t>Motive</w:t>
            </w:r>
            <w:r w:rsidRPr="00607669">
              <w:t>. München: Hueber Verlag, 2016, 260 s. ISBN 978-3-19-001878-9.</w:t>
            </w:r>
          </w:p>
          <w:p w14:paraId="71C6A60F" w14:textId="77777777" w:rsidR="0035340F" w:rsidRPr="00607669" w:rsidRDefault="0035340F" w:rsidP="0035340F">
            <w:pPr>
              <w:jc w:val="both"/>
              <w:rPr>
                <w:b/>
              </w:rPr>
            </w:pPr>
            <w:r w:rsidRPr="00607669">
              <w:t xml:space="preserve">MICHŇOVÁ, I. </w:t>
            </w:r>
            <w:r w:rsidRPr="00607669">
              <w:rPr>
                <w:i/>
              </w:rPr>
              <w:t>Deutsch im Beruf.</w:t>
            </w:r>
            <w:r w:rsidRPr="00607669">
              <w:t xml:space="preserve"> 1. vyd. Praha: Grada, 2008, 128 s. ISBN 978-80-247-2408-9.</w:t>
            </w:r>
          </w:p>
          <w:p w14:paraId="6CDD8854" w14:textId="77777777" w:rsidR="0035340F" w:rsidRPr="00607669" w:rsidRDefault="0035340F" w:rsidP="0035340F">
            <w:pPr>
              <w:jc w:val="both"/>
              <w:rPr>
                <w:b/>
              </w:rPr>
            </w:pPr>
            <w:r w:rsidRPr="00607669">
              <w:rPr>
                <w:b/>
              </w:rPr>
              <w:t>Doporučená literatura</w:t>
            </w:r>
          </w:p>
          <w:p w14:paraId="09C3FA87" w14:textId="77777777" w:rsidR="0035340F" w:rsidRPr="00607669" w:rsidRDefault="0035340F" w:rsidP="0035340F">
            <w:pPr>
              <w:jc w:val="both"/>
            </w:pPr>
            <w:r w:rsidRPr="00607669">
              <w:t xml:space="preserve">Doplňující materiály: </w:t>
            </w:r>
            <w:hyperlink r:id="rId19" w:history="1">
              <w:r w:rsidRPr="00607669">
                <w:rPr>
                  <w:rStyle w:val="Hypertextovodkaz"/>
                </w:rPr>
                <w:t>https://www.hueber.de/seite/pg_lehren_unterrichtsplan_mot</w:t>
              </w:r>
            </w:hyperlink>
            <w:r>
              <w:rPr>
                <w:rStyle w:val="Hypertextovodkaz"/>
              </w:rPr>
              <w:t xml:space="preserve">; </w:t>
            </w:r>
            <w:hyperlink r:id="rId20" w:history="1">
              <w:r w:rsidRPr="00607669">
                <w:rPr>
                  <w:rStyle w:val="Hypertextovodkaz"/>
                </w:rPr>
                <w:t>http://www.deutschunddeutlich.de/</w:t>
              </w:r>
            </w:hyperlink>
          </w:p>
          <w:p w14:paraId="3E6EB1D5" w14:textId="77777777" w:rsidR="0035340F" w:rsidRPr="00607669" w:rsidRDefault="008932CF" w:rsidP="0035340F">
            <w:pPr>
              <w:jc w:val="both"/>
            </w:pPr>
            <w:hyperlink r:id="rId21" w:history="1">
              <w:r w:rsidR="0035340F" w:rsidRPr="00607669">
                <w:rPr>
                  <w:rStyle w:val="Hypertextovodkaz"/>
                </w:rPr>
                <w:t>https://www.schubert-verlag.de/aufgaben/arbeitsblaetter_a1_z/a1_arbeitsblaetter_index_z.htm</w:t>
              </w:r>
            </w:hyperlink>
          </w:p>
        </w:tc>
      </w:tr>
      <w:tr w:rsidR="0035340F" w14:paraId="77F07E74"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3DD3BA" w14:textId="77777777" w:rsidR="0035340F" w:rsidRPr="00607669" w:rsidRDefault="0035340F" w:rsidP="0035340F">
            <w:pPr>
              <w:jc w:val="center"/>
              <w:rPr>
                <w:b/>
              </w:rPr>
            </w:pPr>
            <w:r w:rsidRPr="00607669">
              <w:rPr>
                <w:b/>
              </w:rPr>
              <w:t>Informace ke kombinované nebo distanční formě</w:t>
            </w:r>
          </w:p>
        </w:tc>
      </w:tr>
      <w:tr w:rsidR="0035340F" w14:paraId="2C350848" w14:textId="77777777" w:rsidTr="0035340F">
        <w:tc>
          <w:tcPr>
            <w:tcW w:w="4787" w:type="dxa"/>
            <w:gridSpan w:val="3"/>
            <w:tcBorders>
              <w:top w:val="single" w:sz="2" w:space="0" w:color="auto"/>
            </w:tcBorders>
            <w:shd w:val="clear" w:color="auto" w:fill="F7CAAC"/>
          </w:tcPr>
          <w:p w14:paraId="603019F4"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3060A28C"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0648A6D6" w14:textId="77777777" w:rsidR="0035340F" w:rsidRPr="00607669" w:rsidRDefault="0035340F" w:rsidP="0035340F">
            <w:pPr>
              <w:jc w:val="both"/>
              <w:rPr>
                <w:b/>
              </w:rPr>
            </w:pPr>
            <w:r w:rsidRPr="00607669">
              <w:rPr>
                <w:b/>
              </w:rPr>
              <w:t xml:space="preserve">hodin </w:t>
            </w:r>
          </w:p>
        </w:tc>
      </w:tr>
      <w:tr w:rsidR="0035340F" w14:paraId="455097CE" w14:textId="77777777" w:rsidTr="0035340F">
        <w:tc>
          <w:tcPr>
            <w:tcW w:w="9855" w:type="dxa"/>
            <w:gridSpan w:val="8"/>
            <w:shd w:val="clear" w:color="auto" w:fill="F7CAAC"/>
          </w:tcPr>
          <w:p w14:paraId="098B6FE7" w14:textId="77777777" w:rsidR="0035340F" w:rsidRPr="00607669" w:rsidRDefault="0035340F" w:rsidP="0035340F">
            <w:pPr>
              <w:jc w:val="both"/>
              <w:rPr>
                <w:b/>
              </w:rPr>
            </w:pPr>
            <w:r w:rsidRPr="00607669">
              <w:rPr>
                <w:b/>
              </w:rPr>
              <w:t>Informace o způsobu kontaktu s vyučujícím</w:t>
            </w:r>
          </w:p>
        </w:tc>
      </w:tr>
      <w:tr w:rsidR="0035340F" w14:paraId="0DA9B38C" w14:textId="77777777" w:rsidTr="0035340F">
        <w:trPr>
          <w:trHeight w:val="747"/>
        </w:trPr>
        <w:tc>
          <w:tcPr>
            <w:tcW w:w="9855" w:type="dxa"/>
            <w:gridSpan w:val="8"/>
          </w:tcPr>
          <w:p w14:paraId="3FDC9E17"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59B782" w14:textId="77777777" w:rsidR="0035340F" w:rsidRDefault="0035340F" w:rsidP="0035340F"/>
    <w:p w14:paraId="06E1D22B"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5200C2A" w14:textId="77777777" w:rsidTr="0035340F">
        <w:tc>
          <w:tcPr>
            <w:tcW w:w="9855" w:type="dxa"/>
            <w:gridSpan w:val="8"/>
            <w:tcBorders>
              <w:bottom w:val="double" w:sz="4" w:space="0" w:color="auto"/>
            </w:tcBorders>
            <w:shd w:val="clear" w:color="auto" w:fill="BDD6EE"/>
          </w:tcPr>
          <w:p w14:paraId="20486A3B" w14:textId="77777777" w:rsidR="0035340F" w:rsidRDefault="0035340F" w:rsidP="0035340F">
            <w:pPr>
              <w:jc w:val="both"/>
              <w:rPr>
                <w:b/>
                <w:sz w:val="28"/>
              </w:rPr>
            </w:pPr>
            <w:r>
              <w:lastRenderedPageBreak/>
              <w:br w:type="page"/>
            </w:r>
            <w:r>
              <w:rPr>
                <w:b/>
                <w:sz w:val="28"/>
              </w:rPr>
              <w:t>B-III – Charakteristika studijního předmětu</w:t>
            </w:r>
          </w:p>
        </w:tc>
      </w:tr>
      <w:tr w:rsidR="0035340F" w14:paraId="38F36220" w14:textId="77777777" w:rsidTr="0035340F">
        <w:tc>
          <w:tcPr>
            <w:tcW w:w="3086" w:type="dxa"/>
            <w:tcBorders>
              <w:top w:val="double" w:sz="4" w:space="0" w:color="auto"/>
            </w:tcBorders>
            <w:shd w:val="clear" w:color="auto" w:fill="F7CAAC"/>
          </w:tcPr>
          <w:p w14:paraId="097F599D"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759D91E8" w14:textId="77777777" w:rsidR="0035340F" w:rsidRPr="00890483" w:rsidRDefault="0035340F" w:rsidP="0035340F">
            <w:pPr>
              <w:jc w:val="both"/>
            </w:pPr>
            <w:r w:rsidRPr="008D29E0">
              <w:rPr>
                <w:color w:val="000000"/>
                <w:shd w:val="clear" w:color="auto" w:fill="FFFFFF"/>
              </w:rPr>
              <w:t>Commercial Correspondence</w:t>
            </w:r>
          </w:p>
        </w:tc>
      </w:tr>
      <w:tr w:rsidR="0035340F" w14:paraId="6C460380" w14:textId="77777777" w:rsidTr="0035340F">
        <w:trPr>
          <w:trHeight w:val="249"/>
        </w:trPr>
        <w:tc>
          <w:tcPr>
            <w:tcW w:w="3086" w:type="dxa"/>
            <w:shd w:val="clear" w:color="auto" w:fill="F7CAAC"/>
          </w:tcPr>
          <w:p w14:paraId="6C082E61" w14:textId="77777777" w:rsidR="0035340F" w:rsidRPr="00890483" w:rsidRDefault="0035340F" w:rsidP="0035340F">
            <w:pPr>
              <w:jc w:val="both"/>
              <w:rPr>
                <w:b/>
              </w:rPr>
            </w:pPr>
            <w:r w:rsidRPr="00890483">
              <w:rPr>
                <w:b/>
              </w:rPr>
              <w:t>Typ předmětu</w:t>
            </w:r>
          </w:p>
        </w:tc>
        <w:tc>
          <w:tcPr>
            <w:tcW w:w="3406" w:type="dxa"/>
            <w:gridSpan w:val="4"/>
          </w:tcPr>
          <w:p w14:paraId="10E82764" w14:textId="77777777" w:rsidR="0035340F" w:rsidRPr="00890483" w:rsidRDefault="0035340F" w:rsidP="0035340F">
            <w:pPr>
              <w:jc w:val="both"/>
            </w:pPr>
            <w:r w:rsidRPr="00890483">
              <w:t>povinný „P“</w:t>
            </w:r>
          </w:p>
        </w:tc>
        <w:tc>
          <w:tcPr>
            <w:tcW w:w="2695" w:type="dxa"/>
            <w:gridSpan w:val="2"/>
            <w:shd w:val="clear" w:color="auto" w:fill="F7CAAC"/>
          </w:tcPr>
          <w:p w14:paraId="353BED63" w14:textId="77777777" w:rsidR="0035340F" w:rsidRPr="00890483" w:rsidRDefault="0035340F" w:rsidP="0035340F">
            <w:pPr>
              <w:jc w:val="both"/>
            </w:pPr>
            <w:r w:rsidRPr="00890483">
              <w:rPr>
                <w:b/>
              </w:rPr>
              <w:t>doporučený ročník / semestr</w:t>
            </w:r>
          </w:p>
        </w:tc>
        <w:tc>
          <w:tcPr>
            <w:tcW w:w="668" w:type="dxa"/>
          </w:tcPr>
          <w:p w14:paraId="570EC26F" w14:textId="77777777" w:rsidR="0035340F" w:rsidRPr="00890483" w:rsidRDefault="0035340F" w:rsidP="0035340F">
            <w:pPr>
              <w:jc w:val="both"/>
            </w:pPr>
            <w:r w:rsidRPr="00890483">
              <w:t>L</w:t>
            </w:r>
          </w:p>
        </w:tc>
      </w:tr>
      <w:tr w:rsidR="0035340F" w14:paraId="528A912A" w14:textId="77777777" w:rsidTr="0035340F">
        <w:tc>
          <w:tcPr>
            <w:tcW w:w="3086" w:type="dxa"/>
            <w:shd w:val="clear" w:color="auto" w:fill="F7CAAC"/>
          </w:tcPr>
          <w:p w14:paraId="550123E9" w14:textId="77777777" w:rsidR="0035340F" w:rsidRPr="00890483" w:rsidRDefault="0035340F" w:rsidP="0035340F">
            <w:pPr>
              <w:jc w:val="both"/>
              <w:rPr>
                <w:b/>
              </w:rPr>
            </w:pPr>
            <w:r w:rsidRPr="00890483">
              <w:rPr>
                <w:b/>
              </w:rPr>
              <w:t>Rozsah studijního předmětu</w:t>
            </w:r>
          </w:p>
        </w:tc>
        <w:tc>
          <w:tcPr>
            <w:tcW w:w="1701" w:type="dxa"/>
            <w:gridSpan w:val="2"/>
          </w:tcPr>
          <w:p w14:paraId="27CB7664" w14:textId="77777777" w:rsidR="0035340F" w:rsidRPr="00890483" w:rsidRDefault="0035340F" w:rsidP="0035340F">
            <w:pPr>
              <w:jc w:val="both"/>
            </w:pPr>
            <w:r w:rsidRPr="00890483">
              <w:t>26s</w:t>
            </w:r>
          </w:p>
        </w:tc>
        <w:tc>
          <w:tcPr>
            <w:tcW w:w="889" w:type="dxa"/>
            <w:shd w:val="clear" w:color="auto" w:fill="F7CAAC"/>
          </w:tcPr>
          <w:p w14:paraId="43899E83" w14:textId="77777777" w:rsidR="0035340F" w:rsidRPr="00890483" w:rsidRDefault="0035340F" w:rsidP="0035340F">
            <w:pPr>
              <w:jc w:val="both"/>
              <w:rPr>
                <w:b/>
              </w:rPr>
            </w:pPr>
            <w:r w:rsidRPr="00890483">
              <w:rPr>
                <w:b/>
              </w:rPr>
              <w:t xml:space="preserve">hod. </w:t>
            </w:r>
          </w:p>
        </w:tc>
        <w:tc>
          <w:tcPr>
            <w:tcW w:w="816" w:type="dxa"/>
          </w:tcPr>
          <w:p w14:paraId="1192ECAC" w14:textId="77777777" w:rsidR="0035340F" w:rsidRPr="00890483" w:rsidRDefault="0035340F" w:rsidP="0035340F">
            <w:pPr>
              <w:jc w:val="both"/>
            </w:pPr>
            <w:r w:rsidRPr="00890483">
              <w:t>26</w:t>
            </w:r>
          </w:p>
        </w:tc>
        <w:tc>
          <w:tcPr>
            <w:tcW w:w="2156" w:type="dxa"/>
            <w:shd w:val="clear" w:color="auto" w:fill="F7CAAC"/>
          </w:tcPr>
          <w:p w14:paraId="4C8E373C" w14:textId="77777777" w:rsidR="0035340F" w:rsidRPr="00890483" w:rsidRDefault="0035340F" w:rsidP="0035340F">
            <w:pPr>
              <w:jc w:val="both"/>
              <w:rPr>
                <w:b/>
              </w:rPr>
            </w:pPr>
            <w:r w:rsidRPr="00890483">
              <w:rPr>
                <w:b/>
              </w:rPr>
              <w:t>kreditů</w:t>
            </w:r>
          </w:p>
        </w:tc>
        <w:tc>
          <w:tcPr>
            <w:tcW w:w="1207" w:type="dxa"/>
            <w:gridSpan w:val="2"/>
          </w:tcPr>
          <w:p w14:paraId="06E9CDD8" w14:textId="77777777" w:rsidR="0035340F" w:rsidRPr="00890483" w:rsidRDefault="0035340F" w:rsidP="0035340F">
            <w:pPr>
              <w:jc w:val="both"/>
            </w:pPr>
            <w:r w:rsidRPr="00890483">
              <w:t>3</w:t>
            </w:r>
          </w:p>
        </w:tc>
      </w:tr>
      <w:tr w:rsidR="0035340F" w14:paraId="1EA30329" w14:textId="77777777" w:rsidTr="0035340F">
        <w:tc>
          <w:tcPr>
            <w:tcW w:w="3086" w:type="dxa"/>
            <w:shd w:val="clear" w:color="auto" w:fill="F7CAAC"/>
          </w:tcPr>
          <w:p w14:paraId="28EFCCDB" w14:textId="77777777" w:rsidR="0035340F" w:rsidRPr="00890483" w:rsidRDefault="0035340F" w:rsidP="0035340F">
            <w:pPr>
              <w:jc w:val="both"/>
              <w:rPr>
                <w:b/>
              </w:rPr>
            </w:pPr>
            <w:r w:rsidRPr="00890483">
              <w:rPr>
                <w:b/>
              </w:rPr>
              <w:t>Prerekvizity, korekvizity, ekvivalence</w:t>
            </w:r>
          </w:p>
        </w:tc>
        <w:tc>
          <w:tcPr>
            <w:tcW w:w="6769" w:type="dxa"/>
            <w:gridSpan w:val="7"/>
          </w:tcPr>
          <w:p w14:paraId="1292A3CF" w14:textId="77777777" w:rsidR="0035340F" w:rsidRPr="00890483" w:rsidRDefault="0035340F" w:rsidP="0035340F">
            <w:pPr>
              <w:jc w:val="both"/>
            </w:pPr>
          </w:p>
        </w:tc>
      </w:tr>
      <w:tr w:rsidR="0035340F" w14:paraId="2CEF41BB" w14:textId="77777777" w:rsidTr="0035340F">
        <w:tc>
          <w:tcPr>
            <w:tcW w:w="3086" w:type="dxa"/>
            <w:shd w:val="clear" w:color="auto" w:fill="F7CAAC"/>
          </w:tcPr>
          <w:p w14:paraId="6EBCEFE4" w14:textId="77777777" w:rsidR="0035340F" w:rsidRPr="00890483" w:rsidRDefault="0035340F" w:rsidP="0035340F">
            <w:pPr>
              <w:jc w:val="both"/>
              <w:rPr>
                <w:b/>
              </w:rPr>
            </w:pPr>
            <w:r w:rsidRPr="00890483">
              <w:rPr>
                <w:b/>
              </w:rPr>
              <w:t>Způsob ověření studijních výsledků</w:t>
            </w:r>
          </w:p>
        </w:tc>
        <w:tc>
          <w:tcPr>
            <w:tcW w:w="3406" w:type="dxa"/>
            <w:gridSpan w:val="4"/>
          </w:tcPr>
          <w:p w14:paraId="614C0047" w14:textId="77777777" w:rsidR="0035340F" w:rsidRPr="00890483" w:rsidRDefault="0035340F" w:rsidP="0035340F">
            <w:pPr>
              <w:jc w:val="both"/>
            </w:pPr>
            <w:r w:rsidRPr="00890483">
              <w:t>zápočet</w:t>
            </w:r>
          </w:p>
        </w:tc>
        <w:tc>
          <w:tcPr>
            <w:tcW w:w="2156" w:type="dxa"/>
            <w:shd w:val="clear" w:color="auto" w:fill="F7CAAC"/>
          </w:tcPr>
          <w:p w14:paraId="3BB386C6" w14:textId="77777777" w:rsidR="0035340F" w:rsidRPr="00890483" w:rsidRDefault="0035340F" w:rsidP="0035340F">
            <w:pPr>
              <w:jc w:val="both"/>
              <w:rPr>
                <w:b/>
              </w:rPr>
            </w:pPr>
            <w:r w:rsidRPr="00890483">
              <w:rPr>
                <w:b/>
              </w:rPr>
              <w:t>Forma výuky</w:t>
            </w:r>
          </w:p>
        </w:tc>
        <w:tc>
          <w:tcPr>
            <w:tcW w:w="1207" w:type="dxa"/>
            <w:gridSpan w:val="2"/>
          </w:tcPr>
          <w:p w14:paraId="714631BE" w14:textId="77777777" w:rsidR="0035340F" w:rsidRPr="00890483" w:rsidRDefault="0035340F" w:rsidP="0035340F">
            <w:pPr>
              <w:jc w:val="both"/>
            </w:pPr>
            <w:r w:rsidRPr="00890483">
              <w:t>seminář</w:t>
            </w:r>
          </w:p>
        </w:tc>
      </w:tr>
      <w:tr w:rsidR="0035340F" w14:paraId="10CA47D9" w14:textId="77777777" w:rsidTr="0035340F">
        <w:tc>
          <w:tcPr>
            <w:tcW w:w="3086" w:type="dxa"/>
            <w:shd w:val="clear" w:color="auto" w:fill="F7CAAC"/>
          </w:tcPr>
          <w:p w14:paraId="71B97893"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735390D7" w14:textId="77777777" w:rsidR="0035340F" w:rsidRDefault="0035340F" w:rsidP="0035340F">
            <w:pPr>
              <w:jc w:val="both"/>
            </w:pPr>
            <w:r w:rsidRPr="00890483">
              <w:t>Způsob zakončení předmětu – zápočet</w:t>
            </w:r>
          </w:p>
          <w:p w14:paraId="67E8889B" w14:textId="77777777" w:rsidR="0035340F" w:rsidRDefault="0035340F" w:rsidP="0035340F">
            <w:pPr>
              <w:jc w:val="both"/>
            </w:pPr>
            <w:r w:rsidRPr="00607669">
              <w:t>Požadavky k</w:t>
            </w:r>
            <w:r>
              <w:t> </w:t>
            </w:r>
            <w:r w:rsidRPr="00607669">
              <w:t>zápočtu</w:t>
            </w:r>
            <w:r>
              <w:t xml:space="preserve">: </w:t>
            </w:r>
            <w:r w:rsidRPr="00890483">
              <w:t xml:space="preserve">70% aktivní účast </w:t>
            </w:r>
            <w:r>
              <w:t>na seminářích</w:t>
            </w:r>
            <w:r w:rsidRPr="00890483">
              <w:t xml:space="preserve">. Každý týden studenti doplní cvičení v příslušném pracovním listu. Během každé lekce jsou diskutovány informace v pracovním listu. (30% celkového hodnocení na základě aktivní účasti) </w:t>
            </w:r>
            <w:r w:rsidRPr="00890483">
              <w:br/>
              <w:t xml:space="preserve">4 písemné úkoly v průběhu semestru se budou shromažďovat pro vyhodnocení. Vhodný styl s přesnou gramatikou a slovní zásobou budou primárními kritérii pro </w:t>
            </w:r>
            <w:r>
              <w:t>v</w:t>
            </w:r>
            <w:r w:rsidRPr="00890483">
              <w:t>yhodnocení. (70% celkového hodnocení)</w:t>
            </w:r>
          </w:p>
          <w:p w14:paraId="5ECD8FED" w14:textId="77777777" w:rsidR="0035340F" w:rsidRPr="00890483" w:rsidRDefault="0035340F" w:rsidP="0035340F">
            <w:pPr>
              <w:jc w:val="both"/>
            </w:pPr>
            <w:r w:rsidRPr="00890483">
              <w:t xml:space="preserve">- Životopis </w:t>
            </w:r>
          </w:p>
          <w:p w14:paraId="0F176D56" w14:textId="77777777" w:rsidR="0035340F" w:rsidRPr="00890483" w:rsidRDefault="0035340F" w:rsidP="0035340F">
            <w:r w:rsidRPr="00890483">
              <w:t>- Interní zpráva</w:t>
            </w:r>
            <w:r w:rsidRPr="00890483">
              <w:br/>
              <w:t xml:space="preserve">- Obchodní návrh </w:t>
            </w:r>
            <w:r w:rsidRPr="00890483">
              <w:br/>
              <w:t>- Formální koordinační dohoda / schvalovací dopis</w:t>
            </w:r>
          </w:p>
        </w:tc>
      </w:tr>
      <w:tr w:rsidR="0035340F" w14:paraId="30A80D23" w14:textId="77777777" w:rsidTr="0035340F">
        <w:trPr>
          <w:trHeight w:val="92"/>
        </w:trPr>
        <w:tc>
          <w:tcPr>
            <w:tcW w:w="9855" w:type="dxa"/>
            <w:gridSpan w:val="8"/>
            <w:tcBorders>
              <w:top w:val="nil"/>
            </w:tcBorders>
          </w:tcPr>
          <w:p w14:paraId="3B330DE0" w14:textId="77777777" w:rsidR="0035340F" w:rsidRPr="00890483" w:rsidRDefault="0035340F" w:rsidP="0035340F">
            <w:pPr>
              <w:jc w:val="both"/>
            </w:pPr>
          </w:p>
        </w:tc>
      </w:tr>
      <w:tr w:rsidR="0035340F" w14:paraId="1B456A3A" w14:textId="77777777" w:rsidTr="0035340F">
        <w:trPr>
          <w:trHeight w:val="197"/>
        </w:trPr>
        <w:tc>
          <w:tcPr>
            <w:tcW w:w="3086" w:type="dxa"/>
            <w:tcBorders>
              <w:top w:val="nil"/>
            </w:tcBorders>
            <w:shd w:val="clear" w:color="auto" w:fill="F7CAAC"/>
          </w:tcPr>
          <w:p w14:paraId="3A0CCB7C" w14:textId="77777777" w:rsidR="0035340F" w:rsidRPr="00890483" w:rsidRDefault="0035340F" w:rsidP="0035340F">
            <w:pPr>
              <w:jc w:val="both"/>
              <w:rPr>
                <w:b/>
              </w:rPr>
            </w:pPr>
            <w:r w:rsidRPr="00890483">
              <w:rPr>
                <w:b/>
              </w:rPr>
              <w:t>Garant předmětu</w:t>
            </w:r>
          </w:p>
        </w:tc>
        <w:tc>
          <w:tcPr>
            <w:tcW w:w="6769" w:type="dxa"/>
            <w:gridSpan w:val="7"/>
            <w:tcBorders>
              <w:top w:val="nil"/>
            </w:tcBorders>
          </w:tcPr>
          <w:p w14:paraId="17E730BC" w14:textId="77777777" w:rsidR="0035340F" w:rsidRPr="00890483" w:rsidRDefault="0035340F" w:rsidP="0035340F">
            <w:r w:rsidRPr="00890483">
              <w:t>Daniel Paul Sampey, MFA</w:t>
            </w:r>
          </w:p>
        </w:tc>
      </w:tr>
      <w:tr w:rsidR="0035340F" w14:paraId="1947120C" w14:textId="77777777" w:rsidTr="0035340F">
        <w:trPr>
          <w:trHeight w:val="243"/>
        </w:trPr>
        <w:tc>
          <w:tcPr>
            <w:tcW w:w="3086" w:type="dxa"/>
            <w:tcBorders>
              <w:top w:val="nil"/>
            </w:tcBorders>
            <w:shd w:val="clear" w:color="auto" w:fill="F7CAAC"/>
          </w:tcPr>
          <w:p w14:paraId="5108E2F3"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5CF760BD" w14:textId="77777777" w:rsidR="0035340F" w:rsidRPr="00890483"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17E3A91C" w14:textId="77777777" w:rsidTr="0035340F">
        <w:tc>
          <w:tcPr>
            <w:tcW w:w="3086" w:type="dxa"/>
            <w:shd w:val="clear" w:color="auto" w:fill="F7CAAC"/>
          </w:tcPr>
          <w:p w14:paraId="568C129A"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56B27948" w14:textId="77777777" w:rsidR="0035340F" w:rsidRPr="00890483" w:rsidRDefault="0035340F" w:rsidP="0035340F">
            <w:pPr>
              <w:jc w:val="both"/>
            </w:pPr>
            <w:r w:rsidRPr="00890483">
              <w:t>Daniel Paul Sampey, MFA</w:t>
            </w:r>
            <w:r>
              <w:t xml:space="preserve"> -</w:t>
            </w:r>
            <w:r w:rsidRPr="008271D7">
              <w:t xml:space="preserve"> </w:t>
            </w:r>
            <w:r>
              <w:t>semináře (100%)</w:t>
            </w:r>
          </w:p>
        </w:tc>
      </w:tr>
      <w:tr w:rsidR="0035340F" w14:paraId="5DDFDE94" w14:textId="77777777" w:rsidTr="0035340F">
        <w:trPr>
          <w:trHeight w:val="180"/>
        </w:trPr>
        <w:tc>
          <w:tcPr>
            <w:tcW w:w="9855" w:type="dxa"/>
            <w:gridSpan w:val="8"/>
            <w:tcBorders>
              <w:top w:val="nil"/>
            </w:tcBorders>
          </w:tcPr>
          <w:p w14:paraId="13DB4482" w14:textId="77777777" w:rsidR="0035340F" w:rsidRPr="00890483" w:rsidRDefault="0035340F" w:rsidP="0035340F">
            <w:pPr>
              <w:jc w:val="both"/>
            </w:pPr>
          </w:p>
        </w:tc>
      </w:tr>
      <w:tr w:rsidR="0035340F" w14:paraId="29A00E1D" w14:textId="77777777" w:rsidTr="0035340F">
        <w:tc>
          <w:tcPr>
            <w:tcW w:w="3086" w:type="dxa"/>
            <w:shd w:val="clear" w:color="auto" w:fill="F7CAAC"/>
          </w:tcPr>
          <w:p w14:paraId="706ACC2C"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4C27B037" w14:textId="77777777" w:rsidR="0035340F" w:rsidRPr="00890483" w:rsidRDefault="0035340F" w:rsidP="0035340F">
            <w:pPr>
              <w:jc w:val="both"/>
            </w:pPr>
          </w:p>
        </w:tc>
      </w:tr>
      <w:tr w:rsidR="0035340F" w14:paraId="6677569C" w14:textId="77777777" w:rsidTr="0035340F">
        <w:trPr>
          <w:trHeight w:val="3732"/>
        </w:trPr>
        <w:tc>
          <w:tcPr>
            <w:tcW w:w="9855" w:type="dxa"/>
            <w:gridSpan w:val="8"/>
            <w:tcBorders>
              <w:top w:val="nil"/>
              <w:bottom w:val="single" w:sz="12" w:space="0" w:color="auto"/>
            </w:tcBorders>
          </w:tcPr>
          <w:p w14:paraId="7C4A4A18" w14:textId="77777777" w:rsidR="0035340F" w:rsidRDefault="0035340F" w:rsidP="0035340F">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 </w:t>
            </w:r>
            <w:r w:rsidRPr="00890483">
              <w:rPr>
                <w:rStyle w:val="shorttext"/>
              </w:rPr>
              <w:t>různé</w:t>
            </w:r>
            <w:r w:rsidRPr="00890483">
              <w:t>mu žánru obchodní korespondence. Výuka probíhá v angličtině.</w:t>
            </w:r>
          </w:p>
          <w:p w14:paraId="49097992" w14:textId="77777777" w:rsidR="0035340F" w:rsidRPr="00607669" w:rsidRDefault="0035340F" w:rsidP="0035340F">
            <w:pPr>
              <w:jc w:val="both"/>
            </w:pPr>
            <w:r>
              <w:t>Obsah</w:t>
            </w:r>
          </w:p>
          <w:p w14:paraId="0B89C3D0" w14:textId="77777777" w:rsidR="0035340F" w:rsidRPr="00890483" w:rsidRDefault="0035340F" w:rsidP="0035340F">
            <w:pPr>
              <w:pStyle w:val="Odstavecseseznamem"/>
              <w:numPr>
                <w:ilvl w:val="0"/>
                <w:numId w:val="41"/>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3F29BA03"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3ED1C873"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1103C8EF"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5940348A"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0F2C896C"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3AA0AE4E"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414BB769"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10C7FF27"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639443FF"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4A017CC1"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361BE044" w14:textId="77777777" w:rsidR="0035340F" w:rsidRPr="00890483" w:rsidRDefault="0035340F" w:rsidP="0035340F">
            <w:pPr>
              <w:jc w:val="both"/>
            </w:pPr>
            <w:r w:rsidRPr="00890483">
              <w:t>Na seminářích budou probírány konkrétní texty.</w:t>
            </w:r>
          </w:p>
        </w:tc>
      </w:tr>
      <w:tr w:rsidR="0035340F" w14:paraId="09049262" w14:textId="77777777" w:rsidTr="0035340F">
        <w:trPr>
          <w:trHeight w:val="265"/>
        </w:trPr>
        <w:tc>
          <w:tcPr>
            <w:tcW w:w="3653" w:type="dxa"/>
            <w:gridSpan w:val="2"/>
            <w:tcBorders>
              <w:top w:val="nil"/>
            </w:tcBorders>
            <w:shd w:val="clear" w:color="auto" w:fill="F7CAAC"/>
          </w:tcPr>
          <w:p w14:paraId="0B428A92"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12CACC19" w14:textId="77777777" w:rsidR="0035340F" w:rsidRPr="00890483" w:rsidRDefault="0035340F" w:rsidP="0035340F">
            <w:pPr>
              <w:jc w:val="both"/>
            </w:pPr>
          </w:p>
        </w:tc>
      </w:tr>
      <w:tr w:rsidR="0035340F" w14:paraId="4A8C2BD4" w14:textId="77777777" w:rsidTr="0035340F">
        <w:trPr>
          <w:trHeight w:val="1497"/>
        </w:trPr>
        <w:tc>
          <w:tcPr>
            <w:tcW w:w="9855" w:type="dxa"/>
            <w:gridSpan w:val="8"/>
            <w:tcBorders>
              <w:top w:val="nil"/>
            </w:tcBorders>
          </w:tcPr>
          <w:p w14:paraId="0F706F07" w14:textId="77777777" w:rsidR="0035340F" w:rsidRPr="00890483" w:rsidRDefault="0035340F" w:rsidP="0035340F">
            <w:pPr>
              <w:rPr>
                <w:b/>
              </w:rPr>
            </w:pPr>
            <w:r w:rsidRPr="00890483">
              <w:rPr>
                <w:b/>
              </w:rPr>
              <w:t>Povinná literatura</w:t>
            </w:r>
          </w:p>
          <w:p w14:paraId="67602693" w14:textId="77777777" w:rsidR="0035340F" w:rsidRPr="00890483" w:rsidRDefault="0035340F" w:rsidP="0035340F">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6EB4B6BB" w14:textId="77777777" w:rsidR="0035340F" w:rsidRPr="00890483" w:rsidRDefault="0035340F" w:rsidP="0035340F">
            <w:pPr>
              <w:rPr>
                <w:b/>
                <w:color w:val="000000"/>
              </w:rPr>
            </w:pPr>
            <w:r w:rsidRPr="00890483">
              <w:rPr>
                <w:b/>
                <w:color w:val="000000"/>
              </w:rPr>
              <w:t>Doporučená literatura</w:t>
            </w:r>
          </w:p>
          <w:p w14:paraId="25D32244" w14:textId="77777777" w:rsidR="0035340F" w:rsidRPr="00890483" w:rsidRDefault="0035340F" w:rsidP="0035340F">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2FD647C5" w14:textId="77777777" w:rsidR="0035340F" w:rsidRPr="00890483" w:rsidRDefault="0035340F" w:rsidP="0035340F">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35340F" w14:paraId="34027C74"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E7A46FE" w14:textId="77777777" w:rsidR="0035340F" w:rsidRPr="00890483" w:rsidRDefault="0035340F" w:rsidP="0035340F">
            <w:pPr>
              <w:jc w:val="center"/>
              <w:rPr>
                <w:b/>
              </w:rPr>
            </w:pPr>
            <w:r w:rsidRPr="00890483">
              <w:rPr>
                <w:b/>
              </w:rPr>
              <w:t>Informace ke kombinované nebo distanční formě</w:t>
            </w:r>
          </w:p>
        </w:tc>
      </w:tr>
      <w:tr w:rsidR="0035340F" w14:paraId="6089EF56" w14:textId="77777777" w:rsidTr="0035340F">
        <w:tc>
          <w:tcPr>
            <w:tcW w:w="4787" w:type="dxa"/>
            <w:gridSpan w:val="3"/>
            <w:tcBorders>
              <w:top w:val="single" w:sz="2" w:space="0" w:color="auto"/>
            </w:tcBorders>
            <w:shd w:val="clear" w:color="auto" w:fill="F7CAAC"/>
          </w:tcPr>
          <w:p w14:paraId="5E6D437B" w14:textId="77777777" w:rsidR="0035340F" w:rsidRPr="00890483" w:rsidRDefault="0035340F" w:rsidP="0035340F">
            <w:pPr>
              <w:jc w:val="both"/>
            </w:pPr>
            <w:r w:rsidRPr="00890483">
              <w:rPr>
                <w:b/>
              </w:rPr>
              <w:t>Rozsah konzultací (soustředění)</w:t>
            </w:r>
          </w:p>
        </w:tc>
        <w:tc>
          <w:tcPr>
            <w:tcW w:w="889" w:type="dxa"/>
            <w:tcBorders>
              <w:top w:val="single" w:sz="2" w:space="0" w:color="auto"/>
            </w:tcBorders>
          </w:tcPr>
          <w:p w14:paraId="20C2C19E"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6A8A8E82" w14:textId="77777777" w:rsidR="0035340F" w:rsidRPr="00890483" w:rsidRDefault="0035340F" w:rsidP="0035340F">
            <w:pPr>
              <w:jc w:val="both"/>
              <w:rPr>
                <w:b/>
              </w:rPr>
            </w:pPr>
            <w:r w:rsidRPr="00890483">
              <w:rPr>
                <w:b/>
              </w:rPr>
              <w:t xml:space="preserve">hodin </w:t>
            </w:r>
          </w:p>
        </w:tc>
      </w:tr>
      <w:tr w:rsidR="0035340F" w14:paraId="39063DFD" w14:textId="77777777" w:rsidTr="0035340F">
        <w:tc>
          <w:tcPr>
            <w:tcW w:w="9855" w:type="dxa"/>
            <w:gridSpan w:val="8"/>
            <w:shd w:val="clear" w:color="auto" w:fill="F7CAAC"/>
          </w:tcPr>
          <w:p w14:paraId="26AF957A" w14:textId="77777777" w:rsidR="0035340F" w:rsidRPr="00890483" w:rsidRDefault="0035340F" w:rsidP="0035340F">
            <w:pPr>
              <w:jc w:val="both"/>
              <w:rPr>
                <w:b/>
              </w:rPr>
            </w:pPr>
            <w:r w:rsidRPr="00890483">
              <w:rPr>
                <w:b/>
              </w:rPr>
              <w:t>Informace o způsobu kontaktu s vyučujícím</w:t>
            </w:r>
          </w:p>
        </w:tc>
      </w:tr>
      <w:tr w:rsidR="0035340F" w14:paraId="6AF1029B" w14:textId="77777777" w:rsidTr="0035340F">
        <w:trPr>
          <w:trHeight w:val="553"/>
        </w:trPr>
        <w:tc>
          <w:tcPr>
            <w:tcW w:w="9855" w:type="dxa"/>
            <w:gridSpan w:val="8"/>
          </w:tcPr>
          <w:p w14:paraId="3F84F67D"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FDF569"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4CCB154A" w14:textId="77777777" w:rsidTr="0035340F">
        <w:tc>
          <w:tcPr>
            <w:tcW w:w="9855" w:type="dxa"/>
            <w:gridSpan w:val="8"/>
            <w:tcBorders>
              <w:bottom w:val="double" w:sz="4" w:space="0" w:color="auto"/>
            </w:tcBorders>
            <w:shd w:val="clear" w:color="auto" w:fill="BDD6EE"/>
          </w:tcPr>
          <w:p w14:paraId="3BBC95C9" w14:textId="77777777" w:rsidR="0035340F" w:rsidRDefault="0035340F" w:rsidP="0035340F">
            <w:pPr>
              <w:jc w:val="both"/>
              <w:rPr>
                <w:b/>
                <w:sz w:val="28"/>
              </w:rPr>
            </w:pPr>
            <w:r>
              <w:lastRenderedPageBreak/>
              <w:br w:type="page"/>
            </w:r>
            <w:r>
              <w:rPr>
                <w:b/>
                <w:sz w:val="28"/>
              </w:rPr>
              <w:t>B-III – Charakteristika studijního předmětu</w:t>
            </w:r>
          </w:p>
        </w:tc>
      </w:tr>
      <w:tr w:rsidR="0035340F" w14:paraId="597D8087" w14:textId="77777777" w:rsidTr="0035340F">
        <w:tc>
          <w:tcPr>
            <w:tcW w:w="3086" w:type="dxa"/>
            <w:tcBorders>
              <w:top w:val="double" w:sz="4" w:space="0" w:color="auto"/>
            </w:tcBorders>
            <w:shd w:val="clear" w:color="auto" w:fill="F7CAAC"/>
          </w:tcPr>
          <w:p w14:paraId="25FC867C"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63C00B47" w14:textId="77777777" w:rsidR="0035340F" w:rsidRPr="00890483" w:rsidRDefault="0035340F" w:rsidP="0035340F">
            <w:pPr>
              <w:jc w:val="both"/>
            </w:pPr>
            <w:r w:rsidRPr="008D29E0">
              <w:rPr>
                <w:color w:val="000000"/>
                <w:shd w:val="clear" w:color="auto" w:fill="FFFFFF"/>
              </w:rPr>
              <w:t>Russian</w:t>
            </w:r>
            <w:r w:rsidRPr="008D29E0">
              <w:t xml:space="preserve"> 1</w:t>
            </w:r>
          </w:p>
        </w:tc>
      </w:tr>
      <w:tr w:rsidR="0035340F" w14:paraId="6AF0E61D" w14:textId="77777777" w:rsidTr="0035340F">
        <w:trPr>
          <w:trHeight w:val="249"/>
        </w:trPr>
        <w:tc>
          <w:tcPr>
            <w:tcW w:w="3086" w:type="dxa"/>
            <w:shd w:val="clear" w:color="auto" w:fill="F7CAAC"/>
          </w:tcPr>
          <w:p w14:paraId="3EB89DCD" w14:textId="77777777" w:rsidR="0035340F" w:rsidRPr="00890483" w:rsidRDefault="0035340F" w:rsidP="0035340F">
            <w:pPr>
              <w:jc w:val="both"/>
              <w:rPr>
                <w:b/>
              </w:rPr>
            </w:pPr>
            <w:r w:rsidRPr="00890483">
              <w:rPr>
                <w:b/>
              </w:rPr>
              <w:t>Typ předmětu</w:t>
            </w:r>
          </w:p>
        </w:tc>
        <w:tc>
          <w:tcPr>
            <w:tcW w:w="3406" w:type="dxa"/>
            <w:gridSpan w:val="4"/>
          </w:tcPr>
          <w:p w14:paraId="4B8A8462" w14:textId="77777777" w:rsidR="0035340F" w:rsidRPr="00890483" w:rsidRDefault="0035340F" w:rsidP="0035340F">
            <w:pPr>
              <w:jc w:val="both"/>
            </w:pPr>
            <w:r w:rsidRPr="00890483">
              <w:t>povinný „P“</w:t>
            </w:r>
          </w:p>
        </w:tc>
        <w:tc>
          <w:tcPr>
            <w:tcW w:w="2695" w:type="dxa"/>
            <w:gridSpan w:val="2"/>
            <w:shd w:val="clear" w:color="auto" w:fill="F7CAAC"/>
          </w:tcPr>
          <w:p w14:paraId="1C058550" w14:textId="77777777" w:rsidR="0035340F" w:rsidRPr="00890483" w:rsidRDefault="0035340F" w:rsidP="0035340F">
            <w:pPr>
              <w:jc w:val="both"/>
            </w:pPr>
            <w:r w:rsidRPr="00890483">
              <w:rPr>
                <w:b/>
              </w:rPr>
              <w:t>doporučený ročník / semestr</w:t>
            </w:r>
          </w:p>
        </w:tc>
        <w:tc>
          <w:tcPr>
            <w:tcW w:w="668" w:type="dxa"/>
          </w:tcPr>
          <w:p w14:paraId="1AD7FC25" w14:textId="77777777" w:rsidR="0035340F" w:rsidRPr="00890483" w:rsidRDefault="0035340F" w:rsidP="0035340F">
            <w:pPr>
              <w:jc w:val="both"/>
            </w:pPr>
            <w:r w:rsidRPr="00890483">
              <w:t>Z</w:t>
            </w:r>
          </w:p>
        </w:tc>
      </w:tr>
      <w:tr w:rsidR="0035340F" w14:paraId="2CB91784" w14:textId="77777777" w:rsidTr="0035340F">
        <w:tc>
          <w:tcPr>
            <w:tcW w:w="3086" w:type="dxa"/>
            <w:shd w:val="clear" w:color="auto" w:fill="F7CAAC"/>
          </w:tcPr>
          <w:p w14:paraId="36B8DC19" w14:textId="77777777" w:rsidR="0035340F" w:rsidRPr="00890483" w:rsidRDefault="0035340F" w:rsidP="0035340F">
            <w:pPr>
              <w:jc w:val="both"/>
              <w:rPr>
                <w:b/>
              </w:rPr>
            </w:pPr>
            <w:r w:rsidRPr="00890483">
              <w:rPr>
                <w:b/>
              </w:rPr>
              <w:t>Rozsah studijního předmětu</w:t>
            </w:r>
          </w:p>
        </w:tc>
        <w:tc>
          <w:tcPr>
            <w:tcW w:w="1701" w:type="dxa"/>
            <w:gridSpan w:val="2"/>
          </w:tcPr>
          <w:p w14:paraId="6CE084C5" w14:textId="77777777" w:rsidR="0035340F" w:rsidRPr="00890483" w:rsidRDefault="0035340F" w:rsidP="0035340F">
            <w:pPr>
              <w:jc w:val="both"/>
            </w:pPr>
            <w:r w:rsidRPr="00890483">
              <w:t>26s</w:t>
            </w:r>
          </w:p>
        </w:tc>
        <w:tc>
          <w:tcPr>
            <w:tcW w:w="889" w:type="dxa"/>
            <w:shd w:val="clear" w:color="auto" w:fill="F7CAAC"/>
          </w:tcPr>
          <w:p w14:paraId="7C5263A9" w14:textId="77777777" w:rsidR="0035340F" w:rsidRPr="00890483" w:rsidRDefault="0035340F" w:rsidP="0035340F">
            <w:pPr>
              <w:jc w:val="both"/>
              <w:rPr>
                <w:b/>
              </w:rPr>
            </w:pPr>
            <w:r w:rsidRPr="00890483">
              <w:rPr>
                <w:b/>
              </w:rPr>
              <w:t xml:space="preserve">hod. </w:t>
            </w:r>
          </w:p>
        </w:tc>
        <w:tc>
          <w:tcPr>
            <w:tcW w:w="816" w:type="dxa"/>
          </w:tcPr>
          <w:p w14:paraId="7FC65263" w14:textId="77777777" w:rsidR="0035340F" w:rsidRPr="00890483" w:rsidRDefault="0035340F" w:rsidP="0035340F">
            <w:pPr>
              <w:jc w:val="both"/>
            </w:pPr>
            <w:r w:rsidRPr="00890483">
              <w:t>26</w:t>
            </w:r>
          </w:p>
        </w:tc>
        <w:tc>
          <w:tcPr>
            <w:tcW w:w="2156" w:type="dxa"/>
            <w:shd w:val="clear" w:color="auto" w:fill="F7CAAC"/>
          </w:tcPr>
          <w:p w14:paraId="765393E0" w14:textId="77777777" w:rsidR="0035340F" w:rsidRPr="00890483" w:rsidRDefault="0035340F" w:rsidP="0035340F">
            <w:pPr>
              <w:jc w:val="both"/>
              <w:rPr>
                <w:b/>
              </w:rPr>
            </w:pPr>
            <w:r w:rsidRPr="00890483">
              <w:rPr>
                <w:b/>
              </w:rPr>
              <w:t>kreditů</w:t>
            </w:r>
          </w:p>
        </w:tc>
        <w:tc>
          <w:tcPr>
            <w:tcW w:w="1207" w:type="dxa"/>
            <w:gridSpan w:val="2"/>
          </w:tcPr>
          <w:p w14:paraId="7F5CF893" w14:textId="77777777" w:rsidR="0035340F" w:rsidRPr="00890483" w:rsidRDefault="0035340F" w:rsidP="0035340F">
            <w:pPr>
              <w:jc w:val="both"/>
            </w:pPr>
            <w:r w:rsidRPr="00890483">
              <w:t>3</w:t>
            </w:r>
          </w:p>
        </w:tc>
      </w:tr>
      <w:tr w:rsidR="0035340F" w14:paraId="3151859F" w14:textId="77777777" w:rsidTr="0035340F">
        <w:tc>
          <w:tcPr>
            <w:tcW w:w="3086" w:type="dxa"/>
            <w:shd w:val="clear" w:color="auto" w:fill="F7CAAC"/>
          </w:tcPr>
          <w:p w14:paraId="53C7DD06" w14:textId="77777777" w:rsidR="0035340F" w:rsidRPr="00890483" w:rsidRDefault="0035340F" w:rsidP="0035340F">
            <w:pPr>
              <w:jc w:val="both"/>
              <w:rPr>
                <w:b/>
              </w:rPr>
            </w:pPr>
            <w:r w:rsidRPr="00890483">
              <w:rPr>
                <w:b/>
              </w:rPr>
              <w:t>Prerekvizity, korekvizity, ekvivalence</w:t>
            </w:r>
          </w:p>
        </w:tc>
        <w:tc>
          <w:tcPr>
            <w:tcW w:w="6769" w:type="dxa"/>
            <w:gridSpan w:val="7"/>
          </w:tcPr>
          <w:p w14:paraId="35770041" w14:textId="77777777" w:rsidR="0035340F" w:rsidRPr="00890483" w:rsidRDefault="0035340F" w:rsidP="0035340F">
            <w:pPr>
              <w:jc w:val="both"/>
            </w:pPr>
          </w:p>
        </w:tc>
      </w:tr>
      <w:tr w:rsidR="0035340F" w14:paraId="06E427AB" w14:textId="77777777" w:rsidTr="0035340F">
        <w:tc>
          <w:tcPr>
            <w:tcW w:w="3086" w:type="dxa"/>
            <w:shd w:val="clear" w:color="auto" w:fill="F7CAAC"/>
          </w:tcPr>
          <w:p w14:paraId="1F7FED98" w14:textId="77777777" w:rsidR="0035340F" w:rsidRPr="00890483" w:rsidRDefault="0035340F" w:rsidP="0035340F">
            <w:pPr>
              <w:jc w:val="both"/>
              <w:rPr>
                <w:b/>
              </w:rPr>
            </w:pPr>
            <w:r w:rsidRPr="00890483">
              <w:rPr>
                <w:b/>
              </w:rPr>
              <w:t>Způsob ověření studijních výsledků</w:t>
            </w:r>
          </w:p>
        </w:tc>
        <w:tc>
          <w:tcPr>
            <w:tcW w:w="3406" w:type="dxa"/>
            <w:gridSpan w:val="4"/>
          </w:tcPr>
          <w:p w14:paraId="09CAA8FA" w14:textId="77777777" w:rsidR="0035340F" w:rsidRPr="00890483" w:rsidRDefault="0035340F" w:rsidP="0035340F">
            <w:pPr>
              <w:jc w:val="both"/>
            </w:pPr>
            <w:r w:rsidRPr="00890483">
              <w:t>zápočet</w:t>
            </w:r>
          </w:p>
        </w:tc>
        <w:tc>
          <w:tcPr>
            <w:tcW w:w="2156" w:type="dxa"/>
            <w:shd w:val="clear" w:color="auto" w:fill="F7CAAC"/>
          </w:tcPr>
          <w:p w14:paraId="3EC1409C" w14:textId="77777777" w:rsidR="0035340F" w:rsidRPr="00890483" w:rsidRDefault="0035340F" w:rsidP="0035340F">
            <w:pPr>
              <w:jc w:val="both"/>
              <w:rPr>
                <w:b/>
              </w:rPr>
            </w:pPr>
            <w:r w:rsidRPr="00890483">
              <w:rPr>
                <w:b/>
              </w:rPr>
              <w:t>Forma výuky</w:t>
            </w:r>
          </w:p>
        </w:tc>
        <w:tc>
          <w:tcPr>
            <w:tcW w:w="1207" w:type="dxa"/>
            <w:gridSpan w:val="2"/>
          </w:tcPr>
          <w:p w14:paraId="16D86695" w14:textId="77777777" w:rsidR="0035340F" w:rsidRPr="00890483" w:rsidRDefault="0035340F" w:rsidP="0035340F">
            <w:pPr>
              <w:jc w:val="both"/>
            </w:pPr>
            <w:r w:rsidRPr="00890483">
              <w:t>seminář</w:t>
            </w:r>
          </w:p>
        </w:tc>
      </w:tr>
      <w:tr w:rsidR="0035340F" w14:paraId="4B8BCEE9" w14:textId="77777777" w:rsidTr="0035340F">
        <w:tc>
          <w:tcPr>
            <w:tcW w:w="3086" w:type="dxa"/>
            <w:shd w:val="clear" w:color="auto" w:fill="F7CAAC"/>
          </w:tcPr>
          <w:p w14:paraId="79D26DCF"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18CBA23A" w14:textId="77777777" w:rsidR="0035340F" w:rsidRPr="00890483" w:rsidRDefault="0035340F" w:rsidP="0035340F">
            <w:pPr>
              <w:jc w:val="both"/>
            </w:pPr>
            <w:r w:rsidRPr="00890483">
              <w:t>Způsob zakončení předmětu – zápočet</w:t>
            </w:r>
          </w:p>
          <w:p w14:paraId="571B40A5" w14:textId="77777777" w:rsidR="0035340F" w:rsidRPr="00890483" w:rsidRDefault="0035340F" w:rsidP="0035340F">
            <w:pPr>
              <w:jc w:val="both"/>
            </w:pPr>
            <w:r w:rsidRPr="00890483">
              <w:t>Požadavky k zápočtu:</w:t>
            </w:r>
            <w:r>
              <w:t xml:space="preserve"> </w:t>
            </w:r>
            <w:r w:rsidRPr="00890483">
              <w:t>80% aktivní účast na seminářích.</w:t>
            </w:r>
            <w:r>
              <w:t xml:space="preserve"> </w:t>
            </w:r>
            <w:r w:rsidRPr="00890483">
              <w:t>Písemný test s maximálním možným počtem dosažitelných bodů 100 musí být napsán alespoň na 60 %.</w:t>
            </w:r>
          </w:p>
        </w:tc>
      </w:tr>
      <w:tr w:rsidR="0035340F" w14:paraId="4C4F9A03" w14:textId="77777777" w:rsidTr="0035340F">
        <w:trPr>
          <w:trHeight w:val="70"/>
        </w:trPr>
        <w:tc>
          <w:tcPr>
            <w:tcW w:w="9855" w:type="dxa"/>
            <w:gridSpan w:val="8"/>
            <w:tcBorders>
              <w:top w:val="nil"/>
            </w:tcBorders>
          </w:tcPr>
          <w:p w14:paraId="4D8D99BC" w14:textId="77777777" w:rsidR="0035340F" w:rsidRPr="00890483" w:rsidRDefault="0035340F" w:rsidP="0035340F">
            <w:pPr>
              <w:jc w:val="both"/>
            </w:pPr>
          </w:p>
        </w:tc>
      </w:tr>
      <w:tr w:rsidR="0035340F" w:rsidRPr="009A4AD5" w14:paraId="554EE83E" w14:textId="77777777" w:rsidTr="0035340F">
        <w:trPr>
          <w:trHeight w:val="197"/>
        </w:trPr>
        <w:tc>
          <w:tcPr>
            <w:tcW w:w="3086" w:type="dxa"/>
            <w:tcBorders>
              <w:top w:val="nil"/>
            </w:tcBorders>
            <w:shd w:val="clear" w:color="auto" w:fill="F7CAAC"/>
          </w:tcPr>
          <w:p w14:paraId="24D44154" w14:textId="77777777" w:rsidR="0035340F" w:rsidRPr="00890483" w:rsidRDefault="0035340F" w:rsidP="0035340F">
            <w:pPr>
              <w:jc w:val="both"/>
              <w:rPr>
                <w:b/>
              </w:rPr>
            </w:pPr>
            <w:r w:rsidRPr="00890483">
              <w:rPr>
                <w:b/>
              </w:rPr>
              <w:t>Garant předmětu</w:t>
            </w:r>
          </w:p>
        </w:tc>
        <w:tc>
          <w:tcPr>
            <w:tcW w:w="6769" w:type="dxa"/>
            <w:gridSpan w:val="7"/>
            <w:tcBorders>
              <w:top w:val="nil"/>
            </w:tcBorders>
          </w:tcPr>
          <w:p w14:paraId="7DDAFDFE" w14:textId="77777777" w:rsidR="0035340F" w:rsidRPr="00890483" w:rsidRDefault="0035340F" w:rsidP="0035340F">
            <w:pPr>
              <w:shd w:val="clear" w:color="auto" w:fill="FFFFFF"/>
              <w:spacing w:after="100" w:afterAutospacing="1"/>
              <w:outlineLvl w:val="3"/>
              <w:rPr>
                <w:bCs/>
                <w:color w:val="222222"/>
              </w:rPr>
            </w:pPr>
            <w:r w:rsidRPr="00890483">
              <w:rPr>
                <w:bCs/>
              </w:rPr>
              <w:t>Mgr. Magda Zálešáková</w:t>
            </w:r>
          </w:p>
        </w:tc>
      </w:tr>
      <w:tr w:rsidR="0035340F" w14:paraId="02E3C63E" w14:textId="77777777" w:rsidTr="0035340F">
        <w:trPr>
          <w:trHeight w:val="243"/>
        </w:trPr>
        <w:tc>
          <w:tcPr>
            <w:tcW w:w="3086" w:type="dxa"/>
            <w:tcBorders>
              <w:top w:val="nil"/>
            </w:tcBorders>
            <w:shd w:val="clear" w:color="auto" w:fill="F7CAAC"/>
          </w:tcPr>
          <w:p w14:paraId="4F306CD0"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0FCB3CAF"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33603B8C" w14:textId="77777777" w:rsidTr="0035340F">
        <w:tc>
          <w:tcPr>
            <w:tcW w:w="3086" w:type="dxa"/>
            <w:shd w:val="clear" w:color="auto" w:fill="F7CAAC"/>
          </w:tcPr>
          <w:p w14:paraId="7738E2A1"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5C5B3DD7" w14:textId="77777777" w:rsidR="0035340F" w:rsidRPr="00890483" w:rsidRDefault="0035340F" w:rsidP="0035340F">
            <w:pPr>
              <w:jc w:val="both"/>
            </w:pPr>
            <w:r w:rsidRPr="00890483">
              <w:rPr>
                <w:bCs/>
              </w:rPr>
              <w:t>Mgr. Magda Zálešáková</w:t>
            </w:r>
            <w:r w:rsidRPr="00890483" w:rsidDel="00942088">
              <w:rPr>
                <w:bCs/>
              </w:rPr>
              <w:t xml:space="preserve"> </w:t>
            </w:r>
            <w:r w:rsidRPr="008271D7">
              <w:t xml:space="preserve">– </w:t>
            </w:r>
            <w:r>
              <w:t>semináře (100%)</w:t>
            </w:r>
          </w:p>
        </w:tc>
      </w:tr>
      <w:tr w:rsidR="0035340F" w14:paraId="5EA8CE01" w14:textId="77777777" w:rsidTr="0035340F">
        <w:trPr>
          <w:trHeight w:val="70"/>
        </w:trPr>
        <w:tc>
          <w:tcPr>
            <w:tcW w:w="9855" w:type="dxa"/>
            <w:gridSpan w:val="8"/>
            <w:tcBorders>
              <w:top w:val="nil"/>
            </w:tcBorders>
          </w:tcPr>
          <w:p w14:paraId="0DD9268E" w14:textId="77777777" w:rsidR="0035340F" w:rsidRPr="00890483" w:rsidRDefault="0035340F" w:rsidP="0035340F">
            <w:pPr>
              <w:jc w:val="both"/>
            </w:pPr>
          </w:p>
        </w:tc>
      </w:tr>
      <w:tr w:rsidR="0035340F" w14:paraId="5E6A564B" w14:textId="77777777" w:rsidTr="0035340F">
        <w:tc>
          <w:tcPr>
            <w:tcW w:w="3086" w:type="dxa"/>
            <w:shd w:val="clear" w:color="auto" w:fill="F7CAAC"/>
          </w:tcPr>
          <w:p w14:paraId="0CF3F3F4"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05E28739" w14:textId="77777777" w:rsidR="0035340F" w:rsidRPr="00890483" w:rsidRDefault="0035340F" w:rsidP="0035340F">
            <w:pPr>
              <w:jc w:val="both"/>
            </w:pPr>
          </w:p>
        </w:tc>
      </w:tr>
      <w:tr w:rsidR="0035340F" w14:paraId="34442478" w14:textId="77777777" w:rsidTr="0035340F">
        <w:trPr>
          <w:trHeight w:val="4385"/>
        </w:trPr>
        <w:tc>
          <w:tcPr>
            <w:tcW w:w="9855" w:type="dxa"/>
            <w:gridSpan w:val="8"/>
            <w:tcBorders>
              <w:top w:val="nil"/>
              <w:bottom w:val="single" w:sz="12" w:space="0" w:color="auto"/>
            </w:tcBorders>
          </w:tcPr>
          <w:p w14:paraId="307D6B1E" w14:textId="77777777" w:rsidR="0035340F" w:rsidRPr="00890483" w:rsidRDefault="0035340F" w:rsidP="0035340F">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568318A4" w14:textId="77777777" w:rsidR="0035340F" w:rsidRPr="00607669" w:rsidRDefault="0035340F" w:rsidP="0035340F">
            <w:pPr>
              <w:jc w:val="both"/>
            </w:pPr>
            <w:r>
              <w:t>Obsah</w:t>
            </w:r>
          </w:p>
          <w:p w14:paraId="7E553500"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Úvodní fonetický kurz</w:t>
            </w:r>
          </w:p>
          <w:p w14:paraId="25DF30A5"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Rodina, kolegové</w:t>
            </w:r>
          </w:p>
          <w:p w14:paraId="7E59F64A"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w:t>
            </w:r>
            <w:r>
              <w:rPr>
                <w:rFonts w:ascii="Times New Roman" w:hAnsi="Times New Roman"/>
                <w:sz w:val="20"/>
                <w:szCs w:val="20"/>
              </w:rPr>
              <w:t>auraci</w:t>
            </w:r>
          </w:p>
          <w:p w14:paraId="5C4A789B"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Denní rutina, pasová kontrola</w:t>
            </w:r>
          </w:p>
          <w:p w14:paraId="3001B8BD"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V</w:t>
            </w:r>
            <w:r>
              <w:rPr>
                <w:rFonts w:ascii="Times New Roman" w:hAnsi="Times New Roman"/>
                <w:sz w:val="20"/>
                <w:szCs w:val="20"/>
              </w:rPr>
              <w:t> </w:t>
            </w:r>
            <w:r w:rsidRPr="00890483">
              <w:rPr>
                <w:rFonts w:ascii="Times New Roman" w:hAnsi="Times New Roman"/>
                <w:sz w:val="20"/>
                <w:szCs w:val="20"/>
              </w:rPr>
              <w:t>obch</w:t>
            </w:r>
            <w:r>
              <w:rPr>
                <w:rFonts w:ascii="Times New Roman" w:hAnsi="Times New Roman"/>
                <w:sz w:val="20"/>
                <w:szCs w:val="20"/>
              </w:rPr>
              <w:t>odě; v práci; práce a odpočinek</w:t>
            </w:r>
            <w:r w:rsidRPr="00890483">
              <w:rPr>
                <w:rFonts w:ascii="Times New Roman" w:hAnsi="Times New Roman"/>
                <w:sz w:val="20"/>
                <w:szCs w:val="20"/>
              </w:rPr>
              <w:t xml:space="preserve"> </w:t>
            </w:r>
          </w:p>
          <w:p w14:paraId="4D18E9C0"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Moje firma</w:t>
            </w:r>
          </w:p>
          <w:p w14:paraId="4FCC4257"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Počasí a klima</w:t>
            </w:r>
          </w:p>
          <w:p w14:paraId="6A19EA68"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Národnosti</w:t>
            </w:r>
          </w:p>
          <w:p w14:paraId="7F4279B6" w14:textId="77777777" w:rsidR="0035340F" w:rsidRPr="00890483" w:rsidRDefault="0035340F" w:rsidP="0035340F">
            <w:pPr>
              <w:jc w:val="both"/>
            </w:pPr>
            <w:r w:rsidRPr="00890483">
              <w:t>Výstupní kompetence</w:t>
            </w:r>
            <w:r>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t xml:space="preserve">vá kompetence posluchače - A0. </w:t>
            </w:r>
          </w:p>
        </w:tc>
      </w:tr>
      <w:tr w:rsidR="0035340F" w14:paraId="5511BA23" w14:textId="77777777" w:rsidTr="0035340F">
        <w:trPr>
          <w:trHeight w:val="265"/>
        </w:trPr>
        <w:tc>
          <w:tcPr>
            <w:tcW w:w="3653" w:type="dxa"/>
            <w:gridSpan w:val="2"/>
            <w:tcBorders>
              <w:top w:val="nil"/>
            </w:tcBorders>
            <w:shd w:val="clear" w:color="auto" w:fill="F7CAAC"/>
          </w:tcPr>
          <w:p w14:paraId="3537D20E"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39824159" w14:textId="77777777" w:rsidR="0035340F" w:rsidRPr="00890483" w:rsidRDefault="0035340F" w:rsidP="0035340F">
            <w:pPr>
              <w:jc w:val="both"/>
            </w:pPr>
          </w:p>
        </w:tc>
      </w:tr>
      <w:tr w:rsidR="0035340F" w:rsidRPr="00DE4D8A" w14:paraId="21BA0C3F" w14:textId="77777777" w:rsidTr="0035340F">
        <w:trPr>
          <w:trHeight w:val="1258"/>
        </w:trPr>
        <w:tc>
          <w:tcPr>
            <w:tcW w:w="9855" w:type="dxa"/>
            <w:gridSpan w:val="8"/>
            <w:tcBorders>
              <w:top w:val="nil"/>
            </w:tcBorders>
          </w:tcPr>
          <w:p w14:paraId="241EC382" w14:textId="77777777" w:rsidR="0035340F" w:rsidRPr="007066E5" w:rsidRDefault="0035340F" w:rsidP="0035340F">
            <w:pPr>
              <w:rPr>
                <w:b/>
              </w:rPr>
            </w:pPr>
            <w:r w:rsidRPr="007066E5">
              <w:rPr>
                <w:b/>
              </w:rPr>
              <w:t>Povinná literatura</w:t>
            </w:r>
          </w:p>
          <w:p w14:paraId="4B3F1031" w14:textId="77777777" w:rsidR="0035340F" w:rsidRPr="007066E5" w:rsidRDefault="0035340F" w:rsidP="0035340F">
            <w:r w:rsidRPr="007066E5">
              <w:t xml:space="preserve">KOZLOVA, T. V. </w:t>
            </w:r>
            <w:r w:rsidRPr="007066E5">
              <w:rPr>
                <w:i/>
              </w:rPr>
              <w:t>Dogovorilis'!</w:t>
            </w:r>
            <w:r w:rsidRPr="007066E5">
              <w:t xml:space="preserve"> 2. vyd. Plzeň: Fraus, 2008, 474 s. ISBN 978-80-7238-787-8.</w:t>
            </w:r>
          </w:p>
          <w:p w14:paraId="4D5D09F5" w14:textId="77777777" w:rsidR="0035340F" w:rsidRPr="007066E5" w:rsidRDefault="0035340F" w:rsidP="0035340F">
            <w:r w:rsidRPr="007066E5">
              <w:t xml:space="preserve">POPOVA, L. </w:t>
            </w:r>
            <w:r w:rsidRPr="007066E5">
              <w:rPr>
                <w:i/>
              </w:rPr>
              <w:t>Anglo-russkiy. Russko-angliyskiy slovar / English-Russian. Russian-English Dictionary</w:t>
            </w:r>
            <w:r w:rsidRPr="007066E5">
              <w:t xml:space="preserve">. </w:t>
            </w:r>
            <w:r w:rsidRPr="007066E5">
              <w:rPr>
                <w:color w:val="333333"/>
                <w:bdr w:val="none" w:sz="0" w:space="0" w:color="auto" w:frame="1"/>
                <w:shd w:val="clear" w:color="auto" w:fill="FFFFFF"/>
              </w:rPr>
              <w:t xml:space="preserve">Astrel, 2008. SBN </w:t>
            </w:r>
            <w:r w:rsidRPr="007066E5">
              <w:rPr>
                <w:color w:val="333333"/>
                <w:shd w:val="clear" w:color="auto" w:fill="FFFFFF"/>
              </w:rPr>
              <w:t>9785170476886 </w:t>
            </w:r>
          </w:p>
          <w:p w14:paraId="0553D3E6" w14:textId="77777777" w:rsidR="0035340F" w:rsidRPr="007066E5" w:rsidRDefault="0035340F" w:rsidP="0035340F">
            <w:pPr>
              <w:rPr>
                <w:b/>
              </w:rPr>
            </w:pPr>
            <w:r w:rsidRPr="007066E5">
              <w:rPr>
                <w:b/>
              </w:rPr>
              <w:t>Doporučená literatura</w:t>
            </w:r>
          </w:p>
          <w:p w14:paraId="7BF4D480" w14:textId="77777777" w:rsidR="0035340F" w:rsidRPr="007066E5" w:rsidRDefault="0035340F" w:rsidP="0035340F">
            <w:pPr>
              <w:rPr>
                <w:color w:val="333333"/>
                <w:shd w:val="clear" w:color="auto" w:fill="FFFFFF"/>
              </w:rPr>
            </w:pPr>
            <w:r w:rsidRPr="007066E5">
              <w:t xml:space="preserve">BARANOVA, O., ALDRICH, M. </w:t>
            </w:r>
            <w:r w:rsidRPr="007066E5">
              <w:rPr>
                <w:i/>
              </w:rPr>
              <w:t>Beginning Learner's Russian Dictionary.</w:t>
            </w:r>
            <w:r w:rsidRPr="007066E5">
              <w:t xml:space="preserve"> </w:t>
            </w:r>
            <w:r w:rsidRPr="007066E5">
              <w:rPr>
                <w:color w:val="333333"/>
                <w:shd w:val="clear" w:color="auto" w:fill="FFFFFF"/>
              </w:rPr>
              <w:t>Lingualism, 2018, 148 s. ISBN 0998641197</w:t>
            </w:r>
          </w:p>
          <w:p w14:paraId="7A892A4F" w14:textId="77777777" w:rsidR="0035340F" w:rsidRPr="007066E5" w:rsidRDefault="0035340F" w:rsidP="0035340F">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I.</w:t>
            </w:r>
            <w:r w:rsidRPr="007066E5">
              <w:rPr>
                <w:rStyle w:val="a-size-large"/>
                <w:color w:val="111111"/>
              </w:rPr>
              <w:t xml:space="preserve"> </w:t>
            </w:r>
            <w:r w:rsidRPr="007066E5">
              <w:rPr>
                <w:color w:val="333333"/>
                <w:shd w:val="clear" w:color="auto" w:fill="FFFFFF"/>
              </w:rPr>
              <w:t>TLT Network Inc.; 1 edition, 2014, 234 s. ISBN 0993913903</w:t>
            </w:r>
          </w:p>
          <w:p w14:paraId="7B29039E" w14:textId="77777777" w:rsidR="0035340F" w:rsidRPr="007066E5" w:rsidRDefault="0035340F" w:rsidP="0035340F">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2.</w:t>
            </w:r>
            <w:r w:rsidRPr="007066E5">
              <w:rPr>
                <w:rStyle w:val="a-size-large"/>
                <w:color w:val="111111"/>
              </w:rPr>
              <w:t xml:space="preserve"> </w:t>
            </w:r>
            <w:r w:rsidRPr="007066E5">
              <w:rPr>
                <w:color w:val="333333"/>
                <w:shd w:val="clear" w:color="auto" w:fill="FFFFFF"/>
              </w:rPr>
              <w:t>TLT Network Inc.; 1 edition, 2015, 248 s. ISBN 099391392</w:t>
            </w:r>
          </w:p>
          <w:p w14:paraId="6F7CCC64" w14:textId="77777777" w:rsidR="0035340F" w:rsidRPr="00890483" w:rsidRDefault="0035340F" w:rsidP="0035340F">
            <w:pPr>
              <w:jc w:val="both"/>
            </w:pPr>
            <w:ins w:id="3356" w:author="Pavla Trefilová" w:date="2019-11-18T17:19:00Z">
              <w:r w:rsidRPr="007066E5">
                <w:t xml:space="preserve">JELÍNEK, S. </w:t>
              </w:r>
            </w:ins>
            <w:moveToRangeStart w:id="3357" w:author="Pavla Trefilová" w:date="2019-11-18T17:19:00Z" w:name="move24990032"/>
            <w:moveTo w:id="3358" w:author="Pavla Trefilová" w:date="2019-11-18T17:19:00Z">
              <w:r w:rsidRPr="007066E5">
                <w:t xml:space="preserve">a kol. </w:t>
              </w:r>
            </w:moveTo>
            <w:moveToRangeEnd w:id="3357"/>
            <w:ins w:id="3359" w:author="Pavla Trefilová" w:date="2019-11-18T17:19:00Z">
              <w:r w:rsidRPr="007066E5">
                <w:rPr>
                  <w:i/>
                  <w:iCs/>
                </w:rPr>
                <w:t>Raduga po novomu 1</w:t>
              </w:r>
              <w:r w:rsidRPr="007066E5">
                <w:t xml:space="preserve">. Plzeň: Fraus, 2007. ISBN </w:t>
              </w:r>
              <w:r w:rsidRPr="007066E5">
                <w:rPr>
                  <w:color w:val="231F20"/>
                  <w:spacing w:val="9"/>
                  <w:shd w:val="clear" w:color="auto" w:fill="FFFFFF"/>
                </w:rPr>
                <w:t>978-80-7238-659-8.</w:t>
              </w:r>
            </w:ins>
          </w:p>
        </w:tc>
      </w:tr>
      <w:tr w:rsidR="0035340F" w14:paraId="056D4176"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74805C" w14:textId="77777777" w:rsidR="0035340F" w:rsidRPr="00890483" w:rsidRDefault="0035340F" w:rsidP="0035340F">
            <w:pPr>
              <w:rPr>
                <w:b/>
              </w:rPr>
            </w:pPr>
            <w:r w:rsidRPr="00890483">
              <w:rPr>
                <w:b/>
              </w:rPr>
              <w:t>Informace ke kombinované nebo distanční formě</w:t>
            </w:r>
          </w:p>
        </w:tc>
      </w:tr>
      <w:tr w:rsidR="0035340F" w14:paraId="3F49B782" w14:textId="77777777" w:rsidTr="0035340F">
        <w:tc>
          <w:tcPr>
            <w:tcW w:w="4787" w:type="dxa"/>
            <w:gridSpan w:val="3"/>
            <w:tcBorders>
              <w:top w:val="single" w:sz="2" w:space="0" w:color="auto"/>
            </w:tcBorders>
            <w:shd w:val="clear" w:color="auto" w:fill="F7CAAC"/>
          </w:tcPr>
          <w:p w14:paraId="4B74FF0B" w14:textId="77777777" w:rsidR="0035340F" w:rsidRPr="00890483" w:rsidRDefault="0035340F" w:rsidP="0035340F">
            <w:pPr>
              <w:jc w:val="both"/>
            </w:pPr>
            <w:r w:rsidRPr="00890483">
              <w:rPr>
                <w:b/>
              </w:rPr>
              <w:t>Rozsah konzultací (soustředění)</w:t>
            </w:r>
          </w:p>
        </w:tc>
        <w:tc>
          <w:tcPr>
            <w:tcW w:w="889" w:type="dxa"/>
            <w:tcBorders>
              <w:top w:val="single" w:sz="2" w:space="0" w:color="auto"/>
            </w:tcBorders>
          </w:tcPr>
          <w:p w14:paraId="62692528"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76C35967" w14:textId="77777777" w:rsidR="0035340F" w:rsidRPr="00890483" w:rsidRDefault="0035340F" w:rsidP="0035340F">
            <w:pPr>
              <w:jc w:val="both"/>
              <w:rPr>
                <w:b/>
              </w:rPr>
            </w:pPr>
            <w:r w:rsidRPr="00890483">
              <w:rPr>
                <w:b/>
              </w:rPr>
              <w:t xml:space="preserve">hodin </w:t>
            </w:r>
          </w:p>
        </w:tc>
      </w:tr>
      <w:tr w:rsidR="0035340F" w14:paraId="6867EDD8" w14:textId="77777777" w:rsidTr="0035340F">
        <w:tc>
          <w:tcPr>
            <w:tcW w:w="9855" w:type="dxa"/>
            <w:gridSpan w:val="8"/>
            <w:shd w:val="clear" w:color="auto" w:fill="F7CAAC"/>
          </w:tcPr>
          <w:p w14:paraId="0A11D012" w14:textId="77777777" w:rsidR="0035340F" w:rsidRPr="00890483" w:rsidRDefault="0035340F" w:rsidP="0035340F">
            <w:pPr>
              <w:jc w:val="both"/>
              <w:rPr>
                <w:b/>
              </w:rPr>
            </w:pPr>
            <w:r w:rsidRPr="00890483">
              <w:rPr>
                <w:b/>
              </w:rPr>
              <w:t>Informace o způsobu kontaktu s vyučujícím</w:t>
            </w:r>
          </w:p>
        </w:tc>
      </w:tr>
      <w:tr w:rsidR="0035340F" w14:paraId="3D1693EF" w14:textId="77777777" w:rsidTr="0035340F">
        <w:trPr>
          <w:trHeight w:val="609"/>
        </w:trPr>
        <w:tc>
          <w:tcPr>
            <w:tcW w:w="9855" w:type="dxa"/>
            <w:gridSpan w:val="8"/>
          </w:tcPr>
          <w:p w14:paraId="761C7738"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360394" w14:textId="77777777" w:rsidR="0035340F" w:rsidRDefault="0035340F" w:rsidP="0035340F"/>
    <w:p w14:paraId="013410BF"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E1B7DCD" w14:textId="77777777" w:rsidTr="0035340F">
        <w:tc>
          <w:tcPr>
            <w:tcW w:w="9855" w:type="dxa"/>
            <w:gridSpan w:val="8"/>
            <w:tcBorders>
              <w:bottom w:val="double" w:sz="4" w:space="0" w:color="auto"/>
            </w:tcBorders>
            <w:shd w:val="clear" w:color="auto" w:fill="BDD6EE"/>
          </w:tcPr>
          <w:p w14:paraId="457329E8" w14:textId="77777777" w:rsidR="0035340F" w:rsidRDefault="0035340F" w:rsidP="0035340F">
            <w:pPr>
              <w:jc w:val="both"/>
              <w:rPr>
                <w:b/>
                <w:sz w:val="28"/>
              </w:rPr>
            </w:pPr>
            <w:r>
              <w:lastRenderedPageBreak/>
              <w:br w:type="page"/>
            </w:r>
            <w:r>
              <w:rPr>
                <w:b/>
                <w:sz w:val="28"/>
              </w:rPr>
              <w:t>B-III – Charakteristika studijního předmětu</w:t>
            </w:r>
          </w:p>
        </w:tc>
      </w:tr>
      <w:tr w:rsidR="0035340F" w14:paraId="7F9F0E14" w14:textId="77777777" w:rsidTr="0035340F">
        <w:tc>
          <w:tcPr>
            <w:tcW w:w="3086" w:type="dxa"/>
            <w:tcBorders>
              <w:top w:val="double" w:sz="4" w:space="0" w:color="auto"/>
            </w:tcBorders>
            <w:shd w:val="clear" w:color="auto" w:fill="F7CAAC"/>
          </w:tcPr>
          <w:p w14:paraId="2FB60295"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748DD130" w14:textId="77777777" w:rsidR="0035340F" w:rsidRPr="00890483" w:rsidRDefault="0035340F" w:rsidP="0035340F">
            <w:pPr>
              <w:jc w:val="both"/>
            </w:pPr>
            <w:r w:rsidRPr="008D29E0">
              <w:rPr>
                <w:color w:val="000000"/>
                <w:shd w:val="clear" w:color="auto" w:fill="FFFFFF"/>
              </w:rPr>
              <w:t>Russian</w:t>
            </w:r>
            <w:r w:rsidRPr="008D29E0">
              <w:t xml:space="preserve"> </w:t>
            </w:r>
            <w:r>
              <w:t>2</w:t>
            </w:r>
          </w:p>
        </w:tc>
      </w:tr>
      <w:tr w:rsidR="0035340F" w14:paraId="65E9FF73" w14:textId="77777777" w:rsidTr="0035340F">
        <w:trPr>
          <w:trHeight w:val="249"/>
        </w:trPr>
        <w:tc>
          <w:tcPr>
            <w:tcW w:w="3086" w:type="dxa"/>
            <w:shd w:val="clear" w:color="auto" w:fill="F7CAAC"/>
          </w:tcPr>
          <w:p w14:paraId="13EC07FC" w14:textId="77777777" w:rsidR="0035340F" w:rsidRPr="00890483" w:rsidRDefault="0035340F" w:rsidP="0035340F">
            <w:pPr>
              <w:jc w:val="both"/>
              <w:rPr>
                <w:b/>
              </w:rPr>
            </w:pPr>
            <w:r w:rsidRPr="00890483">
              <w:rPr>
                <w:b/>
              </w:rPr>
              <w:t>Typ předmětu</w:t>
            </w:r>
          </w:p>
        </w:tc>
        <w:tc>
          <w:tcPr>
            <w:tcW w:w="3406" w:type="dxa"/>
            <w:gridSpan w:val="4"/>
          </w:tcPr>
          <w:p w14:paraId="60FB059E" w14:textId="77777777" w:rsidR="0035340F" w:rsidRPr="00890483" w:rsidRDefault="0035340F" w:rsidP="0035340F">
            <w:pPr>
              <w:jc w:val="both"/>
            </w:pPr>
            <w:r w:rsidRPr="00890483">
              <w:t>povinný „P“</w:t>
            </w:r>
          </w:p>
        </w:tc>
        <w:tc>
          <w:tcPr>
            <w:tcW w:w="2695" w:type="dxa"/>
            <w:gridSpan w:val="2"/>
            <w:shd w:val="clear" w:color="auto" w:fill="F7CAAC"/>
          </w:tcPr>
          <w:p w14:paraId="19136BA6" w14:textId="77777777" w:rsidR="0035340F" w:rsidRPr="00890483" w:rsidRDefault="0035340F" w:rsidP="0035340F">
            <w:pPr>
              <w:jc w:val="both"/>
            </w:pPr>
            <w:r w:rsidRPr="00890483">
              <w:rPr>
                <w:b/>
              </w:rPr>
              <w:t>doporučený ročník / semestr</w:t>
            </w:r>
          </w:p>
        </w:tc>
        <w:tc>
          <w:tcPr>
            <w:tcW w:w="668" w:type="dxa"/>
          </w:tcPr>
          <w:p w14:paraId="19156C57" w14:textId="77777777" w:rsidR="0035340F" w:rsidRPr="00890483" w:rsidRDefault="0035340F" w:rsidP="0035340F">
            <w:pPr>
              <w:jc w:val="both"/>
            </w:pPr>
            <w:r w:rsidRPr="00890483">
              <w:t>L</w:t>
            </w:r>
          </w:p>
        </w:tc>
      </w:tr>
      <w:tr w:rsidR="0035340F" w14:paraId="2F463BB0" w14:textId="77777777" w:rsidTr="0035340F">
        <w:tc>
          <w:tcPr>
            <w:tcW w:w="3086" w:type="dxa"/>
            <w:shd w:val="clear" w:color="auto" w:fill="F7CAAC"/>
          </w:tcPr>
          <w:p w14:paraId="5CF9C14E" w14:textId="77777777" w:rsidR="0035340F" w:rsidRPr="00890483" w:rsidRDefault="0035340F" w:rsidP="0035340F">
            <w:pPr>
              <w:jc w:val="both"/>
              <w:rPr>
                <w:b/>
              </w:rPr>
            </w:pPr>
            <w:r w:rsidRPr="00890483">
              <w:rPr>
                <w:b/>
              </w:rPr>
              <w:t>Rozsah studijního předmětu</w:t>
            </w:r>
          </w:p>
        </w:tc>
        <w:tc>
          <w:tcPr>
            <w:tcW w:w="1701" w:type="dxa"/>
            <w:gridSpan w:val="2"/>
          </w:tcPr>
          <w:p w14:paraId="7479C811" w14:textId="77777777" w:rsidR="0035340F" w:rsidRPr="00890483" w:rsidRDefault="0035340F" w:rsidP="0035340F">
            <w:pPr>
              <w:jc w:val="both"/>
            </w:pPr>
            <w:r w:rsidRPr="00890483">
              <w:t>26s</w:t>
            </w:r>
          </w:p>
        </w:tc>
        <w:tc>
          <w:tcPr>
            <w:tcW w:w="889" w:type="dxa"/>
            <w:shd w:val="clear" w:color="auto" w:fill="F7CAAC"/>
          </w:tcPr>
          <w:p w14:paraId="7EFD223E" w14:textId="77777777" w:rsidR="0035340F" w:rsidRPr="00890483" w:rsidRDefault="0035340F" w:rsidP="0035340F">
            <w:pPr>
              <w:jc w:val="both"/>
              <w:rPr>
                <w:b/>
              </w:rPr>
            </w:pPr>
            <w:r w:rsidRPr="00890483">
              <w:rPr>
                <w:b/>
              </w:rPr>
              <w:t xml:space="preserve">hod. </w:t>
            </w:r>
          </w:p>
        </w:tc>
        <w:tc>
          <w:tcPr>
            <w:tcW w:w="816" w:type="dxa"/>
          </w:tcPr>
          <w:p w14:paraId="50179E48" w14:textId="77777777" w:rsidR="0035340F" w:rsidRPr="00890483" w:rsidRDefault="0035340F" w:rsidP="0035340F">
            <w:pPr>
              <w:jc w:val="both"/>
            </w:pPr>
            <w:r w:rsidRPr="00890483">
              <w:t>26</w:t>
            </w:r>
          </w:p>
        </w:tc>
        <w:tc>
          <w:tcPr>
            <w:tcW w:w="2156" w:type="dxa"/>
            <w:shd w:val="clear" w:color="auto" w:fill="F7CAAC"/>
          </w:tcPr>
          <w:p w14:paraId="35201071" w14:textId="77777777" w:rsidR="0035340F" w:rsidRPr="00890483" w:rsidRDefault="0035340F" w:rsidP="0035340F">
            <w:pPr>
              <w:jc w:val="both"/>
              <w:rPr>
                <w:b/>
              </w:rPr>
            </w:pPr>
            <w:r w:rsidRPr="00890483">
              <w:rPr>
                <w:b/>
              </w:rPr>
              <w:t>kreditů</w:t>
            </w:r>
          </w:p>
        </w:tc>
        <w:tc>
          <w:tcPr>
            <w:tcW w:w="1207" w:type="dxa"/>
            <w:gridSpan w:val="2"/>
          </w:tcPr>
          <w:p w14:paraId="2A238230" w14:textId="77777777" w:rsidR="0035340F" w:rsidRPr="00890483" w:rsidRDefault="0035340F" w:rsidP="0035340F">
            <w:pPr>
              <w:jc w:val="both"/>
            </w:pPr>
            <w:r w:rsidRPr="00890483">
              <w:t>3</w:t>
            </w:r>
          </w:p>
        </w:tc>
      </w:tr>
      <w:tr w:rsidR="0035340F" w14:paraId="7008F408" w14:textId="77777777" w:rsidTr="0035340F">
        <w:tc>
          <w:tcPr>
            <w:tcW w:w="3086" w:type="dxa"/>
            <w:shd w:val="clear" w:color="auto" w:fill="F7CAAC"/>
          </w:tcPr>
          <w:p w14:paraId="346C9705" w14:textId="77777777" w:rsidR="0035340F" w:rsidRPr="00890483" w:rsidRDefault="0035340F" w:rsidP="0035340F">
            <w:pPr>
              <w:jc w:val="both"/>
              <w:rPr>
                <w:b/>
              </w:rPr>
            </w:pPr>
            <w:r w:rsidRPr="00890483">
              <w:rPr>
                <w:b/>
              </w:rPr>
              <w:t>Prerekvizity, korekvizity, ekvivalence</w:t>
            </w:r>
          </w:p>
        </w:tc>
        <w:tc>
          <w:tcPr>
            <w:tcW w:w="6769" w:type="dxa"/>
            <w:gridSpan w:val="7"/>
          </w:tcPr>
          <w:p w14:paraId="44EA6A9D" w14:textId="77777777" w:rsidR="0035340F" w:rsidRPr="00890483" w:rsidRDefault="0035340F" w:rsidP="0035340F">
            <w:pPr>
              <w:jc w:val="both"/>
            </w:pPr>
          </w:p>
        </w:tc>
      </w:tr>
      <w:tr w:rsidR="0035340F" w14:paraId="7738A827" w14:textId="77777777" w:rsidTr="0035340F">
        <w:tc>
          <w:tcPr>
            <w:tcW w:w="3086" w:type="dxa"/>
            <w:shd w:val="clear" w:color="auto" w:fill="F7CAAC"/>
          </w:tcPr>
          <w:p w14:paraId="2286BF6F" w14:textId="77777777" w:rsidR="0035340F" w:rsidRPr="00890483" w:rsidRDefault="0035340F" w:rsidP="0035340F">
            <w:pPr>
              <w:jc w:val="both"/>
              <w:rPr>
                <w:b/>
              </w:rPr>
            </w:pPr>
            <w:r w:rsidRPr="00890483">
              <w:rPr>
                <w:b/>
              </w:rPr>
              <w:t>Způsob ověření studijních výsledků</w:t>
            </w:r>
          </w:p>
        </w:tc>
        <w:tc>
          <w:tcPr>
            <w:tcW w:w="3406" w:type="dxa"/>
            <w:gridSpan w:val="4"/>
          </w:tcPr>
          <w:p w14:paraId="266AC7CA" w14:textId="77777777" w:rsidR="0035340F" w:rsidRPr="00890483" w:rsidRDefault="0035340F" w:rsidP="0035340F">
            <w:pPr>
              <w:jc w:val="both"/>
            </w:pPr>
            <w:r w:rsidRPr="00890483">
              <w:t>klasifikovaný zápočet</w:t>
            </w:r>
          </w:p>
        </w:tc>
        <w:tc>
          <w:tcPr>
            <w:tcW w:w="2156" w:type="dxa"/>
            <w:shd w:val="clear" w:color="auto" w:fill="F7CAAC"/>
          </w:tcPr>
          <w:p w14:paraId="697F4847" w14:textId="77777777" w:rsidR="0035340F" w:rsidRPr="00890483" w:rsidRDefault="0035340F" w:rsidP="0035340F">
            <w:pPr>
              <w:jc w:val="both"/>
              <w:rPr>
                <w:b/>
              </w:rPr>
            </w:pPr>
            <w:r w:rsidRPr="00890483">
              <w:rPr>
                <w:b/>
              </w:rPr>
              <w:t>Forma výuky</w:t>
            </w:r>
          </w:p>
        </w:tc>
        <w:tc>
          <w:tcPr>
            <w:tcW w:w="1207" w:type="dxa"/>
            <w:gridSpan w:val="2"/>
          </w:tcPr>
          <w:p w14:paraId="5304B8F6" w14:textId="77777777" w:rsidR="0035340F" w:rsidRPr="00890483" w:rsidRDefault="0035340F" w:rsidP="0035340F">
            <w:pPr>
              <w:jc w:val="both"/>
            </w:pPr>
            <w:r w:rsidRPr="00890483">
              <w:t>seminář</w:t>
            </w:r>
          </w:p>
        </w:tc>
      </w:tr>
      <w:tr w:rsidR="0035340F" w14:paraId="3DBE1BBC" w14:textId="77777777" w:rsidTr="0035340F">
        <w:tc>
          <w:tcPr>
            <w:tcW w:w="3086" w:type="dxa"/>
            <w:shd w:val="clear" w:color="auto" w:fill="F7CAAC"/>
          </w:tcPr>
          <w:p w14:paraId="5397EADC"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0619DC28" w14:textId="77777777" w:rsidR="0035340F" w:rsidRDefault="0035340F" w:rsidP="0035340F">
            <w:pPr>
              <w:jc w:val="both"/>
            </w:pPr>
            <w:r w:rsidRPr="00890483">
              <w:t>Způsob zakončení předmětu – klasifikovaný zápočet.</w:t>
            </w:r>
          </w:p>
          <w:p w14:paraId="291FA307" w14:textId="77777777" w:rsidR="0035340F" w:rsidRPr="00890483" w:rsidRDefault="0035340F" w:rsidP="0035340F">
            <w:pPr>
              <w:jc w:val="both"/>
            </w:pPr>
            <w:r w:rsidRPr="00607669">
              <w:t>Požadavky k</w:t>
            </w:r>
            <w:r>
              <w:t>e klasifikovanému </w:t>
            </w:r>
            <w:r w:rsidRPr="00607669">
              <w:t>zápočtu</w:t>
            </w:r>
            <w:r>
              <w:t xml:space="preserve">: </w:t>
            </w:r>
            <w:r w:rsidRPr="00890483">
              <w:t>80% aktivní účast na seminářích.</w:t>
            </w:r>
            <w:r>
              <w:t xml:space="preserve"> </w:t>
            </w:r>
            <w:r w:rsidRPr="00890483">
              <w:t>Písemný test s maximálním možným počtem dosažitelných bodů 100 musí být napsán alespoň na 60 %.</w:t>
            </w:r>
          </w:p>
        </w:tc>
      </w:tr>
      <w:tr w:rsidR="0035340F" w14:paraId="190F7A0E" w14:textId="77777777" w:rsidTr="0035340F">
        <w:tc>
          <w:tcPr>
            <w:tcW w:w="3086" w:type="dxa"/>
            <w:tcBorders>
              <w:right w:val="nil"/>
            </w:tcBorders>
            <w:shd w:val="clear" w:color="auto" w:fill="auto"/>
          </w:tcPr>
          <w:p w14:paraId="413ACD1E" w14:textId="77777777" w:rsidR="0035340F" w:rsidRPr="00890483" w:rsidRDefault="0035340F" w:rsidP="0035340F">
            <w:pPr>
              <w:jc w:val="both"/>
              <w:rPr>
                <w:b/>
              </w:rPr>
            </w:pPr>
          </w:p>
        </w:tc>
        <w:tc>
          <w:tcPr>
            <w:tcW w:w="6769" w:type="dxa"/>
            <w:gridSpan w:val="7"/>
            <w:tcBorders>
              <w:top w:val="nil"/>
              <w:left w:val="nil"/>
              <w:bottom w:val="single" w:sz="4" w:space="0" w:color="auto"/>
            </w:tcBorders>
            <w:shd w:val="clear" w:color="auto" w:fill="auto"/>
          </w:tcPr>
          <w:p w14:paraId="07DBDF3A" w14:textId="77777777" w:rsidR="0035340F" w:rsidRPr="00890483" w:rsidRDefault="0035340F" w:rsidP="0035340F">
            <w:pPr>
              <w:jc w:val="both"/>
            </w:pPr>
          </w:p>
        </w:tc>
      </w:tr>
      <w:tr w:rsidR="0035340F" w14:paraId="7365036B" w14:textId="77777777" w:rsidTr="0035340F">
        <w:trPr>
          <w:trHeight w:val="197"/>
        </w:trPr>
        <w:tc>
          <w:tcPr>
            <w:tcW w:w="3086" w:type="dxa"/>
            <w:tcBorders>
              <w:top w:val="nil"/>
            </w:tcBorders>
            <w:shd w:val="clear" w:color="auto" w:fill="F7CAAC"/>
          </w:tcPr>
          <w:p w14:paraId="01CA3798" w14:textId="77777777" w:rsidR="0035340F" w:rsidRPr="00890483" w:rsidRDefault="0035340F" w:rsidP="0035340F">
            <w:pPr>
              <w:jc w:val="both"/>
              <w:rPr>
                <w:b/>
              </w:rPr>
            </w:pPr>
            <w:r w:rsidRPr="00890483">
              <w:rPr>
                <w:b/>
              </w:rPr>
              <w:t>Garant předmětu</w:t>
            </w:r>
          </w:p>
        </w:tc>
        <w:tc>
          <w:tcPr>
            <w:tcW w:w="6769" w:type="dxa"/>
            <w:gridSpan w:val="7"/>
            <w:tcBorders>
              <w:top w:val="single" w:sz="4" w:space="0" w:color="auto"/>
            </w:tcBorders>
          </w:tcPr>
          <w:p w14:paraId="45C360CA" w14:textId="77777777" w:rsidR="0035340F" w:rsidRPr="00890483" w:rsidRDefault="0035340F" w:rsidP="0035340F">
            <w:pPr>
              <w:shd w:val="clear" w:color="auto" w:fill="FFFFFF"/>
              <w:spacing w:after="100" w:afterAutospacing="1"/>
              <w:outlineLvl w:val="3"/>
              <w:rPr>
                <w:bCs/>
                <w:color w:val="222222"/>
              </w:rPr>
            </w:pPr>
            <w:r w:rsidRPr="00890483">
              <w:rPr>
                <w:bCs/>
              </w:rPr>
              <w:t>Mgr. Magda Zálešáková</w:t>
            </w:r>
          </w:p>
        </w:tc>
      </w:tr>
      <w:tr w:rsidR="0035340F" w14:paraId="7DAB275F" w14:textId="77777777" w:rsidTr="0035340F">
        <w:trPr>
          <w:trHeight w:val="243"/>
        </w:trPr>
        <w:tc>
          <w:tcPr>
            <w:tcW w:w="3086" w:type="dxa"/>
            <w:tcBorders>
              <w:top w:val="nil"/>
            </w:tcBorders>
            <w:shd w:val="clear" w:color="auto" w:fill="F7CAAC"/>
          </w:tcPr>
          <w:p w14:paraId="05410F25"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2BEEA7E1" w14:textId="77777777" w:rsidR="0035340F" w:rsidRPr="00890483"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4A7B40FA" w14:textId="77777777" w:rsidTr="0035340F">
        <w:tc>
          <w:tcPr>
            <w:tcW w:w="3086" w:type="dxa"/>
            <w:shd w:val="clear" w:color="auto" w:fill="F7CAAC"/>
          </w:tcPr>
          <w:p w14:paraId="2A12500A"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1B955219" w14:textId="77777777" w:rsidR="0035340F" w:rsidRPr="00890483" w:rsidRDefault="0035340F" w:rsidP="0035340F">
            <w:pPr>
              <w:jc w:val="both"/>
            </w:pPr>
            <w:r w:rsidRPr="00890483">
              <w:rPr>
                <w:bCs/>
              </w:rPr>
              <w:t>Mgr. Magda Zálešáková</w:t>
            </w:r>
            <w:r w:rsidRPr="00890483" w:rsidDel="00942088">
              <w:rPr>
                <w:bCs/>
              </w:rPr>
              <w:t xml:space="preserve"> </w:t>
            </w:r>
            <w:r w:rsidRPr="008271D7">
              <w:t xml:space="preserve">– </w:t>
            </w:r>
            <w:r>
              <w:t>semináře (100%)</w:t>
            </w:r>
          </w:p>
        </w:tc>
      </w:tr>
      <w:tr w:rsidR="0035340F" w14:paraId="303813B4" w14:textId="77777777" w:rsidTr="0035340F">
        <w:trPr>
          <w:trHeight w:val="200"/>
        </w:trPr>
        <w:tc>
          <w:tcPr>
            <w:tcW w:w="9855" w:type="dxa"/>
            <w:gridSpan w:val="8"/>
            <w:tcBorders>
              <w:top w:val="nil"/>
            </w:tcBorders>
          </w:tcPr>
          <w:p w14:paraId="7578A3FD" w14:textId="77777777" w:rsidR="0035340F" w:rsidRPr="00890483" w:rsidRDefault="0035340F" w:rsidP="0035340F"/>
        </w:tc>
      </w:tr>
      <w:tr w:rsidR="0035340F" w14:paraId="79AF7505" w14:textId="77777777" w:rsidTr="0035340F">
        <w:tc>
          <w:tcPr>
            <w:tcW w:w="3086" w:type="dxa"/>
            <w:shd w:val="clear" w:color="auto" w:fill="F7CAAC"/>
          </w:tcPr>
          <w:p w14:paraId="72589E5B"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4CBFEB37" w14:textId="77777777" w:rsidR="0035340F" w:rsidRPr="00890483" w:rsidRDefault="0035340F" w:rsidP="0035340F">
            <w:pPr>
              <w:jc w:val="both"/>
            </w:pPr>
          </w:p>
        </w:tc>
      </w:tr>
      <w:tr w:rsidR="0035340F" w14:paraId="3DEE3805" w14:textId="77777777" w:rsidTr="0035340F">
        <w:trPr>
          <w:trHeight w:val="3938"/>
        </w:trPr>
        <w:tc>
          <w:tcPr>
            <w:tcW w:w="9855" w:type="dxa"/>
            <w:gridSpan w:val="8"/>
            <w:tcBorders>
              <w:top w:val="nil"/>
              <w:bottom w:val="single" w:sz="12" w:space="0" w:color="auto"/>
            </w:tcBorders>
          </w:tcPr>
          <w:p w14:paraId="5B292B10" w14:textId="77777777" w:rsidR="0035340F" w:rsidRPr="00890483" w:rsidRDefault="0035340F" w:rsidP="0035340F">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5565F488" w14:textId="77777777" w:rsidR="0035340F" w:rsidRPr="00890483" w:rsidRDefault="0035340F" w:rsidP="0035340F">
            <w:pPr>
              <w:jc w:val="both"/>
            </w:pPr>
            <w:r w:rsidRPr="00890483">
              <w:t xml:space="preserve">Obsah </w:t>
            </w:r>
          </w:p>
          <w:p w14:paraId="4362D894" w14:textId="77777777" w:rsidR="0035340F"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Rod podstatných jmen</w:t>
            </w:r>
          </w:p>
          <w:p w14:paraId="421B7112"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jmen </w:t>
            </w:r>
          </w:p>
          <w:p w14:paraId="31CD8812"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Cestování,</w:t>
            </w:r>
            <w:r w:rsidRPr="00890483">
              <w:rPr>
                <w:rFonts w:ascii="Times New Roman" w:hAnsi="Times New Roman"/>
                <w:sz w:val="20"/>
                <w:szCs w:val="20"/>
              </w:rPr>
              <w:t xml:space="preserve"> </w:t>
            </w:r>
            <w:r>
              <w:rPr>
                <w:rFonts w:ascii="Times New Roman" w:hAnsi="Times New Roman"/>
                <w:sz w:val="20"/>
                <w:szCs w:val="20"/>
              </w:rPr>
              <w:t>n</w:t>
            </w:r>
            <w:r w:rsidRPr="00890483">
              <w:rPr>
                <w:rFonts w:ascii="Times New Roman" w:hAnsi="Times New Roman"/>
                <w:sz w:val="20"/>
                <w:szCs w:val="20"/>
              </w:rPr>
              <w:t>ákupy</w:t>
            </w:r>
            <w:r>
              <w:rPr>
                <w:rFonts w:ascii="Times New Roman" w:hAnsi="Times New Roman"/>
                <w:sz w:val="20"/>
                <w:szCs w:val="20"/>
              </w:rPr>
              <w:t>, restaurace</w:t>
            </w:r>
          </w:p>
          <w:p w14:paraId="34E9EDC9"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Slovesa I. a II. časo</w:t>
            </w:r>
            <w:r>
              <w:rPr>
                <w:rFonts w:ascii="Times New Roman" w:hAnsi="Times New Roman"/>
                <w:sz w:val="20"/>
                <w:szCs w:val="20"/>
              </w:rPr>
              <w:t>vání</w:t>
            </w:r>
          </w:p>
          <w:p w14:paraId="0D540A4B"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Zájmena osobní a přivlastňovací</w:t>
            </w:r>
          </w:p>
          <w:p w14:paraId="6C1BA3A7"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Předlo</w:t>
            </w:r>
            <w:r>
              <w:rPr>
                <w:rFonts w:ascii="Times New Roman" w:hAnsi="Times New Roman"/>
                <w:sz w:val="20"/>
                <w:szCs w:val="20"/>
              </w:rPr>
              <w:t>žkové vazby odlišné od češtiny</w:t>
            </w:r>
          </w:p>
          <w:p w14:paraId="7B6237A6" w14:textId="77777777" w:rsidR="0035340F"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w:t>
            </w:r>
            <w:r>
              <w:rPr>
                <w:rFonts w:ascii="Times New Roman" w:hAnsi="Times New Roman"/>
                <w:sz w:val="20"/>
                <w:szCs w:val="20"/>
              </w:rPr>
              <w:t>jmen</w:t>
            </w:r>
          </w:p>
          <w:p w14:paraId="01FDD06C"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Nesklonná podstatná jména</w:t>
            </w:r>
          </w:p>
          <w:p w14:paraId="01316F1E"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Číslovky 0 – 1000</w:t>
            </w:r>
          </w:p>
          <w:p w14:paraId="608087FF" w14:textId="77777777" w:rsidR="0035340F" w:rsidRPr="00890483" w:rsidRDefault="0035340F" w:rsidP="0035340F">
            <w:pPr>
              <w:jc w:val="both"/>
            </w:pPr>
            <w:r w:rsidRPr="00890483">
              <w:t>Výstupní kompetence</w:t>
            </w:r>
            <w:r>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35340F" w14:paraId="7275302C" w14:textId="77777777" w:rsidTr="0035340F">
        <w:trPr>
          <w:trHeight w:val="265"/>
        </w:trPr>
        <w:tc>
          <w:tcPr>
            <w:tcW w:w="3653" w:type="dxa"/>
            <w:gridSpan w:val="2"/>
            <w:tcBorders>
              <w:top w:val="nil"/>
            </w:tcBorders>
            <w:shd w:val="clear" w:color="auto" w:fill="F7CAAC"/>
          </w:tcPr>
          <w:p w14:paraId="76E7DE3F"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38460D33" w14:textId="77777777" w:rsidR="0035340F" w:rsidRPr="00890483" w:rsidRDefault="0035340F" w:rsidP="0035340F">
            <w:pPr>
              <w:jc w:val="both"/>
            </w:pPr>
          </w:p>
        </w:tc>
      </w:tr>
      <w:tr w:rsidR="0035340F" w14:paraId="2A17B14D" w14:textId="77777777" w:rsidTr="0035340F">
        <w:trPr>
          <w:trHeight w:val="1248"/>
        </w:trPr>
        <w:tc>
          <w:tcPr>
            <w:tcW w:w="9855" w:type="dxa"/>
            <w:gridSpan w:val="8"/>
            <w:tcBorders>
              <w:top w:val="nil"/>
            </w:tcBorders>
          </w:tcPr>
          <w:p w14:paraId="14C5EF3D" w14:textId="77777777" w:rsidR="0035340F" w:rsidRPr="001B465D" w:rsidRDefault="0035340F" w:rsidP="0035340F">
            <w:pPr>
              <w:rPr>
                <w:b/>
              </w:rPr>
            </w:pPr>
            <w:r w:rsidRPr="001B465D">
              <w:rPr>
                <w:b/>
              </w:rPr>
              <w:t>Povinná literatura</w:t>
            </w:r>
          </w:p>
          <w:p w14:paraId="0877B654" w14:textId="77777777" w:rsidR="0035340F" w:rsidRPr="001B465D" w:rsidRDefault="0035340F" w:rsidP="0035340F">
            <w:r w:rsidRPr="00903767">
              <w:t xml:space="preserve">KOZLOVA, T. V. </w:t>
            </w:r>
            <w:r w:rsidRPr="001B465D">
              <w:rPr>
                <w:i/>
              </w:rPr>
              <w:t>Dogovorilis'!</w:t>
            </w:r>
            <w:r w:rsidRPr="00903767">
              <w:t xml:space="preserve"> 2. vyd. Plzeň: Fraus, 2008, 474 s. ISBN 978-80-7238-787-8.</w:t>
            </w:r>
          </w:p>
          <w:p w14:paraId="739A6CB6" w14:textId="77777777" w:rsidR="0035340F" w:rsidRPr="001B465D" w:rsidRDefault="0035340F" w:rsidP="0035340F">
            <w:pPr>
              <w:jc w:val="both"/>
            </w:pPr>
            <w:r w:rsidRPr="001B465D">
              <w:t xml:space="preserve">POPOVA, L. </w:t>
            </w:r>
            <w:r w:rsidRPr="001B465D">
              <w:rPr>
                <w:i/>
              </w:rPr>
              <w:t>Anglo-russkiy. Russko-angliyskiy slovar / English-Russian. Russian-English Dictionary</w:t>
            </w:r>
            <w:r w:rsidRPr="001B465D">
              <w:t xml:space="preserve">. </w:t>
            </w:r>
            <w:r w:rsidRPr="001B465D">
              <w:rPr>
                <w:color w:val="333333"/>
                <w:bdr w:val="none" w:sz="0" w:space="0" w:color="auto" w:frame="1"/>
                <w:shd w:val="clear" w:color="auto" w:fill="FFFFFF"/>
              </w:rPr>
              <w:t xml:space="preserve">Astrel, 2008. SBN </w:t>
            </w:r>
            <w:r w:rsidRPr="001B465D">
              <w:rPr>
                <w:color w:val="333333"/>
                <w:shd w:val="clear" w:color="auto" w:fill="FFFFFF"/>
              </w:rPr>
              <w:t>9785170476886 </w:t>
            </w:r>
          </w:p>
          <w:p w14:paraId="064964CD" w14:textId="77777777" w:rsidR="0035340F" w:rsidRPr="001B465D" w:rsidRDefault="0035340F" w:rsidP="0035340F">
            <w:pPr>
              <w:jc w:val="both"/>
              <w:rPr>
                <w:b/>
              </w:rPr>
            </w:pPr>
            <w:r w:rsidRPr="001B465D">
              <w:rPr>
                <w:b/>
              </w:rPr>
              <w:t>Doporučená literatura</w:t>
            </w:r>
          </w:p>
          <w:p w14:paraId="48ACC87D" w14:textId="77777777" w:rsidR="0035340F" w:rsidRPr="001B465D" w:rsidRDefault="0035340F" w:rsidP="0035340F">
            <w:pPr>
              <w:jc w:val="both"/>
              <w:rPr>
                <w:color w:val="333333"/>
                <w:shd w:val="clear" w:color="auto" w:fill="FFFFFF"/>
              </w:rPr>
            </w:pPr>
            <w:r w:rsidRPr="00903767">
              <w:t xml:space="preserve">BARANOVA, O., ALDRICH, M. </w:t>
            </w:r>
            <w:r w:rsidRPr="001B465D">
              <w:rPr>
                <w:i/>
              </w:rPr>
              <w:t>Beginning Learner's Russian Dictionary.</w:t>
            </w:r>
            <w:r w:rsidRPr="001B465D">
              <w:t xml:space="preserve"> </w:t>
            </w:r>
            <w:r w:rsidRPr="001B465D">
              <w:rPr>
                <w:color w:val="333333"/>
                <w:shd w:val="clear" w:color="auto" w:fill="FFFFFF"/>
              </w:rPr>
              <w:t>Lingualism, 2018, 148 s. ISBN 0998641197</w:t>
            </w:r>
          </w:p>
          <w:p w14:paraId="27945035" w14:textId="77777777" w:rsidR="0035340F" w:rsidRPr="001B465D" w:rsidRDefault="0035340F" w:rsidP="0035340F">
            <w:pPr>
              <w:jc w:val="both"/>
              <w:rPr>
                <w:color w:val="111111"/>
              </w:rPr>
            </w:pPr>
            <w:r w:rsidRPr="001B465D">
              <w:rPr>
                <w:color w:val="333333"/>
                <w:shd w:val="clear" w:color="auto" w:fill="FFFFFF"/>
              </w:rPr>
              <w:t xml:space="preserve">ROCHTCHINA, J. </w:t>
            </w:r>
            <w:r w:rsidRPr="001B465D">
              <w:rPr>
                <w:rStyle w:val="a-size-large"/>
                <w:i/>
                <w:color w:val="111111"/>
              </w:rPr>
              <w:t>Sputnik: An Introductory Russian Language Course, Part I.</w:t>
            </w:r>
            <w:r w:rsidRPr="001B465D">
              <w:rPr>
                <w:rStyle w:val="a-size-large"/>
                <w:color w:val="111111"/>
              </w:rPr>
              <w:t xml:space="preserve"> </w:t>
            </w:r>
            <w:r w:rsidRPr="001B465D">
              <w:rPr>
                <w:color w:val="333333"/>
                <w:shd w:val="clear" w:color="auto" w:fill="FFFFFF"/>
              </w:rPr>
              <w:t>TLT Network Inc.; 1 edition, 2014, 234 s. ISBN 0993913903</w:t>
            </w:r>
          </w:p>
          <w:p w14:paraId="7FD5D133" w14:textId="77777777" w:rsidR="0035340F" w:rsidRPr="001B465D" w:rsidRDefault="0035340F" w:rsidP="0035340F">
            <w:pPr>
              <w:jc w:val="both"/>
              <w:rPr>
                <w:color w:val="111111"/>
              </w:rPr>
            </w:pPr>
            <w:r w:rsidRPr="007066E5">
              <w:rPr>
                <w:color w:val="333333"/>
                <w:shd w:val="clear" w:color="auto" w:fill="FFFFFF"/>
              </w:rPr>
              <w:t xml:space="preserve">ROCHTCHINA, J. </w:t>
            </w:r>
            <w:r w:rsidRPr="001B465D">
              <w:rPr>
                <w:rStyle w:val="a-size-large"/>
                <w:i/>
                <w:color w:val="111111"/>
              </w:rPr>
              <w:t>Sputnik: An Introductory Russian Language Course, Part 2.</w:t>
            </w:r>
            <w:r w:rsidRPr="001B465D">
              <w:rPr>
                <w:rStyle w:val="a-size-large"/>
                <w:color w:val="111111"/>
              </w:rPr>
              <w:t xml:space="preserve"> </w:t>
            </w:r>
            <w:r w:rsidRPr="001B465D">
              <w:rPr>
                <w:color w:val="333333"/>
                <w:shd w:val="clear" w:color="auto" w:fill="FFFFFF"/>
              </w:rPr>
              <w:t>TLT Network Inc.; 1 edition, 2015, 248 s. ISBN 099391392</w:t>
            </w:r>
          </w:p>
          <w:p w14:paraId="48C78A76" w14:textId="77777777" w:rsidR="0035340F" w:rsidRPr="00890483" w:rsidRDefault="0035340F" w:rsidP="0035340F">
            <w:ins w:id="3360" w:author="Pavla Trefilová" w:date="2019-11-18T17:19:00Z">
              <w:r w:rsidRPr="001B465D">
                <w:t xml:space="preserve">JELÍNEK, S. a kol. </w:t>
              </w:r>
              <w:r w:rsidRPr="001B465D">
                <w:rPr>
                  <w:i/>
                  <w:iCs/>
                </w:rPr>
                <w:t>Raduga po novomu 1</w:t>
              </w:r>
              <w:r w:rsidRPr="001B465D">
                <w:t xml:space="preserve">. Plzeň: Fraus, 2007. ISBN </w:t>
              </w:r>
              <w:r w:rsidRPr="001B465D">
                <w:rPr>
                  <w:color w:val="231F20"/>
                  <w:spacing w:val="9"/>
                  <w:shd w:val="clear" w:color="auto" w:fill="FFFFFF"/>
                </w:rPr>
                <w:t>978-80-7238-659-8.</w:t>
              </w:r>
            </w:ins>
          </w:p>
        </w:tc>
      </w:tr>
      <w:tr w:rsidR="0035340F" w14:paraId="29B09C5E"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F9A80B" w14:textId="77777777" w:rsidR="0035340F" w:rsidRPr="00890483" w:rsidRDefault="0035340F" w:rsidP="0035340F">
            <w:pPr>
              <w:jc w:val="center"/>
              <w:rPr>
                <w:b/>
              </w:rPr>
            </w:pPr>
            <w:r w:rsidRPr="00890483">
              <w:rPr>
                <w:b/>
              </w:rPr>
              <w:t>Informace ke kombinované nebo distanční formě</w:t>
            </w:r>
          </w:p>
        </w:tc>
      </w:tr>
      <w:tr w:rsidR="0035340F" w14:paraId="3E03B176" w14:textId="77777777" w:rsidTr="0035340F">
        <w:tc>
          <w:tcPr>
            <w:tcW w:w="4787" w:type="dxa"/>
            <w:gridSpan w:val="3"/>
            <w:tcBorders>
              <w:top w:val="single" w:sz="2" w:space="0" w:color="auto"/>
            </w:tcBorders>
            <w:shd w:val="clear" w:color="auto" w:fill="F7CAAC"/>
          </w:tcPr>
          <w:p w14:paraId="776B8AFA" w14:textId="77777777" w:rsidR="0035340F" w:rsidRPr="00890483" w:rsidRDefault="0035340F" w:rsidP="0035340F">
            <w:pPr>
              <w:jc w:val="both"/>
            </w:pPr>
            <w:r w:rsidRPr="00890483">
              <w:rPr>
                <w:b/>
              </w:rPr>
              <w:t>Rozsah konzultací (soustředění)</w:t>
            </w:r>
          </w:p>
        </w:tc>
        <w:tc>
          <w:tcPr>
            <w:tcW w:w="889" w:type="dxa"/>
            <w:tcBorders>
              <w:top w:val="single" w:sz="2" w:space="0" w:color="auto"/>
            </w:tcBorders>
          </w:tcPr>
          <w:p w14:paraId="73BF87F0"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15CEEA6A" w14:textId="77777777" w:rsidR="0035340F" w:rsidRPr="00890483" w:rsidRDefault="0035340F" w:rsidP="0035340F">
            <w:pPr>
              <w:jc w:val="both"/>
              <w:rPr>
                <w:b/>
              </w:rPr>
            </w:pPr>
            <w:r w:rsidRPr="00890483">
              <w:rPr>
                <w:b/>
              </w:rPr>
              <w:t xml:space="preserve">hodin </w:t>
            </w:r>
          </w:p>
        </w:tc>
      </w:tr>
      <w:tr w:rsidR="0035340F" w14:paraId="7464908E" w14:textId="77777777" w:rsidTr="0035340F">
        <w:tc>
          <w:tcPr>
            <w:tcW w:w="9855" w:type="dxa"/>
            <w:gridSpan w:val="8"/>
            <w:shd w:val="clear" w:color="auto" w:fill="F7CAAC"/>
          </w:tcPr>
          <w:p w14:paraId="2EBBC440" w14:textId="77777777" w:rsidR="0035340F" w:rsidRPr="00890483" w:rsidRDefault="0035340F" w:rsidP="0035340F">
            <w:pPr>
              <w:jc w:val="both"/>
              <w:rPr>
                <w:b/>
              </w:rPr>
            </w:pPr>
            <w:r w:rsidRPr="00890483">
              <w:rPr>
                <w:b/>
              </w:rPr>
              <w:t>Informace o způsobu kontaktu s vyučujícím</w:t>
            </w:r>
          </w:p>
        </w:tc>
      </w:tr>
      <w:tr w:rsidR="0035340F" w14:paraId="1E87D0E5" w14:textId="77777777" w:rsidTr="0035340F">
        <w:trPr>
          <w:trHeight w:val="400"/>
        </w:trPr>
        <w:tc>
          <w:tcPr>
            <w:tcW w:w="9855" w:type="dxa"/>
            <w:gridSpan w:val="8"/>
          </w:tcPr>
          <w:p w14:paraId="510A9876"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B65957D"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6F412F0" w14:textId="77777777" w:rsidTr="0035340F">
        <w:tc>
          <w:tcPr>
            <w:tcW w:w="9855" w:type="dxa"/>
            <w:gridSpan w:val="8"/>
            <w:tcBorders>
              <w:bottom w:val="double" w:sz="4" w:space="0" w:color="auto"/>
            </w:tcBorders>
            <w:shd w:val="clear" w:color="auto" w:fill="BDD6EE"/>
          </w:tcPr>
          <w:p w14:paraId="6324D45E" w14:textId="77777777" w:rsidR="0035340F" w:rsidRDefault="0035340F" w:rsidP="0035340F">
            <w:pPr>
              <w:jc w:val="both"/>
              <w:rPr>
                <w:b/>
                <w:sz w:val="28"/>
              </w:rPr>
            </w:pPr>
            <w:r>
              <w:lastRenderedPageBreak/>
              <w:br w:type="page"/>
            </w:r>
            <w:r>
              <w:rPr>
                <w:b/>
                <w:sz w:val="28"/>
              </w:rPr>
              <w:t>B-III – Charakteristika studijního předmětu</w:t>
            </w:r>
          </w:p>
        </w:tc>
      </w:tr>
      <w:tr w:rsidR="0035340F" w14:paraId="27330B49" w14:textId="77777777" w:rsidTr="0035340F">
        <w:tc>
          <w:tcPr>
            <w:tcW w:w="3086" w:type="dxa"/>
            <w:tcBorders>
              <w:top w:val="double" w:sz="4" w:space="0" w:color="auto"/>
            </w:tcBorders>
            <w:shd w:val="clear" w:color="auto" w:fill="F7CAAC"/>
          </w:tcPr>
          <w:p w14:paraId="2C872D2C"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58DCBC5C" w14:textId="77777777" w:rsidR="0035340F" w:rsidRPr="002401C8" w:rsidRDefault="0035340F" w:rsidP="0035340F">
            <w:pPr>
              <w:jc w:val="both"/>
            </w:pPr>
            <w:r w:rsidRPr="008D29E0">
              <w:rPr>
                <w:color w:val="000000"/>
                <w:shd w:val="clear" w:color="auto" w:fill="FFFFFF"/>
              </w:rPr>
              <w:t>Spanish</w:t>
            </w:r>
            <w:r w:rsidRPr="008D29E0">
              <w:t xml:space="preserve"> 1</w:t>
            </w:r>
          </w:p>
        </w:tc>
      </w:tr>
      <w:tr w:rsidR="0035340F" w14:paraId="656ED2EE" w14:textId="77777777" w:rsidTr="0035340F">
        <w:trPr>
          <w:trHeight w:val="249"/>
        </w:trPr>
        <w:tc>
          <w:tcPr>
            <w:tcW w:w="3086" w:type="dxa"/>
            <w:shd w:val="clear" w:color="auto" w:fill="F7CAAC"/>
          </w:tcPr>
          <w:p w14:paraId="6C44BEA4" w14:textId="77777777" w:rsidR="0035340F" w:rsidRPr="002401C8" w:rsidRDefault="0035340F" w:rsidP="0035340F">
            <w:pPr>
              <w:jc w:val="both"/>
              <w:rPr>
                <w:b/>
              </w:rPr>
            </w:pPr>
            <w:r w:rsidRPr="002401C8">
              <w:rPr>
                <w:b/>
              </w:rPr>
              <w:t>Typ předmětu</w:t>
            </w:r>
          </w:p>
        </w:tc>
        <w:tc>
          <w:tcPr>
            <w:tcW w:w="3406" w:type="dxa"/>
            <w:gridSpan w:val="4"/>
          </w:tcPr>
          <w:p w14:paraId="24529297" w14:textId="77777777" w:rsidR="0035340F" w:rsidRPr="002401C8" w:rsidRDefault="0035340F" w:rsidP="0035340F">
            <w:pPr>
              <w:jc w:val="both"/>
            </w:pPr>
            <w:r w:rsidRPr="002401C8">
              <w:t>povinný „P“</w:t>
            </w:r>
          </w:p>
        </w:tc>
        <w:tc>
          <w:tcPr>
            <w:tcW w:w="2695" w:type="dxa"/>
            <w:gridSpan w:val="2"/>
            <w:shd w:val="clear" w:color="auto" w:fill="F7CAAC"/>
          </w:tcPr>
          <w:p w14:paraId="0ECE6BD2" w14:textId="77777777" w:rsidR="0035340F" w:rsidRPr="002401C8" w:rsidRDefault="0035340F" w:rsidP="0035340F">
            <w:pPr>
              <w:jc w:val="both"/>
            </w:pPr>
            <w:r w:rsidRPr="002401C8">
              <w:rPr>
                <w:b/>
              </w:rPr>
              <w:t>doporučený ročník / semestr</w:t>
            </w:r>
          </w:p>
        </w:tc>
        <w:tc>
          <w:tcPr>
            <w:tcW w:w="668" w:type="dxa"/>
          </w:tcPr>
          <w:p w14:paraId="200B1D46" w14:textId="77777777" w:rsidR="0035340F" w:rsidRPr="002401C8" w:rsidRDefault="0035340F" w:rsidP="0035340F">
            <w:pPr>
              <w:jc w:val="both"/>
            </w:pPr>
            <w:r w:rsidRPr="002401C8">
              <w:t>Z</w:t>
            </w:r>
          </w:p>
        </w:tc>
      </w:tr>
      <w:tr w:rsidR="0035340F" w14:paraId="61D7A1C0" w14:textId="77777777" w:rsidTr="0035340F">
        <w:tc>
          <w:tcPr>
            <w:tcW w:w="3086" w:type="dxa"/>
            <w:shd w:val="clear" w:color="auto" w:fill="F7CAAC"/>
          </w:tcPr>
          <w:p w14:paraId="679EDFC2" w14:textId="77777777" w:rsidR="0035340F" w:rsidRPr="002401C8" w:rsidRDefault="0035340F" w:rsidP="0035340F">
            <w:pPr>
              <w:jc w:val="both"/>
              <w:rPr>
                <w:b/>
              </w:rPr>
            </w:pPr>
            <w:r w:rsidRPr="002401C8">
              <w:rPr>
                <w:b/>
              </w:rPr>
              <w:t>Rozsah studijního předmětu</w:t>
            </w:r>
          </w:p>
        </w:tc>
        <w:tc>
          <w:tcPr>
            <w:tcW w:w="1701" w:type="dxa"/>
            <w:gridSpan w:val="2"/>
          </w:tcPr>
          <w:p w14:paraId="54FAF383" w14:textId="77777777" w:rsidR="0035340F" w:rsidRPr="002401C8" w:rsidRDefault="0035340F" w:rsidP="0035340F">
            <w:pPr>
              <w:jc w:val="both"/>
            </w:pPr>
            <w:r w:rsidRPr="002401C8">
              <w:t>26s</w:t>
            </w:r>
          </w:p>
        </w:tc>
        <w:tc>
          <w:tcPr>
            <w:tcW w:w="889" w:type="dxa"/>
            <w:shd w:val="clear" w:color="auto" w:fill="F7CAAC"/>
          </w:tcPr>
          <w:p w14:paraId="3A5CC0DB" w14:textId="77777777" w:rsidR="0035340F" w:rsidRPr="002401C8" w:rsidRDefault="0035340F" w:rsidP="0035340F">
            <w:pPr>
              <w:jc w:val="both"/>
              <w:rPr>
                <w:b/>
              </w:rPr>
            </w:pPr>
            <w:r w:rsidRPr="002401C8">
              <w:rPr>
                <w:b/>
              </w:rPr>
              <w:t xml:space="preserve">hod. </w:t>
            </w:r>
          </w:p>
        </w:tc>
        <w:tc>
          <w:tcPr>
            <w:tcW w:w="816" w:type="dxa"/>
          </w:tcPr>
          <w:p w14:paraId="135F6A5A" w14:textId="77777777" w:rsidR="0035340F" w:rsidRPr="002401C8" w:rsidRDefault="0035340F" w:rsidP="0035340F">
            <w:pPr>
              <w:jc w:val="both"/>
            </w:pPr>
            <w:r w:rsidRPr="002401C8">
              <w:t>26</w:t>
            </w:r>
          </w:p>
        </w:tc>
        <w:tc>
          <w:tcPr>
            <w:tcW w:w="2156" w:type="dxa"/>
            <w:shd w:val="clear" w:color="auto" w:fill="F7CAAC"/>
          </w:tcPr>
          <w:p w14:paraId="4E7FBB89" w14:textId="77777777" w:rsidR="0035340F" w:rsidRPr="002401C8" w:rsidRDefault="0035340F" w:rsidP="0035340F">
            <w:pPr>
              <w:jc w:val="both"/>
              <w:rPr>
                <w:b/>
              </w:rPr>
            </w:pPr>
            <w:r w:rsidRPr="002401C8">
              <w:rPr>
                <w:b/>
              </w:rPr>
              <w:t>kreditů</w:t>
            </w:r>
          </w:p>
        </w:tc>
        <w:tc>
          <w:tcPr>
            <w:tcW w:w="1207" w:type="dxa"/>
            <w:gridSpan w:val="2"/>
          </w:tcPr>
          <w:p w14:paraId="154A637E" w14:textId="77777777" w:rsidR="0035340F" w:rsidRPr="002401C8" w:rsidRDefault="0035340F" w:rsidP="0035340F">
            <w:pPr>
              <w:jc w:val="both"/>
            </w:pPr>
            <w:r w:rsidRPr="002401C8">
              <w:t>3</w:t>
            </w:r>
          </w:p>
        </w:tc>
      </w:tr>
      <w:tr w:rsidR="0035340F" w14:paraId="7042E30B" w14:textId="77777777" w:rsidTr="0035340F">
        <w:tc>
          <w:tcPr>
            <w:tcW w:w="3086" w:type="dxa"/>
            <w:shd w:val="clear" w:color="auto" w:fill="F7CAAC"/>
          </w:tcPr>
          <w:p w14:paraId="28653FCF" w14:textId="77777777" w:rsidR="0035340F" w:rsidRPr="002401C8" w:rsidRDefault="0035340F" w:rsidP="0035340F">
            <w:pPr>
              <w:jc w:val="both"/>
              <w:rPr>
                <w:b/>
              </w:rPr>
            </w:pPr>
            <w:r w:rsidRPr="002401C8">
              <w:rPr>
                <w:b/>
              </w:rPr>
              <w:t>Prerekvizity, korekvizity, ekvivalence</w:t>
            </w:r>
          </w:p>
        </w:tc>
        <w:tc>
          <w:tcPr>
            <w:tcW w:w="6769" w:type="dxa"/>
            <w:gridSpan w:val="7"/>
          </w:tcPr>
          <w:p w14:paraId="4F4DA1BE" w14:textId="77777777" w:rsidR="0035340F" w:rsidRPr="002401C8" w:rsidRDefault="0035340F" w:rsidP="0035340F">
            <w:pPr>
              <w:jc w:val="both"/>
            </w:pPr>
          </w:p>
        </w:tc>
      </w:tr>
      <w:tr w:rsidR="0035340F" w14:paraId="2DF3F8CD" w14:textId="77777777" w:rsidTr="0035340F">
        <w:tc>
          <w:tcPr>
            <w:tcW w:w="3086" w:type="dxa"/>
            <w:shd w:val="clear" w:color="auto" w:fill="F7CAAC"/>
          </w:tcPr>
          <w:p w14:paraId="510D01D9" w14:textId="77777777" w:rsidR="0035340F" w:rsidRPr="002401C8" w:rsidRDefault="0035340F" w:rsidP="0035340F">
            <w:pPr>
              <w:jc w:val="both"/>
              <w:rPr>
                <w:b/>
              </w:rPr>
            </w:pPr>
            <w:r w:rsidRPr="002401C8">
              <w:rPr>
                <w:b/>
              </w:rPr>
              <w:t>Způsob ověření studijních výsledků</w:t>
            </w:r>
          </w:p>
        </w:tc>
        <w:tc>
          <w:tcPr>
            <w:tcW w:w="3406" w:type="dxa"/>
            <w:gridSpan w:val="4"/>
          </w:tcPr>
          <w:p w14:paraId="7B0CCE8D" w14:textId="77777777" w:rsidR="0035340F" w:rsidRPr="002401C8" w:rsidRDefault="0035340F" w:rsidP="0035340F">
            <w:pPr>
              <w:jc w:val="both"/>
            </w:pPr>
            <w:r w:rsidRPr="002401C8">
              <w:t>zápočet</w:t>
            </w:r>
          </w:p>
        </w:tc>
        <w:tc>
          <w:tcPr>
            <w:tcW w:w="2156" w:type="dxa"/>
            <w:shd w:val="clear" w:color="auto" w:fill="F7CAAC"/>
          </w:tcPr>
          <w:p w14:paraId="355CE691" w14:textId="77777777" w:rsidR="0035340F" w:rsidRPr="002401C8" w:rsidRDefault="0035340F" w:rsidP="0035340F">
            <w:pPr>
              <w:jc w:val="both"/>
              <w:rPr>
                <w:b/>
              </w:rPr>
            </w:pPr>
            <w:r w:rsidRPr="002401C8">
              <w:rPr>
                <w:b/>
              </w:rPr>
              <w:t>Forma výuky</w:t>
            </w:r>
          </w:p>
        </w:tc>
        <w:tc>
          <w:tcPr>
            <w:tcW w:w="1207" w:type="dxa"/>
            <w:gridSpan w:val="2"/>
          </w:tcPr>
          <w:p w14:paraId="48061F84" w14:textId="77777777" w:rsidR="0035340F" w:rsidRPr="002401C8" w:rsidRDefault="0035340F" w:rsidP="0035340F">
            <w:pPr>
              <w:jc w:val="both"/>
            </w:pPr>
            <w:r w:rsidRPr="002401C8">
              <w:t>seminář</w:t>
            </w:r>
          </w:p>
        </w:tc>
      </w:tr>
      <w:tr w:rsidR="0035340F" w14:paraId="362064F3" w14:textId="77777777" w:rsidTr="0035340F">
        <w:tc>
          <w:tcPr>
            <w:tcW w:w="3086" w:type="dxa"/>
            <w:shd w:val="clear" w:color="auto" w:fill="F7CAAC"/>
          </w:tcPr>
          <w:p w14:paraId="039C8EE4"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28228012" w14:textId="77777777" w:rsidR="0035340F" w:rsidRPr="002401C8" w:rsidRDefault="0035340F" w:rsidP="0035340F">
            <w:pPr>
              <w:jc w:val="both"/>
            </w:pPr>
            <w:r w:rsidRPr="002401C8">
              <w:t>Způsob zakončení předmětu – zápočet</w:t>
            </w:r>
          </w:p>
          <w:p w14:paraId="4E97F1B4" w14:textId="77777777" w:rsidR="0035340F" w:rsidRPr="002401C8" w:rsidRDefault="0035340F" w:rsidP="0035340F">
            <w:pPr>
              <w:jc w:val="both"/>
            </w:pPr>
            <w:r w:rsidRPr="002401C8">
              <w:rPr>
                <w:color w:val="000000"/>
                <w:shd w:val="clear" w:color="auto" w:fill="FFFFFF"/>
              </w:rPr>
              <w:t>Podmínky pro zápočet:</w:t>
            </w:r>
            <w:r>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35340F" w14:paraId="52A4B94F" w14:textId="77777777" w:rsidTr="0035340F">
        <w:trPr>
          <w:trHeight w:val="108"/>
        </w:trPr>
        <w:tc>
          <w:tcPr>
            <w:tcW w:w="9855" w:type="dxa"/>
            <w:gridSpan w:val="8"/>
            <w:tcBorders>
              <w:top w:val="nil"/>
            </w:tcBorders>
          </w:tcPr>
          <w:p w14:paraId="13CDA0F6" w14:textId="77777777" w:rsidR="0035340F" w:rsidRPr="002401C8" w:rsidRDefault="0035340F" w:rsidP="0035340F">
            <w:pPr>
              <w:jc w:val="both"/>
            </w:pPr>
          </w:p>
        </w:tc>
      </w:tr>
      <w:tr w:rsidR="0035340F" w14:paraId="7444D6BB" w14:textId="77777777" w:rsidTr="0035340F">
        <w:trPr>
          <w:trHeight w:val="197"/>
        </w:trPr>
        <w:tc>
          <w:tcPr>
            <w:tcW w:w="3086" w:type="dxa"/>
            <w:tcBorders>
              <w:top w:val="nil"/>
            </w:tcBorders>
            <w:shd w:val="clear" w:color="auto" w:fill="F7CAAC"/>
          </w:tcPr>
          <w:p w14:paraId="1465F188" w14:textId="77777777" w:rsidR="0035340F" w:rsidRPr="002401C8" w:rsidRDefault="0035340F" w:rsidP="0035340F">
            <w:pPr>
              <w:jc w:val="both"/>
              <w:rPr>
                <w:b/>
              </w:rPr>
            </w:pPr>
            <w:r w:rsidRPr="002401C8">
              <w:rPr>
                <w:b/>
              </w:rPr>
              <w:t>Garant předmětu</w:t>
            </w:r>
          </w:p>
        </w:tc>
        <w:tc>
          <w:tcPr>
            <w:tcW w:w="6769" w:type="dxa"/>
            <w:gridSpan w:val="7"/>
            <w:tcBorders>
              <w:top w:val="nil"/>
            </w:tcBorders>
          </w:tcPr>
          <w:p w14:paraId="25EF9C1D" w14:textId="77777777" w:rsidR="0035340F" w:rsidRPr="002401C8" w:rsidRDefault="0035340F" w:rsidP="0035340F">
            <w:pPr>
              <w:shd w:val="clear" w:color="auto" w:fill="FFFFFF"/>
              <w:spacing w:after="100" w:afterAutospacing="1"/>
              <w:outlineLvl w:val="3"/>
              <w:rPr>
                <w:bCs/>
                <w:color w:val="222222"/>
              </w:rPr>
            </w:pPr>
            <w:r w:rsidRPr="002401C8">
              <w:rPr>
                <w:bCs/>
              </w:rPr>
              <w:t>Mgr. Veronika Pečivová</w:t>
            </w:r>
          </w:p>
        </w:tc>
      </w:tr>
      <w:tr w:rsidR="0035340F" w14:paraId="61F89ECB" w14:textId="77777777" w:rsidTr="0035340F">
        <w:trPr>
          <w:trHeight w:val="243"/>
        </w:trPr>
        <w:tc>
          <w:tcPr>
            <w:tcW w:w="3086" w:type="dxa"/>
            <w:tcBorders>
              <w:top w:val="nil"/>
            </w:tcBorders>
            <w:shd w:val="clear" w:color="auto" w:fill="F7CAAC"/>
          </w:tcPr>
          <w:p w14:paraId="0FEEA7BE" w14:textId="77777777" w:rsidR="0035340F" w:rsidRPr="002401C8" w:rsidRDefault="0035340F" w:rsidP="0035340F">
            <w:pPr>
              <w:jc w:val="both"/>
              <w:rPr>
                <w:b/>
              </w:rPr>
            </w:pPr>
            <w:r w:rsidRPr="002401C8">
              <w:rPr>
                <w:b/>
              </w:rPr>
              <w:t>Zapojení garanta do výuky předmětu</w:t>
            </w:r>
          </w:p>
        </w:tc>
        <w:tc>
          <w:tcPr>
            <w:tcW w:w="6769" w:type="dxa"/>
            <w:gridSpan w:val="7"/>
            <w:tcBorders>
              <w:top w:val="nil"/>
            </w:tcBorders>
          </w:tcPr>
          <w:p w14:paraId="51A5D567" w14:textId="77777777" w:rsidR="0035340F" w:rsidRPr="002401C8" w:rsidRDefault="0035340F" w:rsidP="0035340F">
            <w:pPr>
              <w:jc w:val="both"/>
            </w:pPr>
            <w:r w:rsidRPr="001D65F1">
              <w:t>Garant se podílí v rozsahu 100 %, stanovuje koncepci seminářů a dohlíží na jejich jednotné vedení</w:t>
            </w:r>
          </w:p>
        </w:tc>
      </w:tr>
      <w:tr w:rsidR="0035340F" w14:paraId="78D62FDD" w14:textId="77777777" w:rsidTr="0035340F">
        <w:tc>
          <w:tcPr>
            <w:tcW w:w="3086" w:type="dxa"/>
            <w:shd w:val="clear" w:color="auto" w:fill="F7CAAC"/>
          </w:tcPr>
          <w:p w14:paraId="19F0AB70" w14:textId="77777777" w:rsidR="0035340F" w:rsidRPr="002401C8" w:rsidRDefault="0035340F" w:rsidP="0035340F">
            <w:pPr>
              <w:jc w:val="both"/>
              <w:rPr>
                <w:b/>
              </w:rPr>
            </w:pPr>
            <w:r w:rsidRPr="002401C8">
              <w:rPr>
                <w:b/>
              </w:rPr>
              <w:t>Vyučující</w:t>
            </w:r>
          </w:p>
        </w:tc>
        <w:tc>
          <w:tcPr>
            <w:tcW w:w="6769" w:type="dxa"/>
            <w:gridSpan w:val="7"/>
            <w:tcBorders>
              <w:bottom w:val="nil"/>
            </w:tcBorders>
          </w:tcPr>
          <w:p w14:paraId="40EDAB6C" w14:textId="77777777" w:rsidR="0035340F" w:rsidRPr="002401C8" w:rsidRDefault="0035340F" w:rsidP="0035340F">
            <w:pPr>
              <w:jc w:val="both"/>
            </w:pPr>
            <w:r w:rsidRPr="002401C8">
              <w:rPr>
                <w:bCs/>
              </w:rPr>
              <w:t>Mgr. Veronika Pečivová</w:t>
            </w:r>
            <w:r>
              <w:rPr>
                <w:bCs/>
              </w:rPr>
              <w:t xml:space="preserve"> </w:t>
            </w:r>
            <w:r w:rsidRPr="008271D7">
              <w:t xml:space="preserve">– </w:t>
            </w:r>
            <w:r>
              <w:t>semináře (100%)</w:t>
            </w:r>
          </w:p>
        </w:tc>
      </w:tr>
      <w:tr w:rsidR="0035340F" w14:paraId="63580F92" w14:textId="77777777" w:rsidTr="0035340F">
        <w:trPr>
          <w:trHeight w:val="70"/>
        </w:trPr>
        <w:tc>
          <w:tcPr>
            <w:tcW w:w="9855" w:type="dxa"/>
            <w:gridSpan w:val="8"/>
            <w:tcBorders>
              <w:top w:val="nil"/>
            </w:tcBorders>
          </w:tcPr>
          <w:p w14:paraId="4BF72520" w14:textId="77777777" w:rsidR="0035340F" w:rsidRPr="002401C8" w:rsidRDefault="0035340F" w:rsidP="0035340F">
            <w:pPr>
              <w:jc w:val="both"/>
            </w:pPr>
          </w:p>
        </w:tc>
      </w:tr>
      <w:tr w:rsidR="0035340F" w14:paraId="011AD146" w14:textId="77777777" w:rsidTr="0035340F">
        <w:tc>
          <w:tcPr>
            <w:tcW w:w="3086" w:type="dxa"/>
            <w:shd w:val="clear" w:color="auto" w:fill="F7CAAC"/>
          </w:tcPr>
          <w:p w14:paraId="445A30CD"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530EFD5E" w14:textId="77777777" w:rsidR="0035340F" w:rsidRPr="002401C8" w:rsidRDefault="0035340F" w:rsidP="0035340F">
            <w:pPr>
              <w:jc w:val="both"/>
            </w:pPr>
          </w:p>
        </w:tc>
      </w:tr>
      <w:tr w:rsidR="0035340F" w14:paraId="53377B29" w14:textId="77777777" w:rsidTr="0035340F">
        <w:trPr>
          <w:trHeight w:val="3535"/>
        </w:trPr>
        <w:tc>
          <w:tcPr>
            <w:tcW w:w="9855" w:type="dxa"/>
            <w:gridSpan w:val="8"/>
            <w:tcBorders>
              <w:top w:val="nil"/>
              <w:bottom w:val="single" w:sz="12" w:space="0" w:color="auto"/>
            </w:tcBorders>
          </w:tcPr>
          <w:p w14:paraId="7CDB20E6" w14:textId="77777777" w:rsidR="0035340F" w:rsidRDefault="0035340F" w:rsidP="0035340F">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7D8A19C7" w14:textId="77777777" w:rsidR="0035340F" w:rsidRPr="00607669" w:rsidRDefault="0035340F" w:rsidP="0035340F">
            <w:pPr>
              <w:jc w:val="both"/>
            </w:pPr>
            <w:r>
              <w:t>Obsah</w:t>
            </w:r>
          </w:p>
          <w:p w14:paraId="360BE732"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01B14568"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08C04AE7"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54062229"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0A59701B"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242E719C"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24C9312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5570A4CD"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5D6F264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0C1D9CBD"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6712B1A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35340F" w14:paraId="425EC60F" w14:textId="77777777" w:rsidTr="0035340F">
        <w:trPr>
          <w:trHeight w:val="265"/>
        </w:trPr>
        <w:tc>
          <w:tcPr>
            <w:tcW w:w="3653" w:type="dxa"/>
            <w:gridSpan w:val="2"/>
            <w:tcBorders>
              <w:top w:val="nil"/>
            </w:tcBorders>
            <w:shd w:val="clear" w:color="auto" w:fill="F7CAAC"/>
          </w:tcPr>
          <w:p w14:paraId="127CC603"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57C52D11" w14:textId="77777777" w:rsidR="0035340F" w:rsidRPr="002401C8" w:rsidRDefault="0035340F" w:rsidP="0035340F">
            <w:pPr>
              <w:jc w:val="both"/>
            </w:pPr>
          </w:p>
        </w:tc>
      </w:tr>
      <w:tr w:rsidR="0035340F" w14:paraId="1D8931CF" w14:textId="77777777" w:rsidTr="0035340F">
        <w:trPr>
          <w:trHeight w:val="1497"/>
        </w:trPr>
        <w:tc>
          <w:tcPr>
            <w:tcW w:w="9855" w:type="dxa"/>
            <w:gridSpan w:val="8"/>
            <w:tcBorders>
              <w:top w:val="nil"/>
            </w:tcBorders>
          </w:tcPr>
          <w:p w14:paraId="48E101F8" w14:textId="77777777" w:rsidR="0035340F" w:rsidRPr="002401C8" w:rsidRDefault="0035340F" w:rsidP="0035340F">
            <w:pPr>
              <w:jc w:val="both"/>
              <w:rPr>
                <w:b/>
              </w:rPr>
            </w:pPr>
            <w:r w:rsidRPr="002401C8">
              <w:rPr>
                <w:b/>
              </w:rPr>
              <w:t>Povinná literatura</w:t>
            </w:r>
          </w:p>
          <w:p w14:paraId="7B155CBC"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7D9389BC"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2017F1CD" w14:textId="77777777" w:rsidR="0035340F" w:rsidRPr="002401C8" w:rsidRDefault="0035340F" w:rsidP="0035340F">
            <w:pPr>
              <w:jc w:val="both"/>
              <w:rPr>
                <w:b/>
              </w:rPr>
            </w:pPr>
            <w:r w:rsidRPr="002401C8">
              <w:rPr>
                <w:b/>
              </w:rPr>
              <w:t>Doporučená literatura</w:t>
            </w:r>
          </w:p>
          <w:p w14:paraId="51A40CBB" w14:textId="77777777" w:rsidR="0035340F" w:rsidRPr="002401C8" w:rsidRDefault="0035340F" w:rsidP="0035340F">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35340F" w14:paraId="03DAA5E1"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489DCE" w14:textId="77777777" w:rsidR="0035340F" w:rsidRPr="002401C8" w:rsidRDefault="0035340F" w:rsidP="0035340F">
            <w:pPr>
              <w:jc w:val="center"/>
              <w:rPr>
                <w:b/>
              </w:rPr>
            </w:pPr>
            <w:r w:rsidRPr="002401C8">
              <w:rPr>
                <w:b/>
              </w:rPr>
              <w:t>Informace ke kombinované nebo distanční formě</w:t>
            </w:r>
          </w:p>
        </w:tc>
      </w:tr>
      <w:tr w:rsidR="0035340F" w14:paraId="72E6A9DA" w14:textId="77777777" w:rsidTr="0035340F">
        <w:tc>
          <w:tcPr>
            <w:tcW w:w="4787" w:type="dxa"/>
            <w:gridSpan w:val="3"/>
            <w:tcBorders>
              <w:top w:val="single" w:sz="2" w:space="0" w:color="auto"/>
            </w:tcBorders>
            <w:shd w:val="clear" w:color="auto" w:fill="F7CAAC"/>
          </w:tcPr>
          <w:p w14:paraId="761A6B7F"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6E9AE144"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46C0F0E7" w14:textId="77777777" w:rsidR="0035340F" w:rsidRPr="002401C8" w:rsidRDefault="0035340F" w:rsidP="0035340F">
            <w:pPr>
              <w:jc w:val="both"/>
              <w:rPr>
                <w:b/>
              </w:rPr>
            </w:pPr>
            <w:r w:rsidRPr="002401C8">
              <w:rPr>
                <w:b/>
              </w:rPr>
              <w:t xml:space="preserve">hodin </w:t>
            </w:r>
          </w:p>
        </w:tc>
      </w:tr>
      <w:tr w:rsidR="0035340F" w14:paraId="5A3A1348" w14:textId="77777777" w:rsidTr="0035340F">
        <w:tc>
          <w:tcPr>
            <w:tcW w:w="9855" w:type="dxa"/>
            <w:gridSpan w:val="8"/>
            <w:shd w:val="clear" w:color="auto" w:fill="F7CAAC"/>
          </w:tcPr>
          <w:p w14:paraId="160F0B88" w14:textId="77777777" w:rsidR="0035340F" w:rsidRPr="002401C8" w:rsidRDefault="0035340F" w:rsidP="0035340F">
            <w:pPr>
              <w:jc w:val="both"/>
              <w:rPr>
                <w:b/>
              </w:rPr>
            </w:pPr>
            <w:r w:rsidRPr="002401C8">
              <w:rPr>
                <w:b/>
              </w:rPr>
              <w:t>Informace o způsobu kontaktu s vyučujícím</w:t>
            </w:r>
          </w:p>
        </w:tc>
      </w:tr>
      <w:tr w:rsidR="0035340F" w14:paraId="5B86B431" w14:textId="77777777" w:rsidTr="0035340F">
        <w:trPr>
          <w:trHeight w:val="791"/>
        </w:trPr>
        <w:tc>
          <w:tcPr>
            <w:tcW w:w="9855" w:type="dxa"/>
            <w:gridSpan w:val="8"/>
          </w:tcPr>
          <w:p w14:paraId="010297D0" w14:textId="77777777" w:rsidR="0035340F" w:rsidRPr="002401C8" w:rsidRDefault="0035340F" w:rsidP="0035340F">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BBAD64" w14:textId="77777777" w:rsidR="0035340F" w:rsidRDefault="0035340F" w:rsidP="0035340F"/>
    <w:p w14:paraId="0FF7C8B9" w14:textId="77777777" w:rsidR="0035340F" w:rsidRDefault="0035340F" w:rsidP="0035340F"/>
    <w:p w14:paraId="2FDC0A32"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FF51495" w14:textId="77777777" w:rsidTr="0035340F">
        <w:tc>
          <w:tcPr>
            <w:tcW w:w="9855" w:type="dxa"/>
            <w:gridSpan w:val="8"/>
            <w:tcBorders>
              <w:bottom w:val="double" w:sz="4" w:space="0" w:color="auto"/>
            </w:tcBorders>
            <w:shd w:val="clear" w:color="auto" w:fill="BDD6EE"/>
          </w:tcPr>
          <w:p w14:paraId="277FE15A" w14:textId="77777777" w:rsidR="0035340F" w:rsidRDefault="0035340F" w:rsidP="0035340F">
            <w:pPr>
              <w:jc w:val="both"/>
              <w:rPr>
                <w:b/>
                <w:sz w:val="28"/>
              </w:rPr>
            </w:pPr>
            <w:r>
              <w:lastRenderedPageBreak/>
              <w:br w:type="page"/>
            </w:r>
            <w:r>
              <w:rPr>
                <w:b/>
                <w:sz w:val="28"/>
              </w:rPr>
              <w:t>B-III – Charakteristika studijního předmětu</w:t>
            </w:r>
          </w:p>
        </w:tc>
      </w:tr>
      <w:tr w:rsidR="0035340F" w14:paraId="3151081E" w14:textId="77777777" w:rsidTr="0035340F">
        <w:tc>
          <w:tcPr>
            <w:tcW w:w="3086" w:type="dxa"/>
            <w:tcBorders>
              <w:top w:val="double" w:sz="4" w:space="0" w:color="auto"/>
            </w:tcBorders>
            <w:shd w:val="clear" w:color="auto" w:fill="F7CAAC"/>
          </w:tcPr>
          <w:p w14:paraId="28237EA2"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74BDD2E8" w14:textId="77777777" w:rsidR="0035340F" w:rsidRPr="002401C8" w:rsidRDefault="0035340F" w:rsidP="0035340F">
            <w:pPr>
              <w:jc w:val="both"/>
            </w:pPr>
            <w:r w:rsidRPr="008D29E0">
              <w:rPr>
                <w:color w:val="000000"/>
                <w:shd w:val="clear" w:color="auto" w:fill="FFFFFF"/>
              </w:rPr>
              <w:t>Spanish</w:t>
            </w:r>
            <w:r w:rsidRPr="008D29E0">
              <w:t xml:space="preserve"> </w:t>
            </w:r>
            <w:r>
              <w:t>2</w:t>
            </w:r>
          </w:p>
        </w:tc>
      </w:tr>
      <w:tr w:rsidR="0035340F" w14:paraId="639EFC7E" w14:textId="77777777" w:rsidTr="0035340F">
        <w:trPr>
          <w:trHeight w:val="249"/>
        </w:trPr>
        <w:tc>
          <w:tcPr>
            <w:tcW w:w="3086" w:type="dxa"/>
            <w:shd w:val="clear" w:color="auto" w:fill="F7CAAC"/>
          </w:tcPr>
          <w:p w14:paraId="0CB127DD" w14:textId="77777777" w:rsidR="0035340F" w:rsidRPr="002401C8" w:rsidRDefault="0035340F" w:rsidP="0035340F">
            <w:pPr>
              <w:jc w:val="both"/>
              <w:rPr>
                <w:b/>
              </w:rPr>
            </w:pPr>
            <w:r w:rsidRPr="002401C8">
              <w:rPr>
                <w:b/>
              </w:rPr>
              <w:t>Typ předmětu</w:t>
            </w:r>
          </w:p>
        </w:tc>
        <w:tc>
          <w:tcPr>
            <w:tcW w:w="3406" w:type="dxa"/>
            <w:gridSpan w:val="4"/>
          </w:tcPr>
          <w:p w14:paraId="03530F46" w14:textId="77777777" w:rsidR="0035340F" w:rsidRPr="002401C8" w:rsidRDefault="0035340F" w:rsidP="0035340F">
            <w:pPr>
              <w:jc w:val="both"/>
            </w:pPr>
            <w:r w:rsidRPr="002401C8">
              <w:t>povinný „P“</w:t>
            </w:r>
          </w:p>
        </w:tc>
        <w:tc>
          <w:tcPr>
            <w:tcW w:w="2695" w:type="dxa"/>
            <w:gridSpan w:val="2"/>
            <w:shd w:val="clear" w:color="auto" w:fill="F7CAAC"/>
          </w:tcPr>
          <w:p w14:paraId="247D9692" w14:textId="77777777" w:rsidR="0035340F" w:rsidRDefault="0035340F" w:rsidP="0035340F">
            <w:pPr>
              <w:jc w:val="both"/>
            </w:pPr>
            <w:r>
              <w:rPr>
                <w:b/>
              </w:rPr>
              <w:t>doporučený ročník / semestr</w:t>
            </w:r>
          </w:p>
        </w:tc>
        <w:tc>
          <w:tcPr>
            <w:tcW w:w="668" w:type="dxa"/>
          </w:tcPr>
          <w:p w14:paraId="010623FB" w14:textId="77777777" w:rsidR="0035340F" w:rsidRDefault="0035340F" w:rsidP="0035340F">
            <w:pPr>
              <w:jc w:val="both"/>
            </w:pPr>
            <w:r>
              <w:t>L</w:t>
            </w:r>
          </w:p>
        </w:tc>
      </w:tr>
      <w:tr w:rsidR="0035340F" w14:paraId="13D74C6A" w14:textId="77777777" w:rsidTr="0035340F">
        <w:tc>
          <w:tcPr>
            <w:tcW w:w="3086" w:type="dxa"/>
            <w:shd w:val="clear" w:color="auto" w:fill="F7CAAC"/>
          </w:tcPr>
          <w:p w14:paraId="65496356" w14:textId="77777777" w:rsidR="0035340F" w:rsidRPr="002401C8" w:rsidRDefault="0035340F" w:rsidP="0035340F">
            <w:pPr>
              <w:jc w:val="both"/>
              <w:rPr>
                <w:b/>
              </w:rPr>
            </w:pPr>
            <w:r w:rsidRPr="002401C8">
              <w:rPr>
                <w:b/>
              </w:rPr>
              <w:t>Rozsah studijního předmětu</w:t>
            </w:r>
          </w:p>
        </w:tc>
        <w:tc>
          <w:tcPr>
            <w:tcW w:w="1701" w:type="dxa"/>
            <w:gridSpan w:val="2"/>
          </w:tcPr>
          <w:p w14:paraId="4B74BF52" w14:textId="77777777" w:rsidR="0035340F" w:rsidRPr="002401C8" w:rsidRDefault="0035340F" w:rsidP="0035340F">
            <w:pPr>
              <w:jc w:val="both"/>
            </w:pPr>
            <w:r w:rsidRPr="002401C8">
              <w:t>26s</w:t>
            </w:r>
          </w:p>
        </w:tc>
        <w:tc>
          <w:tcPr>
            <w:tcW w:w="889" w:type="dxa"/>
            <w:shd w:val="clear" w:color="auto" w:fill="F7CAAC"/>
          </w:tcPr>
          <w:p w14:paraId="58DC87E7" w14:textId="77777777" w:rsidR="0035340F" w:rsidRPr="002401C8" w:rsidRDefault="0035340F" w:rsidP="0035340F">
            <w:pPr>
              <w:jc w:val="both"/>
              <w:rPr>
                <w:b/>
              </w:rPr>
            </w:pPr>
            <w:r w:rsidRPr="002401C8">
              <w:rPr>
                <w:b/>
              </w:rPr>
              <w:t xml:space="preserve">hod. </w:t>
            </w:r>
          </w:p>
        </w:tc>
        <w:tc>
          <w:tcPr>
            <w:tcW w:w="816" w:type="dxa"/>
          </w:tcPr>
          <w:p w14:paraId="1F567DF7" w14:textId="77777777" w:rsidR="0035340F" w:rsidRDefault="0035340F" w:rsidP="0035340F">
            <w:pPr>
              <w:jc w:val="both"/>
            </w:pPr>
            <w:r>
              <w:t>26</w:t>
            </w:r>
          </w:p>
        </w:tc>
        <w:tc>
          <w:tcPr>
            <w:tcW w:w="2156" w:type="dxa"/>
            <w:shd w:val="clear" w:color="auto" w:fill="F7CAAC"/>
          </w:tcPr>
          <w:p w14:paraId="542B266D" w14:textId="77777777" w:rsidR="0035340F" w:rsidRDefault="0035340F" w:rsidP="0035340F">
            <w:pPr>
              <w:jc w:val="both"/>
              <w:rPr>
                <w:b/>
              </w:rPr>
            </w:pPr>
            <w:r>
              <w:rPr>
                <w:b/>
              </w:rPr>
              <w:t>kreditů</w:t>
            </w:r>
          </w:p>
        </w:tc>
        <w:tc>
          <w:tcPr>
            <w:tcW w:w="1207" w:type="dxa"/>
            <w:gridSpan w:val="2"/>
          </w:tcPr>
          <w:p w14:paraId="166DF832" w14:textId="77777777" w:rsidR="0035340F" w:rsidRDefault="0035340F" w:rsidP="0035340F">
            <w:pPr>
              <w:jc w:val="both"/>
            </w:pPr>
            <w:r>
              <w:t>3</w:t>
            </w:r>
          </w:p>
        </w:tc>
      </w:tr>
      <w:tr w:rsidR="0035340F" w14:paraId="471D634E" w14:textId="77777777" w:rsidTr="0035340F">
        <w:tc>
          <w:tcPr>
            <w:tcW w:w="3086" w:type="dxa"/>
            <w:shd w:val="clear" w:color="auto" w:fill="F7CAAC"/>
          </w:tcPr>
          <w:p w14:paraId="459B4577" w14:textId="77777777" w:rsidR="0035340F" w:rsidRPr="002401C8" w:rsidRDefault="0035340F" w:rsidP="0035340F">
            <w:pPr>
              <w:jc w:val="both"/>
              <w:rPr>
                <w:b/>
              </w:rPr>
            </w:pPr>
            <w:r w:rsidRPr="002401C8">
              <w:rPr>
                <w:b/>
              </w:rPr>
              <w:t>Prerekvizity, korekvizity, ekvivalence</w:t>
            </w:r>
          </w:p>
        </w:tc>
        <w:tc>
          <w:tcPr>
            <w:tcW w:w="6769" w:type="dxa"/>
            <w:gridSpan w:val="7"/>
          </w:tcPr>
          <w:p w14:paraId="70C4C097" w14:textId="77777777" w:rsidR="0035340F" w:rsidRPr="002401C8" w:rsidRDefault="0035340F" w:rsidP="0035340F">
            <w:pPr>
              <w:jc w:val="both"/>
            </w:pPr>
          </w:p>
        </w:tc>
      </w:tr>
      <w:tr w:rsidR="0035340F" w14:paraId="10A76254" w14:textId="77777777" w:rsidTr="0035340F">
        <w:tc>
          <w:tcPr>
            <w:tcW w:w="3086" w:type="dxa"/>
            <w:shd w:val="clear" w:color="auto" w:fill="F7CAAC"/>
          </w:tcPr>
          <w:p w14:paraId="4D778A51" w14:textId="77777777" w:rsidR="0035340F" w:rsidRPr="002401C8" w:rsidRDefault="0035340F" w:rsidP="0035340F">
            <w:pPr>
              <w:jc w:val="both"/>
              <w:rPr>
                <w:b/>
              </w:rPr>
            </w:pPr>
            <w:r w:rsidRPr="002401C8">
              <w:rPr>
                <w:b/>
              </w:rPr>
              <w:t>Způsob ověření studijních výsledků</w:t>
            </w:r>
          </w:p>
        </w:tc>
        <w:tc>
          <w:tcPr>
            <w:tcW w:w="3406" w:type="dxa"/>
            <w:gridSpan w:val="4"/>
          </w:tcPr>
          <w:p w14:paraId="7E021D3D" w14:textId="77777777" w:rsidR="0035340F" w:rsidRPr="002401C8" w:rsidRDefault="0035340F" w:rsidP="0035340F">
            <w:pPr>
              <w:jc w:val="both"/>
            </w:pPr>
            <w:r w:rsidRPr="002401C8">
              <w:t>klasifikovaný zápočet</w:t>
            </w:r>
          </w:p>
        </w:tc>
        <w:tc>
          <w:tcPr>
            <w:tcW w:w="2156" w:type="dxa"/>
            <w:shd w:val="clear" w:color="auto" w:fill="F7CAAC"/>
          </w:tcPr>
          <w:p w14:paraId="3228A8DE" w14:textId="77777777" w:rsidR="0035340F" w:rsidRDefault="0035340F" w:rsidP="0035340F">
            <w:pPr>
              <w:jc w:val="both"/>
              <w:rPr>
                <w:b/>
              </w:rPr>
            </w:pPr>
            <w:r>
              <w:rPr>
                <w:b/>
              </w:rPr>
              <w:t>Forma výuky</w:t>
            </w:r>
          </w:p>
        </w:tc>
        <w:tc>
          <w:tcPr>
            <w:tcW w:w="1207" w:type="dxa"/>
            <w:gridSpan w:val="2"/>
          </w:tcPr>
          <w:p w14:paraId="5CE3224A" w14:textId="77777777" w:rsidR="0035340F" w:rsidRDefault="0035340F" w:rsidP="0035340F">
            <w:pPr>
              <w:jc w:val="both"/>
            </w:pPr>
            <w:r>
              <w:t>seminář</w:t>
            </w:r>
          </w:p>
        </w:tc>
      </w:tr>
      <w:tr w:rsidR="0035340F" w14:paraId="3B81CB95" w14:textId="77777777" w:rsidTr="0035340F">
        <w:tc>
          <w:tcPr>
            <w:tcW w:w="3086" w:type="dxa"/>
            <w:shd w:val="clear" w:color="auto" w:fill="F7CAAC"/>
          </w:tcPr>
          <w:p w14:paraId="0073E425"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790418AF" w14:textId="77777777" w:rsidR="0035340F" w:rsidRPr="002401C8" w:rsidRDefault="0035340F" w:rsidP="0035340F">
            <w:pPr>
              <w:jc w:val="both"/>
            </w:pPr>
            <w:r w:rsidRPr="002401C8">
              <w:t>Způsob zakončení předmětu – klasifikovaný zápočet</w:t>
            </w:r>
          </w:p>
          <w:p w14:paraId="2D33E916" w14:textId="77777777" w:rsidR="0035340F" w:rsidRPr="002401C8" w:rsidRDefault="0035340F" w:rsidP="0035340F">
            <w:pPr>
              <w:jc w:val="both"/>
            </w:pPr>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35340F" w14:paraId="2E273205" w14:textId="77777777" w:rsidTr="0035340F">
        <w:trPr>
          <w:trHeight w:val="250"/>
        </w:trPr>
        <w:tc>
          <w:tcPr>
            <w:tcW w:w="9855" w:type="dxa"/>
            <w:gridSpan w:val="8"/>
            <w:tcBorders>
              <w:top w:val="nil"/>
            </w:tcBorders>
          </w:tcPr>
          <w:p w14:paraId="7D6BDDC1" w14:textId="77777777" w:rsidR="0035340F" w:rsidRPr="002401C8" w:rsidRDefault="0035340F" w:rsidP="0035340F">
            <w:pPr>
              <w:jc w:val="both"/>
            </w:pPr>
          </w:p>
        </w:tc>
      </w:tr>
      <w:tr w:rsidR="0035340F" w14:paraId="79842F26" w14:textId="77777777" w:rsidTr="0035340F">
        <w:trPr>
          <w:trHeight w:val="197"/>
        </w:trPr>
        <w:tc>
          <w:tcPr>
            <w:tcW w:w="3086" w:type="dxa"/>
            <w:tcBorders>
              <w:top w:val="nil"/>
            </w:tcBorders>
            <w:shd w:val="clear" w:color="auto" w:fill="F7CAAC"/>
          </w:tcPr>
          <w:p w14:paraId="30B6BBDD" w14:textId="77777777" w:rsidR="0035340F" w:rsidRPr="002401C8" w:rsidRDefault="0035340F" w:rsidP="0035340F">
            <w:pPr>
              <w:jc w:val="both"/>
              <w:rPr>
                <w:b/>
              </w:rPr>
            </w:pPr>
            <w:r w:rsidRPr="002401C8">
              <w:rPr>
                <w:b/>
              </w:rPr>
              <w:t>Garant předmětu</w:t>
            </w:r>
          </w:p>
        </w:tc>
        <w:tc>
          <w:tcPr>
            <w:tcW w:w="6769" w:type="dxa"/>
            <w:gridSpan w:val="7"/>
            <w:tcBorders>
              <w:top w:val="nil"/>
            </w:tcBorders>
          </w:tcPr>
          <w:p w14:paraId="6D51E327" w14:textId="77777777" w:rsidR="0035340F" w:rsidRPr="002401C8" w:rsidRDefault="0035340F" w:rsidP="0035340F">
            <w:pPr>
              <w:shd w:val="clear" w:color="auto" w:fill="FFFFFF"/>
              <w:spacing w:after="100" w:afterAutospacing="1"/>
              <w:outlineLvl w:val="3"/>
              <w:rPr>
                <w:bCs/>
                <w:color w:val="222222"/>
              </w:rPr>
            </w:pPr>
            <w:r w:rsidRPr="002401C8">
              <w:rPr>
                <w:bCs/>
              </w:rPr>
              <w:t>Mgr. Veronika Pečivová</w:t>
            </w:r>
          </w:p>
        </w:tc>
      </w:tr>
      <w:tr w:rsidR="0035340F" w14:paraId="572C9307" w14:textId="77777777" w:rsidTr="0035340F">
        <w:trPr>
          <w:trHeight w:val="243"/>
        </w:trPr>
        <w:tc>
          <w:tcPr>
            <w:tcW w:w="3086" w:type="dxa"/>
            <w:tcBorders>
              <w:top w:val="nil"/>
            </w:tcBorders>
            <w:shd w:val="clear" w:color="auto" w:fill="F7CAAC"/>
          </w:tcPr>
          <w:p w14:paraId="5F11B8DE" w14:textId="77777777" w:rsidR="0035340F" w:rsidRPr="002401C8" w:rsidRDefault="0035340F" w:rsidP="0035340F">
            <w:pPr>
              <w:jc w:val="both"/>
              <w:rPr>
                <w:b/>
              </w:rPr>
            </w:pPr>
            <w:r w:rsidRPr="002401C8">
              <w:rPr>
                <w:b/>
              </w:rPr>
              <w:t>Zapojení garanta do výuky předmětu</w:t>
            </w:r>
          </w:p>
        </w:tc>
        <w:tc>
          <w:tcPr>
            <w:tcW w:w="6769" w:type="dxa"/>
            <w:gridSpan w:val="7"/>
            <w:tcBorders>
              <w:top w:val="nil"/>
            </w:tcBorders>
          </w:tcPr>
          <w:p w14:paraId="45EE046D" w14:textId="77777777" w:rsidR="0035340F" w:rsidRPr="002401C8" w:rsidRDefault="0035340F" w:rsidP="0035340F">
            <w:pPr>
              <w:jc w:val="both"/>
            </w:pPr>
            <w:r w:rsidRPr="001D65F1">
              <w:t>Garant se podílí v rozsahu 100 %, stanovuje koncepci seminářů a dohlíží na jejich jednotné vedení</w:t>
            </w:r>
          </w:p>
        </w:tc>
      </w:tr>
      <w:tr w:rsidR="0035340F" w14:paraId="0CC35063" w14:textId="77777777" w:rsidTr="0035340F">
        <w:tc>
          <w:tcPr>
            <w:tcW w:w="3086" w:type="dxa"/>
            <w:shd w:val="clear" w:color="auto" w:fill="F7CAAC"/>
          </w:tcPr>
          <w:p w14:paraId="64114DAE" w14:textId="77777777" w:rsidR="0035340F" w:rsidRPr="002401C8" w:rsidRDefault="0035340F" w:rsidP="0035340F">
            <w:pPr>
              <w:jc w:val="both"/>
              <w:rPr>
                <w:b/>
              </w:rPr>
            </w:pPr>
            <w:r w:rsidRPr="002401C8">
              <w:rPr>
                <w:b/>
              </w:rPr>
              <w:t>Vyučující</w:t>
            </w:r>
          </w:p>
        </w:tc>
        <w:tc>
          <w:tcPr>
            <w:tcW w:w="6769" w:type="dxa"/>
            <w:gridSpan w:val="7"/>
            <w:tcBorders>
              <w:bottom w:val="nil"/>
            </w:tcBorders>
          </w:tcPr>
          <w:p w14:paraId="06DDF9C3" w14:textId="77777777" w:rsidR="0035340F" w:rsidRPr="002401C8" w:rsidRDefault="0035340F" w:rsidP="0035340F">
            <w:pPr>
              <w:jc w:val="both"/>
            </w:pPr>
            <w:r w:rsidRPr="002401C8">
              <w:rPr>
                <w:bCs/>
              </w:rPr>
              <w:t>Mgr. Veronika Pečivová</w:t>
            </w:r>
            <w:r>
              <w:rPr>
                <w:bCs/>
              </w:rPr>
              <w:t xml:space="preserve"> </w:t>
            </w:r>
            <w:r w:rsidRPr="008271D7">
              <w:t xml:space="preserve">– </w:t>
            </w:r>
            <w:r>
              <w:t>semináře (100%)</w:t>
            </w:r>
          </w:p>
        </w:tc>
      </w:tr>
      <w:tr w:rsidR="0035340F" w14:paraId="705A472E" w14:textId="77777777" w:rsidTr="0035340F">
        <w:trPr>
          <w:trHeight w:val="70"/>
        </w:trPr>
        <w:tc>
          <w:tcPr>
            <w:tcW w:w="9855" w:type="dxa"/>
            <w:gridSpan w:val="8"/>
            <w:tcBorders>
              <w:top w:val="nil"/>
            </w:tcBorders>
          </w:tcPr>
          <w:p w14:paraId="3BEF8F53" w14:textId="77777777" w:rsidR="0035340F" w:rsidRPr="002401C8" w:rsidRDefault="0035340F" w:rsidP="0035340F">
            <w:pPr>
              <w:jc w:val="both"/>
            </w:pPr>
          </w:p>
        </w:tc>
      </w:tr>
      <w:tr w:rsidR="0035340F" w14:paraId="758137E0" w14:textId="77777777" w:rsidTr="0035340F">
        <w:tc>
          <w:tcPr>
            <w:tcW w:w="3086" w:type="dxa"/>
            <w:shd w:val="clear" w:color="auto" w:fill="F7CAAC"/>
          </w:tcPr>
          <w:p w14:paraId="52699C5B"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38A03796" w14:textId="77777777" w:rsidR="0035340F" w:rsidRPr="002401C8" w:rsidRDefault="0035340F" w:rsidP="0035340F">
            <w:pPr>
              <w:jc w:val="both"/>
            </w:pPr>
          </w:p>
        </w:tc>
      </w:tr>
      <w:tr w:rsidR="0035340F" w14:paraId="2ABF0B63" w14:textId="77777777" w:rsidTr="0035340F">
        <w:trPr>
          <w:trHeight w:val="3506"/>
        </w:trPr>
        <w:tc>
          <w:tcPr>
            <w:tcW w:w="9855" w:type="dxa"/>
            <w:gridSpan w:val="8"/>
            <w:tcBorders>
              <w:top w:val="nil"/>
              <w:bottom w:val="single" w:sz="12" w:space="0" w:color="auto"/>
            </w:tcBorders>
          </w:tcPr>
          <w:p w14:paraId="79498A07" w14:textId="77777777" w:rsidR="0035340F" w:rsidRDefault="0035340F" w:rsidP="0035340F">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15411FEA" w14:textId="77777777" w:rsidR="0035340F" w:rsidRPr="00607669" w:rsidRDefault="0035340F" w:rsidP="0035340F">
            <w:pPr>
              <w:jc w:val="both"/>
            </w:pPr>
            <w:r>
              <w:t>Obsah</w:t>
            </w:r>
          </w:p>
          <w:p w14:paraId="7E7200BD"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76933D5B"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09A5BF14"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36A00ED9"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35667798"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3706D71D"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1C7745A9"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26B81ADF"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7FEB9282"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0B607998"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0F257325"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35340F" w14:paraId="3DFBD024" w14:textId="77777777" w:rsidTr="0035340F">
        <w:trPr>
          <w:trHeight w:val="265"/>
        </w:trPr>
        <w:tc>
          <w:tcPr>
            <w:tcW w:w="3653" w:type="dxa"/>
            <w:gridSpan w:val="2"/>
            <w:tcBorders>
              <w:top w:val="nil"/>
            </w:tcBorders>
            <w:shd w:val="clear" w:color="auto" w:fill="F7CAAC"/>
          </w:tcPr>
          <w:p w14:paraId="7E24B099"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6097E367" w14:textId="77777777" w:rsidR="0035340F" w:rsidRPr="002401C8" w:rsidRDefault="0035340F" w:rsidP="0035340F">
            <w:pPr>
              <w:jc w:val="both"/>
            </w:pPr>
          </w:p>
        </w:tc>
      </w:tr>
      <w:tr w:rsidR="0035340F" w14:paraId="0373429A" w14:textId="77777777" w:rsidTr="0035340F">
        <w:trPr>
          <w:trHeight w:val="1497"/>
        </w:trPr>
        <w:tc>
          <w:tcPr>
            <w:tcW w:w="9855" w:type="dxa"/>
            <w:gridSpan w:val="8"/>
            <w:tcBorders>
              <w:top w:val="nil"/>
            </w:tcBorders>
          </w:tcPr>
          <w:p w14:paraId="006CDA3C" w14:textId="77777777" w:rsidR="0035340F" w:rsidRPr="002401C8" w:rsidRDefault="0035340F" w:rsidP="0035340F">
            <w:pPr>
              <w:jc w:val="both"/>
              <w:rPr>
                <w:b/>
              </w:rPr>
            </w:pPr>
            <w:r w:rsidRPr="002401C8">
              <w:rPr>
                <w:b/>
              </w:rPr>
              <w:t>Povinná literatura</w:t>
            </w:r>
          </w:p>
          <w:p w14:paraId="6AFCEB83"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03E3F7E1"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5BA93858" w14:textId="77777777" w:rsidR="0035340F" w:rsidRPr="002401C8" w:rsidRDefault="0035340F" w:rsidP="0035340F">
            <w:pPr>
              <w:jc w:val="both"/>
              <w:rPr>
                <w:b/>
              </w:rPr>
            </w:pPr>
            <w:r w:rsidRPr="002401C8">
              <w:rPr>
                <w:b/>
              </w:rPr>
              <w:t>Doporučená literatura</w:t>
            </w:r>
          </w:p>
          <w:p w14:paraId="05E37E5C" w14:textId="77777777" w:rsidR="0035340F" w:rsidRPr="002401C8" w:rsidRDefault="0035340F" w:rsidP="0035340F">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35340F" w14:paraId="523839E5"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CEC3BE" w14:textId="77777777" w:rsidR="0035340F" w:rsidRPr="002401C8" w:rsidRDefault="0035340F" w:rsidP="0035340F">
            <w:pPr>
              <w:jc w:val="center"/>
              <w:rPr>
                <w:b/>
              </w:rPr>
            </w:pPr>
            <w:r w:rsidRPr="002401C8">
              <w:rPr>
                <w:b/>
              </w:rPr>
              <w:t>Informace ke kombinované nebo distanční formě</w:t>
            </w:r>
          </w:p>
        </w:tc>
      </w:tr>
      <w:tr w:rsidR="0035340F" w14:paraId="48E6C04B" w14:textId="77777777" w:rsidTr="0035340F">
        <w:tc>
          <w:tcPr>
            <w:tcW w:w="4787" w:type="dxa"/>
            <w:gridSpan w:val="3"/>
            <w:tcBorders>
              <w:top w:val="single" w:sz="2" w:space="0" w:color="auto"/>
            </w:tcBorders>
            <w:shd w:val="clear" w:color="auto" w:fill="F7CAAC"/>
          </w:tcPr>
          <w:p w14:paraId="5211F95B"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1697F8DE"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F332A33" w14:textId="77777777" w:rsidR="0035340F" w:rsidRDefault="0035340F" w:rsidP="0035340F">
            <w:pPr>
              <w:jc w:val="both"/>
              <w:rPr>
                <w:b/>
              </w:rPr>
            </w:pPr>
            <w:r>
              <w:rPr>
                <w:b/>
              </w:rPr>
              <w:t xml:space="preserve">hodin </w:t>
            </w:r>
          </w:p>
        </w:tc>
      </w:tr>
      <w:tr w:rsidR="0035340F" w14:paraId="5CE292C9" w14:textId="77777777" w:rsidTr="0035340F">
        <w:tc>
          <w:tcPr>
            <w:tcW w:w="9855" w:type="dxa"/>
            <w:gridSpan w:val="8"/>
            <w:shd w:val="clear" w:color="auto" w:fill="F7CAAC"/>
          </w:tcPr>
          <w:p w14:paraId="576BC7F3" w14:textId="77777777" w:rsidR="0035340F" w:rsidRPr="002401C8" w:rsidRDefault="0035340F" w:rsidP="0035340F">
            <w:pPr>
              <w:jc w:val="both"/>
              <w:rPr>
                <w:b/>
              </w:rPr>
            </w:pPr>
            <w:r w:rsidRPr="002401C8">
              <w:rPr>
                <w:b/>
              </w:rPr>
              <w:t>Informace o způsobu kontaktu s vyučujícím</w:t>
            </w:r>
          </w:p>
        </w:tc>
      </w:tr>
      <w:tr w:rsidR="0035340F" w14:paraId="003C5613" w14:textId="77777777" w:rsidTr="0035340F">
        <w:trPr>
          <w:trHeight w:val="727"/>
        </w:trPr>
        <w:tc>
          <w:tcPr>
            <w:tcW w:w="9855" w:type="dxa"/>
            <w:gridSpan w:val="8"/>
          </w:tcPr>
          <w:p w14:paraId="7B261D3B" w14:textId="77777777" w:rsidR="0035340F" w:rsidRPr="002401C8" w:rsidRDefault="0035340F" w:rsidP="0035340F">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5BED146" w14:textId="77777777" w:rsidR="0035340F" w:rsidRDefault="0035340F" w:rsidP="0035340F"/>
    <w:p w14:paraId="246F3104"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2C8AB152" w14:textId="77777777" w:rsidTr="0035340F">
        <w:tc>
          <w:tcPr>
            <w:tcW w:w="9855" w:type="dxa"/>
            <w:gridSpan w:val="8"/>
            <w:tcBorders>
              <w:bottom w:val="double" w:sz="4" w:space="0" w:color="auto"/>
            </w:tcBorders>
            <w:shd w:val="clear" w:color="auto" w:fill="BDD6EE"/>
          </w:tcPr>
          <w:p w14:paraId="58B82C5C" w14:textId="77777777" w:rsidR="0035340F" w:rsidRDefault="0035340F" w:rsidP="0035340F">
            <w:pPr>
              <w:jc w:val="both"/>
              <w:rPr>
                <w:b/>
                <w:sz w:val="28"/>
              </w:rPr>
            </w:pPr>
            <w:r>
              <w:lastRenderedPageBreak/>
              <w:br w:type="page"/>
            </w:r>
            <w:r>
              <w:rPr>
                <w:b/>
                <w:sz w:val="28"/>
              </w:rPr>
              <w:t>B-III – Charakteristika studijního předmětu</w:t>
            </w:r>
          </w:p>
        </w:tc>
      </w:tr>
      <w:tr w:rsidR="0035340F" w14:paraId="045F30C8" w14:textId="77777777" w:rsidTr="0035340F">
        <w:tc>
          <w:tcPr>
            <w:tcW w:w="3086" w:type="dxa"/>
            <w:tcBorders>
              <w:top w:val="double" w:sz="4" w:space="0" w:color="auto"/>
            </w:tcBorders>
            <w:shd w:val="clear" w:color="auto" w:fill="F7CAAC"/>
          </w:tcPr>
          <w:p w14:paraId="5FC15FD8"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1886BF22" w14:textId="77777777" w:rsidR="0035340F" w:rsidRPr="002401C8" w:rsidRDefault="0035340F" w:rsidP="0035340F">
            <w:pPr>
              <w:jc w:val="both"/>
            </w:pPr>
            <w:r w:rsidRPr="008D29E0">
              <w:rPr>
                <w:color w:val="000000"/>
                <w:shd w:val="clear" w:color="auto" w:fill="FFFFFF"/>
              </w:rPr>
              <w:t>Chinese</w:t>
            </w:r>
            <w:r w:rsidRPr="008D29E0">
              <w:t xml:space="preserve"> 1</w:t>
            </w:r>
          </w:p>
        </w:tc>
      </w:tr>
      <w:tr w:rsidR="0035340F" w14:paraId="5258CAD6" w14:textId="77777777" w:rsidTr="0035340F">
        <w:trPr>
          <w:trHeight w:val="249"/>
        </w:trPr>
        <w:tc>
          <w:tcPr>
            <w:tcW w:w="3086" w:type="dxa"/>
            <w:shd w:val="clear" w:color="auto" w:fill="F7CAAC"/>
          </w:tcPr>
          <w:p w14:paraId="52DF0953" w14:textId="77777777" w:rsidR="0035340F" w:rsidRPr="002401C8" w:rsidRDefault="0035340F" w:rsidP="0035340F">
            <w:pPr>
              <w:jc w:val="both"/>
              <w:rPr>
                <w:b/>
              </w:rPr>
            </w:pPr>
            <w:r w:rsidRPr="002401C8">
              <w:rPr>
                <w:b/>
              </w:rPr>
              <w:t>Typ předmětu</w:t>
            </w:r>
          </w:p>
        </w:tc>
        <w:tc>
          <w:tcPr>
            <w:tcW w:w="3406" w:type="dxa"/>
            <w:gridSpan w:val="4"/>
          </w:tcPr>
          <w:p w14:paraId="5175967C" w14:textId="77777777" w:rsidR="0035340F" w:rsidRPr="002401C8" w:rsidRDefault="0035340F" w:rsidP="0035340F">
            <w:pPr>
              <w:jc w:val="both"/>
            </w:pPr>
            <w:r w:rsidRPr="002401C8">
              <w:t>povinný „P“</w:t>
            </w:r>
          </w:p>
        </w:tc>
        <w:tc>
          <w:tcPr>
            <w:tcW w:w="2695" w:type="dxa"/>
            <w:gridSpan w:val="2"/>
            <w:shd w:val="clear" w:color="auto" w:fill="F7CAAC"/>
          </w:tcPr>
          <w:p w14:paraId="271AEB04" w14:textId="77777777" w:rsidR="0035340F" w:rsidRPr="002401C8" w:rsidRDefault="0035340F" w:rsidP="0035340F">
            <w:pPr>
              <w:jc w:val="both"/>
            </w:pPr>
            <w:r w:rsidRPr="002401C8">
              <w:rPr>
                <w:b/>
              </w:rPr>
              <w:t>doporučený ročník / semestr</w:t>
            </w:r>
          </w:p>
        </w:tc>
        <w:tc>
          <w:tcPr>
            <w:tcW w:w="668" w:type="dxa"/>
          </w:tcPr>
          <w:p w14:paraId="4EB6B55F" w14:textId="77777777" w:rsidR="0035340F" w:rsidRPr="002401C8" w:rsidRDefault="0035340F" w:rsidP="0035340F">
            <w:pPr>
              <w:jc w:val="both"/>
            </w:pPr>
            <w:r w:rsidRPr="002401C8">
              <w:t>Z</w:t>
            </w:r>
          </w:p>
        </w:tc>
      </w:tr>
      <w:tr w:rsidR="0035340F" w14:paraId="2574CFA2" w14:textId="77777777" w:rsidTr="0035340F">
        <w:tc>
          <w:tcPr>
            <w:tcW w:w="3086" w:type="dxa"/>
            <w:shd w:val="clear" w:color="auto" w:fill="F7CAAC"/>
          </w:tcPr>
          <w:p w14:paraId="336A5EF7" w14:textId="77777777" w:rsidR="0035340F" w:rsidRPr="002401C8" w:rsidRDefault="0035340F" w:rsidP="0035340F">
            <w:pPr>
              <w:jc w:val="both"/>
              <w:rPr>
                <w:b/>
              </w:rPr>
            </w:pPr>
            <w:r w:rsidRPr="002401C8">
              <w:rPr>
                <w:b/>
              </w:rPr>
              <w:t>Rozsah studijního předmětu</w:t>
            </w:r>
          </w:p>
        </w:tc>
        <w:tc>
          <w:tcPr>
            <w:tcW w:w="1701" w:type="dxa"/>
            <w:gridSpan w:val="2"/>
          </w:tcPr>
          <w:p w14:paraId="12CA00CD" w14:textId="77777777" w:rsidR="0035340F" w:rsidRPr="002401C8" w:rsidRDefault="0035340F" w:rsidP="0035340F">
            <w:pPr>
              <w:jc w:val="both"/>
            </w:pPr>
            <w:r w:rsidRPr="002401C8">
              <w:t>26s</w:t>
            </w:r>
          </w:p>
        </w:tc>
        <w:tc>
          <w:tcPr>
            <w:tcW w:w="889" w:type="dxa"/>
            <w:shd w:val="clear" w:color="auto" w:fill="F7CAAC"/>
          </w:tcPr>
          <w:p w14:paraId="6A8D6E7E" w14:textId="77777777" w:rsidR="0035340F" w:rsidRPr="002401C8" w:rsidRDefault="0035340F" w:rsidP="0035340F">
            <w:pPr>
              <w:jc w:val="both"/>
              <w:rPr>
                <w:b/>
              </w:rPr>
            </w:pPr>
            <w:r w:rsidRPr="002401C8">
              <w:rPr>
                <w:b/>
              </w:rPr>
              <w:t xml:space="preserve">hod. </w:t>
            </w:r>
          </w:p>
        </w:tc>
        <w:tc>
          <w:tcPr>
            <w:tcW w:w="816" w:type="dxa"/>
          </w:tcPr>
          <w:p w14:paraId="4ED4D68D" w14:textId="77777777" w:rsidR="0035340F" w:rsidRPr="002401C8" w:rsidRDefault="0035340F" w:rsidP="0035340F">
            <w:pPr>
              <w:jc w:val="both"/>
            </w:pPr>
            <w:r w:rsidRPr="002401C8">
              <w:t>26</w:t>
            </w:r>
          </w:p>
        </w:tc>
        <w:tc>
          <w:tcPr>
            <w:tcW w:w="2156" w:type="dxa"/>
            <w:shd w:val="clear" w:color="auto" w:fill="F7CAAC"/>
          </w:tcPr>
          <w:p w14:paraId="5637C5F3" w14:textId="77777777" w:rsidR="0035340F" w:rsidRPr="002401C8" w:rsidRDefault="0035340F" w:rsidP="0035340F">
            <w:pPr>
              <w:jc w:val="both"/>
              <w:rPr>
                <w:b/>
              </w:rPr>
            </w:pPr>
            <w:r w:rsidRPr="002401C8">
              <w:rPr>
                <w:b/>
              </w:rPr>
              <w:t>kreditů</w:t>
            </w:r>
          </w:p>
        </w:tc>
        <w:tc>
          <w:tcPr>
            <w:tcW w:w="1207" w:type="dxa"/>
            <w:gridSpan w:val="2"/>
          </w:tcPr>
          <w:p w14:paraId="34B1D63E" w14:textId="77777777" w:rsidR="0035340F" w:rsidRPr="002401C8" w:rsidRDefault="0035340F" w:rsidP="0035340F">
            <w:pPr>
              <w:jc w:val="both"/>
            </w:pPr>
            <w:r w:rsidRPr="002401C8">
              <w:t>3</w:t>
            </w:r>
          </w:p>
        </w:tc>
      </w:tr>
      <w:tr w:rsidR="0035340F" w14:paraId="186EFCBA" w14:textId="77777777" w:rsidTr="0035340F">
        <w:tc>
          <w:tcPr>
            <w:tcW w:w="3086" w:type="dxa"/>
            <w:shd w:val="clear" w:color="auto" w:fill="F7CAAC"/>
          </w:tcPr>
          <w:p w14:paraId="0D4E3BCB" w14:textId="77777777" w:rsidR="0035340F" w:rsidRPr="002401C8" w:rsidRDefault="0035340F" w:rsidP="0035340F">
            <w:pPr>
              <w:jc w:val="both"/>
              <w:rPr>
                <w:b/>
              </w:rPr>
            </w:pPr>
            <w:r w:rsidRPr="002401C8">
              <w:rPr>
                <w:b/>
              </w:rPr>
              <w:t>Prerekvizity, korekvizity, ekvivalence</w:t>
            </w:r>
          </w:p>
        </w:tc>
        <w:tc>
          <w:tcPr>
            <w:tcW w:w="6769" w:type="dxa"/>
            <w:gridSpan w:val="7"/>
          </w:tcPr>
          <w:p w14:paraId="0D58883B" w14:textId="77777777" w:rsidR="0035340F" w:rsidRPr="002401C8" w:rsidRDefault="0035340F" w:rsidP="0035340F">
            <w:pPr>
              <w:jc w:val="both"/>
            </w:pPr>
          </w:p>
        </w:tc>
      </w:tr>
      <w:tr w:rsidR="0035340F" w14:paraId="46282F75" w14:textId="77777777" w:rsidTr="0035340F">
        <w:tc>
          <w:tcPr>
            <w:tcW w:w="3086" w:type="dxa"/>
            <w:shd w:val="clear" w:color="auto" w:fill="F7CAAC"/>
          </w:tcPr>
          <w:p w14:paraId="74E2355F" w14:textId="77777777" w:rsidR="0035340F" w:rsidRPr="002401C8" w:rsidRDefault="0035340F" w:rsidP="0035340F">
            <w:pPr>
              <w:jc w:val="both"/>
              <w:rPr>
                <w:b/>
              </w:rPr>
            </w:pPr>
            <w:r w:rsidRPr="002401C8">
              <w:rPr>
                <w:b/>
              </w:rPr>
              <w:t>Způsob ověření studijních výsledků</w:t>
            </w:r>
          </w:p>
        </w:tc>
        <w:tc>
          <w:tcPr>
            <w:tcW w:w="3406" w:type="dxa"/>
            <w:gridSpan w:val="4"/>
          </w:tcPr>
          <w:p w14:paraId="25267A7E" w14:textId="77777777" w:rsidR="0035340F" w:rsidRPr="002401C8" w:rsidRDefault="0035340F" w:rsidP="0035340F">
            <w:pPr>
              <w:jc w:val="both"/>
            </w:pPr>
            <w:r w:rsidRPr="002401C8">
              <w:t>zápočet</w:t>
            </w:r>
          </w:p>
        </w:tc>
        <w:tc>
          <w:tcPr>
            <w:tcW w:w="2156" w:type="dxa"/>
            <w:shd w:val="clear" w:color="auto" w:fill="F7CAAC"/>
          </w:tcPr>
          <w:p w14:paraId="50360CB6" w14:textId="77777777" w:rsidR="0035340F" w:rsidRPr="002401C8" w:rsidRDefault="0035340F" w:rsidP="0035340F">
            <w:pPr>
              <w:jc w:val="both"/>
              <w:rPr>
                <w:b/>
              </w:rPr>
            </w:pPr>
            <w:r w:rsidRPr="002401C8">
              <w:rPr>
                <w:b/>
              </w:rPr>
              <w:t>Forma výuky</w:t>
            </w:r>
          </w:p>
        </w:tc>
        <w:tc>
          <w:tcPr>
            <w:tcW w:w="1207" w:type="dxa"/>
            <w:gridSpan w:val="2"/>
          </w:tcPr>
          <w:p w14:paraId="44929342" w14:textId="77777777" w:rsidR="0035340F" w:rsidRPr="002401C8" w:rsidRDefault="0035340F" w:rsidP="0035340F">
            <w:pPr>
              <w:jc w:val="both"/>
            </w:pPr>
            <w:r w:rsidRPr="002401C8">
              <w:t>seminář</w:t>
            </w:r>
          </w:p>
        </w:tc>
      </w:tr>
      <w:tr w:rsidR="0035340F" w14:paraId="55C1EAB9" w14:textId="77777777" w:rsidTr="0035340F">
        <w:tc>
          <w:tcPr>
            <w:tcW w:w="3086" w:type="dxa"/>
            <w:shd w:val="clear" w:color="auto" w:fill="F7CAAC"/>
          </w:tcPr>
          <w:p w14:paraId="0EB1653D"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46857E72" w14:textId="77777777" w:rsidR="0035340F" w:rsidRPr="002401C8" w:rsidRDefault="0035340F" w:rsidP="0035340F">
            <w:pPr>
              <w:jc w:val="both"/>
            </w:pPr>
            <w:r w:rsidRPr="002401C8">
              <w:t>Způsob zakončení předmětu – zápočet</w:t>
            </w:r>
          </w:p>
          <w:p w14:paraId="0A50B87B" w14:textId="77777777" w:rsidR="0035340F" w:rsidRPr="002401C8" w:rsidRDefault="0035340F" w:rsidP="0035340F">
            <w:pPr>
              <w:jc w:val="both"/>
            </w:pPr>
            <w:r w:rsidRPr="002401C8">
              <w:t>Požadavky k zápočtu:</w:t>
            </w:r>
            <w:r>
              <w:t xml:space="preserve"> a</w:t>
            </w:r>
            <w:r w:rsidRPr="002401C8">
              <w:t>ktivní účast na seminářích (min. 80%)</w:t>
            </w:r>
            <w:r>
              <w:t>, z</w:t>
            </w:r>
            <w:r w:rsidRPr="002401C8">
              <w:t>ávěrečný test (min. 60%)</w:t>
            </w:r>
            <w:r>
              <w:t>.</w:t>
            </w:r>
          </w:p>
        </w:tc>
      </w:tr>
      <w:tr w:rsidR="0035340F" w14:paraId="15C00697" w14:textId="77777777" w:rsidTr="0035340F">
        <w:trPr>
          <w:trHeight w:val="109"/>
        </w:trPr>
        <w:tc>
          <w:tcPr>
            <w:tcW w:w="9855" w:type="dxa"/>
            <w:gridSpan w:val="8"/>
            <w:tcBorders>
              <w:top w:val="nil"/>
            </w:tcBorders>
          </w:tcPr>
          <w:p w14:paraId="0B56A336" w14:textId="77777777" w:rsidR="0035340F" w:rsidRPr="002401C8" w:rsidRDefault="0035340F" w:rsidP="0035340F">
            <w:pPr>
              <w:jc w:val="both"/>
            </w:pPr>
          </w:p>
        </w:tc>
      </w:tr>
      <w:tr w:rsidR="006C1AC3" w14:paraId="643AD23C" w14:textId="77777777" w:rsidTr="0035340F">
        <w:trPr>
          <w:trHeight w:val="197"/>
        </w:trPr>
        <w:tc>
          <w:tcPr>
            <w:tcW w:w="3086" w:type="dxa"/>
            <w:tcBorders>
              <w:top w:val="nil"/>
            </w:tcBorders>
            <w:shd w:val="clear" w:color="auto" w:fill="F7CAAC"/>
          </w:tcPr>
          <w:p w14:paraId="02C99CA3" w14:textId="77777777" w:rsidR="006C1AC3" w:rsidRPr="002401C8" w:rsidRDefault="006C1AC3" w:rsidP="006C1AC3">
            <w:pPr>
              <w:jc w:val="both"/>
              <w:rPr>
                <w:b/>
              </w:rPr>
            </w:pPr>
            <w:r w:rsidRPr="002401C8">
              <w:rPr>
                <w:b/>
              </w:rPr>
              <w:t>Garant předmětu</w:t>
            </w:r>
          </w:p>
        </w:tc>
        <w:tc>
          <w:tcPr>
            <w:tcW w:w="6769" w:type="dxa"/>
            <w:gridSpan w:val="7"/>
            <w:tcBorders>
              <w:top w:val="nil"/>
            </w:tcBorders>
          </w:tcPr>
          <w:p w14:paraId="0B8ABB29" w14:textId="49EDA576" w:rsidR="006C1AC3" w:rsidRPr="002401C8" w:rsidRDefault="006C1AC3" w:rsidP="006C1AC3">
            <w:pPr>
              <w:shd w:val="clear" w:color="auto" w:fill="FFFFFF"/>
              <w:spacing w:after="100" w:afterAutospacing="1"/>
              <w:outlineLvl w:val="3"/>
              <w:rPr>
                <w:bCs/>
                <w:color w:val="222222"/>
              </w:rPr>
            </w:pPr>
            <w:r w:rsidRPr="002401C8">
              <w:rPr>
                <w:bCs/>
              </w:rPr>
              <w:t xml:space="preserve">M.A. </w:t>
            </w:r>
            <w:del w:id="3361" w:author="Pavla Trefilová" w:date="2019-11-18T17:19:00Z">
              <w:r w:rsidR="002401C8" w:rsidRPr="002401C8">
                <w:rPr>
                  <w:bCs/>
                </w:rPr>
                <w:delText>Ying Xing</w:delText>
              </w:r>
            </w:del>
            <w:ins w:id="3362" w:author="Pavla Trefilová" w:date="2019-11-18T17:19:00Z">
              <w:r>
                <w:t>Xiaofang Chen</w:t>
              </w:r>
            </w:ins>
          </w:p>
        </w:tc>
      </w:tr>
      <w:tr w:rsidR="006C1AC3" w14:paraId="0D42E11B" w14:textId="77777777" w:rsidTr="0035340F">
        <w:trPr>
          <w:trHeight w:val="243"/>
        </w:trPr>
        <w:tc>
          <w:tcPr>
            <w:tcW w:w="3086" w:type="dxa"/>
            <w:tcBorders>
              <w:top w:val="nil"/>
            </w:tcBorders>
            <w:shd w:val="clear" w:color="auto" w:fill="F7CAAC"/>
          </w:tcPr>
          <w:p w14:paraId="3FA03D6D" w14:textId="77777777" w:rsidR="006C1AC3" w:rsidRPr="002401C8" w:rsidRDefault="006C1AC3" w:rsidP="006C1AC3">
            <w:pPr>
              <w:jc w:val="both"/>
              <w:rPr>
                <w:b/>
              </w:rPr>
            </w:pPr>
            <w:r w:rsidRPr="002401C8">
              <w:rPr>
                <w:b/>
              </w:rPr>
              <w:t>Zapojení garanta do výuky předmětu</w:t>
            </w:r>
          </w:p>
        </w:tc>
        <w:tc>
          <w:tcPr>
            <w:tcW w:w="6769" w:type="dxa"/>
            <w:gridSpan w:val="7"/>
            <w:tcBorders>
              <w:top w:val="nil"/>
            </w:tcBorders>
          </w:tcPr>
          <w:p w14:paraId="01614FE6" w14:textId="3CF18745" w:rsidR="006C1AC3" w:rsidRPr="002401C8" w:rsidRDefault="006C1AC3" w:rsidP="006C1AC3">
            <w:pPr>
              <w:jc w:val="both"/>
            </w:pPr>
            <w:r>
              <w:t>Garant se podílí</w:t>
            </w:r>
            <w:r w:rsidRPr="008433D4">
              <w:t xml:space="preserve"> v</w:t>
            </w:r>
            <w:del w:id="3363" w:author="Pavla Trefilová" w:date="2019-11-18T17:19:00Z">
              <w:r w:rsidR="001D65F1" w:rsidRPr="001D65F1">
                <w:delText xml:space="preserve"> </w:delText>
              </w:r>
            </w:del>
            <w:ins w:id="3364" w:author="Pavla Trefilová" w:date="2019-11-18T17:19:00Z">
              <w:r w:rsidRPr="008433D4">
                <w:t> </w:t>
              </w:r>
            </w:ins>
            <w:r w:rsidRPr="008433D4">
              <w:t>rozsahu</w:t>
            </w:r>
            <w:r>
              <w:t xml:space="preserve"> 100 %, stanovuje koncepci seminářů</w:t>
            </w:r>
            <w:r w:rsidRPr="008433D4">
              <w:t xml:space="preserve"> a dohlíží na jejich jednotné vedení.</w:t>
            </w:r>
          </w:p>
        </w:tc>
      </w:tr>
      <w:tr w:rsidR="006C1AC3" w14:paraId="3F7BE62E" w14:textId="77777777" w:rsidTr="0035340F">
        <w:tc>
          <w:tcPr>
            <w:tcW w:w="3086" w:type="dxa"/>
            <w:shd w:val="clear" w:color="auto" w:fill="F7CAAC"/>
          </w:tcPr>
          <w:p w14:paraId="59C28547" w14:textId="77777777" w:rsidR="006C1AC3" w:rsidRPr="002401C8" w:rsidRDefault="006C1AC3" w:rsidP="006C1AC3">
            <w:pPr>
              <w:jc w:val="both"/>
              <w:rPr>
                <w:b/>
              </w:rPr>
            </w:pPr>
            <w:r w:rsidRPr="002401C8">
              <w:rPr>
                <w:b/>
              </w:rPr>
              <w:t>Vyučující</w:t>
            </w:r>
          </w:p>
        </w:tc>
        <w:tc>
          <w:tcPr>
            <w:tcW w:w="6769" w:type="dxa"/>
            <w:gridSpan w:val="7"/>
            <w:tcBorders>
              <w:bottom w:val="nil"/>
            </w:tcBorders>
          </w:tcPr>
          <w:p w14:paraId="167FCA2D" w14:textId="18DF2F05" w:rsidR="006C1AC3" w:rsidRPr="002401C8" w:rsidRDefault="006C1AC3" w:rsidP="006C1AC3">
            <w:pPr>
              <w:jc w:val="both"/>
            </w:pPr>
            <w:r w:rsidRPr="002401C8">
              <w:rPr>
                <w:bCs/>
              </w:rPr>
              <w:t xml:space="preserve">M.A. </w:t>
            </w:r>
            <w:del w:id="3365" w:author="Pavla Trefilová" w:date="2019-11-18T17:19:00Z">
              <w:r w:rsidR="002401C8" w:rsidRPr="002401C8">
                <w:rPr>
                  <w:bCs/>
                </w:rPr>
                <w:delText>Ying Xing</w:delText>
              </w:r>
            </w:del>
            <w:ins w:id="3366" w:author="Pavla Trefilová" w:date="2019-11-18T17:19:00Z">
              <w:r>
                <w:t>Xiaofang Chen</w:t>
              </w:r>
            </w:ins>
            <w:r w:rsidRPr="008271D7">
              <w:t xml:space="preserve"> – </w:t>
            </w:r>
            <w:r>
              <w:t>semináře (100%)</w:t>
            </w:r>
          </w:p>
        </w:tc>
      </w:tr>
      <w:tr w:rsidR="0035340F" w14:paraId="4C40FBC1" w14:textId="77777777" w:rsidTr="0035340F">
        <w:trPr>
          <w:trHeight w:val="168"/>
        </w:trPr>
        <w:tc>
          <w:tcPr>
            <w:tcW w:w="9855" w:type="dxa"/>
            <w:gridSpan w:val="8"/>
            <w:tcBorders>
              <w:top w:val="nil"/>
            </w:tcBorders>
          </w:tcPr>
          <w:p w14:paraId="0F3A57A5" w14:textId="77777777" w:rsidR="0035340F" w:rsidRPr="002401C8" w:rsidRDefault="0035340F" w:rsidP="0035340F">
            <w:pPr>
              <w:jc w:val="both"/>
            </w:pPr>
          </w:p>
        </w:tc>
      </w:tr>
      <w:tr w:rsidR="0035340F" w14:paraId="68D60B6C" w14:textId="77777777" w:rsidTr="0035340F">
        <w:tc>
          <w:tcPr>
            <w:tcW w:w="3086" w:type="dxa"/>
            <w:shd w:val="clear" w:color="auto" w:fill="F7CAAC"/>
          </w:tcPr>
          <w:p w14:paraId="7406F865"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4A74405D" w14:textId="77777777" w:rsidR="0035340F" w:rsidRPr="002401C8" w:rsidRDefault="0035340F" w:rsidP="0035340F">
            <w:pPr>
              <w:jc w:val="both"/>
            </w:pPr>
          </w:p>
        </w:tc>
      </w:tr>
      <w:tr w:rsidR="0035340F" w14:paraId="7F7AAD75" w14:textId="77777777" w:rsidTr="0035340F">
        <w:trPr>
          <w:trHeight w:val="2276"/>
        </w:trPr>
        <w:tc>
          <w:tcPr>
            <w:tcW w:w="9855" w:type="dxa"/>
            <w:gridSpan w:val="8"/>
            <w:tcBorders>
              <w:top w:val="nil"/>
              <w:bottom w:val="single" w:sz="12" w:space="0" w:color="auto"/>
            </w:tcBorders>
          </w:tcPr>
          <w:p w14:paraId="76810DB1" w14:textId="77777777" w:rsidR="0035340F" w:rsidRPr="002401C8" w:rsidRDefault="0035340F" w:rsidP="0035340F">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4FF728E0" w14:textId="77777777" w:rsidR="0035340F" w:rsidRPr="00607669" w:rsidRDefault="0035340F" w:rsidP="0035340F">
            <w:pPr>
              <w:jc w:val="both"/>
            </w:pPr>
            <w:r>
              <w:t>Obsah</w:t>
            </w:r>
          </w:p>
          <w:p w14:paraId="57E7F0AA"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78089B0C"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7D310DC5"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5DEA4CDB"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00934501"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2CCAE9DE" w14:textId="77777777" w:rsidR="0035340F" w:rsidRPr="002401C8" w:rsidRDefault="0035340F" w:rsidP="0035340F">
            <w:pPr>
              <w:pStyle w:val="Odstavecseseznamem"/>
              <w:numPr>
                <w:ilvl w:val="0"/>
                <w:numId w:val="46"/>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35340F" w14:paraId="0DE98795" w14:textId="77777777" w:rsidTr="0035340F">
        <w:trPr>
          <w:trHeight w:val="265"/>
        </w:trPr>
        <w:tc>
          <w:tcPr>
            <w:tcW w:w="3653" w:type="dxa"/>
            <w:gridSpan w:val="2"/>
            <w:tcBorders>
              <w:top w:val="nil"/>
            </w:tcBorders>
            <w:shd w:val="clear" w:color="auto" w:fill="F7CAAC"/>
          </w:tcPr>
          <w:p w14:paraId="205D559C"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37A9F35A" w14:textId="77777777" w:rsidR="0035340F" w:rsidRPr="002401C8" w:rsidRDefault="0035340F" w:rsidP="0035340F">
            <w:pPr>
              <w:jc w:val="both"/>
            </w:pPr>
          </w:p>
        </w:tc>
      </w:tr>
      <w:tr w:rsidR="0035340F" w14:paraId="4D66D540" w14:textId="77777777" w:rsidTr="0035340F">
        <w:trPr>
          <w:trHeight w:val="939"/>
        </w:trPr>
        <w:tc>
          <w:tcPr>
            <w:tcW w:w="9855" w:type="dxa"/>
            <w:gridSpan w:val="8"/>
            <w:tcBorders>
              <w:top w:val="nil"/>
            </w:tcBorders>
          </w:tcPr>
          <w:p w14:paraId="53032855" w14:textId="77777777" w:rsidR="0035340F" w:rsidRPr="002401C8" w:rsidRDefault="0035340F" w:rsidP="0035340F">
            <w:pPr>
              <w:jc w:val="both"/>
              <w:rPr>
                <w:b/>
              </w:rPr>
            </w:pPr>
            <w:r>
              <w:rPr>
                <w:b/>
              </w:rPr>
              <w:t>Povinná literatura</w:t>
            </w:r>
            <w:r w:rsidRPr="002401C8">
              <w:rPr>
                <w:b/>
              </w:rPr>
              <w:t xml:space="preserve">: </w:t>
            </w:r>
          </w:p>
          <w:p w14:paraId="3B2F307A" w14:textId="77777777" w:rsidR="0035340F" w:rsidRDefault="0035340F" w:rsidP="0035340F">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1C638BDE" w14:textId="77777777" w:rsidR="0035340F" w:rsidRPr="002401C8" w:rsidRDefault="0035340F" w:rsidP="0035340F">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1F98B6E" w14:textId="77777777" w:rsidR="0035340F" w:rsidRPr="002401C8" w:rsidRDefault="0035340F" w:rsidP="0035340F">
            <w:pPr>
              <w:jc w:val="both"/>
            </w:pPr>
          </w:p>
        </w:tc>
      </w:tr>
      <w:tr w:rsidR="0035340F" w14:paraId="6246762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D0FCD5D" w14:textId="77777777" w:rsidR="0035340F" w:rsidRPr="002401C8" w:rsidRDefault="0035340F" w:rsidP="0035340F">
            <w:pPr>
              <w:jc w:val="center"/>
              <w:rPr>
                <w:b/>
              </w:rPr>
            </w:pPr>
            <w:r w:rsidRPr="002401C8">
              <w:rPr>
                <w:b/>
              </w:rPr>
              <w:t>Informace ke kombinované nebo distanční formě</w:t>
            </w:r>
          </w:p>
        </w:tc>
      </w:tr>
      <w:tr w:rsidR="0035340F" w14:paraId="180E3166" w14:textId="77777777" w:rsidTr="0035340F">
        <w:tc>
          <w:tcPr>
            <w:tcW w:w="4787" w:type="dxa"/>
            <w:gridSpan w:val="3"/>
            <w:tcBorders>
              <w:top w:val="single" w:sz="2" w:space="0" w:color="auto"/>
            </w:tcBorders>
            <w:shd w:val="clear" w:color="auto" w:fill="F7CAAC"/>
          </w:tcPr>
          <w:p w14:paraId="44306CE5"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10CE7126"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AD77E1E" w14:textId="77777777" w:rsidR="0035340F" w:rsidRPr="002401C8" w:rsidRDefault="0035340F" w:rsidP="0035340F">
            <w:pPr>
              <w:jc w:val="both"/>
              <w:rPr>
                <w:b/>
              </w:rPr>
            </w:pPr>
            <w:r w:rsidRPr="002401C8">
              <w:rPr>
                <w:b/>
              </w:rPr>
              <w:t xml:space="preserve">hodin </w:t>
            </w:r>
          </w:p>
        </w:tc>
      </w:tr>
      <w:tr w:rsidR="0035340F" w14:paraId="081C370C" w14:textId="77777777" w:rsidTr="0035340F">
        <w:tc>
          <w:tcPr>
            <w:tcW w:w="9855" w:type="dxa"/>
            <w:gridSpan w:val="8"/>
            <w:shd w:val="clear" w:color="auto" w:fill="F7CAAC"/>
          </w:tcPr>
          <w:p w14:paraId="7389CA21" w14:textId="77777777" w:rsidR="0035340F" w:rsidRPr="002401C8" w:rsidRDefault="0035340F" w:rsidP="0035340F">
            <w:pPr>
              <w:jc w:val="both"/>
              <w:rPr>
                <w:b/>
              </w:rPr>
            </w:pPr>
            <w:r w:rsidRPr="002401C8">
              <w:rPr>
                <w:b/>
              </w:rPr>
              <w:t>Informace o způsobu kontaktu s vyučujícím</w:t>
            </w:r>
          </w:p>
        </w:tc>
      </w:tr>
      <w:tr w:rsidR="0035340F" w14:paraId="52D0AC9E" w14:textId="77777777" w:rsidTr="0035340F">
        <w:trPr>
          <w:trHeight w:val="755"/>
        </w:trPr>
        <w:tc>
          <w:tcPr>
            <w:tcW w:w="9855" w:type="dxa"/>
            <w:gridSpan w:val="8"/>
          </w:tcPr>
          <w:p w14:paraId="3D787FEE" w14:textId="77777777" w:rsidR="0035340F" w:rsidRPr="002401C8"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7B1D77" w14:textId="77777777" w:rsidR="0035340F" w:rsidRDefault="0035340F" w:rsidP="0035340F"/>
    <w:p w14:paraId="50261F91"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4EB89AC2" w14:textId="77777777" w:rsidTr="0035340F">
        <w:tc>
          <w:tcPr>
            <w:tcW w:w="9855" w:type="dxa"/>
            <w:gridSpan w:val="8"/>
            <w:tcBorders>
              <w:bottom w:val="double" w:sz="4" w:space="0" w:color="auto"/>
            </w:tcBorders>
            <w:shd w:val="clear" w:color="auto" w:fill="BDD6EE"/>
          </w:tcPr>
          <w:p w14:paraId="6195E680" w14:textId="77777777" w:rsidR="0035340F" w:rsidRDefault="0035340F" w:rsidP="0035340F">
            <w:pPr>
              <w:jc w:val="both"/>
              <w:rPr>
                <w:b/>
                <w:sz w:val="28"/>
              </w:rPr>
            </w:pPr>
            <w:r>
              <w:lastRenderedPageBreak/>
              <w:br w:type="page"/>
            </w:r>
            <w:r>
              <w:rPr>
                <w:b/>
                <w:sz w:val="28"/>
              </w:rPr>
              <w:t>B-III – Charakteristika studijního předmětu</w:t>
            </w:r>
          </w:p>
        </w:tc>
      </w:tr>
      <w:tr w:rsidR="0035340F" w14:paraId="55879F43" w14:textId="77777777" w:rsidTr="0035340F">
        <w:tc>
          <w:tcPr>
            <w:tcW w:w="3086" w:type="dxa"/>
            <w:tcBorders>
              <w:top w:val="double" w:sz="4" w:space="0" w:color="auto"/>
            </w:tcBorders>
            <w:shd w:val="clear" w:color="auto" w:fill="F7CAAC"/>
          </w:tcPr>
          <w:p w14:paraId="1B15F1A6"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33E439BC" w14:textId="77777777" w:rsidR="0035340F" w:rsidRPr="002401C8" w:rsidRDefault="0035340F" w:rsidP="0035340F">
            <w:pPr>
              <w:jc w:val="both"/>
            </w:pPr>
            <w:r w:rsidRPr="008D29E0">
              <w:rPr>
                <w:color w:val="000000"/>
                <w:shd w:val="clear" w:color="auto" w:fill="FFFFFF"/>
              </w:rPr>
              <w:t>Chinese</w:t>
            </w:r>
            <w:r w:rsidRPr="008D29E0">
              <w:t xml:space="preserve"> </w:t>
            </w:r>
            <w:r>
              <w:t>2</w:t>
            </w:r>
          </w:p>
        </w:tc>
      </w:tr>
      <w:tr w:rsidR="0035340F" w14:paraId="19A2AF37" w14:textId="77777777" w:rsidTr="0035340F">
        <w:trPr>
          <w:trHeight w:val="249"/>
        </w:trPr>
        <w:tc>
          <w:tcPr>
            <w:tcW w:w="3086" w:type="dxa"/>
            <w:shd w:val="clear" w:color="auto" w:fill="F7CAAC"/>
          </w:tcPr>
          <w:p w14:paraId="4EF5AF7F" w14:textId="77777777" w:rsidR="0035340F" w:rsidRPr="002401C8" w:rsidRDefault="0035340F" w:rsidP="0035340F">
            <w:pPr>
              <w:jc w:val="both"/>
              <w:rPr>
                <w:b/>
              </w:rPr>
            </w:pPr>
            <w:r w:rsidRPr="002401C8">
              <w:rPr>
                <w:b/>
              </w:rPr>
              <w:t>Typ předmětu</w:t>
            </w:r>
          </w:p>
        </w:tc>
        <w:tc>
          <w:tcPr>
            <w:tcW w:w="3406" w:type="dxa"/>
            <w:gridSpan w:val="4"/>
          </w:tcPr>
          <w:p w14:paraId="425A7307" w14:textId="77777777" w:rsidR="0035340F" w:rsidRPr="002401C8" w:rsidRDefault="0035340F" w:rsidP="0035340F">
            <w:pPr>
              <w:jc w:val="both"/>
            </w:pPr>
            <w:r w:rsidRPr="002401C8">
              <w:t>povinný „P“</w:t>
            </w:r>
          </w:p>
        </w:tc>
        <w:tc>
          <w:tcPr>
            <w:tcW w:w="2695" w:type="dxa"/>
            <w:gridSpan w:val="2"/>
            <w:shd w:val="clear" w:color="auto" w:fill="F7CAAC"/>
          </w:tcPr>
          <w:p w14:paraId="22FBAFDB" w14:textId="77777777" w:rsidR="0035340F" w:rsidRPr="002401C8" w:rsidRDefault="0035340F" w:rsidP="0035340F">
            <w:pPr>
              <w:jc w:val="both"/>
            </w:pPr>
            <w:r w:rsidRPr="002401C8">
              <w:rPr>
                <w:b/>
              </w:rPr>
              <w:t>doporučený ročník / semestr</w:t>
            </w:r>
          </w:p>
        </w:tc>
        <w:tc>
          <w:tcPr>
            <w:tcW w:w="668" w:type="dxa"/>
          </w:tcPr>
          <w:p w14:paraId="2C963602" w14:textId="77777777" w:rsidR="0035340F" w:rsidRPr="002401C8" w:rsidRDefault="0035340F" w:rsidP="0035340F">
            <w:pPr>
              <w:jc w:val="both"/>
            </w:pPr>
            <w:r w:rsidRPr="002401C8">
              <w:t>L</w:t>
            </w:r>
          </w:p>
        </w:tc>
      </w:tr>
      <w:tr w:rsidR="0035340F" w14:paraId="1FFF8938" w14:textId="77777777" w:rsidTr="0035340F">
        <w:tc>
          <w:tcPr>
            <w:tcW w:w="3086" w:type="dxa"/>
            <w:shd w:val="clear" w:color="auto" w:fill="F7CAAC"/>
          </w:tcPr>
          <w:p w14:paraId="11288535" w14:textId="77777777" w:rsidR="0035340F" w:rsidRPr="002401C8" w:rsidRDefault="0035340F" w:rsidP="0035340F">
            <w:pPr>
              <w:jc w:val="both"/>
              <w:rPr>
                <w:b/>
              </w:rPr>
            </w:pPr>
            <w:r w:rsidRPr="002401C8">
              <w:rPr>
                <w:b/>
              </w:rPr>
              <w:t>Rozsah studijního předmětu</w:t>
            </w:r>
          </w:p>
        </w:tc>
        <w:tc>
          <w:tcPr>
            <w:tcW w:w="1701" w:type="dxa"/>
            <w:gridSpan w:val="2"/>
          </w:tcPr>
          <w:p w14:paraId="5A8B0CE2" w14:textId="77777777" w:rsidR="0035340F" w:rsidRPr="002401C8" w:rsidRDefault="0035340F" w:rsidP="0035340F">
            <w:pPr>
              <w:jc w:val="both"/>
            </w:pPr>
            <w:r w:rsidRPr="002401C8">
              <w:t>26s</w:t>
            </w:r>
          </w:p>
        </w:tc>
        <w:tc>
          <w:tcPr>
            <w:tcW w:w="889" w:type="dxa"/>
            <w:shd w:val="clear" w:color="auto" w:fill="F7CAAC"/>
          </w:tcPr>
          <w:p w14:paraId="237A10A5" w14:textId="77777777" w:rsidR="0035340F" w:rsidRPr="002401C8" w:rsidRDefault="0035340F" w:rsidP="0035340F">
            <w:pPr>
              <w:jc w:val="both"/>
              <w:rPr>
                <w:b/>
              </w:rPr>
            </w:pPr>
            <w:r w:rsidRPr="002401C8">
              <w:rPr>
                <w:b/>
              </w:rPr>
              <w:t xml:space="preserve">hod. </w:t>
            </w:r>
          </w:p>
        </w:tc>
        <w:tc>
          <w:tcPr>
            <w:tcW w:w="816" w:type="dxa"/>
          </w:tcPr>
          <w:p w14:paraId="1CDD5BEA" w14:textId="77777777" w:rsidR="0035340F" w:rsidRPr="002401C8" w:rsidRDefault="0035340F" w:rsidP="0035340F">
            <w:pPr>
              <w:jc w:val="both"/>
            </w:pPr>
            <w:r w:rsidRPr="002401C8">
              <w:t>26</w:t>
            </w:r>
          </w:p>
        </w:tc>
        <w:tc>
          <w:tcPr>
            <w:tcW w:w="2156" w:type="dxa"/>
            <w:shd w:val="clear" w:color="auto" w:fill="F7CAAC"/>
          </w:tcPr>
          <w:p w14:paraId="731BEEE8" w14:textId="77777777" w:rsidR="0035340F" w:rsidRPr="002401C8" w:rsidRDefault="0035340F" w:rsidP="0035340F">
            <w:pPr>
              <w:jc w:val="both"/>
              <w:rPr>
                <w:b/>
              </w:rPr>
            </w:pPr>
            <w:r w:rsidRPr="002401C8">
              <w:rPr>
                <w:b/>
              </w:rPr>
              <w:t>kreditů</w:t>
            </w:r>
          </w:p>
        </w:tc>
        <w:tc>
          <w:tcPr>
            <w:tcW w:w="1207" w:type="dxa"/>
            <w:gridSpan w:val="2"/>
          </w:tcPr>
          <w:p w14:paraId="11A91E63" w14:textId="77777777" w:rsidR="0035340F" w:rsidRPr="002401C8" w:rsidRDefault="0035340F" w:rsidP="0035340F">
            <w:pPr>
              <w:jc w:val="both"/>
            </w:pPr>
            <w:r w:rsidRPr="002401C8">
              <w:t>3</w:t>
            </w:r>
          </w:p>
        </w:tc>
      </w:tr>
      <w:tr w:rsidR="0035340F" w14:paraId="19E97690" w14:textId="77777777" w:rsidTr="0035340F">
        <w:tc>
          <w:tcPr>
            <w:tcW w:w="3086" w:type="dxa"/>
            <w:shd w:val="clear" w:color="auto" w:fill="F7CAAC"/>
          </w:tcPr>
          <w:p w14:paraId="293FE73C" w14:textId="77777777" w:rsidR="0035340F" w:rsidRPr="002401C8" w:rsidRDefault="0035340F" w:rsidP="0035340F">
            <w:pPr>
              <w:jc w:val="both"/>
              <w:rPr>
                <w:b/>
              </w:rPr>
            </w:pPr>
            <w:r w:rsidRPr="002401C8">
              <w:rPr>
                <w:b/>
              </w:rPr>
              <w:t>Prerekvizity, korekvizity, ekvivalence</w:t>
            </w:r>
          </w:p>
        </w:tc>
        <w:tc>
          <w:tcPr>
            <w:tcW w:w="6769" w:type="dxa"/>
            <w:gridSpan w:val="7"/>
          </w:tcPr>
          <w:p w14:paraId="1396C3FD" w14:textId="77777777" w:rsidR="0035340F" w:rsidRPr="002401C8" w:rsidRDefault="0035340F" w:rsidP="0035340F">
            <w:pPr>
              <w:jc w:val="both"/>
            </w:pPr>
          </w:p>
        </w:tc>
      </w:tr>
      <w:tr w:rsidR="0035340F" w14:paraId="3DD4FCF2" w14:textId="77777777" w:rsidTr="0035340F">
        <w:tc>
          <w:tcPr>
            <w:tcW w:w="3086" w:type="dxa"/>
            <w:shd w:val="clear" w:color="auto" w:fill="F7CAAC"/>
          </w:tcPr>
          <w:p w14:paraId="2C7627E3" w14:textId="77777777" w:rsidR="0035340F" w:rsidRPr="002401C8" w:rsidRDefault="0035340F" w:rsidP="0035340F">
            <w:pPr>
              <w:jc w:val="both"/>
              <w:rPr>
                <w:b/>
              </w:rPr>
            </w:pPr>
            <w:r w:rsidRPr="002401C8">
              <w:rPr>
                <w:b/>
              </w:rPr>
              <w:t>Způsob ověření studijních výsledků</w:t>
            </w:r>
          </w:p>
        </w:tc>
        <w:tc>
          <w:tcPr>
            <w:tcW w:w="3406" w:type="dxa"/>
            <w:gridSpan w:val="4"/>
          </w:tcPr>
          <w:p w14:paraId="4BE5046F" w14:textId="77777777" w:rsidR="0035340F" w:rsidRPr="002401C8" w:rsidRDefault="0035340F" w:rsidP="0035340F">
            <w:pPr>
              <w:jc w:val="both"/>
            </w:pPr>
            <w:r w:rsidRPr="002401C8">
              <w:t>zápočet</w:t>
            </w:r>
          </w:p>
        </w:tc>
        <w:tc>
          <w:tcPr>
            <w:tcW w:w="2156" w:type="dxa"/>
            <w:shd w:val="clear" w:color="auto" w:fill="F7CAAC"/>
          </w:tcPr>
          <w:p w14:paraId="2BE7EF6A" w14:textId="77777777" w:rsidR="0035340F" w:rsidRPr="002401C8" w:rsidRDefault="0035340F" w:rsidP="0035340F">
            <w:pPr>
              <w:jc w:val="both"/>
              <w:rPr>
                <w:b/>
              </w:rPr>
            </w:pPr>
            <w:r w:rsidRPr="002401C8">
              <w:rPr>
                <w:b/>
              </w:rPr>
              <w:t>Forma výuky</w:t>
            </w:r>
          </w:p>
        </w:tc>
        <w:tc>
          <w:tcPr>
            <w:tcW w:w="1207" w:type="dxa"/>
            <w:gridSpan w:val="2"/>
          </w:tcPr>
          <w:p w14:paraId="7BD88E38" w14:textId="77777777" w:rsidR="0035340F" w:rsidRPr="002401C8" w:rsidRDefault="0035340F" w:rsidP="0035340F">
            <w:pPr>
              <w:jc w:val="both"/>
            </w:pPr>
            <w:r w:rsidRPr="002401C8">
              <w:t>seminář</w:t>
            </w:r>
          </w:p>
        </w:tc>
      </w:tr>
      <w:tr w:rsidR="0035340F" w14:paraId="5AEA6B01" w14:textId="77777777" w:rsidTr="0035340F">
        <w:tc>
          <w:tcPr>
            <w:tcW w:w="3086" w:type="dxa"/>
            <w:shd w:val="clear" w:color="auto" w:fill="F7CAAC"/>
          </w:tcPr>
          <w:p w14:paraId="2EF89A78"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124ABD2C" w14:textId="77777777" w:rsidR="0035340F" w:rsidRPr="002401C8" w:rsidRDefault="0035340F" w:rsidP="0035340F">
            <w:pPr>
              <w:jc w:val="both"/>
            </w:pPr>
            <w:r w:rsidRPr="002401C8">
              <w:t>Způsob zakončení předmětu –</w:t>
            </w:r>
            <w:r>
              <w:t xml:space="preserve"> z</w:t>
            </w:r>
            <w:r w:rsidRPr="002401C8">
              <w:t>ápočet</w:t>
            </w:r>
          </w:p>
          <w:p w14:paraId="5847F0B6" w14:textId="77777777" w:rsidR="0035340F" w:rsidRPr="002401C8" w:rsidRDefault="0035340F" w:rsidP="0035340F">
            <w:pPr>
              <w:jc w:val="both"/>
            </w:pPr>
            <w:r w:rsidRPr="002401C8">
              <w:t>Požadavky k</w:t>
            </w:r>
            <w:r>
              <w:t xml:space="preserve"> z</w:t>
            </w:r>
            <w:r w:rsidRPr="002401C8">
              <w:t>ápočtu:</w:t>
            </w:r>
            <w:r>
              <w:t xml:space="preserve"> a</w:t>
            </w:r>
            <w:r w:rsidRPr="002401C8">
              <w:t>ktivní účast na seminářích (min. 80%)</w:t>
            </w:r>
            <w:r>
              <w:t>, z</w:t>
            </w:r>
            <w:r w:rsidRPr="002401C8">
              <w:t>ávěrečný test (min. 60%)</w:t>
            </w:r>
            <w:r>
              <w:t>.</w:t>
            </w:r>
          </w:p>
        </w:tc>
      </w:tr>
      <w:tr w:rsidR="0035340F" w14:paraId="26EB87C5" w14:textId="77777777" w:rsidTr="0035340F">
        <w:trPr>
          <w:trHeight w:val="70"/>
        </w:trPr>
        <w:tc>
          <w:tcPr>
            <w:tcW w:w="9855" w:type="dxa"/>
            <w:gridSpan w:val="8"/>
            <w:tcBorders>
              <w:top w:val="nil"/>
            </w:tcBorders>
          </w:tcPr>
          <w:p w14:paraId="6E17ECFD" w14:textId="77777777" w:rsidR="0035340F" w:rsidRPr="002401C8" w:rsidRDefault="0035340F" w:rsidP="0035340F">
            <w:pPr>
              <w:jc w:val="both"/>
            </w:pPr>
          </w:p>
        </w:tc>
      </w:tr>
      <w:tr w:rsidR="006C1AC3" w14:paraId="1D4713D4" w14:textId="77777777" w:rsidTr="0035340F">
        <w:trPr>
          <w:trHeight w:val="197"/>
        </w:trPr>
        <w:tc>
          <w:tcPr>
            <w:tcW w:w="3086" w:type="dxa"/>
            <w:tcBorders>
              <w:top w:val="nil"/>
            </w:tcBorders>
            <w:shd w:val="clear" w:color="auto" w:fill="F7CAAC"/>
          </w:tcPr>
          <w:p w14:paraId="34C44CBC" w14:textId="77777777" w:rsidR="006C1AC3" w:rsidRPr="002401C8" w:rsidRDefault="006C1AC3" w:rsidP="006C1AC3">
            <w:pPr>
              <w:jc w:val="both"/>
              <w:rPr>
                <w:b/>
              </w:rPr>
            </w:pPr>
            <w:r w:rsidRPr="002401C8">
              <w:rPr>
                <w:b/>
              </w:rPr>
              <w:t>Garant předmětu</w:t>
            </w:r>
          </w:p>
        </w:tc>
        <w:tc>
          <w:tcPr>
            <w:tcW w:w="6769" w:type="dxa"/>
            <w:gridSpan w:val="7"/>
            <w:tcBorders>
              <w:top w:val="nil"/>
            </w:tcBorders>
          </w:tcPr>
          <w:p w14:paraId="69C09CAA" w14:textId="451B9B32" w:rsidR="006C1AC3" w:rsidRPr="002401C8" w:rsidRDefault="006C1AC3" w:rsidP="006C1AC3">
            <w:pPr>
              <w:shd w:val="clear" w:color="auto" w:fill="FFFFFF"/>
              <w:spacing w:after="100" w:afterAutospacing="1"/>
              <w:outlineLvl w:val="3"/>
              <w:rPr>
                <w:bCs/>
                <w:color w:val="222222"/>
              </w:rPr>
            </w:pPr>
            <w:r w:rsidRPr="002401C8">
              <w:rPr>
                <w:bCs/>
              </w:rPr>
              <w:t xml:space="preserve">M.A. </w:t>
            </w:r>
            <w:del w:id="3367" w:author="Pavla Trefilová" w:date="2019-11-18T17:19:00Z">
              <w:r w:rsidR="002401C8" w:rsidRPr="002401C8">
                <w:rPr>
                  <w:bCs/>
                </w:rPr>
                <w:delText>Ying Xing</w:delText>
              </w:r>
            </w:del>
            <w:ins w:id="3368" w:author="Pavla Trefilová" w:date="2019-11-18T17:19:00Z">
              <w:r>
                <w:t>Xiaofang Chen</w:t>
              </w:r>
            </w:ins>
          </w:p>
        </w:tc>
      </w:tr>
      <w:tr w:rsidR="006C1AC3" w14:paraId="31D75856" w14:textId="77777777" w:rsidTr="0035340F">
        <w:trPr>
          <w:trHeight w:val="243"/>
        </w:trPr>
        <w:tc>
          <w:tcPr>
            <w:tcW w:w="3086" w:type="dxa"/>
            <w:tcBorders>
              <w:top w:val="nil"/>
            </w:tcBorders>
            <w:shd w:val="clear" w:color="auto" w:fill="F7CAAC"/>
          </w:tcPr>
          <w:p w14:paraId="4AD07F56" w14:textId="77777777" w:rsidR="006C1AC3" w:rsidRPr="002401C8" w:rsidRDefault="006C1AC3" w:rsidP="006C1AC3">
            <w:pPr>
              <w:jc w:val="both"/>
              <w:rPr>
                <w:b/>
              </w:rPr>
            </w:pPr>
            <w:r w:rsidRPr="002401C8">
              <w:rPr>
                <w:b/>
              </w:rPr>
              <w:t>Zapojení garanta do výuky předmětu</w:t>
            </w:r>
          </w:p>
        </w:tc>
        <w:tc>
          <w:tcPr>
            <w:tcW w:w="6769" w:type="dxa"/>
            <w:gridSpan w:val="7"/>
            <w:tcBorders>
              <w:top w:val="nil"/>
            </w:tcBorders>
          </w:tcPr>
          <w:p w14:paraId="3BB1DF7B" w14:textId="4F1DB8D6" w:rsidR="006C1AC3" w:rsidRPr="002401C8" w:rsidRDefault="006C1AC3" w:rsidP="006C1AC3">
            <w:pPr>
              <w:jc w:val="both"/>
            </w:pPr>
            <w:r>
              <w:t>Garant se podílí</w:t>
            </w:r>
            <w:r w:rsidRPr="008433D4">
              <w:t xml:space="preserve"> v</w:t>
            </w:r>
            <w:del w:id="3369" w:author="Pavla Trefilová" w:date="2019-11-18T17:19:00Z">
              <w:r w:rsidR="001D65F1" w:rsidRPr="001D65F1">
                <w:delText xml:space="preserve"> </w:delText>
              </w:r>
            </w:del>
            <w:ins w:id="3370" w:author="Pavla Trefilová" w:date="2019-11-18T17:19:00Z">
              <w:r w:rsidRPr="008433D4">
                <w:t> </w:t>
              </w:r>
            </w:ins>
            <w:r w:rsidRPr="008433D4">
              <w:t>rozsahu</w:t>
            </w:r>
            <w:r>
              <w:t xml:space="preserve"> 100 %, stanovuje koncepci seminářů</w:t>
            </w:r>
            <w:r w:rsidRPr="008433D4">
              <w:t xml:space="preserve"> a dohlíží na jejich jednotné vedení</w:t>
            </w:r>
            <w:ins w:id="3371" w:author="Pavla Trefilová" w:date="2019-11-18T17:19:00Z">
              <w:r w:rsidRPr="008433D4">
                <w:t>.</w:t>
              </w:r>
            </w:ins>
          </w:p>
        </w:tc>
      </w:tr>
      <w:tr w:rsidR="006C1AC3" w14:paraId="3DCDF7E4" w14:textId="77777777" w:rsidTr="0035340F">
        <w:tc>
          <w:tcPr>
            <w:tcW w:w="3086" w:type="dxa"/>
            <w:shd w:val="clear" w:color="auto" w:fill="F7CAAC"/>
          </w:tcPr>
          <w:p w14:paraId="2D64AF3D" w14:textId="77777777" w:rsidR="006C1AC3" w:rsidRPr="002401C8" w:rsidRDefault="006C1AC3" w:rsidP="006C1AC3">
            <w:pPr>
              <w:jc w:val="both"/>
              <w:rPr>
                <w:b/>
              </w:rPr>
            </w:pPr>
            <w:r w:rsidRPr="002401C8">
              <w:rPr>
                <w:b/>
              </w:rPr>
              <w:t>Vyučující</w:t>
            </w:r>
          </w:p>
        </w:tc>
        <w:tc>
          <w:tcPr>
            <w:tcW w:w="6769" w:type="dxa"/>
            <w:gridSpan w:val="7"/>
            <w:tcBorders>
              <w:bottom w:val="nil"/>
            </w:tcBorders>
          </w:tcPr>
          <w:p w14:paraId="0AA38264" w14:textId="4248C441" w:rsidR="006C1AC3" w:rsidRPr="002401C8" w:rsidRDefault="006C1AC3" w:rsidP="006C1AC3">
            <w:pPr>
              <w:jc w:val="both"/>
            </w:pPr>
            <w:r w:rsidRPr="002401C8">
              <w:rPr>
                <w:bCs/>
              </w:rPr>
              <w:t xml:space="preserve">M.A. </w:t>
            </w:r>
            <w:del w:id="3372" w:author="Pavla Trefilová" w:date="2019-11-18T17:19:00Z">
              <w:r w:rsidR="002401C8" w:rsidRPr="002401C8">
                <w:rPr>
                  <w:bCs/>
                </w:rPr>
                <w:delText>Ying Xing</w:delText>
              </w:r>
            </w:del>
            <w:ins w:id="3373" w:author="Pavla Trefilová" w:date="2019-11-18T17:19:00Z">
              <w:r>
                <w:t>Xiaofang Chen</w:t>
              </w:r>
            </w:ins>
            <w:r w:rsidRPr="008271D7">
              <w:t xml:space="preserve"> – </w:t>
            </w:r>
            <w:r>
              <w:t>semináře (100%)</w:t>
            </w:r>
          </w:p>
        </w:tc>
      </w:tr>
      <w:tr w:rsidR="0035340F" w14:paraId="5485F90F" w14:textId="77777777" w:rsidTr="0035340F">
        <w:trPr>
          <w:trHeight w:val="168"/>
        </w:trPr>
        <w:tc>
          <w:tcPr>
            <w:tcW w:w="9855" w:type="dxa"/>
            <w:gridSpan w:val="8"/>
            <w:tcBorders>
              <w:top w:val="nil"/>
            </w:tcBorders>
          </w:tcPr>
          <w:p w14:paraId="21ABBD32" w14:textId="77777777" w:rsidR="0035340F" w:rsidRPr="002401C8" w:rsidRDefault="0035340F" w:rsidP="0035340F">
            <w:pPr>
              <w:jc w:val="both"/>
            </w:pPr>
          </w:p>
        </w:tc>
      </w:tr>
      <w:tr w:rsidR="0035340F" w14:paraId="2FCDD321" w14:textId="77777777" w:rsidTr="0035340F">
        <w:tc>
          <w:tcPr>
            <w:tcW w:w="3086" w:type="dxa"/>
            <w:shd w:val="clear" w:color="auto" w:fill="F7CAAC"/>
          </w:tcPr>
          <w:p w14:paraId="32B0A2BF"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3D603B40" w14:textId="77777777" w:rsidR="0035340F" w:rsidRPr="002401C8" w:rsidRDefault="0035340F" w:rsidP="0035340F">
            <w:pPr>
              <w:jc w:val="both"/>
            </w:pPr>
          </w:p>
        </w:tc>
      </w:tr>
      <w:tr w:rsidR="0035340F" w14:paraId="522F1CCC" w14:textId="77777777" w:rsidTr="0035340F">
        <w:trPr>
          <w:trHeight w:val="1851"/>
        </w:trPr>
        <w:tc>
          <w:tcPr>
            <w:tcW w:w="9855" w:type="dxa"/>
            <w:gridSpan w:val="8"/>
            <w:tcBorders>
              <w:top w:val="nil"/>
              <w:bottom w:val="single" w:sz="12" w:space="0" w:color="auto"/>
            </w:tcBorders>
          </w:tcPr>
          <w:p w14:paraId="06295A68" w14:textId="77777777" w:rsidR="0035340F" w:rsidRPr="002401C8" w:rsidRDefault="0035340F" w:rsidP="0035340F">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7B7DEAD8" w14:textId="77777777" w:rsidR="0035340F" w:rsidRPr="002401C8" w:rsidRDefault="0035340F" w:rsidP="0035340F">
            <w:pPr>
              <w:jc w:val="both"/>
            </w:pPr>
            <w:r>
              <w:t>Obsah</w:t>
            </w:r>
          </w:p>
          <w:p w14:paraId="28A760F9"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383FF7B7"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090EF75C"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1E3429AA" w14:textId="77777777" w:rsidR="0035340F" w:rsidRPr="004E1CB1"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35340F" w14:paraId="5FD3A383" w14:textId="77777777" w:rsidTr="0035340F">
        <w:trPr>
          <w:trHeight w:val="265"/>
        </w:trPr>
        <w:tc>
          <w:tcPr>
            <w:tcW w:w="3653" w:type="dxa"/>
            <w:gridSpan w:val="2"/>
            <w:tcBorders>
              <w:top w:val="nil"/>
            </w:tcBorders>
            <w:shd w:val="clear" w:color="auto" w:fill="F7CAAC"/>
          </w:tcPr>
          <w:p w14:paraId="7470A73B"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20CC7C92" w14:textId="77777777" w:rsidR="0035340F" w:rsidRPr="002401C8" w:rsidRDefault="0035340F" w:rsidP="0035340F">
            <w:pPr>
              <w:jc w:val="both"/>
            </w:pPr>
          </w:p>
        </w:tc>
      </w:tr>
      <w:tr w:rsidR="0035340F" w14:paraId="6BDAF377" w14:textId="77777777" w:rsidTr="0035340F">
        <w:trPr>
          <w:trHeight w:val="951"/>
        </w:trPr>
        <w:tc>
          <w:tcPr>
            <w:tcW w:w="9855" w:type="dxa"/>
            <w:gridSpan w:val="8"/>
            <w:tcBorders>
              <w:top w:val="nil"/>
            </w:tcBorders>
          </w:tcPr>
          <w:p w14:paraId="5534B473" w14:textId="77777777" w:rsidR="0035340F" w:rsidRPr="002401C8" w:rsidRDefault="0035340F" w:rsidP="0035340F">
            <w:pPr>
              <w:jc w:val="both"/>
              <w:rPr>
                <w:b/>
              </w:rPr>
            </w:pPr>
            <w:r>
              <w:rPr>
                <w:b/>
              </w:rPr>
              <w:t>Povinná literatura</w:t>
            </w:r>
            <w:r w:rsidRPr="002401C8">
              <w:rPr>
                <w:b/>
              </w:rPr>
              <w:t xml:space="preserve">: </w:t>
            </w:r>
          </w:p>
          <w:p w14:paraId="61FB9424" w14:textId="77777777" w:rsidR="0035340F" w:rsidRDefault="0035340F" w:rsidP="0035340F">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0B6F064B" w14:textId="77777777" w:rsidR="0035340F" w:rsidRPr="002401C8" w:rsidRDefault="0035340F" w:rsidP="0035340F">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D511D39" w14:textId="77777777" w:rsidR="0035340F" w:rsidRPr="002401C8" w:rsidRDefault="0035340F" w:rsidP="0035340F">
            <w:pPr>
              <w:jc w:val="both"/>
            </w:pPr>
          </w:p>
        </w:tc>
      </w:tr>
      <w:tr w:rsidR="0035340F" w14:paraId="2548193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BAFB50" w14:textId="77777777" w:rsidR="0035340F" w:rsidRPr="002401C8" w:rsidRDefault="0035340F" w:rsidP="0035340F">
            <w:pPr>
              <w:jc w:val="center"/>
              <w:rPr>
                <w:b/>
              </w:rPr>
            </w:pPr>
            <w:r w:rsidRPr="002401C8">
              <w:rPr>
                <w:b/>
              </w:rPr>
              <w:t>Informace ke kombinované nebo distanční formě</w:t>
            </w:r>
          </w:p>
        </w:tc>
      </w:tr>
      <w:tr w:rsidR="0035340F" w14:paraId="10FA1E7E" w14:textId="77777777" w:rsidTr="0035340F">
        <w:tc>
          <w:tcPr>
            <w:tcW w:w="4787" w:type="dxa"/>
            <w:gridSpan w:val="3"/>
            <w:tcBorders>
              <w:top w:val="single" w:sz="2" w:space="0" w:color="auto"/>
            </w:tcBorders>
            <w:shd w:val="clear" w:color="auto" w:fill="F7CAAC"/>
          </w:tcPr>
          <w:p w14:paraId="59FCDF39"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550C7209"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97FA56D" w14:textId="77777777" w:rsidR="0035340F" w:rsidRPr="002401C8" w:rsidRDefault="0035340F" w:rsidP="0035340F">
            <w:pPr>
              <w:jc w:val="both"/>
              <w:rPr>
                <w:b/>
              </w:rPr>
            </w:pPr>
            <w:r w:rsidRPr="002401C8">
              <w:rPr>
                <w:b/>
              </w:rPr>
              <w:t xml:space="preserve">hodin </w:t>
            </w:r>
          </w:p>
        </w:tc>
      </w:tr>
      <w:tr w:rsidR="0035340F" w14:paraId="0493F3A8" w14:textId="77777777" w:rsidTr="0035340F">
        <w:tc>
          <w:tcPr>
            <w:tcW w:w="9855" w:type="dxa"/>
            <w:gridSpan w:val="8"/>
            <w:shd w:val="clear" w:color="auto" w:fill="F7CAAC"/>
          </w:tcPr>
          <w:p w14:paraId="66707DB8" w14:textId="77777777" w:rsidR="0035340F" w:rsidRPr="002401C8" w:rsidRDefault="0035340F" w:rsidP="0035340F">
            <w:pPr>
              <w:jc w:val="both"/>
              <w:rPr>
                <w:b/>
              </w:rPr>
            </w:pPr>
            <w:r w:rsidRPr="002401C8">
              <w:rPr>
                <w:b/>
              </w:rPr>
              <w:t>Informace o způsobu kontaktu s vyučujícím</w:t>
            </w:r>
          </w:p>
        </w:tc>
      </w:tr>
      <w:tr w:rsidR="0035340F" w14:paraId="393FFA8B" w14:textId="77777777" w:rsidTr="0035340F">
        <w:trPr>
          <w:trHeight w:val="761"/>
        </w:trPr>
        <w:tc>
          <w:tcPr>
            <w:tcW w:w="9855" w:type="dxa"/>
            <w:gridSpan w:val="8"/>
          </w:tcPr>
          <w:p w14:paraId="3AF73884" w14:textId="77777777" w:rsidR="0035340F" w:rsidRPr="002401C8"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7B711F" w14:textId="77777777" w:rsidR="0035340F" w:rsidRDefault="0035340F" w:rsidP="0035340F"/>
    <w:p w14:paraId="28AFAF2B" w14:textId="77777777" w:rsidR="0035340F" w:rsidRDefault="0035340F" w:rsidP="0035340F"/>
    <w:p w14:paraId="5EF0AD4C" w14:textId="77777777" w:rsidR="00522399" w:rsidRDefault="00522399">
      <w:pPr>
        <w:rPr>
          <w:ins w:id="3374" w:author="Pavla Trefilová" w:date="2019-11-18T17:19:00Z"/>
        </w:rPr>
      </w:pPr>
    </w:p>
    <w:p w14:paraId="5A590CF8"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54"/>
        <w:gridCol w:w="1527"/>
        <w:gridCol w:w="807"/>
        <w:gridCol w:w="742"/>
        <w:gridCol w:w="1930"/>
        <w:gridCol w:w="479"/>
        <w:gridCol w:w="1616"/>
      </w:tblGrid>
      <w:tr w:rsidR="00BC18AE" w14:paraId="0C4631F9" w14:textId="77777777" w:rsidTr="00DC3820">
        <w:tc>
          <w:tcPr>
            <w:tcW w:w="9855" w:type="dxa"/>
            <w:gridSpan w:val="7"/>
            <w:tcBorders>
              <w:bottom w:val="double" w:sz="4" w:space="0" w:color="auto"/>
            </w:tcBorders>
            <w:shd w:val="clear" w:color="auto" w:fill="BDD6EE"/>
          </w:tcPr>
          <w:p w14:paraId="25536B40" w14:textId="77777777" w:rsidR="00BC18AE" w:rsidRDefault="00BC18AE" w:rsidP="00DC3820">
            <w:pPr>
              <w:jc w:val="both"/>
              <w:rPr>
                <w:b/>
                <w:sz w:val="28"/>
              </w:rPr>
            </w:pPr>
            <w:r>
              <w:lastRenderedPageBreak/>
              <w:br w:type="page"/>
            </w:r>
            <w:r>
              <w:rPr>
                <w:b/>
                <w:sz w:val="28"/>
              </w:rPr>
              <w:t>B-III – Charakteristika studijního předmětu</w:t>
            </w:r>
          </w:p>
        </w:tc>
      </w:tr>
      <w:tr w:rsidR="00BC18AE" w14:paraId="6B3DD29C" w14:textId="77777777" w:rsidTr="00DC3820">
        <w:tc>
          <w:tcPr>
            <w:tcW w:w="3086" w:type="dxa"/>
            <w:tcBorders>
              <w:top w:val="double" w:sz="4" w:space="0" w:color="auto"/>
            </w:tcBorders>
            <w:shd w:val="clear" w:color="auto" w:fill="F7CAAC"/>
          </w:tcPr>
          <w:p w14:paraId="7BF7C803" w14:textId="77777777" w:rsidR="00BC18AE" w:rsidRPr="00BC18AE" w:rsidRDefault="00BC18AE" w:rsidP="00DC3820">
            <w:pPr>
              <w:jc w:val="both"/>
              <w:rPr>
                <w:b/>
              </w:rPr>
            </w:pPr>
            <w:r w:rsidRPr="00BC18AE">
              <w:rPr>
                <w:b/>
              </w:rPr>
              <w:t>Název studijního předmětu</w:t>
            </w:r>
          </w:p>
        </w:tc>
        <w:tc>
          <w:tcPr>
            <w:tcW w:w="6769" w:type="dxa"/>
            <w:gridSpan w:val="6"/>
            <w:tcBorders>
              <w:top w:val="double" w:sz="4" w:space="0" w:color="auto"/>
            </w:tcBorders>
          </w:tcPr>
          <w:p w14:paraId="6BC121E2" w14:textId="7C9DDBA2" w:rsidR="00BC18AE" w:rsidRPr="00855FD8" w:rsidRDefault="00530151">
            <w:pPr>
              <w:rPr>
                <w:color w:val="000000"/>
                <w:rPrChange w:id="3375" w:author="Pavla Trefilová" w:date="2019-11-18T17:19:00Z">
                  <w:rPr/>
                </w:rPrChange>
              </w:rPr>
              <w:pPrChange w:id="3376" w:author="Pavla Trefilová" w:date="2019-11-18T17:19:00Z">
                <w:pPr>
                  <w:jc w:val="both"/>
                </w:pPr>
              </w:pPrChange>
            </w:pPr>
            <w:del w:id="3377" w:author="Pavla Trefilová" w:date="2019-11-18T17:19:00Z">
              <w:r w:rsidRPr="00922037">
                <w:delText>Sport Activities</w:delText>
              </w:r>
            </w:del>
            <w:ins w:id="3378" w:author="Pavla Trefilová" w:date="2019-11-18T17:19:00Z">
              <w:r w:rsidR="00855FD8">
                <w:rPr>
                  <w:color w:val="000000"/>
                </w:rPr>
                <w:t>Basics of Accounting</w:t>
              </w:r>
            </w:ins>
          </w:p>
        </w:tc>
      </w:tr>
      <w:tr w:rsidR="00BC18AE" w14:paraId="2B481AA4" w14:textId="77777777" w:rsidTr="00DC3820">
        <w:trPr>
          <w:trHeight w:val="249"/>
        </w:trPr>
        <w:tc>
          <w:tcPr>
            <w:tcW w:w="3086" w:type="dxa"/>
            <w:shd w:val="clear" w:color="auto" w:fill="F7CAAC"/>
          </w:tcPr>
          <w:p w14:paraId="3DC5A016" w14:textId="77777777" w:rsidR="00BC18AE" w:rsidRPr="00BC18AE" w:rsidRDefault="00BC18AE" w:rsidP="00DC3820">
            <w:pPr>
              <w:jc w:val="both"/>
              <w:rPr>
                <w:b/>
              </w:rPr>
            </w:pPr>
            <w:r w:rsidRPr="00BC18AE">
              <w:rPr>
                <w:b/>
              </w:rPr>
              <w:t>Typ předmětu</w:t>
            </w:r>
          </w:p>
        </w:tc>
        <w:tc>
          <w:tcPr>
            <w:tcW w:w="3406" w:type="dxa"/>
            <w:gridSpan w:val="3"/>
          </w:tcPr>
          <w:p w14:paraId="619B37BE" w14:textId="4EFFD6E1" w:rsidR="00BC18AE" w:rsidRPr="00BC18AE" w:rsidRDefault="00922037" w:rsidP="00DC3820">
            <w:pPr>
              <w:jc w:val="both"/>
            </w:pPr>
            <w:del w:id="3379" w:author="Pavla Trefilová" w:date="2019-11-18T17:19:00Z">
              <w:r w:rsidRPr="00922037">
                <w:delText>povinný „P“</w:delText>
              </w:r>
            </w:del>
            <w:ins w:id="3380" w:author="Pavla Trefilová" w:date="2019-11-18T17:19:00Z">
              <w:r w:rsidR="00BC18AE" w:rsidRPr="00BC18AE">
                <w:t>povinně volitelný „PV“</w:t>
              </w:r>
            </w:ins>
          </w:p>
        </w:tc>
        <w:tc>
          <w:tcPr>
            <w:tcW w:w="2695" w:type="dxa"/>
            <w:gridSpan w:val="2"/>
            <w:shd w:val="clear" w:color="auto" w:fill="F7CAAC"/>
          </w:tcPr>
          <w:p w14:paraId="1AB6665E" w14:textId="77777777" w:rsidR="00BC18AE" w:rsidRPr="00BC18AE" w:rsidRDefault="00BC18AE" w:rsidP="00DC3820">
            <w:pPr>
              <w:jc w:val="both"/>
            </w:pPr>
            <w:r w:rsidRPr="00BC18AE">
              <w:rPr>
                <w:b/>
              </w:rPr>
              <w:t>doporučený ročník / semestr</w:t>
            </w:r>
          </w:p>
        </w:tc>
        <w:tc>
          <w:tcPr>
            <w:tcW w:w="668" w:type="dxa"/>
          </w:tcPr>
          <w:p w14:paraId="6281DEAA" w14:textId="47E3477C" w:rsidR="00BC18AE" w:rsidRPr="00BC18AE" w:rsidRDefault="00A35A94" w:rsidP="00DC3820">
            <w:pPr>
              <w:jc w:val="both"/>
            </w:pPr>
            <w:del w:id="3381" w:author="Pavla Trefilová" w:date="2019-11-18T17:19:00Z">
              <w:r>
                <w:delText>Z,</w:delText>
              </w:r>
              <w:r w:rsidR="00922037" w:rsidRPr="00922037">
                <w:delText xml:space="preserve"> </w:delText>
              </w:r>
            </w:del>
            <w:ins w:id="3382" w:author="Pavla Trefilová" w:date="2019-11-18T17:19:00Z">
              <w:r w:rsidR="006E4D1B">
                <w:t>3</w:t>
              </w:r>
              <w:r w:rsidR="00BC18AE" w:rsidRPr="00BC18AE">
                <w:t>/</w:t>
              </w:r>
            </w:ins>
            <w:r w:rsidR="00BC18AE" w:rsidRPr="00BC18AE">
              <w:t>L</w:t>
            </w:r>
          </w:p>
        </w:tc>
      </w:tr>
      <w:tr w:rsidR="00922037" w14:paraId="3F284438" w14:textId="77777777" w:rsidTr="00DC3820">
        <w:trPr>
          <w:del w:id="3383" w:author="Pavla Trefilová" w:date="2019-11-18T17:19:00Z"/>
        </w:trPr>
        <w:tc>
          <w:tcPr>
            <w:tcW w:w="3086" w:type="dxa"/>
            <w:shd w:val="clear" w:color="auto" w:fill="F7CAAC"/>
          </w:tcPr>
          <w:p w14:paraId="753A4067" w14:textId="77777777" w:rsidR="00922037" w:rsidRPr="00922037" w:rsidRDefault="00922037" w:rsidP="00DC3820">
            <w:pPr>
              <w:jc w:val="both"/>
              <w:rPr>
                <w:del w:id="3384" w:author="Pavla Trefilová" w:date="2019-11-18T17:19:00Z"/>
                <w:b/>
              </w:rPr>
            </w:pPr>
            <w:del w:id="3385" w:author="Pavla Trefilová" w:date="2019-11-18T17:19:00Z">
              <w:r w:rsidRPr="00922037">
                <w:rPr>
                  <w:b/>
                </w:rPr>
                <w:delText>Rozsah studijního předmětu</w:delText>
              </w:r>
            </w:del>
          </w:p>
        </w:tc>
        <w:tc>
          <w:tcPr>
            <w:tcW w:w="1701" w:type="dxa"/>
          </w:tcPr>
          <w:p w14:paraId="56C59FE2" w14:textId="77777777" w:rsidR="00922037" w:rsidRPr="00922037" w:rsidRDefault="00922037" w:rsidP="00DC3820">
            <w:pPr>
              <w:jc w:val="both"/>
              <w:rPr>
                <w:del w:id="3386" w:author="Pavla Trefilová" w:date="2019-11-18T17:19:00Z"/>
              </w:rPr>
            </w:pPr>
            <w:del w:id="3387" w:author="Pavla Trefilová" w:date="2019-11-18T17:19:00Z">
              <w:r w:rsidRPr="00922037">
                <w:delText>26c</w:delText>
              </w:r>
            </w:del>
          </w:p>
        </w:tc>
        <w:tc>
          <w:tcPr>
            <w:tcW w:w="889" w:type="dxa"/>
            <w:shd w:val="clear" w:color="auto" w:fill="F7CAAC"/>
          </w:tcPr>
          <w:p w14:paraId="769393AA" w14:textId="77777777" w:rsidR="00922037" w:rsidRPr="00922037" w:rsidRDefault="00922037" w:rsidP="00DC3820">
            <w:pPr>
              <w:jc w:val="both"/>
              <w:rPr>
                <w:del w:id="3388" w:author="Pavla Trefilová" w:date="2019-11-18T17:19:00Z"/>
                <w:b/>
              </w:rPr>
            </w:pPr>
            <w:del w:id="3389" w:author="Pavla Trefilová" w:date="2019-11-18T17:19:00Z">
              <w:r w:rsidRPr="00922037">
                <w:rPr>
                  <w:b/>
                </w:rPr>
                <w:delText xml:space="preserve">hod. </w:delText>
              </w:r>
            </w:del>
          </w:p>
        </w:tc>
        <w:tc>
          <w:tcPr>
            <w:tcW w:w="816" w:type="dxa"/>
          </w:tcPr>
          <w:p w14:paraId="1694D68C" w14:textId="77777777" w:rsidR="00922037" w:rsidRPr="00922037" w:rsidRDefault="00922037" w:rsidP="00DC3820">
            <w:pPr>
              <w:jc w:val="both"/>
              <w:rPr>
                <w:del w:id="3390" w:author="Pavla Trefilová" w:date="2019-11-18T17:19:00Z"/>
              </w:rPr>
            </w:pPr>
            <w:del w:id="3391" w:author="Pavla Trefilová" w:date="2019-11-18T17:19:00Z">
              <w:r w:rsidRPr="00922037">
                <w:delText>26</w:delText>
              </w:r>
            </w:del>
          </w:p>
        </w:tc>
        <w:tc>
          <w:tcPr>
            <w:tcW w:w="2156" w:type="dxa"/>
            <w:shd w:val="clear" w:color="auto" w:fill="F7CAAC"/>
          </w:tcPr>
          <w:p w14:paraId="66F78103" w14:textId="77777777" w:rsidR="00922037" w:rsidRPr="00922037" w:rsidRDefault="00922037" w:rsidP="00DC3820">
            <w:pPr>
              <w:jc w:val="both"/>
              <w:rPr>
                <w:del w:id="3392" w:author="Pavla Trefilová" w:date="2019-11-18T17:19:00Z"/>
                <w:b/>
              </w:rPr>
            </w:pPr>
            <w:del w:id="3393" w:author="Pavla Trefilová" w:date="2019-11-18T17:19:00Z">
              <w:r w:rsidRPr="00922037">
                <w:rPr>
                  <w:b/>
                </w:rPr>
                <w:delText>kreditů</w:delText>
              </w:r>
            </w:del>
          </w:p>
        </w:tc>
        <w:tc>
          <w:tcPr>
            <w:tcW w:w="1207" w:type="dxa"/>
            <w:gridSpan w:val="2"/>
          </w:tcPr>
          <w:p w14:paraId="401D4D38" w14:textId="77777777" w:rsidR="00922037" w:rsidRPr="00922037" w:rsidRDefault="00922037" w:rsidP="00DC3820">
            <w:pPr>
              <w:jc w:val="both"/>
              <w:rPr>
                <w:del w:id="3394" w:author="Pavla Trefilová" w:date="2019-11-18T17:19:00Z"/>
              </w:rPr>
            </w:pPr>
            <w:del w:id="3395" w:author="Pavla Trefilová" w:date="2019-11-18T17:19:00Z">
              <w:r w:rsidRPr="00922037">
                <w:delText>1</w:delText>
              </w:r>
            </w:del>
          </w:p>
        </w:tc>
      </w:tr>
      <w:tr w:rsidR="00922037" w14:paraId="6AAE8ACC" w14:textId="77777777" w:rsidTr="00DC3820">
        <w:trPr>
          <w:del w:id="3396" w:author="Pavla Trefilová" w:date="2019-11-18T17:19:00Z"/>
        </w:trPr>
        <w:tc>
          <w:tcPr>
            <w:tcW w:w="3086" w:type="dxa"/>
            <w:shd w:val="clear" w:color="auto" w:fill="F7CAAC"/>
          </w:tcPr>
          <w:p w14:paraId="06CE013F" w14:textId="77777777" w:rsidR="00922037" w:rsidRPr="00922037" w:rsidRDefault="00922037" w:rsidP="00DC3820">
            <w:pPr>
              <w:jc w:val="both"/>
              <w:rPr>
                <w:del w:id="3397" w:author="Pavla Trefilová" w:date="2019-11-18T17:19:00Z"/>
                <w:b/>
              </w:rPr>
            </w:pPr>
            <w:del w:id="3398" w:author="Pavla Trefilová" w:date="2019-11-18T17:19:00Z">
              <w:r w:rsidRPr="00922037">
                <w:rPr>
                  <w:b/>
                </w:rPr>
                <w:delText>Prerekvizity, korekvizity, ekvivalence</w:delText>
              </w:r>
            </w:del>
          </w:p>
        </w:tc>
        <w:tc>
          <w:tcPr>
            <w:tcW w:w="6769" w:type="dxa"/>
            <w:gridSpan w:val="6"/>
          </w:tcPr>
          <w:p w14:paraId="28128CC1" w14:textId="77777777" w:rsidR="00922037" w:rsidRPr="00922037" w:rsidRDefault="00922037" w:rsidP="00DC3820">
            <w:pPr>
              <w:jc w:val="both"/>
              <w:rPr>
                <w:del w:id="3399" w:author="Pavla Trefilová" w:date="2019-11-18T17:19:00Z"/>
              </w:rPr>
            </w:pPr>
          </w:p>
        </w:tc>
      </w:tr>
      <w:tr w:rsidR="00922037" w14:paraId="046051CF" w14:textId="77777777" w:rsidTr="00DC3820">
        <w:trPr>
          <w:del w:id="3400" w:author="Pavla Trefilová" w:date="2019-11-18T17:19:00Z"/>
        </w:trPr>
        <w:tc>
          <w:tcPr>
            <w:tcW w:w="3086" w:type="dxa"/>
            <w:shd w:val="clear" w:color="auto" w:fill="F7CAAC"/>
          </w:tcPr>
          <w:p w14:paraId="450FA746" w14:textId="77777777" w:rsidR="00922037" w:rsidRPr="00922037" w:rsidRDefault="00922037" w:rsidP="00DC3820">
            <w:pPr>
              <w:jc w:val="both"/>
              <w:rPr>
                <w:del w:id="3401" w:author="Pavla Trefilová" w:date="2019-11-18T17:19:00Z"/>
                <w:b/>
              </w:rPr>
            </w:pPr>
            <w:del w:id="3402" w:author="Pavla Trefilová" w:date="2019-11-18T17:19:00Z">
              <w:r w:rsidRPr="00922037">
                <w:rPr>
                  <w:b/>
                </w:rPr>
                <w:delText>Způsob ověření studijních výsledků</w:delText>
              </w:r>
            </w:del>
          </w:p>
        </w:tc>
        <w:tc>
          <w:tcPr>
            <w:tcW w:w="3406" w:type="dxa"/>
            <w:gridSpan w:val="3"/>
          </w:tcPr>
          <w:p w14:paraId="0491093E" w14:textId="77777777" w:rsidR="00922037" w:rsidRPr="00922037" w:rsidRDefault="00922037" w:rsidP="00DC3820">
            <w:pPr>
              <w:jc w:val="both"/>
              <w:rPr>
                <w:del w:id="3403" w:author="Pavla Trefilová" w:date="2019-11-18T17:19:00Z"/>
              </w:rPr>
            </w:pPr>
            <w:del w:id="3404" w:author="Pavla Trefilová" w:date="2019-11-18T17:19:00Z">
              <w:r w:rsidRPr="00922037">
                <w:delText>zápočet</w:delText>
              </w:r>
            </w:del>
          </w:p>
        </w:tc>
        <w:tc>
          <w:tcPr>
            <w:tcW w:w="2156" w:type="dxa"/>
            <w:shd w:val="clear" w:color="auto" w:fill="F7CAAC"/>
          </w:tcPr>
          <w:p w14:paraId="4B1C36B6" w14:textId="77777777" w:rsidR="00922037" w:rsidRPr="00922037" w:rsidRDefault="00922037" w:rsidP="00DC3820">
            <w:pPr>
              <w:jc w:val="both"/>
              <w:rPr>
                <w:del w:id="3405" w:author="Pavla Trefilová" w:date="2019-11-18T17:19:00Z"/>
                <w:b/>
              </w:rPr>
            </w:pPr>
            <w:del w:id="3406" w:author="Pavla Trefilová" w:date="2019-11-18T17:19:00Z">
              <w:r w:rsidRPr="00922037">
                <w:rPr>
                  <w:b/>
                </w:rPr>
                <w:delText>Forma výuky</w:delText>
              </w:r>
            </w:del>
          </w:p>
        </w:tc>
        <w:tc>
          <w:tcPr>
            <w:tcW w:w="1207" w:type="dxa"/>
            <w:gridSpan w:val="2"/>
          </w:tcPr>
          <w:p w14:paraId="146BBDE2" w14:textId="77777777" w:rsidR="00922037" w:rsidRPr="00922037" w:rsidRDefault="00922037" w:rsidP="00DC3820">
            <w:pPr>
              <w:jc w:val="both"/>
              <w:rPr>
                <w:del w:id="3407" w:author="Pavla Trefilová" w:date="2019-11-18T17:19:00Z"/>
              </w:rPr>
            </w:pPr>
            <w:del w:id="3408" w:author="Pavla Trefilová" w:date="2019-11-18T17:19:00Z">
              <w:r w:rsidRPr="00922037">
                <w:delText>cvičení</w:delText>
              </w:r>
            </w:del>
          </w:p>
        </w:tc>
      </w:tr>
      <w:tr w:rsidR="00922037" w14:paraId="6DBD59DC" w14:textId="77777777" w:rsidTr="00DC3820">
        <w:trPr>
          <w:del w:id="3409" w:author="Pavla Trefilová" w:date="2019-11-18T17:19:00Z"/>
        </w:trPr>
        <w:tc>
          <w:tcPr>
            <w:tcW w:w="3086" w:type="dxa"/>
            <w:shd w:val="clear" w:color="auto" w:fill="F7CAAC"/>
          </w:tcPr>
          <w:p w14:paraId="7E2F2958" w14:textId="77777777" w:rsidR="00922037" w:rsidRPr="00922037" w:rsidRDefault="00922037" w:rsidP="00DC3820">
            <w:pPr>
              <w:jc w:val="both"/>
              <w:rPr>
                <w:del w:id="3410" w:author="Pavla Trefilová" w:date="2019-11-18T17:19:00Z"/>
                <w:b/>
              </w:rPr>
            </w:pPr>
            <w:del w:id="3411" w:author="Pavla Trefilová" w:date="2019-11-18T17:19:00Z">
              <w:r w:rsidRPr="00922037">
                <w:rPr>
                  <w:b/>
                </w:rPr>
                <w:delText>Forma způsobu ověření studijních výsledků a další požadavky na studenta</w:delText>
              </w:r>
            </w:del>
          </w:p>
        </w:tc>
        <w:tc>
          <w:tcPr>
            <w:tcW w:w="6769" w:type="dxa"/>
            <w:gridSpan w:val="6"/>
            <w:tcBorders>
              <w:bottom w:val="nil"/>
            </w:tcBorders>
          </w:tcPr>
          <w:p w14:paraId="7252092E" w14:textId="77777777" w:rsidR="00922037" w:rsidRPr="00922037" w:rsidRDefault="00922037" w:rsidP="00DC3820">
            <w:pPr>
              <w:jc w:val="both"/>
              <w:rPr>
                <w:del w:id="3412" w:author="Pavla Trefilová" w:date="2019-11-18T17:19:00Z"/>
              </w:rPr>
            </w:pPr>
            <w:del w:id="3413" w:author="Pavla Trefilová" w:date="2019-11-18T17:19:00Z">
              <w:r w:rsidRPr="00922037">
                <w:delText>Způsob zakončení předmětu – zápočet</w:delText>
              </w:r>
            </w:del>
          </w:p>
          <w:p w14:paraId="50371F6C" w14:textId="77777777" w:rsidR="00922037" w:rsidRPr="00922037" w:rsidRDefault="00922037" w:rsidP="00CC01FD">
            <w:pPr>
              <w:rPr>
                <w:del w:id="3414" w:author="Pavla Trefilová" w:date="2019-11-18T17:19:00Z"/>
                <w:color w:val="000000"/>
              </w:rPr>
            </w:pPr>
            <w:del w:id="3415" w:author="Pavla Trefilová" w:date="2019-11-18T17:19:00Z">
              <w:r w:rsidRPr="00922037">
                <w:delText>Požadavky pro absolvování předmětu:</w:delText>
              </w:r>
              <w:r w:rsidR="00CC01FD">
                <w:delText xml:space="preserve"> </w:delText>
              </w:r>
              <w:r w:rsidRPr="00922037">
                <w:delText>10 aktivních účastí na cvičeních</w:delText>
              </w:r>
              <w:r w:rsidR="00CC01FD">
                <w:delText xml:space="preserve">; </w:delText>
              </w:r>
              <w:r w:rsidRPr="00922037">
                <w:delText>účast na rektorském dni sportu.</w:delText>
              </w:r>
            </w:del>
          </w:p>
        </w:tc>
      </w:tr>
      <w:tr w:rsidR="00922037" w14:paraId="24686AD3" w14:textId="77777777" w:rsidTr="00DC3820">
        <w:trPr>
          <w:trHeight w:val="76"/>
          <w:del w:id="3416" w:author="Pavla Trefilová" w:date="2019-11-18T17:19:00Z"/>
        </w:trPr>
        <w:tc>
          <w:tcPr>
            <w:tcW w:w="9855" w:type="dxa"/>
            <w:gridSpan w:val="7"/>
            <w:tcBorders>
              <w:top w:val="nil"/>
            </w:tcBorders>
          </w:tcPr>
          <w:p w14:paraId="142D2EC8" w14:textId="77777777" w:rsidR="00922037" w:rsidRPr="00CC01FD" w:rsidRDefault="00922037" w:rsidP="00DC3820">
            <w:pPr>
              <w:jc w:val="both"/>
              <w:rPr>
                <w:del w:id="3417" w:author="Pavla Trefilová" w:date="2019-11-18T17:19:00Z"/>
                <w:sz w:val="16"/>
              </w:rPr>
            </w:pPr>
          </w:p>
        </w:tc>
      </w:tr>
      <w:tr w:rsidR="00922037" w14:paraId="117C0DCA" w14:textId="77777777" w:rsidTr="00DC3820">
        <w:trPr>
          <w:trHeight w:val="197"/>
          <w:del w:id="3418" w:author="Pavla Trefilová" w:date="2019-11-18T17:19:00Z"/>
        </w:trPr>
        <w:tc>
          <w:tcPr>
            <w:tcW w:w="3086" w:type="dxa"/>
            <w:tcBorders>
              <w:top w:val="nil"/>
            </w:tcBorders>
            <w:shd w:val="clear" w:color="auto" w:fill="F7CAAC"/>
          </w:tcPr>
          <w:p w14:paraId="54D6F505" w14:textId="77777777" w:rsidR="00922037" w:rsidRPr="00922037" w:rsidRDefault="00922037" w:rsidP="00DC3820">
            <w:pPr>
              <w:jc w:val="both"/>
              <w:rPr>
                <w:del w:id="3419" w:author="Pavla Trefilová" w:date="2019-11-18T17:19:00Z"/>
                <w:b/>
              </w:rPr>
            </w:pPr>
            <w:del w:id="3420" w:author="Pavla Trefilová" w:date="2019-11-18T17:19:00Z">
              <w:r w:rsidRPr="00922037">
                <w:rPr>
                  <w:b/>
                </w:rPr>
                <w:delText>Garant předmětu</w:delText>
              </w:r>
            </w:del>
          </w:p>
        </w:tc>
        <w:tc>
          <w:tcPr>
            <w:tcW w:w="6769" w:type="dxa"/>
            <w:gridSpan w:val="6"/>
            <w:tcBorders>
              <w:top w:val="nil"/>
            </w:tcBorders>
          </w:tcPr>
          <w:p w14:paraId="5582AEE3" w14:textId="77777777" w:rsidR="00922037" w:rsidRPr="00922037" w:rsidRDefault="00922037" w:rsidP="00DC3820">
            <w:pPr>
              <w:jc w:val="both"/>
              <w:rPr>
                <w:del w:id="3421" w:author="Pavla Trefilová" w:date="2019-11-18T17:19:00Z"/>
              </w:rPr>
            </w:pPr>
            <w:del w:id="3422" w:author="Pavla Trefilová" w:date="2019-11-18T17:19:00Z">
              <w:r w:rsidRPr="00922037">
                <w:delText>Mgr. Zdeněk Melichárek, PhD.</w:delText>
              </w:r>
            </w:del>
          </w:p>
        </w:tc>
      </w:tr>
      <w:tr w:rsidR="00922037" w14:paraId="62D14F7B" w14:textId="77777777" w:rsidTr="00DC3820">
        <w:trPr>
          <w:trHeight w:val="243"/>
          <w:del w:id="3423" w:author="Pavla Trefilová" w:date="2019-11-18T17:19:00Z"/>
        </w:trPr>
        <w:tc>
          <w:tcPr>
            <w:tcW w:w="3086" w:type="dxa"/>
            <w:tcBorders>
              <w:top w:val="nil"/>
            </w:tcBorders>
            <w:shd w:val="clear" w:color="auto" w:fill="F7CAAC"/>
          </w:tcPr>
          <w:p w14:paraId="5F29B142" w14:textId="77777777" w:rsidR="00922037" w:rsidRPr="00922037" w:rsidRDefault="00922037" w:rsidP="00DC3820">
            <w:pPr>
              <w:jc w:val="both"/>
              <w:rPr>
                <w:del w:id="3424" w:author="Pavla Trefilová" w:date="2019-11-18T17:19:00Z"/>
                <w:b/>
              </w:rPr>
            </w:pPr>
            <w:del w:id="3425" w:author="Pavla Trefilová" w:date="2019-11-18T17:19:00Z">
              <w:r w:rsidRPr="00922037">
                <w:rPr>
                  <w:b/>
                </w:rPr>
                <w:delText>Zapojení garanta do výuky předmětu</w:delText>
              </w:r>
            </w:del>
          </w:p>
        </w:tc>
        <w:tc>
          <w:tcPr>
            <w:tcW w:w="6769" w:type="dxa"/>
            <w:gridSpan w:val="6"/>
            <w:tcBorders>
              <w:top w:val="nil"/>
            </w:tcBorders>
          </w:tcPr>
          <w:p w14:paraId="5D8217A0" w14:textId="77777777" w:rsidR="00922037" w:rsidRPr="00922037" w:rsidRDefault="00A35A94" w:rsidP="00A35A94">
            <w:pPr>
              <w:jc w:val="both"/>
              <w:rPr>
                <w:del w:id="3426" w:author="Pavla Trefilová" w:date="2019-11-18T17:19:00Z"/>
              </w:rPr>
            </w:pPr>
            <w:del w:id="3427" w:author="Pavla Trefilová" w:date="2019-11-18T17:19:00Z">
              <w:r w:rsidRPr="002401C8">
                <w:delText xml:space="preserve">Garant stanovuje koncepci </w:delText>
              </w:r>
              <w:r>
                <w:delText>cvičení</w:delText>
              </w:r>
              <w:r w:rsidRPr="002401C8">
                <w:delText xml:space="preserve"> a dohlíží na jejich jednotné vedení.</w:delText>
              </w:r>
            </w:del>
          </w:p>
        </w:tc>
      </w:tr>
      <w:tr w:rsidR="00922037" w14:paraId="360E257F" w14:textId="77777777" w:rsidTr="00DC3820">
        <w:trPr>
          <w:del w:id="3428" w:author="Pavla Trefilová" w:date="2019-11-18T17:19:00Z"/>
        </w:trPr>
        <w:tc>
          <w:tcPr>
            <w:tcW w:w="3086" w:type="dxa"/>
            <w:shd w:val="clear" w:color="auto" w:fill="F7CAAC"/>
          </w:tcPr>
          <w:p w14:paraId="12E31347" w14:textId="77777777" w:rsidR="00922037" w:rsidRPr="00922037" w:rsidRDefault="00922037" w:rsidP="00DC3820">
            <w:pPr>
              <w:jc w:val="both"/>
              <w:rPr>
                <w:del w:id="3429" w:author="Pavla Trefilová" w:date="2019-11-18T17:19:00Z"/>
                <w:b/>
              </w:rPr>
            </w:pPr>
            <w:del w:id="3430" w:author="Pavla Trefilová" w:date="2019-11-18T17:19:00Z">
              <w:r w:rsidRPr="00922037">
                <w:rPr>
                  <w:b/>
                </w:rPr>
                <w:delText>Vyučující</w:delText>
              </w:r>
            </w:del>
          </w:p>
        </w:tc>
        <w:tc>
          <w:tcPr>
            <w:tcW w:w="6769" w:type="dxa"/>
            <w:gridSpan w:val="6"/>
            <w:tcBorders>
              <w:bottom w:val="nil"/>
            </w:tcBorders>
          </w:tcPr>
          <w:p w14:paraId="2C674C5B" w14:textId="77777777" w:rsidR="00922037" w:rsidRPr="00922037" w:rsidRDefault="00922037" w:rsidP="00DC3820">
            <w:pPr>
              <w:jc w:val="both"/>
              <w:rPr>
                <w:del w:id="3431" w:author="Pavla Trefilová" w:date="2019-11-18T17:19:00Z"/>
              </w:rPr>
            </w:pPr>
            <w:del w:id="3432" w:author="Pavla Trefilová" w:date="2019-11-18T17:19:00Z">
              <w:r w:rsidRPr="00922037">
                <w:delText xml:space="preserve">Mgr. Zdeněk Melichárek, PhD.; Mgr. Lubomír Jenyš; Mgr. Marcela Kubalčíková; </w:delText>
              </w:r>
            </w:del>
          </w:p>
          <w:p w14:paraId="11E9166E" w14:textId="77777777" w:rsidR="00922037" w:rsidRPr="00922037" w:rsidRDefault="00922037" w:rsidP="00DC3820">
            <w:pPr>
              <w:jc w:val="both"/>
              <w:rPr>
                <w:del w:id="3433" w:author="Pavla Trefilová" w:date="2019-11-18T17:19:00Z"/>
              </w:rPr>
            </w:pPr>
            <w:del w:id="3434" w:author="Pavla Trefilová" w:date="2019-11-18T17:19:00Z">
              <w:r w:rsidRPr="00922037">
                <w:delText>Ing. Jiří Svoboda, Ph.D.</w:delText>
              </w:r>
            </w:del>
          </w:p>
        </w:tc>
      </w:tr>
      <w:tr w:rsidR="00922037" w14:paraId="2BEA1167" w14:textId="77777777" w:rsidTr="00DC3820">
        <w:trPr>
          <w:trHeight w:val="70"/>
          <w:del w:id="3435" w:author="Pavla Trefilová" w:date="2019-11-18T17:19:00Z"/>
        </w:trPr>
        <w:tc>
          <w:tcPr>
            <w:tcW w:w="9855" w:type="dxa"/>
            <w:gridSpan w:val="7"/>
            <w:tcBorders>
              <w:top w:val="nil"/>
            </w:tcBorders>
          </w:tcPr>
          <w:p w14:paraId="57C14111" w14:textId="77777777" w:rsidR="00922037" w:rsidRPr="00CC01FD" w:rsidRDefault="00922037" w:rsidP="00DC3820">
            <w:pPr>
              <w:jc w:val="both"/>
              <w:rPr>
                <w:del w:id="3436" w:author="Pavla Trefilová" w:date="2019-11-18T17:19:00Z"/>
                <w:sz w:val="16"/>
              </w:rPr>
            </w:pPr>
          </w:p>
        </w:tc>
      </w:tr>
      <w:tr w:rsidR="00922037" w14:paraId="29A2919C" w14:textId="77777777" w:rsidTr="00DC3820">
        <w:trPr>
          <w:del w:id="3437" w:author="Pavla Trefilová" w:date="2019-11-18T17:19:00Z"/>
        </w:trPr>
        <w:tc>
          <w:tcPr>
            <w:tcW w:w="3086" w:type="dxa"/>
            <w:shd w:val="clear" w:color="auto" w:fill="F7CAAC"/>
          </w:tcPr>
          <w:p w14:paraId="4DAA694B" w14:textId="77777777" w:rsidR="00922037" w:rsidRPr="00922037" w:rsidRDefault="00922037" w:rsidP="00DC3820">
            <w:pPr>
              <w:jc w:val="both"/>
              <w:rPr>
                <w:del w:id="3438" w:author="Pavla Trefilová" w:date="2019-11-18T17:19:00Z"/>
                <w:b/>
              </w:rPr>
            </w:pPr>
            <w:del w:id="3439" w:author="Pavla Trefilová" w:date="2019-11-18T17:19:00Z">
              <w:r w:rsidRPr="00922037">
                <w:rPr>
                  <w:b/>
                </w:rPr>
                <w:delText>Stručná anotace předmětu</w:delText>
              </w:r>
            </w:del>
          </w:p>
        </w:tc>
        <w:tc>
          <w:tcPr>
            <w:tcW w:w="6769" w:type="dxa"/>
            <w:gridSpan w:val="6"/>
            <w:tcBorders>
              <w:bottom w:val="nil"/>
            </w:tcBorders>
          </w:tcPr>
          <w:p w14:paraId="1D964A06" w14:textId="77777777" w:rsidR="00922037" w:rsidRPr="00922037" w:rsidRDefault="00922037" w:rsidP="00DC3820">
            <w:pPr>
              <w:jc w:val="both"/>
              <w:rPr>
                <w:del w:id="3440" w:author="Pavla Trefilová" w:date="2019-11-18T17:19:00Z"/>
              </w:rPr>
            </w:pPr>
          </w:p>
        </w:tc>
      </w:tr>
      <w:tr w:rsidR="00922037" w14:paraId="35E4C4F5" w14:textId="77777777" w:rsidTr="00DC3820">
        <w:trPr>
          <w:trHeight w:val="992"/>
          <w:del w:id="3441" w:author="Pavla Trefilová" w:date="2019-11-18T17:19:00Z"/>
        </w:trPr>
        <w:tc>
          <w:tcPr>
            <w:tcW w:w="9855" w:type="dxa"/>
            <w:gridSpan w:val="7"/>
            <w:tcBorders>
              <w:top w:val="nil"/>
              <w:bottom w:val="single" w:sz="12" w:space="0" w:color="auto"/>
            </w:tcBorders>
          </w:tcPr>
          <w:p w14:paraId="5CB8E7CF" w14:textId="77777777" w:rsidR="00922037" w:rsidRPr="00922037" w:rsidRDefault="006821E3" w:rsidP="00DC3820">
            <w:pPr>
              <w:autoSpaceDE w:val="0"/>
              <w:autoSpaceDN w:val="0"/>
              <w:adjustRightInd w:val="0"/>
              <w:ind w:left="814" w:hanging="814"/>
              <w:jc w:val="both"/>
              <w:rPr>
                <w:del w:id="3442" w:author="Pavla Trefilová" w:date="2019-11-18T17:19:00Z"/>
              </w:rPr>
            </w:pPr>
            <w:del w:id="3443" w:author="Pavla Trefilová" w:date="2019-11-18T17:19:00Z">
              <w:r w:rsidRPr="006821E3">
                <w:rPr>
                  <w:b/>
                  <w:color w:val="000000"/>
                  <w:shd w:val="clear" w:color="auto" w:fill="FFFFFF"/>
                </w:rPr>
                <w:delText>Aerobics</w:delText>
              </w:r>
              <w:r w:rsidR="00922037" w:rsidRPr="00922037">
                <w:delText xml:space="preserve"> - tato pohybová aktivita blízká především ženské části studentstva, která by v jednotlivých na sebe navazujících lekcích mohla rozvíjet svou fyzickou kondici, využívaje různých forem aerobiku (kalanetika, step aerobik atd.)</w:delText>
              </w:r>
            </w:del>
          </w:p>
          <w:p w14:paraId="3CA1DDBF" w14:textId="77777777" w:rsidR="00922037" w:rsidRPr="00922037" w:rsidRDefault="006821E3" w:rsidP="00DC3820">
            <w:pPr>
              <w:autoSpaceDE w:val="0"/>
              <w:autoSpaceDN w:val="0"/>
              <w:adjustRightInd w:val="0"/>
              <w:ind w:left="814" w:hanging="814"/>
              <w:jc w:val="both"/>
              <w:rPr>
                <w:del w:id="3444" w:author="Pavla Trefilová" w:date="2019-11-18T17:19:00Z"/>
              </w:rPr>
            </w:pPr>
            <w:del w:id="3445" w:author="Pavla Trefilová" w:date="2019-11-18T17:19:00Z">
              <w:r>
                <w:rPr>
                  <w:b/>
                </w:rPr>
                <w:delText>Aiki</w:delText>
              </w:r>
              <w:r w:rsidR="00922037" w:rsidRPr="00922037">
                <w:rPr>
                  <w:b/>
                </w:rPr>
                <w:delText>do</w:delText>
              </w:r>
              <w:r w:rsidR="00922037" w:rsidRPr="00922037">
                <w:delText xml:space="preserve"> - je seznámení se s relativně mladým Japonským sebeobranným bojovým uměním, sloužícímu k duchovnímu i fyzickému rozvoji. Je zvládnutí základních technik v rozsahu 6.kyu (nejnižší tech. stupeň) České Asociace Aikidó.</w:delText>
              </w:r>
            </w:del>
          </w:p>
          <w:p w14:paraId="28C4B14B" w14:textId="77777777" w:rsidR="00922037" w:rsidRPr="00922037" w:rsidRDefault="006821E3" w:rsidP="00DC3820">
            <w:pPr>
              <w:autoSpaceDE w:val="0"/>
              <w:autoSpaceDN w:val="0"/>
              <w:adjustRightInd w:val="0"/>
              <w:ind w:left="814" w:hanging="814"/>
              <w:jc w:val="both"/>
              <w:rPr>
                <w:del w:id="3446" w:author="Pavla Trefilová" w:date="2019-11-18T17:19:00Z"/>
              </w:rPr>
            </w:pPr>
            <w:del w:id="3447" w:author="Pavla Trefilová" w:date="2019-11-18T17:19:00Z">
              <w:r w:rsidRPr="006821E3">
                <w:rPr>
                  <w:b/>
                  <w:color w:val="000000"/>
                  <w:shd w:val="clear" w:color="auto" w:fill="FFFFFF"/>
                </w:rPr>
                <w:delText>American football</w:delText>
              </w:r>
              <w:r w:rsidRPr="00922037">
                <w:delText xml:space="preserve"> </w:delText>
              </w:r>
              <w:r w:rsidR="00922037" w:rsidRPr="00922037">
                <w:delText>-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delText>
              </w:r>
            </w:del>
          </w:p>
          <w:p w14:paraId="1CD259F9" w14:textId="77777777" w:rsidR="00922037" w:rsidRPr="00922037" w:rsidRDefault="00922037" w:rsidP="00DC3820">
            <w:pPr>
              <w:autoSpaceDE w:val="0"/>
              <w:autoSpaceDN w:val="0"/>
              <w:adjustRightInd w:val="0"/>
              <w:ind w:left="814" w:hanging="814"/>
              <w:jc w:val="both"/>
              <w:rPr>
                <w:del w:id="3448" w:author="Pavla Trefilová" w:date="2019-11-18T17:19:00Z"/>
              </w:rPr>
            </w:pPr>
            <w:del w:id="3449" w:author="Pavla Trefilová" w:date="2019-11-18T17:19:00Z">
              <w:r w:rsidRPr="00922037">
                <w:rPr>
                  <w:b/>
                </w:rPr>
                <w:delText>Basketbal</w:delText>
              </w:r>
              <w:r w:rsidR="006821E3">
                <w:rPr>
                  <w:b/>
                </w:rPr>
                <w:delText>l</w:delText>
              </w:r>
              <w:r w:rsidRPr="00922037">
                <w:delText xml:space="preserve"> - zvládnutí základů driblingu, přihrávky, střelby na koš, obranné a útočné kombinace, základy pravidel a technicko- taktických prvků ve hře.</w:delText>
              </w:r>
            </w:del>
          </w:p>
          <w:p w14:paraId="4CD2631F" w14:textId="77777777" w:rsidR="00922037" w:rsidRPr="00922037" w:rsidRDefault="00922037" w:rsidP="00DC3820">
            <w:pPr>
              <w:autoSpaceDE w:val="0"/>
              <w:autoSpaceDN w:val="0"/>
              <w:adjustRightInd w:val="0"/>
              <w:ind w:left="814" w:hanging="814"/>
              <w:jc w:val="both"/>
              <w:rPr>
                <w:del w:id="3450" w:author="Pavla Trefilová" w:date="2019-11-18T17:19:00Z"/>
              </w:rPr>
            </w:pPr>
            <w:del w:id="3451" w:author="Pavla Trefilová" w:date="2019-11-18T17:19:00Z">
              <w:r w:rsidRPr="00922037">
                <w:rPr>
                  <w:b/>
                </w:rPr>
                <w:delText>Badminton</w:delText>
              </w:r>
              <w:r w:rsidRPr="00922037">
                <w:delText xml:space="preserve"> - Hra pro každého. Výuka bude zaměřená na zvládnutí základních úderů procvičování postřehu, reakce a rychlosti. Při hře si vyzkoušíte na vlastní kůži energeticky nejnáročnější pohybovou činnost mezi sporty vůbec.</w:delText>
              </w:r>
            </w:del>
          </w:p>
          <w:p w14:paraId="3E3188E8" w14:textId="77777777" w:rsidR="00922037" w:rsidRPr="00922037" w:rsidRDefault="006821E3" w:rsidP="00DC3820">
            <w:pPr>
              <w:autoSpaceDE w:val="0"/>
              <w:autoSpaceDN w:val="0"/>
              <w:adjustRightInd w:val="0"/>
              <w:ind w:left="814" w:hanging="814"/>
              <w:jc w:val="both"/>
              <w:rPr>
                <w:del w:id="3452" w:author="Pavla Trefilová" w:date="2019-11-18T17:19:00Z"/>
              </w:rPr>
            </w:pPr>
            <w:del w:id="3453" w:author="Pavla Trefilová" w:date="2019-11-18T17:19:00Z">
              <w:r>
                <w:rPr>
                  <w:b/>
                </w:rPr>
                <w:delText>Cycling</w:delText>
              </w:r>
              <w:r w:rsidR="00922037" w:rsidRPr="00922037">
                <w:rPr>
                  <w:b/>
                </w:rPr>
                <w:delText xml:space="preserve"> - </w:delText>
              </w:r>
              <w:r w:rsidR="00922037" w:rsidRPr="00922037">
                <w:delTex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delText>
              </w:r>
            </w:del>
          </w:p>
          <w:p w14:paraId="0D5E14A9" w14:textId="77777777" w:rsidR="00922037" w:rsidRPr="00922037" w:rsidRDefault="00922037" w:rsidP="00DC3820">
            <w:pPr>
              <w:autoSpaceDE w:val="0"/>
              <w:autoSpaceDN w:val="0"/>
              <w:adjustRightInd w:val="0"/>
              <w:ind w:left="814" w:hanging="814"/>
              <w:jc w:val="both"/>
              <w:rPr>
                <w:del w:id="3454" w:author="Pavla Trefilová" w:date="2019-11-18T17:19:00Z"/>
              </w:rPr>
            </w:pPr>
            <w:del w:id="3455" w:author="Pavla Trefilová" w:date="2019-11-18T17:19:00Z">
              <w:r w:rsidRPr="00922037">
                <w:rPr>
                  <w:b/>
                </w:rPr>
                <w:delText>Flo</w:delText>
              </w:r>
              <w:r w:rsidR="006821E3">
                <w:rPr>
                  <w:b/>
                </w:rPr>
                <w:delText>o</w:delText>
              </w:r>
              <w:r w:rsidRPr="00922037">
                <w:rPr>
                  <w:b/>
                </w:rPr>
                <w:delText>rba</w:delText>
              </w:r>
              <w:r w:rsidR="006821E3">
                <w:rPr>
                  <w:b/>
                </w:rPr>
                <w:delText>l</w:delText>
              </w:r>
              <w:r w:rsidRPr="00922037">
                <w:rPr>
                  <w:b/>
                </w:rPr>
                <w:delText>l</w:delText>
              </w:r>
              <w:r w:rsidRPr="00922037">
                <w:delTex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delText>
              </w:r>
            </w:del>
          </w:p>
          <w:p w14:paraId="6D4B4BD8" w14:textId="77777777" w:rsidR="00922037" w:rsidRPr="00922037" w:rsidRDefault="00922037" w:rsidP="00DC3820">
            <w:pPr>
              <w:autoSpaceDE w:val="0"/>
              <w:autoSpaceDN w:val="0"/>
              <w:adjustRightInd w:val="0"/>
              <w:ind w:left="814" w:hanging="814"/>
              <w:jc w:val="both"/>
              <w:rPr>
                <w:del w:id="3456" w:author="Pavla Trefilová" w:date="2019-11-18T17:19:00Z"/>
              </w:rPr>
            </w:pPr>
            <w:del w:id="3457" w:author="Pavla Trefilová" w:date="2019-11-18T17:19:00Z">
              <w:r w:rsidRPr="00922037">
                <w:rPr>
                  <w:b/>
                </w:rPr>
                <w:delText>Golf</w:delText>
              </w:r>
              <w:r w:rsidRPr="00922037">
                <w:delText xml:space="preserve"> - Cílem předmětu je dosáhnout toho, aby každý student zvládl všechny základní golfové údery a byl schopen samostatné hry. Student se seznámí se základy pravidel hry golfu a osvojí si základní technicko - taktické úkoly v samotné hře.</w:delText>
              </w:r>
            </w:del>
          </w:p>
          <w:p w14:paraId="7CA97D00" w14:textId="77777777" w:rsidR="00922037" w:rsidRPr="00922037" w:rsidRDefault="006821E3" w:rsidP="00DC3820">
            <w:pPr>
              <w:autoSpaceDE w:val="0"/>
              <w:autoSpaceDN w:val="0"/>
              <w:adjustRightInd w:val="0"/>
              <w:ind w:left="814" w:hanging="814"/>
              <w:jc w:val="both"/>
              <w:rPr>
                <w:del w:id="3458" w:author="Pavla Trefilová" w:date="2019-11-18T17:19:00Z"/>
              </w:rPr>
            </w:pPr>
            <w:del w:id="3459" w:author="Pavla Trefilová" w:date="2019-11-18T17:19:00Z">
              <w:r w:rsidRPr="006821E3">
                <w:rPr>
                  <w:b/>
                </w:rPr>
                <w:delText xml:space="preserve">(Mountain) Climbing </w:delText>
              </w:r>
              <w:r w:rsidR="00922037" w:rsidRPr="00922037">
                <w:delText>- teoretické a praktické základy pro sportovní lezení. Praxe provozovaná na umělé sportovní stěně, případně přírodních skalních útvarech v okolí Zlína.</w:delText>
              </w:r>
            </w:del>
          </w:p>
          <w:p w14:paraId="0D2D599F" w14:textId="77777777" w:rsidR="00922037" w:rsidRDefault="00922037" w:rsidP="00DC3820">
            <w:pPr>
              <w:autoSpaceDE w:val="0"/>
              <w:autoSpaceDN w:val="0"/>
              <w:adjustRightInd w:val="0"/>
              <w:ind w:left="814" w:hanging="814"/>
              <w:jc w:val="both"/>
              <w:rPr>
                <w:del w:id="3460" w:author="Pavla Trefilová" w:date="2019-11-18T17:19:00Z"/>
              </w:rPr>
            </w:pPr>
            <w:del w:id="3461" w:author="Pavla Trefilová" w:date="2019-11-18T17:19:00Z">
              <w:r w:rsidRPr="00922037">
                <w:rPr>
                  <w:b/>
                </w:rPr>
                <w:delText>Indoor Cycling, spinning</w:delText>
              </w:r>
              <w:r w:rsidRPr="00922037">
                <w:delText xml:space="preserve"> - moderní forma kondičního programu provozovaného na speciálních spinningových cyklotrenažerech pod vedením odborných instruktorů pestrou formou s individuálním programem pro zlepšení fyzické kondice.</w:delText>
              </w:r>
            </w:del>
          </w:p>
          <w:p w14:paraId="1FD3DC8A" w14:textId="77777777" w:rsidR="006821E3" w:rsidRDefault="006821E3" w:rsidP="006821E3">
            <w:pPr>
              <w:autoSpaceDE w:val="0"/>
              <w:autoSpaceDN w:val="0"/>
              <w:adjustRightInd w:val="0"/>
              <w:ind w:left="814" w:hanging="814"/>
              <w:jc w:val="both"/>
              <w:rPr>
                <w:del w:id="3462" w:author="Pavla Trefilová" w:date="2019-11-18T17:19:00Z"/>
                <w:color w:val="000000"/>
                <w:shd w:val="clear" w:color="auto" w:fill="FFFFFF"/>
              </w:rPr>
            </w:pPr>
            <w:del w:id="3463" w:author="Pavla Trefilová" w:date="2019-11-18T17:19:00Z">
              <w:r w:rsidRPr="006821E3">
                <w:rPr>
                  <w:b/>
                  <w:color w:val="000000"/>
                  <w:shd w:val="clear" w:color="auto" w:fill="FFFFFF"/>
                </w:rPr>
                <w:delText>Roller Skating</w:delText>
              </w:r>
              <w:r w:rsidRPr="00B934FF">
                <w:delText xml:space="preserve"> - </w:delText>
              </w:r>
              <w:r w:rsidRPr="00B934FF">
                <w:rPr>
                  <w:color w:val="000000"/>
                  <w:shd w:val="clear" w:color="auto" w:fill="FFFFFF"/>
                </w:rPr>
                <w:delText>zlepšení úrovně pohybových dovedností a fyzické úrovně - ovlivnění kladného přístupu ke sportovním aktivitám chápaným jako obranu proti konfliktům, civilizačním chorobám a stresu - podpora zdravého životního stylu studentů.</w:delText>
              </w:r>
              <w:r>
                <w:rPr>
                  <w:color w:val="000000"/>
                  <w:shd w:val="clear" w:color="auto" w:fill="FFFFFF"/>
                </w:rPr>
                <w:delText xml:space="preserve"> Cílem je </w:delText>
              </w:r>
              <w:r w:rsidRPr="00B934FF">
                <w:rPr>
                  <w:color w:val="000000"/>
                  <w:shd w:val="clear" w:color="auto" w:fill="FFFFFF"/>
                </w:rPr>
                <w:delText>vylepšit techniku, zlepšit bruslařské dovednosti,</w:delText>
              </w:r>
              <w:r>
                <w:rPr>
                  <w:color w:val="000000"/>
                  <w:shd w:val="clear" w:color="auto" w:fill="FFFFFF"/>
                </w:rPr>
                <w:delText xml:space="preserve"> </w:delText>
              </w:r>
              <w:r w:rsidRPr="00B934FF">
                <w:rPr>
                  <w:color w:val="000000"/>
                  <w:shd w:val="clear" w:color="auto" w:fill="FFFFFF"/>
                </w:rPr>
                <w:delText>naučit se bez problémů brzdit, zatáčet, překonávat nerovnosti</w:delText>
              </w:r>
              <w:r>
                <w:rPr>
                  <w:color w:val="000000"/>
                  <w:shd w:val="clear" w:color="auto" w:fill="FFFFFF"/>
                </w:rPr>
                <w:delText>.</w:delText>
              </w:r>
            </w:del>
          </w:p>
          <w:p w14:paraId="1DC06151" w14:textId="77777777" w:rsidR="006821E3" w:rsidRDefault="006821E3" w:rsidP="006821E3">
            <w:pPr>
              <w:autoSpaceDE w:val="0"/>
              <w:autoSpaceDN w:val="0"/>
              <w:adjustRightInd w:val="0"/>
              <w:ind w:left="814" w:hanging="814"/>
              <w:jc w:val="both"/>
              <w:rPr>
                <w:del w:id="3464" w:author="Pavla Trefilová" w:date="2019-11-18T17:19:00Z"/>
                <w:color w:val="000000"/>
              </w:rPr>
            </w:pPr>
            <w:del w:id="3465" w:author="Pavla Trefilová" w:date="2019-11-18T17:19:00Z">
              <w:r>
                <w:rPr>
                  <w:b/>
                </w:rPr>
                <w:delText>K2 Hiking -</w:delText>
              </w:r>
              <w:r>
                <w:rPr>
                  <w:color w:val="000000"/>
                </w:rPr>
                <w:delText xml:space="preserve"> </w:delText>
              </w:r>
              <w:r w:rsidRPr="00F44336">
                <w:rPr>
                  <w:color w:val="000000"/>
                </w:rPr>
                <w:delText>indoor walking,</w:delText>
              </w:r>
              <w:r>
                <w:rPr>
                  <w:color w:val="000000"/>
                </w:rPr>
                <w:delText xml:space="preserve"> c</w:delText>
              </w:r>
              <w:r w:rsidRPr="00F44336">
                <w:rPr>
                  <w:color w:val="000000"/>
                </w:rPr>
                <w:delText>ílem programu je seznámit studenty s tělesnou aktivitou a zdravím ve vzájemných souvislostech.</w:delText>
              </w:r>
            </w:del>
          </w:p>
          <w:p w14:paraId="78622954" w14:textId="77777777" w:rsidR="00922037" w:rsidRPr="00922037" w:rsidRDefault="00922037" w:rsidP="00DC3820">
            <w:pPr>
              <w:autoSpaceDE w:val="0"/>
              <w:autoSpaceDN w:val="0"/>
              <w:adjustRightInd w:val="0"/>
              <w:ind w:left="814" w:hanging="814"/>
              <w:jc w:val="both"/>
              <w:rPr>
                <w:del w:id="3466" w:author="Pavla Trefilová" w:date="2019-11-18T17:19:00Z"/>
              </w:rPr>
            </w:pPr>
            <w:del w:id="3467" w:author="Pavla Trefilová" w:date="2019-11-18T17:19:00Z">
              <w:r w:rsidRPr="00922037">
                <w:rPr>
                  <w:b/>
                </w:rPr>
                <w:delText>Kendo</w:delText>
              </w:r>
              <w:r w:rsidRPr="00922037">
                <w:delTex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delText>
              </w:r>
            </w:del>
          </w:p>
          <w:p w14:paraId="68D8719A" w14:textId="77777777" w:rsidR="00922037" w:rsidRPr="00922037" w:rsidRDefault="006821E3" w:rsidP="00DC3820">
            <w:pPr>
              <w:autoSpaceDE w:val="0"/>
              <w:autoSpaceDN w:val="0"/>
              <w:adjustRightInd w:val="0"/>
              <w:ind w:left="814" w:hanging="814"/>
              <w:jc w:val="both"/>
              <w:rPr>
                <w:del w:id="3468" w:author="Pavla Trefilová" w:date="2019-11-18T17:19:00Z"/>
              </w:rPr>
            </w:pPr>
            <w:del w:id="3469" w:author="Pavla Trefilová" w:date="2019-11-18T17:19:00Z">
              <w:r w:rsidRPr="006821E3">
                <w:rPr>
                  <w:b/>
                </w:rPr>
                <w:lastRenderedPageBreak/>
                <w:delText xml:space="preserve">Summer Course </w:delText>
              </w:r>
              <w:r w:rsidR="00922037" w:rsidRPr="00922037">
                <w:delText>- zlepšení úrovně pohybových dovedností a fyzické úrovně - ovlivnění kladného přístupu ke sportovním aktivitám chápaným jako obranu proti konfliktům, civilizačním chorobám a stresu - podpora zdravého životního stylu studentů.</w:delText>
              </w:r>
            </w:del>
          </w:p>
          <w:p w14:paraId="528B04F9" w14:textId="77777777" w:rsidR="00922037" w:rsidRPr="00922037" w:rsidRDefault="006821E3" w:rsidP="00DC3820">
            <w:pPr>
              <w:autoSpaceDE w:val="0"/>
              <w:autoSpaceDN w:val="0"/>
              <w:adjustRightInd w:val="0"/>
              <w:ind w:left="814" w:hanging="814"/>
              <w:jc w:val="both"/>
              <w:rPr>
                <w:del w:id="3470" w:author="Pavla Trefilová" w:date="2019-11-18T17:19:00Z"/>
              </w:rPr>
            </w:pPr>
            <w:del w:id="3471" w:author="Pavla Trefilová" w:date="2019-11-18T17:19:00Z">
              <w:r w:rsidRPr="006821E3">
                <w:rPr>
                  <w:b/>
                </w:rPr>
                <w:delText xml:space="preserve">Skiing and Snowboarding Inland </w:delText>
              </w:r>
              <w:r w:rsidR="00922037" w:rsidRPr="00922037">
                <w:delText>- základní postoj, přenášení váhy, jízda v dlouhém a středním oblouku, regulace rychlosti, jízda na vleku, účast na lyžařském kurzu vypsaném ÚTV.</w:delText>
              </w:r>
            </w:del>
          </w:p>
          <w:p w14:paraId="3A4AB11B" w14:textId="77777777" w:rsidR="00922037" w:rsidRPr="00922037" w:rsidRDefault="006821E3" w:rsidP="00DC3820">
            <w:pPr>
              <w:autoSpaceDE w:val="0"/>
              <w:autoSpaceDN w:val="0"/>
              <w:adjustRightInd w:val="0"/>
              <w:ind w:left="814" w:hanging="814"/>
              <w:jc w:val="both"/>
              <w:rPr>
                <w:del w:id="3472" w:author="Pavla Trefilová" w:date="2019-11-18T17:19:00Z"/>
              </w:rPr>
            </w:pPr>
            <w:del w:id="3473" w:author="Pavla Trefilová" w:date="2019-11-18T17:19:00Z">
              <w:r w:rsidRPr="006821E3">
                <w:rPr>
                  <w:b/>
                </w:rPr>
                <w:delText xml:space="preserve">Skiing and Snowboarding Abroad </w:delText>
              </w:r>
              <w:r w:rsidR="00922037" w:rsidRPr="00922037">
                <w:delText>- Cílem kurzu je zvládnutí techniky sjezdového lyžování, zaměřené na carving. Student najede velké množství km na dlouhých upravených svazích různých sklonů. Důraz je kladen na prožitek, volnost a kreativitu, která je pro lyžování důležitá.</w:delText>
              </w:r>
            </w:del>
          </w:p>
          <w:p w14:paraId="5E791AD2" w14:textId="77777777" w:rsidR="00922037" w:rsidRPr="00922037" w:rsidRDefault="006821E3" w:rsidP="00DC3820">
            <w:pPr>
              <w:autoSpaceDE w:val="0"/>
              <w:autoSpaceDN w:val="0"/>
              <w:adjustRightInd w:val="0"/>
              <w:ind w:left="814" w:hanging="814"/>
              <w:jc w:val="both"/>
              <w:rPr>
                <w:del w:id="3474" w:author="Pavla Trefilová" w:date="2019-11-18T17:19:00Z"/>
              </w:rPr>
            </w:pPr>
            <w:del w:id="3475" w:author="Pavla Trefilová" w:date="2019-11-18T17:19:00Z">
              <w:r>
                <w:rPr>
                  <w:b/>
                </w:rPr>
                <w:delText>Swimming</w:delText>
              </w:r>
              <w:r w:rsidR="00922037" w:rsidRPr="00922037">
                <w:delText xml:space="preserve"> - kontrola zdatnosti formou vstupního plaveckého testu na 100 m, počet neplavců dostat na hodnotu 0, zvládnout tři základní plavecké styly - prsa, kraul, znak. Metodika dýchání do vody, splývání, plavání pod vodou, záchrana tonoucího.</w:delText>
              </w:r>
            </w:del>
          </w:p>
          <w:p w14:paraId="6706C51A" w14:textId="77777777" w:rsidR="00922037" w:rsidRPr="00922037" w:rsidRDefault="006821E3" w:rsidP="00DC3820">
            <w:pPr>
              <w:autoSpaceDE w:val="0"/>
              <w:autoSpaceDN w:val="0"/>
              <w:adjustRightInd w:val="0"/>
              <w:ind w:left="814" w:hanging="814"/>
              <w:jc w:val="both"/>
              <w:rPr>
                <w:del w:id="3476" w:author="Pavla Trefilová" w:date="2019-11-18T17:19:00Z"/>
              </w:rPr>
            </w:pPr>
            <w:del w:id="3477" w:author="Pavla Trefilová" w:date="2019-11-18T17:19:00Z">
              <w:r w:rsidRPr="006821E3">
                <w:rPr>
                  <w:b/>
                </w:rPr>
                <w:delText xml:space="preserve">Indoor Soccer </w:delText>
              </w:r>
              <w:r w:rsidR="00922037" w:rsidRPr="00922037">
                <w:delText>- cílem této aktivity je rozvíjet individuální činnosti hráčů, vedení míče, střelba, přihrávka na krátkou, Střední a dlouhou vzdálenost, dribling s míčem, kondiční trénink, herní činnosti družstva i jednotlivců rozvíjeny v řádné hře.</w:delText>
              </w:r>
            </w:del>
          </w:p>
          <w:p w14:paraId="09C455FC" w14:textId="77777777" w:rsidR="00922037" w:rsidRPr="00922037" w:rsidRDefault="006821E3" w:rsidP="00DC3820">
            <w:pPr>
              <w:autoSpaceDE w:val="0"/>
              <w:autoSpaceDN w:val="0"/>
              <w:adjustRightInd w:val="0"/>
              <w:ind w:left="814" w:hanging="814"/>
              <w:jc w:val="both"/>
              <w:rPr>
                <w:del w:id="3478" w:author="Pavla Trefilová" w:date="2019-11-18T17:19:00Z"/>
              </w:rPr>
            </w:pPr>
            <w:del w:id="3479" w:author="Pavla Trefilová" w:date="2019-11-18T17:19:00Z">
              <w:r w:rsidRPr="006821E3">
                <w:rPr>
                  <w:b/>
                </w:rPr>
                <w:delText>Self-defence</w:delText>
              </w:r>
              <w:r w:rsidR="00922037" w:rsidRPr="00922037">
                <w:delTex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delText>
              </w:r>
            </w:del>
          </w:p>
          <w:p w14:paraId="4C23485D" w14:textId="77777777" w:rsidR="00922037" w:rsidRPr="00922037" w:rsidRDefault="00922037" w:rsidP="00DC3820">
            <w:pPr>
              <w:autoSpaceDE w:val="0"/>
              <w:autoSpaceDN w:val="0"/>
              <w:adjustRightInd w:val="0"/>
              <w:ind w:left="814" w:hanging="814"/>
              <w:jc w:val="both"/>
              <w:rPr>
                <w:del w:id="3480" w:author="Pavla Trefilová" w:date="2019-11-18T17:19:00Z"/>
              </w:rPr>
            </w:pPr>
            <w:del w:id="3481" w:author="Pavla Trefilová" w:date="2019-11-18T17:19:00Z">
              <w:r w:rsidRPr="00922037">
                <w:rPr>
                  <w:b/>
                </w:rPr>
                <w:delText>Squash</w:delText>
              </w:r>
              <w:r w:rsidRPr="00922037">
                <w:delText xml:space="preserve"> - patří do tzv. pálkových her. Jsou rozvíjeny základní údery, pohyb hráče, technika a taktické prvky při hře. Fyzicky náročná, ale pestrá pálková hra.</w:delText>
              </w:r>
            </w:del>
          </w:p>
          <w:p w14:paraId="009BEAE3" w14:textId="77777777" w:rsidR="00922037" w:rsidRPr="00922037" w:rsidRDefault="006821E3" w:rsidP="00DC3820">
            <w:pPr>
              <w:autoSpaceDE w:val="0"/>
              <w:autoSpaceDN w:val="0"/>
              <w:adjustRightInd w:val="0"/>
              <w:ind w:left="814" w:hanging="814"/>
              <w:jc w:val="both"/>
              <w:rPr>
                <w:del w:id="3482" w:author="Pavla Trefilová" w:date="2019-11-18T17:19:00Z"/>
              </w:rPr>
            </w:pPr>
            <w:del w:id="3483" w:author="Pavla Trefilová" w:date="2019-11-18T17:19:00Z">
              <w:r w:rsidRPr="006821E3">
                <w:rPr>
                  <w:b/>
                  <w:color w:val="000000"/>
                  <w:shd w:val="clear" w:color="auto" w:fill="FFFFFF"/>
                </w:rPr>
                <w:delText>TableTennis</w:delText>
              </w:r>
              <w:r>
                <w:rPr>
                  <w:color w:val="000000"/>
                  <w:shd w:val="clear" w:color="auto" w:fill="FFFFFF"/>
                </w:rPr>
                <w:delText xml:space="preserve"> </w:delText>
              </w:r>
              <w:r w:rsidR="00922037" w:rsidRPr="00922037">
                <w:delText>- Cílem předmětu je dosáhnout toho, aby každý student zvládl všechny základní údery stolního tenisu a byl schopen samostatné hry. Student se seznámí se základy pravidel hry stolního tenisu a osvojí si základní  technicko - taktické úkoly v samotné hře.</w:delText>
              </w:r>
            </w:del>
          </w:p>
          <w:p w14:paraId="788EA46F" w14:textId="77777777" w:rsidR="00922037" w:rsidRPr="00922037" w:rsidRDefault="00922037" w:rsidP="00DC3820">
            <w:pPr>
              <w:autoSpaceDE w:val="0"/>
              <w:autoSpaceDN w:val="0"/>
              <w:adjustRightInd w:val="0"/>
              <w:ind w:left="814" w:hanging="814"/>
              <w:jc w:val="both"/>
              <w:rPr>
                <w:del w:id="3484" w:author="Pavla Trefilová" w:date="2019-11-18T17:19:00Z"/>
              </w:rPr>
            </w:pPr>
            <w:del w:id="3485" w:author="Pavla Trefilová" w:date="2019-11-18T17:19:00Z">
              <w:r w:rsidRPr="00922037">
                <w:rPr>
                  <w:b/>
                </w:rPr>
                <w:delText>Taekwondo</w:delText>
              </w:r>
              <w:r w:rsidRPr="00922037">
                <w:delText xml:space="preserve"> - cílem výuky taekwonda je zvládnutí základní úderové techniky nohou i rukou. Studenty připravit i po stránce fyzické (rychlost, obratnost, orientace v prostoru).</w:delText>
              </w:r>
            </w:del>
          </w:p>
          <w:p w14:paraId="13472958" w14:textId="77777777" w:rsidR="00922037" w:rsidRPr="00922037" w:rsidRDefault="007C5739" w:rsidP="00DC3820">
            <w:pPr>
              <w:autoSpaceDE w:val="0"/>
              <w:autoSpaceDN w:val="0"/>
              <w:adjustRightInd w:val="0"/>
              <w:ind w:left="814" w:hanging="814"/>
              <w:jc w:val="both"/>
              <w:rPr>
                <w:del w:id="3486" w:author="Pavla Trefilová" w:date="2019-11-18T17:19:00Z"/>
              </w:rPr>
            </w:pPr>
            <w:del w:id="3487" w:author="Pavla Trefilová" w:date="2019-11-18T17:19:00Z">
              <w:r w:rsidRPr="007C5739">
                <w:rPr>
                  <w:b/>
                </w:rPr>
                <w:delText xml:space="preserve">Tai Chi Chuan </w:delText>
              </w:r>
              <w:r w:rsidR="00922037" w:rsidRPr="00922037">
                <w:delText>-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delText>
              </w:r>
            </w:del>
          </w:p>
          <w:p w14:paraId="2C09CD17" w14:textId="77777777" w:rsidR="00922037" w:rsidRPr="00922037" w:rsidRDefault="00922037" w:rsidP="00DC3820">
            <w:pPr>
              <w:autoSpaceDE w:val="0"/>
              <w:autoSpaceDN w:val="0"/>
              <w:adjustRightInd w:val="0"/>
              <w:ind w:left="814" w:hanging="814"/>
              <w:jc w:val="both"/>
              <w:rPr>
                <w:del w:id="3488" w:author="Pavla Trefilová" w:date="2019-11-18T17:19:00Z"/>
              </w:rPr>
            </w:pPr>
            <w:del w:id="3489" w:author="Pavla Trefilová" w:date="2019-11-18T17:19:00Z">
              <w:r w:rsidRPr="00922037">
                <w:rPr>
                  <w:b/>
                </w:rPr>
                <w:delText>Te</w:delText>
              </w:r>
              <w:r w:rsidR="007C5739">
                <w:rPr>
                  <w:b/>
                </w:rPr>
                <w:delText>n</w:delText>
              </w:r>
              <w:r w:rsidRPr="00922037">
                <w:rPr>
                  <w:b/>
                </w:rPr>
                <w:delText>nis</w:delText>
              </w:r>
              <w:r w:rsidRPr="00922037">
                <w:delText xml:space="preserve"> - Cílem předmětu je dosáhnout toho, aby každý student zvládl všechny základní tenisové údery a byl schopen samostatné hry. Student se seznámí se základy pravidel hry tenisu a osvojí si základní technicko - taktické  úkoly v samotné hře.</w:delText>
              </w:r>
            </w:del>
          </w:p>
          <w:p w14:paraId="0F0DC712" w14:textId="77777777" w:rsidR="00922037" w:rsidRDefault="007C5739" w:rsidP="00DC3820">
            <w:pPr>
              <w:autoSpaceDE w:val="0"/>
              <w:autoSpaceDN w:val="0"/>
              <w:adjustRightInd w:val="0"/>
              <w:ind w:left="814" w:hanging="814"/>
              <w:jc w:val="both"/>
              <w:rPr>
                <w:del w:id="3490" w:author="Pavla Trefilová" w:date="2019-11-18T17:19:00Z"/>
              </w:rPr>
            </w:pPr>
            <w:del w:id="3491" w:author="Pavla Trefilová" w:date="2019-11-18T17:19:00Z">
              <w:r>
                <w:rPr>
                  <w:b/>
                </w:rPr>
                <w:delText>Boxing</w:delText>
              </w:r>
              <w:r w:rsidR="00922037" w:rsidRPr="00922037">
                <w:delText xml:space="preserve"> - tréninkovou formou v profesionálním ringu a na cvičícím nářadí se seznámit s boxem a kickboxem. Pod odborným vedením projít boxerským tréninkem, případně si prohloubit již získané dovednosti</w:delText>
              </w:r>
            </w:del>
          </w:p>
          <w:p w14:paraId="1E9ABD9B" w14:textId="77777777" w:rsidR="006821E3" w:rsidRPr="00922037" w:rsidRDefault="007C5739" w:rsidP="006821E3">
            <w:pPr>
              <w:autoSpaceDE w:val="0"/>
              <w:autoSpaceDN w:val="0"/>
              <w:adjustRightInd w:val="0"/>
              <w:ind w:left="814" w:hanging="814"/>
              <w:jc w:val="both"/>
              <w:rPr>
                <w:del w:id="3492" w:author="Pavla Trefilová" w:date="2019-11-18T17:19:00Z"/>
                <w:b/>
              </w:rPr>
            </w:pPr>
            <w:del w:id="3493" w:author="Pavla Trefilová" w:date="2019-11-18T17:19:00Z">
              <w:r w:rsidRPr="007C5739">
                <w:rPr>
                  <w:b/>
                </w:rPr>
                <w:delText xml:space="preserve">Tourist Course </w:delText>
              </w:r>
              <w:r w:rsidR="006821E3">
                <w:rPr>
                  <w:b/>
                </w:rPr>
                <w:delText xml:space="preserve">- </w:delText>
              </w:r>
              <w:r w:rsidR="006821E3" w:rsidRPr="00B934FF">
                <w:delText>Cílem kurzu je zlepšení úrovně pohybových dovedností a zlepšení fyzické zdatnosti, podpora zdravého životního stylu. Student získá také základní teoretické vědomosti k problematice vysokohorské turistiky.</w:delText>
              </w:r>
            </w:del>
          </w:p>
          <w:p w14:paraId="3168A266" w14:textId="77777777" w:rsidR="006821E3" w:rsidRDefault="007C5739" w:rsidP="006821E3">
            <w:pPr>
              <w:autoSpaceDE w:val="0"/>
              <w:autoSpaceDN w:val="0"/>
              <w:adjustRightInd w:val="0"/>
              <w:ind w:left="814" w:hanging="814"/>
              <w:jc w:val="both"/>
              <w:rPr>
                <w:del w:id="3494" w:author="Pavla Trefilová" w:date="2019-11-18T17:19:00Z"/>
                <w:b/>
              </w:rPr>
            </w:pPr>
            <w:del w:id="3495" w:author="Pavla Trefilová" w:date="2019-11-18T17:19:00Z">
              <w:r w:rsidRPr="007C5739">
                <w:rPr>
                  <w:b/>
                </w:rPr>
                <w:delText xml:space="preserve">Canoeing Course </w:delText>
              </w:r>
              <w:r w:rsidR="006821E3">
                <w:rPr>
                  <w:b/>
                </w:rPr>
                <w:delText xml:space="preserve">- </w:delText>
              </w:r>
              <w:r w:rsidR="006821E3" w:rsidRPr="00F44336">
                <w:delText>zvládnutí techniky jízdy na nafukovacích kanoích na vodách různých obtížností. Jízdu na klidné vodě, změny směru, zastavení, technika záběru, chvoání při překlopení lodě, teachni a údržba vodáckého materiálu.</w:delText>
              </w:r>
            </w:del>
          </w:p>
          <w:p w14:paraId="162AFAA6" w14:textId="77777777" w:rsidR="00922037" w:rsidRPr="00922037" w:rsidRDefault="00922037" w:rsidP="00DC3820">
            <w:pPr>
              <w:autoSpaceDE w:val="0"/>
              <w:autoSpaceDN w:val="0"/>
              <w:adjustRightInd w:val="0"/>
              <w:ind w:left="814" w:hanging="814"/>
              <w:jc w:val="both"/>
              <w:rPr>
                <w:del w:id="3496" w:author="Pavla Trefilová" w:date="2019-11-18T17:19:00Z"/>
              </w:rPr>
            </w:pPr>
            <w:del w:id="3497" w:author="Pavla Trefilová" w:date="2019-11-18T17:19:00Z">
              <w:r w:rsidRPr="00922037">
                <w:rPr>
                  <w:b/>
                </w:rPr>
                <w:delText>Vo</w:delText>
              </w:r>
              <w:r w:rsidR="007C5739">
                <w:rPr>
                  <w:b/>
                </w:rPr>
                <w:delText>l</w:delText>
              </w:r>
              <w:r w:rsidRPr="00922037">
                <w:rPr>
                  <w:b/>
                </w:rPr>
                <w:delText>le</w:delText>
              </w:r>
              <w:r w:rsidR="007C5739">
                <w:rPr>
                  <w:b/>
                </w:rPr>
                <w:delText>y</w:delText>
              </w:r>
              <w:r w:rsidRPr="00922037">
                <w:rPr>
                  <w:b/>
                </w:rPr>
                <w:delText>ba</w:delText>
              </w:r>
              <w:r w:rsidR="007C5739">
                <w:rPr>
                  <w:b/>
                </w:rPr>
                <w:delText>l</w:delText>
              </w:r>
              <w:r w:rsidRPr="00922037">
                <w:rPr>
                  <w:b/>
                </w:rPr>
                <w:delText>l</w:delText>
              </w:r>
              <w:r w:rsidRPr="00922037">
                <w:delText xml:space="preserve"> - zvládnutí základů herních činností jednotlivce - odbíjení obouruč vrchem, odbíjení obouruč spodem, podání spodní a vrchní, základy pravidel, zvládnutí základních technicko- taktických úkolů v samotné hře. </w:delText>
              </w:r>
            </w:del>
          </w:p>
          <w:p w14:paraId="09DE72BF" w14:textId="77777777" w:rsidR="00922037" w:rsidRPr="00922037" w:rsidRDefault="007C5739" w:rsidP="00DC3820">
            <w:pPr>
              <w:autoSpaceDE w:val="0"/>
              <w:autoSpaceDN w:val="0"/>
              <w:adjustRightInd w:val="0"/>
              <w:ind w:left="814" w:hanging="814"/>
              <w:jc w:val="both"/>
              <w:rPr>
                <w:del w:id="3498" w:author="Pavla Trefilová" w:date="2019-11-18T17:19:00Z"/>
              </w:rPr>
            </w:pPr>
            <w:del w:id="3499" w:author="Pavla Trefilová" w:date="2019-11-18T17:19:00Z">
              <w:r w:rsidRPr="007C5739">
                <w:rPr>
                  <w:b/>
                </w:rPr>
                <w:delText xml:space="preserve">Health-related PT/PE </w:delText>
              </w:r>
              <w:r w:rsidR="00922037" w:rsidRPr="00922037">
                <w:delText>-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delText>
              </w:r>
            </w:del>
          </w:p>
        </w:tc>
      </w:tr>
      <w:tr w:rsidR="00922037" w14:paraId="018A69D2" w14:textId="77777777" w:rsidTr="00DC3820">
        <w:trPr>
          <w:trHeight w:val="265"/>
          <w:del w:id="3500" w:author="Pavla Trefilová" w:date="2019-11-18T17:19:00Z"/>
        </w:trPr>
        <w:tc>
          <w:tcPr>
            <w:tcW w:w="3653" w:type="dxa"/>
            <w:gridSpan w:val="2"/>
            <w:tcBorders>
              <w:top w:val="nil"/>
            </w:tcBorders>
            <w:shd w:val="clear" w:color="auto" w:fill="F7CAAC"/>
          </w:tcPr>
          <w:p w14:paraId="2464ADFE" w14:textId="77777777" w:rsidR="00922037" w:rsidRPr="00922037" w:rsidRDefault="00922037" w:rsidP="00DC3820">
            <w:pPr>
              <w:jc w:val="both"/>
              <w:rPr>
                <w:del w:id="3501" w:author="Pavla Trefilová" w:date="2019-11-18T17:19:00Z"/>
              </w:rPr>
            </w:pPr>
            <w:del w:id="3502" w:author="Pavla Trefilová" w:date="2019-11-18T17:19:00Z">
              <w:r w:rsidRPr="00922037">
                <w:rPr>
                  <w:b/>
                </w:rPr>
                <w:lastRenderedPageBreak/>
                <w:delText>Studijní literatura a studijní pomůcky</w:delText>
              </w:r>
            </w:del>
          </w:p>
        </w:tc>
        <w:tc>
          <w:tcPr>
            <w:tcW w:w="6202" w:type="dxa"/>
            <w:gridSpan w:val="5"/>
            <w:tcBorders>
              <w:top w:val="nil"/>
              <w:bottom w:val="nil"/>
            </w:tcBorders>
          </w:tcPr>
          <w:p w14:paraId="4573AB96" w14:textId="77777777" w:rsidR="00922037" w:rsidRPr="00922037" w:rsidRDefault="00922037" w:rsidP="00DC3820">
            <w:pPr>
              <w:jc w:val="both"/>
              <w:rPr>
                <w:del w:id="3503" w:author="Pavla Trefilová" w:date="2019-11-18T17:19:00Z"/>
              </w:rPr>
            </w:pPr>
          </w:p>
        </w:tc>
      </w:tr>
      <w:tr w:rsidR="00922037" w14:paraId="3A3942B7" w14:textId="77777777" w:rsidTr="00A35A94">
        <w:trPr>
          <w:trHeight w:val="567"/>
          <w:del w:id="3504" w:author="Pavla Trefilová" w:date="2019-11-18T17:19:00Z"/>
        </w:trPr>
        <w:tc>
          <w:tcPr>
            <w:tcW w:w="9855" w:type="dxa"/>
            <w:gridSpan w:val="7"/>
            <w:tcBorders>
              <w:top w:val="nil"/>
            </w:tcBorders>
          </w:tcPr>
          <w:p w14:paraId="360A45FA" w14:textId="77777777" w:rsidR="00530151" w:rsidRPr="00FE59B1" w:rsidRDefault="00530151" w:rsidP="00530151">
            <w:pPr>
              <w:jc w:val="both"/>
              <w:rPr>
                <w:del w:id="3505" w:author="Pavla Trefilová" w:date="2019-11-18T17:19:00Z"/>
              </w:rPr>
            </w:pPr>
            <w:del w:id="3506" w:author="Pavla Trefilová" w:date="2019-11-18T17:19:00Z">
              <w:r w:rsidRPr="00FE59B1">
                <w:rPr>
                  <w:iCs/>
                </w:rPr>
                <w:delText>AMERICAN FOOTBALL COACHES ASSOCIATION.</w:delText>
              </w:r>
              <w:r w:rsidRPr="00FE59B1">
                <w:rPr>
                  <w:i/>
                  <w:iCs/>
                </w:rPr>
                <w:delText xml:space="preserve"> Defensive Football Strategies. </w:delText>
              </w:r>
              <w:r w:rsidRPr="00FE59B1">
                <w:delText>Human Kinetics Publishers, 2000, 320 p. ISBN 0736001425.</w:delText>
              </w:r>
            </w:del>
          </w:p>
          <w:p w14:paraId="432B5380" w14:textId="77777777" w:rsidR="007C5739" w:rsidRPr="00FE59B1" w:rsidRDefault="007C5739" w:rsidP="007C5739">
            <w:pPr>
              <w:jc w:val="both"/>
              <w:rPr>
                <w:del w:id="3507" w:author="Pavla Trefilová" w:date="2019-11-18T17:19:00Z"/>
              </w:rPr>
            </w:pPr>
            <w:del w:id="3508" w:author="Pavla Trefilová" w:date="2019-11-18T17:19:00Z">
              <w:r w:rsidRPr="00FE59B1">
                <w:delText xml:space="preserve">BENNET, A.C. </w:delText>
              </w:r>
              <w:r w:rsidRPr="00FE59B1">
                <w:rPr>
                  <w:i/>
                </w:rPr>
                <w:delText>Kendo. Culture of the Sword</w:delText>
              </w:r>
              <w:r w:rsidRPr="00FE59B1">
                <w:delText>. University of California Press, 2015, 328 p. ISBN 0520284372.</w:delText>
              </w:r>
            </w:del>
          </w:p>
          <w:p w14:paraId="702F25F8" w14:textId="77777777" w:rsidR="007C5739" w:rsidRPr="001D65F1" w:rsidRDefault="007C5739" w:rsidP="007C5739">
            <w:pPr>
              <w:jc w:val="both"/>
              <w:rPr>
                <w:del w:id="3509" w:author="Pavla Trefilová" w:date="2019-11-18T17:19:00Z"/>
              </w:rPr>
            </w:pPr>
            <w:del w:id="3510" w:author="Pavla Trefilová" w:date="2019-11-18T17:19:00Z">
              <w:r w:rsidRPr="001D65F1">
                <w:delText>BISHOP, J.G.</w:delText>
              </w:r>
              <w:r w:rsidRPr="001D65F1">
                <w:rPr>
                  <w:i/>
                </w:rPr>
                <w:delText xml:space="preserve"> Fitness through Aerobics</w:delText>
              </w:r>
              <w:r w:rsidRPr="001D65F1">
                <w:delText>. 7th Edition. Benjamin Cummings, 2007, 272 p. ISBN 9780805346176.</w:delText>
              </w:r>
            </w:del>
          </w:p>
          <w:p w14:paraId="5BD09E71" w14:textId="77777777" w:rsidR="007C5739" w:rsidRPr="001D65F1" w:rsidRDefault="007C5739" w:rsidP="007C5739">
            <w:pPr>
              <w:jc w:val="both"/>
              <w:rPr>
                <w:del w:id="3511" w:author="Pavla Trefilová" w:date="2019-11-18T17:19:00Z"/>
              </w:rPr>
            </w:pPr>
            <w:del w:id="3512" w:author="Pavla Trefilová" w:date="2019-11-18T17:19:00Z">
              <w:r w:rsidRPr="001D65F1">
                <w:delText xml:space="preserve">BLACK, J. </w:delText>
              </w:r>
              <w:r w:rsidRPr="001D65F1">
                <w:rPr>
                  <w:i/>
                </w:rPr>
                <w:delText>Golf.</w:delText>
              </w:r>
              <w:r w:rsidRPr="001D65F1">
                <w:delText xml:space="preserve"> Lang Syne Publishers Ltd, 2014. ISBN 1852176113</w:delText>
              </w:r>
              <w:r>
                <w:delText>.</w:delText>
              </w:r>
            </w:del>
          </w:p>
          <w:p w14:paraId="6D5B3EEC" w14:textId="77777777" w:rsidR="007C5739" w:rsidRPr="001D65F1" w:rsidRDefault="007C5739" w:rsidP="007C5739">
            <w:pPr>
              <w:jc w:val="both"/>
              <w:rPr>
                <w:del w:id="3513" w:author="Pavla Trefilová" w:date="2019-11-18T17:19:00Z"/>
              </w:rPr>
            </w:pPr>
            <w:del w:id="3514" w:author="Pavla Trefilová" w:date="2019-11-18T17:19:00Z">
              <w:r w:rsidRPr="001D65F1">
                <w:delText xml:space="preserve">BRAHMS, B-V. </w:delText>
              </w:r>
              <w:r w:rsidRPr="001D65F1">
                <w:rPr>
                  <w:i/>
                </w:rPr>
                <w:delText>Badminton Handbook. Training, Tactics, Competition</w:delText>
              </w:r>
              <w:r w:rsidRPr="001D65F1">
                <w:delText>. 2nd Edition. Meyer &amp; Meyer Sport UK, 2014, 184 p. ISBN 1782550429.</w:delText>
              </w:r>
            </w:del>
          </w:p>
          <w:p w14:paraId="6089D6D3" w14:textId="77777777" w:rsidR="007C5739" w:rsidRPr="001D65F1" w:rsidRDefault="007C5739" w:rsidP="007C5739">
            <w:pPr>
              <w:jc w:val="both"/>
              <w:rPr>
                <w:del w:id="3515" w:author="Pavla Trefilová" w:date="2019-11-18T17:19:00Z"/>
              </w:rPr>
            </w:pPr>
            <w:del w:id="3516" w:author="Pavla Trefilová" w:date="2019-11-18T17:19:00Z">
              <w:r w:rsidRPr="001D65F1">
                <w:delText xml:space="preserve">BROWN, CH.  </w:delText>
              </w:r>
              <w:r w:rsidRPr="001D65F1">
                <w:rPr>
                  <w:i/>
                </w:rPr>
                <w:delText>Yoga Bible.</w:delText>
              </w:r>
              <w:r w:rsidRPr="001D65F1">
                <w:delText xml:space="preserve"> Godsfield Press, 2009, 400 p. ISBN 1841813680.</w:delText>
              </w:r>
            </w:del>
          </w:p>
          <w:p w14:paraId="2303367E" w14:textId="77777777" w:rsidR="007C5739" w:rsidRDefault="007C5739" w:rsidP="007C5739">
            <w:pPr>
              <w:jc w:val="both"/>
              <w:rPr>
                <w:del w:id="3517" w:author="Pavla Trefilová" w:date="2019-11-18T17:19:00Z"/>
              </w:rPr>
            </w:pPr>
            <w:del w:id="3518" w:author="Pavla Trefilová" w:date="2019-11-18T17:19:00Z">
              <w:r w:rsidRPr="00FE59B1">
                <w:delText xml:space="preserve">CRAIG, D. M. </w:delText>
              </w:r>
              <w:r w:rsidRPr="00FE59B1">
                <w:rPr>
                  <w:i/>
                </w:rPr>
                <w:delText>Japanese Jiu-Jitsu. Secret Techniques of Self-Defense</w:delText>
              </w:r>
              <w:r w:rsidRPr="00FE59B1">
                <w:delText>. Tuttle Publishing, 2015, 224 p. ISBN 4805313242.</w:delText>
              </w:r>
            </w:del>
          </w:p>
          <w:p w14:paraId="4D4E5172" w14:textId="77777777" w:rsidR="007C5739" w:rsidRPr="001D65F1" w:rsidRDefault="007C5739" w:rsidP="007C5739">
            <w:pPr>
              <w:jc w:val="both"/>
              <w:rPr>
                <w:del w:id="3519" w:author="Pavla Trefilová" w:date="2019-11-18T17:19:00Z"/>
                <w:bCs/>
              </w:rPr>
            </w:pPr>
            <w:del w:id="3520" w:author="Pavla Trefilová" w:date="2019-11-18T17:19:00Z">
              <w:r w:rsidRPr="001D65F1">
                <w:delText xml:space="preserve">DEARING, J. </w:delText>
              </w:r>
              <w:r w:rsidRPr="001D65F1">
                <w:rPr>
                  <w:i/>
                </w:rPr>
                <w:delText>Volleyball fundamentals</w:delText>
              </w:r>
              <w:r w:rsidRPr="001D65F1">
                <w:delText>. 1nd Edition. Human Kinetics</w:delText>
              </w:r>
              <w:r w:rsidRPr="001D65F1">
                <w:rPr>
                  <w:bCs/>
                </w:rPr>
                <w:delText xml:space="preserve">, 2003, 152 p. ISBN </w:delText>
              </w:r>
              <w:r w:rsidRPr="001D65F1">
                <w:rPr>
                  <w:shd w:val="clear" w:color="auto" w:fill="FFFFFF"/>
                </w:rPr>
                <w:delText>0736045082.</w:delText>
              </w:r>
            </w:del>
          </w:p>
          <w:p w14:paraId="50975BCE" w14:textId="77777777" w:rsidR="007C5739" w:rsidRPr="001D65F1" w:rsidRDefault="007C5739" w:rsidP="007C5739">
            <w:pPr>
              <w:jc w:val="both"/>
              <w:rPr>
                <w:del w:id="3521" w:author="Pavla Trefilová" w:date="2019-11-18T17:19:00Z"/>
              </w:rPr>
            </w:pPr>
            <w:del w:id="3522" w:author="Pavla Trefilová" w:date="2019-11-18T17:19:00Z">
              <w:r w:rsidRPr="001D65F1">
                <w:delText xml:space="preserve">DELP, CH. </w:delText>
              </w:r>
              <w:r w:rsidRPr="001D65F1">
                <w:rPr>
                  <w:i/>
                </w:rPr>
                <w:delText>Muay Thai Basics. Introductory Thai Boxing Techniques</w:delText>
              </w:r>
              <w:r w:rsidRPr="001D65F1">
                <w:delText>. North Atlantic Books, 2006, 224 p. ISBN 1583941401</w:delText>
              </w:r>
              <w:r>
                <w:delText>.</w:delText>
              </w:r>
            </w:del>
          </w:p>
          <w:p w14:paraId="59A9BC0F" w14:textId="77777777" w:rsidR="007C5739" w:rsidRDefault="007C5739" w:rsidP="00530151">
            <w:pPr>
              <w:jc w:val="both"/>
              <w:rPr>
                <w:del w:id="3523" w:author="Pavla Trefilová" w:date="2019-11-18T17:19:00Z"/>
              </w:rPr>
            </w:pPr>
            <w:del w:id="3524" w:author="Pavla Trefilová" w:date="2019-11-18T17:19:00Z">
              <w:r w:rsidRPr="001D65F1">
                <w:delText xml:space="preserve">EISEN, I. </w:delText>
              </w:r>
              <w:r w:rsidRPr="001D65F1">
                <w:rPr>
                  <w:i/>
                </w:rPr>
                <w:delText>Pilates Anatomy of Fitness.</w:delText>
              </w:r>
              <w:r w:rsidRPr="001D65F1">
                <w:delText xml:space="preserve"> Hinkler Books, 2013, 192 p. ISBN 9781743080085.</w:delText>
              </w:r>
            </w:del>
          </w:p>
          <w:p w14:paraId="5FA07D90" w14:textId="77777777" w:rsidR="007C5739" w:rsidRPr="001D65F1" w:rsidRDefault="007C5739" w:rsidP="007C5739">
            <w:pPr>
              <w:jc w:val="both"/>
              <w:rPr>
                <w:del w:id="3525" w:author="Pavla Trefilová" w:date="2019-11-18T17:19:00Z"/>
              </w:rPr>
            </w:pPr>
            <w:del w:id="3526" w:author="Pavla Trefilová" w:date="2019-11-18T17:19:00Z">
              <w:r w:rsidRPr="001D65F1">
                <w:delText xml:space="preserve">FORESTER, J. </w:delText>
              </w:r>
              <w:r w:rsidRPr="001D65F1">
                <w:rPr>
                  <w:i/>
                </w:rPr>
                <w:delText>Effective Cycling.</w:delText>
              </w:r>
              <w:r w:rsidRPr="001D65F1">
                <w:delText xml:space="preserve"> 7th Edition. The MIT Press, 2012, 824 p. ISBN 0262516942</w:delText>
              </w:r>
              <w:r>
                <w:delText>.</w:delText>
              </w:r>
            </w:del>
          </w:p>
          <w:p w14:paraId="2AFDEFA8" w14:textId="77777777" w:rsidR="00530151" w:rsidRPr="001D65F1" w:rsidRDefault="00530151" w:rsidP="00530151">
            <w:pPr>
              <w:jc w:val="both"/>
              <w:rPr>
                <w:del w:id="3527" w:author="Pavla Trefilová" w:date="2019-11-18T17:19:00Z"/>
              </w:rPr>
            </w:pPr>
            <w:del w:id="3528" w:author="Pavla Trefilová" w:date="2019-11-18T17:19:00Z">
              <w:r w:rsidRPr="00FE59B1">
                <w:lastRenderedPageBreak/>
                <w:delText>FRONTERA, W. R., SILVER, J. K., RIZZO, T. D.</w:delText>
              </w:r>
              <w:r w:rsidRPr="00FE59B1">
                <w:rPr>
                  <w:i/>
                  <w:iCs/>
                </w:rPr>
                <w:delText xml:space="preserve"> </w:delText>
              </w:r>
              <w:r w:rsidRPr="001D65F1">
                <w:rPr>
                  <w:i/>
                  <w:iCs/>
                </w:rPr>
                <w:delText>Essentials of physical medicine and rehabilitation : musculoskeletal disorders, pain, and rehabilitation</w:delText>
              </w:r>
              <w:r w:rsidRPr="001D65F1">
                <w:delText xml:space="preserve">. 2nd Edition. Philadelphia, PA: Saunders/Elsevier, 2008, 935 p. ISBN 1416040072.  </w:delText>
              </w:r>
            </w:del>
          </w:p>
          <w:p w14:paraId="6ADFBA8C" w14:textId="77777777" w:rsidR="00530151" w:rsidRPr="001D65F1" w:rsidRDefault="00530151" w:rsidP="00530151">
            <w:pPr>
              <w:jc w:val="both"/>
              <w:rPr>
                <w:del w:id="3529" w:author="Pavla Trefilová" w:date="2019-11-18T17:19:00Z"/>
              </w:rPr>
            </w:pPr>
            <w:del w:id="3530" w:author="Pavla Trefilová" w:date="2019-11-18T17:19:00Z">
              <w:r w:rsidRPr="001D65F1">
                <w:delText>FRONTERA, W. R., SLOVIK, D. M., DAWSON, D. M.</w:delText>
              </w:r>
              <w:r w:rsidRPr="001D65F1">
                <w:rPr>
                  <w:i/>
                  <w:iCs/>
                </w:rPr>
                <w:delText xml:space="preserve"> Exercise in rehabilitation medicine</w:delText>
              </w:r>
              <w:r w:rsidRPr="001D65F1">
                <w:delText>. 2nd Edition. Champaign: Human Kinetics, 2006, 454 p. ISBN 073605541X.</w:delText>
              </w:r>
            </w:del>
          </w:p>
          <w:p w14:paraId="240487BE" w14:textId="77777777" w:rsidR="007C5739" w:rsidRPr="001D65F1" w:rsidRDefault="007C5739" w:rsidP="007C5739">
            <w:pPr>
              <w:jc w:val="both"/>
              <w:rPr>
                <w:del w:id="3531" w:author="Pavla Trefilová" w:date="2019-11-18T17:19:00Z"/>
              </w:rPr>
            </w:pPr>
            <w:del w:id="3532" w:author="Pavla Trefilová" w:date="2019-11-18T17:19:00Z">
              <w:r w:rsidRPr="001D65F1">
                <w:delText xml:space="preserve">GESKE, K-M. </w:delText>
              </w:r>
              <w:r w:rsidRPr="001D65F1">
                <w:rPr>
                  <w:i/>
                </w:rPr>
                <w:delText>Table Tennis Tactics. Be a Successful Player</w:delText>
              </w:r>
              <w:r w:rsidRPr="001D65F1">
                <w:delText>. Meyer &amp; Meyer Sport, 2017, 200 p. ISBN 9781782551126.</w:delText>
              </w:r>
            </w:del>
          </w:p>
          <w:p w14:paraId="5CD859AA" w14:textId="77777777" w:rsidR="007C5739" w:rsidRPr="001D65F1" w:rsidRDefault="007C5739" w:rsidP="007C5739">
            <w:pPr>
              <w:jc w:val="both"/>
              <w:rPr>
                <w:del w:id="3533" w:author="Pavla Trefilová" w:date="2019-11-18T17:19:00Z"/>
              </w:rPr>
            </w:pPr>
            <w:del w:id="3534" w:author="Pavla Trefilová" w:date="2019-11-18T17:19:00Z">
              <w:r w:rsidRPr="001D65F1">
                <w:delText xml:space="preserve">HERMANS, V. </w:delText>
              </w:r>
              <w:r w:rsidRPr="001D65F1">
                <w:rPr>
                  <w:i/>
                </w:rPr>
                <w:delText>Futsal. Technique, Tactics, Training</w:delText>
              </w:r>
              <w:r w:rsidRPr="001D65F1">
                <w:delText xml:space="preserve">. </w:delText>
              </w:r>
              <w:r w:rsidRPr="001D65F1">
                <w:rPr>
                  <w:shd w:val="clear" w:color="auto" w:fill="FFFFFF"/>
                </w:rPr>
                <w:delText>Meyer &amp; Meyer Fachverlag und Buchhandel GmbH</w:delText>
              </w:r>
              <w:r w:rsidRPr="001D65F1">
                <w:delText>, 2010, 200 p. ISBN 1841263044</w:delText>
              </w:r>
              <w:r>
                <w:delText>.</w:delText>
              </w:r>
            </w:del>
          </w:p>
          <w:p w14:paraId="72F4C032" w14:textId="77777777" w:rsidR="007C5739" w:rsidRPr="001D65F1" w:rsidRDefault="007C5739" w:rsidP="007C5739">
            <w:pPr>
              <w:jc w:val="both"/>
              <w:rPr>
                <w:del w:id="3535" w:author="Pavla Trefilová" w:date="2019-11-18T17:19:00Z"/>
              </w:rPr>
            </w:pPr>
            <w:del w:id="3536" w:author="Pavla Trefilová" w:date="2019-11-18T17:19:00Z">
              <w:r w:rsidRPr="001D65F1">
                <w:delText xml:space="preserve">HORST, E. </w:delText>
              </w:r>
              <w:r w:rsidRPr="001D65F1">
                <w:rPr>
                  <w:i/>
                </w:rPr>
                <w:delText>Learning to Climb Indoors</w:delText>
              </w:r>
              <w:r w:rsidRPr="001D65F1">
                <w:delText>. 2th Edition. Falcon Guides, 2012, 208 p. ISBN 9780762780051.</w:delText>
              </w:r>
            </w:del>
          </w:p>
          <w:p w14:paraId="327E3E84" w14:textId="77777777" w:rsidR="00530151" w:rsidRPr="001D65F1" w:rsidRDefault="00530151" w:rsidP="00530151">
            <w:pPr>
              <w:jc w:val="both"/>
              <w:rPr>
                <w:del w:id="3537" w:author="Pavla Trefilová" w:date="2019-11-18T17:19:00Z"/>
              </w:rPr>
            </w:pPr>
            <w:del w:id="3538" w:author="Pavla Trefilová" w:date="2019-11-18T17:19:00Z">
              <w:r w:rsidRPr="001D65F1">
                <w:delText xml:space="preserve">JOHNNY, G. </w:delText>
              </w:r>
              <w:r w:rsidRPr="001D65F1">
                <w:rPr>
                  <w:i/>
                  <w:iCs/>
                </w:rPr>
                <w:delText>Spinning Instruktor Manual</w:delText>
              </w:r>
              <w:r w:rsidRPr="001D65F1">
                <w:delText>.</w:delText>
              </w:r>
            </w:del>
          </w:p>
          <w:p w14:paraId="30312DA3" w14:textId="77777777" w:rsidR="007C5739" w:rsidRPr="001D65F1" w:rsidRDefault="007C5739" w:rsidP="007C5739">
            <w:pPr>
              <w:jc w:val="both"/>
              <w:rPr>
                <w:del w:id="3539" w:author="Pavla Trefilová" w:date="2019-11-18T17:19:00Z"/>
              </w:rPr>
            </w:pPr>
            <w:del w:id="3540" w:author="Pavla Trefilová" w:date="2019-11-18T17:19:00Z">
              <w:r w:rsidRPr="001D65F1">
                <w:delText xml:space="preserve">LYNN, A. </w:delText>
              </w:r>
              <w:r w:rsidRPr="001D65F1">
                <w:rPr>
                  <w:i/>
                </w:rPr>
                <w:delText>Swimming: Technique, Training, Competition.</w:delText>
              </w:r>
              <w:r w:rsidRPr="001D65F1">
                <w:delText xml:space="preserve"> Crowood Press, 2009, 128 p. ISBN 1861267576.</w:delText>
              </w:r>
            </w:del>
          </w:p>
          <w:p w14:paraId="69B09E54" w14:textId="77777777" w:rsidR="007C5739" w:rsidRPr="001D65F1" w:rsidRDefault="007C5739" w:rsidP="007C5739">
            <w:pPr>
              <w:jc w:val="both"/>
              <w:rPr>
                <w:del w:id="3541" w:author="Pavla Trefilová" w:date="2019-11-18T17:19:00Z"/>
              </w:rPr>
            </w:pPr>
            <w:del w:id="3542" w:author="Pavla Trefilová" w:date="2019-11-18T17:19:00Z">
              <w:r w:rsidRPr="001D65F1">
                <w:delText xml:space="preserve">PESZEK, A. </w:delText>
              </w:r>
              <w:r w:rsidRPr="001D65F1">
                <w:rPr>
                  <w:i/>
                </w:rPr>
                <w:delText>Ski Skills. Top Tips for Expert Skiing Technique.</w:delText>
              </w:r>
              <w:r w:rsidRPr="001D65F1">
                <w:delText xml:space="preserve"> Bloomsbury Publishing PLC, 2011, 160 p. ISBN 1408134004</w:delText>
              </w:r>
              <w:r>
                <w:delText>.</w:delText>
              </w:r>
            </w:del>
          </w:p>
          <w:p w14:paraId="37B6EDBC" w14:textId="77777777" w:rsidR="00530151" w:rsidRPr="001D65F1" w:rsidRDefault="00530151" w:rsidP="00530151">
            <w:pPr>
              <w:jc w:val="both"/>
              <w:rPr>
                <w:del w:id="3543" w:author="Pavla Trefilová" w:date="2019-11-18T17:19:00Z"/>
                <w:bCs/>
              </w:rPr>
            </w:pPr>
            <w:del w:id="3544" w:author="Pavla Trefilová" w:date="2019-11-18T17:19:00Z">
              <w:r w:rsidRPr="001D65F1">
                <w:rPr>
                  <w:bCs/>
                </w:rPr>
                <w:delText xml:space="preserve">RIVE, J. </w:delText>
              </w:r>
              <w:r w:rsidRPr="001D65F1">
                <w:rPr>
                  <w:bCs/>
                  <w:i/>
                </w:rPr>
                <w:delText>Tennis skills and drills.</w:delText>
              </w:r>
              <w:r w:rsidRPr="001D65F1">
                <w:rPr>
                  <w:bCs/>
                </w:rPr>
                <w:delText xml:space="preserve"> Human Kinetics Publisher, 2011, 272 p. ISBN 0736083081.</w:delText>
              </w:r>
            </w:del>
          </w:p>
          <w:p w14:paraId="7FCB0A61" w14:textId="77777777" w:rsidR="00530151" w:rsidRPr="001D65F1" w:rsidRDefault="00530151" w:rsidP="00530151">
            <w:pPr>
              <w:jc w:val="both"/>
              <w:rPr>
                <w:del w:id="3545" w:author="Pavla Trefilová" w:date="2019-11-18T17:19:00Z"/>
                <w:bCs/>
              </w:rPr>
            </w:pPr>
            <w:del w:id="3546" w:author="Pavla Trefilová" w:date="2019-11-18T17:19:00Z">
              <w:r w:rsidRPr="001D65F1">
                <w:rPr>
                  <w:bCs/>
                </w:rPr>
                <w:delText xml:space="preserve">WISSEL, H. </w:delText>
              </w:r>
              <w:r w:rsidRPr="001D65F1">
                <w:rPr>
                  <w:bCs/>
                  <w:i/>
                </w:rPr>
                <w:delText>Basketball. Steps tu Success</w:delText>
              </w:r>
              <w:r w:rsidRPr="001D65F1">
                <w:rPr>
                  <w:bCs/>
                </w:rPr>
                <w:delText>. 3nd Edition. Human Kinetics Publisher, 2011, 368 p. ISBN 1450414885.</w:delText>
              </w:r>
            </w:del>
          </w:p>
          <w:p w14:paraId="2B5A1736" w14:textId="77777777" w:rsidR="00922037" w:rsidRPr="00922037" w:rsidRDefault="00530151" w:rsidP="007C5739">
            <w:pPr>
              <w:jc w:val="both"/>
              <w:rPr>
                <w:del w:id="3547" w:author="Pavla Trefilová" w:date="2019-11-18T17:19:00Z"/>
              </w:rPr>
            </w:pPr>
            <w:del w:id="3548" w:author="Pavla Trefilová" w:date="2019-11-18T17:19:00Z">
              <w:r w:rsidRPr="001D65F1">
                <w:delText xml:space="preserve">SANG KIM H. </w:delText>
              </w:r>
              <w:r w:rsidRPr="001D65F1">
                <w:rPr>
                  <w:i/>
                </w:rPr>
                <w:delText>Taekwondo Self – Defense</w:delText>
              </w:r>
              <w:r w:rsidRPr="001D65F1">
                <w:delText>. Turtle Press</w:delText>
              </w:r>
              <w:r w:rsidR="007C5739">
                <w:delText>, 2009, 160 p. ISBN 1934903175.</w:delText>
              </w:r>
            </w:del>
          </w:p>
        </w:tc>
      </w:tr>
      <w:tr w:rsidR="00922037" w14:paraId="2ECD2FF4" w14:textId="77777777" w:rsidTr="00DC3820">
        <w:trPr>
          <w:del w:id="3549" w:author="Pavla Trefilová" w:date="2019-11-18T17:19:00Z"/>
        </w:trPr>
        <w:tc>
          <w:tcPr>
            <w:tcW w:w="9855" w:type="dxa"/>
            <w:gridSpan w:val="7"/>
            <w:tcBorders>
              <w:top w:val="single" w:sz="12" w:space="0" w:color="auto"/>
              <w:left w:val="single" w:sz="2" w:space="0" w:color="auto"/>
              <w:bottom w:val="single" w:sz="2" w:space="0" w:color="auto"/>
              <w:right w:val="single" w:sz="2" w:space="0" w:color="auto"/>
            </w:tcBorders>
            <w:shd w:val="clear" w:color="auto" w:fill="F7CAAC"/>
          </w:tcPr>
          <w:p w14:paraId="41C146FD" w14:textId="77777777" w:rsidR="00922037" w:rsidRPr="00922037" w:rsidRDefault="00922037" w:rsidP="00DC3820">
            <w:pPr>
              <w:jc w:val="center"/>
              <w:rPr>
                <w:del w:id="3550" w:author="Pavla Trefilová" w:date="2019-11-18T17:19:00Z"/>
                <w:b/>
              </w:rPr>
            </w:pPr>
            <w:del w:id="3551" w:author="Pavla Trefilová" w:date="2019-11-18T17:19:00Z">
              <w:r w:rsidRPr="00922037">
                <w:rPr>
                  <w:b/>
                </w:rPr>
                <w:lastRenderedPageBreak/>
                <w:delText>Informace ke kombinované nebo distanční formě</w:delText>
              </w:r>
            </w:del>
          </w:p>
        </w:tc>
      </w:tr>
      <w:tr w:rsidR="00922037" w14:paraId="5DC9FB97" w14:textId="77777777" w:rsidTr="00DC3820">
        <w:trPr>
          <w:del w:id="3552" w:author="Pavla Trefilová" w:date="2019-11-18T17:19:00Z"/>
        </w:trPr>
        <w:tc>
          <w:tcPr>
            <w:tcW w:w="4787" w:type="dxa"/>
            <w:gridSpan w:val="2"/>
            <w:tcBorders>
              <w:top w:val="single" w:sz="2" w:space="0" w:color="auto"/>
            </w:tcBorders>
            <w:shd w:val="clear" w:color="auto" w:fill="F7CAAC"/>
          </w:tcPr>
          <w:p w14:paraId="10B56787" w14:textId="77777777" w:rsidR="00922037" w:rsidRPr="00922037" w:rsidRDefault="00922037" w:rsidP="00DC3820">
            <w:pPr>
              <w:jc w:val="both"/>
              <w:rPr>
                <w:del w:id="3553" w:author="Pavla Trefilová" w:date="2019-11-18T17:19:00Z"/>
              </w:rPr>
            </w:pPr>
            <w:del w:id="3554" w:author="Pavla Trefilová" w:date="2019-11-18T17:19:00Z">
              <w:r w:rsidRPr="00922037">
                <w:rPr>
                  <w:b/>
                </w:rPr>
                <w:delText>Rozsah konzultací (soustředění)</w:delText>
              </w:r>
            </w:del>
          </w:p>
        </w:tc>
        <w:tc>
          <w:tcPr>
            <w:tcW w:w="889" w:type="dxa"/>
            <w:tcBorders>
              <w:top w:val="single" w:sz="2" w:space="0" w:color="auto"/>
            </w:tcBorders>
          </w:tcPr>
          <w:p w14:paraId="1A516F40" w14:textId="77777777" w:rsidR="00922037" w:rsidRPr="00922037" w:rsidRDefault="00922037" w:rsidP="00DC3820">
            <w:pPr>
              <w:jc w:val="both"/>
              <w:rPr>
                <w:del w:id="3555" w:author="Pavla Trefilová" w:date="2019-11-18T17:19:00Z"/>
              </w:rPr>
            </w:pPr>
          </w:p>
        </w:tc>
        <w:tc>
          <w:tcPr>
            <w:tcW w:w="4179" w:type="dxa"/>
            <w:gridSpan w:val="4"/>
            <w:tcBorders>
              <w:top w:val="single" w:sz="2" w:space="0" w:color="auto"/>
            </w:tcBorders>
            <w:shd w:val="clear" w:color="auto" w:fill="F7CAAC"/>
          </w:tcPr>
          <w:p w14:paraId="4125AF7C" w14:textId="77777777" w:rsidR="00922037" w:rsidRPr="00922037" w:rsidRDefault="00922037" w:rsidP="00DC3820">
            <w:pPr>
              <w:jc w:val="both"/>
              <w:rPr>
                <w:del w:id="3556" w:author="Pavla Trefilová" w:date="2019-11-18T17:19:00Z"/>
                <w:b/>
              </w:rPr>
            </w:pPr>
            <w:del w:id="3557" w:author="Pavla Trefilová" w:date="2019-11-18T17:19:00Z">
              <w:r w:rsidRPr="00922037">
                <w:rPr>
                  <w:b/>
                </w:rPr>
                <w:delText xml:space="preserve">hodin </w:delText>
              </w:r>
            </w:del>
          </w:p>
        </w:tc>
      </w:tr>
      <w:tr w:rsidR="00922037" w14:paraId="4516E04A" w14:textId="77777777" w:rsidTr="00DC3820">
        <w:trPr>
          <w:del w:id="3558" w:author="Pavla Trefilová" w:date="2019-11-18T17:19:00Z"/>
        </w:trPr>
        <w:tc>
          <w:tcPr>
            <w:tcW w:w="9855" w:type="dxa"/>
            <w:gridSpan w:val="7"/>
            <w:shd w:val="clear" w:color="auto" w:fill="F7CAAC"/>
          </w:tcPr>
          <w:p w14:paraId="28C5BE00" w14:textId="77777777" w:rsidR="00922037" w:rsidRPr="00922037" w:rsidRDefault="00922037" w:rsidP="00DC3820">
            <w:pPr>
              <w:jc w:val="both"/>
              <w:rPr>
                <w:del w:id="3559" w:author="Pavla Trefilová" w:date="2019-11-18T17:19:00Z"/>
                <w:b/>
              </w:rPr>
            </w:pPr>
            <w:del w:id="3560" w:author="Pavla Trefilová" w:date="2019-11-18T17:19:00Z">
              <w:r w:rsidRPr="00922037">
                <w:rPr>
                  <w:b/>
                </w:rPr>
                <w:delText>Informace o způsobu kontaktu s vyučujícím</w:delText>
              </w:r>
            </w:del>
          </w:p>
        </w:tc>
      </w:tr>
      <w:tr w:rsidR="00922037" w14:paraId="421B8307" w14:textId="77777777" w:rsidTr="00922037">
        <w:trPr>
          <w:trHeight w:val="371"/>
          <w:del w:id="3561" w:author="Pavla Trefilová" w:date="2019-11-18T17:19:00Z"/>
        </w:trPr>
        <w:tc>
          <w:tcPr>
            <w:tcW w:w="9855" w:type="dxa"/>
            <w:gridSpan w:val="7"/>
          </w:tcPr>
          <w:p w14:paraId="19A74C01" w14:textId="77777777" w:rsidR="00922037" w:rsidRPr="00922037" w:rsidRDefault="004E1CB1" w:rsidP="00DC3820">
            <w:pPr>
              <w:jc w:val="both"/>
              <w:rPr>
                <w:del w:id="3562" w:author="Pavla Trefilová" w:date="2019-11-18T17:19:00Z"/>
              </w:rPr>
            </w:pPr>
            <w:del w:id="3563" w:author="Pavla Trefilová" w:date="2019-11-18T17:19:00Z">
              <w:r w:rsidRPr="00882107">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14:paraId="347E7404" w14:textId="77777777" w:rsidR="00530151" w:rsidRDefault="00530151">
      <w:pPr>
        <w:rPr>
          <w:del w:id="3564" w:author="Pavla Trefilová" w:date="2019-11-18T17:19:00Z"/>
        </w:rPr>
      </w:pPr>
      <w:del w:id="3565" w:author="Pavla Trefilová" w:date="2019-11-18T17:19:00Z">
        <w:r>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0D72A47D" w14:textId="77777777" w:rsidTr="00DC3820">
        <w:trPr>
          <w:del w:id="3566" w:author="Pavla Trefilová" w:date="2019-11-18T17:19:00Z"/>
        </w:trPr>
        <w:tc>
          <w:tcPr>
            <w:tcW w:w="9855" w:type="dxa"/>
            <w:gridSpan w:val="8"/>
            <w:tcBorders>
              <w:bottom w:val="double" w:sz="4" w:space="0" w:color="auto"/>
            </w:tcBorders>
            <w:shd w:val="clear" w:color="auto" w:fill="BDD6EE"/>
          </w:tcPr>
          <w:p w14:paraId="72359A70" w14:textId="77777777" w:rsidR="00522399" w:rsidRDefault="00522399" w:rsidP="00DC3820">
            <w:pPr>
              <w:jc w:val="both"/>
              <w:rPr>
                <w:del w:id="3567" w:author="Pavla Trefilová" w:date="2019-11-18T17:19:00Z"/>
                <w:b/>
                <w:sz w:val="28"/>
              </w:rPr>
            </w:pPr>
            <w:del w:id="3568" w:author="Pavla Trefilová" w:date="2019-11-18T17:19:00Z">
              <w:r>
                <w:lastRenderedPageBreak/>
                <w:br w:type="page"/>
              </w:r>
              <w:r>
                <w:rPr>
                  <w:b/>
                  <w:sz w:val="28"/>
                </w:rPr>
                <w:delText>B-III – Charakteristika studijního předmětu</w:delText>
              </w:r>
            </w:del>
          </w:p>
        </w:tc>
      </w:tr>
      <w:tr w:rsidR="00522399" w14:paraId="1B37556E" w14:textId="77777777" w:rsidTr="00DC3820">
        <w:trPr>
          <w:del w:id="3569" w:author="Pavla Trefilová" w:date="2019-11-18T17:19:00Z"/>
        </w:trPr>
        <w:tc>
          <w:tcPr>
            <w:tcW w:w="3086" w:type="dxa"/>
            <w:tcBorders>
              <w:top w:val="double" w:sz="4" w:space="0" w:color="auto"/>
            </w:tcBorders>
            <w:shd w:val="clear" w:color="auto" w:fill="F7CAAC"/>
          </w:tcPr>
          <w:p w14:paraId="021D152C" w14:textId="77777777" w:rsidR="00522399" w:rsidRPr="00522399" w:rsidRDefault="00522399" w:rsidP="00DC3820">
            <w:pPr>
              <w:jc w:val="both"/>
              <w:rPr>
                <w:del w:id="3570" w:author="Pavla Trefilová" w:date="2019-11-18T17:19:00Z"/>
                <w:b/>
              </w:rPr>
            </w:pPr>
            <w:del w:id="3571" w:author="Pavla Trefilová" w:date="2019-11-18T17:19:00Z">
              <w:r w:rsidRPr="00522399">
                <w:rPr>
                  <w:b/>
                </w:rPr>
                <w:delText>Název studijního předmětu</w:delText>
              </w:r>
            </w:del>
          </w:p>
        </w:tc>
        <w:tc>
          <w:tcPr>
            <w:tcW w:w="6769" w:type="dxa"/>
            <w:gridSpan w:val="7"/>
            <w:tcBorders>
              <w:top w:val="double" w:sz="4" w:space="0" w:color="auto"/>
            </w:tcBorders>
          </w:tcPr>
          <w:p w14:paraId="30C1F095" w14:textId="77777777" w:rsidR="00522399" w:rsidRPr="00522399" w:rsidRDefault="00B2050B" w:rsidP="00DC3820">
            <w:pPr>
              <w:jc w:val="both"/>
              <w:rPr>
                <w:del w:id="3572" w:author="Pavla Trefilová" w:date="2019-11-18T17:19:00Z"/>
              </w:rPr>
            </w:pPr>
            <w:del w:id="3573" w:author="Pavla Trefilová" w:date="2019-11-18T17:19:00Z">
              <w:r w:rsidRPr="00635EC2">
                <w:rPr>
                  <w:color w:val="000000"/>
                  <w:shd w:val="clear" w:color="auto" w:fill="FFFFFF"/>
                </w:rPr>
                <w:delText>English for Business</w:delText>
              </w:r>
              <w:r w:rsidRPr="00635EC2">
                <w:delText xml:space="preserve">  </w:delText>
              </w:r>
              <w:r w:rsidR="00522399" w:rsidRPr="00522399">
                <w:delText>- CJ2A</w:delText>
              </w:r>
            </w:del>
          </w:p>
        </w:tc>
      </w:tr>
      <w:tr w:rsidR="00522399" w14:paraId="448B6E7E" w14:textId="77777777" w:rsidTr="00DC3820">
        <w:trPr>
          <w:trHeight w:val="249"/>
          <w:del w:id="3574" w:author="Pavla Trefilová" w:date="2019-11-18T17:19:00Z"/>
        </w:trPr>
        <w:tc>
          <w:tcPr>
            <w:tcW w:w="3086" w:type="dxa"/>
            <w:shd w:val="clear" w:color="auto" w:fill="F7CAAC"/>
          </w:tcPr>
          <w:p w14:paraId="34D52A83" w14:textId="77777777" w:rsidR="00522399" w:rsidRPr="00522399" w:rsidRDefault="00522399" w:rsidP="00DC3820">
            <w:pPr>
              <w:jc w:val="both"/>
              <w:rPr>
                <w:del w:id="3575" w:author="Pavla Trefilová" w:date="2019-11-18T17:19:00Z"/>
                <w:b/>
              </w:rPr>
            </w:pPr>
            <w:del w:id="3576" w:author="Pavla Trefilová" w:date="2019-11-18T17:19:00Z">
              <w:r w:rsidRPr="00522399">
                <w:rPr>
                  <w:b/>
                </w:rPr>
                <w:delText>Typ předmětu</w:delText>
              </w:r>
            </w:del>
          </w:p>
        </w:tc>
        <w:tc>
          <w:tcPr>
            <w:tcW w:w="3406" w:type="dxa"/>
            <w:gridSpan w:val="4"/>
          </w:tcPr>
          <w:p w14:paraId="70CCBD5A" w14:textId="77777777" w:rsidR="00522399" w:rsidRPr="00522399" w:rsidRDefault="00522399" w:rsidP="00DC3820">
            <w:pPr>
              <w:jc w:val="both"/>
              <w:rPr>
                <w:del w:id="3577" w:author="Pavla Trefilová" w:date="2019-11-18T17:19:00Z"/>
              </w:rPr>
            </w:pPr>
            <w:del w:id="3578" w:author="Pavla Trefilová" w:date="2019-11-18T17:19:00Z">
              <w:r w:rsidRPr="00522399">
                <w:delText>povinně volitelný „PV“</w:delText>
              </w:r>
            </w:del>
          </w:p>
        </w:tc>
        <w:tc>
          <w:tcPr>
            <w:tcW w:w="2695" w:type="dxa"/>
            <w:gridSpan w:val="2"/>
            <w:shd w:val="clear" w:color="auto" w:fill="F7CAAC"/>
          </w:tcPr>
          <w:p w14:paraId="798916C2" w14:textId="77777777" w:rsidR="00522399" w:rsidRPr="00522399" w:rsidRDefault="00522399" w:rsidP="00DC3820">
            <w:pPr>
              <w:jc w:val="both"/>
              <w:rPr>
                <w:del w:id="3579" w:author="Pavla Trefilová" w:date="2019-11-18T17:19:00Z"/>
              </w:rPr>
            </w:pPr>
            <w:del w:id="3580" w:author="Pavla Trefilová" w:date="2019-11-18T17:19:00Z">
              <w:r w:rsidRPr="00522399">
                <w:rPr>
                  <w:b/>
                </w:rPr>
                <w:delText>doporučený ročník / semestr</w:delText>
              </w:r>
            </w:del>
          </w:p>
        </w:tc>
        <w:tc>
          <w:tcPr>
            <w:tcW w:w="668" w:type="dxa"/>
          </w:tcPr>
          <w:p w14:paraId="1B3B146E" w14:textId="77777777" w:rsidR="00522399" w:rsidRPr="00522399" w:rsidRDefault="00522399" w:rsidP="00DC3820">
            <w:pPr>
              <w:jc w:val="both"/>
              <w:rPr>
                <w:del w:id="3581" w:author="Pavla Trefilová" w:date="2019-11-18T17:19:00Z"/>
              </w:rPr>
            </w:pPr>
            <w:del w:id="3582" w:author="Pavla Trefilová" w:date="2019-11-18T17:19:00Z">
              <w:r w:rsidRPr="00522399">
                <w:delText>L</w:delText>
              </w:r>
            </w:del>
          </w:p>
        </w:tc>
      </w:tr>
      <w:tr w:rsidR="00522399" w14:paraId="568E4126" w14:textId="77777777" w:rsidTr="00DC3820">
        <w:trPr>
          <w:del w:id="3583" w:author="Pavla Trefilová" w:date="2019-11-18T17:19:00Z"/>
        </w:trPr>
        <w:tc>
          <w:tcPr>
            <w:tcW w:w="3086" w:type="dxa"/>
            <w:shd w:val="clear" w:color="auto" w:fill="F7CAAC"/>
          </w:tcPr>
          <w:p w14:paraId="341AA9E5" w14:textId="77777777" w:rsidR="00522399" w:rsidRPr="00522399" w:rsidRDefault="00522399" w:rsidP="00DC3820">
            <w:pPr>
              <w:jc w:val="both"/>
              <w:rPr>
                <w:del w:id="3584" w:author="Pavla Trefilová" w:date="2019-11-18T17:19:00Z"/>
                <w:b/>
              </w:rPr>
            </w:pPr>
            <w:del w:id="3585" w:author="Pavla Trefilová" w:date="2019-11-18T17:19:00Z">
              <w:r w:rsidRPr="00522399">
                <w:rPr>
                  <w:b/>
                </w:rPr>
                <w:delText>Rozsah studijního předmětu</w:delText>
              </w:r>
            </w:del>
          </w:p>
        </w:tc>
        <w:tc>
          <w:tcPr>
            <w:tcW w:w="1701" w:type="dxa"/>
            <w:gridSpan w:val="2"/>
          </w:tcPr>
          <w:p w14:paraId="7DF49306" w14:textId="77777777" w:rsidR="00522399" w:rsidRPr="00522399" w:rsidRDefault="00522399" w:rsidP="00DC3820">
            <w:pPr>
              <w:jc w:val="both"/>
              <w:rPr>
                <w:del w:id="3586" w:author="Pavla Trefilová" w:date="2019-11-18T17:19:00Z"/>
              </w:rPr>
            </w:pPr>
            <w:del w:id="3587" w:author="Pavla Trefilová" w:date="2019-11-18T17:19:00Z">
              <w:r w:rsidRPr="00522399">
                <w:delText>26c</w:delText>
              </w:r>
            </w:del>
          </w:p>
        </w:tc>
        <w:tc>
          <w:tcPr>
            <w:tcW w:w="889" w:type="dxa"/>
            <w:shd w:val="clear" w:color="auto" w:fill="F7CAAC"/>
          </w:tcPr>
          <w:p w14:paraId="2AB94F68" w14:textId="77777777" w:rsidR="00522399" w:rsidRPr="00522399" w:rsidRDefault="00522399" w:rsidP="00DC3820">
            <w:pPr>
              <w:jc w:val="both"/>
              <w:rPr>
                <w:del w:id="3588" w:author="Pavla Trefilová" w:date="2019-11-18T17:19:00Z"/>
                <w:b/>
              </w:rPr>
            </w:pPr>
            <w:del w:id="3589" w:author="Pavla Trefilová" w:date="2019-11-18T17:19:00Z">
              <w:r w:rsidRPr="00522399">
                <w:rPr>
                  <w:b/>
                </w:rPr>
                <w:delText xml:space="preserve">hod. </w:delText>
              </w:r>
            </w:del>
          </w:p>
        </w:tc>
        <w:tc>
          <w:tcPr>
            <w:tcW w:w="816" w:type="dxa"/>
          </w:tcPr>
          <w:p w14:paraId="222816EF" w14:textId="77777777" w:rsidR="00522399" w:rsidRPr="00522399" w:rsidRDefault="00522399" w:rsidP="00DC3820">
            <w:pPr>
              <w:jc w:val="both"/>
              <w:rPr>
                <w:del w:id="3590" w:author="Pavla Trefilová" w:date="2019-11-18T17:19:00Z"/>
              </w:rPr>
            </w:pPr>
            <w:del w:id="3591" w:author="Pavla Trefilová" w:date="2019-11-18T17:19:00Z">
              <w:r w:rsidRPr="00522399">
                <w:delText>26</w:delText>
              </w:r>
            </w:del>
          </w:p>
        </w:tc>
        <w:tc>
          <w:tcPr>
            <w:tcW w:w="2156" w:type="dxa"/>
            <w:shd w:val="clear" w:color="auto" w:fill="F7CAAC"/>
          </w:tcPr>
          <w:p w14:paraId="7704939B" w14:textId="77777777" w:rsidR="00522399" w:rsidRPr="00522399" w:rsidRDefault="00522399" w:rsidP="00DC3820">
            <w:pPr>
              <w:jc w:val="both"/>
              <w:rPr>
                <w:del w:id="3592" w:author="Pavla Trefilová" w:date="2019-11-18T17:19:00Z"/>
                <w:b/>
              </w:rPr>
            </w:pPr>
            <w:del w:id="3593" w:author="Pavla Trefilová" w:date="2019-11-18T17:19:00Z">
              <w:r w:rsidRPr="00522399">
                <w:rPr>
                  <w:b/>
                </w:rPr>
                <w:delText>kreditů</w:delText>
              </w:r>
            </w:del>
          </w:p>
        </w:tc>
        <w:tc>
          <w:tcPr>
            <w:tcW w:w="1207" w:type="dxa"/>
            <w:gridSpan w:val="2"/>
          </w:tcPr>
          <w:p w14:paraId="059F97C6" w14:textId="77777777" w:rsidR="00522399" w:rsidRPr="00522399" w:rsidRDefault="00522399" w:rsidP="00DC3820">
            <w:pPr>
              <w:jc w:val="both"/>
              <w:rPr>
                <w:del w:id="3594" w:author="Pavla Trefilová" w:date="2019-11-18T17:19:00Z"/>
              </w:rPr>
            </w:pPr>
            <w:del w:id="3595" w:author="Pavla Trefilová" w:date="2019-11-18T17:19:00Z">
              <w:r w:rsidRPr="00522399">
                <w:delText>3</w:delText>
              </w:r>
            </w:del>
          </w:p>
        </w:tc>
      </w:tr>
      <w:tr w:rsidR="00522399" w14:paraId="5121D1E1" w14:textId="77777777" w:rsidTr="00DC3820">
        <w:trPr>
          <w:del w:id="3596" w:author="Pavla Trefilová" w:date="2019-11-18T17:19:00Z"/>
        </w:trPr>
        <w:tc>
          <w:tcPr>
            <w:tcW w:w="3086" w:type="dxa"/>
            <w:shd w:val="clear" w:color="auto" w:fill="F7CAAC"/>
          </w:tcPr>
          <w:p w14:paraId="2A662DD1" w14:textId="77777777" w:rsidR="00522399" w:rsidRPr="00522399" w:rsidRDefault="00522399" w:rsidP="00DC3820">
            <w:pPr>
              <w:jc w:val="both"/>
              <w:rPr>
                <w:del w:id="3597" w:author="Pavla Trefilová" w:date="2019-11-18T17:19:00Z"/>
                <w:b/>
              </w:rPr>
            </w:pPr>
            <w:del w:id="3598" w:author="Pavla Trefilová" w:date="2019-11-18T17:19:00Z">
              <w:r w:rsidRPr="00522399">
                <w:rPr>
                  <w:b/>
                </w:rPr>
                <w:delText>Prerekvizity, korekvizity, ekvivalence</w:delText>
              </w:r>
            </w:del>
          </w:p>
        </w:tc>
        <w:tc>
          <w:tcPr>
            <w:tcW w:w="6769" w:type="dxa"/>
            <w:gridSpan w:val="7"/>
          </w:tcPr>
          <w:p w14:paraId="2CF86AB1" w14:textId="77777777" w:rsidR="00522399" w:rsidRPr="00522399" w:rsidRDefault="00522399" w:rsidP="00DC3820">
            <w:pPr>
              <w:jc w:val="both"/>
              <w:rPr>
                <w:del w:id="3599" w:author="Pavla Trefilová" w:date="2019-11-18T17:19:00Z"/>
              </w:rPr>
            </w:pPr>
          </w:p>
        </w:tc>
      </w:tr>
      <w:tr w:rsidR="00522399" w14:paraId="55961523" w14:textId="77777777" w:rsidTr="00DC3820">
        <w:trPr>
          <w:del w:id="3600" w:author="Pavla Trefilová" w:date="2019-11-18T17:19:00Z"/>
        </w:trPr>
        <w:tc>
          <w:tcPr>
            <w:tcW w:w="3086" w:type="dxa"/>
            <w:shd w:val="clear" w:color="auto" w:fill="F7CAAC"/>
          </w:tcPr>
          <w:p w14:paraId="197D8CD1" w14:textId="77777777" w:rsidR="00522399" w:rsidRPr="00522399" w:rsidRDefault="00522399" w:rsidP="00DC3820">
            <w:pPr>
              <w:jc w:val="both"/>
              <w:rPr>
                <w:del w:id="3601" w:author="Pavla Trefilová" w:date="2019-11-18T17:19:00Z"/>
                <w:b/>
              </w:rPr>
            </w:pPr>
            <w:del w:id="3602" w:author="Pavla Trefilová" w:date="2019-11-18T17:19:00Z">
              <w:r w:rsidRPr="00522399">
                <w:rPr>
                  <w:b/>
                </w:rPr>
                <w:delText>Způsob ověření studijních výsledků</w:delText>
              </w:r>
            </w:del>
          </w:p>
        </w:tc>
        <w:tc>
          <w:tcPr>
            <w:tcW w:w="3406" w:type="dxa"/>
            <w:gridSpan w:val="4"/>
          </w:tcPr>
          <w:p w14:paraId="008FECDF" w14:textId="77777777" w:rsidR="00522399" w:rsidRPr="00522399" w:rsidRDefault="00522399" w:rsidP="00DC3820">
            <w:pPr>
              <w:jc w:val="both"/>
              <w:rPr>
                <w:del w:id="3603" w:author="Pavla Trefilová" w:date="2019-11-18T17:19:00Z"/>
              </w:rPr>
            </w:pPr>
            <w:del w:id="3604" w:author="Pavla Trefilová" w:date="2019-11-18T17:19:00Z">
              <w:r w:rsidRPr="00522399">
                <w:delText>zápočet</w:delText>
              </w:r>
            </w:del>
          </w:p>
        </w:tc>
        <w:tc>
          <w:tcPr>
            <w:tcW w:w="2156" w:type="dxa"/>
            <w:shd w:val="clear" w:color="auto" w:fill="F7CAAC"/>
          </w:tcPr>
          <w:p w14:paraId="2C7ECA4E" w14:textId="77777777" w:rsidR="00522399" w:rsidRPr="00522399" w:rsidRDefault="00522399" w:rsidP="00DC3820">
            <w:pPr>
              <w:jc w:val="both"/>
              <w:rPr>
                <w:del w:id="3605" w:author="Pavla Trefilová" w:date="2019-11-18T17:19:00Z"/>
                <w:b/>
              </w:rPr>
            </w:pPr>
            <w:del w:id="3606" w:author="Pavla Trefilová" w:date="2019-11-18T17:19:00Z">
              <w:r w:rsidRPr="00522399">
                <w:rPr>
                  <w:b/>
                </w:rPr>
                <w:delText>Forma výuky</w:delText>
              </w:r>
            </w:del>
          </w:p>
        </w:tc>
        <w:tc>
          <w:tcPr>
            <w:tcW w:w="1207" w:type="dxa"/>
            <w:gridSpan w:val="2"/>
          </w:tcPr>
          <w:p w14:paraId="1723DB05" w14:textId="77777777" w:rsidR="00522399" w:rsidRPr="00522399" w:rsidRDefault="00522399" w:rsidP="00DC3820">
            <w:pPr>
              <w:jc w:val="both"/>
              <w:rPr>
                <w:del w:id="3607" w:author="Pavla Trefilová" w:date="2019-11-18T17:19:00Z"/>
              </w:rPr>
            </w:pPr>
            <w:del w:id="3608" w:author="Pavla Trefilová" w:date="2019-11-18T17:19:00Z">
              <w:r w:rsidRPr="00522399">
                <w:delText>cvičení</w:delText>
              </w:r>
            </w:del>
          </w:p>
        </w:tc>
      </w:tr>
      <w:tr w:rsidR="00522399" w14:paraId="1D78BB4A" w14:textId="77777777" w:rsidTr="00DC3820">
        <w:trPr>
          <w:del w:id="3609" w:author="Pavla Trefilová" w:date="2019-11-18T17:19:00Z"/>
        </w:trPr>
        <w:tc>
          <w:tcPr>
            <w:tcW w:w="3086" w:type="dxa"/>
            <w:shd w:val="clear" w:color="auto" w:fill="F7CAAC"/>
          </w:tcPr>
          <w:p w14:paraId="79B5B864" w14:textId="77777777" w:rsidR="00522399" w:rsidRPr="00522399" w:rsidRDefault="00522399" w:rsidP="00DC3820">
            <w:pPr>
              <w:jc w:val="both"/>
              <w:rPr>
                <w:del w:id="3610" w:author="Pavla Trefilová" w:date="2019-11-18T17:19:00Z"/>
                <w:b/>
              </w:rPr>
            </w:pPr>
            <w:del w:id="3611" w:author="Pavla Trefilová" w:date="2019-11-18T17:19:00Z">
              <w:r w:rsidRPr="00522399">
                <w:rPr>
                  <w:b/>
                </w:rPr>
                <w:delText>Forma způsobu ověření studijních výsledků a další požadavky na studenta</w:delText>
              </w:r>
            </w:del>
          </w:p>
        </w:tc>
        <w:tc>
          <w:tcPr>
            <w:tcW w:w="6769" w:type="dxa"/>
            <w:gridSpan w:val="7"/>
            <w:tcBorders>
              <w:bottom w:val="nil"/>
            </w:tcBorders>
          </w:tcPr>
          <w:p w14:paraId="4B6FC039" w14:textId="77777777" w:rsidR="00522399" w:rsidRPr="00522399" w:rsidRDefault="00522399" w:rsidP="00DC3820">
            <w:pPr>
              <w:jc w:val="both"/>
              <w:rPr>
                <w:del w:id="3612" w:author="Pavla Trefilová" w:date="2019-11-18T17:19:00Z"/>
              </w:rPr>
            </w:pPr>
            <w:del w:id="3613" w:author="Pavla Trefilová" w:date="2019-11-18T17:19:00Z">
              <w:r w:rsidRPr="00522399">
                <w:delText>Způsob zakončení předmětu – zápočet</w:delText>
              </w:r>
            </w:del>
          </w:p>
          <w:p w14:paraId="192E3A21" w14:textId="77777777" w:rsidR="00522399" w:rsidRPr="00522399" w:rsidRDefault="00CC01FD" w:rsidP="00CC01FD">
            <w:pPr>
              <w:jc w:val="both"/>
              <w:rPr>
                <w:del w:id="3614" w:author="Pavla Trefilová" w:date="2019-11-18T17:19:00Z"/>
              </w:rPr>
            </w:pPr>
            <w:del w:id="3615" w:author="Pavla Trefilová" w:date="2019-11-18T17:19:00Z">
              <w:r w:rsidRPr="002401C8">
                <w:delText>Požadavky k zápočtu:</w:delText>
              </w:r>
              <w:r>
                <w:delText xml:space="preserve"> </w:delText>
              </w:r>
              <w:r w:rsidR="00522399" w:rsidRPr="00CC01FD">
                <w:delText>Aktivní účast na cvičeních.</w:delText>
              </w:r>
              <w:r>
                <w:delText xml:space="preserve"> </w:delText>
              </w:r>
              <w:r w:rsidR="00522399" w:rsidRPr="00522399">
                <w:delTex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delText>
              </w:r>
              <w:r>
                <w:delText xml:space="preserve"> </w:delText>
              </w:r>
              <w:r w:rsidR="00522399" w:rsidRPr="00522399">
                <w:delText>Úspěšné absolvování průběžných testů a závěrečného testu (2 opravné termíny) s minimální úspěšností 60</w:delText>
              </w:r>
              <w:r w:rsidR="001D65F1">
                <w:delText xml:space="preserve"> </w:delText>
              </w:r>
              <w:r w:rsidR="00522399" w:rsidRPr="00522399">
                <w:delText>%.</w:delText>
              </w:r>
            </w:del>
          </w:p>
        </w:tc>
      </w:tr>
      <w:tr w:rsidR="00522399" w14:paraId="45DF8CBB" w14:textId="77777777" w:rsidTr="00DC3820">
        <w:trPr>
          <w:trHeight w:val="128"/>
          <w:del w:id="3616" w:author="Pavla Trefilová" w:date="2019-11-18T17:19:00Z"/>
        </w:trPr>
        <w:tc>
          <w:tcPr>
            <w:tcW w:w="9855" w:type="dxa"/>
            <w:gridSpan w:val="8"/>
            <w:tcBorders>
              <w:top w:val="nil"/>
            </w:tcBorders>
          </w:tcPr>
          <w:p w14:paraId="3BB5BB4F" w14:textId="77777777" w:rsidR="00522399" w:rsidRPr="00522399" w:rsidRDefault="00522399" w:rsidP="00DC3820">
            <w:pPr>
              <w:jc w:val="both"/>
              <w:rPr>
                <w:del w:id="3617" w:author="Pavla Trefilová" w:date="2019-11-18T17:19:00Z"/>
              </w:rPr>
            </w:pPr>
          </w:p>
        </w:tc>
      </w:tr>
      <w:tr w:rsidR="00522399" w14:paraId="231A8667" w14:textId="77777777" w:rsidTr="00DC3820">
        <w:trPr>
          <w:trHeight w:val="197"/>
          <w:del w:id="3618" w:author="Pavla Trefilová" w:date="2019-11-18T17:19:00Z"/>
        </w:trPr>
        <w:tc>
          <w:tcPr>
            <w:tcW w:w="3086" w:type="dxa"/>
            <w:tcBorders>
              <w:top w:val="nil"/>
            </w:tcBorders>
            <w:shd w:val="clear" w:color="auto" w:fill="F7CAAC"/>
          </w:tcPr>
          <w:p w14:paraId="2C26C344" w14:textId="77777777" w:rsidR="00522399" w:rsidRPr="00522399" w:rsidRDefault="00522399" w:rsidP="00DC3820">
            <w:pPr>
              <w:jc w:val="both"/>
              <w:rPr>
                <w:del w:id="3619" w:author="Pavla Trefilová" w:date="2019-11-18T17:19:00Z"/>
                <w:b/>
              </w:rPr>
            </w:pPr>
            <w:del w:id="3620" w:author="Pavla Trefilová" w:date="2019-11-18T17:19:00Z">
              <w:r w:rsidRPr="00522399">
                <w:rPr>
                  <w:b/>
                </w:rPr>
                <w:delText>Garant předmětu</w:delText>
              </w:r>
            </w:del>
          </w:p>
        </w:tc>
        <w:tc>
          <w:tcPr>
            <w:tcW w:w="6769" w:type="dxa"/>
            <w:gridSpan w:val="7"/>
            <w:tcBorders>
              <w:top w:val="nil"/>
            </w:tcBorders>
          </w:tcPr>
          <w:p w14:paraId="661DDFAB" w14:textId="77777777" w:rsidR="00522399" w:rsidRPr="00522399" w:rsidRDefault="00522399" w:rsidP="00DC3820">
            <w:pPr>
              <w:shd w:val="clear" w:color="auto" w:fill="FFFFFF"/>
              <w:spacing w:after="100" w:afterAutospacing="1"/>
              <w:outlineLvl w:val="3"/>
              <w:rPr>
                <w:del w:id="3621" w:author="Pavla Trefilová" w:date="2019-11-18T17:19:00Z"/>
                <w:bCs/>
                <w:color w:val="222222"/>
              </w:rPr>
            </w:pPr>
            <w:del w:id="3622" w:author="Pavla Trefilová" w:date="2019-11-18T17:19:00Z">
              <w:r w:rsidRPr="00522399">
                <w:rPr>
                  <w:bCs/>
                </w:rPr>
                <w:delText>PhDr. Jana Semotamová</w:delText>
              </w:r>
            </w:del>
          </w:p>
        </w:tc>
      </w:tr>
      <w:tr w:rsidR="00522399" w14:paraId="5DA355F4" w14:textId="77777777" w:rsidTr="00DC3820">
        <w:trPr>
          <w:trHeight w:val="243"/>
          <w:del w:id="3623" w:author="Pavla Trefilová" w:date="2019-11-18T17:19:00Z"/>
        </w:trPr>
        <w:tc>
          <w:tcPr>
            <w:tcW w:w="3086" w:type="dxa"/>
            <w:tcBorders>
              <w:top w:val="nil"/>
            </w:tcBorders>
            <w:shd w:val="clear" w:color="auto" w:fill="F7CAAC"/>
          </w:tcPr>
          <w:p w14:paraId="4BA2EABE" w14:textId="77777777" w:rsidR="00522399" w:rsidRPr="00522399" w:rsidRDefault="00522399" w:rsidP="00DC3820">
            <w:pPr>
              <w:jc w:val="both"/>
              <w:rPr>
                <w:del w:id="3624" w:author="Pavla Trefilová" w:date="2019-11-18T17:19:00Z"/>
                <w:b/>
              </w:rPr>
            </w:pPr>
            <w:del w:id="3625" w:author="Pavla Trefilová" w:date="2019-11-18T17:19:00Z">
              <w:r w:rsidRPr="00522399">
                <w:rPr>
                  <w:b/>
                </w:rPr>
                <w:delText>Zapojení garanta do výuky předmětu</w:delText>
              </w:r>
            </w:del>
          </w:p>
        </w:tc>
        <w:tc>
          <w:tcPr>
            <w:tcW w:w="6769" w:type="dxa"/>
            <w:gridSpan w:val="7"/>
            <w:tcBorders>
              <w:top w:val="nil"/>
            </w:tcBorders>
          </w:tcPr>
          <w:p w14:paraId="4414663F" w14:textId="77777777" w:rsidR="00522399" w:rsidRPr="00522399" w:rsidRDefault="001D65F1" w:rsidP="00DC3820">
            <w:pPr>
              <w:jc w:val="both"/>
              <w:rPr>
                <w:del w:id="3626" w:author="Pavla Trefilová" w:date="2019-11-18T17:19:00Z"/>
              </w:rPr>
            </w:pPr>
            <w:del w:id="3627" w:author="Pavla Trefilová" w:date="2019-11-18T17:19:00Z">
              <w:r w:rsidRPr="001D65F1">
                <w:delText>Garant se podílí v rozsahu 100 %, stanovuje koncepci cvičení a dohlíží na jejich jednotné vedení.</w:delText>
              </w:r>
            </w:del>
          </w:p>
        </w:tc>
      </w:tr>
      <w:tr w:rsidR="00522399" w14:paraId="26F5AFBC" w14:textId="77777777" w:rsidTr="00DC3820">
        <w:trPr>
          <w:del w:id="3628" w:author="Pavla Trefilová" w:date="2019-11-18T17:19:00Z"/>
        </w:trPr>
        <w:tc>
          <w:tcPr>
            <w:tcW w:w="3086" w:type="dxa"/>
            <w:shd w:val="clear" w:color="auto" w:fill="F7CAAC"/>
          </w:tcPr>
          <w:p w14:paraId="5E254E07" w14:textId="77777777" w:rsidR="00522399" w:rsidRPr="00522399" w:rsidRDefault="00522399" w:rsidP="00DC3820">
            <w:pPr>
              <w:jc w:val="both"/>
              <w:rPr>
                <w:del w:id="3629" w:author="Pavla Trefilová" w:date="2019-11-18T17:19:00Z"/>
                <w:b/>
              </w:rPr>
            </w:pPr>
            <w:del w:id="3630" w:author="Pavla Trefilová" w:date="2019-11-18T17:19:00Z">
              <w:r w:rsidRPr="00522399">
                <w:rPr>
                  <w:b/>
                </w:rPr>
                <w:delText>Vyučující</w:delText>
              </w:r>
            </w:del>
          </w:p>
        </w:tc>
        <w:tc>
          <w:tcPr>
            <w:tcW w:w="6769" w:type="dxa"/>
            <w:gridSpan w:val="7"/>
            <w:tcBorders>
              <w:bottom w:val="nil"/>
            </w:tcBorders>
          </w:tcPr>
          <w:p w14:paraId="582F3AF5" w14:textId="77777777" w:rsidR="00522399" w:rsidRPr="00522399" w:rsidRDefault="00522399" w:rsidP="00CC01FD">
            <w:pPr>
              <w:jc w:val="both"/>
              <w:rPr>
                <w:del w:id="3631" w:author="Pavla Trefilová" w:date="2019-11-18T17:19:00Z"/>
              </w:rPr>
            </w:pPr>
            <w:del w:id="3632" w:author="Pavla Trefilová" w:date="2019-11-18T17:19:00Z">
              <w:r w:rsidRPr="00522399">
                <w:rPr>
                  <w:bCs/>
                </w:rPr>
                <w:delText>PhDr. Jana Semotamová</w:delText>
              </w:r>
              <w:r w:rsidR="00CC01FD">
                <w:rPr>
                  <w:bCs/>
                </w:rPr>
                <w:delText xml:space="preserve"> </w:delText>
              </w:r>
              <w:r w:rsidR="00CC01FD" w:rsidRPr="008271D7">
                <w:delText xml:space="preserve">– </w:delText>
              </w:r>
              <w:r w:rsidR="00CC01FD">
                <w:delText>cvičení (100%)</w:delText>
              </w:r>
            </w:del>
          </w:p>
        </w:tc>
      </w:tr>
      <w:tr w:rsidR="00522399" w14:paraId="146205AA" w14:textId="77777777" w:rsidTr="00DC3820">
        <w:trPr>
          <w:trHeight w:val="194"/>
          <w:del w:id="3633" w:author="Pavla Trefilová" w:date="2019-11-18T17:19:00Z"/>
        </w:trPr>
        <w:tc>
          <w:tcPr>
            <w:tcW w:w="9855" w:type="dxa"/>
            <w:gridSpan w:val="8"/>
            <w:tcBorders>
              <w:top w:val="nil"/>
            </w:tcBorders>
          </w:tcPr>
          <w:p w14:paraId="3A6373E6" w14:textId="77777777" w:rsidR="00522399" w:rsidRPr="00522399" w:rsidRDefault="00522399" w:rsidP="00DC3820">
            <w:pPr>
              <w:jc w:val="both"/>
              <w:rPr>
                <w:del w:id="3634" w:author="Pavla Trefilová" w:date="2019-11-18T17:19:00Z"/>
              </w:rPr>
            </w:pPr>
          </w:p>
        </w:tc>
      </w:tr>
      <w:tr w:rsidR="00522399" w14:paraId="7DDF4AE1" w14:textId="77777777" w:rsidTr="00DC3820">
        <w:trPr>
          <w:del w:id="3635" w:author="Pavla Trefilová" w:date="2019-11-18T17:19:00Z"/>
        </w:trPr>
        <w:tc>
          <w:tcPr>
            <w:tcW w:w="3086" w:type="dxa"/>
            <w:shd w:val="clear" w:color="auto" w:fill="F7CAAC"/>
          </w:tcPr>
          <w:p w14:paraId="0F800CB3" w14:textId="77777777" w:rsidR="00522399" w:rsidRPr="00522399" w:rsidRDefault="00522399" w:rsidP="00DC3820">
            <w:pPr>
              <w:jc w:val="both"/>
              <w:rPr>
                <w:del w:id="3636" w:author="Pavla Trefilová" w:date="2019-11-18T17:19:00Z"/>
                <w:b/>
              </w:rPr>
            </w:pPr>
            <w:del w:id="3637" w:author="Pavla Trefilová" w:date="2019-11-18T17:19:00Z">
              <w:r w:rsidRPr="00522399">
                <w:rPr>
                  <w:b/>
                </w:rPr>
                <w:delText>Stručná anotace předmětu</w:delText>
              </w:r>
            </w:del>
          </w:p>
        </w:tc>
        <w:tc>
          <w:tcPr>
            <w:tcW w:w="6769" w:type="dxa"/>
            <w:gridSpan w:val="7"/>
            <w:tcBorders>
              <w:bottom w:val="nil"/>
            </w:tcBorders>
          </w:tcPr>
          <w:p w14:paraId="3E73DC82" w14:textId="77777777" w:rsidR="00522399" w:rsidRPr="00522399" w:rsidRDefault="00522399" w:rsidP="00DC3820">
            <w:pPr>
              <w:jc w:val="both"/>
              <w:rPr>
                <w:del w:id="3638" w:author="Pavla Trefilová" w:date="2019-11-18T17:19:00Z"/>
              </w:rPr>
            </w:pPr>
          </w:p>
        </w:tc>
      </w:tr>
      <w:tr w:rsidR="00522399" w14:paraId="5371B370" w14:textId="77777777" w:rsidTr="00DC3820">
        <w:trPr>
          <w:trHeight w:val="1406"/>
          <w:del w:id="3639" w:author="Pavla Trefilová" w:date="2019-11-18T17:19:00Z"/>
        </w:trPr>
        <w:tc>
          <w:tcPr>
            <w:tcW w:w="9855" w:type="dxa"/>
            <w:gridSpan w:val="8"/>
            <w:tcBorders>
              <w:top w:val="nil"/>
              <w:bottom w:val="single" w:sz="12" w:space="0" w:color="auto"/>
            </w:tcBorders>
          </w:tcPr>
          <w:p w14:paraId="7A4889E7" w14:textId="77777777" w:rsidR="00522399" w:rsidRPr="00522399" w:rsidRDefault="00522399" w:rsidP="00DC3820">
            <w:pPr>
              <w:jc w:val="both"/>
              <w:rPr>
                <w:del w:id="3640" w:author="Pavla Trefilová" w:date="2019-11-18T17:19:00Z"/>
              </w:rPr>
            </w:pPr>
            <w:del w:id="3641" w:author="Pavla Trefilová" w:date="2019-11-18T17:19:00Z">
              <w:r w:rsidRPr="00522399">
                <w:delTex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delText>
              </w:r>
            </w:del>
          </w:p>
          <w:p w14:paraId="4BDF5FF9" w14:textId="77777777" w:rsidR="00522399" w:rsidRPr="00522399" w:rsidRDefault="00522399" w:rsidP="00DC3820">
            <w:pPr>
              <w:jc w:val="both"/>
              <w:rPr>
                <w:del w:id="3642" w:author="Pavla Trefilová" w:date="2019-11-18T17:19:00Z"/>
              </w:rPr>
            </w:pPr>
            <w:del w:id="3643" w:author="Pavla Trefilová" w:date="2019-11-18T17:19:00Z">
              <w:r w:rsidRPr="00522399">
                <w:delText>V tomto předmětu se předpokládá znalost angličtiny na úrovni A1 dle Společného evropského referenčního rámce pro jazyky.</w:delText>
              </w:r>
            </w:del>
          </w:p>
        </w:tc>
      </w:tr>
      <w:tr w:rsidR="00522399" w14:paraId="3ADEAEB6" w14:textId="77777777" w:rsidTr="00DC3820">
        <w:trPr>
          <w:trHeight w:val="265"/>
          <w:del w:id="3644" w:author="Pavla Trefilová" w:date="2019-11-18T17:19:00Z"/>
        </w:trPr>
        <w:tc>
          <w:tcPr>
            <w:tcW w:w="3653" w:type="dxa"/>
            <w:gridSpan w:val="2"/>
            <w:tcBorders>
              <w:top w:val="nil"/>
            </w:tcBorders>
            <w:shd w:val="clear" w:color="auto" w:fill="F7CAAC"/>
          </w:tcPr>
          <w:p w14:paraId="4BFDC3AD" w14:textId="77777777" w:rsidR="00522399" w:rsidRPr="00522399" w:rsidRDefault="00522399" w:rsidP="00DC3820">
            <w:pPr>
              <w:jc w:val="both"/>
              <w:rPr>
                <w:del w:id="3645" w:author="Pavla Trefilová" w:date="2019-11-18T17:19:00Z"/>
              </w:rPr>
            </w:pPr>
            <w:del w:id="3646" w:author="Pavla Trefilová" w:date="2019-11-18T17:19:00Z">
              <w:r w:rsidRPr="00522399">
                <w:rPr>
                  <w:b/>
                </w:rPr>
                <w:delText>Studijní literatura a studijní pomůcky</w:delText>
              </w:r>
            </w:del>
          </w:p>
        </w:tc>
        <w:tc>
          <w:tcPr>
            <w:tcW w:w="6202" w:type="dxa"/>
            <w:gridSpan w:val="6"/>
            <w:tcBorders>
              <w:top w:val="nil"/>
              <w:bottom w:val="nil"/>
            </w:tcBorders>
          </w:tcPr>
          <w:p w14:paraId="6148A494" w14:textId="77777777" w:rsidR="00522399" w:rsidRPr="00522399" w:rsidRDefault="00522399" w:rsidP="00DC3820">
            <w:pPr>
              <w:jc w:val="both"/>
              <w:rPr>
                <w:del w:id="3647" w:author="Pavla Trefilová" w:date="2019-11-18T17:19:00Z"/>
              </w:rPr>
            </w:pPr>
          </w:p>
        </w:tc>
      </w:tr>
      <w:tr w:rsidR="00522399" w14:paraId="69C14F59" w14:textId="77777777" w:rsidTr="00DC3820">
        <w:trPr>
          <w:trHeight w:val="2678"/>
          <w:del w:id="3648" w:author="Pavla Trefilová" w:date="2019-11-18T17:19:00Z"/>
        </w:trPr>
        <w:tc>
          <w:tcPr>
            <w:tcW w:w="9855" w:type="dxa"/>
            <w:gridSpan w:val="8"/>
            <w:tcBorders>
              <w:top w:val="nil"/>
            </w:tcBorders>
          </w:tcPr>
          <w:p w14:paraId="0BE15A01" w14:textId="77777777" w:rsidR="00522399" w:rsidRPr="00522399" w:rsidRDefault="00522399" w:rsidP="00DC3820">
            <w:pPr>
              <w:pStyle w:val="Prosttext"/>
              <w:rPr>
                <w:del w:id="3649" w:author="Pavla Trefilová" w:date="2019-11-18T17:19:00Z"/>
                <w:rFonts w:ascii="Times New Roman" w:hAnsi="Times New Roman" w:cs="Times New Roman"/>
                <w:b/>
                <w:sz w:val="20"/>
                <w:szCs w:val="20"/>
              </w:rPr>
            </w:pPr>
            <w:del w:id="3650" w:author="Pavla Trefilová" w:date="2019-11-18T17:19:00Z">
              <w:r w:rsidRPr="00522399">
                <w:rPr>
                  <w:rFonts w:ascii="Times New Roman" w:hAnsi="Times New Roman" w:cs="Times New Roman"/>
                  <w:b/>
                  <w:sz w:val="20"/>
                  <w:szCs w:val="20"/>
                </w:rPr>
                <w:delText>Povinná literatura</w:delText>
              </w:r>
            </w:del>
          </w:p>
          <w:p w14:paraId="5F46A2B1" w14:textId="77777777" w:rsidR="00522399" w:rsidRPr="00522399" w:rsidRDefault="00522399" w:rsidP="00B2050B">
            <w:pPr>
              <w:pStyle w:val="Prosttext"/>
              <w:jc w:val="both"/>
              <w:rPr>
                <w:del w:id="3651" w:author="Pavla Trefilová" w:date="2019-11-18T17:19:00Z"/>
                <w:rFonts w:ascii="Times New Roman" w:hAnsi="Times New Roman" w:cs="Times New Roman"/>
                <w:sz w:val="20"/>
                <w:szCs w:val="20"/>
              </w:rPr>
            </w:pPr>
            <w:del w:id="3652" w:author="Pavla Trefilová" w:date="2019-11-18T17:19:00Z">
              <w:r w:rsidRPr="00522399">
                <w:rPr>
                  <w:rFonts w:ascii="Times New Roman" w:hAnsi="Times New Roman" w:cs="Times New Roman"/>
                  <w:sz w:val="20"/>
                  <w:szCs w:val="20"/>
                </w:rPr>
                <w:delText xml:space="preserve">HANCOCK, M., MCDONALD, A. </w:delText>
              </w:r>
              <w:r w:rsidRPr="00522399">
                <w:rPr>
                  <w:rFonts w:ascii="Times New Roman" w:hAnsi="Times New Roman" w:cs="Times New Roman"/>
                  <w:i/>
                  <w:sz w:val="20"/>
                  <w:szCs w:val="20"/>
                </w:rPr>
                <w:delText>English Result</w:delText>
              </w:r>
              <w:r w:rsidRPr="00522399">
                <w:rPr>
                  <w:rFonts w:ascii="Times New Roman" w:hAnsi="Times New Roman" w:cs="Times New Roman"/>
                  <w:sz w:val="20"/>
                  <w:szCs w:val="20"/>
                </w:rPr>
                <w:delText xml:space="preserve"> Student's Book. Oxford: Oxford University Press, 2008, 159 s.  ISBN 978-0-19-430479-5. </w:delText>
              </w:r>
            </w:del>
          </w:p>
          <w:p w14:paraId="33DC4156" w14:textId="77777777" w:rsidR="00522399" w:rsidRPr="00522399" w:rsidRDefault="00522399" w:rsidP="00B2050B">
            <w:pPr>
              <w:pStyle w:val="Prosttext"/>
              <w:jc w:val="both"/>
              <w:rPr>
                <w:del w:id="3653" w:author="Pavla Trefilová" w:date="2019-11-18T17:19:00Z"/>
                <w:rFonts w:ascii="Times New Roman" w:hAnsi="Times New Roman" w:cs="Times New Roman"/>
                <w:sz w:val="20"/>
                <w:szCs w:val="20"/>
              </w:rPr>
            </w:pPr>
            <w:del w:id="3654" w:author="Pavla Trefilová" w:date="2019-11-18T17:19:00Z">
              <w:r w:rsidRPr="00522399">
                <w:rPr>
                  <w:rFonts w:ascii="Times New Roman" w:hAnsi="Times New Roman" w:cs="Times New Roman"/>
                  <w:sz w:val="20"/>
                  <w:szCs w:val="20"/>
                </w:rPr>
                <w:delText xml:space="preserve">MCKENNA, J. </w:delText>
              </w:r>
              <w:r w:rsidRPr="00522399">
                <w:rPr>
                  <w:rFonts w:ascii="Times New Roman" w:hAnsi="Times New Roman" w:cs="Times New Roman"/>
                  <w:i/>
                  <w:sz w:val="20"/>
                  <w:szCs w:val="20"/>
                </w:rPr>
                <w:delText>English Result</w:delText>
              </w:r>
              <w:r w:rsidRPr="00522399">
                <w:rPr>
                  <w:rFonts w:ascii="Times New Roman" w:hAnsi="Times New Roman" w:cs="Times New Roman"/>
                  <w:sz w:val="20"/>
                  <w:szCs w:val="20"/>
                </w:rPr>
                <w:delText xml:space="preserve"> </w:delText>
              </w:r>
              <w:r w:rsidRPr="00522399">
                <w:rPr>
                  <w:rFonts w:ascii="Times New Roman" w:hAnsi="Times New Roman" w:cs="Times New Roman"/>
                  <w:i/>
                  <w:sz w:val="20"/>
                  <w:szCs w:val="20"/>
                </w:rPr>
                <w:delText xml:space="preserve">Workbook with MultiROM. </w:delText>
              </w:r>
              <w:r w:rsidRPr="00522399">
                <w:rPr>
                  <w:rFonts w:ascii="Times New Roman" w:hAnsi="Times New Roman" w:cs="Times New Roman"/>
                  <w:sz w:val="20"/>
                  <w:szCs w:val="20"/>
                </w:rPr>
                <w:delText>Oxford: Oxford University Press, 2008, 95 s. ISBN 978-0-19-430495-5.</w:delText>
              </w:r>
            </w:del>
          </w:p>
          <w:p w14:paraId="23C33C56" w14:textId="77777777" w:rsidR="00522399" w:rsidRPr="00522399" w:rsidRDefault="00522399" w:rsidP="00B2050B">
            <w:pPr>
              <w:pStyle w:val="Prosttext"/>
              <w:jc w:val="both"/>
              <w:rPr>
                <w:del w:id="3655" w:author="Pavla Trefilová" w:date="2019-11-18T17:19:00Z"/>
                <w:rFonts w:ascii="Times New Roman" w:hAnsi="Times New Roman" w:cs="Times New Roman"/>
                <w:b/>
                <w:sz w:val="20"/>
                <w:szCs w:val="20"/>
              </w:rPr>
            </w:pPr>
            <w:del w:id="3656" w:author="Pavla Trefilová" w:date="2019-11-18T17:19:00Z">
              <w:r w:rsidRPr="00522399">
                <w:rPr>
                  <w:rFonts w:ascii="Times New Roman" w:hAnsi="Times New Roman" w:cs="Times New Roman"/>
                  <w:b/>
                  <w:sz w:val="20"/>
                  <w:szCs w:val="20"/>
                </w:rPr>
                <w:delText>Doporučená literatura</w:delText>
              </w:r>
            </w:del>
          </w:p>
          <w:p w14:paraId="13EE7CA5" w14:textId="77777777" w:rsidR="00522399" w:rsidRPr="00522399" w:rsidRDefault="00522399" w:rsidP="00B2050B">
            <w:pPr>
              <w:pStyle w:val="Prosttext"/>
              <w:jc w:val="both"/>
              <w:rPr>
                <w:del w:id="3657" w:author="Pavla Trefilová" w:date="2019-11-18T17:19:00Z"/>
                <w:rFonts w:ascii="Times New Roman" w:hAnsi="Times New Roman" w:cs="Times New Roman"/>
                <w:sz w:val="20"/>
                <w:szCs w:val="20"/>
              </w:rPr>
            </w:pPr>
            <w:del w:id="3658" w:author="Pavla Trefilová" w:date="2019-11-18T17:19:00Z">
              <w:r w:rsidRPr="00522399">
                <w:rPr>
                  <w:rFonts w:ascii="Times New Roman" w:hAnsi="Times New Roman" w:cs="Times New Roman"/>
                  <w:sz w:val="20"/>
                  <w:szCs w:val="20"/>
                </w:rPr>
                <w:delText xml:space="preserve">MURPHY, R. </w:delText>
              </w:r>
              <w:r w:rsidRPr="00522399">
                <w:rPr>
                  <w:rFonts w:ascii="Times New Roman" w:hAnsi="Times New Roman" w:cs="Times New Roman"/>
                  <w:i/>
                  <w:sz w:val="20"/>
                  <w:szCs w:val="20"/>
                </w:rPr>
                <w:delText>Essential Grammar in Use</w:delText>
              </w:r>
              <w:r w:rsidRPr="00522399">
                <w:rPr>
                  <w:rFonts w:ascii="Times New Roman" w:hAnsi="Times New Roman" w:cs="Times New Roman"/>
                  <w:sz w:val="20"/>
                  <w:szCs w:val="20"/>
                </w:rPr>
                <w:delText xml:space="preserve">. Cambridge: Cambridge University Press, 2007, 319 s. ISBN 978-0-521-67543-7. </w:delText>
              </w:r>
            </w:del>
          </w:p>
          <w:p w14:paraId="3F3091C5" w14:textId="77777777" w:rsidR="00522399" w:rsidRPr="00522399" w:rsidRDefault="00522399" w:rsidP="00B2050B">
            <w:pPr>
              <w:jc w:val="both"/>
              <w:rPr>
                <w:del w:id="3659" w:author="Pavla Trefilová" w:date="2019-11-18T17:19:00Z"/>
              </w:rPr>
            </w:pPr>
            <w:del w:id="3660" w:author="Pavla Trefilová" w:date="2019-11-18T17:19:00Z">
              <w:r w:rsidRPr="00522399">
                <w:delText xml:space="preserve">MURPHY, R. </w:delText>
              </w:r>
              <w:r w:rsidRPr="00522399">
                <w:rPr>
                  <w:i/>
                </w:rPr>
                <w:delText xml:space="preserve">English Grammar in Use Intermediate. </w:delText>
              </w:r>
              <w:r w:rsidRPr="00522399">
                <w:delText>4th ed. Cambridge: Cambridge University Press, 2012, 380 s. ISBN 978-0-521-18906-4.</w:delText>
              </w:r>
            </w:del>
          </w:p>
          <w:p w14:paraId="45550583" w14:textId="77777777" w:rsidR="00522399" w:rsidRPr="00522399" w:rsidRDefault="00522399" w:rsidP="00B2050B">
            <w:pPr>
              <w:pStyle w:val="Prosttext"/>
              <w:jc w:val="both"/>
              <w:rPr>
                <w:del w:id="3661" w:author="Pavla Trefilová" w:date="2019-11-18T17:19:00Z"/>
                <w:rFonts w:ascii="Times New Roman" w:hAnsi="Times New Roman" w:cs="Times New Roman"/>
                <w:sz w:val="20"/>
                <w:szCs w:val="20"/>
              </w:rPr>
            </w:pPr>
            <w:del w:id="3662" w:author="Pavla Trefilová" w:date="2019-11-18T17:19:00Z">
              <w:r w:rsidRPr="00522399">
                <w:rPr>
                  <w:rFonts w:ascii="Times New Roman" w:hAnsi="Times New Roman" w:cs="Times New Roman"/>
                  <w:sz w:val="20"/>
                  <w:szCs w:val="20"/>
                </w:rPr>
                <w:delText xml:space="preserve">THOMSON, A. J. </w:delText>
              </w:r>
              <w:r w:rsidRPr="00522399">
                <w:rPr>
                  <w:rFonts w:ascii="Times New Roman" w:hAnsi="Times New Roman" w:cs="Times New Roman"/>
                  <w:i/>
                  <w:sz w:val="20"/>
                  <w:szCs w:val="20"/>
                </w:rPr>
                <w:delText>A practical English grammar</w:delText>
              </w:r>
              <w:r w:rsidRPr="00522399">
                <w:rPr>
                  <w:rFonts w:ascii="Times New Roman" w:hAnsi="Times New Roman" w:cs="Times New Roman"/>
                  <w:sz w:val="20"/>
                  <w:szCs w:val="20"/>
                </w:rPr>
                <w:delText xml:space="preserve">. 4th ed. Oxford: Oxford University Press, 1986, 383 s. ISBN 0-19-431348-4. </w:delText>
              </w:r>
            </w:del>
          </w:p>
        </w:tc>
      </w:tr>
      <w:tr w:rsidR="00522399" w14:paraId="0CD2E6FB" w14:textId="77777777" w:rsidTr="00DC3820">
        <w:trPr>
          <w:del w:id="3663" w:author="Pavla Trefilová" w:date="2019-11-18T17:1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0E0497" w14:textId="77777777" w:rsidR="00522399" w:rsidRPr="00522399" w:rsidRDefault="00522399" w:rsidP="00DC3820">
            <w:pPr>
              <w:jc w:val="center"/>
              <w:rPr>
                <w:del w:id="3664" w:author="Pavla Trefilová" w:date="2019-11-18T17:19:00Z"/>
                <w:b/>
              </w:rPr>
            </w:pPr>
            <w:del w:id="3665" w:author="Pavla Trefilová" w:date="2019-11-18T17:19:00Z">
              <w:r w:rsidRPr="00522399">
                <w:rPr>
                  <w:b/>
                </w:rPr>
                <w:delText>Informace ke kombinované nebo distanční formě</w:delText>
              </w:r>
            </w:del>
          </w:p>
        </w:tc>
      </w:tr>
      <w:tr w:rsidR="00522399" w14:paraId="2B1C2503" w14:textId="77777777" w:rsidTr="00DC3820">
        <w:trPr>
          <w:del w:id="3666" w:author="Pavla Trefilová" w:date="2019-11-18T17:19:00Z"/>
        </w:trPr>
        <w:tc>
          <w:tcPr>
            <w:tcW w:w="4787" w:type="dxa"/>
            <w:gridSpan w:val="3"/>
            <w:tcBorders>
              <w:top w:val="single" w:sz="2" w:space="0" w:color="auto"/>
            </w:tcBorders>
            <w:shd w:val="clear" w:color="auto" w:fill="F7CAAC"/>
          </w:tcPr>
          <w:p w14:paraId="11F3E1A9" w14:textId="77777777" w:rsidR="00522399" w:rsidRPr="00522399" w:rsidRDefault="00522399" w:rsidP="00DC3820">
            <w:pPr>
              <w:jc w:val="both"/>
              <w:rPr>
                <w:del w:id="3667" w:author="Pavla Trefilová" w:date="2019-11-18T17:19:00Z"/>
              </w:rPr>
            </w:pPr>
            <w:del w:id="3668" w:author="Pavla Trefilová" w:date="2019-11-18T17:19:00Z">
              <w:r w:rsidRPr="00522399">
                <w:rPr>
                  <w:b/>
                </w:rPr>
                <w:delText>Rozsah konzultací (soustředění)</w:delText>
              </w:r>
            </w:del>
          </w:p>
        </w:tc>
        <w:tc>
          <w:tcPr>
            <w:tcW w:w="889" w:type="dxa"/>
            <w:tcBorders>
              <w:top w:val="single" w:sz="2" w:space="0" w:color="auto"/>
            </w:tcBorders>
          </w:tcPr>
          <w:p w14:paraId="5424C5E4" w14:textId="77777777" w:rsidR="00522399" w:rsidRPr="00522399" w:rsidRDefault="00522399" w:rsidP="00DC3820">
            <w:pPr>
              <w:jc w:val="both"/>
              <w:rPr>
                <w:del w:id="3669" w:author="Pavla Trefilová" w:date="2019-11-18T17:19:00Z"/>
              </w:rPr>
            </w:pPr>
          </w:p>
        </w:tc>
        <w:tc>
          <w:tcPr>
            <w:tcW w:w="4179" w:type="dxa"/>
            <w:gridSpan w:val="4"/>
            <w:tcBorders>
              <w:top w:val="single" w:sz="2" w:space="0" w:color="auto"/>
            </w:tcBorders>
            <w:shd w:val="clear" w:color="auto" w:fill="F7CAAC"/>
          </w:tcPr>
          <w:p w14:paraId="21C8B032" w14:textId="77777777" w:rsidR="00522399" w:rsidRPr="00522399" w:rsidRDefault="00522399" w:rsidP="00DC3820">
            <w:pPr>
              <w:jc w:val="both"/>
              <w:rPr>
                <w:del w:id="3670" w:author="Pavla Trefilová" w:date="2019-11-18T17:19:00Z"/>
                <w:b/>
              </w:rPr>
            </w:pPr>
            <w:del w:id="3671" w:author="Pavla Trefilová" w:date="2019-11-18T17:19:00Z">
              <w:r w:rsidRPr="00522399">
                <w:rPr>
                  <w:b/>
                </w:rPr>
                <w:delText xml:space="preserve">hodin </w:delText>
              </w:r>
            </w:del>
          </w:p>
        </w:tc>
      </w:tr>
      <w:tr w:rsidR="00522399" w14:paraId="237DA7B9" w14:textId="77777777" w:rsidTr="00DC3820">
        <w:trPr>
          <w:del w:id="3672" w:author="Pavla Trefilová" w:date="2019-11-18T17:19:00Z"/>
        </w:trPr>
        <w:tc>
          <w:tcPr>
            <w:tcW w:w="9855" w:type="dxa"/>
            <w:gridSpan w:val="8"/>
            <w:shd w:val="clear" w:color="auto" w:fill="F7CAAC"/>
          </w:tcPr>
          <w:p w14:paraId="71C4BC6D" w14:textId="77777777" w:rsidR="00522399" w:rsidRPr="00522399" w:rsidRDefault="00522399" w:rsidP="00DC3820">
            <w:pPr>
              <w:jc w:val="both"/>
              <w:rPr>
                <w:del w:id="3673" w:author="Pavla Trefilová" w:date="2019-11-18T17:19:00Z"/>
                <w:b/>
              </w:rPr>
            </w:pPr>
            <w:del w:id="3674" w:author="Pavla Trefilová" w:date="2019-11-18T17:19:00Z">
              <w:r w:rsidRPr="00522399">
                <w:rPr>
                  <w:b/>
                </w:rPr>
                <w:delText>Informace o způsobu kontaktu s vyučujícím</w:delText>
              </w:r>
            </w:del>
          </w:p>
        </w:tc>
      </w:tr>
      <w:tr w:rsidR="00522399" w14:paraId="34A05CF0" w14:textId="77777777" w:rsidTr="00522399">
        <w:trPr>
          <w:trHeight w:val="631"/>
          <w:del w:id="3675" w:author="Pavla Trefilová" w:date="2019-11-18T17:19:00Z"/>
        </w:trPr>
        <w:tc>
          <w:tcPr>
            <w:tcW w:w="9855" w:type="dxa"/>
            <w:gridSpan w:val="8"/>
          </w:tcPr>
          <w:p w14:paraId="26981D14" w14:textId="77777777" w:rsidR="00522399" w:rsidRPr="00522399" w:rsidRDefault="004E1CB1" w:rsidP="00DC3820">
            <w:pPr>
              <w:jc w:val="both"/>
              <w:rPr>
                <w:del w:id="3676" w:author="Pavla Trefilová" w:date="2019-11-18T17:19:00Z"/>
              </w:rPr>
            </w:pPr>
            <w:del w:id="3677" w:author="Pavla Trefilová" w:date="2019-11-18T17:19:00Z">
              <w:r w:rsidRPr="00882107">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14:paraId="071A2068" w14:textId="77777777" w:rsidR="00522399" w:rsidRDefault="00522399">
      <w:pPr>
        <w:rPr>
          <w:del w:id="3678" w:author="Pavla Trefilová" w:date="2019-11-18T17:19:00Z"/>
        </w:rPr>
      </w:pPr>
    </w:p>
    <w:p w14:paraId="66A3A022" w14:textId="77777777" w:rsidR="00522399" w:rsidRDefault="00522399">
      <w:pPr>
        <w:rPr>
          <w:moveFrom w:id="3679" w:author="Pavla Trefilová" w:date="2019-11-18T17:19:00Z"/>
        </w:rPr>
      </w:pPr>
      <w:del w:id="3680" w:author="Pavla Trefilová" w:date="2019-11-18T17:19:00Z">
        <w:r>
          <w:br w:type="page"/>
        </w:r>
      </w:del>
      <w:moveFromRangeStart w:id="3681" w:author="Pavla Trefilová" w:date="2019-11-18T17:19:00Z" w:name="move24990029"/>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63AC9374" w14:textId="77777777" w:rsidTr="00DC3820">
        <w:tc>
          <w:tcPr>
            <w:tcW w:w="9855" w:type="dxa"/>
            <w:gridSpan w:val="8"/>
            <w:tcBorders>
              <w:bottom w:val="double" w:sz="4" w:space="0" w:color="auto"/>
            </w:tcBorders>
            <w:shd w:val="clear" w:color="auto" w:fill="BDD6EE"/>
          </w:tcPr>
          <w:p w14:paraId="2E433748" w14:textId="77777777" w:rsidR="00522399" w:rsidRDefault="00522399" w:rsidP="00DC3820">
            <w:pPr>
              <w:jc w:val="both"/>
              <w:rPr>
                <w:moveFrom w:id="3682" w:author="Pavla Trefilová" w:date="2019-11-18T17:19:00Z"/>
                <w:b/>
                <w:sz w:val="28"/>
              </w:rPr>
            </w:pPr>
            <w:moveFrom w:id="3683" w:author="Pavla Trefilová" w:date="2019-11-18T17:19:00Z">
              <w:r>
                <w:lastRenderedPageBreak/>
                <w:br w:type="page"/>
              </w:r>
              <w:r>
                <w:rPr>
                  <w:b/>
                  <w:sz w:val="28"/>
                </w:rPr>
                <w:t>B-III – Charakteristika studijního předmětu</w:t>
              </w:r>
            </w:moveFrom>
          </w:p>
        </w:tc>
      </w:tr>
      <w:tr w:rsidR="00522399" w14:paraId="29084F6E" w14:textId="77777777" w:rsidTr="00DC3820">
        <w:tc>
          <w:tcPr>
            <w:tcW w:w="3086" w:type="dxa"/>
            <w:tcBorders>
              <w:top w:val="double" w:sz="4" w:space="0" w:color="auto"/>
            </w:tcBorders>
            <w:shd w:val="clear" w:color="auto" w:fill="F7CAAC"/>
          </w:tcPr>
          <w:p w14:paraId="6EA1C239" w14:textId="77777777" w:rsidR="00522399" w:rsidRPr="00522399" w:rsidRDefault="00522399" w:rsidP="00DC3820">
            <w:pPr>
              <w:jc w:val="both"/>
              <w:rPr>
                <w:moveFrom w:id="3684" w:author="Pavla Trefilová" w:date="2019-11-18T17:19:00Z"/>
                <w:b/>
              </w:rPr>
            </w:pPr>
            <w:moveFrom w:id="3685" w:author="Pavla Trefilová" w:date="2019-11-18T17:19:00Z">
              <w:r w:rsidRPr="00522399">
                <w:rPr>
                  <w:b/>
                </w:rPr>
                <w:t>Název studijního předmětu</w:t>
              </w:r>
            </w:moveFrom>
          </w:p>
        </w:tc>
        <w:tc>
          <w:tcPr>
            <w:tcW w:w="6769" w:type="dxa"/>
            <w:gridSpan w:val="7"/>
            <w:tcBorders>
              <w:top w:val="double" w:sz="4" w:space="0" w:color="auto"/>
            </w:tcBorders>
          </w:tcPr>
          <w:p w14:paraId="4EA4F2ED" w14:textId="77777777" w:rsidR="00522399" w:rsidRPr="00522399" w:rsidRDefault="00B2050B" w:rsidP="00DC3820">
            <w:pPr>
              <w:jc w:val="both"/>
              <w:rPr>
                <w:moveFrom w:id="3686" w:author="Pavla Trefilová" w:date="2019-11-18T17:19:00Z"/>
              </w:rPr>
            </w:pPr>
            <w:moveFrom w:id="3687" w:author="Pavla Trefilová" w:date="2019-11-18T17:19:00Z">
              <w:r w:rsidRPr="00635EC2">
                <w:rPr>
                  <w:color w:val="000000"/>
                  <w:shd w:val="clear" w:color="auto" w:fill="FFFFFF"/>
                </w:rPr>
                <w:t>English for Business</w:t>
              </w:r>
              <w:r w:rsidRPr="00635EC2">
                <w:t xml:space="preserve">  </w:t>
              </w:r>
              <w:r w:rsidR="00522399" w:rsidRPr="00522399">
                <w:t>- CJ2B</w:t>
              </w:r>
            </w:moveFrom>
          </w:p>
        </w:tc>
      </w:tr>
      <w:moveFromRangeEnd w:id="3681"/>
      <w:tr w:rsidR="00522399" w14:paraId="0BECF0EA" w14:textId="77777777" w:rsidTr="00DC3820">
        <w:trPr>
          <w:trHeight w:val="249"/>
          <w:del w:id="3688" w:author="Pavla Trefilová" w:date="2019-11-18T17:19:00Z"/>
        </w:trPr>
        <w:tc>
          <w:tcPr>
            <w:tcW w:w="3086" w:type="dxa"/>
            <w:shd w:val="clear" w:color="auto" w:fill="F7CAAC"/>
          </w:tcPr>
          <w:p w14:paraId="3EDC06ED" w14:textId="77777777" w:rsidR="00522399" w:rsidRPr="00522399" w:rsidRDefault="00522399" w:rsidP="00DC3820">
            <w:pPr>
              <w:jc w:val="both"/>
              <w:rPr>
                <w:del w:id="3689" w:author="Pavla Trefilová" w:date="2019-11-18T17:19:00Z"/>
                <w:b/>
              </w:rPr>
            </w:pPr>
            <w:del w:id="3690" w:author="Pavla Trefilová" w:date="2019-11-18T17:19:00Z">
              <w:r w:rsidRPr="00522399">
                <w:rPr>
                  <w:b/>
                </w:rPr>
                <w:delText>Typ předmětu</w:delText>
              </w:r>
            </w:del>
          </w:p>
        </w:tc>
        <w:tc>
          <w:tcPr>
            <w:tcW w:w="3406" w:type="dxa"/>
            <w:gridSpan w:val="4"/>
          </w:tcPr>
          <w:p w14:paraId="1A029561" w14:textId="77777777" w:rsidR="00522399" w:rsidRPr="00522399" w:rsidRDefault="00522399" w:rsidP="00DC3820">
            <w:pPr>
              <w:jc w:val="both"/>
              <w:rPr>
                <w:del w:id="3691" w:author="Pavla Trefilová" w:date="2019-11-18T17:19:00Z"/>
              </w:rPr>
            </w:pPr>
            <w:del w:id="3692" w:author="Pavla Trefilová" w:date="2019-11-18T17:19:00Z">
              <w:r w:rsidRPr="00522399">
                <w:delText>povinně volitelný „PV“</w:delText>
              </w:r>
            </w:del>
          </w:p>
        </w:tc>
        <w:tc>
          <w:tcPr>
            <w:tcW w:w="2695" w:type="dxa"/>
            <w:gridSpan w:val="2"/>
            <w:shd w:val="clear" w:color="auto" w:fill="F7CAAC"/>
          </w:tcPr>
          <w:p w14:paraId="70297790" w14:textId="77777777" w:rsidR="00522399" w:rsidRPr="00522399" w:rsidRDefault="00522399" w:rsidP="00DC3820">
            <w:pPr>
              <w:jc w:val="both"/>
              <w:rPr>
                <w:del w:id="3693" w:author="Pavla Trefilová" w:date="2019-11-18T17:19:00Z"/>
              </w:rPr>
            </w:pPr>
            <w:del w:id="3694" w:author="Pavla Trefilová" w:date="2019-11-18T17:19:00Z">
              <w:r w:rsidRPr="00522399">
                <w:rPr>
                  <w:b/>
                </w:rPr>
                <w:delText>doporučený ročník / semestr</w:delText>
              </w:r>
            </w:del>
          </w:p>
        </w:tc>
        <w:tc>
          <w:tcPr>
            <w:tcW w:w="668" w:type="dxa"/>
          </w:tcPr>
          <w:p w14:paraId="01DCBA8A" w14:textId="77777777" w:rsidR="00522399" w:rsidRPr="00522399" w:rsidRDefault="00522399" w:rsidP="00DC3820">
            <w:pPr>
              <w:jc w:val="both"/>
              <w:rPr>
                <w:del w:id="3695" w:author="Pavla Trefilová" w:date="2019-11-18T17:19:00Z"/>
              </w:rPr>
            </w:pPr>
            <w:del w:id="3696" w:author="Pavla Trefilová" w:date="2019-11-18T17:19:00Z">
              <w:r w:rsidRPr="00522399">
                <w:delText>Z</w:delText>
              </w:r>
            </w:del>
          </w:p>
        </w:tc>
      </w:tr>
      <w:tr w:rsidR="0035340F" w14:paraId="7B68B2E7" w14:textId="77777777" w:rsidTr="00DC3820">
        <w:tc>
          <w:tcPr>
            <w:tcW w:w="3086" w:type="dxa"/>
            <w:shd w:val="clear" w:color="auto" w:fill="F7CAAC"/>
          </w:tcPr>
          <w:p w14:paraId="1BE2FE01" w14:textId="77777777" w:rsidR="0035340F" w:rsidRPr="00522399" w:rsidRDefault="0035340F" w:rsidP="0035340F">
            <w:pPr>
              <w:jc w:val="both"/>
              <w:rPr>
                <w:moveFrom w:id="3697" w:author="Pavla Trefilová" w:date="2019-11-18T17:19:00Z"/>
                <w:b/>
              </w:rPr>
            </w:pPr>
            <w:moveFromRangeStart w:id="3698" w:author="Pavla Trefilová" w:date="2019-11-18T17:19:00Z" w:name="move24990030"/>
            <w:moveFrom w:id="3699" w:author="Pavla Trefilová" w:date="2019-11-18T17:19:00Z">
              <w:r w:rsidRPr="00522399">
                <w:rPr>
                  <w:b/>
                </w:rPr>
                <w:t>Rozsah studijního předmětu</w:t>
              </w:r>
            </w:moveFrom>
          </w:p>
        </w:tc>
        <w:tc>
          <w:tcPr>
            <w:tcW w:w="1701" w:type="dxa"/>
            <w:gridSpan w:val="2"/>
          </w:tcPr>
          <w:p w14:paraId="6E373149" w14:textId="77777777" w:rsidR="0035340F" w:rsidRPr="00522399" w:rsidRDefault="0035340F" w:rsidP="0035340F">
            <w:pPr>
              <w:jc w:val="both"/>
              <w:rPr>
                <w:moveFrom w:id="3700" w:author="Pavla Trefilová" w:date="2019-11-18T17:19:00Z"/>
              </w:rPr>
            </w:pPr>
            <w:moveFrom w:id="3701" w:author="Pavla Trefilová" w:date="2019-11-18T17:19:00Z">
              <w:r w:rsidRPr="00522399">
                <w:t>26c</w:t>
              </w:r>
            </w:moveFrom>
          </w:p>
        </w:tc>
        <w:tc>
          <w:tcPr>
            <w:tcW w:w="889" w:type="dxa"/>
            <w:shd w:val="clear" w:color="auto" w:fill="F7CAAC"/>
          </w:tcPr>
          <w:p w14:paraId="566AB2AB" w14:textId="77777777" w:rsidR="0035340F" w:rsidRPr="00522399" w:rsidRDefault="0035340F" w:rsidP="0035340F">
            <w:pPr>
              <w:jc w:val="both"/>
              <w:rPr>
                <w:moveFrom w:id="3702" w:author="Pavla Trefilová" w:date="2019-11-18T17:19:00Z"/>
                <w:b/>
              </w:rPr>
            </w:pPr>
            <w:moveFrom w:id="3703" w:author="Pavla Trefilová" w:date="2019-11-18T17:19:00Z">
              <w:r w:rsidRPr="00522399">
                <w:rPr>
                  <w:b/>
                </w:rPr>
                <w:t xml:space="preserve">hod. </w:t>
              </w:r>
            </w:moveFrom>
          </w:p>
        </w:tc>
        <w:tc>
          <w:tcPr>
            <w:tcW w:w="816" w:type="dxa"/>
          </w:tcPr>
          <w:p w14:paraId="565536FE" w14:textId="77777777" w:rsidR="0035340F" w:rsidRPr="00522399" w:rsidRDefault="0035340F" w:rsidP="0035340F">
            <w:pPr>
              <w:jc w:val="both"/>
              <w:rPr>
                <w:moveFrom w:id="3704" w:author="Pavla Trefilová" w:date="2019-11-18T17:19:00Z"/>
              </w:rPr>
            </w:pPr>
            <w:moveFrom w:id="3705" w:author="Pavla Trefilová" w:date="2019-11-18T17:19:00Z">
              <w:r w:rsidRPr="00522399">
                <w:t>26</w:t>
              </w:r>
            </w:moveFrom>
          </w:p>
        </w:tc>
        <w:tc>
          <w:tcPr>
            <w:tcW w:w="2156" w:type="dxa"/>
            <w:shd w:val="clear" w:color="auto" w:fill="F7CAAC"/>
          </w:tcPr>
          <w:p w14:paraId="1E2B8531" w14:textId="77777777" w:rsidR="0035340F" w:rsidRPr="00522399" w:rsidRDefault="0035340F" w:rsidP="0035340F">
            <w:pPr>
              <w:jc w:val="both"/>
              <w:rPr>
                <w:moveFrom w:id="3706" w:author="Pavla Trefilová" w:date="2019-11-18T17:19:00Z"/>
                <w:b/>
              </w:rPr>
            </w:pPr>
            <w:moveFrom w:id="3707" w:author="Pavla Trefilová" w:date="2019-11-18T17:19:00Z">
              <w:r w:rsidRPr="00522399">
                <w:rPr>
                  <w:b/>
                </w:rPr>
                <w:t>kreditů</w:t>
              </w:r>
            </w:moveFrom>
          </w:p>
        </w:tc>
        <w:tc>
          <w:tcPr>
            <w:tcW w:w="1207" w:type="dxa"/>
            <w:gridSpan w:val="2"/>
          </w:tcPr>
          <w:p w14:paraId="06A17741" w14:textId="77777777" w:rsidR="0035340F" w:rsidRPr="00522399" w:rsidRDefault="0035340F" w:rsidP="0035340F">
            <w:pPr>
              <w:jc w:val="both"/>
              <w:rPr>
                <w:moveFrom w:id="3708" w:author="Pavla Trefilová" w:date="2019-11-18T17:19:00Z"/>
              </w:rPr>
            </w:pPr>
            <w:moveFrom w:id="3709" w:author="Pavla Trefilová" w:date="2019-11-18T17:19:00Z">
              <w:r w:rsidRPr="00522399">
                <w:t>3</w:t>
              </w:r>
            </w:moveFrom>
          </w:p>
        </w:tc>
      </w:tr>
      <w:tr w:rsidR="0035340F" w14:paraId="1CC2F273" w14:textId="77777777" w:rsidTr="00DC3820">
        <w:tc>
          <w:tcPr>
            <w:tcW w:w="3086" w:type="dxa"/>
            <w:shd w:val="clear" w:color="auto" w:fill="F7CAAC"/>
          </w:tcPr>
          <w:p w14:paraId="7AA45441" w14:textId="77777777" w:rsidR="0035340F" w:rsidRPr="00522399" w:rsidRDefault="0035340F" w:rsidP="0035340F">
            <w:pPr>
              <w:jc w:val="both"/>
              <w:rPr>
                <w:moveFrom w:id="3710" w:author="Pavla Trefilová" w:date="2019-11-18T17:19:00Z"/>
                <w:b/>
              </w:rPr>
            </w:pPr>
            <w:moveFrom w:id="3711" w:author="Pavla Trefilová" w:date="2019-11-18T17:19:00Z">
              <w:r w:rsidRPr="00522399">
                <w:rPr>
                  <w:b/>
                </w:rPr>
                <w:t>Prerekvizity, korekvizity, ekvivalence</w:t>
              </w:r>
            </w:moveFrom>
          </w:p>
        </w:tc>
        <w:tc>
          <w:tcPr>
            <w:tcW w:w="6769" w:type="dxa"/>
            <w:gridSpan w:val="7"/>
          </w:tcPr>
          <w:p w14:paraId="0D414A10" w14:textId="77777777" w:rsidR="0035340F" w:rsidRPr="00522399" w:rsidRDefault="0035340F" w:rsidP="0035340F">
            <w:pPr>
              <w:jc w:val="both"/>
              <w:rPr>
                <w:moveFrom w:id="3712" w:author="Pavla Trefilová" w:date="2019-11-18T17:19:00Z"/>
              </w:rPr>
            </w:pPr>
          </w:p>
        </w:tc>
      </w:tr>
      <w:tr w:rsidR="0035340F" w14:paraId="53DB6350" w14:textId="77777777" w:rsidTr="00DC3820">
        <w:tc>
          <w:tcPr>
            <w:tcW w:w="3086" w:type="dxa"/>
            <w:shd w:val="clear" w:color="auto" w:fill="F7CAAC"/>
          </w:tcPr>
          <w:p w14:paraId="7DDBE6D0" w14:textId="77777777" w:rsidR="0035340F" w:rsidRPr="00522399" w:rsidRDefault="0035340F" w:rsidP="0035340F">
            <w:pPr>
              <w:jc w:val="both"/>
              <w:rPr>
                <w:moveFrom w:id="3713" w:author="Pavla Trefilová" w:date="2019-11-18T17:19:00Z"/>
                <w:b/>
              </w:rPr>
            </w:pPr>
            <w:moveFrom w:id="3714" w:author="Pavla Trefilová" w:date="2019-11-18T17:19:00Z">
              <w:r w:rsidRPr="00522399">
                <w:rPr>
                  <w:b/>
                </w:rPr>
                <w:t>Způsob ověření studijních výsledků</w:t>
              </w:r>
            </w:moveFrom>
          </w:p>
        </w:tc>
        <w:tc>
          <w:tcPr>
            <w:tcW w:w="3406" w:type="dxa"/>
            <w:gridSpan w:val="4"/>
          </w:tcPr>
          <w:p w14:paraId="7832ACE0" w14:textId="77777777" w:rsidR="0035340F" w:rsidRPr="00522399" w:rsidRDefault="0035340F" w:rsidP="0035340F">
            <w:pPr>
              <w:jc w:val="both"/>
              <w:rPr>
                <w:moveFrom w:id="3715" w:author="Pavla Trefilová" w:date="2019-11-18T17:19:00Z"/>
              </w:rPr>
            </w:pPr>
            <w:moveFrom w:id="3716" w:author="Pavla Trefilová" w:date="2019-11-18T17:19:00Z">
              <w:r w:rsidRPr="00522399">
                <w:t>klasifikovaný zápočet</w:t>
              </w:r>
            </w:moveFrom>
          </w:p>
        </w:tc>
        <w:tc>
          <w:tcPr>
            <w:tcW w:w="2156" w:type="dxa"/>
            <w:shd w:val="clear" w:color="auto" w:fill="F7CAAC"/>
          </w:tcPr>
          <w:p w14:paraId="4B1EFC32" w14:textId="77777777" w:rsidR="0035340F" w:rsidRPr="00522399" w:rsidRDefault="0035340F" w:rsidP="0035340F">
            <w:pPr>
              <w:jc w:val="both"/>
              <w:rPr>
                <w:moveFrom w:id="3717" w:author="Pavla Trefilová" w:date="2019-11-18T17:19:00Z"/>
                <w:b/>
              </w:rPr>
            </w:pPr>
            <w:moveFrom w:id="3718" w:author="Pavla Trefilová" w:date="2019-11-18T17:19:00Z">
              <w:r w:rsidRPr="00522399">
                <w:rPr>
                  <w:b/>
                </w:rPr>
                <w:t>Forma výuky</w:t>
              </w:r>
            </w:moveFrom>
          </w:p>
        </w:tc>
        <w:tc>
          <w:tcPr>
            <w:tcW w:w="1207" w:type="dxa"/>
            <w:gridSpan w:val="2"/>
          </w:tcPr>
          <w:p w14:paraId="7EBDD683" w14:textId="77777777" w:rsidR="0035340F" w:rsidRPr="00522399" w:rsidRDefault="0035340F" w:rsidP="0035340F">
            <w:pPr>
              <w:jc w:val="both"/>
              <w:rPr>
                <w:moveFrom w:id="3719" w:author="Pavla Trefilová" w:date="2019-11-18T17:19:00Z"/>
              </w:rPr>
            </w:pPr>
            <w:moveFrom w:id="3720" w:author="Pavla Trefilová" w:date="2019-11-18T17:19:00Z">
              <w:r w:rsidRPr="00522399">
                <w:t>cvičení</w:t>
              </w:r>
            </w:moveFrom>
          </w:p>
        </w:tc>
      </w:tr>
      <w:tr w:rsidR="0035340F" w14:paraId="7EF85B2C" w14:textId="77777777" w:rsidTr="00DC3820">
        <w:tc>
          <w:tcPr>
            <w:tcW w:w="3086" w:type="dxa"/>
            <w:shd w:val="clear" w:color="auto" w:fill="F7CAAC"/>
          </w:tcPr>
          <w:p w14:paraId="227DDA7E" w14:textId="77777777" w:rsidR="0035340F" w:rsidRPr="00522399" w:rsidRDefault="0035340F" w:rsidP="0035340F">
            <w:pPr>
              <w:jc w:val="both"/>
              <w:rPr>
                <w:moveFrom w:id="3721" w:author="Pavla Trefilová" w:date="2019-11-18T17:19:00Z"/>
                <w:b/>
              </w:rPr>
            </w:pPr>
            <w:moveFrom w:id="3722" w:author="Pavla Trefilová" w:date="2019-11-18T17:19:00Z">
              <w:r w:rsidRPr="00522399">
                <w:rPr>
                  <w:b/>
                </w:rPr>
                <w:t>Forma způsobu ověření studijních výsledků a další požadavky na studenta</w:t>
              </w:r>
            </w:moveFrom>
          </w:p>
        </w:tc>
        <w:tc>
          <w:tcPr>
            <w:tcW w:w="6769" w:type="dxa"/>
            <w:gridSpan w:val="7"/>
            <w:tcBorders>
              <w:bottom w:val="nil"/>
            </w:tcBorders>
          </w:tcPr>
          <w:p w14:paraId="5133D2DD" w14:textId="77777777" w:rsidR="0035340F" w:rsidRPr="00522399" w:rsidRDefault="0035340F" w:rsidP="0035340F">
            <w:pPr>
              <w:jc w:val="both"/>
              <w:rPr>
                <w:moveFrom w:id="3723" w:author="Pavla Trefilová" w:date="2019-11-18T17:19:00Z"/>
              </w:rPr>
            </w:pPr>
            <w:moveFrom w:id="3724" w:author="Pavla Trefilová" w:date="2019-11-18T17:19:00Z">
              <w:r w:rsidRPr="00522399">
                <w:t>Způsob zakončení předmětu – klasifikovaný zápočet</w:t>
              </w:r>
            </w:moveFrom>
          </w:p>
          <w:p w14:paraId="4C2D3FE0" w14:textId="77777777" w:rsidR="0035340F" w:rsidRPr="00522399" w:rsidRDefault="0035340F" w:rsidP="0035340F">
            <w:pPr>
              <w:jc w:val="both"/>
              <w:rPr>
                <w:moveFrom w:id="3725" w:author="Pavla Trefilová" w:date="2019-11-18T17:19:00Z"/>
              </w:rPr>
            </w:pPr>
            <w:moveFrom w:id="3726" w:author="Pavla Trefilová" w:date="2019-11-18T17:19:00Z">
              <w:r w:rsidRPr="00522399">
                <w:t xml:space="preserve">Požadavky </w:t>
              </w:r>
              <w:r>
                <w:t xml:space="preserve">ke klasifikovanému zápočtu: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r>
                <w:t xml:space="preserve"> </w:t>
              </w:r>
              <w:r w:rsidRPr="00522399">
                <w:t>%.</w:t>
              </w:r>
            </w:moveFrom>
          </w:p>
        </w:tc>
      </w:tr>
      <w:tr w:rsidR="0035340F" w14:paraId="4C272037" w14:textId="77777777" w:rsidTr="00DC3820">
        <w:trPr>
          <w:trHeight w:val="152"/>
        </w:trPr>
        <w:tc>
          <w:tcPr>
            <w:tcW w:w="9855" w:type="dxa"/>
            <w:gridSpan w:val="8"/>
            <w:tcBorders>
              <w:top w:val="nil"/>
            </w:tcBorders>
          </w:tcPr>
          <w:p w14:paraId="18CEAF48" w14:textId="77777777" w:rsidR="0035340F" w:rsidRPr="00522399" w:rsidRDefault="0035340F" w:rsidP="0035340F">
            <w:pPr>
              <w:jc w:val="both"/>
              <w:rPr>
                <w:moveFrom w:id="3727" w:author="Pavla Trefilová" w:date="2019-11-18T17:19:00Z"/>
              </w:rPr>
            </w:pPr>
          </w:p>
        </w:tc>
      </w:tr>
      <w:tr w:rsidR="006C1AC3" w14:paraId="537648F0" w14:textId="77777777" w:rsidTr="00DC3820">
        <w:trPr>
          <w:trHeight w:val="197"/>
        </w:trPr>
        <w:tc>
          <w:tcPr>
            <w:tcW w:w="3086" w:type="dxa"/>
            <w:tcBorders>
              <w:top w:val="nil"/>
            </w:tcBorders>
            <w:shd w:val="clear" w:color="auto" w:fill="F7CAAC"/>
          </w:tcPr>
          <w:p w14:paraId="140BCDA0" w14:textId="77777777" w:rsidR="006C1AC3" w:rsidRPr="00522399" w:rsidRDefault="006C1AC3" w:rsidP="006C1AC3">
            <w:pPr>
              <w:jc w:val="both"/>
              <w:rPr>
                <w:moveFrom w:id="3728" w:author="Pavla Trefilová" w:date="2019-11-18T17:19:00Z"/>
                <w:b/>
              </w:rPr>
            </w:pPr>
            <w:moveFrom w:id="3729" w:author="Pavla Trefilová" w:date="2019-11-18T17:19:00Z">
              <w:r w:rsidRPr="00522399">
                <w:rPr>
                  <w:b/>
                </w:rPr>
                <w:t>Garant předmětu</w:t>
              </w:r>
            </w:moveFrom>
          </w:p>
        </w:tc>
        <w:tc>
          <w:tcPr>
            <w:tcW w:w="6769" w:type="dxa"/>
            <w:gridSpan w:val="7"/>
            <w:tcBorders>
              <w:top w:val="nil"/>
            </w:tcBorders>
          </w:tcPr>
          <w:p w14:paraId="23DC3F54" w14:textId="77777777" w:rsidR="006C1AC3" w:rsidRPr="00522399" w:rsidRDefault="006C1AC3" w:rsidP="006C1AC3">
            <w:pPr>
              <w:shd w:val="clear" w:color="auto" w:fill="FFFFFF"/>
              <w:spacing w:after="100" w:afterAutospacing="1"/>
              <w:outlineLvl w:val="3"/>
              <w:rPr>
                <w:moveFrom w:id="3730" w:author="Pavla Trefilová" w:date="2019-11-18T17:19:00Z"/>
                <w:bCs/>
                <w:color w:val="222222"/>
              </w:rPr>
            </w:pPr>
            <w:moveFrom w:id="3731" w:author="Pavla Trefilová" w:date="2019-11-18T17:19:00Z">
              <w:r w:rsidRPr="00522399">
                <w:rPr>
                  <w:bCs/>
                </w:rPr>
                <w:t>PhDr. Jana Semotamová</w:t>
              </w:r>
            </w:moveFrom>
          </w:p>
        </w:tc>
      </w:tr>
      <w:tr w:rsidR="006C1AC3" w14:paraId="162D6858" w14:textId="77777777" w:rsidTr="00DC3820">
        <w:trPr>
          <w:trHeight w:val="243"/>
        </w:trPr>
        <w:tc>
          <w:tcPr>
            <w:tcW w:w="3086" w:type="dxa"/>
            <w:tcBorders>
              <w:top w:val="nil"/>
            </w:tcBorders>
            <w:shd w:val="clear" w:color="auto" w:fill="F7CAAC"/>
          </w:tcPr>
          <w:p w14:paraId="7BD90DB4" w14:textId="77777777" w:rsidR="006C1AC3" w:rsidRPr="00522399" w:rsidRDefault="006C1AC3" w:rsidP="006C1AC3">
            <w:pPr>
              <w:jc w:val="both"/>
              <w:rPr>
                <w:moveFrom w:id="3732" w:author="Pavla Trefilová" w:date="2019-11-18T17:19:00Z"/>
                <w:b/>
              </w:rPr>
            </w:pPr>
            <w:moveFrom w:id="3733" w:author="Pavla Trefilová" w:date="2019-11-18T17:19:00Z">
              <w:r w:rsidRPr="00522399">
                <w:rPr>
                  <w:b/>
                </w:rPr>
                <w:t>Zapojení garanta do výuky předmětu</w:t>
              </w:r>
            </w:moveFrom>
          </w:p>
        </w:tc>
        <w:tc>
          <w:tcPr>
            <w:tcW w:w="6769" w:type="dxa"/>
            <w:gridSpan w:val="7"/>
            <w:tcBorders>
              <w:top w:val="nil"/>
            </w:tcBorders>
          </w:tcPr>
          <w:p w14:paraId="50EFAF85" w14:textId="77777777" w:rsidR="006C1AC3" w:rsidRPr="00522399" w:rsidRDefault="006C1AC3" w:rsidP="006C1AC3">
            <w:pPr>
              <w:jc w:val="both"/>
              <w:rPr>
                <w:moveFrom w:id="3734" w:author="Pavla Trefilová" w:date="2019-11-18T17:19:00Z"/>
              </w:rPr>
            </w:pPr>
            <w:moveFrom w:id="3735" w:author="Pavla Trefilová" w:date="2019-11-18T17:19:00Z">
              <w:r w:rsidRPr="001D65F1">
                <w:t>Garant se podílí v rozsahu 100 %, stanovuje koncepci cvičení a dohlíží na jejich jednotné vedení.</w:t>
              </w:r>
            </w:moveFrom>
          </w:p>
        </w:tc>
      </w:tr>
      <w:tr w:rsidR="006C1AC3" w14:paraId="7AB66711" w14:textId="77777777" w:rsidTr="00DC3820">
        <w:tc>
          <w:tcPr>
            <w:tcW w:w="3086" w:type="dxa"/>
            <w:shd w:val="clear" w:color="auto" w:fill="F7CAAC"/>
          </w:tcPr>
          <w:p w14:paraId="6708C871" w14:textId="77777777" w:rsidR="006C1AC3" w:rsidRPr="00522399" w:rsidRDefault="006C1AC3" w:rsidP="006C1AC3">
            <w:pPr>
              <w:jc w:val="both"/>
              <w:rPr>
                <w:moveFrom w:id="3736" w:author="Pavla Trefilová" w:date="2019-11-18T17:19:00Z"/>
                <w:b/>
              </w:rPr>
            </w:pPr>
            <w:moveFrom w:id="3737" w:author="Pavla Trefilová" w:date="2019-11-18T17:19:00Z">
              <w:r w:rsidRPr="00522399">
                <w:rPr>
                  <w:b/>
                </w:rPr>
                <w:t>Vyučující</w:t>
              </w:r>
            </w:moveFrom>
          </w:p>
        </w:tc>
        <w:tc>
          <w:tcPr>
            <w:tcW w:w="6769" w:type="dxa"/>
            <w:gridSpan w:val="7"/>
            <w:tcBorders>
              <w:bottom w:val="nil"/>
            </w:tcBorders>
          </w:tcPr>
          <w:p w14:paraId="56FE7409" w14:textId="77777777" w:rsidR="006C1AC3" w:rsidRPr="00522399" w:rsidRDefault="006C1AC3" w:rsidP="006C1AC3">
            <w:pPr>
              <w:jc w:val="both"/>
              <w:rPr>
                <w:moveFrom w:id="3738" w:author="Pavla Trefilová" w:date="2019-11-18T17:19:00Z"/>
              </w:rPr>
            </w:pPr>
            <w:moveFrom w:id="3739" w:author="Pavla Trefilová" w:date="2019-11-18T17:19:00Z">
              <w:r w:rsidRPr="00522399">
                <w:rPr>
                  <w:bCs/>
                </w:rPr>
                <w:t>PhDr. Jana Semotamová</w:t>
              </w:r>
              <w:r>
                <w:rPr>
                  <w:bCs/>
                </w:rPr>
                <w:t xml:space="preserve"> </w:t>
              </w:r>
              <w:r w:rsidRPr="008271D7">
                <w:t xml:space="preserve">– </w:t>
              </w:r>
              <w:r>
                <w:t>cvičení (100%)</w:t>
              </w:r>
            </w:moveFrom>
          </w:p>
        </w:tc>
      </w:tr>
      <w:tr w:rsidR="0035340F" w14:paraId="17C8B8A6" w14:textId="77777777" w:rsidTr="00DC3820">
        <w:trPr>
          <w:trHeight w:val="308"/>
        </w:trPr>
        <w:tc>
          <w:tcPr>
            <w:tcW w:w="9855" w:type="dxa"/>
            <w:gridSpan w:val="8"/>
            <w:tcBorders>
              <w:top w:val="nil"/>
            </w:tcBorders>
          </w:tcPr>
          <w:p w14:paraId="429CE34C" w14:textId="77777777" w:rsidR="0035340F" w:rsidRPr="00522399" w:rsidRDefault="0035340F" w:rsidP="0035340F">
            <w:pPr>
              <w:jc w:val="both"/>
              <w:rPr>
                <w:moveFrom w:id="3740" w:author="Pavla Trefilová" w:date="2019-11-18T17:19:00Z"/>
              </w:rPr>
            </w:pPr>
          </w:p>
        </w:tc>
      </w:tr>
      <w:tr w:rsidR="0035340F" w14:paraId="718D2533" w14:textId="77777777" w:rsidTr="00DC3820">
        <w:tc>
          <w:tcPr>
            <w:tcW w:w="3086" w:type="dxa"/>
            <w:shd w:val="clear" w:color="auto" w:fill="F7CAAC"/>
          </w:tcPr>
          <w:p w14:paraId="0A606A36" w14:textId="77777777" w:rsidR="0035340F" w:rsidRPr="00522399" w:rsidRDefault="0035340F" w:rsidP="0035340F">
            <w:pPr>
              <w:jc w:val="both"/>
              <w:rPr>
                <w:moveFrom w:id="3741" w:author="Pavla Trefilová" w:date="2019-11-18T17:19:00Z"/>
                <w:b/>
              </w:rPr>
            </w:pPr>
            <w:moveFrom w:id="3742" w:author="Pavla Trefilová" w:date="2019-11-18T17:19:00Z">
              <w:r w:rsidRPr="00522399">
                <w:rPr>
                  <w:b/>
                </w:rPr>
                <w:t>Stručná anotace předmětu</w:t>
              </w:r>
            </w:moveFrom>
          </w:p>
        </w:tc>
        <w:tc>
          <w:tcPr>
            <w:tcW w:w="6769" w:type="dxa"/>
            <w:gridSpan w:val="7"/>
            <w:tcBorders>
              <w:bottom w:val="nil"/>
            </w:tcBorders>
          </w:tcPr>
          <w:p w14:paraId="2FD74C0C" w14:textId="77777777" w:rsidR="0035340F" w:rsidRPr="00522399" w:rsidRDefault="0035340F" w:rsidP="0035340F">
            <w:pPr>
              <w:jc w:val="both"/>
              <w:rPr>
                <w:moveFrom w:id="3743" w:author="Pavla Trefilová" w:date="2019-11-18T17:19:00Z"/>
              </w:rPr>
            </w:pPr>
          </w:p>
        </w:tc>
      </w:tr>
      <w:tr w:rsidR="0035340F" w14:paraId="3B4AB593" w14:textId="77777777" w:rsidTr="00DC3820">
        <w:trPr>
          <w:trHeight w:val="2066"/>
        </w:trPr>
        <w:tc>
          <w:tcPr>
            <w:tcW w:w="9855" w:type="dxa"/>
            <w:gridSpan w:val="8"/>
            <w:tcBorders>
              <w:top w:val="nil"/>
              <w:bottom w:val="single" w:sz="12" w:space="0" w:color="auto"/>
            </w:tcBorders>
          </w:tcPr>
          <w:p w14:paraId="4ED9023F" w14:textId="77777777" w:rsidR="0035340F" w:rsidRPr="00522399" w:rsidRDefault="0035340F" w:rsidP="0035340F">
            <w:pPr>
              <w:jc w:val="both"/>
              <w:rPr>
                <w:moveFrom w:id="3744" w:author="Pavla Trefilová" w:date="2019-11-18T17:19:00Z"/>
              </w:rPr>
            </w:pPr>
            <w:moveFrom w:id="3745" w:author="Pavla Trefilová" w:date="2019-11-18T17:19:00Z">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moveFrom>
          </w:p>
          <w:p w14:paraId="76381A4D" w14:textId="77777777" w:rsidR="0035340F" w:rsidRPr="00522399" w:rsidRDefault="0035340F" w:rsidP="0035340F">
            <w:pPr>
              <w:jc w:val="both"/>
              <w:rPr>
                <w:moveFrom w:id="3746" w:author="Pavla Trefilová" w:date="2019-11-18T17:19:00Z"/>
              </w:rPr>
            </w:pPr>
            <w:moveFrom w:id="3747" w:author="Pavla Trefilová" w:date="2019-11-18T17:19:00Z">
              <w:r w:rsidRPr="00522399">
                <w:t>V tomto předmětu se předpokládá znalost angličtiny na úrovni A2 dle Společného evropského referenčního rámce pro jazyky.</w:t>
              </w:r>
            </w:moveFrom>
          </w:p>
          <w:p w14:paraId="6155FFFF" w14:textId="77777777" w:rsidR="0035340F" w:rsidRPr="00522399" w:rsidRDefault="0035340F" w:rsidP="0035340F">
            <w:pPr>
              <w:jc w:val="both"/>
              <w:rPr>
                <w:moveFrom w:id="3748" w:author="Pavla Trefilová" w:date="2019-11-18T17:19:00Z"/>
              </w:rPr>
            </w:pPr>
            <w:moveFrom w:id="3749" w:author="Pavla Trefilová" w:date="2019-11-18T17:19:00Z">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moveFrom>
          </w:p>
        </w:tc>
      </w:tr>
      <w:tr w:rsidR="0035340F" w14:paraId="5CC0D2A9" w14:textId="77777777" w:rsidTr="00DC3820">
        <w:trPr>
          <w:trHeight w:val="265"/>
        </w:trPr>
        <w:tc>
          <w:tcPr>
            <w:tcW w:w="3653" w:type="dxa"/>
            <w:gridSpan w:val="2"/>
            <w:tcBorders>
              <w:top w:val="nil"/>
            </w:tcBorders>
            <w:shd w:val="clear" w:color="auto" w:fill="F7CAAC"/>
          </w:tcPr>
          <w:p w14:paraId="3C249D5F" w14:textId="77777777" w:rsidR="0035340F" w:rsidRPr="00522399" w:rsidRDefault="0035340F" w:rsidP="0035340F">
            <w:pPr>
              <w:jc w:val="both"/>
              <w:rPr>
                <w:moveFrom w:id="3750" w:author="Pavla Trefilová" w:date="2019-11-18T17:19:00Z"/>
              </w:rPr>
            </w:pPr>
            <w:moveFrom w:id="3751" w:author="Pavla Trefilová" w:date="2019-11-18T17:19:00Z">
              <w:r w:rsidRPr="00522399">
                <w:rPr>
                  <w:b/>
                </w:rPr>
                <w:t>Studijní literatura a studijní pomůcky</w:t>
              </w:r>
            </w:moveFrom>
          </w:p>
        </w:tc>
        <w:tc>
          <w:tcPr>
            <w:tcW w:w="6202" w:type="dxa"/>
            <w:gridSpan w:val="6"/>
            <w:tcBorders>
              <w:top w:val="nil"/>
              <w:bottom w:val="nil"/>
            </w:tcBorders>
          </w:tcPr>
          <w:p w14:paraId="63B61E99" w14:textId="77777777" w:rsidR="0035340F" w:rsidRPr="00522399" w:rsidRDefault="0035340F" w:rsidP="0035340F">
            <w:pPr>
              <w:jc w:val="both"/>
              <w:rPr>
                <w:moveFrom w:id="3752" w:author="Pavla Trefilová" w:date="2019-11-18T17:19:00Z"/>
              </w:rPr>
            </w:pPr>
          </w:p>
        </w:tc>
      </w:tr>
      <w:tr w:rsidR="0035340F" w14:paraId="17E153EC" w14:textId="77777777" w:rsidTr="00DC3820">
        <w:trPr>
          <w:trHeight w:val="2109"/>
        </w:trPr>
        <w:tc>
          <w:tcPr>
            <w:tcW w:w="9855" w:type="dxa"/>
            <w:gridSpan w:val="8"/>
            <w:tcBorders>
              <w:top w:val="nil"/>
            </w:tcBorders>
          </w:tcPr>
          <w:p w14:paraId="6C5E79A1" w14:textId="77777777" w:rsidR="0035340F" w:rsidRPr="00522399" w:rsidRDefault="0035340F" w:rsidP="0035340F">
            <w:pPr>
              <w:pStyle w:val="Prosttext"/>
              <w:rPr>
                <w:moveFrom w:id="3753" w:author="Pavla Trefilová" w:date="2019-11-18T17:19:00Z"/>
                <w:rFonts w:ascii="Times New Roman" w:hAnsi="Times New Roman" w:cs="Times New Roman"/>
                <w:b/>
                <w:sz w:val="20"/>
                <w:szCs w:val="20"/>
              </w:rPr>
            </w:pPr>
            <w:moveFrom w:id="3754" w:author="Pavla Trefilová" w:date="2019-11-18T17:19:00Z">
              <w:r w:rsidRPr="00522399">
                <w:rPr>
                  <w:rFonts w:ascii="Times New Roman" w:hAnsi="Times New Roman" w:cs="Times New Roman"/>
                  <w:b/>
                  <w:sz w:val="20"/>
                  <w:szCs w:val="20"/>
                </w:rPr>
                <w:t>Povinná literatura</w:t>
              </w:r>
            </w:moveFrom>
          </w:p>
          <w:p w14:paraId="7F6D0654" w14:textId="77777777" w:rsidR="0035340F" w:rsidRPr="00522399" w:rsidRDefault="0035340F" w:rsidP="0035340F">
            <w:pPr>
              <w:pStyle w:val="Prosttext"/>
              <w:jc w:val="both"/>
              <w:rPr>
                <w:moveFrom w:id="3755" w:author="Pavla Trefilová" w:date="2019-11-18T17:19:00Z"/>
                <w:rFonts w:ascii="Times New Roman" w:hAnsi="Times New Roman" w:cs="Times New Roman"/>
                <w:sz w:val="20"/>
                <w:szCs w:val="20"/>
              </w:rPr>
            </w:pPr>
            <w:moveFrom w:id="3756" w:author="Pavla Trefilová" w:date="2019-11-18T17:19:00Z">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moveFrom>
          </w:p>
          <w:p w14:paraId="1498B3A3" w14:textId="77777777" w:rsidR="0035340F" w:rsidRPr="00522399" w:rsidRDefault="0035340F" w:rsidP="0035340F">
            <w:pPr>
              <w:pStyle w:val="Prosttext"/>
              <w:jc w:val="both"/>
              <w:rPr>
                <w:moveFrom w:id="3757" w:author="Pavla Trefilová" w:date="2019-11-18T17:19:00Z"/>
                <w:rFonts w:ascii="Times New Roman" w:hAnsi="Times New Roman" w:cs="Times New Roman"/>
                <w:sz w:val="20"/>
                <w:szCs w:val="20"/>
              </w:rPr>
            </w:pPr>
            <w:moveFrom w:id="3758" w:author="Pavla Trefilová" w:date="2019-11-18T17:19:00Z">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moveFrom>
          </w:p>
          <w:p w14:paraId="41303614" w14:textId="77777777" w:rsidR="0035340F" w:rsidRPr="00522399" w:rsidRDefault="0035340F" w:rsidP="0035340F">
            <w:pPr>
              <w:pStyle w:val="Prosttext"/>
              <w:jc w:val="both"/>
              <w:rPr>
                <w:moveFrom w:id="3759" w:author="Pavla Trefilová" w:date="2019-11-18T17:19:00Z"/>
                <w:rFonts w:ascii="Times New Roman" w:hAnsi="Times New Roman" w:cs="Times New Roman"/>
                <w:b/>
                <w:sz w:val="20"/>
                <w:szCs w:val="20"/>
              </w:rPr>
            </w:pPr>
            <w:moveFrom w:id="3760" w:author="Pavla Trefilová" w:date="2019-11-18T17:19:00Z">
              <w:r w:rsidRPr="00522399">
                <w:rPr>
                  <w:rFonts w:ascii="Times New Roman" w:hAnsi="Times New Roman" w:cs="Times New Roman"/>
                  <w:b/>
                  <w:sz w:val="20"/>
                  <w:szCs w:val="20"/>
                </w:rPr>
                <w:t>Doporučená literatura</w:t>
              </w:r>
            </w:moveFrom>
          </w:p>
          <w:p w14:paraId="71976A24" w14:textId="77777777" w:rsidR="0035340F" w:rsidRPr="00522399" w:rsidRDefault="0035340F" w:rsidP="0035340F">
            <w:pPr>
              <w:pStyle w:val="Prosttext"/>
              <w:jc w:val="both"/>
              <w:rPr>
                <w:moveFrom w:id="3761" w:author="Pavla Trefilová" w:date="2019-11-18T17:19:00Z"/>
                <w:rFonts w:ascii="Times New Roman" w:hAnsi="Times New Roman" w:cs="Times New Roman"/>
                <w:sz w:val="20"/>
                <w:szCs w:val="20"/>
              </w:rPr>
            </w:pPr>
            <w:moveFrom w:id="3762" w:author="Pavla Trefilová" w:date="2019-11-18T17:19:00Z">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moveFrom>
          </w:p>
          <w:p w14:paraId="58CFCEDA" w14:textId="77777777" w:rsidR="0035340F" w:rsidRPr="00522399" w:rsidRDefault="0035340F" w:rsidP="0035340F">
            <w:pPr>
              <w:jc w:val="both"/>
              <w:rPr>
                <w:moveFrom w:id="3763" w:author="Pavla Trefilová" w:date="2019-11-18T17:19:00Z"/>
              </w:rPr>
            </w:pPr>
            <w:moveFrom w:id="3764" w:author="Pavla Trefilová" w:date="2019-11-18T17:19:00Z">
              <w:r w:rsidRPr="00522399">
                <w:t xml:space="preserve">MURPHY, R. </w:t>
              </w:r>
              <w:r w:rsidRPr="00522399">
                <w:rPr>
                  <w:i/>
                </w:rPr>
                <w:t xml:space="preserve">English Grammar in Use Intermediate. </w:t>
              </w:r>
              <w:r w:rsidRPr="00522399">
                <w:t>4th ed. Cambridge: Cambridge University Press, 2012, 380 s. ISBN 978-0-521-18906-4.</w:t>
              </w:r>
            </w:moveFrom>
          </w:p>
          <w:p w14:paraId="373F7110" w14:textId="77777777" w:rsidR="0035340F" w:rsidRPr="00522399" w:rsidRDefault="0035340F" w:rsidP="0035340F">
            <w:pPr>
              <w:pStyle w:val="Prosttext"/>
              <w:jc w:val="both"/>
              <w:rPr>
                <w:moveFrom w:id="3765" w:author="Pavla Trefilová" w:date="2019-11-18T17:19:00Z"/>
                <w:rFonts w:ascii="Times New Roman" w:hAnsi="Times New Roman" w:cs="Times New Roman"/>
                <w:sz w:val="20"/>
                <w:szCs w:val="20"/>
              </w:rPr>
            </w:pPr>
            <w:moveFrom w:id="3766" w:author="Pavla Trefilová" w:date="2019-11-18T17:19:00Z">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moveFrom>
          </w:p>
        </w:tc>
      </w:tr>
      <w:tr w:rsidR="0035340F" w14:paraId="27982664"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5D47CC" w14:textId="77777777" w:rsidR="0035340F" w:rsidRPr="00522399" w:rsidRDefault="0035340F" w:rsidP="0035340F">
            <w:pPr>
              <w:jc w:val="center"/>
              <w:rPr>
                <w:moveFrom w:id="3767" w:author="Pavla Trefilová" w:date="2019-11-18T17:19:00Z"/>
                <w:b/>
              </w:rPr>
            </w:pPr>
            <w:moveFrom w:id="3768" w:author="Pavla Trefilová" w:date="2019-11-18T17:19:00Z">
              <w:r w:rsidRPr="00522399">
                <w:rPr>
                  <w:b/>
                </w:rPr>
                <w:t>Informace ke kombinované nebo distanční formě</w:t>
              </w:r>
            </w:moveFrom>
          </w:p>
        </w:tc>
      </w:tr>
      <w:tr w:rsidR="0035340F" w14:paraId="18BB038A" w14:textId="77777777" w:rsidTr="00DC3820">
        <w:tc>
          <w:tcPr>
            <w:tcW w:w="4787" w:type="dxa"/>
            <w:gridSpan w:val="3"/>
            <w:tcBorders>
              <w:top w:val="single" w:sz="2" w:space="0" w:color="auto"/>
            </w:tcBorders>
            <w:shd w:val="clear" w:color="auto" w:fill="F7CAAC"/>
          </w:tcPr>
          <w:p w14:paraId="13059689" w14:textId="77777777" w:rsidR="0035340F" w:rsidRPr="00522399" w:rsidRDefault="0035340F" w:rsidP="0035340F">
            <w:pPr>
              <w:jc w:val="both"/>
              <w:rPr>
                <w:moveFrom w:id="3769" w:author="Pavla Trefilová" w:date="2019-11-18T17:19:00Z"/>
              </w:rPr>
            </w:pPr>
            <w:moveFrom w:id="3770" w:author="Pavla Trefilová" w:date="2019-11-18T17:19:00Z">
              <w:r w:rsidRPr="00522399">
                <w:rPr>
                  <w:b/>
                </w:rPr>
                <w:t>Rozsah konzultací (soustředění)</w:t>
              </w:r>
            </w:moveFrom>
          </w:p>
        </w:tc>
        <w:tc>
          <w:tcPr>
            <w:tcW w:w="889" w:type="dxa"/>
            <w:tcBorders>
              <w:top w:val="single" w:sz="2" w:space="0" w:color="auto"/>
            </w:tcBorders>
          </w:tcPr>
          <w:p w14:paraId="586CAED4" w14:textId="77777777" w:rsidR="0035340F" w:rsidRPr="00522399" w:rsidRDefault="0035340F" w:rsidP="0035340F">
            <w:pPr>
              <w:jc w:val="both"/>
              <w:rPr>
                <w:moveFrom w:id="3771" w:author="Pavla Trefilová" w:date="2019-11-18T17:19:00Z"/>
              </w:rPr>
            </w:pPr>
          </w:p>
        </w:tc>
        <w:tc>
          <w:tcPr>
            <w:tcW w:w="4179" w:type="dxa"/>
            <w:gridSpan w:val="4"/>
            <w:tcBorders>
              <w:top w:val="single" w:sz="2" w:space="0" w:color="auto"/>
            </w:tcBorders>
            <w:shd w:val="clear" w:color="auto" w:fill="F7CAAC"/>
          </w:tcPr>
          <w:p w14:paraId="5C7BE989" w14:textId="77777777" w:rsidR="0035340F" w:rsidRPr="00522399" w:rsidRDefault="0035340F" w:rsidP="0035340F">
            <w:pPr>
              <w:jc w:val="both"/>
              <w:rPr>
                <w:moveFrom w:id="3772" w:author="Pavla Trefilová" w:date="2019-11-18T17:19:00Z"/>
                <w:b/>
              </w:rPr>
            </w:pPr>
            <w:moveFrom w:id="3773" w:author="Pavla Trefilová" w:date="2019-11-18T17:19:00Z">
              <w:r w:rsidRPr="00522399">
                <w:rPr>
                  <w:b/>
                </w:rPr>
                <w:t xml:space="preserve">hodin </w:t>
              </w:r>
            </w:moveFrom>
          </w:p>
        </w:tc>
      </w:tr>
      <w:tr w:rsidR="0035340F" w14:paraId="25AAF3D8" w14:textId="77777777" w:rsidTr="00DC3820">
        <w:tc>
          <w:tcPr>
            <w:tcW w:w="9855" w:type="dxa"/>
            <w:gridSpan w:val="8"/>
            <w:shd w:val="clear" w:color="auto" w:fill="F7CAAC"/>
          </w:tcPr>
          <w:p w14:paraId="598385A5" w14:textId="77777777" w:rsidR="0035340F" w:rsidRPr="00522399" w:rsidRDefault="0035340F" w:rsidP="0035340F">
            <w:pPr>
              <w:jc w:val="both"/>
              <w:rPr>
                <w:moveFrom w:id="3774" w:author="Pavla Trefilová" w:date="2019-11-18T17:19:00Z"/>
                <w:b/>
              </w:rPr>
            </w:pPr>
            <w:moveFrom w:id="3775" w:author="Pavla Trefilová" w:date="2019-11-18T17:19:00Z">
              <w:r w:rsidRPr="00522399">
                <w:rPr>
                  <w:b/>
                </w:rPr>
                <w:t>Informace o způsobu kontaktu s vyučujícím</w:t>
              </w:r>
            </w:moveFrom>
          </w:p>
        </w:tc>
      </w:tr>
      <w:tr w:rsidR="0035340F" w14:paraId="426AF9EE" w14:textId="77777777" w:rsidTr="00522399">
        <w:trPr>
          <w:trHeight w:val="600"/>
        </w:trPr>
        <w:tc>
          <w:tcPr>
            <w:tcW w:w="9855" w:type="dxa"/>
            <w:gridSpan w:val="8"/>
          </w:tcPr>
          <w:p w14:paraId="2A596456" w14:textId="77777777" w:rsidR="0035340F" w:rsidRPr="00522399" w:rsidRDefault="0035340F" w:rsidP="0035340F">
            <w:pPr>
              <w:jc w:val="both"/>
              <w:rPr>
                <w:moveFrom w:id="3776" w:author="Pavla Trefilová" w:date="2019-11-18T17:19:00Z"/>
              </w:rPr>
            </w:pPr>
            <w:moveFrom w:id="3777" w:author="Pavla Trefilová" w:date="2019-11-18T17:19:00Z">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tbl>
    <w:p w14:paraId="1D02EC44" w14:textId="77777777" w:rsidR="00522399" w:rsidRDefault="00522399">
      <w:pPr>
        <w:rPr>
          <w:moveFrom w:id="3778" w:author="Pavla Trefilová" w:date="2019-11-18T17:19:00Z"/>
        </w:rPr>
      </w:pPr>
    </w:p>
    <w:p w14:paraId="142EA726" w14:textId="77777777" w:rsidR="00522399" w:rsidRDefault="00522399">
      <w:pPr>
        <w:rPr>
          <w:moveFrom w:id="3779" w:author="Pavla Trefilová" w:date="2019-11-18T17:19:00Z"/>
        </w:rPr>
      </w:pPr>
      <w:moveFrom w:id="3780" w:author="Pavla Trefilová" w:date="2019-11-18T17:19:00Z">
        <w:r>
          <w:br w:type="page"/>
        </w:r>
      </w:moveFrom>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1298BED3" w14:textId="77777777" w:rsidTr="00DC3820">
        <w:tc>
          <w:tcPr>
            <w:tcW w:w="9855" w:type="dxa"/>
            <w:gridSpan w:val="8"/>
            <w:tcBorders>
              <w:bottom w:val="double" w:sz="4" w:space="0" w:color="auto"/>
            </w:tcBorders>
            <w:shd w:val="clear" w:color="auto" w:fill="BDD6EE"/>
          </w:tcPr>
          <w:p w14:paraId="5CCF2A5B" w14:textId="77777777" w:rsidR="00522399" w:rsidRDefault="00522399" w:rsidP="00DC3820">
            <w:pPr>
              <w:jc w:val="both"/>
              <w:rPr>
                <w:moveFrom w:id="3781" w:author="Pavla Trefilová" w:date="2019-11-18T17:19:00Z"/>
                <w:b/>
                <w:sz w:val="28"/>
              </w:rPr>
            </w:pPr>
            <w:moveFrom w:id="3782" w:author="Pavla Trefilová" w:date="2019-11-18T17:19:00Z">
              <w:r>
                <w:lastRenderedPageBreak/>
                <w:br w:type="page"/>
              </w:r>
              <w:r>
                <w:rPr>
                  <w:b/>
                  <w:sz w:val="28"/>
                </w:rPr>
                <w:t>B-III – Charakteristika studijního předmětu</w:t>
              </w:r>
            </w:moveFrom>
          </w:p>
        </w:tc>
      </w:tr>
      <w:tr w:rsidR="00522399" w14:paraId="249255E4" w14:textId="77777777" w:rsidTr="00DC3820">
        <w:tc>
          <w:tcPr>
            <w:tcW w:w="3086" w:type="dxa"/>
            <w:tcBorders>
              <w:top w:val="double" w:sz="4" w:space="0" w:color="auto"/>
            </w:tcBorders>
            <w:shd w:val="clear" w:color="auto" w:fill="F7CAAC"/>
          </w:tcPr>
          <w:p w14:paraId="08DD6F5C" w14:textId="77777777" w:rsidR="00522399" w:rsidRPr="00522399" w:rsidRDefault="00522399" w:rsidP="00DC3820">
            <w:pPr>
              <w:jc w:val="both"/>
              <w:rPr>
                <w:moveFrom w:id="3783" w:author="Pavla Trefilová" w:date="2019-11-18T17:19:00Z"/>
                <w:b/>
              </w:rPr>
            </w:pPr>
            <w:moveFrom w:id="3784" w:author="Pavla Trefilová" w:date="2019-11-18T17:19:00Z">
              <w:r w:rsidRPr="00522399">
                <w:rPr>
                  <w:b/>
                </w:rPr>
                <w:t>Název studijního předmětu</w:t>
              </w:r>
            </w:moveFrom>
          </w:p>
        </w:tc>
        <w:tc>
          <w:tcPr>
            <w:tcW w:w="6769" w:type="dxa"/>
            <w:gridSpan w:val="7"/>
            <w:tcBorders>
              <w:top w:val="double" w:sz="4" w:space="0" w:color="auto"/>
            </w:tcBorders>
          </w:tcPr>
          <w:p w14:paraId="3205D392" w14:textId="77777777" w:rsidR="00522399" w:rsidRPr="00522399" w:rsidRDefault="00B2050B" w:rsidP="00DC3820">
            <w:pPr>
              <w:jc w:val="both"/>
              <w:rPr>
                <w:moveFrom w:id="3785" w:author="Pavla Trefilová" w:date="2019-11-18T17:19:00Z"/>
              </w:rPr>
            </w:pPr>
            <w:moveFrom w:id="3786" w:author="Pavla Trefilová" w:date="2019-11-18T17:19:00Z">
              <w:r w:rsidRPr="00635EC2">
                <w:rPr>
                  <w:color w:val="000000"/>
                  <w:shd w:val="clear" w:color="auto" w:fill="FFFFFF"/>
                </w:rPr>
                <w:t>English for Business</w:t>
              </w:r>
              <w:r w:rsidRPr="00635EC2">
                <w:t xml:space="preserve">  </w:t>
              </w:r>
              <w:r w:rsidR="00522399" w:rsidRPr="00522399">
                <w:t>- CJ2C</w:t>
              </w:r>
            </w:moveFrom>
          </w:p>
        </w:tc>
      </w:tr>
      <w:moveFromRangeEnd w:id="3698"/>
      <w:tr w:rsidR="00522399" w14:paraId="20C5FD47" w14:textId="77777777" w:rsidTr="00DC3820">
        <w:trPr>
          <w:trHeight w:val="249"/>
          <w:del w:id="3787" w:author="Pavla Trefilová" w:date="2019-11-18T17:19:00Z"/>
        </w:trPr>
        <w:tc>
          <w:tcPr>
            <w:tcW w:w="3086" w:type="dxa"/>
            <w:shd w:val="clear" w:color="auto" w:fill="F7CAAC"/>
          </w:tcPr>
          <w:p w14:paraId="1CF5DB1B" w14:textId="77777777" w:rsidR="00522399" w:rsidRPr="00522399" w:rsidRDefault="00522399" w:rsidP="00DC3820">
            <w:pPr>
              <w:jc w:val="both"/>
              <w:rPr>
                <w:del w:id="3788" w:author="Pavla Trefilová" w:date="2019-11-18T17:19:00Z"/>
                <w:b/>
              </w:rPr>
            </w:pPr>
            <w:del w:id="3789" w:author="Pavla Trefilová" w:date="2019-11-18T17:19:00Z">
              <w:r w:rsidRPr="00522399">
                <w:rPr>
                  <w:b/>
                </w:rPr>
                <w:delText>Typ předmětu</w:delText>
              </w:r>
            </w:del>
          </w:p>
        </w:tc>
        <w:tc>
          <w:tcPr>
            <w:tcW w:w="3406" w:type="dxa"/>
            <w:gridSpan w:val="4"/>
          </w:tcPr>
          <w:p w14:paraId="1EE35508" w14:textId="77777777" w:rsidR="00522399" w:rsidRPr="00522399" w:rsidRDefault="00522399" w:rsidP="00DC3820">
            <w:pPr>
              <w:jc w:val="both"/>
              <w:rPr>
                <w:del w:id="3790" w:author="Pavla Trefilová" w:date="2019-11-18T17:19:00Z"/>
              </w:rPr>
            </w:pPr>
            <w:del w:id="3791" w:author="Pavla Trefilová" w:date="2019-11-18T17:19:00Z">
              <w:r w:rsidRPr="00522399">
                <w:delText>povinně volitelný „PV“</w:delText>
              </w:r>
            </w:del>
          </w:p>
        </w:tc>
        <w:tc>
          <w:tcPr>
            <w:tcW w:w="2695" w:type="dxa"/>
            <w:gridSpan w:val="2"/>
            <w:shd w:val="clear" w:color="auto" w:fill="F7CAAC"/>
          </w:tcPr>
          <w:p w14:paraId="1241CC8E" w14:textId="77777777" w:rsidR="00522399" w:rsidRPr="00522399" w:rsidRDefault="00522399" w:rsidP="00DC3820">
            <w:pPr>
              <w:jc w:val="both"/>
              <w:rPr>
                <w:del w:id="3792" w:author="Pavla Trefilová" w:date="2019-11-18T17:19:00Z"/>
              </w:rPr>
            </w:pPr>
            <w:del w:id="3793" w:author="Pavla Trefilová" w:date="2019-11-18T17:19:00Z">
              <w:r w:rsidRPr="00522399">
                <w:rPr>
                  <w:b/>
                </w:rPr>
                <w:delText>doporučený ročník / semestr</w:delText>
              </w:r>
            </w:del>
          </w:p>
        </w:tc>
        <w:tc>
          <w:tcPr>
            <w:tcW w:w="668" w:type="dxa"/>
          </w:tcPr>
          <w:p w14:paraId="0151235B" w14:textId="77777777" w:rsidR="00522399" w:rsidRPr="00522399" w:rsidRDefault="00522399" w:rsidP="00DC3820">
            <w:pPr>
              <w:jc w:val="both"/>
              <w:rPr>
                <w:del w:id="3794" w:author="Pavla Trefilová" w:date="2019-11-18T17:19:00Z"/>
              </w:rPr>
            </w:pPr>
            <w:del w:id="3795" w:author="Pavla Trefilová" w:date="2019-11-18T17:19:00Z">
              <w:r w:rsidRPr="00522399">
                <w:delText>L</w:delText>
              </w:r>
            </w:del>
          </w:p>
        </w:tc>
      </w:tr>
      <w:tr w:rsidR="00522399" w14:paraId="11DA18AE" w14:textId="77777777" w:rsidTr="00DC3820">
        <w:tc>
          <w:tcPr>
            <w:tcW w:w="3086" w:type="dxa"/>
            <w:shd w:val="clear" w:color="auto" w:fill="F7CAAC"/>
          </w:tcPr>
          <w:p w14:paraId="66924E81" w14:textId="77777777" w:rsidR="00522399" w:rsidRPr="00522399" w:rsidRDefault="00522399" w:rsidP="00DC3820">
            <w:pPr>
              <w:jc w:val="both"/>
              <w:rPr>
                <w:moveFrom w:id="3796" w:author="Pavla Trefilová" w:date="2019-11-18T17:19:00Z"/>
                <w:b/>
              </w:rPr>
            </w:pPr>
            <w:moveFromRangeStart w:id="3797" w:author="Pavla Trefilová" w:date="2019-11-18T17:19:00Z" w:name="move24990031"/>
            <w:moveFrom w:id="3798" w:author="Pavla Trefilová" w:date="2019-11-18T17:19:00Z">
              <w:r w:rsidRPr="00522399">
                <w:rPr>
                  <w:b/>
                </w:rPr>
                <w:t>Rozsah studijního předmětu</w:t>
              </w:r>
            </w:moveFrom>
          </w:p>
        </w:tc>
        <w:tc>
          <w:tcPr>
            <w:tcW w:w="1701" w:type="dxa"/>
            <w:gridSpan w:val="2"/>
          </w:tcPr>
          <w:p w14:paraId="15DA9BAC" w14:textId="77777777" w:rsidR="00522399" w:rsidRPr="00522399" w:rsidRDefault="00522399" w:rsidP="00DC3820">
            <w:pPr>
              <w:jc w:val="both"/>
              <w:rPr>
                <w:moveFrom w:id="3799" w:author="Pavla Trefilová" w:date="2019-11-18T17:19:00Z"/>
              </w:rPr>
            </w:pPr>
            <w:moveFrom w:id="3800" w:author="Pavla Trefilová" w:date="2019-11-18T17:19:00Z">
              <w:r w:rsidRPr="00522399">
                <w:t>26c</w:t>
              </w:r>
            </w:moveFrom>
          </w:p>
        </w:tc>
        <w:tc>
          <w:tcPr>
            <w:tcW w:w="889" w:type="dxa"/>
            <w:shd w:val="clear" w:color="auto" w:fill="F7CAAC"/>
          </w:tcPr>
          <w:p w14:paraId="7E92C762" w14:textId="77777777" w:rsidR="00522399" w:rsidRPr="00522399" w:rsidRDefault="00522399" w:rsidP="00DC3820">
            <w:pPr>
              <w:jc w:val="both"/>
              <w:rPr>
                <w:moveFrom w:id="3801" w:author="Pavla Trefilová" w:date="2019-11-18T17:19:00Z"/>
                <w:b/>
              </w:rPr>
            </w:pPr>
            <w:moveFrom w:id="3802" w:author="Pavla Trefilová" w:date="2019-11-18T17:19:00Z">
              <w:r w:rsidRPr="00522399">
                <w:rPr>
                  <w:b/>
                </w:rPr>
                <w:t xml:space="preserve">hod. </w:t>
              </w:r>
            </w:moveFrom>
          </w:p>
        </w:tc>
        <w:tc>
          <w:tcPr>
            <w:tcW w:w="816" w:type="dxa"/>
          </w:tcPr>
          <w:p w14:paraId="5FF7F9C1" w14:textId="77777777" w:rsidR="00522399" w:rsidRPr="00522399" w:rsidRDefault="00522399" w:rsidP="00DC3820">
            <w:pPr>
              <w:jc w:val="both"/>
              <w:rPr>
                <w:moveFrom w:id="3803" w:author="Pavla Trefilová" w:date="2019-11-18T17:19:00Z"/>
              </w:rPr>
            </w:pPr>
            <w:moveFrom w:id="3804" w:author="Pavla Trefilová" w:date="2019-11-18T17:19:00Z">
              <w:r w:rsidRPr="00522399">
                <w:t>26</w:t>
              </w:r>
            </w:moveFrom>
          </w:p>
        </w:tc>
        <w:tc>
          <w:tcPr>
            <w:tcW w:w="2156" w:type="dxa"/>
            <w:shd w:val="clear" w:color="auto" w:fill="F7CAAC"/>
          </w:tcPr>
          <w:p w14:paraId="47354465" w14:textId="77777777" w:rsidR="00522399" w:rsidRPr="00522399" w:rsidRDefault="00522399" w:rsidP="00DC3820">
            <w:pPr>
              <w:jc w:val="both"/>
              <w:rPr>
                <w:moveFrom w:id="3805" w:author="Pavla Trefilová" w:date="2019-11-18T17:19:00Z"/>
                <w:b/>
              </w:rPr>
            </w:pPr>
            <w:moveFrom w:id="3806" w:author="Pavla Trefilová" w:date="2019-11-18T17:19:00Z">
              <w:r w:rsidRPr="00522399">
                <w:rPr>
                  <w:b/>
                </w:rPr>
                <w:t>kreditů</w:t>
              </w:r>
            </w:moveFrom>
          </w:p>
        </w:tc>
        <w:tc>
          <w:tcPr>
            <w:tcW w:w="1207" w:type="dxa"/>
            <w:gridSpan w:val="2"/>
          </w:tcPr>
          <w:p w14:paraId="618DA404" w14:textId="77777777" w:rsidR="00522399" w:rsidRPr="00522399" w:rsidRDefault="00522399" w:rsidP="00DC3820">
            <w:pPr>
              <w:jc w:val="both"/>
              <w:rPr>
                <w:moveFrom w:id="3807" w:author="Pavla Trefilová" w:date="2019-11-18T17:19:00Z"/>
              </w:rPr>
            </w:pPr>
            <w:moveFrom w:id="3808" w:author="Pavla Trefilová" w:date="2019-11-18T17:19:00Z">
              <w:r w:rsidRPr="00522399">
                <w:t>3</w:t>
              </w:r>
            </w:moveFrom>
          </w:p>
        </w:tc>
      </w:tr>
      <w:tr w:rsidR="00522399" w14:paraId="091BA72F" w14:textId="77777777" w:rsidTr="00DC3820">
        <w:tc>
          <w:tcPr>
            <w:tcW w:w="3086" w:type="dxa"/>
            <w:shd w:val="clear" w:color="auto" w:fill="F7CAAC"/>
          </w:tcPr>
          <w:p w14:paraId="76F17BE9" w14:textId="77777777" w:rsidR="00522399" w:rsidRPr="00522399" w:rsidRDefault="00522399" w:rsidP="00DC3820">
            <w:pPr>
              <w:jc w:val="both"/>
              <w:rPr>
                <w:moveFrom w:id="3809" w:author="Pavla Trefilová" w:date="2019-11-18T17:19:00Z"/>
                <w:b/>
              </w:rPr>
            </w:pPr>
            <w:moveFrom w:id="3810" w:author="Pavla Trefilová" w:date="2019-11-18T17:19:00Z">
              <w:r w:rsidRPr="00522399">
                <w:rPr>
                  <w:b/>
                </w:rPr>
                <w:t>Prerekvizity, korekvizity, ekvivalence</w:t>
              </w:r>
            </w:moveFrom>
          </w:p>
        </w:tc>
        <w:tc>
          <w:tcPr>
            <w:tcW w:w="6769" w:type="dxa"/>
            <w:gridSpan w:val="7"/>
          </w:tcPr>
          <w:p w14:paraId="292B9C65" w14:textId="77777777" w:rsidR="00522399" w:rsidRPr="00522399" w:rsidRDefault="00522399" w:rsidP="00DC3820">
            <w:pPr>
              <w:jc w:val="both"/>
              <w:rPr>
                <w:moveFrom w:id="3811" w:author="Pavla Trefilová" w:date="2019-11-18T17:19:00Z"/>
              </w:rPr>
            </w:pPr>
          </w:p>
        </w:tc>
      </w:tr>
      <w:tr w:rsidR="00522399" w14:paraId="18FA2699" w14:textId="77777777" w:rsidTr="00DC3820">
        <w:tc>
          <w:tcPr>
            <w:tcW w:w="3086" w:type="dxa"/>
            <w:shd w:val="clear" w:color="auto" w:fill="F7CAAC"/>
          </w:tcPr>
          <w:p w14:paraId="04E97D69" w14:textId="77777777" w:rsidR="00522399" w:rsidRPr="00522399" w:rsidRDefault="00522399" w:rsidP="00DC3820">
            <w:pPr>
              <w:jc w:val="both"/>
              <w:rPr>
                <w:moveFrom w:id="3812" w:author="Pavla Trefilová" w:date="2019-11-18T17:19:00Z"/>
                <w:b/>
              </w:rPr>
            </w:pPr>
            <w:moveFrom w:id="3813" w:author="Pavla Trefilová" w:date="2019-11-18T17:19:00Z">
              <w:r w:rsidRPr="00522399">
                <w:rPr>
                  <w:b/>
                </w:rPr>
                <w:t>Způsob ověření studijních výsledků</w:t>
              </w:r>
            </w:moveFrom>
          </w:p>
        </w:tc>
        <w:tc>
          <w:tcPr>
            <w:tcW w:w="3406" w:type="dxa"/>
            <w:gridSpan w:val="4"/>
          </w:tcPr>
          <w:p w14:paraId="0C7CD5A0" w14:textId="77777777" w:rsidR="00522399" w:rsidRPr="00522399" w:rsidRDefault="00522399" w:rsidP="00DC3820">
            <w:pPr>
              <w:jc w:val="both"/>
              <w:rPr>
                <w:moveFrom w:id="3814" w:author="Pavla Trefilová" w:date="2019-11-18T17:19:00Z"/>
              </w:rPr>
            </w:pPr>
            <w:moveFrom w:id="3815" w:author="Pavla Trefilová" w:date="2019-11-18T17:19:00Z">
              <w:r w:rsidRPr="00522399">
                <w:t>zápočet, zkouška</w:t>
              </w:r>
            </w:moveFrom>
          </w:p>
        </w:tc>
        <w:tc>
          <w:tcPr>
            <w:tcW w:w="2156" w:type="dxa"/>
            <w:shd w:val="clear" w:color="auto" w:fill="F7CAAC"/>
          </w:tcPr>
          <w:p w14:paraId="2C1C229C" w14:textId="77777777" w:rsidR="00522399" w:rsidRPr="00522399" w:rsidRDefault="00522399" w:rsidP="00DC3820">
            <w:pPr>
              <w:jc w:val="both"/>
              <w:rPr>
                <w:moveFrom w:id="3816" w:author="Pavla Trefilová" w:date="2019-11-18T17:19:00Z"/>
                <w:b/>
              </w:rPr>
            </w:pPr>
            <w:moveFrom w:id="3817" w:author="Pavla Trefilová" w:date="2019-11-18T17:19:00Z">
              <w:r w:rsidRPr="00522399">
                <w:rPr>
                  <w:b/>
                </w:rPr>
                <w:t>Forma výuky</w:t>
              </w:r>
            </w:moveFrom>
          </w:p>
        </w:tc>
        <w:tc>
          <w:tcPr>
            <w:tcW w:w="1207" w:type="dxa"/>
            <w:gridSpan w:val="2"/>
          </w:tcPr>
          <w:p w14:paraId="4E687916" w14:textId="77777777" w:rsidR="00522399" w:rsidRPr="00522399" w:rsidRDefault="00522399" w:rsidP="00DC3820">
            <w:pPr>
              <w:jc w:val="both"/>
              <w:rPr>
                <w:moveFrom w:id="3818" w:author="Pavla Trefilová" w:date="2019-11-18T17:19:00Z"/>
              </w:rPr>
            </w:pPr>
            <w:moveFrom w:id="3819" w:author="Pavla Trefilová" w:date="2019-11-18T17:19:00Z">
              <w:r w:rsidRPr="00522399">
                <w:t>cvičení</w:t>
              </w:r>
            </w:moveFrom>
          </w:p>
        </w:tc>
      </w:tr>
      <w:tr w:rsidR="007C5739" w14:paraId="61184081" w14:textId="77777777" w:rsidTr="00DC3820">
        <w:tc>
          <w:tcPr>
            <w:tcW w:w="3086" w:type="dxa"/>
            <w:shd w:val="clear" w:color="auto" w:fill="F7CAAC"/>
          </w:tcPr>
          <w:p w14:paraId="4FA77ABF" w14:textId="77777777" w:rsidR="007C5739" w:rsidRPr="00522399" w:rsidRDefault="007C5739" w:rsidP="007C5739">
            <w:pPr>
              <w:jc w:val="both"/>
              <w:rPr>
                <w:moveFrom w:id="3820" w:author="Pavla Trefilová" w:date="2019-11-18T17:19:00Z"/>
                <w:b/>
              </w:rPr>
            </w:pPr>
            <w:moveFrom w:id="3821" w:author="Pavla Trefilová" w:date="2019-11-18T17:19:00Z">
              <w:r w:rsidRPr="00522399">
                <w:rPr>
                  <w:b/>
                </w:rPr>
                <w:t>Forma způsobu ověření studijních výsledků a další požadavky na studenta</w:t>
              </w:r>
            </w:moveFrom>
          </w:p>
        </w:tc>
        <w:tc>
          <w:tcPr>
            <w:tcW w:w="6769" w:type="dxa"/>
            <w:gridSpan w:val="7"/>
            <w:tcBorders>
              <w:bottom w:val="nil"/>
            </w:tcBorders>
          </w:tcPr>
          <w:p w14:paraId="671CCFF2" w14:textId="77777777" w:rsidR="007C5739" w:rsidRPr="00522399" w:rsidRDefault="007C5739" w:rsidP="007C5739">
            <w:pPr>
              <w:jc w:val="both"/>
              <w:rPr>
                <w:moveFrom w:id="3822" w:author="Pavla Trefilová" w:date="2019-11-18T17:19:00Z"/>
              </w:rPr>
            </w:pPr>
            <w:moveFrom w:id="3823" w:author="Pavla Trefilová" w:date="2019-11-18T17:19:00Z">
              <w:r w:rsidRPr="00522399">
                <w:t>Způsob zakončení předmětu – zápočet, zkouška</w:t>
              </w:r>
            </w:moveFrom>
          </w:p>
          <w:p w14:paraId="57625998" w14:textId="77777777" w:rsidR="007C5739" w:rsidRDefault="007C5739" w:rsidP="007C5739">
            <w:pPr>
              <w:jc w:val="both"/>
              <w:rPr>
                <w:moveFrom w:id="3824" w:author="Pavla Trefilová" w:date="2019-11-18T17:19:00Z"/>
              </w:rPr>
            </w:pPr>
            <w:moveFrom w:id="3825" w:author="Pavla Trefilová" w:date="2019-11-18T17:19:00Z">
              <w:r w:rsidRPr="00522399">
                <w:t xml:space="preserve">Požadavky </w:t>
              </w:r>
              <w:r>
                <w:t xml:space="preserve">k zápočtu: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moveFrom>
          </w:p>
          <w:p w14:paraId="7313FE86" w14:textId="77777777" w:rsidR="007C5739" w:rsidRPr="00522399" w:rsidRDefault="007C5739" w:rsidP="007C5739">
            <w:pPr>
              <w:jc w:val="both"/>
              <w:rPr>
                <w:moveFrom w:id="3826" w:author="Pavla Trefilová" w:date="2019-11-18T17:19:00Z"/>
              </w:rPr>
            </w:pPr>
            <w:moveFrom w:id="3827" w:author="Pavla Trefilová" w:date="2019-11-18T17:19:00Z">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moveFrom>
          </w:p>
        </w:tc>
      </w:tr>
      <w:tr w:rsidR="007C5739" w14:paraId="24DC08AE" w14:textId="77777777" w:rsidTr="00DC3820">
        <w:trPr>
          <w:trHeight w:val="128"/>
        </w:trPr>
        <w:tc>
          <w:tcPr>
            <w:tcW w:w="9855" w:type="dxa"/>
            <w:gridSpan w:val="8"/>
            <w:tcBorders>
              <w:top w:val="nil"/>
            </w:tcBorders>
          </w:tcPr>
          <w:p w14:paraId="7A6F8F5E" w14:textId="77777777" w:rsidR="007C5739" w:rsidRPr="00522399" w:rsidRDefault="007C5739" w:rsidP="007C5739">
            <w:pPr>
              <w:jc w:val="both"/>
              <w:rPr>
                <w:moveFrom w:id="3828" w:author="Pavla Trefilová" w:date="2019-11-18T17:19:00Z"/>
              </w:rPr>
            </w:pPr>
          </w:p>
        </w:tc>
      </w:tr>
      <w:tr w:rsidR="006C1AC3" w14:paraId="21D3BC51" w14:textId="77777777" w:rsidTr="00DC3820">
        <w:trPr>
          <w:trHeight w:val="197"/>
        </w:trPr>
        <w:tc>
          <w:tcPr>
            <w:tcW w:w="3086" w:type="dxa"/>
            <w:tcBorders>
              <w:top w:val="nil"/>
            </w:tcBorders>
            <w:shd w:val="clear" w:color="auto" w:fill="F7CAAC"/>
          </w:tcPr>
          <w:p w14:paraId="2845B4AF" w14:textId="77777777" w:rsidR="006C1AC3" w:rsidRPr="00522399" w:rsidRDefault="006C1AC3" w:rsidP="006C1AC3">
            <w:pPr>
              <w:jc w:val="both"/>
              <w:rPr>
                <w:moveFrom w:id="3829" w:author="Pavla Trefilová" w:date="2019-11-18T17:19:00Z"/>
                <w:b/>
              </w:rPr>
            </w:pPr>
            <w:moveFrom w:id="3830" w:author="Pavla Trefilová" w:date="2019-11-18T17:19:00Z">
              <w:r w:rsidRPr="00522399">
                <w:rPr>
                  <w:b/>
                </w:rPr>
                <w:t>Garant předmětu</w:t>
              </w:r>
            </w:moveFrom>
          </w:p>
        </w:tc>
        <w:tc>
          <w:tcPr>
            <w:tcW w:w="6769" w:type="dxa"/>
            <w:gridSpan w:val="7"/>
            <w:tcBorders>
              <w:top w:val="nil"/>
            </w:tcBorders>
          </w:tcPr>
          <w:p w14:paraId="15315D44" w14:textId="77777777" w:rsidR="006C1AC3" w:rsidRPr="00522399" w:rsidRDefault="006C1AC3" w:rsidP="006C1AC3">
            <w:pPr>
              <w:shd w:val="clear" w:color="auto" w:fill="FFFFFF"/>
              <w:spacing w:after="100" w:afterAutospacing="1"/>
              <w:outlineLvl w:val="3"/>
              <w:rPr>
                <w:moveFrom w:id="3831" w:author="Pavla Trefilová" w:date="2019-11-18T17:19:00Z"/>
                <w:bCs/>
                <w:color w:val="222222"/>
              </w:rPr>
            </w:pPr>
            <w:moveFrom w:id="3832" w:author="Pavla Trefilová" w:date="2019-11-18T17:19:00Z">
              <w:r w:rsidRPr="00522399">
                <w:rPr>
                  <w:bCs/>
                </w:rPr>
                <w:t>PhDr. Jana Semotamová</w:t>
              </w:r>
            </w:moveFrom>
          </w:p>
        </w:tc>
      </w:tr>
      <w:tr w:rsidR="006C1AC3" w14:paraId="5DBCD675" w14:textId="77777777" w:rsidTr="00DC3820">
        <w:trPr>
          <w:trHeight w:val="243"/>
        </w:trPr>
        <w:tc>
          <w:tcPr>
            <w:tcW w:w="3086" w:type="dxa"/>
            <w:tcBorders>
              <w:top w:val="nil"/>
            </w:tcBorders>
            <w:shd w:val="clear" w:color="auto" w:fill="F7CAAC"/>
          </w:tcPr>
          <w:p w14:paraId="52EC3542" w14:textId="77777777" w:rsidR="006C1AC3" w:rsidRPr="00522399" w:rsidRDefault="006C1AC3" w:rsidP="006C1AC3">
            <w:pPr>
              <w:jc w:val="both"/>
              <w:rPr>
                <w:moveFrom w:id="3833" w:author="Pavla Trefilová" w:date="2019-11-18T17:19:00Z"/>
                <w:b/>
              </w:rPr>
            </w:pPr>
            <w:moveFrom w:id="3834" w:author="Pavla Trefilová" w:date="2019-11-18T17:19:00Z">
              <w:r w:rsidRPr="00522399">
                <w:rPr>
                  <w:b/>
                </w:rPr>
                <w:t>Zapojení garanta do výuky předmětu</w:t>
              </w:r>
            </w:moveFrom>
          </w:p>
        </w:tc>
        <w:tc>
          <w:tcPr>
            <w:tcW w:w="6769" w:type="dxa"/>
            <w:gridSpan w:val="7"/>
            <w:tcBorders>
              <w:top w:val="nil"/>
            </w:tcBorders>
          </w:tcPr>
          <w:p w14:paraId="4AC409E8" w14:textId="77777777" w:rsidR="006C1AC3" w:rsidRPr="00522399" w:rsidRDefault="006C1AC3" w:rsidP="006C1AC3">
            <w:pPr>
              <w:jc w:val="both"/>
              <w:rPr>
                <w:moveFrom w:id="3835" w:author="Pavla Trefilová" w:date="2019-11-18T17:19:00Z"/>
              </w:rPr>
            </w:pPr>
            <w:moveFrom w:id="3836" w:author="Pavla Trefilová" w:date="2019-11-18T17:19:00Z">
              <w:r w:rsidRPr="001D65F1">
                <w:t>Garant se podílí v rozsahu 100 %, stanovuje koncepci cvičení a dohlíží na jejich jednotné vedení.</w:t>
              </w:r>
            </w:moveFrom>
          </w:p>
        </w:tc>
      </w:tr>
      <w:tr w:rsidR="006C1AC3" w14:paraId="3579F0F0" w14:textId="77777777" w:rsidTr="00DC3820">
        <w:tc>
          <w:tcPr>
            <w:tcW w:w="3086" w:type="dxa"/>
            <w:shd w:val="clear" w:color="auto" w:fill="F7CAAC"/>
          </w:tcPr>
          <w:p w14:paraId="307C23CA" w14:textId="77777777" w:rsidR="006C1AC3" w:rsidRPr="00522399" w:rsidRDefault="006C1AC3" w:rsidP="006C1AC3">
            <w:pPr>
              <w:jc w:val="both"/>
              <w:rPr>
                <w:moveFrom w:id="3837" w:author="Pavla Trefilová" w:date="2019-11-18T17:19:00Z"/>
                <w:b/>
              </w:rPr>
            </w:pPr>
            <w:moveFrom w:id="3838" w:author="Pavla Trefilová" w:date="2019-11-18T17:19:00Z">
              <w:r w:rsidRPr="00522399">
                <w:rPr>
                  <w:b/>
                </w:rPr>
                <w:t>Vyučující</w:t>
              </w:r>
            </w:moveFrom>
          </w:p>
        </w:tc>
        <w:tc>
          <w:tcPr>
            <w:tcW w:w="6769" w:type="dxa"/>
            <w:gridSpan w:val="7"/>
            <w:tcBorders>
              <w:bottom w:val="nil"/>
            </w:tcBorders>
          </w:tcPr>
          <w:p w14:paraId="2575DBB2" w14:textId="77777777" w:rsidR="006C1AC3" w:rsidRPr="00522399" w:rsidRDefault="006C1AC3" w:rsidP="006C1AC3">
            <w:pPr>
              <w:jc w:val="both"/>
              <w:rPr>
                <w:moveFrom w:id="3839" w:author="Pavla Trefilová" w:date="2019-11-18T17:19:00Z"/>
              </w:rPr>
            </w:pPr>
            <w:moveFrom w:id="3840" w:author="Pavla Trefilová" w:date="2019-11-18T17:19:00Z">
              <w:r w:rsidRPr="00522399">
                <w:rPr>
                  <w:bCs/>
                </w:rPr>
                <w:t>PhDr. Jana Semotamová</w:t>
              </w:r>
              <w:r>
                <w:rPr>
                  <w:bCs/>
                </w:rPr>
                <w:t xml:space="preserve"> </w:t>
              </w:r>
              <w:r w:rsidRPr="008271D7">
                <w:t xml:space="preserve">– </w:t>
              </w:r>
              <w:r>
                <w:t>cvičení (100%)</w:t>
              </w:r>
            </w:moveFrom>
          </w:p>
        </w:tc>
      </w:tr>
      <w:tr w:rsidR="007C5739" w14:paraId="4E94D184" w14:textId="77777777" w:rsidTr="00DC3820">
        <w:trPr>
          <w:trHeight w:val="194"/>
        </w:trPr>
        <w:tc>
          <w:tcPr>
            <w:tcW w:w="9855" w:type="dxa"/>
            <w:gridSpan w:val="8"/>
            <w:tcBorders>
              <w:top w:val="nil"/>
            </w:tcBorders>
          </w:tcPr>
          <w:p w14:paraId="221D06A6" w14:textId="77777777" w:rsidR="007C5739" w:rsidRPr="00522399" w:rsidRDefault="007C5739" w:rsidP="007C5739">
            <w:pPr>
              <w:jc w:val="both"/>
              <w:rPr>
                <w:moveFrom w:id="3841" w:author="Pavla Trefilová" w:date="2019-11-18T17:19:00Z"/>
              </w:rPr>
            </w:pPr>
          </w:p>
        </w:tc>
      </w:tr>
      <w:tr w:rsidR="007C5739" w14:paraId="62EB0F16" w14:textId="77777777" w:rsidTr="00DC3820">
        <w:tc>
          <w:tcPr>
            <w:tcW w:w="3086" w:type="dxa"/>
            <w:shd w:val="clear" w:color="auto" w:fill="F7CAAC"/>
          </w:tcPr>
          <w:p w14:paraId="3E368C2C" w14:textId="77777777" w:rsidR="007C5739" w:rsidRPr="00522399" w:rsidRDefault="007C5739" w:rsidP="007C5739">
            <w:pPr>
              <w:jc w:val="both"/>
              <w:rPr>
                <w:moveFrom w:id="3842" w:author="Pavla Trefilová" w:date="2019-11-18T17:19:00Z"/>
                <w:b/>
              </w:rPr>
            </w:pPr>
            <w:moveFrom w:id="3843" w:author="Pavla Trefilová" w:date="2019-11-18T17:19:00Z">
              <w:r w:rsidRPr="00522399">
                <w:rPr>
                  <w:b/>
                </w:rPr>
                <w:t>Stručná anotace předmětu</w:t>
              </w:r>
            </w:moveFrom>
          </w:p>
        </w:tc>
        <w:tc>
          <w:tcPr>
            <w:tcW w:w="6769" w:type="dxa"/>
            <w:gridSpan w:val="7"/>
            <w:tcBorders>
              <w:bottom w:val="nil"/>
            </w:tcBorders>
          </w:tcPr>
          <w:p w14:paraId="4DAC37F2" w14:textId="77777777" w:rsidR="007C5739" w:rsidRPr="00522399" w:rsidRDefault="007C5739" w:rsidP="007C5739">
            <w:pPr>
              <w:jc w:val="both"/>
              <w:rPr>
                <w:moveFrom w:id="3844" w:author="Pavla Trefilová" w:date="2019-11-18T17:19:00Z"/>
              </w:rPr>
            </w:pPr>
          </w:p>
        </w:tc>
      </w:tr>
      <w:tr w:rsidR="007C5739" w14:paraId="6FD5E4BF" w14:textId="77777777" w:rsidTr="00DC3820">
        <w:trPr>
          <w:trHeight w:val="2420"/>
        </w:trPr>
        <w:tc>
          <w:tcPr>
            <w:tcW w:w="9855" w:type="dxa"/>
            <w:gridSpan w:val="8"/>
            <w:tcBorders>
              <w:top w:val="nil"/>
              <w:bottom w:val="single" w:sz="12" w:space="0" w:color="auto"/>
            </w:tcBorders>
          </w:tcPr>
          <w:p w14:paraId="6EAEA677" w14:textId="77777777" w:rsidR="007C5739" w:rsidRPr="00522399" w:rsidRDefault="007C5739" w:rsidP="007C5739">
            <w:pPr>
              <w:jc w:val="both"/>
              <w:rPr>
                <w:moveFrom w:id="3845" w:author="Pavla Trefilová" w:date="2019-11-18T17:19:00Z"/>
              </w:rPr>
            </w:pPr>
            <w:moveFrom w:id="3846" w:author="Pavla Trefilová" w:date="2019-11-18T17:19:00Z">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moveFrom>
          </w:p>
          <w:p w14:paraId="3D351D84" w14:textId="77777777" w:rsidR="007C5739" w:rsidRPr="00522399" w:rsidRDefault="007C5739" w:rsidP="007C5739">
            <w:pPr>
              <w:jc w:val="both"/>
              <w:rPr>
                <w:moveFrom w:id="3847" w:author="Pavla Trefilová" w:date="2019-11-18T17:19:00Z"/>
              </w:rPr>
            </w:pPr>
            <w:moveFrom w:id="3848" w:author="Pavla Trefilová" w:date="2019-11-18T17:19:00Z">
              <w:r w:rsidRPr="00522399">
                <w:t>V tomto předmětu se předpokládá znalost angličtiny na úrovni A2-B1 dle Společného evropského referenčního rámce pro jazyky.</w:t>
              </w:r>
            </w:moveFrom>
          </w:p>
          <w:p w14:paraId="39BA1537" w14:textId="77777777" w:rsidR="007C5739" w:rsidRPr="00522399" w:rsidRDefault="007C5739" w:rsidP="007C5739">
            <w:pPr>
              <w:jc w:val="both"/>
              <w:rPr>
                <w:moveFrom w:id="3849" w:author="Pavla Trefilová" w:date="2019-11-18T17:19:00Z"/>
              </w:rPr>
            </w:pPr>
            <w:moveFrom w:id="3850" w:author="Pavla Trefilová" w:date="2019-11-18T17:19:00Z">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moveFrom>
          </w:p>
          <w:p w14:paraId="32CCA4AA" w14:textId="77777777" w:rsidR="007C5739" w:rsidRPr="00522399" w:rsidRDefault="007C5739" w:rsidP="007C5739">
            <w:pPr>
              <w:jc w:val="both"/>
              <w:rPr>
                <w:moveFrom w:id="3851" w:author="Pavla Trefilová" w:date="2019-11-18T17:19:00Z"/>
              </w:rPr>
            </w:pPr>
            <w:moveFrom w:id="3852" w:author="Pavla Trefilová" w:date="2019-11-18T17:19:00Z">
              <w:r w:rsidRPr="00522399">
                <w:t>Student prohloubil své znalosti anglické gramatiky na úrovni B1 až B2 a rozšířil si slovní zásobu ve vybraných tématech.</w:t>
              </w:r>
            </w:moveFrom>
          </w:p>
        </w:tc>
      </w:tr>
      <w:tr w:rsidR="007C5739" w14:paraId="341161F6" w14:textId="77777777" w:rsidTr="00DC3820">
        <w:trPr>
          <w:trHeight w:val="265"/>
        </w:trPr>
        <w:tc>
          <w:tcPr>
            <w:tcW w:w="3653" w:type="dxa"/>
            <w:gridSpan w:val="2"/>
            <w:tcBorders>
              <w:top w:val="nil"/>
            </w:tcBorders>
            <w:shd w:val="clear" w:color="auto" w:fill="F7CAAC"/>
          </w:tcPr>
          <w:p w14:paraId="7BB56F2A" w14:textId="77777777" w:rsidR="007C5739" w:rsidRPr="00522399" w:rsidRDefault="007C5739" w:rsidP="007C5739">
            <w:pPr>
              <w:jc w:val="both"/>
              <w:rPr>
                <w:moveFrom w:id="3853" w:author="Pavla Trefilová" w:date="2019-11-18T17:19:00Z"/>
              </w:rPr>
            </w:pPr>
            <w:moveFrom w:id="3854" w:author="Pavla Trefilová" w:date="2019-11-18T17:19:00Z">
              <w:r w:rsidRPr="00522399">
                <w:rPr>
                  <w:b/>
                </w:rPr>
                <w:t>Studijní literatura a studijní pomůcky</w:t>
              </w:r>
            </w:moveFrom>
          </w:p>
        </w:tc>
        <w:tc>
          <w:tcPr>
            <w:tcW w:w="6202" w:type="dxa"/>
            <w:gridSpan w:val="6"/>
            <w:tcBorders>
              <w:top w:val="nil"/>
              <w:bottom w:val="nil"/>
            </w:tcBorders>
          </w:tcPr>
          <w:p w14:paraId="7A76A128" w14:textId="77777777" w:rsidR="007C5739" w:rsidRPr="00522399" w:rsidRDefault="007C5739" w:rsidP="007C5739">
            <w:pPr>
              <w:jc w:val="both"/>
              <w:rPr>
                <w:moveFrom w:id="3855" w:author="Pavla Trefilová" w:date="2019-11-18T17:19:00Z"/>
              </w:rPr>
            </w:pPr>
          </w:p>
        </w:tc>
      </w:tr>
      <w:tr w:rsidR="007C5739" w14:paraId="4AAACF5E" w14:textId="77777777" w:rsidTr="00DC3820">
        <w:trPr>
          <w:trHeight w:val="2225"/>
        </w:trPr>
        <w:tc>
          <w:tcPr>
            <w:tcW w:w="9855" w:type="dxa"/>
            <w:gridSpan w:val="8"/>
            <w:tcBorders>
              <w:top w:val="nil"/>
            </w:tcBorders>
          </w:tcPr>
          <w:p w14:paraId="19E7D989" w14:textId="77777777" w:rsidR="007C5739" w:rsidRPr="00522399" w:rsidRDefault="007C5739" w:rsidP="007C5739">
            <w:pPr>
              <w:pStyle w:val="Prosttext"/>
              <w:jc w:val="both"/>
              <w:rPr>
                <w:moveFrom w:id="3856" w:author="Pavla Trefilová" w:date="2019-11-18T17:19:00Z"/>
                <w:rFonts w:ascii="Times New Roman" w:hAnsi="Times New Roman" w:cs="Times New Roman"/>
                <w:b/>
                <w:sz w:val="20"/>
                <w:szCs w:val="20"/>
              </w:rPr>
            </w:pPr>
            <w:moveFrom w:id="3857" w:author="Pavla Trefilová" w:date="2019-11-18T17:19:00Z">
              <w:r w:rsidRPr="00522399">
                <w:rPr>
                  <w:rFonts w:ascii="Times New Roman" w:hAnsi="Times New Roman" w:cs="Times New Roman"/>
                  <w:b/>
                  <w:sz w:val="20"/>
                  <w:szCs w:val="20"/>
                </w:rPr>
                <w:t>Povinná literatura</w:t>
              </w:r>
            </w:moveFrom>
          </w:p>
          <w:p w14:paraId="6E9114F7" w14:textId="77777777" w:rsidR="007C5739" w:rsidRPr="00522399" w:rsidRDefault="007C5739" w:rsidP="007C5739">
            <w:pPr>
              <w:pStyle w:val="Prosttext"/>
              <w:jc w:val="both"/>
              <w:rPr>
                <w:moveFrom w:id="3858" w:author="Pavla Trefilová" w:date="2019-11-18T17:19:00Z"/>
                <w:rFonts w:ascii="Times New Roman" w:hAnsi="Times New Roman" w:cs="Times New Roman"/>
                <w:sz w:val="20"/>
                <w:szCs w:val="20"/>
              </w:rPr>
            </w:pPr>
            <w:moveFrom w:id="3859" w:author="Pavla Trefilová" w:date="2019-11-18T17:19:00Z">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moveFrom>
          </w:p>
          <w:p w14:paraId="4EDE2A69" w14:textId="77777777" w:rsidR="007C5739" w:rsidRPr="00522399" w:rsidRDefault="007C5739" w:rsidP="007C5739">
            <w:pPr>
              <w:pStyle w:val="Prosttext"/>
              <w:jc w:val="both"/>
              <w:rPr>
                <w:moveFrom w:id="3860" w:author="Pavla Trefilová" w:date="2019-11-18T17:19:00Z"/>
                <w:rFonts w:ascii="Times New Roman" w:hAnsi="Times New Roman" w:cs="Times New Roman"/>
                <w:sz w:val="20"/>
                <w:szCs w:val="20"/>
              </w:rPr>
            </w:pPr>
            <w:moveFrom w:id="3861" w:author="Pavla Trefilová" w:date="2019-11-18T17:19:00Z">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moveFrom>
          </w:p>
          <w:p w14:paraId="3C0DE087" w14:textId="77777777" w:rsidR="007C5739" w:rsidRPr="00522399" w:rsidRDefault="007C5739" w:rsidP="007C5739">
            <w:pPr>
              <w:pStyle w:val="Prosttext"/>
              <w:jc w:val="both"/>
              <w:rPr>
                <w:moveFrom w:id="3862" w:author="Pavla Trefilová" w:date="2019-11-18T17:19:00Z"/>
                <w:rFonts w:ascii="Times New Roman" w:hAnsi="Times New Roman" w:cs="Times New Roman"/>
                <w:b/>
                <w:sz w:val="20"/>
                <w:szCs w:val="20"/>
              </w:rPr>
            </w:pPr>
            <w:moveFrom w:id="3863" w:author="Pavla Trefilová" w:date="2019-11-18T17:19:00Z">
              <w:r w:rsidRPr="00522399">
                <w:rPr>
                  <w:rFonts w:ascii="Times New Roman" w:hAnsi="Times New Roman" w:cs="Times New Roman"/>
                  <w:b/>
                  <w:sz w:val="20"/>
                  <w:szCs w:val="20"/>
                </w:rPr>
                <w:t>Doporučená literatura</w:t>
              </w:r>
            </w:moveFrom>
          </w:p>
          <w:p w14:paraId="7B6B6179" w14:textId="77777777" w:rsidR="007C5739" w:rsidRPr="00522399" w:rsidRDefault="007C5739" w:rsidP="007C5739">
            <w:pPr>
              <w:pStyle w:val="Prosttext"/>
              <w:jc w:val="both"/>
              <w:rPr>
                <w:moveFrom w:id="3864" w:author="Pavla Trefilová" w:date="2019-11-18T17:19:00Z"/>
                <w:rFonts w:ascii="Times New Roman" w:hAnsi="Times New Roman" w:cs="Times New Roman"/>
                <w:sz w:val="20"/>
                <w:szCs w:val="20"/>
              </w:rPr>
            </w:pPr>
            <w:moveFrom w:id="3865" w:author="Pavla Trefilová" w:date="2019-11-18T17:19:00Z">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moveFrom>
          </w:p>
          <w:p w14:paraId="61875544" w14:textId="77777777" w:rsidR="007C5739" w:rsidRPr="00522399" w:rsidRDefault="007C5739" w:rsidP="007C5739">
            <w:pPr>
              <w:jc w:val="both"/>
              <w:rPr>
                <w:moveFrom w:id="3866" w:author="Pavla Trefilová" w:date="2019-11-18T17:19:00Z"/>
              </w:rPr>
            </w:pPr>
            <w:moveFrom w:id="3867" w:author="Pavla Trefilová" w:date="2019-11-18T17:19:00Z">
              <w:r w:rsidRPr="00522399">
                <w:t xml:space="preserve">MURPHY, R. </w:t>
              </w:r>
              <w:r w:rsidRPr="00522399">
                <w:rPr>
                  <w:i/>
                </w:rPr>
                <w:t xml:space="preserve">English Grammar in Use Intermediate. </w:t>
              </w:r>
              <w:r w:rsidRPr="00522399">
                <w:t>4th ed. Cambridge: Cambridge University Press, 2012, 380 s. ISBN 978-0-521-18906-4.</w:t>
              </w:r>
            </w:moveFrom>
          </w:p>
          <w:p w14:paraId="1FDF0AB7" w14:textId="77777777" w:rsidR="007C5739" w:rsidRPr="00522399" w:rsidRDefault="007C5739" w:rsidP="007C5739">
            <w:pPr>
              <w:pStyle w:val="Prosttext"/>
              <w:jc w:val="both"/>
              <w:rPr>
                <w:moveFrom w:id="3868" w:author="Pavla Trefilová" w:date="2019-11-18T17:19:00Z"/>
                <w:rFonts w:ascii="Times New Roman" w:hAnsi="Times New Roman" w:cs="Times New Roman"/>
                <w:sz w:val="20"/>
                <w:szCs w:val="20"/>
              </w:rPr>
            </w:pPr>
            <w:moveFrom w:id="3869" w:author="Pavla Trefilová" w:date="2019-11-18T17:19:00Z">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moveFrom>
          </w:p>
        </w:tc>
      </w:tr>
      <w:tr w:rsidR="007C5739" w14:paraId="211FC1AB"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E22E88" w14:textId="77777777" w:rsidR="007C5739" w:rsidRPr="00522399" w:rsidRDefault="007C5739" w:rsidP="007C5739">
            <w:pPr>
              <w:jc w:val="center"/>
              <w:rPr>
                <w:moveFrom w:id="3870" w:author="Pavla Trefilová" w:date="2019-11-18T17:19:00Z"/>
                <w:b/>
              </w:rPr>
            </w:pPr>
            <w:moveFrom w:id="3871" w:author="Pavla Trefilová" w:date="2019-11-18T17:19:00Z">
              <w:r w:rsidRPr="00522399">
                <w:rPr>
                  <w:b/>
                </w:rPr>
                <w:t>Informace ke kombinované nebo distanční formě</w:t>
              </w:r>
            </w:moveFrom>
          </w:p>
        </w:tc>
      </w:tr>
      <w:tr w:rsidR="007C5739" w14:paraId="43E264D2" w14:textId="77777777" w:rsidTr="00DC3820">
        <w:tc>
          <w:tcPr>
            <w:tcW w:w="4787" w:type="dxa"/>
            <w:gridSpan w:val="3"/>
            <w:tcBorders>
              <w:top w:val="single" w:sz="2" w:space="0" w:color="auto"/>
            </w:tcBorders>
            <w:shd w:val="clear" w:color="auto" w:fill="F7CAAC"/>
          </w:tcPr>
          <w:p w14:paraId="5A5581AE" w14:textId="77777777" w:rsidR="007C5739" w:rsidRPr="00522399" w:rsidRDefault="007C5739" w:rsidP="007C5739">
            <w:pPr>
              <w:jc w:val="both"/>
              <w:rPr>
                <w:moveFrom w:id="3872" w:author="Pavla Trefilová" w:date="2019-11-18T17:19:00Z"/>
              </w:rPr>
            </w:pPr>
            <w:moveFrom w:id="3873" w:author="Pavla Trefilová" w:date="2019-11-18T17:19:00Z">
              <w:r w:rsidRPr="00522399">
                <w:rPr>
                  <w:b/>
                </w:rPr>
                <w:t>Rozsah konzultací (soustředění)</w:t>
              </w:r>
            </w:moveFrom>
          </w:p>
        </w:tc>
        <w:tc>
          <w:tcPr>
            <w:tcW w:w="889" w:type="dxa"/>
            <w:tcBorders>
              <w:top w:val="single" w:sz="2" w:space="0" w:color="auto"/>
            </w:tcBorders>
          </w:tcPr>
          <w:p w14:paraId="1D5CD1C5" w14:textId="77777777" w:rsidR="007C5739" w:rsidRPr="00522399" w:rsidRDefault="007C5739" w:rsidP="007C5739">
            <w:pPr>
              <w:jc w:val="both"/>
              <w:rPr>
                <w:moveFrom w:id="3874" w:author="Pavla Trefilová" w:date="2019-11-18T17:19:00Z"/>
              </w:rPr>
            </w:pPr>
          </w:p>
        </w:tc>
        <w:tc>
          <w:tcPr>
            <w:tcW w:w="4179" w:type="dxa"/>
            <w:gridSpan w:val="4"/>
            <w:tcBorders>
              <w:top w:val="single" w:sz="2" w:space="0" w:color="auto"/>
            </w:tcBorders>
            <w:shd w:val="clear" w:color="auto" w:fill="F7CAAC"/>
          </w:tcPr>
          <w:p w14:paraId="0CE83914" w14:textId="77777777" w:rsidR="007C5739" w:rsidRPr="00522399" w:rsidRDefault="007C5739" w:rsidP="007C5739">
            <w:pPr>
              <w:jc w:val="both"/>
              <w:rPr>
                <w:moveFrom w:id="3875" w:author="Pavla Trefilová" w:date="2019-11-18T17:19:00Z"/>
                <w:b/>
              </w:rPr>
            </w:pPr>
            <w:moveFrom w:id="3876" w:author="Pavla Trefilová" w:date="2019-11-18T17:19:00Z">
              <w:r w:rsidRPr="00522399">
                <w:rPr>
                  <w:b/>
                </w:rPr>
                <w:t xml:space="preserve">hodin </w:t>
              </w:r>
            </w:moveFrom>
          </w:p>
        </w:tc>
      </w:tr>
      <w:tr w:rsidR="007C5739" w14:paraId="19372552" w14:textId="77777777" w:rsidTr="00DC3820">
        <w:tc>
          <w:tcPr>
            <w:tcW w:w="9855" w:type="dxa"/>
            <w:gridSpan w:val="8"/>
            <w:shd w:val="clear" w:color="auto" w:fill="F7CAAC"/>
          </w:tcPr>
          <w:p w14:paraId="5F429ABD" w14:textId="77777777" w:rsidR="007C5739" w:rsidRPr="00522399" w:rsidRDefault="007C5739" w:rsidP="007C5739">
            <w:pPr>
              <w:jc w:val="both"/>
              <w:rPr>
                <w:moveFrom w:id="3877" w:author="Pavla Trefilová" w:date="2019-11-18T17:19:00Z"/>
                <w:b/>
              </w:rPr>
            </w:pPr>
            <w:moveFrom w:id="3878" w:author="Pavla Trefilová" w:date="2019-11-18T17:19:00Z">
              <w:r w:rsidRPr="00522399">
                <w:rPr>
                  <w:b/>
                </w:rPr>
                <w:t>Informace o způsobu kontaktu s vyučujícím</w:t>
              </w:r>
            </w:moveFrom>
          </w:p>
        </w:tc>
      </w:tr>
      <w:tr w:rsidR="007C5739" w14:paraId="4827A36D" w14:textId="77777777" w:rsidTr="00522399">
        <w:trPr>
          <w:trHeight w:val="566"/>
        </w:trPr>
        <w:tc>
          <w:tcPr>
            <w:tcW w:w="9855" w:type="dxa"/>
            <w:gridSpan w:val="8"/>
          </w:tcPr>
          <w:p w14:paraId="739F7A66" w14:textId="77777777" w:rsidR="007C5739" w:rsidRPr="00522399" w:rsidRDefault="007C5739" w:rsidP="007C5739">
            <w:pPr>
              <w:jc w:val="both"/>
              <w:rPr>
                <w:moveFrom w:id="3879" w:author="Pavla Trefilová" w:date="2019-11-18T17:19:00Z"/>
              </w:rPr>
            </w:pPr>
            <w:moveFrom w:id="3880" w:author="Pavla Trefilová" w:date="2019-11-18T17:19:00Z">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tbl>
    <w:p w14:paraId="33B5568E" w14:textId="77777777" w:rsidR="0035340F" w:rsidRDefault="0035340F">
      <w:pPr>
        <w:rPr>
          <w:moveFrom w:id="3881" w:author="Pavla Trefilová" w:date="2019-11-18T17:19:00Z"/>
        </w:rPr>
      </w:pPr>
    </w:p>
    <w:p w14:paraId="4EC643C7" w14:textId="77777777" w:rsidR="0035340F" w:rsidRDefault="0035340F">
      <w:pPr>
        <w:rPr>
          <w:moveFrom w:id="3882" w:author="Pavla Trefilová" w:date="2019-11-18T17:19:00Z"/>
        </w:rPr>
      </w:pPr>
      <w:moveFrom w:id="3883" w:author="Pavla Trefilová" w:date="2019-11-18T17:19:00Z">
        <w:r>
          <w:br w:type="page"/>
        </w:r>
      </w:moveFrom>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03DD50CE" w14:textId="77777777" w:rsidTr="0035340F">
        <w:tc>
          <w:tcPr>
            <w:tcW w:w="9855" w:type="dxa"/>
            <w:gridSpan w:val="8"/>
            <w:tcBorders>
              <w:bottom w:val="double" w:sz="4" w:space="0" w:color="auto"/>
            </w:tcBorders>
            <w:shd w:val="clear" w:color="auto" w:fill="BDD6EE"/>
          </w:tcPr>
          <w:p w14:paraId="2722F9FE" w14:textId="77777777" w:rsidR="0035340F" w:rsidRDefault="0035340F" w:rsidP="0035340F">
            <w:pPr>
              <w:jc w:val="both"/>
              <w:rPr>
                <w:moveFrom w:id="3884" w:author="Pavla Trefilová" w:date="2019-11-18T17:19:00Z"/>
                <w:b/>
                <w:sz w:val="28"/>
              </w:rPr>
            </w:pPr>
            <w:moveFrom w:id="3885" w:author="Pavla Trefilová" w:date="2019-11-18T17:19:00Z">
              <w:r>
                <w:lastRenderedPageBreak/>
                <w:br w:type="page"/>
              </w:r>
              <w:r>
                <w:rPr>
                  <w:b/>
                  <w:sz w:val="28"/>
                </w:rPr>
                <w:t>B-III – Charakteristika studijního předmětu</w:t>
              </w:r>
            </w:moveFrom>
          </w:p>
        </w:tc>
      </w:tr>
      <w:moveFromRangeEnd w:id="3797"/>
      <w:tr w:rsidR="00BC18AE" w14:paraId="26C5E871" w14:textId="77777777" w:rsidTr="00DC3820">
        <w:trPr>
          <w:del w:id="3886" w:author="Pavla Trefilová" w:date="2019-11-18T17:19:00Z"/>
        </w:trPr>
        <w:tc>
          <w:tcPr>
            <w:tcW w:w="3086" w:type="dxa"/>
            <w:tcBorders>
              <w:top w:val="double" w:sz="4" w:space="0" w:color="auto"/>
            </w:tcBorders>
            <w:shd w:val="clear" w:color="auto" w:fill="F7CAAC"/>
          </w:tcPr>
          <w:p w14:paraId="5C71A5E8" w14:textId="77777777" w:rsidR="00BC18AE" w:rsidRPr="00BC18AE" w:rsidRDefault="00BC18AE" w:rsidP="00DC3820">
            <w:pPr>
              <w:jc w:val="both"/>
              <w:rPr>
                <w:del w:id="3887" w:author="Pavla Trefilová" w:date="2019-11-18T17:19:00Z"/>
                <w:b/>
              </w:rPr>
            </w:pPr>
            <w:del w:id="3888" w:author="Pavla Trefilová" w:date="2019-11-18T17:19:00Z">
              <w:r w:rsidRPr="00BC18AE">
                <w:rPr>
                  <w:b/>
                </w:rPr>
                <w:delText>Název studijního předmětu</w:delText>
              </w:r>
            </w:del>
          </w:p>
        </w:tc>
        <w:tc>
          <w:tcPr>
            <w:tcW w:w="6769" w:type="dxa"/>
            <w:gridSpan w:val="7"/>
            <w:tcBorders>
              <w:top w:val="double" w:sz="4" w:space="0" w:color="auto"/>
            </w:tcBorders>
          </w:tcPr>
          <w:p w14:paraId="0EF6A288" w14:textId="77777777" w:rsidR="00BC18AE" w:rsidRPr="00855FD8" w:rsidRDefault="00855FD8" w:rsidP="00855FD8">
            <w:pPr>
              <w:rPr>
                <w:del w:id="3889" w:author="Pavla Trefilová" w:date="2019-11-18T17:19:00Z"/>
                <w:color w:val="000000"/>
              </w:rPr>
            </w:pPr>
            <w:del w:id="3890" w:author="Pavla Trefilová" w:date="2019-11-18T17:19:00Z">
              <w:r>
                <w:rPr>
                  <w:color w:val="000000"/>
                </w:rPr>
                <w:delText>Basics of Accounting</w:delText>
              </w:r>
            </w:del>
          </w:p>
        </w:tc>
      </w:tr>
      <w:tr w:rsidR="00BC18AE" w14:paraId="0B49A5C8" w14:textId="77777777" w:rsidTr="00DC3820">
        <w:trPr>
          <w:trHeight w:val="249"/>
          <w:del w:id="3891" w:author="Pavla Trefilová" w:date="2019-11-18T17:19:00Z"/>
        </w:trPr>
        <w:tc>
          <w:tcPr>
            <w:tcW w:w="3086" w:type="dxa"/>
            <w:shd w:val="clear" w:color="auto" w:fill="F7CAAC"/>
          </w:tcPr>
          <w:p w14:paraId="1172F0E6" w14:textId="77777777" w:rsidR="00BC18AE" w:rsidRPr="00BC18AE" w:rsidRDefault="00BC18AE" w:rsidP="00DC3820">
            <w:pPr>
              <w:jc w:val="both"/>
              <w:rPr>
                <w:del w:id="3892" w:author="Pavla Trefilová" w:date="2019-11-18T17:19:00Z"/>
                <w:b/>
              </w:rPr>
            </w:pPr>
            <w:del w:id="3893" w:author="Pavla Trefilová" w:date="2019-11-18T17:19:00Z">
              <w:r w:rsidRPr="00BC18AE">
                <w:rPr>
                  <w:b/>
                </w:rPr>
                <w:delText>Typ předmětu</w:delText>
              </w:r>
            </w:del>
          </w:p>
        </w:tc>
        <w:tc>
          <w:tcPr>
            <w:tcW w:w="3406" w:type="dxa"/>
            <w:gridSpan w:val="4"/>
          </w:tcPr>
          <w:p w14:paraId="019063BA" w14:textId="77777777" w:rsidR="00BC18AE" w:rsidRPr="00BC18AE" w:rsidRDefault="00BC18AE" w:rsidP="00DC3820">
            <w:pPr>
              <w:jc w:val="both"/>
              <w:rPr>
                <w:del w:id="3894" w:author="Pavla Trefilová" w:date="2019-11-18T17:19:00Z"/>
              </w:rPr>
            </w:pPr>
            <w:del w:id="3895" w:author="Pavla Trefilová" w:date="2019-11-18T17:19:00Z">
              <w:r w:rsidRPr="00BC18AE">
                <w:delText>povinně volitelný „PV“</w:delText>
              </w:r>
            </w:del>
          </w:p>
        </w:tc>
        <w:tc>
          <w:tcPr>
            <w:tcW w:w="2695" w:type="dxa"/>
            <w:gridSpan w:val="2"/>
            <w:shd w:val="clear" w:color="auto" w:fill="F7CAAC"/>
          </w:tcPr>
          <w:p w14:paraId="1B4E8494" w14:textId="77777777" w:rsidR="00BC18AE" w:rsidRPr="00BC18AE" w:rsidRDefault="00BC18AE" w:rsidP="00DC3820">
            <w:pPr>
              <w:jc w:val="both"/>
              <w:rPr>
                <w:del w:id="3896" w:author="Pavla Trefilová" w:date="2019-11-18T17:19:00Z"/>
              </w:rPr>
            </w:pPr>
            <w:del w:id="3897" w:author="Pavla Trefilová" w:date="2019-11-18T17:19:00Z">
              <w:r w:rsidRPr="00BC18AE">
                <w:rPr>
                  <w:b/>
                </w:rPr>
                <w:delText>doporučený ročník / semestr</w:delText>
              </w:r>
            </w:del>
          </w:p>
        </w:tc>
        <w:tc>
          <w:tcPr>
            <w:tcW w:w="668" w:type="dxa"/>
          </w:tcPr>
          <w:p w14:paraId="2E40E979" w14:textId="77777777" w:rsidR="00BC18AE" w:rsidRPr="00BC18AE" w:rsidRDefault="00BC18AE" w:rsidP="00DC3820">
            <w:pPr>
              <w:jc w:val="both"/>
              <w:rPr>
                <w:del w:id="3898" w:author="Pavla Trefilová" w:date="2019-11-18T17:19:00Z"/>
              </w:rPr>
            </w:pPr>
            <w:del w:id="3899" w:author="Pavla Trefilová" w:date="2019-11-18T17:19:00Z">
              <w:r w:rsidRPr="00BC18AE">
                <w:delText>1/L</w:delText>
              </w:r>
            </w:del>
          </w:p>
        </w:tc>
      </w:tr>
      <w:tr w:rsidR="00BC18AE" w14:paraId="385EC10C" w14:textId="77777777" w:rsidTr="00DC3820">
        <w:tc>
          <w:tcPr>
            <w:tcW w:w="3086" w:type="dxa"/>
            <w:shd w:val="clear" w:color="auto" w:fill="F7CAAC"/>
          </w:tcPr>
          <w:p w14:paraId="0832DB3A" w14:textId="1059F89F" w:rsidR="00BC18AE" w:rsidRPr="00BC18AE" w:rsidRDefault="00BC18AE" w:rsidP="00DC3820">
            <w:pPr>
              <w:jc w:val="both"/>
              <w:rPr>
                <w:b/>
              </w:rPr>
            </w:pPr>
            <w:r w:rsidRPr="00BC18AE">
              <w:rPr>
                <w:b/>
              </w:rPr>
              <w:t>Rozsah studijního předmětu</w:t>
            </w:r>
          </w:p>
        </w:tc>
        <w:tc>
          <w:tcPr>
            <w:tcW w:w="1701" w:type="dxa"/>
            <w:gridSpan w:val="2"/>
          </w:tcPr>
          <w:p w14:paraId="2210E4CA" w14:textId="77777777" w:rsidR="00BC18AE" w:rsidRPr="00BC18AE" w:rsidRDefault="00BC18AE" w:rsidP="00DC3820">
            <w:pPr>
              <w:jc w:val="both"/>
            </w:pPr>
            <w:r w:rsidRPr="00BC18AE">
              <w:t>26p + 26c</w:t>
            </w:r>
          </w:p>
        </w:tc>
        <w:tc>
          <w:tcPr>
            <w:tcW w:w="889" w:type="dxa"/>
            <w:shd w:val="clear" w:color="auto" w:fill="F7CAAC"/>
          </w:tcPr>
          <w:p w14:paraId="7D25CD01" w14:textId="77777777" w:rsidR="00BC18AE" w:rsidRPr="00BC18AE" w:rsidRDefault="00BC18AE" w:rsidP="00DC3820">
            <w:pPr>
              <w:jc w:val="both"/>
              <w:rPr>
                <w:b/>
              </w:rPr>
            </w:pPr>
            <w:r w:rsidRPr="00BC18AE">
              <w:rPr>
                <w:b/>
              </w:rPr>
              <w:t xml:space="preserve">hod. </w:t>
            </w:r>
          </w:p>
        </w:tc>
        <w:tc>
          <w:tcPr>
            <w:tcW w:w="816" w:type="dxa"/>
          </w:tcPr>
          <w:p w14:paraId="2E36A556" w14:textId="77777777" w:rsidR="00BC18AE" w:rsidRPr="00BC18AE" w:rsidRDefault="00BC18AE" w:rsidP="00DC3820">
            <w:pPr>
              <w:jc w:val="both"/>
            </w:pPr>
            <w:r w:rsidRPr="00BC18AE">
              <w:t>52</w:t>
            </w:r>
          </w:p>
        </w:tc>
        <w:tc>
          <w:tcPr>
            <w:tcW w:w="2156" w:type="dxa"/>
            <w:shd w:val="clear" w:color="auto" w:fill="F7CAAC"/>
          </w:tcPr>
          <w:p w14:paraId="0171A565" w14:textId="77777777" w:rsidR="00BC18AE" w:rsidRPr="00BC18AE" w:rsidRDefault="00BC18AE" w:rsidP="00DC3820">
            <w:pPr>
              <w:jc w:val="both"/>
              <w:rPr>
                <w:b/>
              </w:rPr>
            </w:pPr>
            <w:r w:rsidRPr="00BC18AE">
              <w:rPr>
                <w:b/>
              </w:rPr>
              <w:t>kreditů</w:t>
            </w:r>
          </w:p>
        </w:tc>
        <w:tc>
          <w:tcPr>
            <w:tcW w:w="1207" w:type="dxa"/>
            <w:gridSpan w:val="2"/>
          </w:tcPr>
          <w:p w14:paraId="7FE2BC4D" w14:textId="77777777" w:rsidR="00BC18AE" w:rsidRPr="00BC18AE" w:rsidRDefault="00BC18AE" w:rsidP="00DC3820">
            <w:pPr>
              <w:jc w:val="both"/>
            </w:pPr>
            <w:r w:rsidRPr="00BC18AE">
              <w:t>4</w:t>
            </w:r>
          </w:p>
        </w:tc>
      </w:tr>
      <w:tr w:rsidR="00BC18AE" w14:paraId="4D03565A" w14:textId="77777777" w:rsidTr="00DC3820">
        <w:tc>
          <w:tcPr>
            <w:tcW w:w="3086" w:type="dxa"/>
            <w:shd w:val="clear" w:color="auto" w:fill="F7CAAC"/>
          </w:tcPr>
          <w:p w14:paraId="2620BE1B" w14:textId="77777777" w:rsidR="00BC18AE" w:rsidRPr="00BC18AE" w:rsidRDefault="00BC18AE" w:rsidP="00DC3820">
            <w:pPr>
              <w:jc w:val="both"/>
              <w:rPr>
                <w:b/>
              </w:rPr>
            </w:pPr>
            <w:r w:rsidRPr="00BC18AE">
              <w:rPr>
                <w:b/>
              </w:rPr>
              <w:t>Prerekvizity, korekvizity, ekvivalence</w:t>
            </w:r>
          </w:p>
        </w:tc>
        <w:tc>
          <w:tcPr>
            <w:tcW w:w="6769" w:type="dxa"/>
            <w:gridSpan w:val="7"/>
          </w:tcPr>
          <w:p w14:paraId="5129D5FE" w14:textId="77777777" w:rsidR="00BC18AE" w:rsidRPr="00BC18AE" w:rsidRDefault="00BC18AE" w:rsidP="00DC3820">
            <w:pPr>
              <w:jc w:val="both"/>
            </w:pPr>
          </w:p>
        </w:tc>
      </w:tr>
      <w:tr w:rsidR="00BC18AE" w14:paraId="6B38BE8F" w14:textId="77777777" w:rsidTr="00DC3820">
        <w:tc>
          <w:tcPr>
            <w:tcW w:w="3086" w:type="dxa"/>
            <w:shd w:val="clear" w:color="auto" w:fill="F7CAAC"/>
          </w:tcPr>
          <w:p w14:paraId="141495D0" w14:textId="77777777" w:rsidR="00BC18AE" w:rsidRPr="00BC18AE" w:rsidRDefault="00BC18AE" w:rsidP="00DC3820">
            <w:pPr>
              <w:jc w:val="both"/>
              <w:rPr>
                <w:b/>
              </w:rPr>
            </w:pPr>
            <w:r w:rsidRPr="00BC18AE">
              <w:rPr>
                <w:b/>
              </w:rPr>
              <w:t>Způsob ověření studijních výsledků</w:t>
            </w:r>
          </w:p>
        </w:tc>
        <w:tc>
          <w:tcPr>
            <w:tcW w:w="3406" w:type="dxa"/>
            <w:gridSpan w:val="4"/>
          </w:tcPr>
          <w:p w14:paraId="74C3FB3D" w14:textId="77777777" w:rsidR="00BC18AE" w:rsidRPr="00BC18AE" w:rsidRDefault="00BC18AE" w:rsidP="00DC3820">
            <w:pPr>
              <w:jc w:val="both"/>
            </w:pPr>
            <w:r w:rsidRPr="00BC18AE">
              <w:t>klasifikovaný zápočet</w:t>
            </w:r>
          </w:p>
        </w:tc>
        <w:tc>
          <w:tcPr>
            <w:tcW w:w="2156" w:type="dxa"/>
            <w:shd w:val="clear" w:color="auto" w:fill="F7CAAC"/>
          </w:tcPr>
          <w:p w14:paraId="1D8A5995" w14:textId="77777777" w:rsidR="00BC18AE" w:rsidRPr="00BC18AE" w:rsidRDefault="00BC18AE" w:rsidP="00DC3820">
            <w:pPr>
              <w:jc w:val="both"/>
              <w:rPr>
                <w:b/>
              </w:rPr>
            </w:pPr>
            <w:r w:rsidRPr="00BC18AE">
              <w:rPr>
                <w:b/>
              </w:rPr>
              <w:t>Forma výuky</w:t>
            </w:r>
          </w:p>
        </w:tc>
        <w:tc>
          <w:tcPr>
            <w:tcW w:w="1207" w:type="dxa"/>
            <w:gridSpan w:val="2"/>
          </w:tcPr>
          <w:p w14:paraId="5F9B7DDF" w14:textId="77777777" w:rsidR="00BC18AE" w:rsidRPr="00BC18AE" w:rsidRDefault="00BC18AE" w:rsidP="00DC3820">
            <w:pPr>
              <w:jc w:val="both"/>
            </w:pPr>
            <w:r w:rsidRPr="00BC18AE">
              <w:t>přednáška, cvičení</w:t>
            </w:r>
          </w:p>
        </w:tc>
      </w:tr>
      <w:tr w:rsidR="00BC18AE" w14:paraId="4431D8B9" w14:textId="77777777" w:rsidTr="00DC3820">
        <w:tc>
          <w:tcPr>
            <w:tcW w:w="3086" w:type="dxa"/>
            <w:shd w:val="clear" w:color="auto" w:fill="F7CAAC"/>
          </w:tcPr>
          <w:p w14:paraId="7AF35906" w14:textId="77777777" w:rsidR="00BC18AE" w:rsidRPr="00BC18AE" w:rsidRDefault="00BC18AE" w:rsidP="00DC3820">
            <w:pPr>
              <w:jc w:val="both"/>
              <w:rPr>
                <w:b/>
              </w:rPr>
            </w:pPr>
            <w:r w:rsidRPr="00BC18AE">
              <w:rPr>
                <w:b/>
              </w:rPr>
              <w:t>Forma způsobu ověření studijních výsledků a další požadavky na studenta</w:t>
            </w:r>
          </w:p>
        </w:tc>
        <w:tc>
          <w:tcPr>
            <w:tcW w:w="6769" w:type="dxa"/>
            <w:gridSpan w:val="7"/>
            <w:tcBorders>
              <w:bottom w:val="nil"/>
            </w:tcBorders>
          </w:tcPr>
          <w:p w14:paraId="64AB3CBB" w14:textId="77777777" w:rsidR="00CC01FD" w:rsidRDefault="00BC18AE" w:rsidP="00DC3820">
            <w:pPr>
              <w:rPr>
                <w:color w:val="000000"/>
                <w:shd w:val="clear" w:color="auto" w:fill="FFFFFF"/>
              </w:rPr>
            </w:pPr>
            <w:r w:rsidRPr="00BC18AE">
              <w:rPr>
                <w:color w:val="000000"/>
                <w:shd w:val="clear" w:color="auto" w:fill="FFFFFF"/>
              </w:rPr>
              <w:t>Způsob zakončení předmětu - klasifikovaný zápočet</w:t>
            </w:r>
          </w:p>
          <w:p w14:paraId="1845AE06" w14:textId="77777777" w:rsidR="00BC18AE" w:rsidRPr="00BC18AE" w:rsidRDefault="00CC01FD" w:rsidP="00B72554">
            <w:pPr>
              <w:jc w:val="both"/>
              <w:rPr>
                <w:color w:val="1F497D"/>
              </w:rPr>
            </w:pPr>
            <w:r w:rsidRPr="00BC18AE">
              <w:t>Požadavky na klasifikovaný zápočet</w:t>
            </w:r>
            <w:r>
              <w:t xml:space="preserve">: </w:t>
            </w:r>
            <w:r w:rsidR="00BC18AE" w:rsidRPr="00BC18AE">
              <w:rPr>
                <w:color w:val="000000"/>
                <w:shd w:val="clear" w:color="auto" w:fill="FFFFFF"/>
              </w:rPr>
              <w:t xml:space="preserve">aktivní účast na </w:t>
            </w:r>
            <w:r w:rsidR="00B72554">
              <w:rPr>
                <w:color w:val="000000"/>
                <w:shd w:val="clear" w:color="auto" w:fill="FFFFFF"/>
              </w:rPr>
              <w:t>cvičeních</w:t>
            </w:r>
            <w:r w:rsidR="00BC18AE" w:rsidRPr="00BC18AE">
              <w:rPr>
                <w:color w:val="000000"/>
                <w:shd w:val="clear" w:color="auto" w:fill="FFFFFF"/>
              </w:rPr>
              <w:t xml:space="preserve"> (80%)</w:t>
            </w:r>
            <w:r>
              <w:rPr>
                <w:color w:val="000000"/>
              </w:rPr>
              <w:t xml:space="preserve">; </w:t>
            </w:r>
            <w:r w:rsidR="00BC18AE" w:rsidRPr="00BC18AE">
              <w:rPr>
                <w:color w:val="000000"/>
                <w:shd w:val="clear" w:color="auto" w:fill="FFFFFF"/>
              </w:rPr>
              <w:t>absolvování 1 písemného testu, minimální úspěšnost 60</w:t>
            </w:r>
            <w:r w:rsidR="001D65F1">
              <w:rPr>
                <w:color w:val="000000"/>
                <w:shd w:val="clear" w:color="auto" w:fill="FFFFFF"/>
              </w:rPr>
              <w:t xml:space="preserve"> </w:t>
            </w:r>
            <w:r w:rsidR="00BC18AE" w:rsidRPr="00BC18AE">
              <w:rPr>
                <w:color w:val="000000"/>
                <w:shd w:val="clear" w:color="auto" w:fill="FFFFFF"/>
              </w:rPr>
              <w:t>%. </w:t>
            </w:r>
          </w:p>
        </w:tc>
      </w:tr>
      <w:tr w:rsidR="00BC18AE" w14:paraId="7CDFAC8C" w14:textId="77777777" w:rsidTr="00DC3820">
        <w:trPr>
          <w:trHeight w:val="250"/>
        </w:trPr>
        <w:tc>
          <w:tcPr>
            <w:tcW w:w="9855" w:type="dxa"/>
            <w:gridSpan w:val="8"/>
            <w:tcBorders>
              <w:top w:val="nil"/>
            </w:tcBorders>
          </w:tcPr>
          <w:p w14:paraId="4754020E" w14:textId="77777777" w:rsidR="00BC18AE" w:rsidRPr="00BC18AE" w:rsidRDefault="00BC18AE" w:rsidP="00DC3820">
            <w:pPr>
              <w:jc w:val="both"/>
            </w:pPr>
          </w:p>
        </w:tc>
      </w:tr>
      <w:tr w:rsidR="00BC18AE" w14:paraId="18811317" w14:textId="77777777" w:rsidTr="00DC3820">
        <w:trPr>
          <w:trHeight w:val="197"/>
        </w:trPr>
        <w:tc>
          <w:tcPr>
            <w:tcW w:w="3086" w:type="dxa"/>
            <w:tcBorders>
              <w:top w:val="nil"/>
            </w:tcBorders>
            <w:shd w:val="clear" w:color="auto" w:fill="F7CAAC"/>
          </w:tcPr>
          <w:p w14:paraId="2BEB726B" w14:textId="77777777" w:rsidR="00BC18AE" w:rsidRPr="00BC18AE" w:rsidRDefault="00BC18AE" w:rsidP="00DC3820">
            <w:pPr>
              <w:jc w:val="both"/>
              <w:rPr>
                <w:b/>
              </w:rPr>
            </w:pPr>
            <w:r w:rsidRPr="00BC18AE">
              <w:rPr>
                <w:b/>
              </w:rPr>
              <w:t>Garant předmětu</w:t>
            </w:r>
          </w:p>
        </w:tc>
        <w:tc>
          <w:tcPr>
            <w:tcW w:w="6769" w:type="dxa"/>
            <w:gridSpan w:val="7"/>
            <w:tcBorders>
              <w:top w:val="nil"/>
            </w:tcBorders>
          </w:tcPr>
          <w:p w14:paraId="02913A95" w14:textId="77777777" w:rsidR="00BC18AE" w:rsidRPr="00BC18AE" w:rsidRDefault="00BC18AE" w:rsidP="00DC3820">
            <w:pPr>
              <w:jc w:val="both"/>
            </w:pPr>
            <w:r w:rsidRPr="00BC18AE">
              <w:t>doc. Ing. Marie Paseková, Ph.D.</w:t>
            </w:r>
          </w:p>
        </w:tc>
      </w:tr>
      <w:tr w:rsidR="00BC18AE" w14:paraId="6FF80A48" w14:textId="77777777" w:rsidTr="00DC3820">
        <w:trPr>
          <w:trHeight w:val="243"/>
        </w:trPr>
        <w:tc>
          <w:tcPr>
            <w:tcW w:w="3086" w:type="dxa"/>
            <w:tcBorders>
              <w:top w:val="nil"/>
            </w:tcBorders>
            <w:shd w:val="clear" w:color="auto" w:fill="F7CAAC"/>
          </w:tcPr>
          <w:p w14:paraId="2AC60C3C" w14:textId="77777777" w:rsidR="00BC18AE" w:rsidRPr="00BC18AE" w:rsidRDefault="00BC18AE" w:rsidP="00DC3820">
            <w:pPr>
              <w:jc w:val="both"/>
              <w:rPr>
                <w:b/>
              </w:rPr>
            </w:pPr>
            <w:r w:rsidRPr="00BC18AE">
              <w:rPr>
                <w:b/>
              </w:rPr>
              <w:t>Zapojení garanta do výuky předmětu</w:t>
            </w:r>
          </w:p>
        </w:tc>
        <w:tc>
          <w:tcPr>
            <w:tcW w:w="6769" w:type="dxa"/>
            <w:gridSpan w:val="7"/>
            <w:tcBorders>
              <w:top w:val="nil"/>
            </w:tcBorders>
          </w:tcPr>
          <w:p w14:paraId="0AD03118" w14:textId="77777777" w:rsidR="00BC18AE" w:rsidRPr="00BC18AE" w:rsidRDefault="00BC18AE" w:rsidP="00DC3820">
            <w:pPr>
              <w:jc w:val="both"/>
            </w:pPr>
            <w:r w:rsidRPr="00BC18AE">
              <w:t>Garant se podílí na přednášení v rozsahu 60 %, dále stanovuje koncepci cvičení a dohlíží na jejich jednotné vedení.</w:t>
            </w:r>
          </w:p>
        </w:tc>
      </w:tr>
      <w:tr w:rsidR="00BC18AE" w14:paraId="659B5118" w14:textId="77777777" w:rsidTr="00DC3820">
        <w:tc>
          <w:tcPr>
            <w:tcW w:w="3086" w:type="dxa"/>
            <w:shd w:val="clear" w:color="auto" w:fill="F7CAAC"/>
          </w:tcPr>
          <w:p w14:paraId="19AF5E93" w14:textId="77777777" w:rsidR="00BC18AE" w:rsidRPr="00BC18AE" w:rsidRDefault="00BC18AE" w:rsidP="00DC3820">
            <w:pPr>
              <w:jc w:val="both"/>
              <w:rPr>
                <w:b/>
              </w:rPr>
            </w:pPr>
            <w:r w:rsidRPr="00BC18AE">
              <w:rPr>
                <w:b/>
              </w:rPr>
              <w:t>Vyučující</w:t>
            </w:r>
          </w:p>
        </w:tc>
        <w:tc>
          <w:tcPr>
            <w:tcW w:w="6769" w:type="dxa"/>
            <w:gridSpan w:val="7"/>
            <w:tcBorders>
              <w:bottom w:val="nil"/>
            </w:tcBorders>
          </w:tcPr>
          <w:p w14:paraId="77CBEEF6" w14:textId="77777777" w:rsidR="00BC18AE" w:rsidRPr="00BC18AE" w:rsidRDefault="00BC18AE" w:rsidP="00DC3820">
            <w:pPr>
              <w:jc w:val="both"/>
            </w:pPr>
            <w:r w:rsidRPr="00BC18AE">
              <w:t xml:space="preserve">doc. Ing. Marie Paseková, Ph.D. </w:t>
            </w:r>
            <w:r w:rsidR="00CC01FD">
              <w:t xml:space="preserve">– přednášky </w:t>
            </w:r>
            <w:r w:rsidRPr="00BC18AE">
              <w:t xml:space="preserve">(60%), Ing. Bohumila Svitáková, Ph.D. </w:t>
            </w:r>
            <w:r w:rsidR="00CC01FD">
              <w:t xml:space="preserve">– přednášky </w:t>
            </w:r>
            <w:r w:rsidRPr="00BC18AE">
              <w:t>(40%)</w:t>
            </w:r>
          </w:p>
        </w:tc>
      </w:tr>
      <w:tr w:rsidR="00BC18AE" w14:paraId="465C0DDB" w14:textId="77777777" w:rsidTr="00DC3820">
        <w:trPr>
          <w:trHeight w:val="168"/>
        </w:trPr>
        <w:tc>
          <w:tcPr>
            <w:tcW w:w="9855" w:type="dxa"/>
            <w:gridSpan w:val="8"/>
            <w:tcBorders>
              <w:top w:val="nil"/>
            </w:tcBorders>
          </w:tcPr>
          <w:p w14:paraId="1282FE22" w14:textId="77777777" w:rsidR="00BC18AE" w:rsidRPr="00BC18AE" w:rsidRDefault="00BC18AE" w:rsidP="00DC3820">
            <w:pPr>
              <w:jc w:val="both"/>
            </w:pPr>
          </w:p>
        </w:tc>
      </w:tr>
      <w:tr w:rsidR="00BC18AE" w14:paraId="16D699FF" w14:textId="77777777" w:rsidTr="00DC3820">
        <w:tc>
          <w:tcPr>
            <w:tcW w:w="3086" w:type="dxa"/>
            <w:shd w:val="clear" w:color="auto" w:fill="F7CAAC"/>
          </w:tcPr>
          <w:p w14:paraId="548C6A8A" w14:textId="77777777" w:rsidR="00BC18AE" w:rsidRPr="00BC18AE" w:rsidRDefault="00BC18AE" w:rsidP="00DC3820">
            <w:pPr>
              <w:jc w:val="both"/>
              <w:rPr>
                <w:b/>
              </w:rPr>
            </w:pPr>
            <w:r w:rsidRPr="00BC18AE">
              <w:rPr>
                <w:b/>
              </w:rPr>
              <w:t>Stručná anotace předmětu</w:t>
            </w:r>
          </w:p>
        </w:tc>
        <w:tc>
          <w:tcPr>
            <w:tcW w:w="6769" w:type="dxa"/>
            <w:gridSpan w:val="7"/>
            <w:tcBorders>
              <w:bottom w:val="nil"/>
            </w:tcBorders>
          </w:tcPr>
          <w:p w14:paraId="29E02420" w14:textId="77777777" w:rsidR="00BC18AE" w:rsidRPr="00BC18AE" w:rsidRDefault="00BC18AE" w:rsidP="00DC3820">
            <w:pPr>
              <w:jc w:val="both"/>
            </w:pPr>
          </w:p>
        </w:tc>
      </w:tr>
      <w:tr w:rsidR="00BC18AE" w14:paraId="714A4FCA" w14:textId="77777777" w:rsidTr="00DC3820">
        <w:trPr>
          <w:trHeight w:val="3938"/>
        </w:trPr>
        <w:tc>
          <w:tcPr>
            <w:tcW w:w="9855" w:type="dxa"/>
            <w:gridSpan w:val="8"/>
            <w:tcBorders>
              <w:top w:val="nil"/>
              <w:bottom w:val="single" w:sz="12" w:space="0" w:color="auto"/>
            </w:tcBorders>
          </w:tcPr>
          <w:p w14:paraId="129C4C3B" w14:textId="6C86B810" w:rsidR="00BC18AE" w:rsidRPr="00BC18AE" w:rsidRDefault="00BC18AE" w:rsidP="00DC3820">
            <w:pPr>
              <w:jc w:val="both"/>
            </w:pPr>
            <w:r w:rsidRPr="00BC18A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7AFAAA6F" w14:textId="57CDE0D6" w:rsidR="00CC1F4A" w:rsidRPr="00607669" w:rsidRDefault="007C5739" w:rsidP="00CC1F4A">
            <w:pPr>
              <w:jc w:val="both"/>
            </w:pPr>
            <w:r>
              <w:t>Obsah</w:t>
            </w:r>
          </w:p>
          <w:p w14:paraId="5CBF42DF" w14:textId="2000C97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Úvod do účetnictví</w:t>
            </w:r>
          </w:p>
          <w:p w14:paraId="4D73BF82" w14:textId="77777777" w:rsidR="00694FF3"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Klasifikace aktiv a pasív</w:t>
            </w:r>
          </w:p>
          <w:p w14:paraId="30754778" w14:textId="2B2E9F5F"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Koloběh oběžného majetku</w:t>
            </w:r>
          </w:p>
          <w:p w14:paraId="1E4393FF" w14:textId="36A4DBAD"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Metodické prvky účetnictví</w:t>
            </w:r>
          </w:p>
          <w:p w14:paraId="21916977" w14:textId="3867792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Právní úprava účetnictví</w:t>
            </w:r>
          </w:p>
          <w:p w14:paraId="6287CD2D" w14:textId="26170B9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Finanční majetek</w:t>
            </w:r>
          </w:p>
          <w:p w14:paraId="0ED7141D" w14:textId="7DD06690"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Zásoby</w:t>
            </w:r>
          </w:p>
          <w:p w14:paraId="6C2B4B10" w14:textId="77777777"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Dlouhodobý hmotný a nehmotný majetek</w:t>
            </w:r>
          </w:p>
          <w:p w14:paraId="53EB9D4C" w14:textId="533DDA3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Pohledávky a závazky</w:t>
            </w:r>
          </w:p>
          <w:p w14:paraId="10FE4973" w14:textId="624B95A5"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Náklad</w:t>
            </w:r>
            <w:r w:rsidR="00694FF3">
              <w:rPr>
                <w:rFonts w:ascii="Times New Roman" w:hAnsi="Times New Roman"/>
                <w:sz w:val="20"/>
                <w:szCs w:val="20"/>
              </w:rPr>
              <w:t>y a výnosy</w:t>
            </w:r>
          </w:p>
          <w:p w14:paraId="06547648" w14:textId="30F94E75" w:rsidR="00BC18AE" w:rsidRPr="00BC18AE" w:rsidRDefault="00694FF3" w:rsidP="001C2699">
            <w:pPr>
              <w:pStyle w:val="Odstavecseseznamem"/>
              <w:numPr>
                <w:ilvl w:val="0"/>
                <w:numId w:val="48"/>
              </w:numPr>
              <w:spacing w:after="0" w:line="240" w:lineRule="auto"/>
              <w:ind w:left="247" w:hanging="247"/>
              <w:jc w:val="both"/>
              <w:rPr>
                <w:rFonts w:ascii="Times New Roman" w:hAnsi="Times New Roman"/>
                <w:sz w:val="20"/>
                <w:szCs w:val="20"/>
              </w:rPr>
            </w:pPr>
            <w:r>
              <w:rPr>
                <w:rFonts w:ascii="Times New Roman" w:hAnsi="Times New Roman"/>
                <w:sz w:val="20"/>
                <w:szCs w:val="20"/>
              </w:rPr>
              <w:t>Účetní uzávěrka a závěrka</w:t>
            </w:r>
          </w:p>
        </w:tc>
      </w:tr>
      <w:tr w:rsidR="00BC18AE" w14:paraId="39A415BA" w14:textId="77777777" w:rsidTr="00DC3820">
        <w:trPr>
          <w:trHeight w:val="265"/>
        </w:trPr>
        <w:tc>
          <w:tcPr>
            <w:tcW w:w="3653" w:type="dxa"/>
            <w:gridSpan w:val="2"/>
            <w:tcBorders>
              <w:top w:val="nil"/>
            </w:tcBorders>
            <w:shd w:val="clear" w:color="auto" w:fill="F7CAAC"/>
          </w:tcPr>
          <w:p w14:paraId="4AE3FBF5" w14:textId="77777777" w:rsidR="00BC18AE" w:rsidRPr="00BC18AE" w:rsidRDefault="00BC18AE" w:rsidP="00DC3820">
            <w:pPr>
              <w:jc w:val="both"/>
            </w:pPr>
            <w:r w:rsidRPr="00BC18AE">
              <w:rPr>
                <w:b/>
              </w:rPr>
              <w:t>Studijní literatura a studijní pomůcky</w:t>
            </w:r>
          </w:p>
        </w:tc>
        <w:tc>
          <w:tcPr>
            <w:tcW w:w="6202" w:type="dxa"/>
            <w:gridSpan w:val="6"/>
            <w:tcBorders>
              <w:top w:val="nil"/>
              <w:bottom w:val="nil"/>
            </w:tcBorders>
          </w:tcPr>
          <w:p w14:paraId="2745BE59" w14:textId="77777777" w:rsidR="00BC18AE" w:rsidRPr="00BC18AE" w:rsidRDefault="00BC18AE" w:rsidP="00DC3820">
            <w:pPr>
              <w:jc w:val="both"/>
            </w:pPr>
          </w:p>
        </w:tc>
      </w:tr>
      <w:tr w:rsidR="00BC18AE" w14:paraId="30B57AF7" w14:textId="77777777" w:rsidTr="00DC3820">
        <w:trPr>
          <w:trHeight w:val="1497"/>
        </w:trPr>
        <w:tc>
          <w:tcPr>
            <w:tcW w:w="9855" w:type="dxa"/>
            <w:gridSpan w:val="8"/>
            <w:tcBorders>
              <w:top w:val="nil"/>
            </w:tcBorders>
          </w:tcPr>
          <w:p w14:paraId="66E25FA7" w14:textId="77777777" w:rsidR="00BC18AE" w:rsidRPr="00B72554" w:rsidRDefault="00BC18AE" w:rsidP="00DC3820">
            <w:pPr>
              <w:jc w:val="both"/>
              <w:rPr>
                <w:b/>
              </w:rPr>
            </w:pPr>
            <w:r w:rsidRPr="00B72554">
              <w:rPr>
                <w:b/>
              </w:rPr>
              <w:t>Povinná literatura:</w:t>
            </w:r>
          </w:p>
          <w:p w14:paraId="17A0D6F0" w14:textId="77777777" w:rsidR="007C5739" w:rsidRDefault="007C5739" w:rsidP="007C5739">
            <w:pPr>
              <w:jc w:val="both"/>
            </w:pPr>
            <w:r>
              <w:t xml:space="preserve">International Financial Reporting Standards (IFRS). Wiley-VCH, 2018, 1581 p. ISBN 978-3-527-50954-6. </w:t>
            </w:r>
          </w:p>
          <w:p w14:paraId="7E09B008" w14:textId="77777777" w:rsidR="007C5739" w:rsidRDefault="007C5739" w:rsidP="007C5739">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14:paraId="65891EFF" w14:textId="2C90B34E" w:rsidR="007C5739" w:rsidRDefault="007C5739" w:rsidP="007C5739">
            <w:r>
              <w:t xml:space="preserve">PACTER, P. </w:t>
            </w:r>
            <w:r w:rsidRPr="006F2CE7">
              <w:rPr>
                <w:i/>
              </w:rPr>
              <w:t>Pocket Guide to IFRS® Standards</w:t>
            </w:r>
            <w:r w:rsidR="00694FF3">
              <w:rPr>
                <w:i/>
              </w:rPr>
              <w:t xml:space="preserve"> - </w:t>
            </w:r>
            <w:r w:rsidRPr="006F2CE7">
              <w:rPr>
                <w:i/>
              </w:rPr>
              <w:t>the global financial reporting language</w:t>
            </w:r>
            <w:r>
              <w:t>. IFRS Foundation, 2017, 216 p. ISBN 978-1-911040-49-1.</w:t>
            </w:r>
          </w:p>
          <w:p w14:paraId="157C76C4" w14:textId="77777777" w:rsidR="005A1EE6" w:rsidRDefault="005A1EE6" w:rsidP="005A1EE6">
            <w:pPr>
              <w:jc w:val="both"/>
            </w:pPr>
            <w:r w:rsidRPr="00B72554">
              <w:t>PASEKOVÁ, M</w:t>
            </w:r>
            <w:r w:rsidR="00BC18AE" w:rsidRPr="00B72554">
              <w:t xml:space="preserve">. </w:t>
            </w:r>
            <w:r w:rsidRPr="00B72554">
              <w:rPr>
                <w:i/>
              </w:rPr>
              <w:t xml:space="preserve">Financial Accounting I. Study Tool for the distance Learning. </w:t>
            </w:r>
            <w:r w:rsidRPr="00B72554">
              <w:t>Zlín: Univerzita Tomáše Bati ve Zlíně, 2007, 171 p. ISBN 978-80-7318-573-2.</w:t>
            </w:r>
          </w:p>
          <w:p w14:paraId="62E502A9" w14:textId="77777777" w:rsidR="006F2CE7" w:rsidRDefault="006F2CE7" w:rsidP="006F2CE7">
            <w:r>
              <w:t xml:space="preserve">PKF International Ltd. </w:t>
            </w:r>
            <w:r w:rsidRPr="006F2CE7">
              <w:rPr>
                <w:i/>
              </w:rPr>
              <w:t>Wiley IFRS 2017: Interpretation and Application of IFRS Standards</w:t>
            </w:r>
            <w:r>
              <w:t>. John Wiley &amp; Sons, Ltd. Print, 2017. ISBN 9781119340225. DOI:10.1002/9781119340256.</w:t>
            </w:r>
          </w:p>
          <w:p w14:paraId="6D9CB74F" w14:textId="77777777" w:rsidR="00BC18AE" w:rsidRPr="00B72554" w:rsidRDefault="00BC18AE" w:rsidP="00DC3820">
            <w:pPr>
              <w:jc w:val="both"/>
              <w:rPr>
                <w:b/>
              </w:rPr>
            </w:pPr>
            <w:r w:rsidRPr="00B72554">
              <w:rPr>
                <w:b/>
              </w:rPr>
              <w:t>Doporučená literatura:</w:t>
            </w:r>
          </w:p>
          <w:p w14:paraId="57540817" w14:textId="77777777" w:rsidR="007C5739" w:rsidRDefault="007C5739" w:rsidP="00DC3820">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14:paraId="6D960E74" w14:textId="6D49FDEC" w:rsidR="00BC18AE" w:rsidRPr="00B72554" w:rsidRDefault="005A1EE6" w:rsidP="00B72554">
            <w:pPr>
              <w:jc w:val="both"/>
            </w:pPr>
            <w:r w:rsidRPr="00B72554">
              <w:t xml:space="preserve">WILD, J. J. </w:t>
            </w:r>
            <w:r w:rsidRPr="00B72554">
              <w:rPr>
                <w:i/>
              </w:rPr>
              <w:t>Financial accounting: information for decisions.</w:t>
            </w:r>
            <w:r w:rsidRPr="00B72554">
              <w:t xml:space="preserve"> 4t</w:t>
            </w:r>
            <w:r w:rsidR="00B72554" w:rsidRPr="00B72554">
              <w:t>h Edition. Boston: McGraw-Hill, 2008, 736 p. ISBN 0-07-304375-3. </w:t>
            </w:r>
          </w:p>
        </w:tc>
      </w:tr>
      <w:tr w:rsidR="00BC18AE" w14:paraId="23773BE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3B3544" w14:textId="77777777" w:rsidR="00BC18AE" w:rsidRPr="00BC18AE" w:rsidRDefault="00BC18AE" w:rsidP="00DC3820">
            <w:pPr>
              <w:jc w:val="center"/>
              <w:rPr>
                <w:b/>
              </w:rPr>
            </w:pPr>
            <w:r w:rsidRPr="00BC18AE">
              <w:rPr>
                <w:b/>
              </w:rPr>
              <w:t>Informace ke kombinované nebo distanční formě</w:t>
            </w:r>
          </w:p>
        </w:tc>
      </w:tr>
      <w:tr w:rsidR="00BC18AE" w14:paraId="69AE140E" w14:textId="77777777" w:rsidTr="00DC3820">
        <w:tc>
          <w:tcPr>
            <w:tcW w:w="4787" w:type="dxa"/>
            <w:gridSpan w:val="3"/>
            <w:tcBorders>
              <w:top w:val="single" w:sz="2" w:space="0" w:color="auto"/>
            </w:tcBorders>
            <w:shd w:val="clear" w:color="auto" w:fill="F7CAAC"/>
          </w:tcPr>
          <w:p w14:paraId="30412033" w14:textId="77777777" w:rsidR="00BC18AE" w:rsidRPr="00BC18AE" w:rsidRDefault="00BC18AE" w:rsidP="00DC3820">
            <w:pPr>
              <w:jc w:val="both"/>
            </w:pPr>
            <w:r w:rsidRPr="00BC18AE">
              <w:rPr>
                <w:b/>
              </w:rPr>
              <w:t>Rozsah konzultací (soustředění)</w:t>
            </w:r>
          </w:p>
        </w:tc>
        <w:tc>
          <w:tcPr>
            <w:tcW w:w="889" w:type="dxa"/>
            <w:tcBorders>
              <w:top w:val="single" w:sz="2" w:space="0" w:color="auto"/>
            </w:tcBorders>
          </w:tcPr>
          <w:p w14:paraId="4D7D08DD" w14:textId="15B7E4E0" w:rsidR="00BC18AE" w:rsidRPr="00BC18AE" w:rsidRDefault="00BC18AE" w:rsidP="00DC3820">
            <w:pPr>
              <w:jc w:val="both"/>
            </w:pPr>
          </w:p>
        </w:tc>
        <w:tc>
          <w:tcPr>
            <w:tcW w:w="4179" w:type="dxa"/>
            <w:gridSpan w:val="4"/>
            <w:tcBorders>
              <w:top w:val="single" w:sz="2" w:space="0" w:color="auto"/>
            </w:tcBorders>
            <w:shd w:val="clear" w:color="auto" w:fill="F7CAAC"/>
          </w:tcPr>
          <w:p w14:paraId="50C9D2F0" w14:textId="77777777" w:rsidR="00BC18AE" w:rsidRPr="00BC18AE" w:rsidRDefault="00BC18AE" w:rsidP="00DC3820">
            <w:pPr>
              <w:jc w:val="both"/>
              <w:rPr>
                <w:b/>
              </w:rPr>
            </w:pPr>
            <w:r w:rsidRPr="00BC18AE">
              <w:rPr>
                <w:b/>
              </w:rPr>
              <w:t xml:space="preserve">hodin </w:t>
            </w:r>
          </w:p>
        </w:tc>
      </w:tr>
      <w:tr w:rsidR="00BC18AE" w14:paraId="1720788B" w14:textId="77777777" w:rsidTr="00DC3820">
        <w:tc>
          <w:tcPr>
            <w:tcW w:w="9855" w:type="dxa"/>
            <w:gridSpan w:val="8"/>
            <w:shd w:val="clear" w:color="auto" w:fill="F7CAAC"/>
          </w:tcPr>
          <w:p w14:paraId="5644593E" w14:textId="77777777" w:rsidR="00BC18AE" w:rsidRPr="00BC18AE" w:rsidRDefault="00BC18AE" w:rsidP="00DC3820">
            <w:pPr>
              <w:jc w:val="both"/>
              <w:rPr>
                <w:b/>
              </w:rPr>
            </w:pPr>
            <w:r w:rsidRPr="00BC18AE">
              <w:rPr>
                <w:b/>
              </w:rPr>
              <w:t>Informace o způsobu kontaktu s vyučujícím</w:t>
            </w:r>
          </w:p>
        </w:tc>
      </w:tr>
      <w:tr w:rsidR="00BC18AE" w14:paraId="1849F319" w14:textId="77777777" w:rsidTr="00DC3820">
        <w:trPr>
          <w:trHeight w:val="859"/>
        </w:trPr>
        <w:tc>
          <w:tcPr>
            <w:tcW w:w="9855" w:type="dxa"/>
            <w:gridSpan w:val="8"/>
          </w:tcPr>
          <w:p w14:paraId="53BD17E1" w14:textId="77777777" w:rsidR="00BC18AE" w:rsidRPr="00BC18AE" w:rsidRDefault="00BC18AE" w:rsidP="00DC3820">
            <w:pPr>
              <w:jc w:val="both"/>
            </w:pPr>
            <w:r w:rsidRPr="00BC18AE">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FFD02F" w14:textId="77777777" w:rsidR="00922037" w:rsidRDefault="009220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1D5DBC22" w14:textId="77777777" w:rsidTr="00DC3820">
        <w:tc>
          <w:tcPr>
            <w:tcW w:w="9855" w:type="dxa"/>
            <w:gridSpan w:val="8"/>
            <w:tcBorders>
              <w:bottom w:val="double" w:sz="4" w:space="0" w:color="auto"/>
            </w:tcBorders>
            <w:shd w:val="clear" w:color="auto" w:fill="BDD6EE"/>
          </w:tcPr>
          <w:p w14:paraId="5BE28D9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4834B023" w14:textId="77777777" w:rsidTr="00DC3820">
        <w:tc>
          <w:tcPr>
            <w:tcW w:w="3086" w:type="dxa"/>
            <w:tcBorders>
              <w:top w:val="double" w:sz="4" w:space="0" w:color="auto"/>
            </w:tcBorders>
            <w:shd w:val="clear" w:color="auto" w:fill="F7CAAC"/>
          </w:tcPr>
          <w:p w14:paraId="300730A1"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EE166E2" w14:textId="77777777" w:rsidR="00DC3820" w:rsidRPr="00DC3820" w:rsidRDefault="00DC3820" w:rsidP="00DC3820">
            <w:pPr>
              <w:jc w:val="both"/>
            </w:pPr>
            <w:r w:rsidRPr="00DC3820">
              <w:rPr>
                <w:lang w:val="en-GB"/>
              </w:rPr>
              <w:t>Managerial Skills and Techniques</w:t>
            </w:r>
            <w:r w:rsidRPr="00DC3820">
              <w:t xml:space="preserve"> </w:t>
            </w:r>
          </w:p>
        </w:tc>
      </w:tr>
      <w:tr w:rsidR="00DC3820" w14:paraId="66242357" w14:textId="77777777" w:rsidTr="00DC3820">
        <w:trPr>
          <w:trHeight w:val="249"/>
        </w:trPr>
        <w:tc>
          <w:tcPr>
            <w:tcW w:w="3086" w:type="dxa"/>
            <w:shd w:val="clear" w:color="auto" w:fill="F7CAAC"/>
          </w:tcPr>
          <w:p w14:paraId="285605DC" w14:textId="77777777" w:rsidR="00DC3820" w:rsidRPr="00DC3820" w:rsidRDefault="00DC3820" w:rsidP="00DC3820">
            <w:pPr>
              <w:jc w:val="both"/>
              <w:rPr>
                <w:b/>
              </w:rPr>
            </w:pPr>
            <w:r w:rsidRPr="00DC3820">
              <w:rPr>
                <w:b/>
              </w:rPr>
              <w:t>Typ předmětu</w:t>
            </w:r>
          </w:p>
        </w:tc>
        <w:tc>
          <w:tcPr>
            <w:tcW w:w="3406" w:type="dxa"/>
            <w:gridSpan w:val="4"/>
          </w:tcPr>
          <w:p w14:paraId="072B85EB" w14:textId="77777777" w:rsidR="00DC3820" w:rsidRPr="00DC3820" w:rsidRDefault="00DC3820" w:rsidP="00DC3820">
            <w:pPr>
              <w:jc w:val="both"/>
            </w:pPr>
            <w:r w:rsidRPr="00DC3820">
              <w:t>povinně volitelný „PV“</w:t>
            </w:r>
          </w:p>
        </w:tc>
        <w:tc>
          <w:tcPr>
            <w:tcW w:w="2695" w:type="dxa"/>
            <w:gridSpan w:val="2"/>
            <w:shd w:val="clear" w:color="auto" w:fill="F7CAAC"/>
          </w:tcPr>
          <w:p w14:paraId="2BBD364E" w14:textId="77777777" w:rsidR="00DC3820" w:rsidRDefault="00DC3820" w:rsidP="00DC3820">
            <w:pPr>
              <w:jc w:val="both"/>
            </w:pPr>
            <w:r>
              <w:rPr>
                <w:b/>
              </w:rPr>
              <w:t>doporučený ročník / semestr</w:t>
            </w:r>
          </w:p>
        </w:tc>
        <w:tc>
          <w:tcPr>
            <w:tcW w:w="668" w:type="dxa"/>
          </w:tcPr>
          <w:p w14:paraId="14D90F14" w14:textId="77777777" w:rsidR="00DC3820" w:rsidRDefault="00DC3820" w:rsidP="00DC3820">
            <w:pPr>
              <w:jc w:val="both"/>
            </w:pPr>
            <w:r>
              <w:t>2,3/Z</w:t>
            </w:r>
          </w:p>
        </w:tc>
      </w:tr>
      <w:tr w:rsidR="00DC3820" w14:paraId="4D974A74" w14:textId="77777777" w:rsidTr="00DC3820">
        <w:tc>
          <w:tcPr>
            <w:tcW w:w="3086" w:type="dxa"/>
            <w:shd w:val="clear" w:color="auto" w:fill="F7CAAC"/>
          </w:tcPr>
          <w:p w14:paraId="136CBFD6" w14:textId="77777777" w:rsidR="00DC3820" w:rsidRPr="00DC3820" w:rsidRDefault="00DC3820" w:rsidP="00DC3820">
            <w:pPr>
              <w:jc w:val="both"/>
              <w:rPr>
                <w:b/>
              </w:rPr>
            </w:pPr>
            <w:r w:rsidRPr="00DC3820">
              <w:rPr>
                <w:b/>
              </w:rPr>
              <w:t>Rozsah studijního předmětu</w:t>
            </w:r>
          </w:p>
        </w:tc>
        <w:tc>
          <w:tcPr>
            <w:tcW w:w="1701" w:type="dxa"/>
            <w:gridSpan w:val="2"/>
          </w:tcPr>
          <w:p w14:paraId="4E08388D" w14:textId="77777777" w:rsidR="00DC3820" w:rsidRPr="00DC3820" w:rsidRDefault="00DC3820" w:rsidP="00DC3820">
            <w:pPr>
              <w:jc w:val="both"/>
            </w:pPr>
            <w:r w:rsidRPr="00DC3820">
              <w:t>13p + 26s</w:t>
            </w:r>
          </w:p>
        </w:tc>
        <w:tc>
          <w:tcPr>
            <w:tcW w:w="889" w:type="dxa"/>
            <w:shd w:val="clear" w:color="auto" w:fill="F7CAAC"/>
          </w:tcPr>
          <w:p w14:paraId="2C6E61D3" w14:textId="77777777" w:rsidR="00DC3820" w:rsidRPr="00DC3820" w:rsidRDefault="00DC3820" w:rsidP="00DC3820">
            <w:pPr>
              <w:jc w:val="both"/>
              <w:rPr>
                <w:b/>
              </w:rPr>
            </w:pPr>
            <w:r w:rsidRPr="00DC3820">
              <w:rPr>
                <w:b/>
              </w:rPr>
              <w:t xml:space="preserve">hod. </w:t>
            </w:r>
          </w:p>
        </w:tc>
        <w:tc>
          <w:tcPr>
            <w:tcW w:w="816" w:type="dxa"/>
          </w:tcPr>
          <w:p w14:paraId="21ABA502" w14:textId="77777777" w:rsidR="00DC3820" w:rsidRDefault="00DC3820" w:rsidP="00DC3820">
            <w:pPr>
              <w:jc w:val="both"/>
            </w:pPr>
            <w:r>
              <w:t>39</w:t>
            </w:r>
          </w:p>
        </w:tc>
        <w:tc>
          <w:tcPr>
            <w:tcW w:w="2156" w:type="dxa"/>
            <w:shd w:val="clear" w:color="auto" w:fill="F7CAAC"/>
          </w:tcPr>
          <w:p w14:paraId="50E610E5" w14:textId="77777777" w:rsidR="00DC3820" w:rsidRDefault="00DC3820" w:rsidP="00DC3820">
            <w:pPr>
              <w:jc w:val="both"/>
              <w:rPr>
                <w:b/>
              </w:rPr>
            </w:pPr>
            <w:r>
              <w:rPr>
                <w:b/>
              </w:rPr>
              <w:t>kreditů</w:t>
            </w:r>
          </w:p>
        </w:tc>
        <w:tc>
          <w:tcPr>
            <w:tcW w:w="1207" w:type="dxa"/>
            <w:gridSpan w:val="2"/>
          </w:tcPr>
          <w:p w14:paraId="252312DC" w14:textId="77777777" w:rsidR="00DC3820" w:rsidRDefault="00DC3820" w:rsidP="00DC3820">
            <w:pPr>
              <w:jc w:val="both"/>
            </w:pPr>
            <w:r>
              <w:t>3</w:t>
            </w:r>
          </w:p>
        </w:tc>
      </w:tr>
      <w:tr w:rsidR="00DC3820" w14:paraId="65AEFF91" w14:textId="77777777" w:rsidTr="00DC3820">
        <w:tc>
          <w:tcPr>
            <w:tcW w:w="3086" w:type="dxa"/>
            <w:shd w:val="clear" w:color="auto" w:fill="F7CAAC"/>
          </w:tcPr>
          <w:p w14:paraId="40101763" w14:textId="77777777" w:rsidR="00DC3820" w:rsidRPr="00DC3820" w:rsidRDefault="00DC3820" w:rsidP="00DC3820">
            <w:pPr>
              <w:jc w:val="both"/>
              <w:rPr>
                <w:b/>
              </w:rPr>
            </w:pPr>
            <w:r w:rsidRPr="00DC3820">
              <w:rPr>
                <w:b/>
              </w:rPr>
              <w:t>Prerekvizity, korekvizity, ekvivalence</w:t>
            </w:r>
          </w:p>
        </w:tc>
        <w:tc>
          <w:tcPr>
            <w:tcW w:w="6769" w:type="dxa"/>
            <w:gridSpan w:val="7"/>
          </w:tcPr>
          <w:p w14:paraId="445E033C" w14:textId="77777777" w:rsidR="00DC3820" w:rsidRPr="00DC3820" w:rsidRDefault="00DC3820" w:rsidP="00DC3820">
            <w:pPr>
              <w:jc w:val="both"/>
            </w:pPr>
          </w:p>
        </w:tc>
      </w:tr>
      <w:tr w:rsidR="00DC3820" w14:paraId="779FA6C2" w14:textId="77777777" w:rsidTr="00DC3820">
        <w:tc>
          <w:tcPr>
            <w:tcW w:w="3086" w:type="dxa"/>
            <w:shd w:val="clear" w:color="auto" w:fill="F7CAAC"/>
          </w:tcPr>
          <w:p w14:paraId="058F57AA" w14:textId="77777777" w:rsidR="00DC3820" w:rsidRPr="00DC3820" w:rsidRDefault="00DC3820" w:rsidP="00DC3820">
            <w:pPr>
              <w:jc w:val="both"/>
              <w:rPr>
                <w:b/>
              </w:rPr>
            </w:pPr>
            <w:r w:rsidRPr="00DC3820">
              <w:rPr>
                <w:b/>
              </w:rPr>
              <w:t>Způsob ověření studijních výsledků</w:t>
            </w:r>
          </w:p>
        </w:tc>
        <w:tc>
          <w:tcPr>
            <w:tcW w:w="3406" w:type="dxa"/>
            <w:gridSpan w:val="4"/>
          </w:tcPr>
          <w:p w14:paraId="6722BD24" w14:textId="77777777" w:rsidR="00DC3820" w:rsidRPr="00DC3820" w:rsidRDefault="00DC3820" w:rsidP="00DC3820">
            <w:pPr>
              <w:jc w:val="both"/>
            </w:pPr>
            <w:r w:rsidRPr="00DC3820">
              <w:t>klasifikovaný zápočet</w:t>
            </w:r>
          </w:p>
        </w:tc>
        <w:tc>
          <w:tcPr>
            <w:tcW w:w="2156" w:type="dxa"/>
            <w:shd w:val="clear" w:color="auto" w:fill="F7CAAC"/>
          </w:tcPr>
          <w:p w14:paraId="3ABF0A9C" w14:textId="77777777" w:rsidR="00DC3820" w:rsidRDefault="00DC3820" w:rsidP="00DC3820">
            <w:pPr>
              <w:jc w:val="both"/>
              <w:rPr>
                <w:b/>
              </w:rPr>
            </w:pPr>
            <w:r>
              <w:rPr>
                <w:b/>
              </w:rPr>
              <w:t>Forma výuky</w:t>
            </w:r>
          </w:p>
        </w:tc>
        <w:tc>
          <w:tcPr>
            <w:tcW w:w="1207" w:type="dxa"/>
            <w:gridSpan w:val="2"/>
          </w:tcPr>
          <w:p w14:paraId="4E06D82A" w14:textId="77777777" w:rsidR="00DC3820" w:rsidRDefault="00DC3820" w:rsidP="00DC3820">
            <w:pPr>
              <w:jc w:val="both"/>
            </w:pPr>
            <w:r>
              <w:t>přednáška, seminář</w:t>
            </w:r>
          </w:p>
        </w:tc>
      </w:tr>
      <w:tr w:rsidR="00DC3820" w14:paraId="4ECB8F99" w14:textId="77777777" w:rsidTr="00DC3820">
        <w:tc>
          <w:tcPr>
            <w:tcW w:w="3086" w:type="dxa"/>
            <w:shd w:val="clear" w:color="auto" w:fill="F7CAAC"/>
          </w:tcPr>
          <w:p w14:paraId="42CD6912"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5D44B679" w14:textId="77777777" w:rsidR="00DC3820" w:rsidRPr="00DC3820" w:rsidRDefault="00DC3820" w:rsidP="00DC3820">
            <w:pPr>
              <w:jc w:val="both"/>
            </w:pPr>
            <w:r w:rsidRPr="00DC3820">
              <w:t>Způsob zakončení předmětu – klasifikovaný zápočet</w:t>
            </w:r>
          </w:p>
          <w:p w14:paraId="30191F1E" w14:textId="3436067C" w:rsidR="00DC3820" w:rsidRPr="00DC3820" w:rsidRDefault="007C5739" w:rsidP="001D65F1">
            <w:pPr>
              <w:jc w:val="both"/>
            </w:pPr>
            <w:r>
              <w:t>Požadavky ke klasifikovanému</w:t>
            </w:r>
            <w:r w:rsidR="00DC3820" w:rsidRPr="00DC3820">
              <w:t xml:space="preserve"> zápočet: </w:t>
            </w:r>
            <w:r w:rsidR="00CC01FD">
              <w:t xml:space="preserve">min. 80% docházka na semináře; aktivní zapojení na seminářích; </w:t>
            </w:r>
            <w:r w:rsidR="00DC3820" w:rsidRPr="00DC3820">
              <w:t>aktivní zapoje</w:t>
            </w:r>
            <w:r w:rsidR="00CC01FD">
              <w:t xml:space="preserve">ní do realizace týmového úkolu; </w:t>
            </w:r>
            <w:r w:rsidR="00DC3820" w:rsidRPr="00DC3820">
              <w:t>vypracování závěrečné zprávy o týmovém úkolu (do stanoveného termínu a dle zadaných</w:t>
            </w:r>
            <w:r w:rsidR="00CC01FD">
              <w:t xml:space="preserve"> požadavků) a jeho prezentace; </w:t>
            </w:r>
            <w:r w:rsidR="00DC3820" w:rsidRPr="00DC3820">
              <w:t>úspěšné absolvování zápočtové písemné práce (musí být napsána alespoň na 60 %).</w:t>
            </w:r>
          </w:p>
        </w:tc>
      </w:tr>
      <w:tr w:rsidR="00DC3820" w14:paraId="20205AFC" w14:textId="77777777" w:rsidTr="00DC3820">
        <w:trPr>
          <w:trHeight w:val="70"/>
        </w:trPr>
        <w:tc>
          <w:tcPr>
            <w:tcW w:w="9855" w:type="dxa"/>
            <w:gridSpan w:val="8"/>
            <w:tcBorders>
              <w:top w:val="nil"/>
            </w:tcBorders>
          </w:tcPr>
          <w:p w14:paraId="7250C848" w14:textId="77777777" w:rsidR="00DC3820" w:rsidRPr="00DC3820" w:rsidRDefault="00DC3820" w:rsidP="00DC3820">
            <w:pPr>
              <w:jc w:val="both"/>
            </w:pPr>
          </w:p>
        </w:tc>
      </w:tr>
      <w:tr w:rsidR="00DC3820" w14:paraId="4B400206" w14:textId="77777777" w:rsidTr="00DC3820">
        <w:trPr>
          <w:trHeight w:val="197"/>
        </w:trPr>
        <w:tc>
          <w:tcPr>
            <w:tcW w:w="3086" w:type="dxa"/>
            <w:tcBorders>
              <w:top w:val="nil"/>
            </w:tcBorders>
            <w:shd w:val="clear" w:color="auto" w:fill="F7CAAC"/>
          </w:tcPr>
          <w:p w14:paraId="144F2D8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3C921518" w14:textId="77777777" w:rsidR="00DC3820" w:rsidRPr="00DC3820" w:rsidRDefault="00DC3820" w:rsidP="00DC3820">
            <w:pPr>
              <w:jc w:val="both"/>
            </w:pPr>
            <w:r w:rsidRPr="00DC3820">
              <w:t>Ing. Jana Matošková, Ph.D.</w:t>
            </w:r>
          </w:p>
        </w:tc>
      </w:tr>
      <w:tr w:rsidR="00DC3820" w14:paraId="2CD10606" w14:textId="77777777" w:rsidTr="00DC3820">
        <w:trPr>
          <w:trHeight w:val="292"/>
        </w:trPr>
        <w:tc>
          <w:tcPr>
            <w:tcW w:w="3086" w:type="dxa"/>
            <w:tcBorders>
              <w:top w:val="nil"/>
            </w:tcBorders>
            <w:shd w:val="clear" w:color="auto" w:fill="F7CAAC"/>
          </w:tcPr>
          <w:p w14:paraId="719A84E1"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FE8B0BC" w14:textId="77777777" w:rsidR="00DC3820" w:rsidRPr="00DC3820" w:rsidRDefault="00DC3820" w:rsidP="00DC3820">
            <w:pPr>
              <w:jc w:val="both"/>
            </w:pPr>
            <w:r w:rsidRPr="00DC3820">
              <w:t xml:space="preserve">Garant se podílí na přednášení v rozsahu 80 %, dále stanovuje koncepci seminářů a dohlíží na jejich jednotné vedení. </w:t>
            </w:r>
          </w:p>
        </w:tc>
      </w:tr>
      <w:tr w:rsidR="00DC3820" w14:paraId="3498CD45" w14:textId="77777777" w:rsidTr="00DC3820">
        <w:tc>
          <w:tcPr>
            <w:tcW w:w="3086" w:type="dxa"/>
            <w:shd w:val="clear" w:color="auto" w:fill="F7CAAC"/>
          </w:tcPr>
          <w:p w14:paraId="69E0D2F8"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710A562C" w14:textId="77777777" w:rsidR="00DC3820" w:rsidRPr="00DC3820" w:rsidRDefault="00CC01FD" w:rsidP="00DC3820">
            <w:pPr>
              <w:jc w:val="both"/>
            </w:pPr>
            <w:r>
              <w:t>Ing. Jana Matošková,</w:t>
            </w:r>
            <w:r w:rsidRPr="00DC3820">
              <w:t xml:space="preserve"> Ph.D.</w:t>
            </w:r>
            <w:r w:rsidRPr="00BC18AE">
              <w:t xml:space="preserve"> </w:t>
            </w:r>
            <w:r>
              <w:t>– přednášky (80%), Ing. Petra Benyahya, Ph.D</w:t>
            </w:r>
            <w:r w:rsidRPr="00BC18AE">
              <w:t xml:space="preserve">. </w:t>
            </w:r>
            <w:r>
              <w:t xml:space="preserve">– přednášky </w:t>
            </w:r>
            <w:r w:rsidR="001D65F1">
              <w:t>(20</w:t>
            </w:r>
            <w:r w:rsidRPr="00DC3820">
              <w:t>%)</w:t>
            </w:r>
          </w:p>
        </w:tc>
      </w:tr>
      <w:tr w:rsidR="00DC3820" w14:paraId="730AEF92" w14:textId="77777777" w:rsidTr="00DC3820">
        <w:trPr>
          <w:trHeight w:val="70"/>
        </w:trPr>
        <w:tc>
          <w:tcPr>
            <w:tcW w:w="9855" w:type="dxa"/>
            <w:gridSpan w:val="8"/>
            <w:tcBorders>
              <w:top w:val="nil"/>
            </w:tcBorders>
          </w:tcPr>
          <w:p w14:paraId="6507B07F" w14:textId="77777777" w:rsidR="00DC3820" w:rsidRPr="00DC3820" w:rsidRDefault="00DC3820" w:rsidP="00DC3820">
            <w:pPr>
              <w:jc w:val="both"/>
            </w:pPr>
          </w:p>
        </w:tc>
      </w:tr>
      <w:tr w:rsidR="00DC3820" w14:paraId="693F4572" w14:textId="77777777" w:rsidTr="00DC3820">
        <w:tc>
          <w:tcPr>
            <w:tcW w:w="3086" w:type="dxa"/>
            <w:shd w:val="clear" w:color="auto" w:fill="F7CAAC"/>
          </w:tcPr>
          <w:p w14:paraId="0595A26A"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58845F0C" w14:textId="77777777" w:rsidR="00DC3820" w:rsidRPr="00DC3820" w:rsidRDefault="00DC3820" w:rsidP="00DC3820">
            <w:pPr>
              <w:jc w:val="both"/>
            </w:pPr>
          </w:p>
        </w:tc>
      </w:tr>
      <w:tr w:rsidR="00DC3820" w14:paraId="5C7BABF6" w14:textId="77777777" w:rsidTr="00DC3820">
        <w:trPr>
          <w:trHeight w:val="3938"/>
        </w:trPr>
        <w:tc>
          <w:tcPr>
            <w:tcW w:w="9855" w:type="dxa"/>
            <w:gridSpan w:val="8"/>
            <w:tcBorders>
              <w:top w:val="nil"/>
              <w:bottom w:val="single" w:sz="12" w:space="0" w:color="auto"/>
            </w:tcBorders>
          </w:tcPr>
          <w:p w14:paraId="3B580A72" w14:textId="77777777" w:rsidR="00DC3820" w:rsidRDefault="00DC3820" w:rsidP="00DC3820">
            <w:pPr>
              <w:jc w:val="both"/>
            </w:pPr>
            <w:r w:rsidRPr="00DC3820">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14:paraId="463B869C" w14:textId="74A7EF40" w:rsidR="00694FF3" w:rsidRPr="00DC3820" w:rsidRDefault="00694FF3" w:rsidP="00DC3820">
            <w:pPr>
              <w:jc w:val="both"/>
            </w:pPr>
            <w:r>
              <w:t>Obsah</w:t>
            </w:r>
          </w:p>
          <w:p w14:paraId="3B957DB3" w14:textId="31D10CE4"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Sebeřízení (techniky aplikované při změně zvyku, při boji s pr</w:t>
            </w:r>
            <w:r w:rsidR="00694FF3">
              <w:rPr>
                <w:rFonts w:ascii="Times New Roman" w:hAnsi="Times New Roman"/>
                <w:sz w:val="20"/>
                <w:szCs w:val="20"/>
              </w:rPr>
              <w:t>okrastinací a při seberozvoji)</w:t>
            </w:r>
          </w:p>
          <w:p w14:paraId="7103FE09" w14:textId="5A618DDB"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Time management (techniky pro stanovování cílů a určování priorit, tipy pro práci s diářem, techniky pro zvládání vyr</w:t>
            </w:r>
            <w:r w:rsidR="00694FF3">
              <w:rPr>
                <w:rFonts w:ascii="Times New Roman" w:hAnsi="Times New Roman"/>
                <w:sz w:val="20"/>
                <w:szCs w:val="20"/>
              </w:rPr>
              <w:t>ušování a udržení koncentrace)</w:t>
            </w:r>
          </w:p>
          <w:p w14:paraId="4135A072" w14:textId="727DBAF0"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Komunikace, práce s písemnostmi a úprava pracoviště z pohledu time managementu. Role sekretářky/sekretáře z </w:t>
            </w:r>
            <w:r w:rsidR="00694FF3">
              <w:rPr>
                <w:rFonts w:ascii="Times New Roman" w:hAnsi="Times New Roman"/>
                <w:sz w:val="20"/>
                <w:szCs w:val="20"/>
              </w:rPr>
              <w:t>hlediska řízení času vedoucího</w:t>
            </w:r>
          </w:p>
          <w:p w14:paraId="415914F3" w14:textId="3B093090"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Příprava a vedení porad</w:t>
            </w:r>
          </w:p>
          <w:p w14:paraId="11857876" w14:textId="039E0638"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Prezentování - příprava prez</w:t>
            </w:r>
            <w:r w:rsidR="00694FF3">
              <w:rPr>
                <w:rFonts w:ascii="Times New Roman" w:hAnsi="Times New Roman"/>
                <w:sz w:val="20"/>
                <w:szCs w:val="20"/>
              </w:rPr>
              <w:t>entace a tipy úspěšných řečníků</w:t>
            </w:r>
          </w:p>
          <w:p w14:paraId="486AF399" w14:textId="0C4AD74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Zvládání trémy při prezentaci. Používání audio-vi</w:t>
            </w:r>
            <w:r w:rsidR="00694FF3">
              <w:rPr>
                <w:rFonts w:ascii="Times New Roman" w:hAnsi="Times New Roman"/>
                <w:sz w:val="20"/>
                <w:szCs w:val="20"/>
              </w:rPr>
              <w:t>zuálních pomůcek při prezentaci</w:t>
            </w:r>
          </w:p>
          <w:p w14:paraId="4A101F48" w14:textId="1664848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Situační říz</w:t>
            </w:r>
            <w:r w:rsidR="00694FF3">
              <w:rPr>
                <w:rFonts w:ascii="Times New Roman" w:hAnsi="Times New Roman"/>
                <w:sz w:val="20"/>
                <w:szCs w:val="20"/>
              </w:rPr>
              <w:t>ení, mentorování, koučování</w:t>
            </w:r>
          </w:p>
          <w:p w14:paraId="678CD9CE" w14:textId="5DF093E8"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Delegování</w:t>
            </w:r>
          </w:p>
          <w:p w14:paraId="218CAD12" w14:textId="2D443ECC"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Poskytování zpětné vazby</w:t>
            </w:r>
          </w:p>
          <w:p w14:paraId="2CD86155" w14:textId="1AAC8385"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Sdělování nepříjemných zpráv</w:t>
            </w:r>
          </w:p>
          <w:p w14:paraId="041AD2E6" w14:textId="6ED0610A"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aplikované při</w:t>
            </w:r>
            <w:r w:rsidR="00694FF3">
              <w:rPr>
                <w:rFonts w:ascii="Times New Roman" w:hAnsi="Times New Roman"/>
                <w:sz w:val="20"/>
                <w:szCs w:val="20"/>
              </w:rPr>
              <w:t xml:space="preserve"> definování a analýze problému</w:t>
            </w:r>
          </w:p>
          <w:p w14:paraId="14196CF1" w14:textId="4A1D622F"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tvůrč</w:t>
            </w:r>
            <w:r w:rsidR="00694FF3">
              <w:rPr>
                <w:rFonts w:ascii="Times New Roman" w:hAnsi="Times New Roman"/>
                <w:sz w:val="20"/>
                <w:szCs w:val="20"/>
              </w:rPr>
              <w:t>ího přístupu k řešení problémů</w:t>
            </w:r>
          </w:p>
          <w:p w14:paraId="2E75138C" w14:textId="6748B62F"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Rozhodovací techniky</w:t>
            </w:r>
          </w:p>
        </w:tc>
      </w:tr>
      <w:tr w:rsidR="00DC3820" w14:paraId="332AF384" w14:textId="77777777" w:rsidTr="00DC3820">
        <w:trPr>
          <w:trHeight w:val="265"/>
        </w:trPr>
        <w:tc>
          <w:tcPr>
            <w:tcW w:w="3653" w:type="dxa"/>
            <w:gridSpan w:val="2"/>
            <w:tcBorders>
              <w:top w:val="nil"/>
            </w:tcBorders>
            <w:shd w:val="clear" w:color="auto" w:fill="F7CAAC"/>
          </w:tcPr>
          <w:p w14:paraId="0F80EEDC"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60583660" w14:textId="77777777" w:rsidR="00DC3820" w:rsidRPr="00DC3820" w:rsidRDefault="00DC3820" w:rsidP="00DC3820">
            <w:pPr>
              <w:jc w:val="both"/>
            </w:pPr>
          </w:p>
        </w:tc>
      </w:tr>
      <w:tr w:rsidR="00DC3820" w14:paraId="5E033A11" w14:textId="77777777" w:rsidTr="00DC3820">
        <w:trPr>
          <w:trHeight w:val="1497"/>
        </w:trPr>
        <w:tc>
          <w:tcPr>
            <w:tcW w:w="9855" w:type="dxa"/>
            <w:gridSpan w:val="8"/>
            <w:tcBorders>
              <w:top w:val="nil"/>
            </w:tcBorders>
          </w:tcPr>
          <w:p w14:paraId="11CCE559" w14:textId="77777777" w:rsidR="00DC3820" w:rsidRPr="00DC3820" w:rsidRDefault="00DC3820" w:rsidP="00DC3820">
            <w:pPr>
              <w:jc w:val="both"/>
              <w:rPr>
                <w:b/>
              </w:rPr>
            </w:pPr>
            <w:r w:rsidRPr="00DC3820">
              <w:rPr>
                <w:b/>
              </w:rPr>
              <w:t>Povinná literatura</w:t>
            </w:r>
          </w:p>
          <w:p w14:paraId="7C874B5D" w14:textId="77777777" w:rsidR="00DC3820" w:rsidRPr="00DC3820" w:rsidRDefault="00DC3820" w:rsidP="00DC3820">
            <w:pPr>
              <w:jc w:val="both"/>
            </w:pPr>
            <w:r w:rsidRPr="00DC3820">
              <w:t>HERSEY, P., BLANCHARD, K. H.</w:t>
            </w:r>
            <w:r w:rsidR="00841821">
              <w:t>,</w:t>
            </w:r>
            <w:r w:rsidRPr="00DC3820">
              <w:t xml:space="preserve"> JOHNSON</w:t>
            </w:r>
            <w:r w:rsidR="00841821">
              <w:t>, D. E</w:t>
            </w:r>
            <w:r w:rsidRPr="00DC3820">
              <w:t xml:space="preserve">. </w:t>
            </w:r>
            <w:r w:rsidRPr="00DC3820">
              <w:rPr>
                <w:i/>
                <w:iCs/>
              </w:rPr>
              <w:t>Management of organizational behavior: leading human resources</w:t>
            </w:r>
            <w:r w:rsidRPr="00DC3820">
              <w:t xml:space="preserve">. 10th ed. Boston: Pearson, 2013, 360 p. ISBN 978-0132556408. </w:t>
            </w:r>
          </w:p>
          <w:p w14:paraId="6D632C4A" w14:textId="77777777" w:rsidR="00DC3820" w:rsidRPr="00DC3820" w:rsidRDefault="00DC3820" w:rsidP="00DC3820">
            <w:pPr>
              <w:jc w:val="both"/>
            </w:pPr>
            <w:r w:rsidRPr="00DC3820">
              <w:t xml:space="preserve">LIRAZ, M. </w:t>
            </w:r>
            <w:r w:rsidRPr="00DC3820">
              <w:rPr>
                <w:i/>
              </w:rPr>
              <w:t>How to Sharpen Your Managerial Skills - Good Management and Leadership Skills for Aspiring Managers</w:t>
            </w:r>
            <w:r w:rsidRPr="00DC3820">
              <w:t>. Traverse City:</w:t>
            </w:r>
            <w:r w:rsidRPr="00DC3820">
              <w:rPr>
                <w:color w:val="333333"/>
                <w:shd w:val="clear" w:color="auto" w:fill="FFFFFF"/>
              </w:rPr>
              <w:t xml:space="preserve"> </w:t>
            </w:r>
            <w:r w:rsidRPr="00DC3820">
              <w:rPr>
                <w:shd w:val="clear" w:color="auto" w:fill="FFFFFF"/>
              </w:rPr>
              <w:t>Independently published,</w:t>
            </w:r>
            <w:r w:rsidRPr="00DC3820">
              <w:t xml:space="preserve"> 2017, 115 p. ISBN 978-1976731068. </w:t>
            </w:r>
          </w:p>
          <w:p w14:paraId="10A6F651" w14:textId="77777777" w:rsidR="00DC3820" w:rsidRPr="00DC3820" w:rsidRDefault="00DC3820" w:rsidP="00DC3820">
            <w:pPr>
              <w:jc w:val="both"/>
            </w:pPr>
            <w:r w:rsidRPr="00DC3820">
              <w:t xml:space="preserve">O'LOUGHLIN, E. </w:t>
            </w:r>
            <w:r w:rsidRPr="00DC3820">
              <w:rPr>
                <w:i/>
                <w:iCs/>
              </w:rPr>
              <w:t>An introduction to business systems analysis: problem solving techniques and strategies</w:t>
            </w:r>
            <w:r w:rsidRPr="00DC3820">
              <w:t>. Dublin, Ireland: Liffey Press, 2009, 306 p. Changing world of work series. ISBN 978-1905785612.</w:t>
            </w:r>
          </w:p>
          <w:p w14:paraId="70443666" w14:textId="77777777" w:rsidR="00DC3820" w:rsidRPr="00DC3820" w:rsidRDefault="00DC3820" w:rsidP="00DC3820">
            <w:pPr>
              <w:jc w:val="both"/>
            </w:pPr>
            <w:r w:rsidRPr="00DC3820">
              <w:t xml:space="preserve">OWEN, J. </w:t>
            </w:r>
            <w:r w:rsidRPr="00DC3820">
              <w:rPr>
                <w:i/>
                <w:iCs/>
              </w:rPr>
              <w:t>The leadership skills handbook: 90 essential skills you need to be a leader</w:t>
            </w:r>
            <w:r w:rsidRPr="00DC3820">
              <w:t>. Fourth edition. New York: Kogan Page, 2017, 320 p. ISBN 978-0749480332.</w:t>
            </w:r>
          </w:p>
          <w:p w14:paraId="03E7D102" w14:textId="77777777" w:rsidR="00DC3820" w:rsidRPr="00DC3820" w:rsidRDefault="00DC3820" w:rsidP="00DC3820">
            <w:pPr>
              <w:jc w:val="both"/>
              <w:rPr>
                <w:rStyle w:val="a-size-medium"/>
              </w:rPr>
            </w:pPr>
            <w:r w:rsidRPr="00DC3820">
              <w:rPr>
                <w:rStyle w:val="a-size-medium"/>
              </w:rPr>
              <w:t xml:space="preserve">TRACY, B. </w:t>
            </w:r>
            <w:r w:rsidRPr="00DC3820">
              <w:rPr>
                <w:rStyle w:val="a-size-medium"/>
                <w:i/>
              </w:rPr>
              <w:t>Time Management</w:t>
            </w:r>
            <w:r w:rsidRPr="00DC3820">
              <w:rPr>
                <w:rStyle w:val="a-size-medium"/>
              </w:rPr>
              <w:t xml:space="preserve">. New York: AMACOM, 2014, 112 p. ISBN </w:t>
            </w:r>
            <w:r w:rsidRPr="00DC3820">
              <w:t>978-0814433430.</w:t>
            </w:r>
          </w:p>
          <w:p w14:paraId="6F49E735" w14:textId="77777777" w:rsidR="00DC3820" w:rsidRPr="00DC3820" w:rsidRDefault="00DC3820" w:rsidP="00DC3820">
            <w:pPr>
              <w:jc w:val="both"/>
            </w:pPr>
            <w:r w:rsidRPr="00DC3820">
              <w:rPr>
                <w:rStyle w:val="a-size-medium"/>
              </w:rPr>
              <w:t xml:space="preserve">TUHOVSKY, I. </w:t>
            </w:r>
            <w:r w:rsidRPr="00DC3820">
              <w:rPr>
                <w:rStyle w:val="a-size-medium"/>
                <w:i/>
              </w:rPr>
              <w:t>Communication Skills: A Practical Guide to Improving Your Social Intelligence, Presentation, Persuasion and Public Speaking</w:t>
            </w:r>
            <w:r w:rsidRPr="00DC3820">
              <w:rPr>
                <w:rStyle w:val="a-size-medium"/>
              </w:rPr>
              <w:t xml:space="preserve">. </w:t>
            </w:r>
            <w:r w:rsidRPr="00DC3820">
              <w:t>CreateSpace Independent Publishing Platform, 2015, 160 p. ISBN 978-1515031918.</w:t>
            </w:r>
          </w:p>
          <w:p w14:paraId="0137BFEA" w14:textId="77777777" w:rsidR="00DC3820" w:rsidRPr="00DC3820" w:rsidRDefault="00DC3820" w:rsidP="00DC3820">
            <w:pPr>
              <w:jc w:val="both"/>
              <w:rPr>
                <w:b/>
              </w:rPr>
            </w:pPr>
            <w:r w:rsidRPr="00DC3820">
              <w:rPr>
                <w:b/>
              </w:rPr>
              <w:t>Doporučená literatura</w:t>
            </w:r>
          </w:p>
          <w:p w14:paraId="52CA1799" w14:textId="77777777" w:rsidR="00DC3820" w:rsidRPr="00DC3820" w:rsidRDefault="00DC3820" w:rsidP="00DC3820">
            <w:pPr>
              <w:jc w:val="both"/>
            </w:pPr>
            <w:r w:rsidRPr="00DC3820">
              <w:lastRenderedPageBreak/>
              <w:t>BLANCHARD, K., ZIGARMI, P.</w:t>
            </w:r>
            <w:r w:rsidR="00841821">
              <w:t>,</w:t>
            </w:r>
            <w:r w:rsidRPr="00DC3820">
              <w:t xml:space="preserve"> ZIGARMI</w:t>
            </w:r>
            <w:r w:rsidR="00841821">
              <w:t>, D</w:t>
            </w:r>
            <w:r w:rsidRPr="00DC3820">
              <w:t xml:space="preserve">. </w:t>
            </w:r>
            <w:r w:rsidRPr="00DC3820">
              <w:rPr>
                <w:i/>
                <w:iCs/>
              </w:rPr>
              <w:t xml:space="preserve">Leadership and the one minute manager: increasing effectiveness through situational leadership® </w:t>
            </w:r>
            <w:r w:rsidRPr="00DC3820">
              <w:rPr>
                <w:iCs/>
              </w:rPr>
              <w:t>II</w:t>
            </w:r>
            <w:r w:rsidRPr="00DC3820">
              <w:t>. Updated edition, First edition. New York: Harpercollins, 2013, 160 p. ISBN 978-0062309440.</w:t>
            </w:r>
          </w:p>
          <w:p w14:paraId="2DF82D23" w14:textId="77777777" w:rsidR="00DC3820" w:rsidRPr="00DC3820" w:rsidRDefault="00DC3820" w:rsidP="00DC3820">
            <w:pPr>
              <w:jc w:val="both"/>
            </w:pPr>
            <w:r w:rsidRPr="00DC3820">
              <w:rPr>
                <w:rStyle w:val="a-size-medium"/>
              </w:rPr>
              <w:t xml:space="preserve">EBBS, P. </w:t>
            </w:r>
            <w:r w:rsidRPr="00DC3820">
              <w:rPr>
                <w:rStyle w:val="a-size-medium"/>
                <w:i/>
              </w:rPr>
              <w:t>Presentation Skills: The Ultimate Guide To Delivering The Perfect Presentation</w:t>
            </w:r>
            <w:r w:rsidRPr="00DC3820">
              <w:rPr>
                <w:rStyle w:val="a-size-medium"/>
              </w:rPr>
              <w:t xml:space="preserve">. </w:t>
            </w:r>
            <w:r w:rsidRPr="00DC3820">
              <w:t>The Book Publishing Academy, 2015, 104 p. ISBN 978-1910662168.</w:t>
            </w:r>
          </w:p>
          <w:p w14:paraId="24E873E1" w14:textId="77777777" w:rsidR="00DC3820" w:rsidRPr="00DC3820" w:rsidRDefault="00DC3820" w:rsidP="00DC3820">
            <w:pPr>
              <w:jc w:val="both"/>
            </w:pPr>
            <w:r w:rsidRPr="00DC3820">
              <w:t xml:space="preserve">GREGORY, H. </w:t>
            </w:r>
            <w:r w:rsidRPr="00DC3820">
              <w:rPr>
                <w:i/>
                <w:iCs/>
              </w:rPr>
              <w:t>Public speaking for college and career</w:t>
            </w:r>
            <w:r w:rsidRPr="00DC3820">
              <w:t>. 9th ed. New York: McGraw-Hill, 2010, 426 p. ISBN 978-0-07-338516-7.</w:t>
            </w:r>
          </w:p>
          <w:p w14:paraId="04B24241" w14:textId="77777777" w:rsidR="00DC3820" w:rsidRPr="00DC3820" w:rsidRDefault="00DC3820" w:rsidP="00DC3820">
            <w:pPr>
              <w:jc w:val="both"/>
            </w:pPr>
            <w:r w:rsidRPr="00DC3820">
              <w:t xml:space="preserve">HIGGINS, J. M. </w:t>
            </w:r>
            <w:r w:rsidRPr="00DC3820">
              <w:rPr>
                <w:i/>
                <w:iCs/>
              </w:rPr>
              <w:t>101 creative problem solving techniques: the handbook of new ideas for business</w:t>
            </w:r>
            <w:r w:rsidRPr="00DC3820">
              <w:t>. Winter Park, Fla.: New Management Pub. Co., 2005, 241 p. ISBN 978-1883629052.</w:t>
            </w:r>
          </w:p>
          <w:p w14:paraId="45A45DFA" w14:textId="77777777" w:rsidR="00DC3820" w:rsidRPr="00DC3820" w:rsidRDefault="00DC3820" w:rsidP="00DC3820">
            <w:pPr>
              <w:jc w:val="both"/>
            </w:pPr>
            <w:r w:rsidRPr="00DC3820">
              <w:t xml:space="preserve">KRUSE, K. </w:t>
            </w:r>
            <w:r w:rsidRPr="00DC3820">
              <w:rPr>
                <w:i/>
              </w:rPr>
              <w:t>15 Secrets Successful People Know About Time Management: The Productivity Habits of 7 Billionaires, 13 Olympic Athletes, 29 Straight-A Students, and 239 Entrepreneurs</w:t>
            </w:r>
            <w:r w:rsidRPr="00DC3820">
              <w:t>. The Kruse Group, 2015, 202 p. ISBN 978-0985056438.</w:t>
            </w:r>
          </w:p>
          <w:p w14:paraId="4DB619A9" w14:textId="77777777" w:rsidR="00DC3820" w:rsidRPr="00DC3820" w:rsidRDefault="00DC3820" w:rsidP="00DC3820">
            <w:pPr>
              <w:jc w:val="both"/>
            </w:pPr>
            <w:r w:rsidRPr="00DC3820">
              <w:t xml:space="preserve">TEMPLETON, M. </w:t>
            </w:r>
            <w:r w:rsidRPr="00DC3820">
              <w:rPr>
                <w:i/>
                <w:iCs/>
              </w:rPr>
              <w:t>Public speaking and presentations demystified</w:t>
            </w:r>
            <w:r w:rsidRPr="00DC3820">
              <w:t>. New York: McGraw-Hill, 2010, 259 s. Demystified series. ISBN 978-0-07-160121-4.</w:t>
            </w:r>
          </w:p>
        </w:tc>
      </w:tr>
      <w:tr w:rsidR="00DC3820" w14:paraId="3112C3E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D77791" w14:textId="77777777" w:rsidR="00DC3820" w:rsidRPr="00DC3820" w:rsidRDefault="00DC3820" w:rsidP="00DC3820">
            <w:pPr>
              <w:jc w:val="center"/>
              <w:rPr>
                <w:b/>
              </w:rPr>
            </w:pPr>
            <w:r w:rsidRPr="00DC3820">
              <w:rPr>
                <w:b/>
              </w:rPr>
              <w:lastRenderedPageBreak/>
              <w:t>Informace ke kombinované nebo distanční formě</w:t>
            </w:r>
          </w:p>
        </w:tc>
      </w:tr>
      <w:tr w:rsidR="00DC3820" w14:paraId="514B6F45" w14:textId="77777777" w:rsidTr="00DC3820">
        <w:tc>
          <w:tcPr>
            <w:tcW w:w="4787" w:type="dxa"/>
            <w:gridSpan w:val="3"/>
            <w:tcBorders>
              <w:top w:val="single" w:sz="2" w:space="0" w:color="auto"/>
            </w:tcBorders>
            <w:shd w:val="clear" w:color="auto" w:fill="F7CAAC"/>
          </w:tcPr>
          <w:p w14:paraId="37F240AC"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63A7D276" w14:textId="4AD415B4" w:rsidR="00DC3820" w:rsidRPr="00DC3820" w:rsidRDefault="00DC3820" w:rsidP="00DC3820">
            <w:pPr>
              <w:jc w:val="both"/>
            </w:pPr>
          </w:p>
        </w:tc>
        <w:tc>
          <w:tcPr>
            <w:tcW w:w="4179" w:type="dxa"/>
            <w:gridSpan w:val="4"/>
            <w:tcBorders>
              <w:top w:val="single" w:sz="2" w:space="0" w:color="auto"/>
            </w:tcBorders>
            <w:shd w:val="clear" w:color="auto" w:fill="F7CAAC"/>
          </w:tcPr>
          <w:p w14:paraId="3841D9C0" w14:textId="77777777" w:rsidR="00DC3820" w:rsidRDefault="00DC3820" w:rsidP="00DC3820">
            <w:pPr>
              <w:jc w:val="both"/>
              <w:rPr>
                <w:b/>
              </w:rPr>
            </w:pPr>
            <w:r>
              <w:rPr>
                <w:b/>
              </w:rPr>
              <w:t xml:space="preserve">hodin </w:t>
            </w:r>
          </w:p>
        </w:tc>
      </w:tr>
      <w:tr w:rsidR="00DC3820" w14:paraId="39483432" w14:textId="77777777" w:rsidTr="00DC3820">
        <w:tc>
          <w:tcPr>
            <w:tcW w:w="9855" w:type="dxa"/>
            <w:gridSpan w:val="8"/>
            <w:shd w:val="clear" w:color="auto" w:fill="F7CAAC"/>
          </w:tcPr>
          <w:p w14:paraId="55F87FB5" w14:textId="77777777" w:rsidR="00DC3820" w:rsidRPr="00DC3820" w:rsidRDefault="00DC3820" w:rsidP="00DC3820">
            <w:pPr>
              <w:jc w:val="both"/>
              <w:rPr>
                <w:b/>
              </w:rPr>
            </w:pPr>
            <w:r w:rsidRPr="00DC3820">
              <w:rPr>
                <w:b/>
              </w:rPr>
              <w:t>Informace o způsobu kontaktu s vyučujícím</w:t>
            </w:r>
          </w:p>
        </w:tc>
      </w:tr>
      <w:tr w:rsidR="00DC3820" w14:paraId="0A9B83C8" w14:textId="77777777" w:rsidTr="00DC3820">
        <w:trPr>
          <w:trHeight w:val="793"/>
        </w:trPr>
        <w:tc>
          <w:tcPr>
            <w:tcW w:w="9855" w:type="dxa"/>
            <w:gridSpan w:val="8"/>
          </w:tcPr>
          <w:p w14:paraId="22073C28"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1B3A72" w14:textId="77777777" w:rsidR="00DC3820" w:rsidRDefault="00DC3820"/>
    <w:p w14:paraId="2E9DD007" w14:textId="77777777" w:rsidR="00DC3820" w:rsidRDefault="00DC38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4899C3BE" w14:textId="77777777" w:rsidTr="00DC3820">
        <w:tc>
          <w:tcPr>
            <w:tcW w:w="9855" w:type="dxa"/>
            <w:gridSpan w:val="8"/>
            <w:tcBorders>
              <w:bottom w:val="double" w:sz="4" w:space="0" w:color="auto"/>
            </w:tcBorders>
            <w:shd w:val="clear" w:color="auto" w:fill="BDD6EE"/>
          </w:tcPr>
          <w:p w14:paraId="7742614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1B4B24A7" w14:textId="77777777" w:rsidTr="00DC3820">
        <w:tc>
          <w:tcPr>
            <w:tcW w:w="3086" w:type="dxa"/>
            <w:tcBorders>
              <w:top w:val="double" w:sz="4" w:space="0" w:color="auto"/>
            </w:tcBorders>
            <w:shd w:val="clear" w:color="auto" w:fill="F7CAAC"/>
          </w:tcPr>
          <w:p w14:paraId="4DF734A7"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FABC256" w14:textId="77777777" w:rsidR="00DC3820" w:rsidRPr="00DC3820" w:rsidRDefault="00B72554" w:rsidP="00DC3820">
            <w:pPr>
              <w:jc w:val="both"/>
            </w:pPr>
            <w:r w:rsidRPr="00435619">
              <w:rPr>
                <w:color w:val="000000"/>
                <w:shd w:val="clear" w:color="auto" w:fill="FFFFFF"/>
              </w:rPr>
              <w:t>Bata´s Management System</w:t>
            </w:r>
          </w:p>
        </w:tc>
      </w:tr>
      <w:tr w:rsidR="00DC3820" w14:paraId="11731477" w14:textId="77777777" w:rsidTr="00DC3820">
        <w:trPr>
          <w:trHeight w:val="249"/>
        </w:trPr>
        <w:tc>
          <w:tcPr>
            <w:tcW w:w="3086" w:type="dxa"/>
            <w:shd w:val="clear" w:color="auto" w:fill="F7CAAC"/>
          </w:tcPr>
          <w:p w14:paraId="2CC9D21E" w14:textId="77777777" w:rsidR="00DC3820" w:rsidRPr="00DC3820" w:rsidRDefault="00DC3820" w:rsidP="00DC3820">
            <w:pPr>
              <w:jc w:val="both"/>
              <w:rPr>
                <w:b/>
              </w:rPr>
            </w:pPr>
            <w:r w:rsidRPr="00DC3820">
              <w:rPr>
                <w:b/>
              </w:rPr>
              <w:t>Typ předmětu</w:t>
            </w:r>
          </w:p>
        </w:tc>
        <w:tc>
          <w:tcPr>
            <w:tcW w:w="3406" w:type="dxa"/>
            <w:gridSpan w:val="4"/>
          </w:tcPr>
          <w:p w14:paraId="558E8C42" w14:textId="77777777" w:rsidR="00DC3820" w:rsidRPr="00DC3820" w:rsidRDefault="00DC3820" w:rsidP="00DC3820">
            <w:pPr>
              <w:jc w:val="both"/>
            </w:pPr>
            <w:r w:rsidRPr="00DC3820">
              <w:t>povinně volitelný „PV“</w:t>
            </w:r>
          </w:p>
        </w:tc>
        <w:tc>
          <w:tcPr>
            <w:tcW w:w="2695" w:type="dxa"/>
            <w:gridSpan w:val="2"/>
            <w:shd w:val="clear" w:color="auto" w:fill="F7CAAC"/>
          </w:tcPr>
          <w:p w14:paraId="58A7A521" w14:textId="77777777" w:rsidR="00DC3820" w:rsidRPr="00DC3820" w:rsidRDefault="00DC3820" w:rsidP="00DC3820">
            <w:pPr>
              <w:jc w:val="both"/>
            </w:pPr>
            <w:r w:rsidRPr="00DC3820">
              <w:rPr>
                <w:b/>
              </w:rPr>
              <w:t>doporučený ročník / semestr</w:t>
            </w:r>
          </w:p>
        </w:tc>
        <w:tc>
          <w:tcPr>
            <w:tcW w:w="668" w:type="dxa"/>
          </w:tcPr>
          <w:p w14:paraId="3276C512" w14:textId="2369AB2F" w:rsidR="00DC3820" w:rsidRPr="00DC3820" w:rsidRDefault="00DC3820" w:rsidP="00DC3820">
            <w:pPr>
              <w:jc w:val="both"/>
            </w:pPr>
            <w:del w:id="3900" w:author="Pavla Trefilová" w:date="2019-11-18T17:19:00Z">
              <w:r w:rsidRPr="00DC3820">
                <w:delText>2</w:delText>
              </w:r>
              <w:r w:rsidR="008235C8">
                <w:delText>,3</w:delText>
              </w:r>
            </w:del>
            <w:ins w:id="3901" w:author="Pavla Trefilová" w:date="2019-11-18T17:19:00Z">
              <w:r w:rsidR="006E4D1B">
                <w:t>1</w:t>
              </w:r>
            </w:ins>
            <w:r w:rsidRPr="00DC3820">
              <w:t>/Z</w:t>
            </w:r>
          </w:p>
        </w:tc>
      </w:tr>
      <w:tr w:rsidR="00DC3820" w14:paraId="23A923AA" w14:textId="77777777" w:rsidTr="00DC3820">
        <w:tc>
          <w:tcPr>
            <w:tcW w:w="3086" w:type="dxa"/>
            <w:shd w:val="clear" w:color="auto" w:fill="F7CAAC"/>
          </w:tcPr>
          <w:p w14:paraId="06E4D34E" w14:textId="77777777" w:rsidR="00DC3820" w:rsidRPr="00DC3820" w:rsidRDefault="00DC3820" w:rsidP="00DC3820">
            <w:pPr>
              <w:jc w:val="both"/>
              <w:rPr>
                <w:b/>
              </w:rPr>
            </w:pPr>
            <w:r w:rsidRPr="00DC3820">
              <w:rPr>
                <w:b/>
              </w:rPr>
              <w:t>Rozsah studijního předmětu</w:t>
            </w:r>
          </w:p>
        </w:tc>
        <w:tc>
          <w:tcPr>
            <w:tcW w:w="1701" w:type="dxa"/>
            <w:gridSpan w:val="2"/>
          </w:tcPr>
          <w:p w14:paraId="138B020C" w14:textId="77777777" w:rsidR="00DC3820" w:rsidRPr="00DC3820" w:rsidRDefault="00DC3820" w:rsidP="00DC3820">
            <w:pPr>
              <w:jc w:val="both"/>
            </w:pPr>
            <w:r w:rsidRPr="00DC3820">
              <w:t>13p + 13s</w:t>
            </w:r>
          </w:p>
        </w:tc>
        <w:tc>
          <w:tcPr>
            <w:tcW w:w="889" w:type="dxa"/>
            <w:shd w:val="clear" w:color="auto" w:fill="F7CAAC"/>
          </w:tcPr>
          <w:p w14:paraId="56DA4E5D" w14:textId="77777777" w:rsidR="00DC3820" w:rsidRPr="00DC3820" w:rsidRDefault="00DC3820" w:rsidP="00DC3820">
            <w:pPr>
              <w:jc w:val="both"/>
              <w:rPr>
                <w:b/>
              </w:rPr>
            </w:pPr>
            <w:r w:rsidRPr="00DC3820">
              <w:rPr>
                <w:b/>
              </w:rPr>
              <w:t xml:space="preserve">hod. </w:t>
            </w:r>
          </w:p>
        </w:tc>
        <w:tc>
          <w:tcPr>
            <w:tcW w:w="816" w:type="dxa"/>
          </w:tcPr>
          <w:p w14:paraId="0FFD34FB" w14:textId="77777777" w:rsidR="00DC3820" w:rsidRPr="00DC3820" w:rsidRDefault="00DC3820" w:rsidP="00DC3820">
            <w:pPr>
              <w:jc w:val="both"/>
            </w:pPr>
            <w:r w:rsidRPr="00DC3820">
              <w:t>26</w:t>
            </w:r>
          </w:p>
        </w:tc>
        <w:tc>
          <w:tcPr>
            <w:tcW w:w="2156" w:type="dxa"/>
            <w:shd w:val="clear" w:color="auto" w:fill="F7CAAC"/>
          </w:tcPr>
          <w:p w14:paraId="7FE649EF" w14:textId="77777777" w:rsidR="00DC3820" w:rsidRPr="00DC3820" w:rsidRDefault="00DC3820" w:rsidP="00DC3820">
            <w:pPr>
              <w:jc w:val="both"/>
              <w:rPr>
                <w:b/>
              </w:rPr>
            </w:pPr>
            <w:r w:rsidRPr="00DC3820">
              <w:rPr>
                <w:b/>
              </w:rPr>
              <w:t>kreditů</w:t>
            </w:r>
          </w:p>
        </w:tc>
        <w:tc>
          <w:tcPr>
            <w:tcW w:w="1207" w:type="dxa"/>
            <w:gridSpan w:val="2"/>
          </w:tcPr>
          <w:p w14:paraId="40AF6457" w14:textId="77777777" w:rsidR="00DC3820" w:rsidRPr="00DC3820" w:rsidRDefault="00DC3820" w:rsidP="00DC3820">
            <w:pPr>
              <w:jc w:val="both"/>
            </w:pPr>
            <w:r w:rsidRPr="00DC3820">
              <w:t>3</w:t>
            </w:r>
          </w:p>
        </w:tc>
      </w:tr>
      <w:tr w:rsidR="00DC3820" w14:paraId="600FAB4B" w14:textId="77777777" w:rsidTr="00DC3820">
        <w:tc>
          <w:tcPr>
            <w:tcW w:w="3086" w:type="dxa"/>
            <w:shd w:val="clear" w:color="auto" w:fill="F7CAAC"/>
          </w:tcPr>
          <w:p w14:paraId="2ACA043B" w14:textId="77777777" w:rsidR="00DC3820" w:rsidRPr="00DC3820" w:rsidRDefault="00DC3820" w:rsidP="00DC3820">
            <w:pPr>
              <w:jc w:val="both"/>
              <w:rPr>
                <w:b/>
              </w:rPr>
            </w:pPr>
            <w:r w:rsidRPr="00DC3820">
              <w:rPr>
                <w:b/>
              </w:rPr>
              <w:t>Prerekvizity, korekvizity, ekvivalence</w:t>
            </w:r>
          </w:p>
        </w:tc>
        <w:tc>
          <w:tcPr>
            <w:tcW w:w="6769" w:type="dxa"/>
            <w:gridSpan w:val="7"/>
          </w:tcPr>
          <w:p w14:paraId="23110C40" w14:textId="77777777" w:rsidR="00DC3820" w:rsidRPr="00DC3820" w:rsidRDefault="00DC3820" w:rsidP="00DC3820">
            <w:pPr>
              <w:jc w:val="both"/>
            </w:pPr>
          </w:p>
        </w:tc>
      </w:tr>
      <w:tr w:rsidR="00DC3820" w14:paraId="1713D87F" w14:textId="77777777" w:rsidTr="00DC3820">
        <w:tc>
          <w:tcPr>
            <w:tcW w:w="3086" w:type="dxa"/>
            <w:shd w:val="clear" w:color="auto" w:fill="F7CAAC"/>
          </w:tcPr>
          <w:p w14:paraId="542B575A" w14:textId="77777777" w:rsidR="00DC3820" w:rsidRPr="00DC3820" w:rsidRDefault="00DC3820" w:rsidP="00DC3820">
            <w:pPr>
              <w:jc w:val="both"/>
              <w:rPr>
                <w:b/>
              </w:rPr>
            </w:pPr>
            <w:r w:rsidRPr="00DC3820">
              <w:rPr>
                <w:b/>
              </w:rPr>
              <w:t>Způsob ověření studijních výsledků</w:t>
            </w:r>
          </w:p>
        </w:tc>
        <w:tc>
          <w:tcPr>
            <w:tcW w:w="3406" w:type="dxa"/>
            <w:gridSpan w:val="4"/>
          </w:tcPr>
          <w:p w14:paraId="1DC3023F" w14:textId="77777777" w:rsidR="00DC3820" w:rsidRPr="00DC3820" w:rsidRDefault="00DC3820" w:rsidP="00DC3820">
            <w:pPr>
              <w:jc w:val="both"/>
            </w:pPr>
            <w:r w:rsidRPr="00DC3820">
              <w:t>klasifikovaný zápočet</w:t>
            </w:r>
          </w:p>
        </w:tc>
        <w:tc>
          <w:tcPr>
            <w:tcW w:w="2156" w:type="dxa"/>
            <w:shd w:val="clear" w:color="auto" w:fill="F7CAAC"/>
          </w:tcPr>
          <w:p w14:paraId="5D39E99A" w14:textId="77777777" w:rsidR="00DC3820" w:rsidRPr="00DC3820" w:rsidRDefault="00DC3820" w:rsidP="00DC3820">
            <w:pPr>
              <w:jc w:val="both"/>
              <w:rPr>
                <w:b/>
              </w:rPr>
            </w:pPr>
            <w:r w:rsidRPr="00DC3820">
              <w:rPr>
                <w:b/>
              </w:rPr>
              <w:t>Forma výuky</w:t>
            </w:r>
          </w:p>
        </w:tc>
        <w:tc>
          <w:tcPr>
            <w:tcW w:w="1207" w:type="dxa"/>
            <w:gridSpan w:val="2"/>
          </w:tcPr>
          <w:p w14:paraId="11C39410" w14:textId="77777777" w:rsidR="00DC3820" w:rsidRPr="00DC3820" w:rsidRDefault="00DC3820" w:rsidP="00DC3820">
            <w:pPr>
              <w:jc w:val="both"/>
            </w:pPr>
            <w:r w:rsidRPr="00DC3820">
              <w:t>přednáška, seminář</w:t>
            </w:r>
          </w:p>
        </w:tc>
      </w:tr>
      <w:tr w:rsidR="00DC3820" w14:paraId="0BA1C65F" w14:textId="77777777" w:rsidTr="00DC3820">
        <w:tc>
          <w:tcPr>
            <w:tcW w:w="3086" w:type="dxa"/>
            <w:shd w:val="clear" w:color="auto" w:fill="F7CAAC"/>
          </w:tcPr>
          <w:p w14:paraId="6F6539D4"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196874FA" w14:textId="77777777" w:rsidR="00DC3820" w:rsidRPr="00DC3820" w:rsidRDefault="00DC3820" w:rsidP="00DC3820">
            <w:pPr>
              <w:jc w:val="both"/>
            </w:pPr>
            <w:r w:rsidRPr="00DC3820">
              <w:t>Způsob zakončení předmětu - klasifikovaný zápočet</w:t>
            </w:r>
          </w:p>
          <w:p w14:paraId="575C5124" w14:textId="359E294B" w:rsidR="00DC3820" w:rsidRPr="00DC3820" w:rsidRDefault="00DC3820" w:rsidP="007C5739">
            <w:pPr>
              <w:jc w:val="both"/>
            </w:pPr>
            <w:r w:rsidRPr="00DC3820">
              <w:t>Požadavky k</w:t>
            </w:r>
            <w:r w:rsidR="007C5739">
              <w:t>e</w:t>
            </w:r>
            <w:r w:rsidRPr="00DC3820">
              <w:t xml:space="preserve"> klasifikované</w:t>
            </w:r>
            <w:r w:rsidR="007C5739">
              <w:t>mu</w:t>
            </w:r>
            <w:r w:rsidRPr="00DC3820">
              <w:t xml:space="preserve"> zápočtu:</w:t>
            </w:r>
            <w:r w:rsidR="00CC01FD">
              <w:t xml:space="preserve"> </w:t>
            </w:r>
            <w:r w:rsidRPr="00DC3820">
              <w:t>Zpracování, prezentace a odevzdání seminární práce na zadané téma (3 - 5 stran).</w:t>
            </w:r>
            <w:r w:rsidR="00CC01FD">
              <w:t xml:space="preserve"> </w:t>
            </w:r>
            <w:r w:rsidRPr="00DC3820">
              <w:t>Vypracování písemného testu na konci semestru.</w:t>
            </w:r>
          </w:p>
        </w:tc>
      </w:tr>
      <w:tr w:rsidR="00DC3820" w14:paraId="3E1E0ACA" w14:textId="77777777" w:rsidTr="00DC3820">
        <w:trPr>
          <w:trHeight w:val="154"/>
        </w:trPr>
        <w:tc>
          <w:tcPr>
            <w:tcW w:w="9855" w:type="dxa"/>
            <w:gridSpan w:val="8"/>
            <w:tcBorders>
              <w:top w:val="nil"/>
            </w:tcBorders>
          </w:tcPr>
          <w:p w14:paraId="5843DA64" w14:textId="77777777" w:rsidR="00DC3820" w:rsidRPr="00DC3820" w:rsidRDefault="00DC3820" w:rsidP="00DC3820">
            <w:pPr>
              <w:jc w:val="both"/>
            </w:pPr>
          </w:p>
        </w:tc>
      </w:tr>
      <w:tr w:rsidR="00DC3820" w14:paraId="3604F38A" w14:textId="77777777" w:rsidTr="00DC3820">
        <w:trPr>
          <w:trHeight w:val="197"/>
        </w:trPr>
        <w:tc>
          <w:tcPr>
            <w:tcW w:w="3086" w:type="dxa"/>
            <w:tcBorders>
              <w:top w:val="nil"/>
            </w:tcBorders>
            <w:shd w:val="clear" w:color="auto" w:fill="F7CAAC"/>
          </w:tcPr>
          <w:p w14:paraId="2190C6C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4A262FCF" w14:textId="77777777" w:rsidR="00DC3820" w:rsidRPr="00DC3820" w:rsidRDefault="00DC3820" w:rsidP="001910C7">
            <w:pPr>
              <w:jc w:val="both"/>
            </w:pPr>
            <w:r w:rsidRPr="00DC3820">
              <w:t xml:space="preserve">doc. </w:t>
            </w:r>
            <w:r w:rsidR="001910C7">
              <w:t>PhDr. Ing. Aleš Gregar, CSc</w:t>
            </w:r>
            <w:r w:rsidRPr="00DC3820">
              <w:t>.</w:t>
            </w:r>
          </w:p>
        </w:tc>
      </w:tr>
      <w:tr w:rsidR="00DC3820" w14:paraId="799209EC" w14:textId="77777777" w:rsidTr="00DC3820">
        <w:trPr>
          <w:trHeight w:val="243"/>
        </w:trPr>
        <w:tc>
          <w:tcPr>
            <w:tcW w:w="3086" w:type="dxa"/>
            <w:tcBorders>
              <w:top w:val="nil"/>
            </w:tcBorders>
            <w:shd w:val="clear" w:color="auto" w:fill="F7CAAC"/>
          </w:tcPr>
          <w:p w14:paraId="76FFB8B7"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B5E3E8A" w14:textId="77777777" w:rsidR="00DC3820" w:rsidRPr="00DC3820" w:rsidRDefault="00DC3820" w:rsidP="001910C7">
            <w:pPr>
              <w:jc w:val="both"/>
            </w:pPr>
            <w:r w:rsidRPr="00DC3820">
              <w:t xml:space="preserve">Garant se podílí na přednášení v rozsahu </w:t>
            </w:r>
            <w:r w:rsidR="001910C7">
              <w:t>10</w:t>
            </w:r>
            <w:r w:rsidRPr="00DC3820">
              <w:t>0 %, dále stanovuje koncepci seminářů a dohlíží na jejich jednotné vedení.</w:t>
            </w:r>
          </w:p>
        </w:tc>
      </w:tr>
      <w:tr w:rsidR="00DC3820" w14:paraId="4F141E97" w14:textId="77777777" w:rsidTr="00DC3820">
        <w:tc>
          <w:tcPr>
            <w:tcW w:w="3086" w:type="dxa"/>
            <w:shd w:val="clear" w:color="auto" w:fill="F7CAAC"/>
          </w:tcPr>
          <w:p w14:paraId="7293A21C"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24BF0449" w14:textId="77777777" w:rsidR="00DC3820" w:rsidRPr="00DC3820" w:rsidRDefault="001910C7" w:rsidP="001910C7">
            <w:pPr>
              <w:jc w:val="both"/>
            </w:pPr>
            <w:r w:rsidRPr="00DC3820">
              <w:t xml:space="preserve">doc. </w:t>
            </w:r>
            <w:r>
              <w:t>PhDr. Ing. Aleš Gregar, CSc</w:t>
            </w:r>
            <w:r w:rsidR="00DC3820" w:rsidRPr="00DC3820">
              <w:t xml:space="preserve">. </w:t>
            </w:r>
            <w:r w:rsidR="00CC01FD">
              <w:t>- přednášky</w:t>
            </w:r>
            <w:r w:rsidR="00CC01FD" w:rsidRPr="00DC3820">
              <w:t xml:space="preserve"> </w:t>
            </w:r>
            <w:r>
              <w:t>(10</w:t>
            </w:r>
            <w:r w:rsidR="00DC3820" w:rsidRPr="00DC3820">
              <w:t>0%)</w:t>
            </w:r>
          </w:p>
        </w:tc>
      </w:tr>
      <w:tr w:rsidR="00DC3820" w14:paraId="0CC80D78" w14:textId="77777777" w:rsidTr="00DC3820">
        <w:trPr>
          <w:trHeight w:val="146"/>
        </w:trPr>
        <w:tc>
          <w:tcPr>
            <w:tcW w:w="9855" w:type="dxa"/>
            <w:gridSpan w:val="8"/>
            <w:tcBorders>
              <w:top w:val="nil"/>
            </w:tcBorders>
          </w:tcPr>
          <w:p w14:paraId="51E657ED" w14:textId="77777777" w:rsidR="00DC3820" w:rsidRPr="00DC3820" w:rsidRDefault="00DC3820" w:rsidP="00DC3820">
            <w:pPr>
              <w:jc w:val="both"/>
            </w:pPr>
          </w:p>
        </w:tc>
      </w:tr>
      <w:tr w:rsidR="00DC3820" w14:paraId="460E6FEC" w14:textId="77777777" w:rsidTr="00DC3820">
        <w:tc>
          <w:tcPr>
            <w:tcW w:w="3086" w:type="dxa"/>
            <w:shd w:val="clear" w:color="auto" w:fill="F7CAAC"/>
          </w:tcPr>
          <w:p w14:paraId="71B97D6C"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740D875A" w14:textId="77777777" w:rsidR="00DC3820" w:rsidRPr="00DC3820" w:rsidRDefault="00DC3820" w:rsidP="00DC3820">
            <w:pPr>
              <w:jc w:val="both"/>
            </w:pPr>
          </w:p>
        </w:tc>
      </w:tr>
      <w:tr w:rsidR="00DC3820" w14:paraId="401F2C48" w14:textId="77777777" w:rsidTr="00DC3820">
        <w:trPr>
          <w:trHeight w:val="3938"/>
        </w:trPr>
        <w:tc>
          <w:tcPr>
            <w:tcW w:w="9855" w:type="dxa"/>
            <w:gridSpan w:val="8"/>
            <w:tcBorders>
              <w:top w:val="nil"/>
              <w:bottom w:val="single" w:sz="12" w:space="0" w:color="auto"/>
            </w:tcBorders>
          </w:tcPr>
          <w:p w14:paraId="32E87DB0" w14:textId="353FD057" w:rsidR="00DC3820" w:rsidRPr="00DC3820" w:rsidRDefault="00DC3820" w:rsidP="00DC3820">
            <w:pPr>
              <w:jc w:val="both"/>
              <w:rPr>
                <w:color w:val="000000"/>
                <w:shd w:val="clear" w:color="auto" w:fill="FFFFFF"/>
              </w:rPr>
            </w:pPr>
            <w:r w:rsidRPr="00DC3820">
              <w:rPr>
                <w:color w:val="000000"/>
                <w:shd w:val="clear" w:color="auto" w:fill="FFFFFF"/>
              </w:rPr>
              <w:t xml:space="preserve">Cílem předmětu </w:t>
            </w:r>
            <w:r w:rsidR="00846837" w:rsidRPr="00435619">
              <w:rPr>
                <w:color w:val="000000"/>
                <w:shd w:val="clear" w:color="auto" w:fill="FFFFFF"/>
              </w:rPr>
              <w:t>Bata´s Management System</w:t>
            </w:r>
            <w:r w:rsidR="00846837" w:rsidRPr="00DC3820">
              <w:rPr>
                <w:color w:val="000000"/>
                <w:shd w:val="clear" w:color="auto" w:fill="FFFFFF"/>
              </w:rPr>
              <w:t xml:space="preserve"> </w:t>
            </w:r>
            <w:r w:rsidRPr="00DC3820">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1C2A9152" w14:textId="7951532A" w:rsidR="00DC3820" w:rsidRPr="00DC3820" w:rsidRDefault="00694FF3" w:rsidP="00DC3820">
            <w:pPr>
              <w:jc w:val="both"/>
              <w:rPr>
                <w:color w:val="000000"/>
                <w:shd w:val="clear" w:color="auto" w:fill="FFFFFF"/>
              </w:rPr>
            </w:pPr>
            <w:r>
              <w:rPr>
                <w:color w:val="000000"/>
                <w:shd w:val="clear" w:color="auto" w:fill="FFFFFF"/>
              </w:rPr>
              <w:t>Obsah</w:t>
            </w:r>
          </w:p>
          <w:p w14:paraId="2815BC19"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Historie a současnost firmy Baťa, podnikatelská strategie firmy Baťa, podnikatelská filozofie Tomáše Bati, představení Baťovy soustavy řízení </w:t>
            </w:r>
          </w:p>
          <w:p w14:paraId="64DDE598"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Výchova a vzdělávání zaměstnanců firmy Baťa </w:t>
            </w:r>
          </w:p>
          <w:p w14:paraId="2FBDE23E"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Personální a sociální politika firmy Baťa </w:t>
            </w:r>
          </w:p>
          <w:p w14:paraId="229D3F3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Mzdový a sociální motivační a aktivizační systém firmy Baťa </w:t>
            </w:r>
          </w:p>
          <w:p w14:paraId="058DE60A"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Informační systém firmy Baťa </w:t>
            </w:r>
          </w:p>
          <w:p w14:paraId="2FBEB9B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Kalkulace a vnitropodnikové účetnictví firmy Baťa </w:t>
            </w:r>
          </w:p>
          <w:p w14:paraId="42E68DA6"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Plánování činností ve firmě Baťa </w:t>
            </w:r>
          </w:p>
          <w:p w14:paraId="21D4E4AF"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(nákup a prodej) firmy Baťa </w:t>
            </w:r>
          </w:p>
          <w:p w14:paraId="7F55DD12"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(výroba) a řízení kvality firmy Baťa </w:t>
            </w:r>
          </w:p>
          <w:p w14:paraId="1C0EF107"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Výzkumné, technické a inovační aktivity pro rozvoj firmy Baťa </w:t>
            </w:r>
          </w:p>
          <w:p w14:paraId="04416C3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Marketingová politika firmy Baťa </w:t>
            </w:r>
          </w:p>
          <w:p w14:paraId="5CE054B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Vnitrofiremní komunikace firmy Baťa </w:t>
            </w:r>
          </w:p>
          <w:p w14:paraId="251DC95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Dodavatelsko-odběratelské vztahy, řízení vztahu se zákazníky firmy Baťa </w:t>
            </w:r>
          </w:p>
          <w:p w14:paraId="02C0F90D"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Společenská odpovědnost firmy Baťa</w:t>
            </w:r>
          </w:p>
        </w:tc>
      </w:tr>
      <w:tr w:rsidR="00DC3820" w14:paraId="267B8220" w14:textId="77777777" w:rsidTr="00DC3820">
        <w:trPr>
          <w:trHeight w:val="265"/>
        </w:trPr>
        <w:tc>
          <w:tcPr>
            <w:tcW w:w="3653" w:type="dxa"/>
            <w:gridSpan w:val="2"/>
            <w:tcBorders>
              <w:top w:val="nil"/>
            </w:tcBorders>
            <w:shd w:val="clear" w:color="auto" w:fill="F7CAAC"/>
          </w:tcPr>
          <w:p w14:paraId="06F2A7B8"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2618F4FE" w14:textId="77777777" w:rsidR="00DC3820" w:rsidRPr="00DC3820" w:rsidRDefault="00DC3820" w:rsidP="00DC3820">
            <w:pPr>
              <w:jc w:val="both"/>
            </w:pPr>
          </w:p>
        </w:tc>
      </w:tr>
      <w:tr w:rsidR="00DC3820" w14:paraId="61B41749" w14:textId="77777777" w:rsidTr="00DC3820">
        <w:trPr>
          <w:trHeight w:val="1497"/>
        </w:trPr>
        <w:tc>
          <w:tcPr>
            <w:tcW w:w="9855" w:type="dxa"/>
            <w:gridSpan w:val="8"/>
            <w:tcBorders>
              <w:top w:val="nil"/>
            </w:tcBorders>
          </w:tcPr>
          <w:p w14:paraId="6B3BD4E6" w14:textId="77777777" w:rsidR="00FB39AB" w:rsidRPr="00DE0A24" w:rsidRDefault="00FB39AB" w:rsidP="00FB39AB">
            <w:pPr>
              <w:jc w:val="both"/>
              <w:rPr>
                <w:b/>
              </w:rPr>
            </w:pPr>
            <w:r w:rsidRPr="00DE0A24">
              <w:rPr>
                <w:b/>
              </w:rPr>
              <w:t>Povinná literatura:</w:t>
            </w:r>
          </w:p>
          <w:p w14:paraId="26FD4448" w14:textId="77777777" w:rsidR="00FB39AB" w:rsidRPr="00DE0A24" w:rsidRDefault="00FB39AB" w:rsidP="00FB39AB">
            <w:r w:rsidRPr="00DE0A24">
              <w:t xml:space="preserve">BATA, T. </w:t>
            </w:r>
            <w:r w:rsidRPr="00DE0A24">
              <w:rPr>
                <w:i/>
                <w:iCs/>
              </w:rPr>
              <w:t xml:space="preserve">Reflections and Speeches.  </w:t>
            </w:r>
            <w:r w:rsidRPr="00DE0A24">
              <w:t>Zlín: Nadace Tomáše Bati, 2016, 381 s. ISBN 978-80-905896-9-8.</w:t>
            </w:r>
          </w:p>
          <w:p w14:paraId="043D9257" w14:textId="4923D0D2" w:rsidR="007C5739" w:rsidRPr="00DE0A24" w:rsidRDefault="007C5739" w:rsidP="007C5739">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39E2577B" w14:textId="77777777" w:rsidR="007C5739" w:rsidRPr="00DE0A24" w:rsidRDefault="007C5739" w:rsidP="007C5739">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5D314A95" w14:textId="77777777" w:rsidR="00FB39AB" w:rsidRPr="00DE0A24" w:rsidRDefault="00FB39AB" w:rsidP="00FB39AB">
            <w:pPr>
              <w:jc w:val="both"/>
              <w:rPr>
                <w:b/>
              </w:rPr>
            </w:pPr>
            <w:r w:rsidRPr="00DE0A24">
              <w:rPr>
                <w:b/>
              </w:rPr>
              <w:t>Doporučená literatura:</w:t>
            </w:r>
          </w:p>
          <w:p w14:paraId="47071A75" w14:textId="77777777" w:rsidR="00FB39AB" w:rsidRPr="00DE0A24" w:rsidRDefault="00FB39AB" w:rsidP="00FB39AB">
            <w:r w:rsidRPr="00DE0A24">
              <w:t xml:space="preserve">CEKOTA, A. </w:t>
            </w:r>
            <w:r w:rsidRPr="00DE0A24">
              <w:rPr>
                <w:i/>
                <w:iCs/>
              </w:rPr>
              <w:t xml:space="preserve">Entrepreneur Extraordinary. </w:t>
            </w:r>
            <w:r w:rsidRPr="00DE0A24">
              <w:t>Toronto: E.I.S., 1968, 383 s.</w:t>
            </w:r>
          </w:p>
          <w:p w14:paraId="768EDCA8" w14:textId="77777777" w:rsidR="00DC3820" w:rsidRPr="00DC3820" w:rsidRDefault="00FB39AB" w:rsidP="00FB39AB">
            <w:r w:rsidRPr="00DE0A24">
              <w:t xml:space="preserve">KNOTEK, S. </w:t>
            </w:r>
            <w:r w:rsidRPr="00DE0A24">
              <w:rPr>
                <w:i/>
                <w:iCs/>
              </w:rPr>
              <w:t xml:space="preserve">Thomas J. Bata – Remembered. </w:t>
            </w:r>
            <w:r w:rsidRPr="00DE0A24">
              <w:t>Zlín: Nadace Tomáše Bati, 2016, 193 s. ISBN 978-80-7473-398-7.</w:t>
            </w:r>
          </w:p>
        </w:tc>
      </w:tr>
      <w:tr w:rsidR="00DC3820" w14:paraId="4F7DC7B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E27E8" w14:textId="77777777" w:rsidR="00DC3820" w:rsidRPr="00DC3820" w:rsidRDefault="00DC3820" w:rsidP="00DC3820">
            <w:pPr>
              <w:jc w:val="center"/>
              <w:rPr>
                <w:b/>
              </w:rPr>
            </w:pPr>
            <w:r w:rsidRPr="00DC3820">
              <w:rPr>
                <w:b/>
              </w:rPr>
              <w:t>Informace ke kombinované nebo distanční formě</w:t>
            </w:r>
          </w:p>
        </w:tc>
      </w:tr>
      <w:tr w:rsidR="00DC3820" w14:paraId="3F60FDFF" w14:textId="77777777" w:rsidTr="00DC3820">
        <w:tc>
          <w:tcPr>
            <w:tcW w:w="4787" w:type="dxa"/>
            <w:gridSpan w:val="3"/>
            <w:tcBorders>
              <w:top w:val="single" w:sz="2" w:space="0" w:color="auto"/>
            </w:tcBorders>
            <w:shd w:val="clear" w:color="auto" w:fill="F7CAAC"/>
          </w:tcPr>
          <w:p w14:paraId="2762DE64"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16FA7D4B" w14:textId="45517A4D" w:rsidR="00DC3820" w:rsidRPr="00DC3820" w:rsidRDefault="00DC3820" w:rsidP="00DC3820">
            <w:pPr>
              <w:jc w:val="both"/>
            </w:pPr>
          </w:p>
        </w:tc>
        <w:tc>
          <w:tcPr>
            <w:tcW w:w="4179" w:type="dxa"/>
            <w:gridSpan w:val="4"/>
            <w:tcBorders>
              <w:top w:val="single" w:sz="2" w:space="0" w:color="auto"/>
            </w:tcBorders>
            <w:shd w:val="clear" w:color="auto" w:fill="F7CAAC"/>
          </w:tcPr>
          <w:p w14:paraId="22A56D5B" w14:textId="77777777" w:rsidR="00DC3820" w:rsidRPr="00DC3820" w:rsidRDefault="00DC3820" w:rsidP="00DC3820">
            <w:pPr>
              <w:jc w:val="both"/>
              <w:rPr>
                <w:b/>
              </w:rPr>
            </w:pPr>
            <w:r w:rsidRPr="00DC3820">
              <w:rPr>
                <w:b/>
              </w:rPr>
              <w:t xml:space="preserve">hodin </w:t>
            </w:r>
          </w:p>
        </w:tc>
      </w:tr>
      <w:tr w:rsidR="00DC3820" w14:paraId="31159957" w14:textId="77777777" w:rsidTr="00DC3820">
        <w:tc>
          <w:tcPr>
            <w:tcW w:w="9855" w:type="dxa"/>
            <w:gridSpan w:val="8"/>
            <w:shd w:val="clear" w:color="auto" w:fill="F7CAAC"/>
          </w:tcPr>
          <w:p w14:paraId="06FCF37C" w14:textId="77777777" w:rsidR="00DC3820" w:rsidRPr="00DC3820" w:rsidRDefault="00DC3820" w:rsidP="00DC3820">
            <w:pPr>
              <w:jc w:val="both"/>
              <w:rPr>
                <w:b/>
              </w:rPr>
            </w:pPr>
            <w:r w:rsidRPr="00DC3820">
              <w:rPr>
                <w:b/>
              </w:rPr>
              <w:t>Informace o způsobu kontaktu s vyučujícím</w:t>
            </w:r>
          </w:p>
        </w:tc>
      </w:tr>
      <w:tr w:rsidR="00DC3820" w14:paraId="6BBA5AC2" w14:textId="77777777" w:rsidTr="00DC3820">
        <w:trPr>
          <w:trHeight w:val="708"/>
        </w:trPr>
        <w:tc>
          <w:tcPr>
            <w:tcW w:w="9855" w:type="dxa"/>
            <w:gridSpan w:val="8"/>
          </w:tcPr>
          <w:p w14:paraId="24A86869"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8C3C7" w14:textId="77777777" w:rsidR="00727699" w:rsidRDefault="00727699"/>
    <w:p w14:paraId="07BB9A83" w14:textId="77777777" w:rsidR="005419FD" w:rsidRDefault="005419F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419FD" w14:paraId="3E0DAA75" w14:textId="77777777" w:rsidTr="00352743">
        <w:tc>
          <w:tcPr>
            <w:tcW w:w="9855" w:type="dxa"/>
            <w:gridSpan w:val="8"/>
            <w:tcBorders>
              <w:bottom w:val="double" w:sz="4" w:space="0" w:color="auto"/>
            </w:tcBorders>
            <w:shd w:val="clear" w:color="auto" w:fill="BDD6EE"/>
          </w:tcPr>
          <w:p w14:paraId="432358AD" w14:textId="77777777" w:rsidR="005419FD" w:rsidRDefault="005419FD" w:rsidP="00352743">
            <w:pPr>
              <w:jc w:val="both"/>
              <w:rPr>
                <w:b/>
                <w:sz w:val="28"/>
              </w:rPr>
            </w:pPr>
            <w:r>
              <w:lastRenderedPageBreak/>
              <w:br w:type="page"/>
            </w:r>
            <w:r>
              <w:rPr>
                <w:b/>
                <w:sz w:val="28"/>
              </w:rPr>
              <w:t>B-III – Charakteristika studijního předmětu</w:t>
            </w:r>
          </w:p>
        </w:tc>
      </w:tr>
      <w:tr w:rsidR="005419FD" w14:paraId="39FEDE4B" w14:textId="77777777" w:rsidTr="00352743">
        <w:tc>
          <w:tcPr>
            <w:tcW w:w="3086" w:type="dxa"/>
            <w:tcBorders>
              <w:top w:val="double" w:sz="4" w:space="0" w:color="auto"/>
            </w:tcBorders>
            <w:shd w:val="clear" w:color="auto" w:fill="F7CAAC"/>
          </w:tcPr>
          <w:p w14:paraId="2D511A87" w14:textId="77777777" w:rsidR="005419FD" w:rsidRPr="005419FD" w:rsidRDefault="005419FD" w:rsidP="00352743">
            <w:pPr>
              <w:jc w:val="both"/>
              <w:rPr>
                <w:b/>
              </w:rPr>
            </w:pPr>
            <w:r w:rsidRPr="005419FD">
              <w:rPr>
                <w:b/>
              </w:rPr>
              <w:t>Název studijního předmětu</w:t>
            </w:r>
          </w:p>
        </w:tc>
        <w:tc>
          <w:tcPr>
            <w:tcW w:w="6769" w:type="dxa"/>
            <w:gridSpan w:val="7"/>
            <w:tcBorders>
              <w:top w:val="double" w:sz="4" w:space="0" w:color="auto"/>
            </w:tcBorders>
          </w:tcPr>
          <w:p w14:paraId="1B738696" w14:textId="77777777" w:rsidR="005419FD" w:rsidRPr="005419FD" w:rsidRDefault="00586826" w:rsidP="004C6C0C">
            <w:pPr>
              <w:jc w:val="both"/>
            </w:pPr>
            <w:r>
              <w:rPr>
                <w:color w:val="000000" w:themeColor="text1"/>
                <w:lang w:val="en-GB"/>
              </w:rPr>
              <w:t>Introduction to Systems Studies</w:t>
            </w:r>
          </w:p>
        </w:tc>
      </w:tr>
      <w:tr w:rsidR="005419FD" w14:paraId="78819FE8" w14:textId="77777777" w:rsidTr="00352743">
        <w:trPr>
          <w:trHeight w:val="249"/>
        </w:trPr>
        <w:tc>
          <w:tcPr>
            <w:tcW w:w="3086" w:type="dxa"/>
            <w:shd w:val="clear" w:color="auto" w:fill="F7CAAC"/>
          </w:tcPr>
          <w:p w14:paraId="01A2A6C3" w14:textId="77777777" w:rsidR="005419FD" w:rsidRPr="005419FD" w:rsidRDefault="005419FD" w:rsidP="00352743">
            <w:pPr>
              <w:jc w:val="both"/>
              <w:rPr>
                <w:b/>
              </w:rPr>
            </w:pPr>
            <w:r w:rsidRPr="005419FD">
              <w:rPr>
                <w:b/>
              </w:rPr>
              <w:t>Typ předmětu</w:t>
            </w:r>
          </w:p>
        </w:tc>
        <w:tc>
          <w:tcPr>
            <w:tcW w:w="3406" w:type="dxa"/>
            <w:gridSpan w:val="4"/>
          </w:tcPr>
          <w:p w14:paraId="57E42D34" w14:textId="77777777" w:rsidR="005419FD" w:rsidRPr="005419FD" w:rsidRDefault="005419FD" w:rsidP="00352743">
            <w:pPr>
              <w:jc w:val="both"/>
            </w:pPr>
            <w:r w:rsidRPr="005419FD">
              <w:t>povinně volitelný „PV“</w:t>
            </w:r>
          </w:p>
        </w:tc>
        <w:tc>
          <w:tcPr>
            <w:tcW w:w="2695" w:type="dxa"/>
            <w:gridSpan w:val="2"/>
            <w:shd w:val="clear" w:color="auto" w:fill="F7CAAC"/>
          </w:tcPr>
          <w:p w14:paraId="67A6FDBB" w14:textId="77777777" w:rsidR="005419FD" w:rsidRPr="005419FD" w:rsidRDefault="005419FD" w:rsidP="00352743">
            <w:pPr>
              <w:jc w:val="both"/>
            </w:pPr>
            <w:r w:rsidRPr="005419FD">
              <w:rPr>
                <w:b/>
              </w:rPr>
              <w:t>doporučený ročník / semestr</w:t>
            </w:r>
          </w:p>
        </w:tc>
        <w:tc>
          <w:tcPr>
            <w:tcW w:w="668" w:type="dxa"/>
          </w:tcPr>
          <w:p w14:paraId="0C60CC13" w14:textId="77777777" w:rsidR="005419FD" w:rsidRPr="005419FD" w:rsidRDefault="005419FD" w:rsidP="00352743">
            <w:pPr>
              <w:jc w:val="both"/>
            </w:pPr>
            <w:r w:rsidRPr="005419FD">
              <w:t>2/Z</w:t>
            </w:r>
          </w:p>
        </w:tc>
      </w:tr>
      <w:tr w:rsidR="005419FD" w14:paraId="1F83F1F7" w14:textId="77777777" w:rsidTr="00352743">
        <w:tc>
          <w:tcPr>
            <w:tcW w:w="3086" w:type="dxa"/>
            <w:shd w:val="clear" w:color="auto" w:fill="F7CAAC"/>
          </w:tcPr>
          <w:p w14:paraId="1FE09187" w14:textId="77777777" w:rsidR="005419FD" w:rsidRPr="005419FD" w:rsidRDefault="005419FD" w:rsidP="00352743">
            <w:pPr>
              <w:jc w:val="both"/>
              <w:rPr>
                <w:b/>
              </w:rPr>
            </w:pPr>
            <w:r w:rsidRPr="005419FD">
              <w:rPr>
                <w:b/>
              </w:rPr>
              <w:t>Rozsah studijního předmětu</w:t>
            </w:r>
          </w:p>
        </w:tc>
        <w:tc>
          <w:tcPr>
            <w:tcW w:w="1701" w:type="dxa"/>
            <w:gridSpan w:val="2"/>
          </w:tcPr>
          <w:p w14:paraId="053BA078" w14:textId="77777777" w:rsidR="005419FD" w:rsidRPr="005419FD" w:rsidRDefault="005419FD" w:rsidP="00352743">
            <w:pPr>
              <w:jc w:val="both"/>
            </w:pPr>
            <w:r w:rsidRPr="005419FD">
              <w:t>13p + 26s</w:t>
            </w:r>
          </w:p>
        </w:tc>
        <w:tc>
          <w:tcPr>
            <w:tcW w:w="889" w:type="dxa"/>
            <w:shd w:val="clear" w:color="auto" w:fill="F7CAAC"/>
          </w:tcPr>
          <w:p w14:paraId="5B87C674" w14:textId="77777777" w:rsidR="005419FD" w:rsidRPr="005419FD" w:rsidRDefault="005419FD" w:rsidP="00352743">
            <w:pPr>
              <w:jc w:val="both"/>
              <w:rPr>
                <w:b/>
              </w:rPr>
            </w:pPr>
            <w:r w:rsidRPr="005419FD">
              <w:rPr>
                <w:b/>
              </w:rPr>
              <w:t xml:space="preserve">hod. </w:t>
            </w:r>
          </w:p>
        </w:tc>
        <w:tc>
          <w:tcPr>
            <w:tcW w:w="816" w:type="dxa"/>
          </w:tcPr>
          <w:p w14:paraId="02D52616" w14:textId="77777777" w:rsidR="005419FD" w:rsidRPr="005419FD" w:rsidRDefault="005419FD" w:rsidP="00352743">
            <w:pPr>
              <w:jc w:val="both"/>
            </w:pPr>
            <w:r w:rsidRPr="005419FD">
              <w:t>39</w:t>
            </w:r>
          </w:p>
        </w:tc>
        <w:tc>
          <w:tcPr>
            <w:tcW w:w="2156" w:type="dxa"/>
            <w:shd w:val="clear" w:color="auto" w:fill="F7CAAC"/>
          </w:tcPr>
          <w:p w14:paraId="4622DA95" w14:textId="77777777" w:rsidR="005419FD" w:rsidRPr="005419FD" w:rsidRDefault="005419FD" w:rsidP="00352743">
            <w:pPr>
              <w:jc w:val="both"/>
              <w:rPr>
                <w:b/>
              </w:rPr>
            </w:pPr>
            <w:r w:rsidRPr="005419FD">
              <w:rPr>
                <w:b/>
              </w:rPr>
              <w:t>kreditů</w:t>
            </w:r>
          </w:p>
        </w:tc>
        <w:tc>
          <w:tcPr>
            <w:tcW w:w="1207" w:type="dxa"/>
            <w:gridSpan w:val="2"/>
          </w:tcPr>
          <w:p w14:paraId="42284FA3" w14:textId="77777777" w:rsidR="005419FD" w:rsidRPr="005419FD" w:rsidRDefault="005419FD" w:rsidP="00352743">
            <w:pPr>
              <w:jc w:val="both"/>
            </w:pPr>
            <w:r w:rsidRPr="005419FD">
              <w:t>5</w:t>
            </w:r>
          </w:p>
        </w:tc>
      </w:tr>
      <w:tr w:rsidR="005419FD" w14:paraId="6C7437F9" w14:textId="77777777" w:rsidTr="00352743">
        <w:tc>
          <w:tcPr>
            <w:tcW w:w="3086" w:type="dxa"/>
            <w:shd w:val="clear" w:color="auto" w:fill="F7CAAC"/>
          </w:tcPr>
          <w:p w14:paraId="23E64ABA" w14:textId="77777777" w:rsidR="005419FD" w:rsidRPr="005419FD" w:rsidRDefault="005419FD" w:rsidP="00352743">
            <w:pPr>
              <w:jc w:val="both"/>
              <w:rPr>
                <w:b/>
              </w:rPr>
            </w:pPr>
            <w:r w:rsidRPr="005419FD">
              <w:rPr>
                <w:b/>
              </w:rPr>
              <w:t>Prerekvizity, korekvizity, ekvivalence</w:t>
            </w:r>
          </w:p>
        </w:tc>
        <w:tc>
          <w:tcPr>
            <w:tcW w:w="6769" w:type="dxa"/>
            <w:gridSpan w:val="7"/>
          </w:tcPr>
          <w:p w14:paraId="54CD8BAC" w14:textId="77777777" w:rsidR="005419FD" w:rsidRPr="005419FD" w:rsidRDefault="005419FD" w:rsidP="00352743">
            <w:pPr>
              <w:jc w:val="both"/>
            </w:pPr>
          </w:p>
        </w:tc>
      </w:tr>
      <w:tr w:rsidR="005419FD" w14:paraId="7805F501" w14:textId="77777777" w:rsidTr="00352743">
        <w:tc>
          <w:tcPr>
            <w:tcW w:w="3086" w:type="dxa"/>
            <w:shd w:val="clear" w:color="auto" w:fill="F7CAAC"/>
          </w:tcPr>
          <w:p w14:paraId="41943A47" w14:textId="77777777" w:rsidR="005419FD" w:rsidRPr="005419FD" w:rsidRDefault="005419FD" w:rsidP="00352743">
            <w:pPr>
              <w:jc w:val="both"/>
              <w:rPr>
                <w:b/>
              </w:rPr>
            </w:pPr>
            <w:r w:rsidRPr="005419FD">
              <w:rPr>
                <w:b/>
              </w:rPr>
              <w:t>Způsob ověření studijních výsledků</w:t>
            </w:r>
          </w:p>
        </w:tc>
        <w:tc>
          <w:tcPr>
            <w:tcW w:w="3406" w:type="dxa"/>
            <w:gridSpan w:val="4"/>
          </w:tcPr>
          <w:p w14:paraId="6E8C8224" w14:textId="77777777" w:rsidR="005419FD" w:rsidRPr="005419FD" w:rsidRDefault="005419FD" w:rsidP="00352743">
            <w:pPr>
              <w:jc w:val="both"/>
            </w:pPr>
            <w:r w:rsidRPr="005419FD">
              <w:t>zápočet, zkouška</w:t>
            </w:r>
          </w:p>
        </w:tc>
        <w:tc>
          <w:tcPr>
            <w:tcW w:w="2156" w:type="dxa"/>
            <w:shd w:val="clear" w:color="auto" w:fill="F7CAAC"/>
          </w:tcPr>
          <w:p w14:paraId="1F69A2CE" w14:textId="77777777" w:rsidR="005419FD" w:rsidRPr="005419FD" w:rsidRDefault="005419FD" w:rsidP="00352743">
            <w:pPr>
              <w:jc w:val="both"/>
              <w:rPr>
                <w:b/>
              </w:rPr>
            </w:pPr>
            <w:r w:rsidRPr="005419FD">
              <w:rPr>
                <w:b/>
              </w:rPr>
              <w:t>Forma výuky</w:t>
            </w:r>
          </w:p>
        </w:tc>
        <w:tc>
          <w:tcPr>
            <w:tcW w:w="1207" w:type="dxa"/>
            <w:gridSpan w:val="2"/>
          </w:tcPr>
          <w:p w14:paraId="329778E7" w14:textId="77777777" w:rsidR="005419FD" w:rsidRPr="005419FD" w:rsidRDefault="005419FD" w:rsidP="00352743">
            <w:pPr>
              <w:jc w:val="both"/>
            </w:pPr>
            <w:r w:rsidRPr="005419FD">
              <w:t>přednáška, seminář</w:t>
            </w:r>
          </w:p>
        </w:tc>
      </w:tr>
      <w:tr w:rsidR="005419FD" w14:paraId="46D84D3D" w14:textId="77777777" w:rsidTr="00352743">
        <w:tc>
          <w:tcPr>
            <w:tcW w:w="3086" w:type="dxa"/>
            <w:shd w:val="clear" w:color="auto" w:fill="F7CAAC"/>
          </w:tcPr>
          <w:p w14:paraId="17952552" w14:textId="77777777" w:rsidR="005419FD" w:rsidRPr="005419FD" w:rsidRDefault="005419FD" w:rsidP="00352743">
            <w:pPr>
              <w:jc w:val="both"/>
              <w:rPr>
                <w:b/>
              </w:rPr>
            </w:pPr>
            <w:r w:rsidRPr="005419FD">
              <w:rPr>
                <w:b/>
              </w:rPr>
              <w:t>Forma způsobu ověření studijních výsledků a další požadavky na studenta</w:t>
            </w:r>
          </w:p>
        </w:tc>
        <w:tc>
          <w:tcPr>
            <w:tcW w:w="6769" w:type="dxa"/>
            <w:gridSpan w:val="7"/>
            <w:tcBorders>
              <w:bottom w:val="nil"/>
            </w:tcBorders>
          </w:tcPr>
          <w:p w14:paraId="4FC57B4D" w14:textId="77777777" w:rsidR="005419FD" w:rsidRPr="005419FD" w:rsidRDefault="005419FD" w:rsidP="00352743">
            <w:pPr>
              <w:jc w:val="both"/>
            </w:pPr>
            <w:r w:rsidRPr="005419FD">
              <w:t>Způsob zakončení předmětu – zápočet, zkouška</w:t>
            </w:r>
          </w:p>
          <w:p w14:paraId="614CFC45" w14:textId="77777777" w:rsidR="007C5739" w:rsidRDefault="005419FD" w:rsidP="007C5739">
            <w:pPr>
              <w:jc w:val="both"/>
            </w:pPr>
            <w:r w:rsidRPr="005419FD">
              <w:t>Požadavky k zápočtu: Aktivní účast na se</w:t>
            </w:r>
            <w:r w:rsidR="00CC01FD">
              <w:t xml:space="preserve">minářích s minimálně 80% účastí. </w:t>
            </w:r>
            <w:r w:rsidRPr="005419FD">
              <w:t>Plnění a odevzdávání úkolů na se</w:t>
            </w:r>
            <w:r w:rsidR="00CC01FD">
              <w:t xml:space="preserve">minářích dle pokynů vyučujícího. </w:t>
            </w:r>
            <w:r w:rsidRPr="005419FD">
              <w:t>Absolvování zápočtového testu</w:t>
            </w:r>
            <w:r w:rsidR="007C5739">
              <w:t>.</w:t>
            </w:r>
          </w:p>
          <w:p w14:paraId="661821DF" w14:textId="25730859" w:rsidR="005419FD" w:rsidRPr="005419FD" w:rsidRDefault="007C5739" w:rsidP="007C5739">
            <w:pPr>
              <w:jc w:val="both"/>
            </w:pPr>
            <w:r w:rsidRPr="005419FD">
              <w:t>Požadavky k</w:t>
            </w:r>
            <w:r>
              <w:t>e</w:t>
            </w:r>
            <w:r w:rsidRPr="005419FD">
              <w:t xml:space="preserve"> </w:t>
            </w:r>
            <w:r>
              <w:t>z</w:t>
            </w:r>
            <w:r w:rsidRPr="005419FD">
              <w:t>kouš</w:t>
            </w:r>
            <w:r>
              <w:t>ce</w:t>
            </w:r>
            <w:r w:rsidRPr="005419FD">
              <w:t xml:space="preserve">: Zvládnutí znalostí z tematického okruhu přednášek a </w:t>
            </w:r>
            <w:r>
              <w:t>seminářů</w:t>
            </w:r>
            <w:r w:rsidRPr="005419FD">
              <w:t xml:space="preserve"> prověřených zkouškou.</w:t>
            </w:r>
          </w:p>
        </w:tc>
      </w:tr>
      <w:tr w:rsidR="005419FD" w14:paraId="7BB3126A" w14:textId="77777777" w:rsidTr="007C5739">
        <w:trPr>
          <w:trHeight w:val="118"/>
        </w:trPr>
        <w:tc>
          <w:tcPr>
            <w:tcW w:w="9855" w:type="dxa"/>
            <w:gridSpan w:val="8"/>
            <w:tcBorders>
              <w:top w:val="nil"/>
            </w:tcBorders>
          </w:tcPr>
          <w:p w14:paraId="73180635" w14:textId="6176CBBD" w:rsidR="005419FD" w:rsidRPr="005419FD" w:rsidRDefault="005419FD" w:rsidP="007C5739">
            <w:pPr>
              <w:ind w:left="3082"/>
              <w:jc w:val="both"/>
            </w:pPr>
          </w:p>
        </w:tc>
      </w:tr>
      <w:tr w:rsidR="005419FD" w14:paraId="4B1A075D" w14:textId="77777777" w:rsidTr="00352743">
        <w:trPr>
          <w:trHeight w:val="197"/>
        </w:trPr>
        <w:tc>
          <w:tcPr>
            <w:tcW w:w="3086" w:type="dxa"/>
            <w:tcBorders>
              <w:top w:val="nil"/>
            </w:tcBorders>
            <w:shd w:val="clear" w:color="auto" w:fill="F7CAAC"/>
          </w:tcPr>
          <w:p w14:paraId="1FD673C1" w14:textId="77777777" w:rsidR="005419FD" w:rsidRPr="005419FD" w:rsidRDefault="005419FD" w:rsidP="00352743">
            <w:pPr>
              <w:jc w:val="both"/>
              <w:rPr>
                <w:b/>
              </w:rPr>
            </w:pPr>
            <w:r w:rsidRPr="005419FD">
              <w:rPr>
                <w:b/>
              </w:rPr>
              <w:t>Garant předmětu</w:t>
            </w:r>
          </w:p>
        </w:tc>
        <w:tc>
          <w:tcPr>
            <w:tcW w:w="6769" w:type="dxa"/>
            <w:gridSpan w:val="7"/>
            <w:tcBorders>
              <w:top w:val="nil"/>
            </w:tcBorders>
          </w:tcPr>
          <w:p w14:paraId="012387B6" w14:textId="77777777" w:rsidR="005419FD" w:rsidRPr="005419FD" w:rsidRDefault="005419FD" w:rsidP="00352743">
            <w:pPr>
              <w:jc w:val="both"/>
            </w:pPr>
            <w:r w:rsidRPr="005419FD">
              <w:t>Ing. Michal Pivnička, Ph.D.</w:t>
            </w:r>
          </w:p>
        </w:tc>
      </w:tr>
      <w:tr w:rsidR="005419FD" w14:paraId="064D764A" w14:textId="77777777" w:rsidTr="00352743">
        <w:trPr>
          <w:trHeight w:val="243"/>
        </w:trPr>
        <w:tc>
          <w:tcPr>
            <w:tcW w:w="3086" w:type="dxa"/>
            <w:tcBorders>
              <w:top w:val="nil"/>
            </w:tcBorders>
            <w:shd w:val="clear" w:color="auto" w:fill="F7CAAC"/>
          </w:tcPr>
          <w:p w14:paraId="4099681B" w14:textId="77777777" w:rsidR="005419FD" w:rsidRPr="005419FD" w:rsidRDefault="005419FD" w:rsidP="00352743">
            <w:pPr>
              <w:jc w:val="both"/>
              <w:rPr>
                <w:b/>
              </w:rPr>
            </w:pPr>
            <w:r w:rsidRPr="005419FD">
              <w:rPr>
                <w:b/>
              </w:rPr>
              <w:t>Zapojení garanta do výuky předmětu</w:t>
            </w:r>
          </w:p>
        </w:tc>
        <w:tc>
          <w:tcPr>
            <w:tcW w:w="6769" w:type="dxa"/>
            <w:gridSpan w:val="7"/>
            <w:tcBorders>
              <w:top w:val="nil"/>
            </w:tcBorders>
          </w:tcPr>
          <w:p w14:paraId="583BB9A3" w14:textId="77777777" w:rsidR="005419FD" w:rsidRPr="005419FD" w:rsidRDefault="005419FD" w:rsidP="00841821">
            <w:pPr>
              <w:jc w:val="both"/>
            </w:pPr>
            <w:r w:rsidRPr="005419FD">
              <w:t xml:space="preserve">Garant se podílí na přednášení v rozsahu 100 %, dále stanovuje koncepci </w:t>
            </w:r>
            <w:r w:rsidR="00841821">
              <w:t>seminářů</w:t>
            </w:r>
            <w:r w:rsidRPr="005419FD">
              <w:t xml:space="preserve"> a dohlíží na jejich jednotné vedení.</w:t>
            </w:r>
          </w:p>
        </w:tc>
      </w:tr>
      <w:tr w:rsidR="005419FD" w14:paraId="68317842" w14:textId="77777777" w:rsidTr="00352743">
        <w:tc>
          <w:tcPr>
            <w:tcW w:w="3086" w:type="dxa"/>
            <w:shd w:val="clear" w:color="auto" w:fill="F7CAAC"/>
          </w:tcPr>
          <w:p w14:paraId="64BFA0B7" w14:textId="77777777" w:rsidR="005419FD" w:rsidRPr="005419FD" w:rsidRDefault="005419FD" w:rsidP="00352743">
            <w:pPr>
              <w:jc w:val="both"/>
              <w:rPr>
                <w:b/>
              </w:rPr>
            </w:pPr>
            <w:r w:rsidRPr="005419FD">
              <w:rPr>
                <w:b/>
              </w:rPr>
              <w:t>Vyučující</w:t>
            </w:r>
          </w:p>
        </w:tc>
        <w:tc>
          <w:tcPr>
            <w:tcW w:w="6769" w:type="dxa"/>
            <w:gridSpan w:val="7"/>
            <w:tcBorders>
              <w:bottom w:val="nil"/>
            </w:tcBorders>
          </w:tcPr>
          <w:p w14:paraId="26857049" w14:textId="77777777" w:rsidR="005419FD" w:rsidRPr="005419FD" w:rsidRDefault="005419FD" w:rsidP="00127C2B">
            <w:pPr>
              <w:jc w:val="both"/>
            </w:pPr>
            <w:r w:rsidRPr="005419FD">
              <w:t>Ing. Michal Pivnička, Ph.D.</w:t>
            </w:r>
            <w:r w:rsidR="001818F6">
              <w:t xml:space="preserve"> - přednášky (100%)</w:t>
            </w:r>
          </w:p>
        </w:tc>
      </w:tr>
      <w:tr w:rsidR="005419FD" w14:paraId="32F3F62C" w14:textId="77777777" w:rsidTr="005419FD">
        <w:trPr>
          <w:trHeight w:val="64"/>
        </w:trPr>
        <w:tc>
          <w:tcPr>
            <w:tcW w:w="9855" w:type="dxa"/>
            <w:gridSpan w:val="8"/>
            <w:tcBorders>
              <w:top w:val="nil"/>
            </w:tcBorders>
          </w:tcPr>
          <w:p w14:paraId="4CDF70B7" w14:textId="77777777" w:rsidR="005419FD" w:rsidRPr="005419FD" w:rsidRDefault="005419FD" w:rsidP="00352743">
            <w:pPr>
              <w:jc w:val="both"/>
            </w:pPr>
          </w:p>
        </w:tc>
      </w:tr>
      <w:tr w:rsidR="005419FD" w14:paraId="445E7ACC" w14:textId="77777777" w:rsidTr="00352743">
        <w:tc>
          <w:tcPr>
            <w:tcW w:w="3086" w:type="dxa"/>
            <w:shd w:val="clear" w:color="auto" w:fill="F7CAAC"/>
          </w:tcPr>
          <w:p w14:paraId="5437B9B8" w14:textId="77777777" w:rsidR="005419FD" w:rsidRPr="005419FD" w:rsidRDefault="005419FD" w:rsidP="00352743">
            <w:pPr>
              <w:jc w:val="both"/>
              <w:rPr>
                <w:b/>
              </w:rPr>
            </w:pPr>
            <w:r w:rsidRPr="005419FD">
              <w:rPr>
                <w:b/>
              </w:rPr>
              <w:t>Stručná anotace předmětu</w:t>
            </w:r>
          </w:p>
        </w:tc>
        <w:tc>
          <w:tcPr>
            <w:tcW w:w="6769" w:type="dxa"/>
            <w:gridSpan w:val="7"/>
            <w:tcBorders>
              <w:bottom w:val="nil"/>
            </w:tcBorders>
          </w:tcPr>
          <w:p w14:paraId="78DCA979" w14:textId="77777777" w:rsidR="005419FD" w:rsidRPr="005419FD" w:rsidRDefault="005419FD" w:rsidP="00352743">
            <w:pPr>
              <w:jc w:val="both"/>
            </w:pPr>
          </w:p>
        </w:tc>
      </w:tr>
      <w:tr w:rsidR="005419FD" w14:paraId="4ACB3A70" w14:textId="77777777" w:rsidTr="005419FD">
        <w:trPr>
          <w:trHeight w:val="2697"/>
        </w:trPr>
        <w:tc>
          <w:tcPr>
            <w:tcW w:w="9855" w:type="dxa"/>
            <w:gridSpan w:val="8"/>
            <w:tcBorders>
              <w:top w:val="nil"/>
              <w:bottom w:val="single" w:sz="12" w:space="0" w:color="auto"/>
            </w:tcBorders>
          </w:tcPr>
          <w:p w14:paraId="7799B70D" w14:textId="77777777" w:rsidR="005419FD" w:rsidRPr="005419FD" w:rsidRDefault="005419FD" w:rsidP="00352743">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14:paraId="5F1070D8" w14:textId="038F8B35" w:rsidR="005419FD" w:rsidRPr="005419FD" w:rsidRDefault="00694FF3" w:rsidP="00352743">
            <w:pPr>
              <w:jc w:val="both"/>
            </w:pPr>
            <w:r>
              <w:t>Obsah</w:t>
            </w:r>
          </w:p>
          <w:p w14:paraId="14C609E1" w14:textId="272F8F32"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inženýrství, systémový přístup, systémová věda, systém a jejich vlastnosti (synergický efekt, e</w:t>
            </w:r>
            <w:r>
              <w:rPr>
                <w:rFonts w:ascii="Times New Roman" w:hAnsi="Times New Roman"/>
                <w:sz w:val="20"/>
                <w:szCs w:val="20"/>
              </w:rPr>
              <w:t>mergence, komplexita, dynamika)</w:t>
            </w:r>
          </w:p>
          <w:p w14:paraId="0C75B670" w14:textId="000DE64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Systémové myšlení</w:t>
            </w:r>
          </w:p>
          <w:p w14:paraId="1AE494EC" w14:textId="65B70D76"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archetypy</w:t>
            </w:r>
          </w:p>
          <w:p w14:paraId="4E31D7FB" w14:textId="323D28DE"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5419FD" w:rsidRPr="005419FD">
              <w:rPr>
                <w:rFonts w:ascii="Times New Roman" w:hAnsi="Times New Roman"/>
                <w:sz w:val="20"/>
                <w:szCs w:val="20"/>
              </w:rPr>
              <w:t xml:space="preserve">odelování systémů </w:t>
            </w:r>
          </w:p>
          <w:p w14:paraId="6937A580" w14:textId="404064D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K</w:t>
            </w:r>
            <w:r w:rsidR="005419FD" w:rsidRPr="005419FD">
              <w:rPr>
                <w:rFonts w:ascii="Times New Roman" w:hAnsi="Times New Roman"/>
                <w:sz w:val="20"/>
                <w:szCs w:val="20"/>
              </w:rPr>
              <w:t>ognitivní limity při modelování a řízení systémů</w:t>
            </w:r>
          </w:p>
          <w:p w14:paraId="16D5203B" w14:textId="58ABD26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T</w:t>
            </w:r>
            <w:r w:rsidR="005419FD" w:rsidRPr="005419FD">
              <w:rPr>
                <w:rFonts w:ascii="Times New Roman" w:hAnsi="Times New Roman"/>
                <w:sz w:val="20"/>
                <w:szCs w:val="20"/>
              </w:rPr>
              <w:t>eorie učící se organizace</w:t>
            </w:r>
          </w:p>
          <w:p w14:paraId="09422D29" w14:textId="6626D39D"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St</w:t>
            </w:r>
            <w:r w:rsidR="005419FD" w:rsidRPr="005419FD">
              <w:rPr>
                <w:rFonts w:ascii="Times New Roman" w:hAnsi="Times New Roman"/>
                <w:sz w:val="20"/>
                <w:szCs w:val="20"/>
              </w:rPr>
              <w:t>rategické vyladění podnikových systémů pomocí metodiky Balanced Scorecard</w:t>
            </w:r>
          </w:p>
        </w:tc>
      </w:tr>
      <w:tr w:rsidR="005419FD" w14:paraId="3F165324" w14:textId="77777777" w:rsidTr="00352743">
        <w:trPr>
          <w:trHeight w:val="265"/>
        </w:trPr>
        <w:tc>
          <w:tcPr>
            <w:tcW w:w="3653" w:type="dxa"/>
            <w:gridSpan w:val="2"/>
            <w:tcBorders>
              <w:top w:val="nil"/>
            </w:tcBorders>
            <w:shd w:val="clear" w:color="auto" w:fill="F7CAAC"/>
          </w:tcPr>
          <w:p w14:paraId="718DAB88" w14:textId="77777777" w:rsidR="005419FD" w:rsidRPr="005419FD" w:rsidRDefault="005419FD" w:rsidP="00352743">
            <w:pPr>
              <w:jc w:val="both"/>
            </w:pPr>
            <w:r w:rsidRPr="005419FD">
              <w:rPr>
                <w:b/>
              </w:rPr>
              <w:t>Studijní literatura a studijní pomůcky</w:t>
            </w:r>
          </w:p>
        </w:tc>
        <w:tc>
          <w:tcPr>
            <w:tcW w:w="6202" w:type="dxa"/>
            <w:gridSpan w:val="6"/>
            <w:tcBorders>
              <w:top w:val="nil"/>
              <w:bottom w:val="nil"/>
            </w:tcBorders>
          </w:tcPr>
          <w:p w14:paraId="62FA803B" w14:textId="77777777" w:rsidR="005419FD" w:rsidRPr="005419FD" w:rsidRDefault="005419FD" w:rsidP="00352743">
            <w:pPr>
              <w:jc w:val="both"/>
            </w:pPr>
          </w:p>
        </w:tc>
      </w:tr>
      <w:tr w:rsidR="005419FD" w14:paraId="7E2A179C" w14:textId="77777777" w:rsidTr="00352743">
        <w:trPr>
          <w:trHeight w:val="1497"/>
        </w:trPr>
        <w:tc>
          <w:tcPr>
            <w:tcW w:w="9855" w:type="dxa"/>
            <w:gridSpan w:val="8"/>
            <w:tcBorders>
              <w:top w:val="nil"/>
            </w:tcBorders>
          </w:tcPr>
          <w:p w14:paraId="568061A5" w14:textId="77777777" w:rsidR="00586826" w:rsidRPr="00F918A5" w:rsidRDefault="00586826" w:rsidP="00586826">
            <w:pPr>
              <w:jc w:val="both"/>
              <w:rPr>
                <w:b/>
              </w:rPr>
            </w:pPr>
            <w:r w:rsidRPr="00F918A5">
              <w:rPr>
                <w:b/>
              </w:rPr>
              <w:t>Povinná literatura</w:t>
            </w:r>
          </w:p>
          <w:p w14:paraId="162EE16B" w14:textId="77777777" w:rsidR="00586826" w:rsidRDefault="00586826" w:rsidP="00586826">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14:paraId="1F8A7D9F"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14:paraId="1F01F5A2"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14:paraId="29391C86" w14:textId="77777777" w:rsidR="00586826" w:rsidRDefault="00586826" w:rsidP="00586826">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14:paraId="0F07FDE6" w14:textId="77777777" w:rsidR="00586826" w:rsidRDefault="00586826" w:rsidP="00586826">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14:paraId="40A42364" w14:textId="77777777" w:rsidR="00586826" w:rsidRDefault="00586826" w:rsidP="00586826">
            <w:pPr>
              <w:jc w:val="both"/>
              <w:rPr>
                <w:b/>
              </w:rPr>
            </w:pPr>
            <w:r w:rsidRPr="002658B2">
              <w:rPr>
                <w:b/>
              </w:rPr>
              <w:t>Doporučená literatura</w:t>
            </w:r>
          </w:p>
          <w:p w14:paraId="73EE8E10" w14:textId="77777777" w:rsidR="00586826" w:rsidRDefault="00586826" w:rsidP="00586826">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14:paraId="21CCFABE" w14:textId="77777777" w:rsidR="00586826" w:rsidRDefault="00586826" w:rsidP="00586826">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14:paraId="4FBC1979" w14:textId="77777777" w:rsidR="005419FD" w:rsidRPr="005419FD" w:rsidRDefault="00586826" w:rsidP="00586826">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5419FD" w14:paraId="2A7DFD2C"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D8C804" w14:textId="77777777" w:rsidR="005419FD" w:rsidRPr="005419FD" w:rsidRDefault="005419FD" w:rsidP="00352743">
            <w:pPr>
              <w:jc w:val="center"/>
              <w:rPr>
                <w:b/>
              </w:rPr>
            </w:pPr>
            <w:r w:rsidRPr="005419FD">
              <w:rPr>
                <w:b/>
              </w:rPr>
              <w:t>Informace ke kombinované nebo distanční formě</w:t>
            </w:r>
          </w:p>
        </w:tc>
      </w:tr>
      <w:tr w:rsidR="005419FD" w14:paraId="3C9191BE" w14:textId="77777777" w:rsidTr="00352743">
        <w:tc>
          <w:tcPr>
            <w:tcW w:w="4787" w:type="dxa"/>
            <w:gridSpan w:val="3"/>
            <w:tcBorders>
              <w:top w:val="single" w:sz="2" w:space="0" w:color="auto"/>
            </w:tcBorders>
            <w:shd w:val="clear" w:color="auto" w:fill="F7CAAC"/>
          </w:tcPr>
          <w:p w14:paraId="3E6651E8" w14:textId="77777777" w:rsidR="005419FD" w:rsidRPr="005419FD" w:rsidRDefault="005419FD" w:rsidP="00352743">
            <w:pPr>
              <w:jc w:val="both"/>
            </w:pPr>
            <w:r w:rsidRPr="005419FD">
              <w:rPr>
                <w:b/>
              </w:rPr>
              <w:t>Rozsah konzultací (soustředění)</w:t>
            </w:r>
          </w:p>
        </w:tc>
        <w:tc>
          <w:tcPr>
            <w:tcW w:w="889" w:type="dxa"/>
            <w:tcBorders>
              <w:top w:val="single" w:sz="2" w:space="0" w:color="auto"/>
            </w:tcBorders>
          </w:tcPr>
          <w:p w14:paraId="766111B6" w14:textId="61CDA2A1" w:rsidR="005419FD" w:rsidRPr="005419FD" w:rsidRDefault="005419FD" w:rsidP="00352743">
            <w:pPr>
              <w:jc w:val="both"/>
            </w:pPr>
          </w:p>
        </w:tc>
        <w:tc>
          <w:tcPr>
            <w:tcW w:w="4179" w:type="dxa"/>
            <w:gridSpan w:val="4"/>
            <w:tcBorders>
              <w:top w:val="single" w:sz="2" w:space="0" w:color="auto"/>
            </w:tcBorders>
            <w:shd w:val="clear" w:color="auto" w:fill="F7CAAC"/>
          </w:tcPr>
          <w:p w14:paraId="04F16A8F" w14:textId="77777777" w:rsidR="005419FD" w:rsidRPr="005419FD" w:rsidRDefault="005419FD" w:rsidP="00352743">
            <w:pPr>
              <w:jc w:val="both"/>
              <w:rPr>
                <w:b/>
              </w:rPr>
            </w:pPr>
            <w:r w:rsidRPr="005419FD">
              <w:rPr>
                <w:b/>
              </w:rPr>
              <w:t xml:space="preserve">hodin </w:t>
            </w:r>
          </w:p>
        </w:tc>
      </w:tr>
      <w:tr w:rsidR="005419FD" w14:paraId="503EB842" w14:textId="77777777" w:rsidTr="00352743">
        <w:tc>
          <w:tcPr>
            <w:tcW w:w="9855" w:type="dxa"/>
            <w:gridSpan w:val="8"/>
            <w:shd w:val="clear" w:color="auto" w:fill="F7CAAC"/>
          </w:tcPr>
          <w:p w14:paraId="3790FCCB" w14:textId="77777777" w:rsidR="005419FD" w:rsidRPr="005419FD" w:rsidRDefault="005419FD" w:rsidP="00352743">
            <w:pPr>
              <w:jc w:val="both"/>
              <w:rPr>
                <w:b/>
              </w:rPr>
            </w:pPr>
            <w:r w:rsidRPr="005419FD">
              <w:rPr>
                <w:b/>
              </w:rPr>
              <w:t>Informace o způsobu kontaktu s vyučujícím</w:t>
            </w:r>
          </w:p>
        </w:tc>
      </w:tr>
      <w:tr w:rsidR="005419FD" w14:paraId="6BD50A9A" w14:textId="77777777" w:rsidTr="005419FD">
        <w:trPr>
          <w:trHeight w:val="566"/>
        </w:trPr>
        <w:tc>
          <w:tcPr>
            <w:tcW w:w="9855" w:type="dxa"/>
            <w:gridSpan w:val="8"/>
          </w:tcPr>
          <w:p w14:paraId="112FA4E1" w14:textId="77777777" w:rsidR="005419FD" w:rsidRPr="005419FD" w:rsidRDefault="005419FD" w:rsidP="00352743">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049EFE" w14:textId="77777777" w:rsidR="00127C2B" w:rsidRDefault="00127C2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3C638E3D" w14:textId="77777777" w:rsidTr="00352743">
        <w:tc>
          <w:tcPr>
            <w:tcW w:w="9855" w:type="dxa"/>
            <w:gridSpan w:val="8"/>
            <w:tcBorders>
              <w:bottom w:val="double" w:sz="4" w:space="0" w:color="auto"/>
            </w:tcBorders>
            <w:shd w:val="clear" w:color="auto" w:fill="BDD6EE"/>
          </w:tcPr>
          <w:p w14:paraId="37546997" w14:textId="77777777" w:rsidR="00352743" w:rsidRDefault="00352743" w:rsidP="00352743">
            <w:pPr>
              <w:jc w:val="both"/>
              <w:rPr>
                <w:b/>
                <w:sz w:val="28"/>
              </w:rPr>
            </w:pPr>
            <w:r>
              <w:lastRenderedPageBreak/>
              <w:br w:type="page"/>
            </w:r>
            <w:r>
              <w:rPr>
                <w:b/>
                <w:sz w:val="28"/>
              </w:rPr>
              <w:t>B-III – Charakteristika studijního předmětu</w:t>
            </w:r>
          </w:p>
        </w:tc>
      </w:tr>
      <w:tr w:rsidR="00352743" w14:paraId="50236AD5" w14:textId="77777777" w:rsidTr="00352743">
        <w:tc>
          <w:tcPr>
            <w:tcW w:w="3086" w:type="dxa"/>
            <w:tcBorders>
              <w:top w:val="double" w:sz="4" w:space="0" w:color="auto"/>
            </w:tcBorders>
            <w:shd w:val="clear" w:color="auto" w:fill="F7CAAC"/>
          </w:tcPr>
          <w:p w14:paraId="52547F78"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0EAAF91C" w14:textId="77777777" w:rsidR="00352743" w:rsidRPr="00B0285A" w:rsidRDefault="00352743" w:rsidP="00352743">
            <w:pPr>
              <w:jc w:val="both"/>
            </w:pPr>
            <w:r w:rsidRPr="00B0285A">
              <w:t>Advanced Marketing and Management</w:t>
            </w:r>
          </w:p>
        </w:tc>
      </w:tr>
      <w:tr w:rsidR="00352743" w14:paraId="4C0BA65E" w14:textId="77777777" w:rsidTr="00352743">
        <w:trPr>
          <w:trHeight w:val="249"/>
        </w:trPr>
        <w:tc>
          <w:tcPr>
            <w:tcW w:w="3086" w:type="dxa"/>
            <w:shd w:val="clear" w:color="auto" w:fill="F7CAAC"/>
          </w:tcPr>
          <w:p w14:paraId="79C6480A" w14:textId="77777777" w:rsidR="00352743" w:rsidRPr="00B0285A" w:rsidRDefault="00352743" w:rsidP="00352743">
            <w:pPr>
              <w:jc w:val="both"/>
              <w:rPr>
                <w:b/>
              </w:rPr>
            </w:pPr>
            <w:r w:rsidRPr="00B0285A">
              <w:rPr>
                <w:b/>
              </w:rPr>
              <w:t>Typ předmětu</w:t>
            </w:r>
          </w:p>
        </w:tc>
        <w:tc>
          <w:tcPr>
            <w:tcW w:w="3406" w:type="dxa"/>
            <w:gridSpan w:val="4"/>
          </w:tcPr>
          <w:p w14:paraId="46C69F98" w14:textId="77777777" w:rsidR="00352743" w:rsidRPr="00B0285A" w:rsidRDefault="00352743" w:rsidP="00352743">
            <w:pPr>
              <w:jc w:val="both"/>
            </w:pPr>
            <w:r w:rsidRPr="00B0285A">
              <w:t>povinně volitelný „PV“</w:t>
            </w:r>
          </w:p>
        </w:tc>
        <w:tc>
          <w:tcPr>
            <w:tcW w:w="2695" w:type="dxa"/>
            <w:gridSpan w:val="2"/>
            <w:shd w:val="clear" w:color="auto" w:fill="F7CAAC"/>
          </w:tcPr>
          <w:p w14:paraId="4CE55CB7" w14:textId="77777777" w:rsidR="00352743" w:rsidRPr="00B0285A" w:rsidRDefault="00352743" w:rsidP="00352743">
            <w:pPr>
              <w:jc w:val="both"/>
            </w:pPr>
            <w:r w:rsidRPr="00B0285A">
              <w:rPr>
                <w:b/>
              </w:rPr>
              <w:t>doporučený ročník / semestr</w:t>
            </w:r>
          </w:p>
        </w:tc>
        <w:tc>
          <w:tcPr>
            <w:tcW w:w="668" w:type="dxa"/>
          </w:tcPr>
          <w:p w14:paraId="1622B1CC" w14:textId="77777777" w:rsidR="00352743" w:rsidRPr="00B0285A" w:rsidRDefault="00352743" w:rsidP="00352743">
            <w:pPr>
              <w:jc w:val="both"/>
            </w:pPr>
            <w:r w:rsidRPr="00B0285A">
              <w:t>3/Z</w:t>
            </w:r>
          </w:p>
        </w:tc>
      </w:tr>
      <w:tr w:rsidR="00352743" w14:paraId="68EAA8C7" w14:textId="77777777" w:rsidTr="00352743">
        <w:tc>
          <w:tcPr>
            <w:tcW w:w="3086" w:type="dxa"/>
            <w:shd w:val="clear" w:color="auto" w:fill="F7CAAC"/>
          </w:tcPr>
          <w:p w14:paraId="75FA3405" w14:textId="77777777" w:rsidR="00352743" w:rsidRPr="00B0285A" w:rsidRDefault="00352743" w:rsidP="00352743">
            <w:pPr>
              <w:jc w:val="both"/>
              <w:rPr>
                <w:b/>
              </w:rPr>
            </w:pPr>
            <w:r w:rsidRPr="00B0285A">
              <w:rPr>
                <w:b/>
              </w:rPr>
              <w:t>Rozsah studijního předmětu</w:t>
            </w:r>
          </w:p>
        </w:tc>
        <w:tc>
          <w:tcPr>
            <w:tcW w:w="1701" w:type="dxa"/>
            <w:gridSpan w:val="2"/>
          </w:tcPr>
          <w:p w14:paraId="1AAA95C9" w14:textId="77777777" w:rsidR="00352743" w:rsidRPr="00B0285A" w:rsidRDefault="00352743" w:rsidP="00841821">
            <w:pPr>
              <w:jc w:val="both"/>
            </w:pPr>
            <w:r w:rsidRPr="00B0285A">
              <w:t>13p + 13s</w:t>
            </w:r>
          </w:p>
        </w:tc>
        <w:tc>
          <w:tcPr>
            <w:tcW w:w="889" w:type="dxa"/>
            <w:shd w:val="clear" w:color="auto" w:fill="F7CAAC"/>
          </w:tcPr>
          <w:p w14:paraId="1D40FE23" w14:textId="77777777" w:rsidR="00352743" w:rsidRPr="00B0285A" w:rsidRDefault="00352743" w:rsidP="00352743">
            <w:pPr>
              <w:jc w:val="both"/>
              <w:rPr>
                <w:b/>
              </w:rPr>
            </w:pPr>
            <w:r w:rsidRPr="00B0285A">
              <w:rPr>
                <w:b/>
              </w:rPr>
              <w:t xml:space="preserve">hod. </w:t>
            </w:r>
          </w:p>
        </w:tc>
        <w:tc>
          <w:tcPr>
            <w:tcW w:w="816" w:type="dxa"/>
          </w:tcPr>
          <w:p w14:paraId="61624E71" w14:textId="77777777" w:rsidR="00352743" w:rsidRPr="00B0285A" w:rsidRDefault="00352743" w:rsidP="00352743">
            <w:pPr>
              <w:jc w:val="both"/>
            </w:pPr>
            <w:r w:rsidRPr="00B0285A">
              <w:t>26</w:t>
            </w:r>
          </w:p>
        </w:tc>
        <w:tc>
          <w:tcPr>
            <w:tcW w:w="2156" w:type="dxa"/>
            <w:shd w:val="clear" w:color="auto" w:fill="F7CAAC"/>
          </w:tcPr>
          <w:p w14:paraId="13683B11" w14:textId="77777777" w:rsidR="00352743" w:rsidRPr="00B0285A" w:rsidRDefault="00352743" w:rsidP="00352743">
            <w:pPr>
              <w:jc w:val="both"/>
              <w:rPr>
                <w:b/>
              </w:rPr>
            </w:pPr>
            <w:r w:rsidRPr="00B0285A">
              <w:rPr>
                <w:b/>
              </w:rPr>
              <w:t>kreditů</w:t>
            </w:r>
          </w:p>
        </w:tc>
        <w:tc>
          <w:tcPr>
            <w:tcW w:w="1207" w:type="dxa"/>
            <w:gridSpan w:val="2"/>
          </w:tcPr>
          <w:p w14:paraId="20AEB1E0" w14:textId="77777777" w:rsidR="00352743" w:rsidRPr="00B0285A" w:rsidRDefault="00352743" w:rsidP="00352743">
            <w:pPr>
              <w:jc w:val="both"/>
            </w:pPr>
            <w:r w:rsidRPr="00B0285A">
              <w:t>3</w:t>
            </w:r>
          </w:p>
        </w:tc>
      </w:tr>
      <w:tr w:rsidR="00352743" w14:paraId="049A42E9" w14:textId="77777777" w:rsidTr="00352743">
        <w:tc>
          <w:tcPr>
            <w:tcW w:w="3086" w:type="dxa"/>
            <w:shd w:val="clear" w:color="auto" w:fill="F7CAAC"/>
          </w:tcPr>
          <w:p w14:paraId="0D59C24C" w14:textId="77777777" w:rsidR="00352743" w:rsidRPr="00B0285A" w:rsidRDefault="00352743" w:rsidP="00352743">
            <w:pPr>
              <w:jc w:val="both"/>
              <w:rPr>
                <w:b/>
              </w:rPr>
            </w:pPr>
            <w:r w:rsidRPr="00B0285A">
              <w:rPr>
                <w:b/>
              </w:rPr>
              <w:t>Prerekvizity, korekvizity, ekvivalence</w:t>
            </w:r>
          </w:p>
        </w:tc>
        <w:tc>
          <w:tcPr>
            <w:tcW w:w="6769" w:type="dxa"/>
            <w:gridSpan w:val="7"/>
          </w:tcPr>
          <w:p w14:paraId="477F9595" w14:textId="77777777" w:rsidR="00352743" w:rsidRPr="00B0285A" w:rsidRDefault="00352743" w:rsidP="00352743">
            <w:pPr>
              <w:jc w:val="both"/>
            </w:pPr>
          </w:p>
        </w:tc>
      </w:tr>
      <w:tr w:rsidR="00352743" w14:paraId="0E751CAA" w14:textId="77777777" w:rsidTr="00352743">
        <w:tc>
          <w:tcPr>
            <w:tcW w:w="3086" w:type="dxa"/>
            <w:shd w:val="clear" w:color="auto" w:fill="F7CAAC"/>
          </w:tcPr>
          <w:p w14:paraId="2D0586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48090D32" w14:textId="77777777" w:rsidR="00352743" w:rsidRPr="00B0285A" w:rsidRDefault="00352743" w:rsidP="00352743">
            <w:pPr>
              <w:jc w:val="both"/>
            </w:pPr>
            <w:r w:rsidRPr="00B0285A">
              <w:t>klasifikovaný zápočet</w:t>
            </w:r>
          </w:p>
        </w:tc>
        <w:tc>
          <w:tcPr>
            <w:tcW w:w="2156" w:type="dxa"/>
            <w:shd w:val="clear" w:color="auto" w:fill="F7CAAC"/>
          </w:tcPr>
          <w:p w14:paraId="1E4C15CD" w14:textId="77777777" w:rsidR="00352743" w:rsidRPr="00B0285A" w:rsidRDefault="00352743" w:rsidP="00352743">
            <w:pPr>
              <w:jc w:val="both"/>
              <w:rPr>
                <w:b/>
              </w:rPr>
            </w:pPr>
            <w:r w:rsidRPr="00B0285A">
              <w:rPr>
                <w:b/>
              </w:rPr>
              <w:t>Forma výuky</w:t>
            </w:r>
          </w:p>
        </w:tc>
        <w:tc>
          <w:tcPr>
            <w:tcW w:w="1207" w:type="dxa"/>
            <w:gridSpan w:val="2"/>
          </w:tcPr>
          <w:p w14:paraId="67ED1CC2" w14:textId="77777777" w:rsidR="00352743" w:rsidRPr="00B0285A" w:rsidRDefault="00352743" w:rsidP="00352743">
            <w:pPr>
              <w:jc w:val="both"/>
            </w:pPr>
            <w:r w:rsidRPr="00B0285A">
              <w:t>přednáška, seminář</w:t>
            </w:r>
          </w:p>
        </w:tc>
      </w:tr>
      <w:tr w:rsidR="00352743" w14:paraId="55C68B3A" w14:textId="77777777" w:rsidTr="00352743">
        <w:tc>
          <w:tcPr>
            <w:tcW w:w="3086" w:type="dxa"/>
            <w:shd w:val="clear" w:color="auto" w:fill="F7CAAC"/>
          </w:tcPr>
          <w:p w14:paraId="3DD96599"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81B6F21" w14:textId="77777777" w:rsidR="00352743" w:rsidRPr="00B0285A" w:rsidRDefault="00352743" w:rsidP="00352743">
            <w:pPr>
              <w:jc w:val="both"/>
            </w:pPr>
            <w:r w:rsidRPr="00B0285A">
              <w:t>Způsob zakončení předmětu – klasifikovaný zápočet</w:t>
            </w:r>
          </w:p>
          <w:p w14:paraId="2F8328F2"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písemný test s maximálním možným počtem dosažitelných bodů 100 musí být napsán alespoň na 60 %.</w:t>
            </w:r>
          </w:p>
        </w:tc>
      </w:tr>
      <w:tr w:rsidR="00352743" w14:paraId="49CCC11D" w14:textId="77777777" w:rsidTr="005E2F2C">
        <w:trPr>
          <w:trHeight w:val="76"/>
        </w:trPr>
        <w:tc>
          <w:tcPr>
            <w:tcW w:w="9855" w:type="dxa"/>
            <w:gridSpan w:val="8"/>
            <w:tcBorders>
              <w:top w:val="nil"/>
            </w:tcBorders>
          </w:tcPr>
          <w:p w14:paraId="3CD81C91" w14:textId="77777777" w:rsidR="00352743" w:rsidRPr="00B0285A" w:rsidRDefault="00352743" w:rsidP="00352743">
            <w:pPr>
              <w:jc w:val="both"/>
            </w:pPr>
          </w:p>
        </w:tc>
      </w:tr>
      <w:tr w:rsidR="00352743" w14:paraId="34C29FCD" w14:textId="77777777" w:rsidTr="00352743">
        <w:trPr>
          <w:trHeight w:val="197"/>
        </w:trPr>
        <w:tc>
          <w:tcPr>
            <w:tcW w:w="3086" w:type="dxa"/>
            <w:tcBorders>
              <w:top w:val="nil"/>
            </w:tcBorders>
            <w:shd w:val="clear" w:color="auto" w:fill="F7CAAC"/>
          </w:tcPr>
          <w:p w14:paraId="4F19589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1A6877A4" w14:textId="77777777" w:rsidR="00352743" w:rsidRPr="00B0285A" w:rsidRDefault="00352743" w:rsidP="00352743">
            <w:pPr>
              <w:jc w:val="both"/>
            </w:pPr>
            <w:r w:rsidRPr="00B0285A">
              <w:t>doc. Ing. Miloslava Chovancová, CSc.</w:t>
            </w:r>
          </w:p>
        </w:tc>
      </w:tr>
      <w:tr w:rsidR="00352743" w14:paraId="4A77165F" w14:textId="77777777" w:rsidTr="00352743">
        <w:trPr>
          <w:trHeight w:val="243"/>
        </w:trPr>
        <w:tc>
          <w:tcPr>
            <w:tcW w:w="3086" w:type="dxa"/>
            <w:tcBorders>
              <w:top w:val="nil"/>
            </w:tcBorders>
            <w:shd w:val="clear" w:color="auto" w:fill="F7CAAC"/>
          </w:tcPr>
          <w:p w14:paraId="2979516B"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E353676" w14:textId="77777777" w:rsidR="00352743" w:rsidRPr="00B0285A" w:rsidRDefault="00352743" w:rsidP="00352743">
            <w:pPr>
              <w:jc w:val="both"/>
            </w:pPr>
            <w:r w:rsidRPr="00B0285A">
              <w:t>Garant se p</w:t>
            </w:r>
            <w:r w:rsidR="005911B7">
              <w:t>odílí na přednášení v rozsahu 6</w:t>
            </w:r>
            <w:r w:rsidRPr="00B0285A">
              <w:t>0 %, dále stanovuje koncepci seminářů a dohlíží na jejich jednotné vedení.</w:t>
            </w:r>
          </w:p>
        </w:tc>
      </w:tr>
      <w:tr w:rsidR="00352743" w14:paraId="74F118EE" w14:textId="77777777" w:rsidTr="00352743">
        <w:tc>
          <w:tcPr>
            <w:tcW w:w="3086" w:type="dxa"/>
            <w:shd w:val="clear" w:color="auto" w:fill="F7CAAC"/>
          </w:tcPr>
          <w:p w14:paraId="55A21B9E"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470A65D3" w14:textId="77777777" w:rsidR="00352743" w:rsidRPr="00B0285A" w:rsidRDefault="00352743" w:rsidP="00743580">
            <w:pPr>
              <w:jc w:val="both"/>
            </w:pPr>
            <w:r w:rsidRPr="00B0285A">
              <w:t>doc. Ing. Miloslava</w:t>
            </w:r>
            <w:r w:rsidR="005911B7">
              <w:t xml:space="preserve"> Chovancová, CSc. – přednášky (60</w:t>
            </w:r>
            <w:r w:rsidRPr="00B0285A">
              <w:t>%)</w:t>
            </w:r>
            <w:r w:rsidR="001818F6">
              <w:t xml:space="preserve">; </w:t>
            </w:r>
            <w:r w:rsidRPr="00B0285A">
              <w:t>doc. Ing. Mic</w:t>
            </w:r>
            <w:r w:rsidR="005911B7">
              <w:t>hal Pilík, Ph.D. – přednášky (40</w:t>
            </w:r>
            <w:r w:rsidRPr="00B0285A">
              <w:t>%)</w:t>
            </w:r>
          </w:p>
        </w:tc>
      </w:tr>
      <w:tr w:rsidR="00352743" w14:paraId="6B08BD0A" w14:textId="77777777" w:rsidTr="00352743">
        <w:trPr>
          <w:trHeight w:val="60"/>
        </w:trPr>
        <w:tc>
          <w:tcPr>
            <w:tcW w:w="9855" w:type="dxa"/>
            <w:gridSpan w:val="8"/>
            <w:tcBorders>
              <w:top w:val="nil"/>
            </w:tcBorders>
          </w:tcPr>
          <w:p w14:paraId="60565506" w14:textId="77777777" w:rsidR="00352743" w:rsidRPr="00B0285A" w:rsidRDefault="00352743" w:rsidP="00352743">
            <w:pPr>
              <w:jc w:val="both"/>
            </w:pPr>
          </w:p>
        </w:tc>
      </w:tr>
      <w:tr w:rsidR="00352743" w14:paraId="6FC07488" w14:textId="77777777" w:rsidTr="00352743">
        <w:tc>
          <w:tcPr>
            <w:tcW w:w="3086" w:type="dxa"/>
            <w:shd w:val="clear" w:color="auto" w:fill="F7CAAC"/>
          </w:tcPr>
          <w:p w14:paraId="49491E1F"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5155DE9" w14:textId="77777777" w:rsidR="00352743" w:rsidRPr="00B0285A" w:rsidRDefault="00352743" w:rsidP="00352743">
            <w:pPr>
              <w:jc w:val="both"/>
            </w:pPr>
          </w:p>
        </w:tc>
      </w:tr>
      <w:tr w:rsidR="00352743" w14:paraId="6F88E06A" w14:textId="77777777" w:rsidTr="00352743">
        <w:trPr>
          <w:trHeight w:val="3499"/>
        </w:trPr>
        <w:tc>
          <w:tcPr>
            <w:tcW w:w="9855" w:type="dxa"/>
            <w:gridSpan w:val="8"/>
            <w:tcBorders>
              <w:top w:val="nil"/>
              <w:bottom w:val="single" w:sz="12" w:space="0" w:color="auto"/>
            </w:tcBorders>
          </w:tcPr>
          <w:p w14:paraId="45436AC9" w14:textId="77777777" w:rsidR="008B0BC3" w:rsidRDefault="008B0BC3" w:rsidP="008B0BC3">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14:paraId="7D696400" w14:textId="16893DC7" w:rsidR="00CC1F4A" w:rsidRPr="00607669" w:rsidRDefault="007C5739" w:rsidP="00CC1F4A">
            <w:pPr>
              <w:jc w:val="both"/>
            </w:pPr>
            <w:r>
              <w:t>Obsah</w:t>
            </w:r>
          </w:p>
          <w:p w14:paraId="166B6B60" w14:textId="77777777" w:rsidR="008B0BC3" w:rsidRDefault="008B0BC3" w:rsidP="001C2699">
            <w:pPr>
              <w:numPr>
                <w:ilvl w:val="0"/>
                <w:numId w:val="52"/>
              </w:numPr>
              <w:ind w:left="247" w:hanging="247"/>
              <w:rPr>
                <w:color w:val="000000"/>
              </w:rPr>
            </w:pPr>
            <w:r>
              <w:rPr>
                <w:color w:val="000000"/>
              </w:rPr>
              <w:t>Vývoj marketingového myšlení</w:t>
            </w:r>
          </w:p>
          <w:p w14:paraId="3202F8F3" w14:textId="77777777" w:rsidR="008B0BC3" w:rsidRDefault="008B0BC3" w:rsidP="001C2699">
            <w:pPr>
              <w:numPr>
                <w:ilvl w:val="0"/>
                <w:numId w:val="52"/>
              </w:numPr>
              <w:ind w:left="247" w:hanging="247"/>
              <w:rPr>
                <w:color w:val="000000"/>
              </w:rPr>
            </w:pPr>
            <w:r>
              <w:rPr>
                <w:color w:val="000000"/>
              </w:rPr>
              <w:t>Globální přístup k marketingu</w:t>
            </w:r>
          </w:p>
          <w:p w14:paraId="37154929" w14:textId="77777777" w:rsidR="008B0BC3" w:rsidRDefault="008B0BC3" w:rsidP="001C2699">
            <w:pPr>
              <w:numPr>
                <w:ilvl w:val="0"/>
                <w:numId w:val="52"/>
              </w:numPr>
              <w:ind w:left="247" w:hanging="247"/>
              <w:rPr>
                <w:color w:val="000000"/>
              </w:rPr>
            </w:pPr>
            <w:r>
              <w:rPr>
                <w:color w:val="000000"/>
              </w:rPr>
              <w:t>Digitální marketingové strategie</w:t>
            </w:r>
          </w:p>
          <w:p w14:paraId="46A47D4A" w14:textId="77777777" w:rsidR="008B0BC3" w:rsidRDefault="008B0BC3" w:rsidP="001C2699">
            <w:pPr>
              <w:numPr>
                <w:ilvl w:val="0"/>
                <w:numId w:val="52"/>
              </w:numPr>
              <w:ind w:left="247" w:hanging="247"/>
              <w:rPr>
                <w:color w:val="000000"/>
              </w:rPr>
            </w:pPr>
            <w:r>
              <w:rPr>
                <w:color w:val="000000"/>
              </w:rPr>
              <w:t xml:space="preserve">Globální chování spotřebitelů </w:t>
            </w:r>
          </w:p>
          <w:p w14:paraId="2F676018" w14:textId="77777777" w:rsidR="008B0BC3" w:rsidRDefault="008B0BC3" w:rsidP="001C2699">
            <w:pPr>
              <w:numPr>
                <w:ilvl w:val="0"/>
                <w:numId w:val="52"/>
              </w:numPr>
              <w:ind w:left="247" w:hanging="247"/>
              <w:rPr>
                <w:color w:val="000000"/>
              </w:rPr>
            </w:pPr>
            <w:r>
              <w:rPr>
                <w:color w:val="000000"/>
              </w:rPr>
              <w:t>Nové trendy na trzích B2B a B2C</w:t>
            </w:r>
          </w:p>
          <w:p w14:paraId="2BDE34E3" w14:textId="77777777" w:rsidR="008B0BC3" w:rsidRDefault="008B0BC3" w:rsidP="001C2699">
            <w:pPr>
              <w:numPr>
                <w:ilvl w:val="0"/>
                <w:numId w:val="52"/>
              </w:numPr>
              <w:ind w:left="247" w:hanging="247"/>
              <w:rPr>
                <w:color w:val="000000"/>
              </w:rPr>
            </w:pPr>
            <w:r>
              <w:rPr>
                <w:color w:val="000000"/>
              </w:rPr>
              <w:t>Management značky a silné značky</w:t>
            </w:r>
          </w:p>
          <w:p w14:paraId="069FBCD7" w14:textId="77777777" w:rsidR="008B0BC3" w:rsidRDefault="008B0BC3" w:rsidP="001C2699">
            <w:pPr>
              <w:numPr>
                <w:ilvl w:val="0"/>
                <w:numId w:val="52"/>
              </w:numPr>
              <w:ind w:left="247" w:hanging="247"/>
              <w:rPr>
                <w:color w:val="000000"/>
              </w:rPr>
            </w:pPr>
            <w:r>
              <w:rPr>
                <w:color w:val="000000"/>
              </w:rPr>
              <w:t>Prostředí pro obchodování</w:t>
            </w:r>
          </w:p>
          <w:p w14:paraId="391C2573" w14:textId="77777777" w:rsidR="008B0BC3" w:rsidRDefault="008B0BC3" w:rsidP="001C2699">
            <w:pPr>
              <w:numPr>
                <w:ilvl w:val="0"/>
                <w:numId w:val="52"/>
              </w:numPr>
              <w:ind w:left="247" w:hanging="247"/>
              <w:rPr>
                <w:color w:val="000000"/>
              </w:rPr>
            </w:pPr>
            <w:r>
              <w:rPr>
                <w:color w:val="000000"/>
              </w:rPr>
              <w:t>Kooperativní strategie</w:t>
            </w:r>
          </w:p>
          <w:p w14:paraId="07D5801A" w14:textId="77777777" w:rsidR="008B0BC3" w:rsidRDefault="008B0BC3" w:rsidP="001C2699">
            <w:pPr>
              <w:numPr>
                <w:ilvl w:val="0"/>
                <w:numId w:val="52"/>
              </w:numPr>
              <w:ind w:left="247" w:hanging="247"/>
              <w:rPr>
                <w:color w:val="000000"/>
              </w:rPr>
            </w:pPr>
            <w:r>
              <w:rPr>
                <w:color w:val="000000"/>
              </w:rPr>
              <w:t>Společenská odpovědnost podniků</w:t>
            </w:r>
          </w:p>
          <w:p w14:paraId="24A01853" w14:textId="77777777" w:rsidR="008B0BC3" w:rsidRDefault="008B0BC3" w:rsidP="001C2699">
            <w:pPr>
              <w:numPr>
                <w:ilvl w:val="0"/>
                <w:numId w:val="52"/>
              </w:numPr>
              <w:ind w:left="247" w:hanging="247"/>
              <w:rPr>
                <w:color w:val="000000"/>
              </w:rPr>
            </w:pPr>
            <w:r>
              <w:rPr>
                <w:color w:val="000000"/>
              </w:rPr>
              <w:t>Strategický management</w:t>
            </w:r>
          </w:p>
          <w:p w14:paraId="2CD1E871" w14:textId="77777777" w:rsidR="008B0BC3" w:rsidRDefault="008B0BC3" w:rsidP="001C2699">
            <w:pPr>
              <w:numPr>
                <w:ilvl w:val="0"/>
                <w:numId w:val="52"/>
              </w:numPr>
              <w:ind w:left="247" w:hanging="247"/>
              <w:rPr>
                <w:color w:val="000000"/>
              </w:rPr>
            </w:pPr>
            <w:r>
              <w:rPr>
                <w:color w:val="000000"/>
              </w:rPr>
              <w:t>Podnikatelské sítě a výběr partnerů</w:t>
            </w:r>
          </w:p>
          <w:p w14:paraId="0BCF0B0D" w14:textId="77777777" w:rsidR="008B0BC3" w:rsidRDefault="008B0BC3" w:rsidP="001C2699">
            <w:pPr>
              <w:numPr>
                <w:ilvl w:val="0"/>
                <w:numId w:val="52"/>
              </w:numPr>
              <w:ind w:left="247" w:hanging="247"/>
              <w:rPr>
                <w:color w:val="000000"/>
              </w:rPr>
            </w:pPr>
            <w:r>
              <w:rPr>
                <w:color w:val="000000"/>
              </w:rPr>
              <w:t>Role kultury v podnikání</w:t>
            </w:r>
          </w:p>
          <w:p w14:paraId="20E79697" w14:textId="77777777" w:rsidR="00352743" w:rsidRPr="008B0BC3" w:rsidRDefault="008B0BC3" w:rsidP="001C2699">
            <w:pPr>
              <w:pStyle w:val="Odstavecseseznamem"/>
              <w:numPr>
                <w:ilvl w:val="0"/>
                <w:numId w:val="52"/>
              </w:numPr>
              <w:spacing w:after="0" w:line="240" w:lineRule="auto"/>
              <w:ind w:left="247" w:hanging="247"/>
              <w:jc w:val="both"/>
              <w:rPr>
                <w:rFonts w:ascii="Times New Roman" w:hAnsi="Times New Roman"/>
                <w:sz w:val="20"/>
                <w:szCs w:val="20"/>
              </w:rPr>
            </w:pPr>
            <w:r w:rsidRPr="008B0BC3">
              <w:rPr>
                <w:rFonts w:ascii="Times New Roman" w:hAnsi="Times New Roman"/>
                <w:color w:val="000000"/>
                <w:sz w:val="20"/>
              </w:rPr>
              <w:t>Management cestovního ruchu</w:t>
            </w:r>
          </w:p>
        </w:tc>
      </w:tr>
      <w:tr w:rsidR="00352743" w14:paraId="2C4B6533" w14:textId="77777777" w:rsidTr="00352743">
        <w:trPr>
          <w:trHeight w:val="265"/>
        </w:trPr>
        <w:tc>
          <w:tcPr>
            <w:tcW w:w="3653" w:type="dxa"/>
            <w:gridSpan w:val="2"/>
            <w:tcBorders>
              <w:top w:val="nil"/>
            </w:tcBorders>
            <w:shd w:val="clear" w:color="auto" w:fill="F7CAAC"/>
          </w:tcPr>
          <w:p w14:paraId="7116403C"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7DAB3634" w14:textId="77777777" w:rsidR="00352743" w:rsidRPr="00B0285A" w:rsidRDefault="00352743" w:rsidP="00352743">
            <w:pPr>
              <w:jc w:val="both"/>
            </w:pPr>
          </w:p>
        </w:tc>
      </w:tr>
      <w:tr w:rsidR="00352743" w14:paraId="5800E5D6" w14:textId="77777777" w:rsidTr="00352743">
        <w:trPr>
          <w:trHeight w:val="1497"/>
        </w:trPr>
        <w:tc>
          <w:tcPr>
            <w:tcW w:w="9855" w:type="dxa"/>
            <w:gridSpan w:val="8"/>
            <w:tcBorders>
              <w:top w:val="nil"/>
            </w:tcBorders>
          </w:tcPr>
          <w:p w14:paraId="63761630" w14:textId="77777777" w:rsidR="00352743" w:rsidRPr="00B0285A" w:rsidRDefault="00352743" w:rsidP="00352743">
            <w:pPr>
              <w:jc w:val="both"/>
              <w:rPr>
                <w:b/>
              </w:rPr>
            </w:pPr>
            <w:r w:rsidRPr="00B0285A">
              <w:rPr>
                <w:b/>
              </w:rPr>
              <w:t>Povinná literatura</w:t>
            </w:r>
          </w:p>
          <w:p w14:paraId="443E2646" w14:textId="77777777" w:rsidR="00352743" w:rsidRPr="00B0285A" w:rsidRDefault="00352743" w:rsidP="00352743">
            <w:pPr>
              <w:jc w:val="both"/>
            </w:pPr>
            <w:r w:rsidRPr="00B0285A">
              <w:t xml:space="preserve">KEEGAN, W. J. </w:t>
            </w:r>
            <w:r w:rsidRPr="00B0285A">
              <w:rPr>
                <w:i/>
              </w:rPr>
              <w:t>Global Marketing</w:t>
            </w:r>
            <w:r w:rsidRPr="00B0285A">
              <w:t>. 5th ed. London: Pearson Prentice Hall, 2008. ISBN 978-0-13-813386-3.</w:t>
            </w:r>
          </w:p>
          <w:p w14:paraId="1F4F286B" w14:textId="77777777" w:rsidR="00352743" w:rsidRPr="00B0285A" w:rsidRDefault="00352743" w:rsidP="00352743">
            <w:pPr>
              <w:jc w:val="both"/>
            </w:pPr>
            <w:r w:rsidRPr="00B0285A">
              <w:t xml:space="preserve">RASCHE A., MORSING, M., MOON, J. </w:t>
            </w:r>
            <w:r w:rsidRPr="00B0285A">
              <w:rPr>
                <w:i/>
              </w:rPr>
              <w:t>Corporate Social Responsibility: Strategy, Communication</w:t>
            </w:r>
            <w:r w:rsidRPr="00B0285A">
              <w:t xml:space="preserve">, </w:t>
            </w:r>
            <w:r w:rsidRPr="00B0285A">
              <w:rPr>
                <w:i/>
              </w:rPr>
              <w:t>Governance</w:t>
            </w:r>
            <w:r w:rsidRPr="00B0285A">
              <w:t>. Cambridge: Cambridge University Press. 2017, 554 s. ISBN 978-1107535398.</w:t>
            </w:r>
          </w:p>
          <w:p w14:paraId="3ACE544F" w14:textId="77777777" w:rsidR="00352743" w:rsidRPr="00B0285A" w:rsidRDefault="00352743" w:rsidP="00352743">
            <w:pPr>
              <w:jc w:val="both"/>
            </w:pPr>
            <w:r w:rsidRPr="00B0285A">
              <w:t xml:space="preserve">STRAUSS, J. </w:t>
            </w:r>
            <w:r w:rsidRPr="00B0285A">
              <w:rPr>
                <w:i/>
              </w:rPr>
              <w:t>E-marketing</w:t>
            </w:r>
            <w:r w:rsidRPr="00B0285A">
              <w:t xml:space="preserve">. 4th ed. Upper Saddle River, N.J: Pearson/Prentice Hall, 2006. ISBN 0-13-148519-9. </w:t>
            </w:r>
          </w:p>
          <w:p w14:paraId="18852076" w14:textId="77777777" w:rsidR="00352743" w:rsidRPr="00B0285A" w:rsidRDefault="00352743" w:rsidP="00352743">
            <w:pPr>
              <w:jc w:val="both"/>
              <w:rPr>
                <w:b/>
              </w:rPr>
            </w:pPr>
            <w:r w:rsidRPr="00B0285A">
              <w:rPr>
                <w:b/>
              </w:rPr>
              <w:t>Doporučená literatura</w:t>
            </w:r>
          </w:p>
          <w:p w14:paraId="463B0677" w14:textId="77777777" w:rsidR="00352743" w:rsidRPr="00B0285A" w:rsidRDefault="00352743" w:rsidP="00352743">
            <w:pPr>
              <w:jc w:val="both"/>
            </w:pPr>
            <w:r w:rsidRPr="00B0285A">
              <w:t>ASAMOAH, E. S., CHOVANCOVÁ, M.</w:t>
            </w:r>
            <w:r w:rsidRPr="00B0285A">
              <w:rPr>
                <w:i/>
              </w:rPr>
              <w:t xml:space="preserve"> Consumer Behaviour and Branding: Perspectives From The  Fast Food Industry</w:t>
            </w:r>
            <w:r w:rsidRPr="00B0285A">
              <w:t xml:space="preserve"> </w:t>
            </w:r>
            <w:r w:rsidRPr="00B0285A">
              <w:rPr>
                <w:i/>
              </w:rPr>
              <w:t>In Different Markets</w:t>
            </w:r>
            <w:r w:rsidRPr="00B0285A">
              <w:t>. 1st ed. 2013, Žilina: GEORG, 175 p. ISBN 978-80-8154-053-0.</w:t>
            </w:r>
          </w:p>
          <w:p w14:paraId="6173D487" w14:textId="77777777" w:rsidR="00352743" w:rsidRPr="00B0285A" w:rsidRDefault="00352743" w:rsidP="00352743">
            <w:pPr>
              <w:jc w:val="both"/>
            </w:pPr>
            <w:r w:rsidRPr="00B0285A">
              <w:t xml:space="preserve">CHOVANCOVÁ, M., ASAMOAH, E. S., WANNINAYAKE, M.. </w:t>
            </w:r>
            <w:r w:rsidRPr="00B0285A">
              <w:rPr>
                <w:i/>
              </w:rPr>
              <w:t>Consumer</w:t>
            </w:r>
            <w:r w:rsidRPr="00B0285A">
              <w:t xml:space="preserve"> </w:t>
            </w:r>
            <w:r w:rsidRPr="00B0285A">
              <w:rPr>
                <w:i/>
              </w:rPr>
              <w:t>Behaviour and Branding: A Cross Cultural Perspective.</w:t>
            </w:r>
            <w:r w:rsidRPr="00B0285A">
              <w:t xml:space="preserve"> Žilina: GEORG, 2011, 180 p. ISBN 978-80-89401-58-1.</w:t>
            </w:r>
          </w:p>
          <w:p w14:paraId="33AD1BF5" w14:textId="77777777" w:rsidR="00352743" w:rsidRPr="00B0285A" w:rsidRDefault="00352743" w:rsidP="00352743">
            <w:pPr>
              <w:jc w:val="both"/>
            </w:pPr>
            <w:r w:rsidRPr="00B0285A">
              <w:t xml:space="preserve">PILÍK, M. </w:t>
            </w:r>
            <w:r w:rsidRPr="00B0285A">
              <w:rPr>
                <w:i/>
              </w:rPr>
              <w:t>Business-to-Business Marketing</w:t>
            </w:r>
            <w:r w:rsidRPr="00B0285A">
              <w:t>. 2. vyd. Zlín: Univerzita Tomáše Bati ve Zlíně, 2010, 126 s. ISBN 978-80-7318-918-1.</w:t>
            </w:r>
          </w:p>
          <w:p w14:paraId="13164279" w14:textId="77777777" w:rsidR="00352743" w:rsidRPr="00B0285A" w:rsidRDefault="00352743" w:rsidP="00352743">
            <w:pPr>
              <w:jc w:val="both"/>
            </w:pPr>
            <w:r w:rsidRPr="00B0285A">
              <w:t xml:space="preserve">WANNINAYAKE, M., CHOVANCOVÁ, M. </w:t>
            </w:r>
            <w:r w:rsidRPr="00B0285A">
              <w:rPr>
                <w:i/>
              </w:rPr>
              <w:t>Consumer Behaviour and Branding: Building Domestic Brands in</w:t>
            </w:r>
            <w:r w:rsidRPr="00B0285A">
              <w:t xml:space="preserve"> </w:t>
            </w:r>
            <w:r w:rsidRPr="00B0285A">
              <w:rPr>
                <w:i/>
              </w:rPr>
              <w:t>Developing Countries</w:t>
            </w:r>
            <w:r w:rsidRPr="00B0285A">
              <w:t>. 1st ed. Žilina: GEORG, 2013, 186 p. ISBN 978-80-8154-056-1.</w:t>
            </w:r>
          </w:p>
        </w:tc>
      </w:tr>
      <w:tr w:rsidR="00352743" w14:paraId="42AB0B56"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7E2054" w14:textId="77777777" w:rsidR="00352743" w:rsidRPr="00B0285A" w:rsidRDefault="00352743" w:rsidP="00352743">
            <w:pPr>
              <w:jc w:val="center"/>
              <w:rPr>
                <w:b/>
              </w:rPr>
            </w:pPr>
            <w:r w:rsidRPr="00B0285A">
              <w:rPr>
                <w:b/>
              </w:rPr>
              <w:t>Informace ke kombinované nebo distanční formě</w:t>
            </w:r>
          </w:p>
        </w:tc>
      </w:tr>
      <w:tr w:rsidR="00352743" w14:paraId="6658E844" w14:textId="77777777" w:rsidTr="00352743">
        <w:tc>
          <w:tcPr>
            <w:tcW w:w="4787" w:type="dxa"/>
            <w:gridSpan w:val="3"/>
            <w:tcBorders>
              <w:top w:val="single" w:sz="2" w:space="0" w:color="auto"/>
            </w:tcBorders>
            <w:shd w:val="clear" w:color="auto" w:fill="F7CAAC"/>
          </w:tcPr>
          <w:p w14:paraId="36DEAD65"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17AEDCA7" w14:textId="28E4DF58" w:rsidR="00352743" w:rsidRPr="00B0285A" w:rsidRDefault="00352743" w:rsidP="00352743">
            <w:pPr>
              <w:jc w:val="both"/>
            </w:pPr>
          </w:p>
        </w:tc>
        <w:tc>
          <w:tcPr>
            <w:tcW w:w="4179" w:type="dxa"/>
            <w:gridSpan w:val="4"/>
            <w:tcBorders>
              <w:top w:val="single" w:sz="2" w:space="0" w:color="auto"/>
            </w:tcBorders>
            <w:shd w:val="clear" w:color="auto" w:fill="F7CAAC"/>
          </w:tcPr>
          <w:p w14:paraId="2A53A7CB" w14:textId="77777777" w:rsidR="00352743" w:rsidRPr="00B0285A" w:rsidRDefault="00352743" w:rsidP="00352743">
            <w:pPr>
              <w:jc w:val="both"/>
              <w:rPr>
                <w:b/>
              </w:rPr>
            </w:pPr>
            <w:r w:rsidRPr="00B0285A">
              <w:rPr>
                <w:b/>
              </w:rPr>
              <w:t xml:space="preserve">hodin </w:t>
            </w:r>
          </w:p>
        </w:tc>
      </w:tr>
      <w:tr w:rsidR="00352743" w14:paraId="78AA46C8" w14:textId="77777777" w:rsidTr="00352743">
        <w:tc>
          <w:tcPr>
            <w:tcW w:w="9855" w:type="dxa"/>
            <w:gridSpan w:val="8"/>
            <w:shd w:val="clear" w:color="auto" w:fill="F7CAAC"/>
          </w:tcPr>
          <w:p w14:paraId="7BD36A84" w14:textId="77777777" w:rsidR="00352743" w:rsidRPr="00B0285A" w:rsidRDefault="00352743" w:rsidP="00352743">
            <w:pPr>
              <w:jc w:val="both"/>
              <w:rPr>
                <w:b/>
              </w:rPr>
            </w:pPr>
            <w:r w:rsidRPr="00B0285A">
              <w:rPr>
                <w:b/>
              </w:rPr>
              <w:t>Informace o způsobu kontaktu s vyučujícím</w:t>
            </w:r>
          </w:p>
        </w:tc>
      </w:tr>
      <w:tr w:rsidR="00352743" w14:paraId="05C57105" w14:textId="77777777" w:rsidTr="00352743">
        <w:trPr>
          <w:trHeight w:val="60"/>
        </w:trPr>
        <w:tc>
          <w:tcPr>
            <w:tcW w:w="9855" w:type="dxa"/>
            <w:gridSpan w:val="8"/>
          </w:tcPr>
          <w:p w14:paraId="376A582C"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D88EA" w14:textId="77777777" w:rsidR="00352743" w:rsidRDefault="003527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073C3831" w14:textId="77777777" w:rsidTr="00352743">
        <w:tc>
          <w:tcPr>
            <w:tcW w:w="9855" w:type="dxa"/>
            <w:gridSpan w:val="8"/>
            <w:tcBorders>
              <w:bottom w:val="double" w:sz="4" w:space="0" w:color="auto"/>
            </w:tcBorders>
            <w:shd w:val="clear" w:color="auto" w:fill="BDD6EE"/>
          </w:tcPr>
          <w:p w14:paraId="0ACA200D" w14:textId="77777777" w:rsidR="00352743" w:rsidRDefault="00352743" w:rsidP="00352743">
            <w:pPr>
              <w:jc w:val="both"/>
              <w:rPr>
                <w:b/>
                <w:sz w:val="28"/>
              </w:rPr>
            </w:pPr>
            <w:r>
              <w:lastRenderedPageBreak/>
              <w:br w:type="page"/>
            </w:r>
            <w:r>
              <w:rPr>
                <w:b/>
                <w:sz w:val="28"/>
              </w:rPr>
              <w:t>B-III – Charakteristika studijního předmětu</w:t>
            </w:r>
          </w:p>
        </w:tc>
      </w:tr>
      <w:tr w:rsidR="00352743" w14:paraId="19250BE3" w14:textId="77777777" w:rsidTr="00352743">
        <w:tc>
          <w:tcPr>
            <w:tcW w:w="3086" w:type="dxa"/>
            <w:tcBorders>
              <w:top w:val="double" w:sz="4" w:space="0" w:color="auto"/>
            </w:tcBorders>
            <w:shd w:val="clear" w:color="auto" w:fill="F7CAAC"/>
          </w:tcPr>
          <w:p w14:paraId="2C447361"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590B14AD" w14:textId="77777777" w:rsidR="00352743" w:rsidRPr="00B0285A" w:rsidRDefault="00352743" w:rsidP="00352743">
            <w:pPr>
              <w:jc w:val="both"/>
            </w:pPr>
            <w:r w:rsidRPr="00B0285A">
              <w:t>E-commerce</w:t>
            </w:r>
          </w:p>
        </w:tc>
      </w:tr>
      <w:tr w:rsidR="00352743" w14:paraId="52844872" w14:textId="77777777" w:rsidTr="00352743">
        <w:trPr>
          <w:trHeight w:val="249"/>
        </w:trPr>
        <w:tc>
          <w:tcPr>
            <w:tcW w:w="3086" w:type="dxa"/>
            <w:shd w:val="clear" w:color="auto" w:fill="F7CAAC"/>
          </w:tcPr>
          <w:p w14:paraId="3D45D18A" w14:textId="77777777" w:rsidR="00352743" w:rsidRPr="00B0285A" w:rsidRDefault="00352743" w:rsidP="00352743">
            <w:pPr>
              <w:jc w:val="both"/>
              <w:rPr>
                <w:b/>
              </w:rPr>
            </w:pPr>
            <w:r w:rsidRPr="00B0285A">
              <w:rPr>
                <w:b/>
              </w:rPr>
              <w:t>Typ předmětu</w:t>
            </w:r>
          </w:p>
        </w:tc>
        <w:tc>
          <w:tcPr>
            <w:tcW w:w="3406" w:type="dxa"/>
            <w:gridSpan w:val="4"/>
          </w:tcPr>
          <w:p w14:paraId="3A847F50" w14:textId="77777777" w:rsidR="00352743" w:rsidRPr="00B0285A" w:rsidRDefault="00B0285A" w:rsidP="00352743">
            <w:pPr>
              <w:jc w:val="both"/>
            </w:pPr>
            <w:r w:rsidRPr="00B0285A">
              <w:t>povinně volitelný „PV“</w:t>
            </w:r>
          </w:p>
        </w:tc>
        <w:tc>
          <w:tcPr>
            <w:tcW w:w="2695" w:type="dxa"/>
            <w:gridSpan w:val="2"/>
            <w:shd w:val="clear" w:color="auto" w:fill="F7CAAC"/>
          </w:tcPr>
          <w:p w14:paraId="0814F449" w14:textId="77777777" w:rsidR="00352743" w:rsidRPr="00B0285A" w:rsidRDefault="00352743" w:rsidP="00352743">
            <w:pPr>
              <w:jc w:val="both"/>
            </w:pPr>
            <w:r w:rsidRPr="00B0285A">
              <w:rPr>
                <w:b/>
              </w:rPr>
              <w:t>doporučený ročník / semestr</w:t>
            </w:r>
          </w:p>
        </w:tc>
        <w:tc>
          <w:tcPr>
            <w:tcW w:w="668" w:type="dxa"/>
          </w:tcPr>
          <w:p w14:paraId="26EC4E4B" w14:textId="77777777" w:rsidR="00352743" w:rsidRPr="00B0285A" w:rsidRDefault="00352743" w:rsidP="00352743">
            <w:pPr>
              <w:jc w:val="both"/>
            </w:pPr>
            <w:r w:rsidRPr="00B0285A">
              <w:t>1/L</w:t>
            </w:r>
          </w:p>
        </w:tc>
      </w:tr>
      <w:tr w:rsidR="00352743" w14:paraId="2C859AD1" w14:textId="77777777" w:rsidTr="00352743">
        <w:tc>
          <w:tcPr>
            <w:tcW w:w="3086" w:type="dxa"/>
            <w:shd w:val="clear" w:color="auto" w:fill="F7CAAC"/>
          </w:tcPr>
          <w:p w14:paraId="37DC15E8" w14:textId="77777777" w:rsidR="00352743" w:rsidRPr="00B0285A" w:rsidRDefault="00352743" w:rsidP="00352743">
            <w:pPr>
              <w:jc w:val="both"/>
              <w:rPr>
                <w:b/>
              </w:rPr>
            </w:pPr>
            <w:r w:rsidRPr="00B0285A">
              <w:rPr>
                <w:b/>
              </w:rPr>
              <w:t>Rozsah studijního předmětu</w:t>
            </w:r>
          </w:p>
        </w:tc>
        <w:tc>
          <w:tcPr>
            <w:tcW w:w="1701" w:type="dxa"/>
            <w:gridSpan w:val="2"/>
          </w:tcPr>
          <w:p w14:paraId="11412C9E" w14:textId="77777777" w:rsidR="00352743" w:rsidRPr="00B0285A" w:rsidRDefault="00352743" w:rsidP="00352743">
            <w:pPr>
              <w:jc w:val="both"/>
            </w:pPr>
            <w:r w:rsidRPr="00B0285A">
              <w:t>13p + 26s</w:t>
            </w:r>
          </w:p>
        </w:tc>
        <w:tc>
          <w:tcPr>
            <w:tcW w:w="889" w:type="dxa"/>
            <w:shd w:val="clear" w:color="auto" w:fill="F7CAAC"/>
          </w:tcPr>
          <w:p w14:paraId="0C5959E1" w14:textId="77777777" w:rsidR="00352743" w:rsidRPr="00B0285A" w:rsidRDefault="00352743" w:rsidP="00352743">
            <w:pPr>
              <w:jc w:val="both"/>
              <w:rPr>
                <w:b/>
              </w:rPr>
            </w:pPr>
            <w:r w:rsidRPr="00B0285A">
              <w:rPr>
                <w:b/>
              </w:rPr>
              <w:t xml:space="preserve">hod. </w:t>
            </w:r>
          </w:p>
        </w:tc>
        <w:tc>
          <w:tcPr>
            <w:tcW w:w="816" w:type="dxa"/>
          </w:tcPr>
          <w:p w14:paraId="5AD9D438" w14:textId="77777777" w:rsidR="00352743" w:rsidRPr="00B0285A" w:rsidRDefault="00352743" w:rsidP="00352743">
            <w:pPr>
              <w:jc w:val="both"/>
            </w:pPr>
            <w:r w:rsidRPr="00B0285A">
              <w:t>39</w:t>
            </w:r>
          </w:p>
        </w:tc>
        <w:tc>
          <w:tcPr>
            <w:tcW w:w="2156" w:type="dxa"/>
            <w:shd w:val="clear" w:color="auto" w:fill="F7CAAC"/>
          </w:tcPr>
          <w:p w14:paraId="71AF4D1F" w14:textId="77777777" w:rsidR="00352743" w:rsidRPr="00B0285A" w:rsidRDefault="00352743" w:rsidP="00352743">
            <w:pPr>
              <w:jc w:val="both"/>
              <w:rPr>
                <w:b/>
              </w:rPr>
            </w:pPr>
            <w:r w:rsidRPr="00B0285A">
              <w:rPr>
                <w:b/>
              </w:rPr>
              <w:t>kreditů</w:t>
            </w:r>
          </w:p>
        </w:tc>
        <w:tc>
          <w:tcPr>
            <w:tcW w:w="1207" w:type="dxa"/>
            <w:gridSpan w:val="2"/>
          </w:tcPr>
          <w:p w14:paraId="6D2E83DD" w14:textId="77777777" w:rsidR="00352743" w:rsidRPr="00B0285A" w:rsidRDefault="00352743" w:rsidP="00352743">
            <w:pPr>
              <w:jc w:val="both"/>
            </w:pPr>
            <w:r w:rsidRPr="00B0285A">
              <w:t>3</w:t>
            </w:r>
          </w:p>
        </w:tc>
      </w:tr>
      <w:tr w:rsidR="00352743" w14:paraId="74C150BF" w14:textId="77777777" w:rsidTr="00352743">
        <w:tc>
          <w:tcPr>
            <w:tcW w:w="3086" w:type="dxa"/>
            <w:shd w:val="clear" w:color="auto" w:fill="F7CAAC"/>
          </w:tcPr>
          <w:p w14:paraId="1C90FC33" w14:textId="77777777" w:rsidR="00352743" w:rsidRPr="00B0285A" w:rsidRDefault="00352743" w:rsidP="00352743">
            <w:pPr>
              <w:jc w:val="both"/>
              <w:rPr>
                <w:b/>
              </w:rPr>
            </w:pPr>
            <w:r w:rsidRPr="00B0285A">
              <w:rPr>
                <w:b/>
              </w:rPr>
              <w:t>Prerekvizity, korekvizity, ekvivalence</w:t>
            </w:r>
          </w:p>
        </w:tc>
        <w:tc>
          <w:tcPr>
            <w:tcW w:w="6769" w:type="dxa"/>
            <w:gridSpan w:val="7"/>
          </w:tcPr>
          <w:p w14:paraId="0127F3D1" w14:textId="77777777" w:rsidR="00352743" w:rsidRPr="00B0285A" w:rsidRDefault="00352743" w:rsidP="00352743">
            <w:pPr>
              <w:jc w:val="both"/>
            </w:pPr>
          </w:p>
        </w:tc>
      </w:tr>
      <w:tr w:rsidR="00352743" w14:paraId="6080BC28" w14:textId="77777777" w:rsidTr="00352743">
        <w:tc>
          <w:tcPr>
            <w:tcW w:w="3086" w:type="dxa"/>
            <w:shd w:val="clear" w:color="auto" w:fill="F7CAAC"/>
          </w:tcPr>
          <w:p w14:paraId="374395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36CE9DF1" w14:textId="77777777" w:rsidR="00352743" w:rsidRPr="00B0285A" w:rsidRDefault="00352743" w:rsidP="00352743">
            <w:pPr>
              <w:jc w:val="both"/>
            </w:pPr>
            <w:r w:rsidRPr="00B0285A">
              <w:t>klasifikovaný zápočet</w:t>
            </w:r>
          </w:p>
        </w:tc>
        <w:tc>
          <w:tcPr>
            <w:tcW w:w="2156" w:type="dxa"/>
            <w:shd w:val="clear" w:color="auto" w:fill="F7CAAC"/>
          </w:tcPr>
          <w:p w14:paraId="2F8E0975" w14:textId="77777777" w:rsidR="00352743" w:rsidRPr="00B0285A" w:rsidRDefault="00352743" w:rsidP="00352743">
            <w:pPr>
              <w:jc w:val="both"/>
              <w:rPr>
                <w:b/>
              </w:rPr>
            </w:pPr>
            <w:r w:rsidRPr="00B0285A">
              <w:rPr>
                <w:b/>
              </w:rPr>
              <w:t>Forma výuky</w:t>
            </w:r>
          </w:p>
        </w:tc>
        <w:tc>
          <w:tcPr>
            <w:tcW w:w="1207" w:type="dxa"/>
            <w:gridSpan w:val="2"/>
          </w:tcPr>
          <w:p w14:paraId="770D9E59" w14:textId="77777777" w:rsidR="00352743" w:rsidRPr="00B0285A" w:rsidRDefault="00352743" w:rsidP="00352743">
            <w:pPr>
              <w:jc w:val="both"/>
            </w:pPr>
            <w:r w:rsidRPr="00B0285A">
              <w:t>přednáška, seminář</w:t>
            </w:r>
          </w:p>
        </w:tc>
      </w:tr>
      <w:tr w:rsidR="00352743" w14:paraId="485DC51B" w14:textId="77777777" w:rsidTr="00352743">
        <w:tc>
          <w:tcPr>
            <w:tcW w:w="3086" w:type="dxa"/>
            <w:shd w:val="clear" w:color="auto" w:fill="F7CAAC"/>
          </w:tcPr>
          <w:p w14:paraId="45BF463D"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5F667BA" w14:textId="77777777" w:rsidR="00352743" w:rsidRPr="00B0285A" w:rsidRDefault="00352743" w:rsidP="00352743">
            <w:pPr>
              <w:jc w:val="both"/>
            </w:pPr>
            <w:r w:rsidRPr="00B0285A">
              <w:t>Způsob zakončení předmětu – klasifikovaný zápočet</w:t>
            </w:r>
          </w:p>
          <w:p w14:paraId="68F6350B"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závěrečný písemný test s maximálním možným počtem dosažitelných bodů 100 musí být napsán alespoň na 60 %.</w:t>
            </w:r>
          </w:p>
        </w:tc>
      </w:tr>
      <w:tr w:rsidR="00352743" w14:paraId="7A2686A9" w14:textId="77777777" w:rsidTr="00352743">
        <w:trPr>
          <w:trHeight w:val="60"/>
        </w:trPr>
        <w:tc>
          <w:tcPr>
            <w:tcW w:w="9855" w:type="dxa"/>
            <w:gridSpan w:val="8"/>
            <w:tcBorders>
              <w:top w:val="nil"/>
            </w:tcBorders>
          </w:tcPr>
          <w:p w14:paraId="505F7C0B" w14:textId="77777777" w:rsidR="00352743" w:rsidRPr="00743580" w:rsidRDefault="00352743" w:rsidP="00352743">
            <w:pPr>
              <w:jc w:val="both"/>
              <w:rPr>
                <w:sz w:val="16"/>
              </w:rPr>
            </w:pPr>
          </w:p>
        </w:tc>
      </w:tr>
      <w:tr w:rsidR="00352743" w14:paraId="3C0068A9" w14:textId="77777777" w:rsidTr="00352743">
        <w:trPr>
          <w:trHeight w:val="197"/>
        </w:trPr>
        <w:tc>
          <w:tcPr>
            <w:tcW w:w="3086" w:type="dxa"/>
            <w:tcBorders>
              <w:top w:val="nil"/>
            </w:tcBorders>
            <w:shd w:val="clear" w:color="auto" w:fill="F7CAAC"/>
          </w:tcPr>
          <w:p w14:paraId="33090B5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7D04CB83" w14:textId="77777777" w:rsidR="00352743" w:rsidRPr="00B0285A" w:rsidRDefault="00352743" w:rsidP="00352743">
            <w:pPr>
              <w:jc w:val="both"/>
            </w:pPr>
            <w:r w:rsidRPr="00B0285A">
              <w:t>doc. Ing. Michal Pilík, Ph.D.</w:t>
            </w:r>
          </w:p>
        </w:tc>
      </w:tr>
      <w:tr w:rsidR="00352743" w14:paraId="736B9D01" w14:textId="77777777" w:rsidTr="00352743">
        <w:trPr>
          <w:trHeight w:val="243"/>
        </w:trPr>
        <w:tc>
          <w:tcPr>
            <w:tcW w:w="3086" w:type="dxa"/>
            <w:tcBorders>
              <w:top w:val="nil"/>
            </w:tcBorders>
            <w:shd w:val="clear" w:color="auto" w:fill="F7CAAC"/>
          </w:tcPr>
          <w:p w14:paraId="76BBEFD6"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2ECD9C8" w14:textId="77777777" w:rsidR="00352743" w:rsidRPr="00B0285A" w:rsidRDefault="00352743" w:rsidP="00352743">
            <w:pPr>
              <w:jc w:val="both"/>
            </w:pPr>
            <w:r w:rsidRPr="00B0285A">
              <w:t>Garant se podílí na přednášení v rozsahu 60 %, dále stanovuje koncepci seminářů a dohlíží na jejich jednotné vedení.</w:t>
            </w:r>
          </w:p>
        </w:tc>
      </w:tr>
      <w:tr w:rsidR="00352743" w14:paraId="66199C6F" w14:textId="77777777" w:rsidTr="00352743">
        <w:tc>
          <w:tcPr>
            <w:tcW w:w="3086" w:type="dxa"/>
            <w:shd w:val="clear" w:color="auto" w:fill="F7CAAC"/>
          </w:tcPr>
          <w:p w14:paraId="027316EB"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1442EA0C" w14:textId="45511538" w:rsidR="00352743" w:rsidRPr="00B0285A" w:rsidRDefault="00352743" w:rsidP="00743580">
            <w:pPr>
              <w:jc w:val="both"/>
            </w:pPr>
            <w:r w:rsidRPr="00B0285A">
              <w:t xml:space="preserve">doc. Ing. Michal Pilík, Ph.D. </w:t>
            </w:r>
            <w:r w:rsidR="001818F6" w:rsidRPr="00B0285A">
              <w:t xml:space="preserve">– přednášky </w:t>
            </w:r>
            <w:r w:rsidR="007C5739">
              <w:t>(60%);</w:t>
            </w:r>
            <w:r w:rsidRPr="00B0285A">
              <w:t xml:space="preserve"> Ing. Miloslav Vaněk</w:t>
            </w:r>
            <w:r w:rsidR="001818F6">
              <w:t xml:space="preserve"> </w:t>
            </w:r>
            <w:r w:rsidR="001818F6" w:rsidRPr="00B0285A">
              <w:t>– přednášky</w:t>
            </w:r>
            <w:r w:rsidRPr="00B0285A">
              <w:t xml:space="preserve"> (40%)</w:t>
            </w:r>
            <w:r w:rsidR="007C5739">
              <w:t xml:space="preserve"> – ext.</w:t>
            </w:r>
          </w:p>
        </w:tc>
      </w:tr>
      <w:tr w:rsidR="00352743" w14:paraId="5077CB61" w14:textId="77777777" w:rsidTr="00352743">
        <w:trPr>
          <w:trHeight w:val="60"/>
        </w:trPr>
        <w:tc>
          <w:tcPr>
            <w:tcW w:w="9855" w:type="dxa"/>
            <w:gridSpan w:val="8"/>
            <w:tcBorders>
              <w:top w:val="nil"/>
            </w:tcBorders>
          </w:tcPr>
          <w:p w14:paraId="7F934981" w14:textId="77777777" w:rsidR="00352743" w:rsidRPr="00743580" w:rsidRDefault="00352743" w:rsidP="00352743">
            <w:pPr>
              <w:jc w:val="both"/>
              <w:rPr>
                <w:sz w:val="16"/>
              </w:rPr>
            </w:pPr>
          </w:p>
        </w:tc>
      </w:tr>
      <w:tr w:rsidR="00352743" w14:paraId="7ABDC814" w14:textId="77777777" w:rsidTr="00352743">
        <w:tc>
          <w:tcPr>
            <w:tcW w:w="3086" w:type="dxa"/>
            <w:shd w:val="clear" w:color="auto" w:fill="F7CAAC"/>
          </w:tcPr>
          <w:p w14:paraId="1EC22946"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9B61E86" w14:textId="77777777" w:rsidR="00352743" w:rsidRPr="00B0285A" w:rsidRDefault="00352743" w:rsidP="00352743">
            <w:pPr>
              <w:jc w:val="both"/>
            </w:pPr>
          </w:p>
        </w:tc>
      </w:tr>
      <w:tr w:rsidR="00352743" w14:paraId="13EEC67C" w14:textId="77777777" w:rsidTr="00352743">
        <w:trPr>
          <w:trHeight w:val="3938"/>
        </w:trPr>
        <w:tc>
          <w:tcPr>
            <w:tcW w:w="9855" w:type="dxa"/>
            <w:gridSpan w:val="8"/>
            <w:tcBorders>
              <w:top w:val="nil"/>
              <w:bottom w:val="single" w:sz="12" w:space="0" w:color="auto"/>
            </w:tcBorders>
          </w:tcPr>
          <w:p w14:paraId="5DB19974" w14:textId="27123839" w:rsidR="00352743" w:rsidRDefault="00CC1F4A" w:rsidP="00352743">
            <w:pPr>
              <w:jc w:val="both"/>
            </w:pPr>
            <w:r w:rsidRPr="00B0285A">
              <w:t xml:space="preserve">E-commerce </w:t>
            </w:r>
            <w:r w:rsidR="00352743" w:rsidRPr="00B0285A">
              <w:t xml:space="preserve">je jednou z dynamicky se rozvíjejících oblastí národního hospodářství a tvoří čím dál větší podíl na hrubém domácím produktu vyspělých zemí včetně ČR. Cílem předmětu je poskytnout ucelený přehled o současné situaci obchodování na internetu v ČR a Evropě s ním spojených současných trendů. Zároveň se snaží skloubit veškeré poznatky z managementu, marketingu, podnikové ekonomiky a dalších disciplín, které student získává v průběhu studia a napomohou mu k založení vlastního internetového businessu a k jeho efektivnímu a účinnému řízení. Dále se také dozvědí, jak identifikovat zákazníka na internetu, jak ho segmentovat a základní faktory, které ovlivňují jeho nákupní chování na internetu, kterými jsou bezpečnost, loajalita, důvěra, spokojenost a mnohé další. V rámci seminářů budou studenti pod vedením vyučujících a expertů z praxe pracovat na týmových souborných projektech z oblasti elektronického obchodu. </w:t>
            </w:r>
          </w:p>
          <w:p w14:paraId="7A910C24" w14:textId="298BC6AD" w:rsidR="00694FF3" w:rsidRPr="00B0285A" w:rsidRDefault="00694FF3" w:rsidP="00352743">
            <w:pPr>
              <w:jc w:val="both"/>
            </w:pPr>
            <w:r>
              <w:t>Obsah</w:t>
            </w:r>
          </w:p>
          <w:p w14:paraId="0158F074"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B2C a B2B trzích</w:t>
            </w:r>
          </w:p>
          <w:p w14:paraId="4C0D488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Internetový trh v různých oblastech podnikání v ČR a Evropě</w:t>
            </w:r>
          </w:p>
          <w:p w14:paraId="34A4AB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 xml:space="preserve">Klasifikace elektronických obchodů </w:t>
            </w:r>
          </w:p>
          <w:p w14:paraId="2C420921"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Zákaznické chování na internetu, segmentace zákazníků na internetu</w:t>
            </w:r>
          </w:p>
          <w:p w14:paraId="7C650BCE"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Faktory ovlivňující zákaznické chování na internetu</w:t>
            </w:r>
          </w:p>
          <w:p w14:paraId="4B82CF5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Analýza online spotřebitelského chování (Google Analytics, Social media analytics, E-mail analytics)</w:t>
            </w:r>
          </w:p>
          <w:p w14:paraId="745990B9"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Konverze, konverzní poměr, ROI</w:t>
            </w:r>
          </w:p>
          <w:p w14:paraId="2B1212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CTA praktiky (co je to Call-to-Action a jak s ním pracovat)</w:t>
            </w:r>
          </w:p>
          <w:p w14:paraId="6F4A641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sociálních sítích</w:t>
            </w:r>
          </w:p>
        </w:tc>
      </w:tr>
      <w:tr w:rsidR="00352743" w14:paraId="7A1457F8" w14:textId="77777777" w:rsidTr="00352743">
        <w:trPr>
          <w:trHeight w:val="265"/>
        </w:trPr>
        <w:tc>
          <w:tcPr>
            <w:tcW w:w="3653" w:type="dxa"/>
            <w:gridSpan w:val="2"/>
            <w:tcBorders>
              <w:top w:val="nil"/>
            </w:tcBorders>
            <w:shd w:val="clear" w:color="auto" w:fill="F7CAAC"/>
          </w:tcPr>
          <w:p w14:paraId="4A414DE6"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46565C00" w14:textId="77777777" w:rsidR="00352743" w:rsidRPr="00B0285A" w:rsidRDefault="00352743" w:rsidP="00352743">
            <w:pPr>
              <w:jc w:val="both"/>
            </w:pPr>
          </w:p>
        </w:tc>
      </w:tr>
      <w:tr w:rsidR="00352743" w14:paraId="591868BA" w14:textId="77777777" w:rsidTr="00352743">
        <w:trPr>
          <w:trHeight w:val="1497"/>
        </w:trPr>
        <w:tc>
          <w:tcPr>
            <w:tcW w:w="9855" w:type="dxa"/>
            <w:gridSpan w:val="8"/>
            <w:tcBorders>
              <w:top w:val="nil"/>
            </w:tcBorders>
          </w:tcPr>
          <w:p w14:paraId="797FBB7A" w14:textId="77777777" w:rsidR="00352743" w:rsidRPr="00B0285A" w:rsidRDefault="00352743" w:rsidP="00352743">
            <w:pPr>
              <w:jc w:val="both"/>
              <w:rPr>
                <w:b/>
              </w:rPr>
            </w:pPr>
            <w:r w:rsidRPr="00B0285A">
              <w:rPr>
                <w:b/>
              </w:rPr>
              <w:t>Povinná literatura</w:t>
            </w:r>
          </w:p>
          <w:p w14:paraId="34483739" w14:textId="77777777" w:rsidR="00352743" w:rsidRPr="00B0285A" w:rsidRDefault="00352743" w:rsidP="00F00182">
            <w:pPr>
              <w:jc w:val="both"/>
            </w:pPr>
            <w:r w:rsidRPr="00B0285A">
              <w:t xml:space="preserve">HEINZE, A., FLETCHER, G., RASHID, T., CRUZ, A. </w:t>
            </w:r>
            <w:r w:rsidRPr="00B0285A">
              <w:rPr>
                <w:i/>
              </w:rPr>
              <w:t>Digital and social media marketing: a results-driven approach.</w:t>
            </w:r>
            <w:r w:rsidRPr="00B0285A">
              <w:t xml:space="preserve"> London: Routledge,Taylor &amp; Francis Group, 2017, 319 p. ISBN 978-1-138-91791-0.</w:t>
            </w:r>
          </w:p>
          <w:p w14:paraId="517B61F1" w14:textId="77777777" w:rsidR="00352743" w:rsidRPr="00B0285A" w:rsidRDefault="00352743" w:rsidP="00F00182">
            <w:pPr>
              <w:jc w:val="both"/>
            </w:pPr>
            <w:r w:rsidRPr="00B0285A">
              <w:t xml:space="preserve">CHAFFEY, D. </w:t>
            </w:r>
            <w:r w:rsidRPr="00B0285A">
              <w:rPr>
                <w:i/>
              </w:rPr>
              <w:t>Digital business and e-commerce management: strategy, implementation and practice.</w:t>
            </w:r>
            <w:r w:rsidRPr="00B0285A">
              <w:t xml:space="preserve"> Sixth edition. Harlow: Pearson, 2015, 680 p. ISBN 978-0-273-78654-2.</w:t>
            </w:r>
          </w:p>
          <w:p w14:paraId="05694B66" w14:textId="77777777" w:rsidR="00352743" w:rsidRPr="00B0285A" w:rsidRDefault="00352743" w:rsidP="00F00182">
            <w:pPr>
              <w:jc w:val="both"/>
            </w:pPr>
            <w:r w:rsidRPr="00B0285A">
              <w:t xml:space="preserve">CHAFFEY, D., ELLIS-CHADWICK, F. </w:t>
            </w:r>
            <w:r w:rsidRPr="00B0285A">
              <w:rPr>
                <w:i/>
              </w:rPr>
              <w:t>Digital marketing.</w:t>
            </w:r>
            <w:r w:rsidRPr="00B0285A">
              <w:t xml:space="preserve"> Sixth edition. Harlow: Pearson, 2016, 702 p. ISBN 978-1-292-07761-1.</w:t>
            </w:r>
          </w:p>
          <w:p w14:paraId="337E2A4C" w14:textId="77777777" w:rsidR="00352743" w:rsidRPr="00B0285A" w:rsidRDefault="00352743" w:rsidP="00F00182">
            <w:pPr>
              <w:jc w:val="both"/>
            </w:pPr>
            <w:r w:rsidRPr="00B0285A">
              <w:t xml:space="preserve">LAUDON, K. C., TRAVER, C. G. </w:t>
            </w:r>
            <w:r w:rsidRPr="00B0285A">
              <w:rPr>
                <w:i/>
              </w:rPr>
              <w:t>E-commerce: business, technology, society.</w:t>
            </w:r>
            <w:r w:rsidRPr="00B0285A">
              <w:t xml:space="preserve"> Twelfth edition. Boston: Pearson, 2016, 909 p. ISBN 978-1-292-10996-1.</w:t>
            </w:r>
          </w:p>
          <w:p w14:paraId="0A297FD4" w14:textId="77777777" w:rsidR="00352743" w:rsidRPr="00B0285A" w:rsidRDefault="00352743" w:rsidP="00F00182">
            <w:pPr>
              <w:jc w:val="both"/>
              <w:rPr>
                <w:b/>
              </w:rPr>
            </w:pPr>
            <w:r w:rsidRPr="00B0285A">
              <w:rPr>
                <w:b/>
              </w:rPr>
              <w:t>Doporučená literatura</w:t>
            </w:r>
          </w:p>
          <w:p w14:paraId="75198FCD" w14:textId="77777777" w:rsidR="00352743" w:rsidRPr="00B0285A" w:rsidRDefault="00352743" w:rsidP="00F00182">
            <w:pPr>
              <w:jc w:val="both"/>
            </w:pPr>
            <w:r w:rsidRPr="00B0285A">
              <w:t xml:space="preserve">BARKER, M. S. et al. </w:t>
            </w:r>
            <w:r w:rsidRPr="00B0285A">
              <w:rPr>
                <w:i/>
              </w:rPr>
              <w:t>Social media marketing: a strategic approach.</w:t>
            </w:r>
            <w:r w:rsidRPr="00B0285A">
              <w:t xml:space="preserve"> Second edition. Boston: Cengage Learning, 2017, 330 p. ISBN 978-1-305-50275-8.</w:t>
            </w:r>
          </w:p>
          <w:p w14:paraId="70AE969E" w14:textId="77777777" w:rsidR="00352743" w:rsidRPr="00B0285A" w:rsidRDefault="00352743" w:rsidP="00F00182">
            <w:pPr>
              <w:jc w:val="both"/>
            </w:pPr>
            <w:r w:rsidRPr="00B0285A">
              <w:t xml:space="preserve">CLARK, D. </w:t>
            </w:r>
            <w:r w:rsidRPr="00B0285A">
              <w:rPr>
                <w:i/>
              </w:rPr>
              <w:t>Alibaba: the house that Jack Ma built.</w:t>
            </w:r>
            <w:r w:rsidRPr="00B0285A">
              <w:t xml:space="preserve"> New York: Ecco, 2016, 287 p. ISBN 978-0-06-241340-6.</w:t>
            </w:r>
          </w:p>
          <w:p w14:paraId="74D52202" w14:textId="77777777" w:rsidR="00352743" w:rsidRPr="00B0285A" w:rsidRDefault="00352743" w:rsidP="00F00182">
            <w:pPr>
              <w:jc w:val="both"/>
            </w:pPr>
            <w:r w:rsidRPr="00B0285A">
              <w:t xml:space="preserve">PHILLIPS, J. </w:t>
            </w:r>
            <w:r w:rsidRPr="00B0285A">
              <w:rPr>
                <w:i/>
              </w:rPr>
              <w:t>Ecommerce analytics: analyze and improve the impact of your digital strategy.</w:t>
            </w:r>
            <w:r w:rsidRPr="00B0285A">
              <w:t xml:space="preserve"> Old Tappan: Pearson Education, 2016, 352 p. ISBN 0134177282.</w:t>
            </w:r>
          </w:p>
          <w:p w14:paraId="2F86953F" w14:textId="77777777" w:rsidR="00352743" w:rsidRPr="00B0285A" w:rsidRDefault="00352743" w:rsidP="00F00182">
            <w:pPr>
              <w:jc w:val="both"/>
            </w:pPr>
            <w:r w:rsidRPr="00B0285A">
              <w:t xml:space="preserve">PILÍK, M. </w:t>
            </w:r>
            <w:r w:rsidRPr="00B0285A">
              <w:rPr>
                <w:i/>
              </w:rPr>
              <w:t>Internet and its influence on consumer buying behaviour in the Czech Republic.</w:t>
            </w:r>
            <w:r w:rsidRPr="00B0285A">
              <w:t xml:space="preserve"> Praha: Linde Praha, 2013, 122 s. ISBN 978-80-7201-936-6.</w:t>
            </w:r>
          </w:p>
        </w:tc>
      </w:tr>
      <w:tr w:rsidR="00352743" w14:paraId="184EE84A"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76956B" w14:textId="77777777" w:rsidR="00352743" w:rsidRPr="00B0285A" w:rsidRDefault="00352743" w:rsidP="00352743">
            <w:pPr>
              <w:jc w:val="center"/>
              <w:rPr>
                <w:b/>
              </w:rPr>
            </w:pPr>
            <w:r w:rsidRPr="00B0285A">
              <w:rPr>
                <w:b/>
              </w:rPr>
              <w:t>Informace ke kombinované nebo distanční formě</w:t>
            </w:r>
          </w:p>
        </w:tc>
      </w:tr>
      <w:tr w:rsidR="00352743" w14:paraId="2B20A762" w14:textId="77777777" w:rsidTr="00352743">
        <w:tc>
          <w:tcPr>
            <w:tcW w:w="4787" w:type="dxa"/>
            <w:gridSpan w:val="3"/>
            <w:tcBorders>
              <w:top w:val="single" w:sz="2" w:space="0" w:color="auto"/>
            </w:tcBorders>
            <w:shd w:val="clear" w:color="auto" w:fill="F7CAAC"/>
          </w:tcPr>
          <w:p w14:paraId="26321E20"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6BBA70CA" w14:textId="6F58F92D" w:rsidR="00352743" w:rsidRPr="00B0285A" w:rsidRDefault="00352743" w:rsidP="00352743">
            <w:pPr>
              <w:jc w:val="both"/>
            </w:pPr>
          </w:p>
        </w:tc>
        <w:tc>
          <w:tcPr>
            <w:tcW w:w="4179" w:type="dxa"/>
            <w:gridSpan w:val="4"/>
            <w:tcBorders>
              <w:top w:val="single" w:sz="2" w:space="0" w:color="auto"/>
            </w:tcBorders>
            <w:shd w:val="clear" w:color="auto" w:fill="F7CAAC"/>
          </w:tcPr>
          <w:p w14:paraId="6A85D3F1" w14:textId="77777777" w:rsidR="00352743" w:rsidRPr="00B0285A" w:rsidRDefault="00352743" w:rsidP="00352743">
            <w:pPr>
              <w:jc w:val="both"/>
              <w:rPr>
                <w:b/>
              </w:rPr>
            </w:pPr>
            <w:r w:rsidRPr="00B0285A">
              <w:rPr>
                <w:b/>
              </w:rPr>
              <w:t xml:space="preserve">hodin </w:t>
            </w:r>
          </w:p>
        </w:tc>
      </w:tr>
      <w:tr w:rsidR="00352743" w14:paraId="18FE6046" w14:textId="77777777" w:rsidTr="00352743">
        <w:tc>
          <w:tcPr>
            <w:tcW w:w="9855" w:type="dxa"/>
            <w:gridSpan w:val="8"/>
            <w:shd w:val="clear" w:color="auto" w:fill="F7CAAC"/>
          </w:tcPr>
          <w:p w14:paraId="1EC2247C" w14:textId="77777777" w:rsidR="00352743" w:rsidRPr="00B0285A" w:rsidRDefault="00352743" w:rsidP="00352743">
            <w:pPr>
              <w:jc w:val="both"/>
              <w:rPr>
                <w:b/>
              </w:rPr>
            </w:pPr>
            <w:r w:rsidRPr="00B0285A">
              <w:rPr>
                <w:b/>
              </w:rPr>
              <w:lastRenderedPageBreak/>
              <w:t>Informace o způsobu kontaktu s vyučujícím</w:t>
            </w:r>
          </w:p>
        </w:tc>
      </w:tr>
      <w:tr w:rsidR="00352743" w14:paraId="6F94CE9E" w14:textId="77777777" w:rsidTr="00352743">
        <w:trPr>
          <w:trHeight w:val="708"/>
        </w:trPr>
        <w:tc>
          <w:tcPr>
            <w:tcW w:w="9855" w:type="dxa"/>
            <w:gridSpan w:val="8"/>
          </w:tcPr>
          <w:p w14:paraId="71C00BE2"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C7646E" w14:textId="77777777" w:rsidR="005E2F2C" w:rsidRDefault="005E2F2C"/>
    <w:p w14:paraId="0E64B27F"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1D153326" w14:textId="77777777" w:rsidTr="00265E45">
        <w:tc>
          <w:tcPr>
            <w:tcW w:w="9855" w:type="dxa"/>
            <w:gridSpan w:val="8"/>
            <w:tcBorders>
              <w:bottom w:val="double" w:sz="4" w:space="0" w:color="auto"/>
            </w:tcBorders>
            <w:shd w:val="clear" w:color="auto" w:fill="BDD6EE"/>
          </w:tcPr>
          <w:p w14:paraId="48206024" w14:textId="77777777" w:rsidR="005E2F2C" w:rsidRDefault="005E2F2C" w:rsidP="00265E45">
            <w:pPr>
              <w:jc w:val="both"/>
              <w:rPr>
                <w:b/>
                <w:sz w:val="28"/>
              </w:rPr>
            </w:pPr>
            <w:r>
              <w:lastRenderedPageBreak/>
              <w:br w:type="page"/>
            </w:r>
            <w:r>
              <w:rPr>
                <w:b/>
                <w:sz w:val="28"/>
              </w:rPr>
              <w:t>B-III – Charakteristika studijního předmětu</w:t>
            </w:r>
          </w:p>
        </w:tc>
      </w:tr>
      <w:tr w:rsidR="005E2F2C" w14:paraId="61EC04EF" w14:textId="77777777" w:rsidTr="00265E45">
        <w:tc>
          <w:tcPr>
            <w:tcW w:w="3086" w:type="dxa"/>
            <w:tcBorders>
              <w:top w:val="double" w:sz="4" w:space="0" w:color="auto"/>
            </w:tcBorders>
            <w:shd w:val="clear" w:color="auto" w:fill="F7CAAC"/>
          </w:tcPr>
          <w:p w14:paraId="51580C20"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39D600DE" w14:textId="77777777" w:rsidR="005E2F2C" w:rsidRPr="005E2F2C" w:rsidRDefault="00F00182" w:rsidP="005911B7">
            <w:pPr>
              <w:jc w:val="both"/>
            </w:pPr>
            <w:r>
              <w:rPr>
                <w:rFonts w:ascii="inherit" w:hAnsi="inherit" w:cs="Courier New"/>
                <w:color w:val="212121"/>
                <w:lang w:val="en" w:eastAsia="en-GB"/>
              </w:rPr>
              <w:t>Principles</w:t>
            </w:r>
            <w:r w:rsidRPr="00F9533F">
              <w:rPr>
                <w:rFonts w:ascii="inherit" w:hAnsi="inherit" w:cs="Courier New"/>
                <w:color w:val="212121"/>
                <w:lang w:val="en" w:eastAsia="en-GB"/>
              </w:rPr>
              <w:t xml:space="preserve"> of </w:t>
            </w:r>
            <w:r w:rsidR="005911B7">
              <w:rPr>
                <w:rFonts w:ascii="inherit" w:hAnsi="inherit" w:cs="Courier New"/>
                <w:color w:val="212121"/>
                <w:lang w:val="en" w:eastAsia="en-GB"/>
              </w:rPr>
              <w:t>B</w:t>
            </w:r>
            <w:r>
              <w:rPr>
                <w:rFonts w:ascii="inherit" w:hAnsi="inherit" w:cs="Courier New"/>
                <w:color w:val="212121"/>
                <w:lang w:val="en" w:eastAsia="en-GB"/>
              </w:rPr>
              <w:t>usiness</w:t>
            </w:r>
            <w:r w:rsidRPr="00F9533F">
              <w:rPr>
                <w:rFonts w:ascii="inherit" w:hAnsi="inherit" w:cs="Courier New"/>
                <w:color w:val="212121"/>
                <w:lang w:val="en" w:eastAsia="en-GB"/>
              </w:rPr>
              <w:t xml:space="preserve"> </w:t>
            </w:r>
            <w:r w:rsidR="005911B7">
              <w:rPr>
                <w:rFonts w:ascii="inherit" w:hAnsi="inherit" w:cs="Courier New"/>
                <w:color w:val="212121"/>
                <w:lang w:val="en" w:eastAsia="en-GB"/>
              </w:rPr>
              <w:t>I</w:t>
            </w:r>
            <w:r w:rsidRPr="00F9533F">
              <w:rPr>
                <w:rFonts w:ascii="inherit" w:hAnsi="inherit" w:cs="Courier New"/>
                <w:color w:val="212121"/>
                <w:lang w:val="en" w:eastAsia="en-GB"/>
              </w:rPr>
              <w:t xml:space="preserve">nformation </w:t>
            </w:r>
            <w:r w:rsidR="005911B7">
              <w:rPr>
                <w:rFonts w:ascii="inherit" w:hAnsi="inherit" w:cs="Courier New"/>
                <w:color w:val="212121"/>
                <w:lang w:val="en" w:eastAsia="en-GB"/>
              </w:rPr>
              <w:t>S</w:t>
            </w:r>
            <w:r w:rsidRPr="00F9533F">
              <w:rPr>
                <w:rFonts w:ascii="inherit" w:hAnsi="inherit" w:cs="Courier New"/>
                <w:color w:val="212121"/>
                <w:lang w:val="en" w:eastAsia="en-GB"/>
              </w:rPr>
              <w:t>ystems</w:t>
            </w:r>
          </w:p>
        </w:tc>
      </w:tr>
      <w:tr w:rsidR="005E2F2C" w14:paraId="7116DBA1" w14:textId="77777777" w:rsidTr="00265E45">
        <w:trPr>
          <w:trHeight w:val="249"/>
        </w:trPr>
        <w:tc>
          <w:tcPr>
            <w:tcW w:w="3086" w:type="dxa"/>
            <w:shd w:val="clear" w:color="auto" w:fill="F7CAAC"/>
          </w:tcPr>
          <w:p w14:paraId="36863F2F" w14:textId="77777777" w:rsidR="005E2F2C" w:rsidRPr="005E2F2C" w:rsidRDefault="005E2F2C" w:rsidP="00265E45">
            <w:pPr>
              <w:jc w:val="both"/>
              <w:rPr>
                <w:b/>
              </w:rPr>
            </w:pPr>
            <w:r w:rsidRPr="005E2F2C">
              <w:rPr>
                <w:b/>
              </w:rPr>
              <w:t>Typ předmětu</w:t>
            </w:r>
          </w:p>
        </w:tc>
        <w:tc>
          <w:tcPr>
            <w:tcW w:w="3406" w:type="dxa"/>
            <w:gridSpan w:val="4"/>
          </w:tcPr>
          <w:p w14:paraId="5732B94D" w14:textId="77777777" w:rsidR="005E2F2C" w:rsidRPr="005E2F2C" w:rsidRDefault="005E2F2C" w:rsidP="00265E45">
            <w:pPr>
              <w:jc w:val="both"/>
            </w:pPr>
            <w:r w:rsidRPr="005E2F2C">
              <w:t>povinně volitelný „PV“</w:t>
            </w:r>
          </w:p>
        </w:tc>
        <w:tc>
          <w:tcPr>
            <w:tcW w:w="2695" w:type="dxa"/>
            <w:gridSpan w:val="2"/>
            <w:shd w:val="clear" w:color="auto" w:fill="F7CAAC"/>
          </w:tcPr>
          <w:p w14:paraId="4FFBA6E6" w14:textId="77777777" w:rsidR="005E2F2C" w:rsidRPr="005E2F2C" w:rsidRDefault="005E2F2C" w:rsidP="00265E45">
            <w:pPr>
              <w:jc w:val="both"/>
            </w:pPr>
            <w:r w:rsidRPr="005E2F2C">
              <w:rPr>
                <w:b/>
              </w:rPr>
              <w:t>doporučený ročník / semestr</w:t>
            </w:r>
          </w:p>
        </w:tc>
        <w:tc>
          <w:tcPr>
            <w:tcW w:w="668" w:type="dxa"/>
          </w:tcPr>
          <w:p w14:paraId="043E9CED" w14:textId="77777777" w:rsidR="005E2F2C" w:rsidRPr="005E2F2C" w:rsidRDefault="005E2F2C" w:rsidP="005911B7">
            <w:pPr>
              <w:jc w:val="both"/>
            </w:pPr>
            <w:r w:rsidRPr="005E2F2C">
              <w:t xml:space="preserve">3/Z </w:t>
            </w:r>
          </w:p>
        </w:tc>
      </w:tr>
      <w:tr w:rsidR="005E2F2C" w14:paraId="710D9B9D" w14:textId="77777777" w:rsidTr="00265E45">
        <w:tc>
          <w:tcPr>
            <w:tcW w:w="3086" w:type="dxa"/>
            <w:shd w:val="clear" w:color="auto" w:fill="F7CAAC"/>
          </w:tcPr>
          <w:p w14:paraId="14F49DC9" w14:textId="77777777" w:rsidR="005E2F2C" w:rsidRPr="005E2F2C" w:rsidRDefault="005E2F2C" w:rsidP="00265E45">
            <w:pPr>
              <w:jc w:val="both"/>
              <w:rPr>
                <w:b/>
              </w:rPr>
            </w:pPr>
            <w:r w:rsidRPr="005E2F2C">
              <w:rPr>
                <w:b/>
              </w:rPr>
              <w:t>Rozsah studijního předmětu</w:t>
            </w:r>
          </w:p>
        </w:tc>
        <w:tc>
          <w:tcPr>
            <w:tcW w:w="1701" w:type="dxa"/>
            <w:gridSpan w:val="2"/>
          </w:tcPr>
          <w:p w14:paraId="0755E9E3" w14:textId="77777777" w:rsidR="005E2F2C" w:rsidRPr="005E2F2C" w:rsidRDefault="005E2F2C" w:rsidP="00265E45">
            <w:pPr>
              <w:jc w:val="both"/>
            </w:pPr>
            <w:r w:rsidRPr="005E2F2C">
              <w:t>13p + 26c</w:t>
            </w:r>
          </w:p>
        </w:tc>
        <w:tc>
          <w:tcPr>
            <w:tcW w:w="889" w:type="dxa"/>
            <w:shd w:val="clear" w:color="auto" w:fill="F7CAAC"/>
          </w:tcPr>
          <w:p w14:paraId="05FA4FFB" w14:textId="77777777" w:rsidR="005E2F2C" w:rsidRPr="005E2F2C" w:rsidRDefault="005E2F2C" w:rsidP="00265E45">
            <w:pPr>
              <w:jc w:val="both"/>
              <w:rPr>
                <w:b/>
              </w:rPr>
            </w:pPr>
            <w:r w:rsidRPr="005E2F2C">
              <w:rPr>
                <w:b/>
              </w:rPr>
              <w:t xml:space="preserve">hod. </w:t>
            </w:r>
          </w:p>
        </w:tc>
        <w:tc>
          <w:tcPr>
            <w:tcW w:w="816" w:type="dxa"/>
          </w:tcPr>
          <w:p w14:paraId="6EDB1198" w14:textId="77777777" w:rsidR="005E2F2C" w:rsidRPr="005E2F2C" w:rsidRDefault="005E2F2C" w:rsidP="00265E45">
            <w:pPr>
              <w:jc w:val="both"/>
            </w:pPr>
            <w:r w:rsidRPr="005E2F2C">
              <w:t>39</w:t>
            </w:r>
          </w:p>
        </w:tc>
        <w:tc>
          <w:tcPr>
            <w:tcW w:w="2156" w:type="dxa"/>
            <w:shd w:val="clear" w:color="auto" w:fill="F7CAAC"/>
          </w:tcPr>
          <w:p w14:paraId="653EE403" w14:textId="77777777" w:rsidR="005E2F2C" w:rsidRPr="005E2F2C" w:rsidRDefault="005E2F2C" w:rsidP="00265E45">
            <w:pPr>
              <w:jc w:val="both"/>
              <w:rPr>
                <w:b/>
              </w:rPr>
            </w:pPr>
            <w:r w:rsidRPr="005E2F2C">
              <w:rPr>
                <w:b/>
              </w:rPr>
              <w:t>kreditů</w:t>
            </w:r>
          </w:p>
        </w:tc>
        <w:tc>
          <w:tcPr>
            <w:tcW w:w="1207" w:type="dxa"/>
            <w:gridSpan w:val="2"/>
          </w:tcPr>
          <w:p w14:paraId="38BE213B" w14:textId="77777777" w:rsidR="005E2F2C" w:rsidRPr="005E2F2C" w:rsidRDefault="005E2F2C" w:rsidP="00265E45">
            <w:pPr>
              <w:jc w:val="both"/>
            </w:pPr>
            <w:r w:rsidRPr="005E2F2C">
              <w:t>3</w:t>
            </w:r>
          </w:p>
        </w:tc>
      </w:tr>
      <w:tr w:rsidR="005E2F2C" w14:paraId="72133059" w14:textId="77777777" w:rsidTr="00265E45">
        <w:tc>
          <w:tcPr>
            <w:tcW w:w="3086" w:type="dxa"/>
            <w:shd w:val="clear" w:color="auto" w:fill="F7CAAC"/>
          </w:tcPr>
          <w:p w14:paraId="3217C54E" w14:textId="77777777" w:rsidR="005E2F2C" w:rsidRPr="005E2F2C" w:rsidRDefault="005E2F2C" w:rsidP="00265E45">
            <w:pPr>
              <w:jc w:val="both"/>
              <w:rPr>
                <w:b/>
              </w:rPr>
            </w:pPr>
            <w:r w:rsidRPr="005E2F2C">
              <w:rPr>
                <w:b/>
              </w:rPr>
              <w:t>Prerekvizity, korekvizity, ekvivalence</w:t>
            </w:r>
          </w:p>
        </w:tc>
        <w:tc>
          <w:tcPr>
            <w:tcW w:w="6769" w:type="dxa"/>
            <w:gridSpan w:val="7"/>
          </w:tcPr>
          <w:p w14:paraId="54F91122" w14:textId="77777777" w:rsidR="005E2F2C" w:rsidRPr="005E2F2C" w:rsidRDefault="005E2F2C" w:rsidP="00265E45">
            <w:pPr>
              <w:jc w:val="both"/>
            </w:pPr>
          </w:p>
        </w:tc>
      </w:tr>
      <w:tr w:rsidR="005E2F2C" w14:paraId="6F0BFB38" w14:textId="77777777" w:rsidTr="00265E45">
        <w:tc>
          <w:tcPr>
            <w:tcW w:w="3086" w:type="dxa"/>
            <w:shd w:val="clear" w:color="auto" w:fill="F7CAAC"/>
          </w:tcPr>
          <w:p w14:paraId="6532AEDB" w14:textId="77777777" w:rsidR="005E2F2C" w:rsidRPr="005E2F2C" w:rsidRDefault="005E2F2C" w:rsidP="00265E45">
            <w:pPr>
              <w:jc w:val="both"/>
              <w:rPr>
                <w:b/>
              </w:rPr>
            </w:pPr>
            <w:r w:rsidRPr="005E2F2C">
              <w:rPr>
                <w:b/>
              </w:rPr>
              <w:t>Způsob ověření studijních výsledků</w:t>
            </w:r>
          </w:p>
        </w:tc>
        <w:tc>
          <w:tcPr>
            <w:tcW w:w="3406" w:type="dxa"/>
            <w:gridSpan w:val="4"/>
          </w:tcPr>
          <w:p w14:paraId="646AF062" w14:textId="77777777" w:rsidR="005E2F2C" w:rsidRPr="005E2F2C" w:rsidRDefault="005E2F2C" w:rsidP="00265E45">
            <w:pPr>
              <w:jc w:val="both"/>
            </w:pPr>
            <w:r w:rsidRPr="005E2F2C">
              <w:t>klasifikovaný zápočet</w:t>
            </w:r>
          </w:p>
        </w:tc>
        <w:tc>
          <w:tcPr>
            <w:tcW w:w="2156" w:type="dxa"/>
            <w:shd w:val="clear" w:color="auto" w:fill="F7CAAC"/>
          </w:tcPr>
          <w:p w14:paraId="7594BDDC" w14:textId="77777777" w:rsidR="005E2F2C" w:rsidRPr="005E2F2C" w:rsidRDefault="005E2F2C" w:rsidP="00265E45">
            <w:pPr>
              <w:jc w:val="both"/>
              <w:rPr>
                <w:b/>
              </w:rPr>
            </w:pPr>
            <w:r w:rsidRPr="005E2F2C">
              <w:rPr>
                <w:b/>
              </w:rPr>
              <w:t>Forma výuky</w:t>
            </w:r>
          </w:p>
        </w:tc>
        <w:tc>
          <w:tcPr>
            <w:tcW w:w="1207" w:type="dxa"/>
            <w:gridSpan w:val="2"/>
          </w:tcPr>
          <w:p w14:paraId="66448E17" w14:textId="77777777" w:rsidR="005E2F2C" w:rsidRPr="005E2F2C" w:rsidRDefault="005E2F2C" w:rsidP="00265E45">
            <w:pPr>
              <w:jc w:val="both"/>
            </w:pPr>
            <w:r w:rsidRPr="005E2F2C">
              <w:t>přednáška, cvičení</w:t>
            </w:r>
          </w:p>
        </w:tc>
      </w:tr>
      <w:tr w:rsidR="005E2F2C" w14:paraId="462314C3" w14:textId="77777777" w:rsidTr="001818F6">
        <w:trPr>
          <w:trHeight w:val="793"/>
        </w:trPr>
        <w:tc>
          <w:tcPr>
            <w:tcW w:w="3086" w:type="dxa"/>
            <w:shd w:val="clear" w:color="auto" w:fill="F7CAAC"/>
          </w:tcPr>
          <w:p w14:paraId="39B17EA4"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954379C" w14:textId="77777777" w:rsidR="00F00182" w:rsidRDefault="00F00182" w:rsidP="00F00182">
            <w:pPr>
              <w:jc w:val="both"/>
            </w:pPr>
            <w:r>
              <w:t>Způsob zakončení předmětu – klasifikovaný zápočet</w:t>
            </w:r>
          </w:p>
          <w:p w14:paraId="5EE65A4D" w14:textId="5AD95DAC" w:rsidR="005E2F2C" w:rsidRPr="005E2F2C" w:rsidRDefault="00F00182" w:rsidP="00614DBA">
            <w:pPr>
              <w:jc w:val="both"/>
            </w:pPr>
            <w:r>
              <w:t xml:space="preserve">Požadavky </w:t>
            </w:r>
            <w:r w:rsidR="00614DBA">
              <w:t>ke klasifikovanému zápočtu</w:t>
            </w:r>
            <w:r>
              <w:t>: Aktivní plnění úkolů na cvičeních. 80 % účast na cvičeních. Vypracování úkolů v probíraných softwarech. Písemný teoretický test</w:t>
            </w:r>
            <w:r w:rsidR="00614DBA">
              <w:t>.</w:t>
            </w:r>
          </w:p>
        </w:tc>
      </w:tr>
      <w:tr w:rsidR="005E2F2C" w14:paraId="1CD172B8" w14:textId="77777777" w:rsidTr="00265E45">
        <w:trPr>
          <w:trHeight w:val="59"/>
        </w:trPr>
        <w:tc>
          <w:tcPr>
            <w:tcW w:w="9855" w:type="dxa"/>
            <w:gridSpan w:val="8"/>
            <w:tcBorders>
              <w:top w:val="nil"/>
            </w:tcBorders>
          </w:tcPr>
          <w:p w14:paraId="4AE0600B" w14:textId="77777777" w:rsidR="005E2F2C" w:rsidRPr="005E2F2C" w:rsidRDefault="005E2F2C" w:rsidP="00265E45">
            <w:pPr>
              <w:jc w:val="both"/>
            </w:pPr>
          </w:p>
        </w:tc>
      </w:tr>
      <w:tr w:rsidR="005E2F2C" w14:paraId="3DA43DE1" w14:textId="77777777" w:rsidTr="00265E45">
        <w:trPr>
          <w:trHeight w:val="197"/>
        </w:trPr>
        <w:tc>
          <w:tcPr>
            <w:tcW w:w="3086" w:type="dxa"/>
            <w:tcBorders>
              <w:top w:val="nil"/>
            </w:tcBorders>
            <w:shd w:val="clear" w:color="auto" w:fill="F7CAAC"/>
          </w:tcPr>
          <w:p w14:paraId="2A2AC5D3"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45F40658" w14:textId="77777777" w:rsidR="005E2F2C" w:rsidRPr="005E2F2C" w:rsidRDefault="005E2F2C" w:rsidP="00265E45">
            <w:pPr>
              <w:jc w:val="both"/>
            </w:pPr>
            <w:r w:rsidRPr="005E2F2C">
              <w:t>Ing. Michal Pivnička, Ph.D.</w:t>
            </w:r>
          </w:p>
        </w:tc>
      </w:tr>
      <w:tr w:rsidR="005E2F2C" w14:paraId="14BE6B12" w14:textId="77777777" w:rsidTr="00265E45">
        <w:trPr>
          <w:trHeight w:val="243"/>
        </w:trPr>
        <w:tc>
          <w:tcPr>
            <w:tcW w:w="3086" w:type="dxa"/>
            <w:tcBorders>
              <w:top w:val="nil"/>
            </w:tcBorders>
            <w:shd w:val="clear" w:color="auto" w:fill="F7CAAC"/>
          </w:tcPr>
          <w:p w14:paraId="60E6A76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0BB0B28C"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025077FA" w14:textId="77777777" w:rsidTr="00265E45">
        <w:tc>
          <w:tcPr>
            <w:tcW w:w="3086" w:type="dxa"/>
            <w:shd w:val="clear" w:color="auto" w:fill="F7CAAC"/>
          </w:tcPr>
          <w:p w14:paraId="681E4C95"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D6CCF10" w14:textId="77777777" w:rsidR="005E2F2C" w:rsidRPr="005E2F2C" w:rsidRDefault="005E2F2C" w:rsidP="00265E45">
            <w:pPr>
              <w:jc w:val="both"/>
            </w:pPr>
            <w:r w:rsidRPr="005E2F2C">
              <w:t>Ing. Michal Pivnička, Ph.D.</w:t>
            </w:r>
            <w:r w:rsidR="001818F6">
              <w:t xml:space="preserve"> </w:t>
            </w:r>
            <w:r w:rsidR="001818F6" w:rsidRPr="00B0285A">
              <w:t>– přednášky</w:t>
            </w:r>
            <w:r w:rsidR="001818F6">
              <w:t xml:space="preserve"> (100%)</w:t>
            </w:r>
          </w:p>
        </w:tc>
      </w:tr>
      <w:tr w:rsidR="005E2F2C" w14:paraId="6EC9FAF9" w14:textId="77777777" w:rsidTr="00265E45">
        <w:trPr>
          <w:trHeight w:val="56"/>
        </w:trPr>
        <w:tc>
          <w:tcPr>
            <w:tcW w:w="9855" w:type="dxa"/>
            <w:gridSpan w:val="8"/>
            <w:tcBorders>
              <w:top w:val="nil"/>
            </w:tcBorders>
          </w:tcPr>
          <w:p w14:paraId="6417594E" w14:textId="77777777" w:rsidR="005E2F2C" w:rsidRPr="005E2F2C" w:rsidRDefault="005E2F2C" w:rsidP="00265E45">
            <w:pPr>
              <w:jc w:val="both"/>
            </w:pPr>
          </w:p>
        </w:tc>
      </w:tr>
      <w:tr w:rsidR="005E2F2C" w14:paraId="4A99F723" w14:textId="77777777" w:rsidTr="00265E45">
        <w:tc>
          <w:tcPr>
            <w:tcW w:w="3086" w:type="dxa"/>
            <w:shd w:val="clear" w:color="auto" w:fill="F7CAAC"/>
          </w:tcPr>
          <w:p w14:paraId="55AE1A0B"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1329EDF1" w14:textId="77777777" w:rsidR="005E2F2C" w:rsidRPr="005E2F2C" w:rsidRDefault="005E2F2C" w:rsidP="00265E45">
            <w:pPr>
              <w:jc w:val="both"/>
            </w:pPr>
          </w:p>
        </w:tc>
      </w:tr>
      <w:tr w:rsidR="005E2F2C" w14:paraId="188BB79E" w14:textId="77777777" w:rsidTr="00F00182">
        <w:trPr>
          <w:trHeight w:val="3267"/>
        </w:trPr>
        <w:tc>
          <w:tcPr>
            <w:tcW w:w="9855" w:type="dxa"/>
            <w:gridSpan w:val="8"/>
            <w:tcBorders>
              <w:top w:val="nil"/>
              <w:bottom w:val="single" w:sz="12" w:space="0" w:color="auto"/>
            </w:tcBorders>
          </w:tcPr>
          <w:p w14:paraId="0FAAE996" w14:textId="77777777" w:rsidR="00F00182" w:rsidRPr="00F00182" w:rsidRDefault="00F00182" w:rsidP="00F00182">
            <w:pPr>
              <w:jc w:val="both"/>
            </w:pPr>
            <w:r w:rsidRPr="00F00182">
              <w:t xml:space="preserve">Cílem předmětu je seznámit posluchače s problematikou počítačové podpory podnikových činností. Předmět je koncipován jako úvod do oblasti podnikových informačních systémů a modelování výrobních procesů se zaměřením. V rámci přednášek jsou přestaveny systémy pro pokrytí interních podnikových procesů (ERP systém), systémy pro pokrytí externích podnikových procesů a systémy prohlubující funkčnost standardních ERP systémů. Dále se posluchači seznámí si s principy modelování výrobních systémů. V rámci cvičení jsou studenti prakticky seznamování s řízením interních procesů pomocí ERP systému Microsoft Dynamics NAV, s modelováním systémů v prostředí softwaru Plant Simulation. </w:t>
            </w:r>
          </w:p>
          <w:p w14:paraId="2ACFDA3D" w14:textId="42CA1E67" w:rsidR="00F00182" w:rsidRPr="00F00182" w:rsidRDefault="00694FF3" w:rsidP="00F00182">
            <w:pPr>
              <w:jc w:val="both"/>
            </w:pPr>
            <w:r>
              <w:t>Obsah</w:t>
            </w:r>
          </w:p>
          <w:p w14:paraId="02F4193A" w14:textId="33BFB4FE"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Z</w:t>
            </w:r>
            <w:r w:rsidR="00F00182" w:rsidRPr="00F00182">
              <w:rPr>
                <w:rFonts w:ascii="Times New Roman" w:hAnsi="Times New Roman"/>
                <w:sz w:val="20"/>
                <w:szCs w:val="20"/>
              </w:rPr>
              <w:t>ákladní pojmy z oblasti informačních systémů</w:t>
            </w:r>
          </w:p>
          <w:p w14:paraId="697868FC" w14:textId="77777777" w:rsidR="00F00182" w:rsidRPr="00F00182" w:rsidRDefault="00F00182" w:rsidP="001C2699">
            <w:pPr>
              <w:pStyle w:val="Odstavecseseznamem"/>
              <w:numPr>
                <w:ilvl w:val="0"/>
                <w:numId w:val="54"/>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ERP systémy a jejich využití v podniku</w:t>
            </w:r>
          </w:p>
          <w:p w14:paraId="4B607E1D" w14:textId="7EC056B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interních podnikových procesů</w:t>
            </w:r>
          </w:p>
          <w:p w14:paraId="4FD304F6" w14:textId="1A08E6F6"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externích podnikových procesů</w:t>
            </w:r>
          </w:p>
          <w:p w14:paraId="6D7236D1" w14:textId="78DF820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rincipy modelování podnikových systémů</w:t>
            </w:r>
          </w:p>
          <w:p w14:paraId="51ADEDE1" w14:textId="6045D788" w:rsidR="005E2F2C" w:rsidRPr="005E2F2C"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raktické seznámení s prostředím ERP systémem (udržování běžné agendy, vyřizování objednávek, řízení nákladů, účetnictví, atp.)</w:t>
            </w:r>
            <w:r w:rsidR="00F00182">
              <w:t xml:space="preserve">  </w:t>
            </w:r>
          </w:p>
        </w:tc>
      </w:tr>
      <w:tr w:rsidR="005E2F2C" w14:paraId="3405B3C6" w14:textId="77777777" w:rsidTr="00265E45">
        <w:trPr>
          <w:trHeight w:val="265"/>
        </w:trPr>
        <w:tc>
          <w:tcPr>
            <w:tcW w:w="3653" w:type="dxa"/>
            <w:gridSpan w:val="2"/>
            <w:tcBorders>
              <w:top w:val="nil"/>
            </w:tcBorders>
            <w:shd w:val="clear" w:color="auto" w:fill="F7CAAC"/>
          </w:tcPr>
          <w:p w14:paraId="430FEAEF"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54B4B80D" w14:textId="77777777" w:rsidR="005E2F2C" w:rsidRPr="005E2F2C" w:rsidRDefault="005E2F2C" w:rsidP="00265E45">
            <w:pPr>
              <w:jc w:val="both"/>
            </w:pPr>
          </w:p>
        </w:tc>
      </w:tr>
      <w:tr w:rsidR="005E2F2C" w14:paraId="534D35B7" w14:textId="77777777" w:rsidTr="00172F63">
        <w:trPr>
          <w:trHeight w:val="708"/>
        </w:trPr>
        <w:tc>
          <w:tcPr>
            <w:tcW w:w="9855" w:type="dxa"/>
            <w:gridSpan w:val="8"/>
            <w:tcBorders>
              <w:top w:val="nil"/>
            </w:tcBorders>
          </w:tcPr>
          <w:p w14:paraId="59CE7FBB" w14:textId="77777777" w:rsidR="00F00182" w:rsidRPr="00952719" w:rsidRDefault="00F00182" w:rsidP="00F00182">
            <w:pPr>
              <w:jc w:val="both"/>
              <w:rPr>
                <w:b/>
              </w:rPr>
            </w:pPr>
            <w:r w:rsidRPr="00952719">
              <w:rPr>
                <w:b/>
              </w:rPr>
              <w:t>Povinná literatura</w:t>
            </w:r>
          </w:p>
          <w:p w14:paraId="620709BD" w14:textId="13BEC89C" w:rsidR="00F00182" w:rsidRDefault="00F00182" w:rsidP="00F00182">
            <w:pPr>
              <w:jc w:val="both"/>
            </w:pPr>
            <w:r w:rsidRPr="00F9533F">
              <w:t xml:space="preserve">BRADFORD, M. </w:t>
            </w:r>
            <w:r w:rsidRPr="00F00182">
              <w:rPr>
                <w:i/>
              </w:rPr>
              <w:t>Modern ERP: select, implement, &amp; use today's advanced business systems</w:t>
            </w:r>
            <w:r w:rsidRPr="00F9533F">
              <w:t>. Third edition.</w:t>
            </w:r>
            <w:r>
              <w:t>United States of America</w:t>
            </w:r>
            <w:r w:rsidRPr="00F9533F">
              <w:t>, 2015,</w:t>
            </w:r>
            <w:r>
              <w:t xml:space="preserve"> </w:t>
            </w:r>
            <w:r w:rsidRPr="00F9533F">
              <w:t>265</w:t>
            </w:r>
            <w:r>
              <w:t xml:space="preserve"> p</w:t>
            </w:r>
            <w:r w:rsidRPr="00F9533F">
              <w:t>. ISBN 978-1-312-66598-9.</w:t>
            </w:r>
          </w:p>
          <w:p w14:paraId="2C7502ED" w14:textId="77777777" w:rsidR="00965935" w:rsidRPr="00172F63" w:rsidRDefault="00965935" w:rsidP="00965935">
            <w:pPr>
              <w:rPr>
                <w:color w:val="333333"/>
                <w:shd w:val="clear" w:color="auto" w:fill="FFFFFF"/>
              </w:rPr>
            </w:pPr>
            <w:r w:rsidRPr="00965935">
              <w:t xml:space="preserve">RUTHERFORD, A. </w:t>
            </w:r>
            <w:r w:rsidRPr="00172F63">
              <w:rPr>
                <w:i/>
              </w:rPr>
              <w:t>Learn To Think in Systems: Use System Archetypes to Understand, Manage, and Fix Complex Problems and Make Smarter Decisions.</w:t>
            </w:r>
            <w:r w:rsidRPr="00965935">
              <w:t xml:space="preserve"> </w:t>
            </w:r>
            <w:r w:rsidRPr="00172F63">
              <w:rPr>
                <w:color w:val="333333"/>
                <w:shd w:val="clear" w:color="auto" w:fill="FFFFFF"/>
              </w:rPr>
              <w:t>Independently published, 2019. ISBN 978-1794581517</w:t>
            </w:r>
          </w:p>
          <w:p w14:paraId="7056B5F6" w14:textId="77777777" w:rsidR="00965935" w:rsidRPr="00965935" w:rsidRDefault="00965935" w:rsidP="00965935">
            <w:r w:rsidRPr="00965935">
              <w:t xml:space="preserve">NIVEN, P. R. </w:t>
            </w:r>
            <w:r w:rsidRPr="00172F63">
              <w:rPr>
                <w:i/>
              </w:rPr>
              <w:t>Balanced Scorecard Evolution: A Dynamic Approach to Strategy Execution.</w:t>
            </w:r>
            <w:r w:rsidRPr="00965935">
              <w:t xml:space="preserve"> Wiley, 2014. ISBN 978-1-118-72631-0</w:t>
            </w:r>
          </w:p>
          <w:p w14:paraId="25EB56FA" w14:textId="77777777" w:rsidR="00965935" w:rsidRPr="00965935" w:rsidRDefault="00965935" w:rsidP="00965935">
            <w:r w:rsidRPr="00965935">
              <w:t xml:space="preserve">FORREST, J. Y. </w:t>
            </w:r>
            <w:r w:rsidRPr="00172F63">
              <w:rPr>
                <w:i/>
              </w:rPr>
              <w:t xml:space="preserve">General Systems Theory. </w:t>
            </w:r>
            <w:r w:rsidRPr="00965935">
              <w:t xml:space="preserve">Springer, 2018. </w:t>
            </w:r>
            <w:r w:rsidRPr="00C43441">
              <w:t xml:space="preserve">ISBN </w:t>
            </w:r>
            <w:r w:rsidRPr="0031440D">
              <w:rPr>
                <w:shd w:val="clear" w:color="auto" w:fill="FFFFFF"/>
                <w:rPrChange w:id="3902" w:author="Pavla Trefilová" w:date="2019-11-18T17:19:00Z">
                  <w:rPr>
                    <w:color w:val="666666"/>
                    <w:shd w:val="clear" w:color="auto" w:fill="FFFFFF"/>
                  </w:rPr>
                </w:rPrChange>
              </w:rPr>
              <w:t>978-3-030-04557-9</w:t>
            </w:r>
          </w:p>
          <w:p w14:paraId="430D8B93" w14:textId="77777777" w:rsidR="00F00182" w:rsidRPr="00952719" w:rsidRDefault="00F00182" w:rsidP="00F00182">
            <w:pPr>
              <w:jc w:val="both"/>
              <w:rPr>
                <w:b/>
              </w:rPr>
            </w:pPr>
            <w:r w:rsidRPr="00952719">
              <w:rPr>
                <w:b/>
              </w:rPr>
              <w:t>Doporučená literatura</w:t>
            </w:r>
          </w:p>
          <w:p w14:paraId="79B0602A" w14:textId="4ED645A8" w:rsidR="00F00182" w:rsidRDefault="00F00182" w:rsidP="00F00182">
            <w:pPr>
              <w:jc w:val="both"/>
            </w:pPr>
            <w:r w:rsidRPr="003B393D">
              <w:t xml:space="preserve">BANGSOW, S. </w:t>
            </w:r>
            <w:r w:rsidRPr="00F00182">
              <w:rPr>
                <w:i/>
              </w:rPr>
              <w:t>Manufacturing simulation with Plant Simulation and SimTalk: usage and programming with examples and solutions</w:t>
            </w:r>
            <w:r>
              <w:t>. Berlin: Springer, 2010, 297 p</w:t>
            </w:r>
            <w:r w:rsidRPr="003B393D">
              <w:t>. ISBN 978-3-642-05073-2.</w:t>
            </w:r>
          </w:p>
          <w:p w14:paraId="75027CB2" w14:textId="77777777" w:rsidR="00965935" w:rsidRDefault="00965935" w:rsidP="00965935">
            <w:pPr>
              <w:jc w:val="both"/>
            </w:pPr>
            <w:r>
              <w:t>GHARAJEDAGHI, J</w:t>
            </w:r>
            <w:r>
              <w:rPr>
                <w:i/>
                <w:iCs/>
              </w:rPr>
              <w:t>. Systems thinking: managing chaos and complexity : a platform for designing business architecture</w:t>
            </w:r>
            <w:r>
              <w:t>. 3rd ed. Burlington: Morgan Kaufmann, 2011, 351 p. ISBN 978-0-12-385915-0.</w:t>
            </w:r>
          </w:p>
          <w:p w14:paraId="7E661C52" w14:textId="0882FAA7" w:rsidR="00F00182" w:rsidRDefault="00F00182" w:rsidP="00F00182">
            <w:pPr>
              <w:jc w:val="both"/>
            </w:pPr>
            <w:r w:rsidRPr="0001168B">
              <w:t xml:space="preserve">CHRISTOPHER, M. </w:t>
            </w:r>
            <w:r w:rsidRPr="00F00182">
              <w:rPr>
                <w:i/>
              </w:rPr>
              <w:t>Logistics &amp; supply chain management</w:t>
            </w:r>
            <w:r w:rsidRPr="0001168B">
              <w:t>. Fifth edition. Harlow: Pearson, 2016, 310</w:t>
            </w:r>
            <w:r>
              <w:t xml:space="preserve"> p</w:t>
            </w:r>
            <w:r w:rsidRPr="0001168B">
              <w:t>. ISBN 978-1-292-08379-7.</w:t>
            </w:r>
          </w:p>
          <w:p w14:paraId="23D69F2D" w14:textId="21176C02" w:rsidR="00965935" w:rsidRDefault="00965935" w:rsidP="00F00182">
            <w:pPr>
              <w:jc w:val="both"/>
            </w:pPr>
            <w:r>
              <w:t xml:space="preserve">KAPLAN, R. S., NORTON, D. P. </w:t>
            </w:r>
            <w:r>
              <w:rPr>
                <w:i/>
                <w:iCs/>
              </w:rPr>
              <w:t>Alignment: using the balanced scorecard to create corporate synergies.</w:t>
            </w:r>
            <w:r>
              <w:t xml:space="preserve"> Boston, Mass.: Harvard Business School Press, 2006, 302 p. ISBN 1591396905.</w:t>
            </w:r>
          </w:p>
          <w:p w14:paraId="2E5979BD" w14:textId="77777777" w:rsidR="00F00182" w:rsidRDefault="00F00182" w:rsidP="00F00182">
            <w:pPr>
              <w:jc w:val="both"/>
            </w:pPr>
            <w:r w:rsidRPr="00110E8E">
              <w:t xml:space="preserve">KLETTI, J. </w:t>
            </w:r>
            <w:r w:rsidRPr="00F00182">
              <w:rPr>
                <w:i/>
              </w:rPr>
              <w:t>Manufacturing execution systems - MES</w:t>
            </w:r>
            <w:r>
              <w:t>. Berlin: Springer, 2010, 272 p</w:t>
            </w:r>
            <w:r w:rsidRPr="00110E8E">
              <w:t>. ISBN 978-3-642-08064-7.</w:t>
            </w:r>
          </w:p>
          <w:p w14:paraId="39A01C8E" w14:textId="77777777" w:rsidR="00F00182" w:rsidRDefault="00F00182" w:rsidP="00F00182">
            <w:pPr>
              <w:jc w:val="both"/>
            </w:pPr>
            <w:r w:rsidRPr="00A008DC">
              <w:t xml:space="preserve">KURBEL, K. </w:t>
            </w:r>
            <w:r w:rsidRPr="00F00182">
              <w:rPr>
                <w:i/>
              </w:rPr>
              <w:t xml:space="preserve">Enterprise resource planning and supply chain management: functions, business processes and software for manufacturing companies. </w:t>
            </w:r>
            <w:r w:rsidRPr="00A008DC">
              <w:t>H</w:t>
            </w:r>
            <w:r>
              <w:t>eidelberg: Springer, 2013, 359 p</w:t>
            </w:r>
            <w:r w:rsidRPr="00A008DC">
              <w:t>. ISBN 978-3-642-31572-5.</w:t>
            </w:r>
          </w:p>
          <w:p w14:paraId="4E7445B5" w14:textId="77777777" w:rsidR="00F00182" w:rsidRDefault="00F00182" w:rsidP="00F00182">
            <w:pPr>
              <w:jc w:val="both"/>
            </w:pPr>
            <w:r w:rsidRPr="00302365">
              <w:t>MEYER, H</w:t>
            </w:r>
            <w:r>
              <w:t>.</w:t>
            </w:r>
            <w:r w:rsidRPr="00302365">
              <w:t>, FUCHS</w:t>
            </w:r>
            <w:r>
              <w:t>, F.,</w:t>
            </w:r>
            <w:r w:rsidRPr="00302365">
              <w:t xml:space="preserve"> THIEL</w:t>
            </w:r>
            <w:r>
              <w:t>, K</w:t>
            </w:r>
            <w:r w:rsidRPr="00302365">
              <w:t xml:space="preserve">. </w:t>
            </w:r>
            <w:r w:rsidRPr="00F00182">
              <w:rPr>
                <w:i/>
              </w:rPr>
              <w:t>Manufacturing execution systems: optimal design, planning, and deployment</w:t>
            </w:r>
            <w:r w:rsidRPr="00302365">
              <w:t xml:space="preserve">. New York: McGraw-Hill, 2009, 248 </w:t>
            </w:r>
            <w:r>
              <w:t>p</w:t>
            </w:r>
            <w:r w:rsidRPr="00302365">
              <w:t>. ISBN 978-0-07-162383-4.</w:t>
            </w:r>
          </w:p>
          <w:p w14:paraId="5DA30D97" w14:textId="77777777" w:rsidR="005E2F2C" w:rsidRPr="005E2F2C" w:rsidRDefault="00F00182" w:rsidP="00265E45">
            <w:pPr>
              <w:jc w:val="both"/>
            </w:pPr>
            <w:r w:rsidRPr="00302365">
              <w:t>STADTLER, H</w:t>
            </w:r>
            <w:r>
              <w:t>.</w:t>
            </w:r>
            <w:r w:rsidRPr="00302365">
              <w:t>, KILGER</w:t>
            </w:r>
            <w:r>
              <w:t>, CH.,</w:t>
            </w:r>
            <w:r w:rsidRPr="00302365">
              <w:t xml:space="preserve"> MEYR</w:t>
            </w:r>
            <w:r>
              <w:t>, H.</w:t>
            </w:r>
            <w:r w:rsidRPr="00302365">
              <w:t xml:space="preserve"> </w:t>
            </w:r>
            <w:r w:rsidRPr="00F00182">
              <w:rPr>
                <w:i/>
              </w:rPr>
              <w:t>Supply chain management and advanced planning: concepts, models, software, and case studies</w:t>
            </w:r>
            <w:r w:rsidRPr="00302365">
              <w:t>. 5th edition. Heidelberg: Springer, 2015, 557</w:t>
            </w:r>
            <w:r>
              <w:t xml:space="preserve"> p</w:t>
            </w:r>
            <w:r w:rsidRPr="00302365">
              <w:t>. ISBN 978-3-642-55308-0.</w:t>
            </w:r>
          </w:p>
        </w:tc>
      </w:tr>
      <w:tr w:rsidR="005E2F2C" w14:paraId="69D7B8AD"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12A1D8" w14:textId="77777777" w:rsidR="005E2F2C" w:rsidRPr="005E2F2C" w:rsidRDefault="005E2F2C" w:rsidP="00265E45">
            <w:pPr>
              <w:jc w:val="center"/>
              <w:rPr>
                <w:b/>
              </w:rPr>
            </w:pPr>
            <w:r w:rsidRPr="005E2F2C">
              <w:rPr>
                <w:b/>
              </w:rPr>
              <w:t>Informace ke kombinované nebo distanční formě</w:t>
            </w:r>
          </w:p>
        </w:tc>
      </w:tr>
      <w:tr w:rsidR="005E2F2C" w14:paraId="3707F8CD" w14:textId="77777777" w:rsidTr="00265E45">
        <w:tc>
          <w:tcPr>
            <w:tcW w:w="4787" w:type="dxa"/>
            <w:gridSpan w:val="3"/>
            <w:tcBorders>
              <w:top w:val="single" w:sz="2" w:space="0" w:color="auto"/>
            </w:tcBorders>
            <w:shd w:val="clear" w:color="auto" w:fill="F7CAAC"/>
          </w:tcPr>
          <w:p w14:paraId="13D4C38E" w14:textId="77777777" w:rsidR="005E2F2C" w:rsidRPr="005E2F2C" w:rsidRDefault="005E2F2C" w:rsidP="00265E45">
            <w:pPr>
              <w:jc w:val="both"/>
            </w:pPr>
            <w:r w:rsidRPr="005E2F2C">
              <w:rPr>
                <w:b/>
              </w:rPr>
              <w:lastRenderedPageBreak/>
              <w:t>Rozsah konzultací (soustředění)</w:t>
            </w:r>
          </w:p>
        </w:tc>
        <w:tc>
          <w:tcPr>
            <w:tcW w:w="889" w:type="dxa"/>
            <w:tcBorders>
              <w:top w:val="single" w:sz="2" w:space="0" w:color="auto"/>
            </w:tcBorders>
          </w:tcPr>
          <w:p w14:paraId="645ED7FB" w14:textId="435C14C1" w:rsidR="005E2F2C" w:rsidRPr="005E2F2C" w:rsidRDefault="005E2F2C" w:rsidP="00265E45">
            <w:pPr>
              <w:jc w:val="both"/>
            </w:pPr>
          </w:p>
        </w:tc>
        <w:tc>
          <w:tcPr>
            <w:tcW w:w="4179" w:type="dxa"/>
            <w:gridSpan w:val="4"/>
            <w:tcBorders>
              <w:top w:val="single" w:sz="2" w:space="0" w:color="auto"/>
            </w:tcBorders>
            <w:shd w:val="clear" w:color="auto" w:fill="F7CAAC"/>
          </w:tcPr>
          <w:p w14:paraId="25909745" w14:textId="77777777" w:rsidR="005E2F2C" w:rsidRPr="005E2F2C" w:rsidRDefault="005E2F2C" w:rsidP="00265E45">
            <w:pPr>
              <w:jc w:val="both"/>
              <w:rPr>
                <w:b/>
              </w:rPr>
            </w:pPr>
            <w:r w:rsidRPr="005E2F2C">
              <w:rPr>
                <w:b/>
              </w:rPr>
              <w:t xml:space="preserve">hodin </w:t>
            </w:r>
          </w:p>
        </w:tc>
      </w:tr>
      <w:tr w:rsidR="005E2F2C" w14:paraId="0DE4B3EA" w14:textId="77777777" w:rsidTr="00265E45">
        <w:tc>
          <w:tcPr>
            <w:tcW w:w="9855" w:type="dxa"/>
            <w:gridSpan w:val="8"/>
            <w:shd w:val="clear" w:color="auto" w:fill="F7CAAC"/>
          </w:tcPr>
          <w:p w14:paraId="47E095EE" w14:textId="77777777" w:rsidR="005E2F2C" w:rsidRPr="005E2F2C" w:rsidRDefault="005E2F2C" w:rsidP="00265E45">
            <w:pPr>
              <w:jc w:val="both"/>
              <w:rPr>
                <w:b/>
              </w:rPr>
            </w:pPr>
            <w:r w:rsidRPr="005E2F2C">
              <w:rPr>
                <w:b/>
              </w:rPr>
              <w:t>Informace o způsobu kontaktu s vyučujícím</w:t>
            </w:r>
          </w:p>
        </w:tc>
      </w:tr>
      <w:tr w:rsidR="005E2F2C" w14:paraId="6179D802" w14:textId="77777777" w:rsidTr="00265E45">
        <w:trPr>
          <w:trHeight w:val="684"/>
        </w:trPr>
        <w:tc>
          <w:tcPr>
            <w:tcW w:w="9855" w:type="dxa"/>
            <w:gridSpan w:val="8"/>
          </w:tcPr>
          <w:p w14:paraId="19D6D36E"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60B5A5" w14:textId="77777777" w:rsidR="005E2F2C" w:rsidRDefault="005E2F2C"/>
    <w:p w14:paraId="0B254A8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4B451AE2" w14:textId="77777777" w:rsidTr="00265E45">
        <w:tc>
          <w:tcPr>
            <w:tcW w:w="9855" w:type="dxa"/>
            <w:gridSpan w:val="8"/>
            <w:tcBorders>
              <w:bottom w:val="double" w:sz="4" w:space="0" w:color="auto"/>
            </w:tcBorders>
            <w:shd w:val="clear" w:color="auto" w:fill="BDD6EE"/>
          </w:tcPr>
          <w:p w14:paraId="30A8800C"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26483FB" w14:textId="77777777" w:rsidTr="00265E45">
        <w:tc>
          <w:tcPr>
            <w:tcW w:w="3086" w:type="dxa"/>
            <w:tcBorders>
              <w:top w:val="double" w:sz="4" w:space="0" w:color="auto"/>
            </w:tcBorders>
            <w:shd w:val="clear" w:color="auto" w:fill="F7CAAC"/>
          </w:tcPr>
          <w:p w14:paraId="352537BA"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6FD7BC6D" w14:textId="77777777" w:rsidR="005E2F2C" w:rsidRPr="005911B7" w:rsidRDefault="005911B7" w:rsidP="00265E45">
            <w:pPr>
              <w:jc w:val="both"/>
            </w:pPr>
            <w:r w:rsidRPr="005911B7">
              <w:rPr>
                <w:color w:val="000000"/>
                <w:szCs w:val="17"/>
                <w:shd w:val="clear" w:color="auto" w:fill="FFFFFF"/>
              </w:rPr>
              <w:t>Project Management in the EU Cohesion Policy</w:t>
            </w:r>
          </w:p>
        </w:tc>
      </w:tr>
      <w:tr w:rsidR="005E2F2C" w14:paraId="39531E65" w14:textId="77777777" w:rsidTr="00265E45">
        <w:trPr>
          <w:trHeight w:val="249"/>
        </w:trPr>
        <w:tc>
          <w:tcPr>
            <w:tcW w:w="3086" w:type="dxa"/>
            <w:shd w:val="clear" w:color="auto" w:fill="F7CAAC"/>
          </w:tcPr>
          <w:p w14:paraId="2527FAB1" w14:textId="77777777" w:rsidR="005E2F2C" w:rsidRPr="005E2F2C" w:rsidRDefault="005E2F2C" w:rsidP="00265E45">
            <w:pPr>
              <w:jc w:val="both"/>
              <w:rPr>
                <w:b/>
              </w:rPr>
            </w:pPr>
            <w:r w:rsidRPr="005E2F2C">
              <w:rPr>
                <w:b/>
              </w:rPr>
              <w:t>Typ předmětu</w:t>
            </w:r>
          </w:p>
        </w:tc>
        <w:tc>
          <w:tcPr>
            <w:tcW w:w="3406" w:type="dxa"/>
            <w:gridSpan w:val="4"/>
          </w:tcPr>
          <w:p w14:paraId="09C92F39" w14:textId="77777777" w:rsidR="005E2F2C" w:rsidRPr="005E2F2C" w:rsidRDefault="001818F6" w:rsidP="00265E45">
            <w:pPr>
              <w:jc w:val="both"/>
            </w:pPr>
            <w:r w:rsidRPr="005E2F2C">
              <w:t>povinně volitelný „PV“</w:t>
            </w:r>
          </w:p>
        </w:tc>
        <w:tc>
          <w:tcPr>
            <w:tcW w:w="2695" w:type="dxa"/>
            <w:gridSpan w:val="2"/>
            <w:shd w:val="clear" w:color="auto" w:fill="F7CAAC"/>
          </w:tcPr>
          <w:p w14:paraId="062545CC" w14:textId="77777777" w:rsidR="005E2F2C" w:rsidRPr="005E2F2C" w:rsidRDefault="005E2F2C" w:rsidP="00265E45">
            <w:pPr>
              <w:jc w:val="both"/>
            </w:pPr>
            <w:r w:rsidRPr="005E2F2C">
              <w:rPr>
                <w:b/>
              </w:rPr>
              <w:t>doporučený ročník / semestr</w:t>
            </w:r>
          </w:p>
        </w:tc>
        <w:tc>
          <w:tcPr>
            <w:tcW w:w="668" w:type="dxa"/>
          </w:tcPr>
          <w:p w14:paraId="5EF35D67" w14:textId="77777777" w:rsidR="005E2F2C" w:rsidRPr="005E2F2C" w:rsidRDefault="005E2F2C" w:rsidP="00265E45">
            <w:pPr>
              <w:jc w:val="both"/>
            </w:pPr>
            <w:r w:rsidRPr="005E2F2C">
              <w:t>2,3/Z</w:t>
            </w:r>
          </w:p>
        </w:tc>
      </w:tr>
      <w:tr w:rsidR="005E2F2C" w14:paraId="634E7870" w14:textId="77777777" w:rsidTr="00265E45">
        <w:tc>
          <w:tcPr>
            <w:tcW w:w="3086" w:type="dxa"/>
            <w:shd w:val="clear" w:color="auto" w:fill="F7CAAC"/>
          </w:tcPr>
          <w:p w14:paraId="44C1EAB3" w14:textId="77777777" w:rsidR="005E2F2C" w:rsidRPr="005E2F2C" w:rsidRDefault="005E2F2C" w:rsidP="00265E45">
            <w:pPr>
              <w:jc w:val="both"/>
              <w:rPr>
                <w:b/>
              </w:rPr>
            </w:pPr>
            <w:r w:rsidRPr="005E2F2C">
              <w:rPr>
                <w:b/>
              </w:rPr>
              <w:t>Rozsah studijního předmětu</w:t>
            </w:r>
          </w:p>
        </w:tc>
        <w:tc>
          <w:tcPr>
            <w:tcW w:w="1701" w:type="dxa"/>
            <w:gridSpan w:val="2"/>
          </w:tcPr>
          <w:p w14:paraId="5E559EFB" w14:textId="77777777" w:rsidR="005E2F2C" w:rsidRPr="005E2F2C" w:rsidRDefault="005E2F2C" w:rsidP="00265E45">
            <w:pPr>
              <w:jc w:val="both"/>
            </w:pPr>
            <w:r w:rsidRPr="005E2F2C">
              <w:t>13p + 26c</w:t>
            </w:r>
          </w:p>
        </w:tc>
        <w:tc>
          <w:tcPr>
            <w:tcW w:w="889" w:type="dxa"/>
            <w:shd w:val="clear" w:color="auto" w:fill="F7CAAC"/>
          </w:tcPr>
          <w:p w14:paraId="15C0E7BE" w14:textId="77777777" w:rsidR="005E2F2C" w:rsidRPr="005E2F2C" w:rsidRDefault="005E2F2C" w:rsidP="00265E45">
            <w:pPr>
              <w:jc w:val="both"/>
              <w:rPr>
                <w:b/>
              </w:rPr>
            </w:pPr>
            <w:r w:rsidRPr="005E2F2C">
              <w:rPr>
                <w:b/>
              </w:rPr>
              <w:t xml:space="preserve">hod. </w:t>
            </w:r>
          </w:p>
        </w:tc>
        <w:tc>
          <w:tcPr>
            <w:tcW w:w="816" w:type="dxa"/>
          </w:tcPr>
          <w:p w14:paraId="24870E5C" w14:textId="77777777" w:rsidR="005E2F2C" w:rsidRPr="005E2F2C" w:rsidRDefault="005E2F2C" w:rsidP="00265E45">
            <w:pPr>
              <w:jc w:val="both"/>
            </w:pPr>
            <w:r w:rsidRPr="005E2F2C">
              <w:t>39</w:t>
            </w:r>
          </w:p>
        </w:tc>
        <w:tc>
          <w:tcPr>
            <w:tcW w:w="2156" w:type="dxa"/>
            <w:shd w:val="clear" w:color="auto" w:fill="F7CAAC"/>
          </w:tcPr>
          <w:p w14:paraId="6C3EAAF2" w14:textId="77777777" w:rsidR="005E2F2C" w:rsidRPr="005E2F2C" w:rsidRDefault="005E2F2C" w:rsidP="00265E45">
            <w:pPr>
              <w:jc w:val="both"/>
              <w:rPr>
                <w:b/>
              </w:rPr>
            </w:pPr>
            <w:r w:rsidRPr="005E2F2C">
              <w:rPr>
                <w:b/>
              </w:rPr>
              <w:t>kreditů</w:t>
            </w:r>
          </w:p>
        </w:tc>
        <w:tc>
          <w:tcPr>
            <w:tcW w:w="1207" w:type="dxa"/>
            <w:gridSpan w:val="2"/>
          </w:tcPr>
          <w:p w14:paraId="3B3109B7" w14:textId="77777777" w:rsidR="005E2F2C" w:rsidRPr="005E2F2C" w:rsidRDefault="005E2F2C" w:rsidP="00265E45">
            <w:pPr>
              <w:jc w:val="both"/>
            </w:pPr>
            <w:r w:rsidRPr="005E2F2C">
              <w:t>3</w:t>
            </w:r>
          </w:p>
        </w:tc>
      </w:tr>
      <w:tr w:rsidR="005E2F2C" w14:paraId="1105111C" w14:textId="77777777" w:rsidTr="00265E45">
        <w:tc>
          <w:tcPr>
            <w:tcW w:w="3086" w:type="dxa"/>
            <w:shd w:val="clear" w:color="auto" w:fill="F7CAAC"/>
          </w:tcPr>
          <w:p w14:paraId="546F3B0D" w14:textId="77777777" w:rsidR="005E2F2C" w:rsidRPr="005E2F2C" w:rsidRDefault="005E2F2C" w:rsidP="00265E45">
            <w:pPr>
              <w:jc w:val="both"/>
              <w:rPr>
                <w:b/>
              </w:rPr>
            </w:pPr>
            <w:r w:rsidRPr="005E2F2C">
              <w:rPr>
                <w:b/>
              </w:rPr>
              <w:t>Prerekvizity, korekvizity, ekvivalence</w:t>
            </w:r>
          </w:p>
        </w:tc>
        <w:tc>
          <w:tcPr>
            <w:tcW w:w="6769" w:type="dxa"/>
            <w:gridSpan w:val="7"/>
          </w:tcPr>
          <w:p w14:paraId="4A393DCF" w14:textId="77777777" w:rsidR="005E2F2C" w:rsidRPr="005E2F2C" w:rsidRDefault="005E2F2C" w:rsidP="00265E45">
            <w:pPr>
              <w:jc w:val="both"/>
            </w:pPr>
          </w:p>
        </w:tc>
      </w:tr>
      <w:tr w:rsidR="005E2F2C" w14:paraId="0A0D5DF2" w14:textId="77777777" w:rsidTr="00265E45">
        <w:tc>
          <w:tcPr>
            <w:tcW w:w="3086" w:type="dxa"/>
            <w:shd w:val="clear" w:color="auto" w:fill="F7CAAC"/>
          </w:tcPr>
          <w:p w14:paraId="0A6E09A9" w14:textId="77777777" w:rsidR="005E2F2C" w:rsidRPr="005E2F2C" w:rsidRDefault="005E2F2C" w:rsidP="00265E45">
            <w:pPr>
              <w:jc w:val="both"/>
              <w:rPr>
                <w:b/>
              </w:rPr>
            </w:pPr>
            <w:r w:rsidRPr="005E2F2C">
              <w:rPr>
                <w:b/>
              </w:rPr>
              <w:t>Způsob ověření studijních výsledků</w:t>
            </w:r>
          </w:p>
        </w:tc>
        <w:tc>
          <w:tcPr>
            <w:tcW w:w="3406" w:type="dxa"/>
            <w:gridSpan w:val="4"/>
          </w:tcPr>
          <w:p w14:paraId="3A754B7F" w14:textId="77777777" w:rsidR="005E2F2C" w:rsidRPr="005E2F2C" w:rsidRDefault="005E2F2C" w:rsidP="00265E45">
            <w:pPr>
              <w:jc w:val="both"/>
            </w:pPr>
            <w:r w:rsidRPr="005E2F2C">
              <w:t>zápočet, zkouška</w:t>
            </w:r>
          </w:p>
        </w:tc>
        <w:tc>
          <w:tcPr>
            <w:tcW w:w="2156" w:type="dxa"/>
            <w:shd w:val="clear" w:color="auto" w:fill="F7CAAC"/>
          </w:tcPr>
          <w:p w14:paraId="40DE1C55" w14:textId="77777777" w:rsidR="005E2F2C" w:rsidRPr="005E2F2C" w:rsidRDefault="005E2F2C" w:rsidP="00265E45">
            <w:pPr>
              <w:jc w:val="both"/>
              <w:rPr>
                <w:b/>
              </w:rPr>
            </w:pPr>
            <w:r w:rsidRPr="005E2F2C">
              <w:rPr>
                <w:b/>
              </w:rPr>
              <w:t>Forma výuky</w:t>
            </w:r>
          </w:p>
        </w:tc>
        <w:tc>
          <w:tcPr>
            <w:tcW w:w="1207" w:type="dxa"/>
            <w:gridSpan w:val="2"/>
          </w:tcPr>
          <w:p w14:paraId="23F1B083" w14:textId="77777777" w:rsidR="005E2F2C" w:rsidRPr="005E2F2C" w:rsidRDefault="00841821" w:rsidP="00841821">
            <w:pPr>
              <w:jc w:val="both"/>
            </w:pPr>
            <w:r>
              <w:t>p</w:t>
            </w:r>
            <w:r w:rsidR="005E2F2C" w:rsidRPr="005E2F2C">
              <w:t>řednáš</w:t>
            </w:r>
            <w:r>
              <w:t xml:space="preserve">ka, </w:t>
            </w:r>
            <w:r w:rsidR="005E2F2C" w:rsidRPr="005E2F2C">
              <w:t>cvičení</w:t>
            </w:r>
          </w:p>
        </w:tc>
      </w:tr>
      <w:tr w:rsidR="005E2F2C" w14:paraId="118A26AF" w14:textId="77777777" w:rsidTr="00265E45">
        <w:tc>
          <w:tcPr>
            <w:tcW w:w="3086" w:type="dxa"/>
            <w:shd w:val="clear" w:color="auto" w:fill="F7CAAC"/>
          </w:tcPr>
          <w:p w14:paraId="3DD9C3E9"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63DA7EB" w14:textId="77777777" w:rsidR="005E2F2C" w:rsidRPr="005E2F2C" w:rsidRDefault="005E2F2C" w:rsidP="00265E45">
            <w:pPr>
              <w:jc w:val="both"/>
            </w:pPr>
            <w:r w:rsidRPr="005E2F2C">
              <w:t>Způsob zakončení předmětu – zápočet, zkouška</w:t>
            </w:r>
          </w:p>
          <w:p w14:paraId="665FE040" w14:textId="77777777" w:rsidR="005E2F2C" w:rsidRPr="005E2F2C" w:rsidRDefault="005E2F2C" w:rsidP="001818F6">
            <w:pPr>
              <w:jc w:val="both"/>
            </w:pPr>
            <w:r w:rsidRPr="005E2F2C">
              <w:t>Požadavky na zápočet:</w:t>
            </w:r>
            <w:r w:rsidR="001818F6">
              <w:t xml:space="preserve"> </w:t>
            </w:r>
            <w:r w:rsidRPr="005E2F2C">
              <w:t>vypracování seminární práce v podobě návrhu projektu v souladu s konkrétní výzvou v prostředí Informač</w:t>
            </w:r>
            <w:r w:rsidR="001818F6">
              <w:t xml:space="preserve">ního systému koncového příjemce; </w:t>
            </w:r>
            <w:r w:rsidRPr="005E2F2C">
              <w:t>80% aktivní účast na</w:t>
            </w:r>
            <w:r w:rsidR="00841821">
              <w:t xml:space="preserve"> cvičeních</w:t>
            </w:r>
            <w:r w:rsidRPr="005E2F2C">
              <w:t>.</w:t>
            </w:r>
          </w:p>
          <w:p w14:paraId="072AD716" w14:textId="77777777" w:rsidR="005E2F2C" w:rsidRPr="005E2F2C" w:rsidRDefault="005E2F2C" w:rsidP="001818F6">
            <w:pPr>
              <w:ind w:hanging="4"/>
              <w:jc w:val="both"/>
            </w:pPr>
            <w:r w:rsidRPr="005E2F2C">
              <w:t>Požadavky na zkoušku:</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 a cvičení.</w:t>
            </w:r>
          </w:p>
        </w:tc>
      </w:tr>
      <w:tr w:rsidR="005E2F2C" w14:paraId="5F2B5945" w14:textId="77777777" w:rsidTr="00265E45">
        <w:trPr>
          <w:trHeight w:val="70"/>
        </w:trPr>
        <w:tc>
          <w:tcPr>
            <w:tcW w:w="9855" w:type="dxa"/>
            <w:gridSpan w:val="8"/>
            <w:tcBorders>
              <w:top w:val="nil"/>
            </w:tcBorders>
          </w:tcPr>
          <w:p w14:paraId="7BFACA2F" w14:textId="77777777" w:rsidR="005E2F2C" w:rsidRPr="005E2F2C" w:rsidRDefault="005E2F2C" w:rsidP="00265E45">
            <w:pPr>
              <w:jc w:val="both"/>
            </w:pPr>
          </w:p>
        </w:tc>
      </w:tr>
      <w:tr w:rsidR="005E2F2C" w14:paraId="14532FDA" w14:textId="77777777" w:rsidTr="00265E45">
        <w:trPr>
          <w:trHeight w:val="197"/>
        </w:trPr>
        <w:tc>
          <w:tcPr>
            <w:tcW w:w="3086" w:type="dxa"/>
            <w:tcBorders>
              <w:top w:val="nil"/>
            </w:tcBorders>
            <w:shd w:val="clear" w:color="auto" w:fill="F7CAAC"/>
          </w:tcPr>
          <w:p w14:paraId="1D0C90FF"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062353D1" w14:textId="77777777" w:rsidR="005E2F2C" w:rsidRPr="005E2F2C" w:rsidRDefault="005E2F2C" w:rsidP="00265E45">
            <w:pPr>
              <w:jc w:val="both"/>
            </w:pPr>
            <w:r w:rsidRPr="005E2F2C">
              <w:t>Ing. Lenka Smékalová, Ph.D.</w:t>
            </w:r>
          </w:p>
        </w:tc>
      </w:tr>
      <w:tr w:rsidR="005E2F2C" w14:paraId="3B18FAF1" w14:textId="77777777" w:rsidTr="00265E45">
        <w:trPr>
          <w:trHeight w:val="243"/>
        </w:trPr>
        <w:tc>
          <w:tcPr>
            <w:tcW w:w="3086" w:type="dxa"/>
            <w:tcBorders>
              <w:top w:val="nil"/>
            </w:tcBorders>
            <w:shd w:val="clear" w:color="auto" w:fill="F7CAAC"/>
          </w:tcPr>
          <w:p w14:paraId="565F7724"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76A7BB8"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7F439568" w14:textId="77777777" w:rsidTr="00265E45">
        <w:tc>
          <w:tcPr>
            <w:tcW w:w="3086" w:type="dxa"/>
            <w:shd w:val="clear" w:color="auto" w:fill="F7CAAC"/>
          </w:tcPr>
          <w:p w14:paraId="485FB2C3"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1A59BA0F" w14:textId="77777777" w:rsidR="005E2F2C" w:rsidRPr="005E2F2C" w:rsidRDefault="005E2F2C" w:rsidP="00265E45">
            <w:pPr>
              <w:jc w:val="both"/>
            </w:pPr>
            <w:r w:rsidRPr="005E2F2C">
              <w:t>Ing. Lenka Smékalová, Ph.D. – přednášky (100%)</w:t>
            </w:r>
          </w:p>
        </w:tc>
      </w:tr>
      <w:tr w:rsidR="005E2F2C" w14:paraId="2D50E40E" w14:textId="77777777" w:rsidTr="00265E45">
        <w:trPr>
          <w:trHeight w:val="111"/>
        </w:trPr>
        <w:tc>
          <w:tcPr>
            <w:tcW w:w="9855" w:type="dxa"/>
            <w:gridSpan w:val="8"/>
            <w:tcBorders>
              <w:top w:val="nil"/>
            </w:tcBorders>
          </w:tcPr>
          <w:p w14:paraId="5EC7AD51" w14:textId="77777777" w:rsidR="005E2F2C" w:rsidRPr="005E2F2C" w:rsidRDefault="005E2F2C" w:rsidP="00265E45">
            <w:pPr>
              <w:jc w:val="both"/>
            </w:pPr>
          </w:p>
        </w:tc>
      </w:tr>
      <w:tr w:rsidR="005E2F2C" w14:paraId="090C303E" w14:textId="77777777" w:rsidTr="00265E45">
        <w:tc>
          <w:tcPr>
            <w:tcW w:w="3086" w:type="dxa"/>
            <w:shd w:val="clear" w:color="auto" w:fill="F7CAAC"/>
          </w:tcPr>
          <w:p w14:paraId="1349A895"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0BD51826" w14:textId="77777777" w:rsidR="005E2F2C" w:rsidRPr="005E2F2C" w:rsidRDefault="005E2F2C" w:rsidP="00265E45">
            <w:pPr>
              <w:jc w:val="both"/>
            </w:pPr>
          </w:p>
        </w:tc>
      </w:tr>
      <w:tr w:rsidR="005E2F2C" w14:paraId="29F4C3D3" w14:textId="77777777" w:rsidTr="00265E45">
        <w:trPr>
          <w:trHeight w:val="3938"/>
        </w:trPr>
        <w:tc>
          <w:tcPr>
            <w:tcW w:w="9855" w:type="dxa"/>
            <w:gridSpan w:val="8"/>
            <w:tcBorders>
              <w:top w:val="nil"/>
              <w:bottom w:val="single" w:sz="12" w:space="0" w:color="auto"/>
            </w:tcBorders>
          </w:tcPr>
          <w:p w14:paraId="33A3641C" w14:textId="77777777" w:rsidR="005E2F2C" w:rsidRDefault="005E2F2C" w:rsidP="00265E45">
            <w:pPr>
              <w:jc w:val="both"/>
            </w:pPr>
            <w:r w:rsidRPr="005E2F2C">
              <w:t>Cílem předmětu je poskytnout studentům základní informace o projektovém managementu projektů financovaných z prostředků strukturálních a investičních fondů v programovém období 2014-2020. Studenti budou seznámeni s možnostmi financování projektů z jednotlivých operačních programů nového sedmiletého období s důrazem na jejich využití v soukromém sektoru, zejména malými a středními podniky, v neziskovém sektoru a také ve veřejném sektoru.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726A6EBE" w14:textId="78277644" w:rsidR="00694FF3" w:rsidRPr="005E2F2C" w:rsidRDefault="00694FF3" w:rsidP="00265E45">
            <w:pPr>
              <w:jc w:val="both"/>
            </w:pPr>
            <w:r>
              <w:t>Obsah</w:t>
            </w:r>
          </w:p>
          <w:p w14:paraId="1E4458B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Úvod do předmětu, registrace v Informačním systému koncového příjemce</w:t>
            </w:r>
          </w:p>
          <w:p w14:paraId="3F0D51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Základy práce v Informačním systému koncového příjemce</w:t>
            </w:r>
          </w:p>
          <w:p w14:paraId="7CF506D5"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Harmonogram výzev operačních programů, druhy výzev</w:t>
            </w:r>
          </w:p>
          <w:p w14:paraId="5F140FFD"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Výzva k podání projektů – obsah výzvy, doplňující dokumenty a přílohy výzvy</w:t>
            </w:r>
          </w:p>
          <w:p w14:paraId="1FB64B6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Rozpočet projektu</w:t>
            </w:r>
          </w:p>
          <w:p w14:paraId="2F7891B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Modely hodnocení projektů</w:t>
            </w:r>
          </w:p>
          <w:p w14:paraId="3F7B7372"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Kritéria hodnocení projektů</w:t>
            </w:r>
          </w:p>
          <w:p w14:paraId="7E08C5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Proces hodnocení a výběru projektů</w:t>
            </w:r>
          </w:p>
          <w:p w14:paraId="3186734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 xml:space="preserve">Změny v projektu </w:t>
            </w:r>
          </w:p>
          <w:p w14:paraId="0E01C703"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Monitorovací zpráva</w:t>
            </w:r>
          </w:p>
          <w:p w14:paraId="753C6B7E"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Zpracování vlastního návrhu projektu v souladu s konkrétní výzvou v prostředí Informačního systému koncového příjemce</w:t>
            </w:r>
          </w:p>
        </w:tc>
      </w:tr>
      <w:tr w:rsidR="005E2F2C" w14:paraId="1060A215" w14:textId="77777777" w:rsidTr="00265E45">
        <w:trPr>
          <w:trHeight w:val="265"/>
        </w:trPr>
        <w:tc>
          <w:tcPr>
            <w:tcW w:w="3653" w:type="dxa"/>
            <w:gridSpan w:val="2"/>
            <w:tcBorders>
              <w:top w:val="nil"/>
            </w:tcBorders>
            <w:shd w:val="clear" w:color="auto" w:fill="F7CAAC"/>
          </w:tcPr>
          <w:p w14:paraId="2E0943A7"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34753AE1" w14:textId="77777777" w:rsidR="005E2F2C" w:rsidRPr="005E2F2C" w:rsidRDefault="005E2F2C" w:rsidP="00265E45">
            <w:pPr>
              <w:jc w:val="both"/>
            </w:pPr>
          </w:p>
        </w:tc>
      </w:tr>
      <w:tr w:rsidR="005E2F2C" w14:paraId="03C25F4A" w14:textId="77777777" w:rsidTr="005E2F2C">
        <w:trPr>
          <w:trHeight w:val="425"/>
        </w:trPr>
        <w:tc>
          <w:tcPr>
            <w:tcW w:w="9855" w:type="dxa"/>
            <w:gridSpan w:val="8"/>
            <w:tcBorders>
              <w:top w:val="nil"/>
            </w:tcBorders>
          </w:tcPr>
          <w:p w14:paraId="6636B906" w14:textId="77777777" w:rsidR="00DE7719" w:rsidRPr="002658B2" w:rsidRDefault="00DE7719" w:rsidP="00DE7719">
            <w:pPr>
              <w:jc w:val="both"/>
              <w:rPr>
                <w:b/>
              </w:rPr>
            </w:pPr>
            <w:r w:rsidRPr="002658B2">
              <w:rPr>
                <w:b/>
              </w:rPr>
              <w:t>Povinná</w:t>
            </w:r>
            <w:r>
              <w:rPr>
                <w:b/>
              </w:rPr>
              <w:t xml:space="preserve"> literatura</w:t>
            </w:r>
          </w:p>
          <w:p w14:paraId="5C64FA43" w14:textId="77777777" w:rsidR="00DE7719" w:rsidRDefault="00DE7719" w:rsidP="00DE7719">
            <w:pPr>
              <w:jc w:val="both"/>
            </w:pPr>
            <w:r w:rsidRPr="00FE732D">
              <w:t>BACHTLER, J</w:t>
            </w:r>
            <w:r>
              <w:t>.</w:t>
            </w:r>
            <w:r w:rsidRPr="00FE732D">
              <w:t>, MENDEZ</w:t>
            </w:r>
            <w:r>
              <w:t>, C.,</w:t>
            </w:r>
            <w:r w:rsidRPr="00FE732D">
              <w:t xml:space="preserve"> WISHLADE</w:t>
            </w:r>
            <w:r>
              <w:t>, F. G.</w:t>
            </w:r>
            <w:r w:rsidRPr="00FE732D">
              <w:t xml:space="preserve"> </w:t>
            </w:r>
            <w:r w:rsidRPr="00FE732D">
              <w:rPr>
                <w:i/>
                <w:iCs/>
              </w:rPr>
              <w:t>EU cohesion policy and European integration: the dynamics of EU budget and regional policy reform</w:t>
            </w:r>
            <w:r>
              <w:t>. Farnham</w:t>
            </w:r>
            <w:r w:rsidRPr="00FE732D">
              <w:t xml:space="preserve">: Ashgate, 2013, 322 </w:t>
            </w:r>
            <w:r>
              <w:t>p</w:t>
            </w:r>
            <w:r w:rsidRPr="00FE732D">
              <w:t>. ISBN 978-0-7546-7421-4. Dostupné také z: http://www.gbv.de/dms/sub-hamburg/767964543.pdf</w:t>
            </w:r>
          </w:p>
          <w:p w14:paraId="28E1C970" w14:textId="77777777" w:rsidR="00DE7719" w:rsidRPr="00FE732D" w:rsidRDefault="00DE7719" w:rsidP="00DE7719">
            <w:pPr>
              <w:jc w:val="both"/>
            </w:pPr>
            <w:r>
              <w:t xml:space="preserve">BAUN, M. </w:t>
            </w:r>
            <w:r w:rsidRPr="008835B2">
              <w:t>J.</w:t>
            </w:r>
            <w:r>
              <w:t xml:space="preserve">, </w:t>
            </w:r>
            <w:r w:rsidRPr="008835B2">
              <w:t>MAREK</w:t>
            </w:r>
            <w:r>
              <w:t>, D</w:t>
            </w:r>
            <w:r w:rsidRPr="008835B2">
              <w:t xml:space="preserve">. </w:t>
            </w:r>
            <w:r w:rsidRPr="00743580">
              <w:rPr>
                <w:i/>
              </w:rPr>
              <w:t>Cohesion policy in the European Union</w:t>
            </w:r>
            <w:r w:rsidRPr="008835B2">
              <w:t xml:space="preserve">. London: Palgrave, 2014, </w:t>
            </w:r>
            <w:r>
              <w:t>2</w:t>
            </w:r>
            <w:r w:rsidRPr="008835B2">
              <w:t xml:space="preserve">57 </w:t>
            </w:r>
            <w:r>
              <w:t>p</w:t>
            </w:r>
            <w:r w:rsidRPr="008835B2">
              <w:t>. ISBN 978-0-230-30313-3.</w:t>
            </w:r>
          </w:p>
          <w:p w14:paraId="78F99325" w14:textId="77777777" w:rsidR="00DE7719" w:rsidRPr="00A66ADC" w:rsidRDefault="00DE7719" w:rsidP="00DE7719">
            <w:pPr>
              <w:jc w:val="both"/>
            </w:pPr>
            <w:r w:rsidRPr="00A66ADC">
              <w:t xml:space="preserve">MCCANN, P. </w:t>
            </w:r>
            <w:r w:rsidRPr="00A66ADC">
              <w:rPr>
                <w:i/>
                <w:iCs/>
              </w:rPr>
              <w:t>The regional and urban policy of the European Union: cohesion, results-orientation and smart specialisation</w:t>
            </w:r>
            <w:r>
              <w:t>. Cheltenham</w:t>
            </w:r>
            <w:r w:rsidRPr="00A66ADC">
              <w:t>: Edward Elgar Publishing, 2015, 286</w:t>
            </w:r>
            <w:r>
              <w:t xml:space="preserve"> p</w:t>
            </w:r>
            <w:r w:rsidRPr="00A66ADC">
              <w:t>. ISBN 978-1-78347-950-4.</w:t>
            </w:r>
          </w:p>
          <w:p w14:paraId="198EDAE5" w14:textId="77777777" w:rsidR="00DE7719" w:rsidRDefault="00DE7719" w:rsidP="00DE7719">
            <w:pPr>
              <w:jc w:val="both"/>
              <w:rPr>
                <w:b/>
              </w:rPr>
            </w:pPr>
            <w:r w:rsidRPr="002658B2">
              <w:rPr>
                <w:b/>
              </w:rPr>
              <w:t>Doporučená literatura</w:t>
            </w:r>
          </w:p>
          <w:p w14:paraId="18703EC3" w14:textId="77777777" w:rsidR="00DE7719" w:rsidRDefault="00DE7719" w:rsidP="00DE7719">
            <w:pPr>
              <w:jc w:val="both"/>
            </w:pPr>
            <w:r>
              <w:t xml:space="preserve">ADAMS, N., COTELLA, G., NUNES, R. </w:t>
            </w:r>
            <w:r>
              <w:rPr>
                <w:i/>
                <w:iCs/>
              </w:rPr>
              <w:t>Territorial development, cohesion and spatial planning: knowledge and policy development in an enlarged EU</w:t>
            </w:r>
            <w:r>
              <w:t>. London: Routledge, 2011, 457 p. ISBN 978-0-415-71012-1.</w:t>
            </w:r>
          </w:p>
          <w:p w14:paraId="252481D4" w14:textId="77777777" w:rsidR="00DE7719" w:rsidRDefault="00DE7719" w:rsidP="00DE7719">
            <w:pPr>
              <w:jc w:val="both"/>
            </w:pPr>
            <w:r w:rsidRPr="00A66ADC">
              <w:t>ARMSTRONG, H</w:t>
            </w:r>
            <w:r>
              <w:t xml:space="preserve">., </w:t>
            </w:r>
            <w:r w:rsidRPr="00A66ADC">
              <w:t>TAYLOR</w:t>
            </w:r>
            <w:r>
              <w:t>, J</w:t>
            </w:r>
            <w:r w:rsidRPr="00A66ADC">
              <w:t xml:space="preserve">. </w:t>
            </w:r>
            <w:r w:rsidRPr="00A66ADC">
              <w:rPr>
                <w:i/>
                <w:iCs/>
              </w:rPr>
              <w:t>Regional economics and policy</w:t>
            </w:r>
            <w:r w:rsidRPr="00A66ADC">
              <w:t xml:space="preserve">. 3rd ed. Oxford: Blackwell, 2000, 437 </w:t>
            </w:r>
            <w:r>
              <w:t>p</w:t>
            </w:r>
            <w:r w:rsidRPr="00A66ADC">
              <w:t>. ISBN 0-631-21713-4.</w:t>
            </w:r>
          </w:p>
          <w:p w14:paraId="04956455" w14:textId="77777777" w:rsidR="00DE7719" w:rsidRDefault="00DE7719" w:rsidP="00DE7719">
            <w:pPr>
              <w:jc w:val="both"/>
            </w:pPr>
            <w:r w:rsidRPr="002E79B0">
              <w:t>BACHTLER, J</w:t>
            </w:r>
            <w:r>
              <w:t>.</w:t>
            </w:r>
            <w:r w:rsidR="00B06445">
              <w:t xml:space="preserve">, </w:t>
            </w:r>
            <w:r w:rsidRPr="002E79B0">
              <w:t>BEGG</w:t>
            </w:r>
            <w:r w:rsidR="00B06445">
              <w:t>, I.</w:t>
            </w:r>
            <w:r w:rsidRPr="002E79B0">
              <w:t>, CHARLES</w:t>
            </w:r>
            <w:r w:rsidR="00B06445">
              <w:t xml:space="preserve">, D., </w:t>
            </w:r>
            <w:r w:rsidRPr="002E79B0">
              <w:t>POLVERARI</w:t>
            </w:r>
            <w:r w:rsidR="00B06445">
              <w:t>, L</w:t>
            </w:r>
            <w:r w:rsidRPr="002E79B0">
              <w:t xml:space="preserve">. </w:t>
            </w:r>
            <w:r w:rsidRPr="002E79B0">
              <w:rPr>
                <w:i/>
                <w:iCs/>
              </w:rPr>
              <w:t>EU cohesion policy in practice: what does it achieve?</w:t>
            </w:r>
            <w:r w:rsidRPr="002E79B0">
              <w:t>. London: Rowman &amp; Li</w:t>
            </w:r>
            <w:r>
              <w:t xml:space="preserve">ttlefield International, 2016, </w:t>
            </w:r>
            <w:r w:rsidRPr="002E79B0">
              <w:t>139</w:t>
            </w:r>
            <w:r w:rsidR="00B06445">
              <w:t xml:space="preserve"> p</w:t>
            </w:r>
            <w:r w:rsidRPr="002E79B0">
              <w:t>. ISBN 978-1-78348-722-6.</w:t>
            </w:r>
          </w:p>
          <w:p w14:paraId="7236BAD6" w14:textId="77777777" w:rsidR="00DE7719" w:rsidRDefault="00DE7719" w:rsidP="00DE7719">
            <w:pPr>
              <w:jc w:val="both"/>
            </w:pPr>
            <w:r w:rsidRPr="00272F74">
              <w:lastRenderedPageBreak/>
              <w:t>JONES, E</w:t>
            </w:r>
            <w:r w:rsidR="00B06445">
              <w:t>.</w:t>
            </w:r>
            <w:r w:rsidRPr="00272F74">
              <w:t>, MENON</w:t>
            </w:r>
            <w:r w:rsidR="00B06445">
              <w:t xml:space="preserve">, A., </w:t>
            </w:r>
            <w:r w:rsidRPr="00272F74">
              <w:t>WEATHERILL</w:t>
            </w:r>
            <w:r w:rsidR="00B06445">
              <w:t>, S</w:t>
            </w:r>
            <w:r w:rsidRPr="00272F74">
              <w:t xml:space="preserve">. </w:t>
            </w:r>
            <w:r w:rsidRPr="00743580">
              <w:rPr>
                <w:i/>
              </w:rPr>
              <w:t>The Oxford handbook of the European Union</w:t>
            </w:r>
            <w:r w:rsidRPr="00272F74">
              <w:t xml:space="preserve">. Oxford: Oxford University Press, 2012, 893 </w:t>
            </w:r>
            <w:r w:rsidR="00B06445">
              <w:t>p</w:t>
            </w:r>
            <w:r w:rsidRPr="00272F74">
              <w:t>. ISBN 978-0-19-954628-2.</w:t>
            </w:r>
          </w:p>
          <w:p w14:paraId="38AA9928" w14:textId="77777777" w:rsidR="005E2F2C" w:rsidRPr="00F00182" w:rsidRDefault="00B06445" w:rsidP="00B06445">
            <w:pPr>
              <w:jc w:val="both"/>
              <w:rPr>
                <w:highlight w:val="yellow"/>
              </w:rPr>
            </w:pPr>
            <w:r>
              <w:t>MCCANN, P.,</w:t>
            </w:r>
            <w:r w:rsidR="00DE7719" w:rsidRPr="000F78A4">
              <w:t xml:space="preserve"> VARGA</w:t>
            </w:r>
            <w:r>
              <w:t>, A</w:t>
            </w:r>
            <w:r w:rsidR="00DE7719" w:rsidRPr="000F78A4">
              <w:t xml:space="preserve">. </w:t>
            </w:r>
            <w:r w:rsidR="00DE7719" w:rsidRPr="00743580">
              <w:rPr>
                <w:i/>
              </w:rPr>
              <w:t>Place-based economic development and the new EU cohesion policy.</w:t>
            </w:r>
            <w:r w:rsidR="00DE7719" w:rsidRPr="000F78A4">
              <w:t xml:space="preserve"> London: Routledge, 2017, 109</w:t>
            </w:r>
            <w:r w:rsidR="00DE7719">
              <w:t xml:space="preserve"> </w:t>
            </w:r>
            <w:r>
              <w:t>p</w:t>
            </w:r>
            <w:r w:rsidR="00DE7719" w:rsidRPr="000F78A4">
              <w:t>. ISBN 978-1-138-68609-0.</w:t>
            </w:r>
          </w:p>
        </w:tc>
      </w:tr>
      <w:tr w:rsidR="005E2F2C" w14:paraId="4D66CC05"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CE3F7F" w14:textId="77777777" w:rsidR="005E2F2C" w:rsidRPr="005E2F2C" w:rsidRDefault="005E2F2C" w:rsidP="00265E45">
            <w:pPr>
              <w:jc w:val="center"/>
              <w:rPr>
                <w:b/>
              </w:rPr>
            </w:pPr>
            <w:r w:rsidRPr="005E2F2C">
              <w:rPr>
                <w:b/>
              </w:rPr>
              <w:lastRenderedPageBreak/>
              <w:t>Informace ke kombinované nebo distanční formě</w:t>
            </w:r>
          </w:p>
        </w:tc>
      </w:tr>
      <w:tr w:rsidR="005E2F2C" w14:paraId="25CDA95C" w14:textId="77777777" w:rsidTr="00265E45">
        <w:tc>
          <w:tcPr>
            <w:tcW w:w="4787" w:type="dxa"/>
            <w:gridSpan w:val="3"/>
            <w:tcBorders>
              <w:top w:val="single" w:sz="2" w:space="0" w:color="auto"/>
            </w:tcBorders>
            <w:shd w:val="clear" w:color="auto" w:fill="F7CAAC"/>
          </w:tcPr>
          <w:p w14:paraId="7BADB055"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5152A8E2" w14:textId="3E950F0C" w:rsidR="005E2F2C" w:rsidRPr="005E2F2C" w:rsidRDefault="005E2F2C" w:rsidP="00265E45">
            <w:pPr>
              <w:jc w:val="both"/>
            </w:pPr>
          </w:p>
        </w:tc>
        <w:tc>
          <w:tcPr>
            <w:tcW w:w="4179" w:type="dxa"/>
            <w:gridSpan w:val="4"/>
            <w:tcBorders>
              <w:top w:val="single" w:sz="2" w:space="0" w:color="auto"/>
            </w:tcBorders>
            <w:shd w:val="clear" w:color="auto" w:fill="F7CAAC"/>
          </w:tcPr>
          <w:p w14:paraId="6B25D79E" w14:textId="77777777" w:rsidR="005E2F2C" w:rsidRPr="005E2F2C" w:rsidRDefault="005E2F2C" w:rsidP="00265E45">
            <w:pPr>
              <w:jc w:val="both"/>
              <w:rPr>
                <w:b/>
              </w:rPr>
            </w:pPr>
            <w:r w:rsidRPr="005E2F2C">
              <w:rPr>
                <w:b/>
              </w:rPr>
              <w:t xml:space="preserve">hodin </w:t>
            </w:r>
          </w:p>
        </w:tc>
      </w:tr>
      <w:tr w:rsidR="005E2F2C" w14:paraId="7DBA031F" w14:textId="77777777" w:rsidTr="00265E45">
        <w:tc>
          <w:tcPr>
            <w:tcW w:w="9855" w:type="dxa"/>
            <w:gridSpan w:val="8"/>
            <w:shd w:val="clear" w:color="auto" w:fill="F7CAAC"/>
          </w:tcPr>
          <w:p w14:paraId="5DE6E3B2" w14:textId="77777777" w:rsidR="005E2F2C" w:rsidRPr="005E2F2C" w:rsidRDefault="005E2F2C" w:rsidP="00265E45">
            <w:pPr>
              <w:jc w:val="both"/>
              <w:rPr>
                <w:b/>
              </w:rPr>
            </w:pPr>
            <w:r w:rsidRPr="005E2F2C">
              <w:rPr>
                <w:b/>
              </w:rPr>
              <w:t>Informace o způsobu kontaktu s vyučujícím</w:t>
            </w:r>
          </w:p>
        </w:tc>
      </w:tr>
      <w:tr w:rsidR="005E2F2C" w14:paraId="53E4DA08" w14:textId="77777777" w:rsidTr="00265E45">
        <w:trPr>
          <w:trHeight w:val="800"/>
        </w:trPr>
        <w:tc>
          <w:tcPr>
            <w:tcW w:w="9855" w:type="dxa"/>
            <w:gridSpan w:val="8"/>
          </w:tcPr>
          <w:p w14:paraId="6416A5D5"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8D5634" w14:textId="77777777" w:rsidR="005E2F2C" w:rsidRDefault="005E2F2C"/>
    <w:p w14:paraId="0230AE9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26AFBCCD" w14:textId="77777777" w:rsidTr="00265E45">
        <w:tc>
          <w:tcPr>
            <w:tcW w:w="9855" w:type="dxa"/>
            <w:gridSpan w:val="8"/>
            <w:tcBorders>
              <w:bottom w:val="double" w:sz="4" w:space="0" w:color="auto"/>
            </w:tcBorders>
            <w:shd w:val="clear" w:color="auto" w:fill="BDD6EE"/>
          </w:tcPr>
          <w:p w14:paraId="20A64B9E"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9A445AD" w14:textId="77777777" w:rsidTr="00265E45">
        <w:tc>
          <w:tcPr>
            <w:tcW w:w="3086" w:type="dxa"/>
            <w:tcBorders>
              <w:top w:val="double" w:sz="4" w:space="0" w:color="auto"/>
            </w:tcBorders>
            <w:shd w:val="clear" w:color="auto" w:fill="F7CAAC"/>
          </w:tcPr>
          <w:p w14:paraId="3EEACB21"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507F95D7" w14:textId="77777777" w:rsidR="005E2F2C" w:rsidRPr="005E2F2C" w:rsidRDefault="00A56964" w:rsidP="00265E45">
            <w:pPr>
              <w:jc w:val="both"/>
            </w:pPr>
            <w:r w:rsidRPr="00A56964">
              <w:t>International Business Environment</w:t>
            </w:r>
          </w:p>
        </w:tc>
      </w:tr>
      <w:tr w:rsidR="005E2F2C" w14:paraId="66222DA7" w14:textId="77777777" w:rsidTr="00265E45">
        <w:trPr>
          <w:trHeight w:val="249"/>
        </w:trPr>
        <w:tc>
          <w:tcPr>
            <w:tcW w:w="3086" w:type="dxa"/>
            <w:shd w:val="clear" w:color="auto" w:fill="F7CAAC"/>
          </w:tcPr>
          <w:p w14:paraId="3E11DF41" w14:textId="77777777" w:rsidR="005E2F2C" w:rsidRPr="005E2F2C" w:rsidRDefault="005E2F2C" w:rsidP="00265E45">
            <w:pPr>
              <w:jc w:val="both"/>
              <w:rPr>
                <w:b/>
              </w:rPr>
            </w:pPr>
            <w:r w:rsidRPr="005E2F2C">
              <w:rPr>
                <w:b/>
              </w:rPr>
              <w:t>Typ předmětu</w:t>
            </w:r>
          </w:p>
        </w:tc>
        <w:tc>
          <w:tcPr>
            <w:tcW w:w="3406" w:type="dxa"/>
            <w:gridSpan w:val="4"/>
          </w:tcPr>
          <w:p w14:paraId="4EAE9F8C" w14:textId="77777777" w:rsidR="005E2F2C" w:rsidRPr="005E2F2C" w:rsidRDefault="005E2F2C" w:rsidP="00265E45">
            <w:pPr>
              <w:jc w:val="both"/>
            </w:pPr>
            <w:r w:rsidRPr="005E2F2C">
              <w:t>povinně volitelný „PV“</w:t>
            </w:r>
          </w:p>
        </w:tc>
        <w:tc>
          <w:tcPr>
            <w:tcW w:w="2695" w:type="dxa"/>
            <w:gridSpan w:val="2"/>
            <w:shd w:val="clear" w:color="auto" w:fill="F7CAAC"/>
          </w:tcPr>
          <w:p w14:paraId="1C2B9D05" w14:textId="77777777" w:rsidR="005E2F2C" w:rsidRPr="005E2F2C" w:rsidRDefault="005E2F2C" w:rsidP="00265E45">
            <w:pPr>
              <w:jc w:val="both"/>
            </w:pPr>
            <w:r w:rsidRPr="005E2F2C">
              <w:rPr>
                <w:b/>
              </w:rPr>
              <w:t>doporučený ročník / semestr</w:t>
            </w:r>
          </w:p>
        </w:tc>
        <w:tc>
          <w:tcPr>
            <w:tcW w:w="668" w:type="dxa"/>
          </w:tcPr>
          <w:p w14:paraId="50339684" w14:textId="77777777" w:rsidR="005E2F2C" w:rsidRPr="005E2F2C" w:rsidRDefault="005E2F2C" w:rsidP="00265E45">
            <w:pPr>
              <w:jc w:val="both"/>
            </w:pPr>
            <w:r w:rsidRPr="005E2F2C">
              <w:t>2/Z</w:t>
            </w:r>
          </w:p>
        </w:tc>
      </w:tr>
      <w:tr w:rsidR="005E2F2C" w14:paraId="696344C7" w14:textId="77777777" w:rsidTr="00265E45">
        <w:tc>
          <w:tcPr>
            <w:tcW w:w="3086" w:type="dxa"/>
            <w:shd w:val="clear" w:color="auto" w:fill="F7CAAC"/>
          </w:tcPr>
          <w:p w14:paraId="483E487E" w14:textId="77777777" w:rsidR="005E2F2C" w:rsidRPr="005E2F2C" w:rsidRDefault="005E2F2C" w:rsidP="00265E45">
            <w:pPr>
              <w:jc w:val="both"/>
              <w:rPr>
                <w:b/>
              </w:rPr>
            </w:pPr>
            <w:r w:rsidRPr="005E2F2C">
              <w:rPr>
                <w:b/>
              </w:rPr>
              <w:t>Rozsah studijního předmětu</w:t>
            </w:r>
          </w:p>
        </w:tc>
        <w:tc>
          <w:tcPr>
            <w:tcW w:w="1701" w:type="dxa"/>
            <w:gridSpan w:val="2"/>
          </w:tcPr>
          <w:p w14:paraId="186FE809" w14:textId="77777777" w:rsidR="005E2F2C" w:rsidRPr="005E2F2C" w:rsidRDefault="000B653D" w:rsidP="000B653D">
            <w:pPr>
              <w:jc w:val="both"/>
            </w:pPr>
            <w:r>
              <w:t>26</w:t>
            </w:r>
            <w:r w:rsidR="005E2F2C" w:rsidRPr="005E2F2C">
              <w:t>p</w:t>
            </w:r>
          </w:p>
        </w:tc>
        <w:tc>
          <w:tcPr>
            <w:tcW w:w="889" w:type="dxa"/>
            <w:shd w:val="clear" w:color="auto" w:fill="F7CAAC"/>
          </w:tcPr>
          <w:p w14:paraId="18256814" w14:textId="77777777" w:rsidR="005E2F2C" w:rsidRPr="005E2F2C" w:rsidRDefault="005E2F2C" w:rsidP="00265E45">
            <w:pPr>
              <w:jc w:val="both"/>
              <w:rPr>
                <w:b/>
              </w:rPr>
            </w:pPr>
            <w:r w:rsidRPr="005E2F2C">
              <w:rPr>
                <w:b/>
              </w:rPr>
              <w:t xml:space="preserve">hod. </w:t>
            </w:r>
          </w:p>
        </w:tc>
        <w:tc>
          <w:tcPr>
            <w:tcW w:w="816" w:type="dxa"/>
          </w:tcPr>
          <w:p w14:paraId="6E1693B1" w14:textId="77777777" w:rsidR="005E2F2C" w:rsidRPr="005E2F2C" w:rsidRDefault="005E2F2C" w:rsidP="00265E45">
            <w:pPr>
              <w:jc w:val="both"/>
            </w:pPr>
            <w:r w:rsidRPr="005E2F2C">
              <w:t>26</w:t>
            </w:r>
          </w:p>
        </w:tc>
        <w:tc>
          <w:tcPr>
            <w:tcW w:w="2156" w:type="dxa"/>
            <w:shd w:val="clear" w:color="auto" w:fill="F7CAAC"/>
          </w:tcPr>
          <w:p w14:paraId="732CD1A1" w14:textId="77777777" w:rsidR="005E2F2C" w:rsidRPr="005E2F2C" w:rsidRDefault="005E2F2C" w:rsidP="00265E45">
            <w:pPr>
              <w:jc w:val="both"/>
              <w:rPr>
                <w:b/>
              </w:rPr>
            </w:pPr>
            <w:r w:rsidRPr="005E2F2C">
              <w:rPr>
                <w:b/>
              </w:rPr>
              <w:t>kreditů</w:t>
            </w:r>
          </w:p>
        </w:tc>
        <w:tc>
          <w:tcPr>
            <w:tcW w:w="1207" w:type="dxa"/>
            <w:gridSpan w:val="2"/>
          </w:tcPr>
          <w:p w14:paraId="1972EFB9" w14:textId="77777777" w:rsidR="005E2F2C" w:rsidRPr="005E2F2C" w:rsidRDefault="005E2F2C" w:rsidP="00265E45">
            <w:pPr>
              <w:jc w:val="both"/>
            </w:pPr>
            <w:r w:rsidRPr="005E2F2C">
              <w:t>3</w:t>
            </w:r>
          </w:p>
        </w:tc>
      </w:tr>
      <w:tr w:rsidR="005E2F2C" w14:paraId="00607FCF" w14:textId="77777777" w:rsidTr="00265E45">
        <w:tc>
          <w:tcPr>
            <w:tcW w:w="3086" w:type="dxa"/>
            <w:shd w:val="clear" w:color="auto" w:fill="F7CAAC"/>
          </w:tcPr>
          <w:p w14:paraId="20526574" w14:textId="77777777" w:rsidR="005E2F2C" w:rsidRPr="005E2F2C" w:rsidRDefault="005E2F2C" w:rsidP="00265E45">
            <w:pPr>
              <w:jc w:val="both"/>
              <w:rPr>
                <w:b/>
              </w:rPr>
            </w:pPr>
            <w:r w:rsidRPr="005E2F2C">
              <w:rPr>
                <w:b/>
              </w:rPr>
              <w:t>Prerekvizity, korekvizity, ekvivalence</w:t>
            </w:r>
          </w:p>
        </w:tc>
        <w:tc>
          <w:tcPr>
            <w:tcW w:w="6769" w:type="dxa"/>
            <w:gridSpan w:val="7"/>
          </w:tcPr>
          <w:p w14:paraId="140AE0D8" w14:textId="77777777" w:rsidR="005E2F2C" w:rsidRPr="005E2F2C" w:rsidRDefault="005E2F2C" w:rsidP="00265E45">
            <w:pPr>
              <w:jc w:val="both"/>
            </w:pPr>
          </w:p>
        </w:tc>
      </w:tr>
      <w:tr w:rsidR="005E2F2C" w14:paraId="59F40C3C" w14:textId="77777777" w:rsidTr="00265E45">
        <w:tc>
          <w:tcPr>
            <w:tcW w:w="3086" w:type="dxa"/>
            <w:shd w:val="clear" w:color="auto" w:fill="F7CAAC"/>
          </w:tcPr>
          <w:p w14:paraId="1113EAAA" w14:textId="77777777" w:rsidR="005E2F2C" w:rsidRPr="005E2F2C" w:rsidRDefault="005E2F2C" w:rsidP="00265E45">
            <w:pPr>
              <w:jc w:val="both"/>
              <w:rPr>
                <w:b/>
              </w:rPr>
            </w:pPr>
            <w:r w:rsidRPr="005E2F2C">
              <w:rPr>
                <w:b/>
              </w:rPr>
              <w:t>Způsob ověření studijních výsledků</w:t>
            </w:r>
          </w:p>
        </w:tc>
        <w:tc>
          <w:tcPr>
            <w:tcW w:w="3406" w:type="dxa"/>
            <w:gridSpan w:val="4"/>
          </w:tcPr>
          <w:p w14:paraId="441E33A8" w14:textId="77777777" w:rsidR="005E2F2C" w:rsidRPr="005E2F2C" w:rsidRDefault="000B653D" w:rsidP="000B653D">
            <w:pPr>
              <w:jc w:val="both"/>
            </w:pPr>
            <w:r>
              <w:t>klasifikovaný zápočet</w:t>
            </w:r>
          </w:p>
        </w:tc>
        <w:tc>
          <w:tcPr>
            <w:tcW w:w="2156" w:type="dxa"/>
            <w:shd w:val="clear" w:color="auto" w:fill="F7CAAC"/>
          </w:tcPr>
          <w:p w14:paraId="55B08934" w14:textId="77777777" w:rsidR="005E2F2C" w:rsidRPr="005E2F2C" w:rsidRDefault="005E2F2C" w:rsidP="00265E45">
            <w:pPr>
              <w:jc w:val="both"/>
              <w:rPr>
                <w:b/>
              </w:rPr>
            </w:pPr>
            <w:r w:rsidRPr="005E2F2C">
              <w:rPr>
                <w:b/>
              </w:rPr>
              <w:t>Forma výuky</w:t>
            </w:r>
          </w:p>
        </w:tc>
        <w:tc>
          <w:tcPr>
            <w:tcW w:w="1207" w:type="dxa"/>
            <w:gridSpan w:val="2"/>
          </w:tcPr>
          <w:p w14:paraId="708C85C0" w14:textId="77777777" w:rsidR="005E2F2C" w:rsidRPr="005E2F2C" w:rsidRDefault="001818F6" w:rsidP="000B653D">
            <w:pPr>
              <w:jc w:val="both"/>
            </w:pPr>
            <w:r>
              <w:t>p</w:t>
            </w:r>
            <w:r w:rsidR="000B653D">
              <w:t>řednáška</w:t>
            </w:r>
          </w:p>
        </w:tc>
      </w:tr>
      <w:tr w:rsidR="005E2F2C" w14:paraId="4A7F0123" w14:textId="77777777" w:rsidTr="00265E45">
        <w:tc>
          <w:tcPr>
            <w:tcW w:w="3086" w:type="dxa"/>
            <w:shd w:val="clear" w:color="auto" w:fill="F7CAAC"/>
          </w:tcPr>
          <w:p w14:paraId="028652CF"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76239016" w14:textId="77777777" w:rsidR="005E2F2C" w:rsidRPr="005E2F2C" w:rsidRDefault="005E2F2C" w:rsidP="00265E45">
            <w:pPr>
              <w:jc w:val="both"/>
            </w:pPr>
            <w:r w:rsidRPr="005E2F2C">
              <w:t xml:space="preserve">Způsob zakončení předmětu – </w:t>
            </w:r>
            <w:r w:rsidR="000B653D">
              <w:t>klasifikovaný zápočet</w:t>
            </w:r>
          </w:p>
          <w:p w14:paraId="4D5B815F" w14:textId="77777777" w:rsidR="005E2F2C" w:rsidRPr="005E2F2C" w:rsidRDefault="005E2F2C" w:rsidP="000B653D">
            <w:pPr>
              <w:jc w:val="both"/>
            </w:pPr>
            <w:r w:rsidRPr="005E2F2C">
              <w:t xml:space="preserve">Požadavky na </w:t>
            </w:r>
            <w:r w:rsidR="000B653D">
              <w:t xml:space="preserve">klasifikovaný </w:t>
            </w:r>
            <w:r w:rsidRPr="005E2F2C">
              <w:t>zápočet:</w:t>
            </w:r>
            <w:r w:rsidR="001818F6">
              <w:t xml:space="preserve"> </w:t>
            </w:r>
            <w:r w:rsidRPr="005E2F2C">
              <w:t>vypracování seminární p</w:t>
            </w:r>
            <w:r w:rsidR="000B653D">
              <w:t>ráce dle požadavků vyučujícího,</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w:t>
            </w:r>
          </w:p>
        </w:tc>
      </w:tr>
      <w:tr w:rsidR="005E2F2C" w14:paraId="21ED2C6C" w14:textId="77777777" w:rsidTr="00265E45">
        <w:trPr>
          <w:trHeight w:val="260"/>
        </w:trPr>
        <w:tc>
          <w:tcPr>
            <w:tcW w:w="9855" w:type="dxa"/>
            <w:gridSpan w:val="8"/>
            <w:tcBorders>
              <w:top w:val="nil"/>
            </w:tcBorders>
          </w:tcPr>
          <w:p w14:paraId="055B7D93" w14:textId="77777777" w:rsidR="005E2F2C" w:rsidRPr="005E2F2C" w:rsidRDefault="005E2F2C" w:rsidP="00265E45">
            <w:pPr>
              <w:jc w:val="both"/>
            </w:pPr>
          </w:p>
        </w:tc>
      </w:tr>
      <w:tr w:rsidR="005E2F2C" w14:paraId="5A456E1C" w14:textId="77777777" w:rsidTr="00265E45">
        <w:trPr>
          <w:trHeight w:val="197"/>
        </w:trPr>
        <w:tc>
          <w:tcPr>
            <w:tcW w:w="3086" w:type="dxa"/>
            <w:tcBorders>
              <w:top w:val="nil"/>
            </w:tcBorders>
            <w:shd w:val="clear" w:color="auto" w:fill="F7CAAC"/>
          </w:tcPr>
          <w:p w14:paraId="22CDF1AB"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51BCFD12" w14:textId="77777777" w:rsidR="005E2F2C" w:rsidRPr="005E2F2C" w:rsidRDefault="005E2F2C" w:rsidP="00265E45">
            <w:pPr>
              <w:jc w:val="both"/>
            </w:pPr>
            <w:r w:rsidRPr="005E2F2C">
              <w:t>Ing. Martin Mikeska, Ph.D.</w:t>
            </w:r>
          </w:p>
        </w:tc>
      </w:tr>
      <w:tr w:rsidR="005E2F2C" w14:paraId="6844EAD3" w14:textId="77777777" w:rsidTr="00265E45">
        <w:trPr>
          <w:trHeight w:val="243"/>
        </w:trPr>
        <w:tc>
          <w:tcPr>
            <w:tcW w:w="3086" w:type="dxa"/>
            <w:tcBorders>
              <w:top w:val="nil"/>
            </w:tcBorders>
            <w:shd w:val="clear" w:color="auto" w:fill="F7CAAC"/>
          </w:tcPr>
          <w:p w14:paraId="349E087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DB733A4" w14:textId="77777777" w:rsidR="005E2F2C" w:rsidRPr="005E2F2C" w:rsidRDefault="005E2F2C" w:rsidP="00841821">
            <w:pPr>
              <w:jc w:val="both"/>
            </w:pPr>
            <w:r w:rsidRPr="005E2F2C">
              <w:t xml:space="preserve">Garant se podílí na přednášení v rozsahu </w:t>
            </w:r>
            <w:r w:rsidR="001818F6">
              <w:t>6</w:t>
            </w:r>
            <w:r w:rsidR="00841821">
              <w:t>0 %.</w:t>
            </w:r>
          </w:p>
        </w:tc>
      </w:tr>
      <w:tr w:rsidR="005E2F2C" w14:paraId="10827FBD" w14:textId="77777777" w:rsidTr="00265E45">
        <w:tc>
          <w:tcPr>
            <w:tcW w:w="3086" w:type="dxa"/>
            <w:shd w:val="clear" w:color="auto" w:fill="F7CAAC"/>
          </w:tcPr>
          <w:p w14:paraId="36F18F19"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C0B81E1" w14:textId="77777777" w:rsidR="005E2F2C" w:rsidRPr="005E2F2C" w:rsidRDefault="005E2F2C" w:rsidP="001818F6">
            <w:pPr>
              <w:jc w:val="both"/>
            </w:pPr>
            <w:r w:rsidRPr="005E2F2C">
              <w:t>Ing. Martin Mikeska, Ph.D.</w:t>
            </w:r>
            <w:r w:rsidR="001818F6">
              <w:t xml:space="preserve"> – přednášky (6</w:t>
            </w:r>
            <w:r w:rsidR="001818F6" w:rsidRPr="005E2F2C">
              <w:t>0%)</w:t>
            </w:r>
            <w:r w:rsidRPr="005E2F2C">
              <w:t>, Ing. Monika Horáková, Ph.D.</w:t>
            </w:r>
            <w:r w:rsidR="001818F6">
              <w:t xml:space="preserve"> - </w:t>
            </w:r>
            <w:r w:rsidR="001818F6" w:rsidRPr="005E2F2C">
              <w:t>přednášky (</w:t>
            </w:r>
            <w:r w:rsidR="001818F6">
              <w:t>4</w:t>
            </w:r>
            <w:r w:rsidR="001818F6" w:rsidRPr="005E2F2C">
              <w:t>0%)</w:t>
            </w:r>
          </w:p>
        </w:tc>
      </w:tr>
      <w:tr w:rsidR="005E2F2C" w14:paraId="21495C0B" w14:textId="77777777" w:rsidTr="00265E45">
        <w:trPr>
          <w:trHeight w:val="70"/>
        </w:trPr>
        <w:tc>
          <w:tcPr>
            <w:tcW w:w="9855" w:type="dxa"/>
            <w:gridSpan w:val="8"/>
            <w:tcBorders>
              <w:top w:val="nil"/>
            </w:tcBorders>
          </w:tcPr>
          <w:p w14:paraId="796B37D2" w14:textId="77777777" w:rsidR="005E2F2C" w:rsidRPr="005E2F2C" w:rsidRDefault="005E2F2C" w:rsidP="00265E45">
            <w:pPr>
              <w:jc w:val="both"/>
            </w:pPr>
          </w:p>
        </w:tc>
      </w:tr>
      <w:tr w:rsidR="005E2F2C" w14:paraId="4BEFB160" w14:textId="77777777" w:rsidTr="00265E45">
        <w:tc>
          <w:tcPr>
            <w:tcW w:w="3086" w:type="dxa"/>
            <w:shd w:val="clear" w:color="auto" w:fill="F7CAAC"/>
          </w:tcPr>
          <w:p w14:paraId="165CC314"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7FB488C4" w14:textId="77777777" w:rsidR="005E2F2C" w:rsidRPr="005E2F2C" w:rsidRDefault="005E2F2C" w:rsidP="00265E45">
            <w:pPr>
              <w:jc w:val="both"/>
            </w:pPr>
          </w:p>
        </w:tc>
      </w:tr>
      <w:tr w:rsidR="005E2F2C" w14:paraId="13978284" w14:textId="77777777" w:rsidTr="00265E45">
        <w:trPr>
          <w:trHeight w:val="3938"/>
        </w:trPr>
        <w:tc>
          <w:tcPr>
            <w:tcW w:w="9855" w:type="dxa"/>
            <w:gridSpan w:val="8"/>
            <w:tcBorders>
              <w:top w:val="nil"/>
              <w:bottom w:val="single" w:sz="12" w:space="0" w:color="auto"/>
            </w:tcBorders>
          </w:tcPr>
          <w:p w14:paraId="4574988D" w14:textId="77777777" w:rsidR="005E2F2C" w:rsidRPr="005E2F2C" w:rsidRDefault="005E2F2C" w:rsidP="00265E45">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50D298C" w14:textId="660C7514" w:rsidR="005E2F2C" w:rsidRPr="005E2F2C" w:rsidRDefault="00694FF3" w:rsidP="00265E45">
            <w:r>
              <w:t>Obsah</w:t>
            </w:r>
          </w:p>
          <w:p w14:paraId="04FFAEE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Globalizace světové ekonomiky</w:t>
            </w:r>
          </w:p>
          <w:p w14:paraId="5FE5EC52"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měnový systém</w:t>
            </w:r>
          </w:p>
          <w:p w14:paraId="12A7F12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obchod a úloha WTO</w:t>
            </w:r>
          </w:p>
          <w:p w14:paraId="4FDB96E6"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pohyb kapitálu</w:t>
            </w:r>
          </w:p>
          <w:p w14:paraId="3638C9B3"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migrace</w:t>
            </w:r>
          </w:p>
          <w:p w14:paraId="3B9EB13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Ekonomický vývoj v USA a Japonsku</w:t>
            </w:r>
          </w:p>
          <w:p w14:paraId="5200847C" w14:textId="6B2841D3"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Ekonomický vývoj v Evropě, formování evropského ekonomického centra </w:t>
            </w:r>
          </w:p>
          <w:p w14:paraId="78E76129"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Formování evropské hospodářské a měnové unie </w:t>
            </w:r>
          </w:p>
          <w:p w14:paraId="5F87531C"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Transformační proces v zemích střední a východní Evropy</w:t>
            </w:r>
          </w:p>
          <w:p w14:paraId="658C44B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Ekonomická výkonnost zemí EU </w:t>
            </w:r>
          </w:p>
          <w:p w14:paraId="51342D3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Rozvojové země a transformující se ekonomiky</w:t>
            </w:r>
          </w:p>
          <w:p w14:paraId="59B86F6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Globální ekonomické velmoci a perspektivy světové ekonomiky</w:t>
            </w:r>
          </w:p>
        </w:tc>
      </w:tr>
      <w:tr w:rsidR="005E2F2C" w14:paraId="5BA697FD" w14:textId="77777777" w:rsidTr="00265E45">
        <w:trPr>
          <w:trHeight w:val="265"/>
        </w:trPr>
        <w:tc>
          <w:tcPr>
            <w:tcW w:w="3653" w:type="dxa"/>
            <w:gridSpan w:val="2"/>
            <w:tcBorders>
              <w:top w:val="nil"/>
            </w:tcBorders>
            <w:shd w:val="clear" w:color="auto" w:fill="F7CAAC"/>
          </w:tcPr>
          <w:p w14:paraId="3676B43B"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02ED10B5" w14:textId="77777777" w:rsidR="005E2F2C" w:rsidRPr="005E2F2C" w:rsidRDefault="005E2F2C" w:rsidP="00265E45">
            <w:pPr>
              <w:jc w:val="both"/>
            </w:pPr>
          </w:p>
        </w:tc>
      </w:tr>
      <w:tr w:rsidR="005E2F2C" w14:paraId="0C3360EA" w14:textId="77777777" w:rsidTr="00265E45">
        <w:trPr>
          <w:trHeight w:val="1497"/>
        </w:trPr>
        <w:tc>
          <w:tcPr>
            <w:tcW w:w="9855" w:type="dxa"/>
            <w:gridSpan w:val="8"/>
            <w:tcBorders>
              <w:top w:val="nil"/>
            </w:tcBorders>
          </w:tcPr>
          <w:p w14:paraId="2121B382" w14:textId="15EB4277" w:rsidR="005E2F2C" w:rsidRPr="00B06445" w:rsidRDefault="005E2F2C" w:rsidP="00265E45">
            <w:pPr>
              <w:jc w:val="both"/>
              <w:rPr>
                <w:b/>
              </w:rPr>
            </w:pPr>
            <w:r w:rsidRPr="00B06445">
              <w:rPr>
                <w:b/>
              </w:rPr>
              <w:t>Povinná literatura</w:t>
            </w:r>
          </w:p>
          <w:p w14:paraId="24F0509B" w14:textId="77777777" w:rsidR="005E2F2C" w:rsidRPr="00B06445" w:rsidRDefault="005E2F2C" w:rsidP="00265E45">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14:paraId="5FEB8472" w14:textId="77777777" w:rsidR="005E2F2C" w:rsidRDefault="005E2F2C" w:rsidP="00265E45">
            <w:pPr>
              <w:jc w:val="both"/>
            </w:pPr>
            <w:r w:rsidRPr="00B06445">
              <w:t xml:space="preserve">HAMILTON, L., WEBSTER, P. </w:t>
            </w:r>
            <w:r w:rsidRPr="00B06445">
              <w:rPr>
                <w:i/>
                <w:iCs/>
              </w:rPr>
              <w:t>The international business environment</w:t>
            </w:r>
            <w:r w:rsidRPr="00B06445">
              <w:t>. Third edition. Oxford, UK: Oxford University P</w:t>
            </w:r>
            <w:r w:rsidR="00B06445" w:rsidRPr="00B06445">
              <w:t>ress, 2015. ISBN 9780198704195.</w:t>
            </w:r>
          </w:p>
          <w:p w14:paraId="6944F802" w14:textId="77777777" w:rsidR="00614DBA" w:rsidRPr="00614DBA" w:rsidRDefault="00614DBA" w:rsidP="00265E45">
            <w:pPr>
              <w:jc w:val="both"/>
              <w:rPr>
                <w:b/>
              </w:rPr>
            </w:pPr>
            <w:r w:rsidRPr="00614DBA">
              <w:rPr>
                <w:b/>
              </w:rPr>
              <w:t>Doporučená literatura</w:t>
            </w:r>
          </w:p>
          <w:p w14:paraId="681F19F3" w14:textId="54675BF9" w:rsidR="00614DBA" w:rsidRPr="00614DBA" w:rsidRDefault="00614DBA" w:rsidP="00265E45">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5E2F2C" w14:paraId="32EDB00F"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9981F" w14:textId="77777777" w:rsidR="005E2F2C" w:rsidRPr="005E2F2C" w:rsidRDefault="005E2F2C" w:rsidP="00265E45">
            <w:pPr>
              <w:jc w:val="center"/>
              <w:rPr>
                <w:b/>
              </w:rPr>
            </w:pPr>
            <w:r w:rsidRPr="005E2F2C">
              <w:rPr>
                <w:b/>
              </w:rPr>
              <w:t>Informace ke kombinované nebo distanční formě</w:t>
            </w:r>
          </w:p>
        </w:tc>
      </w:tr>
      <w:tr w:rsidR="005E2F2C" w14:paraId="4A432C63" w14:textId="77777777" w:rsidTr="00265E45">
        <w:tc>
          <w:tcPr>
            <w:tcW w:w="4787" w:type="dxa"/>
            <w:gridSpan w:val="3"/>
            <w:tcBorders>
              <w:top w:val="single" w:sz="2" w:space="0" w:color="auto"/>
            </w:tcBorders>
            <w:shd w:val="clear" w:color="auto" w:fill="F7CAAC"/>
          </w:tcPr>
          <w:p w14:paraId="6387FE46"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7332A090" w14:textId="776F1E84" w:rsidR="005E2F2C" w:rsidRPr="005E2F2C" w:rsidRDefault="005E2F2C" w:rsidP="00265E45">
            <w:pPr>
              <w:jc w:val="both"/>
            </w:pPr>
          </w:p>
        </w:tc>
        <w:tc>
          <w:tcPr>
            <w:tcW w:w="4179" w:type="dxa"/>
            <w:gridSpan w:val="4"/>
            <w:tcBorders>
              <w:top w:val="single" w:sz="2" w:space="0" w:color="auto"/>
            </w:tcBorders>
            <w:shd w:val="clear" w:color="auto" w:fill="F7CAAC"/>
          </w:tcPr>
          <w:p w14:paraId="7846AC0B" w14:textId="77777777" w:rsidR="005E2F2C" w:rsidRPr="005E2F2C" w:rsidRDefault="005E2F2C" w:rsidP="00265E45">
            <w:pPr>
              <w:jc w:val="both"/>
              <w:rPr>
                <w:b/>
              </w:rPr>
            </w:pPr>
            <w:r w:rsidRPr="005E2F2C">
              <w:rPr>
                <w:b/>
              </w:rPr>
              <w:t xml:space="preserve">hodin </w:t>
            </w:r>
          </w:p>
        </w:tc>
      </w:tr>
      <w:tr w:rsidR="005E2F2C" w14:paraId="4D422EEB" w14:textId="77777777" w:rsidTr="00265E45">
        <w:tc>
          <w:tcPr>
            <w:tcW w:w="9855" w:type="dxa"/>
            <w:gridSpan w:val="8"/>
            <w:shd w:val="clear" w:color="auto" w:fill="F7CAAC"/>
          </w:tcPr>
          <w:p w14:paraId="0E0ABEB0" w14:textId="77777777" w:rsidR="005E2F2C" w:rsidRPr="005E2F2C" w:rsidRDefault="005E2F2C" w:rsidP="00265E45">
            <w:pPr>
              <w:jc w:val="both"/>
              <w:rPr>
                <w:b/>
              </w:rPr>
            </w:pPr>
            <w:r w:rsidRPr="005E2F2C">
              <w:rPr>
                <w:b/>
              </w:rPr>
              <w:t>Informace o způsobu kontaktu s vyučujícím</w:t>
            </w:r>
          </w:p>
        </w:tc>
      </w:tr>
      <w:tr w:rsidR="005E2F2C" w14:paraId="748479B8" w14:textId="77777777" w:rsidTr="00265E45">
        <w:trPr>
          <w:trHeight w:val="708"/>
        </w:trPr>
        <w:tc>
          <w:tcPr>
            <w:tcW w:w="9855" w:type="dxa"/>
            <w:gridSpan w:val="8"/>
          </w:tcPr>
          <w:p w14:paraId="7F0EC40F"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3E74DE" w14:textId="77777777" w:rsidR="00A06C00" w:rsidRDefault="00A06C00"/>
    <w:p w14:paraId="0C162738" w14:textId="77777777" w:rsidR="00A06C00" w:rsidRDefault="00A06C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6C00" w14:paraId="028979D2" w14:textId="77777777" w:rsidTr="00265E45">
        <w:tc>
          <w:tcPr>
            <w:tcW w:w="9855" w:type="dxa"/>
            <w:gridSpan w:val="8"/>
            <w:tcBorders>
              <w:bottom w:val="double" w:sz="4" w:space="0" w:color="auto"/>
            </w:tcBorders>
            <w:shd w:val="clear" w:color="auto" w:fill="BDD6EE"/>
          </w:tcPr>
          <w:p w14:paraId="48EB3628" w14:textId="77777777" w:rsidR="00A06C00" w:rsidRDefault="00A06C00" w:rsidP="00265E45">
            <w:pPr>
              <w:jc w:val="both"/>
              <w:rPr>
                <w:b/>
                <w:sz w:val="28"/>
              </w:rPr>
            </w:pPr>
            <w:r>
              <w:lastRenderedPageBreak/>
              <w:br w:type="page"/>
            </w:r>
            <w:r>
              <w:rPr>
                <w:b/>
                <w:sz w:val="28"/>
              </w:rPr>
              <w:t>B-III – Charakteristika studijního předmětu</w:t>
            </w:r>
          </w:p>
        </w:tc>
      </w:tr>
      <w:tr w:rsidR="00A06C00" w14:paraId="635A43C9" w14:textId="77777777" w:rsidTr="00265E45">
        <w:tc>
          <w:tcPr>
            <w:tcW w:w="3086" w:type="dxa"/>
            <w:tcBorders>
              <w:top w:val="double" w:sz="4" w:space="0" w:color="auto"/>
            </w:tcBorders>
            <w:shd w:val="clear" w:color="auto" w:fill="F7CAAC"/>
          </w:tcPr>
          <w:p w14:paraId="6F13263B" w14:textId="77777777" w:rsidR="00A06C00" w:rsidRPr="00A06C00" w:rsidRDefault="00A06C00" w:rsidP="00265E45">
            <w:pPr>
              <w:jc w:val="both"/>
              <w:rPr>
                <w:b/>
              </w:rPr>
            </w:pPr>
            <w:r w:rsidRPr="00A06C00">
              <w:rPr>
                <w:b/>
              </w:rPr>
              <w:t>Název studijního předmětu</w:t>
            </w:r>
          </w:p>
        </w:tc>
        <w:tc>
          <w:tcPr>
            <w:tcW w:w="6769" w:type="dxa"/>
            <w:gridSpan w:val="7"/>
            <w:tcBorders>
              <w:top w:val="double" w:sz="4" w:space="0" w:color="auto"/>
            </w:tcBorders>
          </w:tcPr>
          <w:p w14:paraId="4CAEA770" w14:textId="77777777" w:rsidR="00A06C00" w:rsidRPr="00A06C00" w:rsidRDefault="00620B7D" w:rsidP="00620B7D">
            <w:pPr>
              <w:jc w:val="both"/>
            </w:pPr>
            <w:r>
              <w:t>Management Innovation</w:t>
            </w:r>
          </w:p>
        </w:tc>
      </w:tr>
      <w:tr w:rsidR="00A06C00" w14:paraId="5DBEA4E3" w14:textId="77777777" w:rsidTr="00265E45">
        <w:trPr>
          <w:trHeight w:val="249"/>
        </w:trPr>
        <w:tc>
          <w:tcPr>
            <w:tcW w:w="3086" w:type="dxa"/>
            <w:shd w:val="clear" w:color="auto" w:fill="F7CAAC"/>
          </w:tcPr>
          <w:p w14:paraId="18E75688" w14:textId="77777777" w:rsidR="00A06C00" w:rsidRPr="00A06C00" w:rsidRDefault="00A06C00" w:rsidP="00265E45">
            <w:pPr>
              <w:jc w:val="both"/>
              <w:rPr>
                <w:b/>
              </w:rPr>
            </w:pPr>
            <w:r w:rsidRPr="00A06C00">
              <w:rPr>
                <w:b/>
              </w:rPr>
              <w:t>Typ předmětu</w:t>
            </w:r>
          </w:p>
        </w:tc>
        <w:tc>
          <w:tcPr>
            <w:tcW w:w="3406" w:type="dxa"/>
            <w:gridSpan w:val="4"/>
          </w:tcPr>
          <w:p w14:paraId="7DEF5115" w14:textId="77777777" w:rsidR="00A06C00" w:rsidRPr="00A06C00" w:rsidRDefault="00A06C00" w:rsidP="00265E45">
            <w:pPr>
              <w:jc w:val="both"/>
            </w:pPr>
            <w:r w:rsidRPr="00A06C00">
              <w:t>povinně volitelný „PV“</w:t>
            </w:r>
          </w:p>
        </w:tc>
        <w:tc>
          <w:tcPr>
            <w:tcW w:w="2695" w:type="dxa"/>
            <w:gridSpan w:val="2"/>
            <w:shd w:val="clear" w:color="auto" w:fill="F7CAAC"/>
          </w:tcPr>
          <w:p w14:paraId="61067CE0" w14:textId="77777777" w:rsidR="00A06C00" w:rsidRPr="00A06C00" w:rsidRDefault="00A06C00" w:rsidP="00265E45">
            <w:pPr>
              <w:jc w:val="both"/>
            </w:pPr>
            <w:r w:rsidRPr="00A06C00">
              <w:rPr>
                <w:b/>
              </w:rPr>
              <w:t>doporučený ročník / semestr</w:t>
            </w:r>
          </w:p>
        </w:tc>
        <w:tc>
          <w:tcPr>
            <w:tcW w:w="668" w:type="dxa"/>
          </w:tcPr>
          <w:p w14:paraId="50F18D18" w14:textId="27D8EAC7" w:rsidR="00A06C00" w:rsidRPr="00A06C00" w:rsidRDefault="00A06C00" w:rsidP="00265E45">
            <w:pPr>
              <w:jc w:val="both"/>
            </w:pPr>
            <w:del w:id="3903" w:author="Pavla Trefilová" w:date="2019-11-18T17:19:00Z">
              <w:r w:rsidRPr="00A06C00">
                <w:delText>3</w:delText>
              </w:r>
            </w:del>
            <w:ins w:id="3904" w:author="Pavla Trefilová" w:date="2019-11-18T17:19:00Z">
              <w:r w:rsidR="006E4D1B">
                <w:t>1</w:t>
              </w:r>
            </w:ins>
            <w:r w:rsidRPr="00A06C00">
              <w:t>/L</w:t>
            </w:r>
          </w:p>
        </w:tc>
      </w:tr>
      <w:tr w:rsidR="00A06C00" w14:paraId="779242FA" w14:textId="77777777" w:rsidTr="00265E45">
        <w:tc>
          <w:tcPr>
            <w:tcW w:w="3086" w:type="dxa"/>
            <w:shd w:val="clear" w:color="auto" w:fill="F7CAAC"/>
          </w:tcPr>
          <w:p w14:paraId="75C88A21" w14:textId="77777777" w:rsidR="00A06C00" w:rsidRPr="00A06C00" w:rsidRDefault="00A06C00" w:rsidP="00265E45">
            <w:pPr>
              <w:jc w:val="both"/>
              <w:rPr>
                <w:b/>
              </w:rPr>
            </w:pPr>
            <w:r w:rsidRPr="00A06C00">
              <w:rPr>
                <w:b/>
              </w:rPr>
              <w:t>Rozsah studijního předmětu</w:t>
            </w:r>
          </w:p>
        </w:tc>
        <w:tc>
          <w:tcPr>
            <w:tcW w:w="1701" w:type="dxa"/>
            <w:gridSpan w:val="2"/>
          </w:tcPr>
          <w:p w14:paraId="296802E2" w14:textId="77777777" w:rsidR="00A06C00" w:rsidRPr="00A06C00" w:rsidRDefault="00A06C00" w:rsidP="00265E45">
            <w:pPr>
              <w:jc w:val="both"/>
            </w:pPr>
            <w:r w:rsidRPr="00A06C00">
              <w:t>13p + 13c</w:t>
            </w:r>
          </w:p>
        </w:tc>
        <w:tc>
          <w:tcPr>
            <w:tcW w:w="889" w:type="dxa"/>
            <w:shd w:val="clear" w:color="auto" w:fill="F7CAAC"/>
          </w:tcPr>
          <w:p w14:paraId="16436B5A" w14:textId="77777777" w:rsidR="00A06C00" w:rsidRPr="00A06C00" w:rsidRDefault="00A06C00" w:rsidP="00265E45">
            <w:pPr>
              <w:jc w:val="both"/>
              <w:rPr>
                <w:b/>
              </w:rPr>
            </w:pPr>
            <w:r w:rsidRPr="00A06C00">
              <w:rPr>
                <w:b/>
              </w:rPr>
              <w:t xml:space="preserve">hod. </w:t>
            </w:r>
          </w:p>
        </w:tc>
        <w:tc>
          <w:tcPr>
            <w:tcW w:w="816" w:type="dxa"/>
          </w:tcPr>
          <w:p w14:paraId="337A079B" w14:textId="77777777" w:rsidR="00A06C00" w:rsidRPr="00A06C00" w:rsidRDefault="00A06C00" w:rsidP="00265E45">
            <w:pPr>
              <w:jc w:val="both"/>
            </w:pPr>
            <w:r w:rsidRPr="00A06C00">
              <w:t>26</w:t>
            </w:r>
          </w:p>
        </w:tc>
        <w:tc>
          <w:tcPr>
            <w:tcW w:w="2156" w:type="dxa"/>
            <w:shd w:val="clear" w:color="auto" w:fill="F7CAAC"/>
          </w:tcPr>
          <w:p w14:paraId="6B8289B7" w14:textId="77777777" w:rsidR="00A06C00" w:rsidRPr="00A06C00" w:rsidRDefault="00A06C00" w:rsidP="00265E45">
            <w:pPr>
              <w:jc w:val="both"/>
              <w:rPr>
                <w:b/>
              </w:rPr>
            </w:pPr>
            <w:r w:rsidRPr="00A06C00">
              <w:rPr>
                <w:b/>
              </w:rPr>
              <w:t>kreditů</w:t>
            </w:r>
          </w:p>
        </w:tc>
        <w:tc>
          <w:tcPr>
            <w:tcW w:w="1207" w:type="dxa"/>
            <w:gridSpan w:val="2"/>
          </w:tcPr>
          <w:p w14:paraId="09EA2B78" w14:textId="77777777" w:rsidR="00A06C00" w:rsidRPr="00A06C00" w:rsidRDefault="00A06C00" w:rsidP="00265E45">
            <w:pPr>
              <w:jc w:val="both"/>
            </w:pPr>
            <w:r w:rsidRPr="00A06C00">
              <w:t>3</w:t>
            </w:r>
          </w:p>
        </w:tc>
      </w:tr>
      <w:tr w:rsidR="00A06C00" w14:paraId="41C433AF" w14:textId="77777777" w:rsidTr="00265E45">
        <w:tc>
          <w:tcPr>
            <w:tcW w:w="3086" w:type="dxa"/>
            <w:shd w:val="clear" w:color="auto" w:fill="F7CAAC"/>
          </w:tcPr>
          <w:p w14:paraId="41206D5A" w14:textId="77777777" w:rsidR="00A06C00" w:rsidRPr="00A06C00" w:rsidRDefault="00A06C00" w:rsidP="00265E45">
            <w:pPr>
              <w:jc w:val="both"/>
              <w:rPr>
                <w:b/>
              </w:rPr>
            </w:pPr>
            <w:r w:rsidRPr="00A06C00">
              <w:rPr>
                <w:b/>
              </w:rPr>
              <w:t>Prerekvizity, korekvizity, ekvivalence</w:t>
            </w:r>
          </w:p>
        </w:tc>
        <w:tc>
          <w:tcPr>
            <w:tcW w:w="6769" w:type="dxa"/>
            <w:gridSpan w:val="7"/>
          </w:tcPr>
          <w:p w14:paraId="140FEB57" w14:textId="77777777" w:rsidR="00A06C00" w:rsidRPr="00A06C00" w:rsidRDefault="00A06C00" w:rsidP="00265E45">
            <w:pPr>
              <w:jc w:val="both"/>
            </w:pPr>
          </w:p>
        </w:tc>
      </w:tr>
      <w:tr w:rsidR="00A06C00" w14:paraId="45A3B3FA" w14:textId="77777777" w:rsidTr="00265E45">
        <w:tc>
          <w:tcPr>
            <w:tcW w:w="3086" w:type="dxa"/>
            <w:shd w:val="clear" w:color="auto" w:fill="F7CAAC"/>
          </w:tcPr>
          <w:p w14:paraId="1EFF9A91" w14:textId="77777777" w:rsidR="00A06C00" w:rsidRPr="00A06C00" w:rsidRDefault="00A06C00" w:rsidP="00265E45">
            <w:pPr>
              <w:jc w:val="both"/>
              <w:rPr>
                <w:b/>
              </w:rPr>
            </w:pPr>
            <w:r w:rsidRPr="00A06C00">
              <w:rPr>
                <w:b/>
              </w:rPr>
              <w:t>Způsob ověření studijních výsledků</w:t>
            </w:r>
          </w:p>
        </w:tc>
        <w:tc>
          <w:tcPr>
            <w:tcW w:w="3406" w:type="dxa"/>
            <w:gridSpan w:val="4"/>
          </w:tcPr>
          <w:p w14:paraId="4ED965EC" w14:textId="77777777" w:rsidR="00A06C00" w:rsidRPr="00A06C00" w:rsidRDefault="00A06C00" w:rsidP="00265E45">
            <w:pPr>
              <w:jc w:val="both"/>
            </w:pPr>
            <w:r w:rsidRPr="00A06C00">
              <w:t>klasifikovaný zápočet</w:t>
            </w:r>
          </w:p>
        </w:tc>
        <w:tc>
          <w:tcPr>
            <w:tcW w:w="2156" w:type="dxa"/>
            <w:shd w:val="clear" w:color="auto" w:fill="F7CAAC"/>
          </w:tcPr>
          <w:p w14:paraId="0527DFE3" w14:textId="77777777" w:rsidR="00A06C00" w:rsidRPr="00A06C00" w:rsidRDefault="00A06C00" w:rsidP="00265E45">
            <w:pPr>
              <w:jc w:val="both"/>
              <w:rPr>
                <w:b/>
              </w:rPr>
            </w:pPr>
            <w:r w:rsidRPr="00A06C00">
              <w:rPr>
                <w:b/>
              </w:rPr>
              <w:t>Forma výuky</w:t>
            </w:r>
          </w:p>
        </w:tc>
        <w:tc>
          <w:tcPr>
            <w:tcW w:w="1207" w:type="dxa"/>
            <w:gridSpan w:val="2"/>
          </w:tcPr>
          <w:p w14:paraId="65C4B013" w14:textId="77777777" w:rsidR="00A06C00" w:rsidRPr="00A06C00" w:rsidRDefault="00A06C00" w:rsidP="00265E45">
            <w:pPr>
              <w:jc w:val="both"/>
            </w:pPr>
            <w:r w:rsidRPr="00A06C00">
              <w:t>přednáška, cvičení</w:t>
            </w:r>
          </w:p>
        </w:tc>
      </w:tr>
      <w:tr w:rsidR="00A06C00" w14:paraId="4CA81CAF" w14:textId="77777777" w:rsidTr="00265E45">
        <w:tc>
          <w:tcPr>
            <w:tcW w:w="3086" w:type="dxa"/>
            <w:shd w:val="clear" w:color="auto" w:fill="F7CAAC"/>
          </w:tcPr>
          <w:p w14:paraId="343C46F4" w14:textId="77777777" w:rsidR="00A06C00" w:rsidRPr="00A06C00" w:rsidRDefault="00A06C00" w:rsidP="00265E45">
            <w:pPr>
              <w:jc w:val="both"/>
              <w:rPr>
                <w:b/>
              </w:rPr>
            </w:pPr>
            <w:r w:rsidRPr="00A06C00">
              <w:rPr>
                <w:b/>
              </w:rPr>
              <w:t>Forma způsobu ověření studijních výsledků a další požadavky na studenta</w:t>
            </w:r>
          </w:p>
        </w:tc>
        <w:tc>
          <w:tcPr>
            <w:tcW w:w="6769" w:type="dxa"/>
            <w:gridSpan w:val="7"/>
            <w:tcBorders>
              <w:bottom w:val="nil"/>
            </w:tcBorders>
          </w:tcPr>
          <w:p w14:paraId="077ABCE9" w14:textId="77777777" w:rsidR="00A06C00" w:rsidRPr="00A06C00" w:rsidRDefault="00A06C00" w:rsidP="00265E45">
            <w:pPr>
              <w:jc w:val="both"/>
            </w:pPr>
            <w:r w:rsidRPr="00A06C00">
              <w:t>Způsob zakončení předmětu – klasifikovaný zápočet</w:t>
            </w:r>
          </w:p>
          <w:p w14:paraId="0AADE7F3" w14:textId="65CC16D3" w:rsidR="00A06C00" w:rsidRPr="00A06C00" w:rsidRDefault="00614DBA" w:rsidP="001818F6">
            <w:pPr>
              <w:jc w:val="both"/>
              <w:rPr>
                <w:color w:val="000000"/>
              </w:rPr>
            </w:pPr>
            <w:r>
              <w:rPr>
                <w:color w:val="000000"/>
              </w:rPr>
              <w:t>Požadavky ke klasifikovanému zápočtu</w:t>
            </w:r>
            <w:r w:rsidR="00A06C00" w:rsidRPr="00A06C00">
              <w:rPr>
                <w:color w:val="000000"/>
              </w:rPr>
              <w:t>:</w:t>
            </w:r>
            <w:r w:rsidR="001818F6">
              <w:rPr>
                <w:color w:val="000000"/>
              </w:rPr>
              <w:t xml:space="preserve"> </w:t>
            </w:r>
            <w:r w:rsidR="00A06C00" w:rsidRPr="00A06C00">
              <w:rPr>
                <w:color w:val="000000"/>
              </w:rPr>
              <w:t>Aktivita na cvičení</w:t>
            </w:r>
            <w:r w:rsidR="001818F6">
              <w:rPr>
                <w:color w:val="000000"/>
              </w:rPr>
              <w:t xml:space="preserve">. </w:t>
            </w:r>
            <w:r w:rsidR="00A06C00" w:rsidRPr="00A06C00">
              <w:rPr>
                <w:color w:val="000000"/>
              </w:rPr>
              <w:t>Týmové zpracování a prezentace semestrální práce s konkrétní aplikací manažerské inovace v dané firmě a její obhájení. Zvládnutí problematiky inovací ověřené písemnou prací s úspěšností minimálně 60% a složení ústní zkoušky z jednotlivých témat předmětu</w:t>
            </w:r>
            <w:r w:rsidR="001818F6">
              <w:rPr>
                <w:color w:val="000000"/>
              </w:rPr>
              <w:t>.</w:t>
            </w:r>
          </w:p>
        </w:tc>
      </w:tr>
      <w:tr w:rsidR="00A06C00" w14:paraId="7662F053" w14:textId="77777777" w:rsidTr="00265E45">
        <w:trPr>
          <w:trHeight w:val="76"/>
        </w:trPr>
        <w:tc>
          <w:tcPr>
            <w:tcW w:w="9855" w:type="dxa"/>
            <w:gridSpan w:val="8"/>
            <w:tcBorders>
              <w:top w:val="nil"/>
            </w:tcBorders>
          </w:tcPr>
          <w:p w14:paraId="68614362" w14:textId="77777777" w:rsidR="00A06C00" w:rsidRPr="00A06C00" w:rsidRDefault="00A06C00" w:rsidP="00265E45">
            <w:pPr>
              <w:jc w:val="both"/>
            </w:pPr>
          </w:p>
        </w:tc>
      </w:tr>
      <w:tr w:rsidR="00A06C00" w14:paraId="69CF1088" w14:textId="77777777" w:rsidTr="00265E45">
        <w:trPr>
          <w:trHeight w:val="197"/>
        </w:trPr>
        <w:tc>
          <w:tcPr>
            <w:tcW w:w="3086" w:type="dxa"/>
            <w:tcBorders>
              <w:top w:val="nil"/>
            </w:tcBorders>
            <w:shd w:val="clear" w:color="auto" w:fill="F7CAAC"/>
          </w:tcPr>
          <w:p w14:paraId="4CAA854E" w14:textId="77777777" w:rsidR="00A06C00" w:rsidRPr="00A06C00" w:rsidRDefault="00A06C00" w:rsidP="00265E45">
            <w:pPr>
              <w:jc w:val="both"/>
              <w:rPr>
                <w:b/>
              </w:rPr>
            </w:pPr>
            <w:r w:rsidRPr="00A06C00">
              <w:rPr>
                <w:b/>
              </w:rPr>
              <w:t>Garant předmětu</w:t>
            </w:r>
          </w:p>
        </w:tc>
        <w:tc>
          <w:tcPr>
            <w:tcW w:w="6769" w:type="dxa"/>
            <w:gridSpan w:val="7"/>
            <w:tcBorders>
              <w:top w:val="nil"/>
            </w:tcBorders>
          </w:tcPr>
          <w:p w14:paraId="44C8E391" w14:textId="77777777" w:rsidR="00A06C00" w:rsidRPr="00A06C00" w:rsidRDefault="00A06C00" w:rsidP="00265E45">
            <w:pPr>
              <w:jc w:val="both"/>
            </w:pPr>
            <w:r w:rsidRPr="00A06C00">
              <w:t>Ing. Karel Slinták, Ph.D.</w:t>
            </w:r>
          </w:p>
        </w:tc>
      </w:tr>
      <w:tr w:rsidR="00A06C00" w14:paraId="32FC92C4" w14:textId="77777777" w:rsidTr="00265E45">
        <w:trPr>
          <w:trHeight w:val="243"/>
        </w:trPr>
        <w:tc>
          <w:tcPr>
            <w:tcW w:w="3086" w:type="dxa"/>
            <w:tcBorders>
              <w:top w:val="nil"/>
            </w:tcBorders>
            <w:shd w:val="clear" w:color="auto" w:fill="F7CAAC"/>
          </w:tcPr>
          <w:p w14:paraId="47BA2FF6" w14:textId="77777777" w:rsidR="00A06C00" w:rsidRPr="00A06C00" w:rsidRDefault="00A06C00" w:rsidP="00265E45">
            <w:pPr>
              <w:jc w:val="both"/>
              <w:rPr>
                <w:b/>
              </w:rPr>
            </w:pPr>
            <w:r w:rsidRPr="00A06C00">
              <w:rPr>
                <w:b/>
              </w:rPr>
              <w:t>Zapojení garanta do výuky předmětu</w:t>
            </w:r>
          </w:p>
        </w:tc>
        <w:tc>
          <w:tcPr>
            <w:tcW w:w="6769" w:type="dxa"/>
            <w:gridSpan w:val="7"/>
            <w:tcBorders>
              <w:top w:val="nil"/>
            </w:tcBorders>
          </w:tcPr>
          <w:p w14:paraId="4CCEC230" w14:textId="77777777" w:rsidR="00A06C00" w:rsidRPr="00A06C00" w:rsidRDefault="001818F6" w:rsidP="00265E45">
            <w:pPr>
              <w:jc w:val="both"/>
            </w:pPr>
            <w:r w:rsidRPr="005E2F2C">
              <w:t xml:space="preserve">Garant se podílí na přednášení v rozsahu </w:t>
            </w:r>
            <w:r>
              <w:t>10</w:t>
            </w:r>
            <w:r w:rsidRPr="005E2F2C">
              <w:t>0 %, dále stanovuje koncepci cvičení a dohlíží na jejich jednotné vedení.</w:t>
            </w:r>
          </w:p>
        </w:tc>
      </w:tr>
      <w:tr w:rsidR="00A06C00" w14:paraId="1C68B27D" w14:textId="77777777" w:rsidTr="00265E45">
        <w:tc>
          <w:tcPr>
            <w:tcW w:w="3086" w:type="dxa"/>
            <w:shd w:val="clear" w:color="auto" w:fill="F7CAAC"/>
          </w:tcPr>
          <w:p w14:paraId="1E972F30" w14:textId="77777777" w:rsidR="00A06C00" w:rsidRPr="00A06C00" w:rsidRDefault="00A06C00" w:rsidP="00265E45">
            <w:pPr>
              <w:jc w:val="both"/>
              <w:rPr>
                <w:b/>
              </w:rPr>
            </w:pPr>
            <w:r w:rsidRPr="00A06C00">
              <w:rPr>
                <w:b/>
              </w:rPr>
              <w:t>Vyučující</w:t>
            </w:r>
          </w:p>
        </w:tc>
        <w:tc>
          <w:tcPr>
            <w:tcW w:w="6769" w:type="dxa"/>
            <w:gridSpan w:val="7"/>
            <w:tcBorders>
              <w:bottom w:val="nil"/>
            </w:tcBorders>
          </w:tcPr>
          <w:p w14:paraId="28FA10F1" w14:textId="77777777" w:rsidR="00A06C00" w:rsidRPr="00A06C00" w:rsidRDefault="00A06C00" w:rsidP="00265E45">
            <w:pPr>
              <w:jc w:val="both"/>
            </w:pPr>
            <w:r w:rsidRPr="00A06C00">
              <w:t>Ing. Karel Slinták, Ph.D.</w:t>
            </w:r>
            <w:r w:rsidR="001818F6">
              <w:t xml:space="preserve"> </w:t>
            </w:r>
            <w:r w:rsidR="001818F6" w:rsidRPr="005E2F2C">
              <w:t>– přednášky (100%)</w:t>
            </w:r>
          </w:p>
        </w:tc>
      </w:tr>
      <w:tr w:rsidR="00A06C00" w14:paraId="082C86E6" w14:textId="77777777" w:rsidTr="00265E45">
        <w:trPr>
          <w:trHeight w:val="70"/>
        </w:trPr>
        <w:tc>
          <w:tcPr>
            <w:tcW w:w="9855" w:type="dxa"/>
            <w:gridSpan w:val="8"/>
            <w:tcBorders>
              <w:top w:val="nil"/>
            </w:tcBorders>
          </w:tcPr>
          <w:p w14:paraId="77941D14" w14:textId="77777777" w:rsidR="00A06C00" w:rsidRPr="00A06C00" w:rsidRDefault="00A06C00" w:rsidP="00265E45">
            <w:pPr>
              <w:jc w:val="both"/>
            </w:pPr>
          </w:p>
        </w:tc>
      </w:tr>
      <w:tr w:rsidR="00A06C00" w14:paraId="7BDBE577" w14:textId="77777777" w:rsidTr="00265E45">
        <w:tc>
          <w:tcPr>
            <w:tcW w:w="3086" w:type="dxa"/>
            <w:shd w:val="clear" w:color="auto" w:fill="F7CAAC"/>
          </w:tcPr>
          <w:p w14:paraId="2F3FD822" w14:textId="77777777" w:rsidR="00A06C00" w:rsidRPr="00A06C00" w:rsidRDefault="00A06C00" w:rsidP="00265E45">
            <w:pPr>
              <w:jc w:val="both"/>
              <w:rPr>
                <w:b/>
              </w:rPr>
            </w:pPr>
            <w:r w:rsidRPr="00A06C00">
              <w:rPr>
                <w:b/>
              </w:rPr>
              <w:t>Stručná anotace předmětu</w:t>
            </w:r>
          </w:p>
        </w:tc>
        <w:tc>
          <w:tcPr>
            <w:tcW w:w="6769" w:type="dxa"/>
            <w:gridSpan w:val="7"/>
            <w:tcBorders>
              <w:bottom w:val="nil"/>
            </w:tcBorders>
          </w:tcPr>
          <w:p w14:paraId="3F535B21" w14:textId="77777777" w:rsidR="00A06C00" w:rsidRPr="00A06C00" w:rsidRDefault="00A06C00" w:rsidP="00265E45">
            <w:pPr>
              <w:jc w:val="both"/>
            </w:pPr>
          </w:p>
        </w:tc>
      </w:tr>
      <w:tr w:rsidR="00A06C00" w14:paraId="7E3AB42C" w14:textId="77777777" w:rsidTr="00265E45">
        <w:trPr>
          <w:trHeight w:val="992"/>
        </w:trPr>
        <w:tc>
          <w:tcPr>
            <w:tcW w:w="9855" w:type="dxa"/>
            <w:gridSpan w:val="8"/>
            <w:tcBorders>
              <w:top w:val="nil"/>
              <w:bottom w:val="single" w:sz="12" w:space="0" w:color="auto"/>
            </w:tcBorders>
          </w:tcPr>
          <w:p w14:paraId="3DFEF653" w14:textId="05FA5DD3" w:rsidR="00A06C00" w:rsidRPr="00A06C00" w:rsidRDefault="00A06C00" w:rsidP="00265E45">
            <w:pPr>
              <w:jc w:val="both"/>
              <w:rPr>
                <w:color w:val="000000"/>
              </w:rPr>
            </w:pPr>
            <w:r w:rsidRPr="00A06C00">
              <w:rPr>
                <w:color w:val="000000"/>
              </w:rPr>
              <w:t xml:space="preserve">Cílem </w:t>
            </w:r>
            <w:r w:rsidR="00614DBA">
              <w:rPr>
                <w:color w:val="000000"/>
              </w:rPr>
              <w:t>předmětu</w:t>
            </w:r>
            <w:r w:rsidRPr="00A06C00">
              <w:rPr>
                <w:color w:val="000000"/>
              </w:rPr>
              <w:t xml:space="preserve"> je vysvětlit a na praktických příkladech demonstrovat význam manažerských inovací na budování konkurenční výhody a jejich vliv na rozvoj sociálního a ekonomického prostředí. Posluchači se dozvědí, proč je v podmínkách dnešního světa tak důležité zabývat se nejen technickými a technologickými inovacemi, ale také inovacemi manažerskými, a jaké přínosy nám tyto formy inovace mohou přinášet. Obsahová rovina </w:t>
            </w:r>
            <w:r w:rsidR="00614DBA">
              <w:rPr>
                <w:color w:val="000000"/>
              </w:rPr>
              <w:t>předmětu</w:t>
            </w:r>
            <w:r w:rsidRPr="00A06C00">
              <w:rPr>
                <w:color w:val="000000"/>
              </w:rPr>
              <w:t xml:space="preserve"> není tvořena strohým popisem inovací, ani národní či firemní inovační politikou, jako spíše hledáním vhodných způsobů, jak projektovat sociální systémy a uzpůsobovat je přednostem a schopnostem lidských bytostí. </w:t>
            </w:r>
            <w:r w:rsidR="00614DBA">
              <w:rPr>
                <w:color w:val="000000"/>
              </w:rPr>
              <w:t>Studenti</w:t>
            </w:r>
            <w:r w:rsidRPr="00A06C00">
              <w:rPr>
                <w:color w:val="000000"/>
              </w:rPr>
              <w:t xml:space="preserve"> se naučí nahlížet na systémy řízení z hlediska inovačních perspektiv (život, trhy, demokracie, města, víra), jež přibližují prostředí firem rysům podnikatelství. V jednotlivých tématech se proto budou diskutovat principy svobody a odpovědnosti, integrity, důvěry a reciprocity. Ve cvičeních se úsilí studentů bude orientovat na řešení jednotlivých úloh, které budou rozvíjet vnímavost, </w:t>
            </w:r>
            <w:r w:rsidR="00614DBA">
              <w:rPr>
                <w:color w:val="000000"/>
              </w:rPr>
              <w:t>tvořivost a laterální myšlení. Studenti</w:t>
            </w:r>
            <w:r w:rsidRPr="00A06C00">
              <w:rPr>
                <w:color w:val="000000"/>
              </w:rPr>
              <w:t xml:space="preserve"> kurzu si díky organizaci cvičení (týmy) vyzkoušejí vybrané techniky týmového učení a crowdsourcingu.</w:t>
            </w:r>
          </w:p>
          <w:p w14:paraId="793C9DCC" w14:textId="6F5333EA" w:rsidR="00A06C00" w:rsidRPr="00A06C00" w:rsidRDefault="00694FF3" w:rsidP="00265E45">
            <w:pPr>
              <w:rPr>
                <w:color w:val="000000"/>
              </w:rPr>
            </w:pPr>
            <w:r>
              <w:rPr>
                <w:color w:val="000000"/>
              </w:rPr>
              <w:t>Obsah</w:t>
            </w:r>
          </w:p>
          <w:p w14:paraId="257E9E8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Na čem dnes záleží </w:t>
            </w:r>
          </w:p>
          <w:p w14:paraId="0594B85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Management a inovace </w:t>
            </w:r>
          </w:p>
          <w:p w14:paraId="357017B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Pojetí inovací </w:t>
            </w:r>
          </w:p>
          <w:p w14:paraId="284B10A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Principy inovace </w:t>
            </w:r>
          </w:p>
          <w:p w14:paraId="62CB1848"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Podnikatelské řízení</w:t>
            </w:r>
          </w:p>
          <w:p w14:paraId="246F69C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Podnikatelské strategie </w:t>
            </w:r>
          </w:p>
          <w:p w14:paraId="6139FF83"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Inovace managementu</w:t>
            </w:r>
          </w:p>
          <w:p w14:paraId="090C26F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Program inovace managementu</w:t>
            </w:r>
          </w:p>
          <w:p w14:paraId="323FE4E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Inovační perspektivy </w:t>
            </w:r>
          </w:p>
          <w:p w14:paraId="583CCEC7"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Svoboda v práci </w:t>
            </w:r>
          </w:p>
          <w:p w14:paraId="2FD57ADE"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Semco</w:t>
            </w:r>
          </w:p>
          <w:p w14:paraId="2BD75092"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Netflix</w:t>
            </w:r>
          </w:p>
        </w:tc>
      </w:tr>
      <w:tr w:rsidR="00A06C00" w14:paraId="17F5EC6E" w14:textId="77777777" w:rsidTr="00265E45">
        <w:trPr>
          <w:trHeight w:val="265"/>
        </w:trPr>
        <w:tc>
          <w:tcPr>
            <w:tcW w:w="3653" w:type="dxa"/>
            <w:gridSpan w:val="2"/>
            <w:tcBorders>
              <w:top w:val="nil"/>
            </w:tcBorders>
            <w:shd w:val="clear" w:color="auto" w:fill="F7CAAC"/>
          </w:tcPr>
          <w:p w14:paraId="2D1EF299" w14:textId="77777777" w:rsidR="00A06C00" w:rsidRPr="00A06C00" w:rsidRDefault="00A06C00" w:rsidP="00265E45">
            <w:pPr>
              <w:jc w:val="both"/>
            </w:pPr>
            <w:r w:rsidRPr="00A06C00">
              <w:rPr>
                <w:b/>
              </w:rPr>
              <w:t>Studijní literatura a studijní pomůcky</w:t>
            </w:r>
          </w:p>
        </w:tc>
        <w:tc>
          <w:tcPr>
            <w:tcW w:w="6202" w:type="dxa"/>
            <w:gridSpan w:val="6"/>
            <w:tcBorders>
              <w:top w:val="nil"/>
              <w:bottom w:val="nil"/>
            </w:tcBorders>
          </w:tcPr>
          <w:p w14:paraId="174D9FBE" w14:textId="77777777" w:rsidR="00A06C00" w:rsidRPr="00A06C00" w:rsidRDefault="00A06C00" w:rsidP="00265E45">
            <w:pPr>
              <w:jc w:val="both"/>
            </w:pPr>
          </w:p>
        </w:tc>
      </w:tr>
      <w:tr w:rsidR="00A06C00" w14:paraId="0E379027" w14:textId="77777777" w:rsidTr="00620B7D">
        <w:trPr>
          <w:trHeight w:val="708"/>
        </w:trPr>
        <w:tc>
          <w:tcPr>
            <w:tcW w:w="9855" w:type="dxa"/>
            <w:gridSpan w:val="8"/>
            <w:tcBorders>
              <w:top w:val="nil"/>
            </w:tcBorders>
          </w:tcPr>
          <w:p w14:paraId="507BF879" w14:textId="77777777" w:rsidR="00A06C00" w:rsidRPr="00620B7D" w:rsidRDefault="00A06C00" w:rsidP="00265E45">
            <w:pPr>
              <w:jc w:val="both"/>
              <w:rPr>
                <w:b/>
              </w:rPr>
            </w:pPr>
            <w:r w:rsidRPr="00620B7D">
              <w:rPr>
                <w:b/>
              </w:rPr>
              <w:t>Povinná literatura</w:t>
            </w:r>
          </w:p>
          <w:p w14:paraId="3EF822DB" w14:textId="77777777" w:rsidR="00620B7D" w:rsidRPr="00620B7D" w:rsidRDefault="00620B7D" w:rsidP="00620B7D">
            <w:pPr>
              <w:jc w:val="both"/>
            </w:pPr>
            <w:r w:rsidRPr="00620B7D">
              <w:t xml:space="preserve">ADAIR, J. </w:t>
            </w:r>
            <w:r w:rsidRPr="00620B7D">
              <w:rPr>
                <w:i/>
              </w:rPr>
              <w:t>Effective Innovation: How to stay ahead of the competition</w:t>
            </w:r>
            <w:r w:rsidRPr="00620B7D">
              <w:t>. PAN books, 2003. ISBN 978-0330344753</w:t>
            </w:r>
          </w:p>
          <w:p w14:paraId="505E10C9" w14:textId="77777777" w:rsidR="00620B7D" w:rsidRPr="00620B7D" w:rsidRDefault="00620B7D" w:rsidP="00620B7D">
            <w:pPr>
              <w:jc w:val="both"/>
            </w:pPr>
            <w:r w:rsidRPr="00620B7D">
              <w:t>CARNEY, B., GETZ, I. Freedom, Inc</w:t>
            </w:r>
            <w:r w:rsidRPr="00620B7D">
              <w:rPr>
                <w:i/>
              </w:rPr>
              <w:t>.: Free your employees and let them lead your business to higher productivity, profits, and growth</w:t>
            </w:r>
            <w:r w:rsidRPr="00620B7D">
              <w:t>. Crown Business, 2009. ISBN 9780307462473.</w:t>
            </w:r>
          </w:p>
          <w:p w14:paraId="43B6D812" w14:textId="77777777" w:rsidR="00620B7D" w:rsidRPr="00620B7D" w:rsidRDefault="00620B7D" w:rsidP="00620B7D">
            <w:pPr>
              <w:jc w:val="both"/>
            </w:pPr>
            <w:r w:rsidRPr="00620B7D">
              <w:t xml:space="preserve">HAMEL, G. </w:t>
            </w:r>
            <w:r w:rsidRPr="00620B7D">
              <w:rPr>
                <w:i/>
              </w:rPr>
              <w:t>What Matters Now: How to Win in a World of Relentless Change, Ferocious Competition, and Unstoppable Innovation</w:t>
            </w:r>
            <w:r w:rsidRPr="00620B7D">
              <w:t>. John Wiley &amp; Sons, 2012. ISBN 9781118219089.</w:t>
            </w:r>
          </w:p>
          <w:p w14:paraId="588BF757" w14:textId="77777777" w:rsidR="00620B7D" w:rsidRPr="00620B7D" w:rsidRDefault="00620B7D" w:rsidP="00620B7D">
            <w:pPr>
              <w:jc w:val="both"/>
            </w:pPr>
            <w:r w:rsidRPr="00620B7D">
              <w:t xml:space="preserve">HAMEL, G., BREEN, B. </w:t>
            </w:r>
            <w:r w:rsidRPr="00620B7D">
              <w:rPr>
                <w:i/>
              </w:rPr>
              <w:t>The Future of Management</w:t>
            </w:r>
            <w:r w:rsidRPr="00620B7D">
              <w:t>. Harvard Business Press, 2007. ISBN 9781422148006.</w:t>
            </w:r>
          </w:p>
          <w:p w14:paraId="0C9CA56B" w14:textId="77777777" w:rsidR="00620B7D" w:rsidRPr="00620B7D" w:rsidRDefault="00620B7D" w:rsidP="00620B7D">
            <w:pPr>
              <w:jc w:val="both"/>
            </w:pPr>
            <w:r w:rsidRPr="00620B7D">
              <w:t xml:space="preserve">KIM, W. Ch., MAUBORGNE, R. </w:t>
            </w:r>
            <w:r w:rsidRPr="00620B7D">
              <w:rPr>
                <w:i/>
              </w:rPr>
              <w:t>Blue Ocean Strategy, Expanded Edition: How to Create Uncontested Market Space and Make the Competition Irrelevant</w:t>
            </w:r>
            <w:r w:rsidRPr="00620B7D">
              <w:t xml:space="preserve">. Harvard Business Review Press, 2015. ISBN 978-1625274496. </w:t>
            </w:r>
          </w:p>
          <w:p w14:paraId="7082A10E" w14:textId="77777777" w:rsidR="00A06C00" w:rsidRPr="00620B7D" w:rsidRDefault="00A06C00" w:rsidP="00265E45">
            <w:pPr>
              <w:jc w:val="both"/>
              <w:rPr>
                <w:b/>
              </w:rPr>
            </w:pPr>
            <w:r w:rsidRPr="00620B7D">
              <w:rPr>
                <w:b/>
              </w:rPr>
              <w:t>Doporučená literatura</w:t>
            </w:r>
          </w:p>
          <w:p w14:paraId="5E699636" w14:textId="77777777" w:rsidR="00620B7D" w:rsidRDefault="00620B7D" w:rsidP="00620B7D">
            <w:pPr>
              <w:jc w:val="both"/>
            </w:pPr>
            <w:r w:rsidRPr="006852B0">
              <w:t>DRUCKER, P</w:t>
            </w:r>
            <w:r>
              <w:t>.</w:t>
            </w:r>
            <w:r w:rsidRPr="006852B0">
              <w:t xml:space="preserve"> F. </w:t>
            </w:r>
            <w:r w:rsidRPr="00620B7D">
              <w:rPr>
                <w:i/>
              </w:rPr>
              <w:t>Innovation and Entrepreneurship</w:t>
            </w:r>
            <w:r w:rsidRPr="006852B0">
              <w:t xml:space="preserve">. </w:t>
            </w:r>
            <w:r w:rsidRPr="00DE4A2C">
              <w:t>HarperBusiness</w:t>
            </w:r>
            <w:r w:rsidRPr="006852B0">
              <w:t xml:space="preserve">, </w:t>
            </w:r>
            <w:r>
              <w:t>2006</w:t>
            </w:r>
            <w:r w:rsidRPr="006852B0">
              <w:t xml:space="preserve">. ISBN </w:t>
            </w:r>
            <w:r w:rsidRPr="00DE4A2C">
              <w:t>978-0060851132</w:t>
            </w:r>
            <w:r w:rsidRPr="006852B0">
              <w:t xml:space="preserve">. </w:t>
            </w:r>
          </w:p>
          <w:p w14:paraId="13B486D6" w14:textId="77777777" w:rsidR="00620B7D" w:rsidRDefault="00620B7D" w:rsidP="00620B7D">
            <w:pPr>
              <w:jc w:val="both"/>
            </w:pPr>
            <w:r w:rsidRPr="006852B0">
              <w:t>CHRISTENSEN, C</w:t>
            </w:r>
            <w:r>
              <w:t>.</w:t>
            </w:r>
            <w:r w:rsidRPr="006852B0">
              <w:t xml:space="preserve"> M., ALLWORTH</w:t>
            </w:r>
            <w:r>
              <w:t>, J.,</w:t>
            </w:r>
            <w:r w:rsidRPr="006852B0">
              <w:t xml:space="preserve"> DILLON</w:t>
            </w:r>
            <w:r>
              <w:t>, K</w:t>
            </w:r>
            <w:r w:rsidRPr="006852B0">
              <w:t xml:space="preserve">. </w:t>
            </w:r>
            <w:r w:rsidRPr="00620B7D">
              <w:rPr>
                <w:i/>
              </w:rPr>
              <w:t>How Will You Measure Your Life?</w:t>
            </w:r>
            <w:r w:rsidRPr="00DE4A2C">
              <w:t xml:space="preserve"> Harper Business</w:t>
            </w:r>
            <w:r w:rsidRPr="006852B0">
              <w:t>, 201</w:t>
            </w:r>
            <w:r>
              <w:t>2</w:t>
            </w:r>
            <w:r w:rsidRPr="006852B0">
              <w:t xml:space="preserve">. ISBN </w:t>
            </w:r>
            <w:r w:rsidRPr="00DE4A2C">
              <w:t>978-0062102416</w:t>
            </w:r>
            <w:r w:rsidRPr="006852B0">
              <w:t>.</w:t>
            </w:r>
          </w:p>
          <w:p w14:paraId="0FA584D4" w14:textId="77777777" w:rsidR="00620B7D" w:rsidRDefault="00620B7D" w:rsidP="00620B7D">
            <w:pPr>
              <w:jc w:val="both"/>
            </w:pPr>
            <w:r w:rsidRPr="006852B0">
              <w:t>TALEB, N</w:t>
            </w:r>
            <w:r>
              <w:t>.</w:t>
            </w:r>
            <w:r w:rsidRPr="006852B0">
              <w:t xml:space="preserve"> </w:t>
            </w:r>
            <w:r w:rsidRPr="00620B7D">
              <w:rPr>
                <w:i/>
              </w:rPr>
              <w:t>Antifragile: Things That Gain from Disorder.</w:t>
            </w:r>
            <w:r w:rsidRPr="006852B0">
              <w:t xml:space="preserve"> </w:t>
            </w:r>
            <w:r w:rsidRPr="00DE4A2C">
              <w:t>Random House</w:t>
            </w:r>
            <w:r w:rsidRPr="006852B0">
              <w:t xml:space="preserve">, 2014. ISBN </w:t>
            </w:r>
            <w:r w:rsidRPr="00DE4A2C">
              <w:t>978-0812979688</w:t>
            </w:r>
            <w:r w:rsidRPr="006852B0">
              <w:t>.</w:t>
            </w:r>
          </w:p>
          <w:p w14:paraId="5BE57E9F" w14:textId="77777777" w:rsidR="00A06C00" w:rsidRPr="00A06C00" w:rsidRDefault="00620B7D" w:rsidP="00620B7D">
            <w:pPr>
              <w:jc w:val="both"/>
            </w:pPr>
            <w:r w:rsidRPr="002014B1">
              <w:lastRenderedPageBreak/>
              <w:t xml:space="preserve">SEMLER, R. </w:t>
            </w:r>
            <w:r w:rsidRPr="00620B7D">
              <w:rPr>
                <w:i/>
              </w:rPr>
              <w:t>Maverick: The Success Story Behind the World's Most Unusual Workplace</w:t>
            </w:r>
            <w:r w:rsidRPr="002014B1">
              <w:t xml:space="preserve">. </w:t>
            </w:r>
            <w:r w:rsidRPr="00DE4A2C">
              <w:t>Grand Central Publishing</w:t>
            </w:r>
            <w:r w:rsidRPr="002014B1">
              <w:t xml:space="preserve">, </w:t>
            </w:r>
            <w:r>
              <w:t>199</w:t>
            </w:r>
            <w:r w:rsidRPr="002014B1">
              <w:t xml:space="preserve">5. ISBN </w:t>
            </w:r>
            <w:r w:rsidRPr="00DE4A2C">
              <w:t>978-0446670555</w:t>
            </w:r>
            <w:r w:rsidRPr="002014B1">
              <w:t>.</w:t>
            </w:r>
          </w:p>
        </w:tc>
      </w:tr>
      <w:tr w:rsidR="00A06C00" w14:paraId="50689B21"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1DB59" w14:textId="77777777" w:rsidR="00A06C00" w:rsidRPr="00A06C00" w:rsidRDefault="00A06C00" w:rsidP="00265E45">
            <w:pPr>
              <w:jc w:val="center"/>
              <w:rPr>
                <w:b/>
              </w:rPr>
            </w:pPr>
            <w:r w:rsidRPr="00A06C00">
              <w:rPr>
                <w:b/>
              </w:rPr>
              <w:lastRenderedPageBreak/>
              <w:t>Informace ke kombinované nebo distanční formě</w:t>
            </w:r>
          </w:p>
        </w:tc>
      </w:tr>
      <w:tr w:rsidR="00A06C00" w14:paraId="120E6D23" w14:textId="77777777" w:rsidTr="00265E45">
        <w:tc>
          <w:tcPr>
            <w:tcW w:w="4787" w:type="dxa"/>
            <w:gridSpan w:val="3"/>
            <w:tcBorders>
              <w:top w:val="single" w:sz="2" w:space="0" w:color="auto"/>
            </w:tcBorders>
            <w:shd w:val="clear" w:color="auto" w:fill="F7CAAC"/>
          </w:tcPr>
          <w:p w14:paraId="58142ADC" w14:textId="77777777" w:rsidR="00A06C00" w:rsidRPr="00A06C00" w:rsidRDefault="00A06C00" w:rsidP="00265E45">
            <w:pPr>
              <w:jc w:val="both"/>
            </w:pPr>
            <w:r w:rsidRPr="00A06C00">
              <w:rPr>
                <w:b/>
              </w:rPr>
              <w:t>Rozsah konzultací (soustředění)</w:t>
            </w:r>
          </w:p>
        </w:tc>
        <w:tc>
          <w:tcPr>
            <w:tcW w:w="889" w:type="dxa"/>
            <w:tcBorders>
              <w:top w:val="single" w:sz="2" w:space="0" w:color="auto"/>
            </w:tcBorders>
          </w:tcPr>
          <w:p w14:paraId="18BD2D04" w14:textId="7CF2A203" w:rsidR="00A06C00" w:rsidRPr="00A06C00" w:rsidRDefault="00A06C00" w:rsidP="00265E45">
            <w:pPr>
              <w:jc w:val="both"/>
            </w:pPr>
          </w:p>
        </w:tc>
        <w:tc>
          <w:tcPr>
            <w:tcW w:w="4179" w:type="dxa"/>
            <w:gridSpan w:val="4"/>
            <w:tcBorders>
              <w:top w:val="single" w:sz="2" w:space="0" w:color="auto"/>
            </w:tcBorders>
            <w:shd w:val="clear" w:color="auto" w:fill="F7CAAC"/>
          </w:tcPr>
          <w:p w14:paraId="2C74A5EE" w14:textId="77777777" w:rsidR="00A06C00" w:rsidRPr="00A06C00" w:rsidRDefault="00A06C00" w:rsidP="00265E45">
            <w:pPr>
              <w:jc w:val="both"/>
              <w:rPr>
                <w:b/>
              </w:rPr>
            </w:pPr>
            <w:r w:rsidRPr="00A06C00">
              <w:rPr>
                <w:b/>
              </w:rPr>
              <w:t xml:space="preserve">hodin </w:t>
            </w:r>
          </w:p>
        </w:tc>
      </w:tr>
      <w:tr w:rsidR="00A06C00" w14:paraId="41406940" w14:textId="77777777" w:rsidTr="00265E45">
        <w:tc>
          <w:tcPr>
            <w:tcW w:w="9855" w:type="dxa"/>
            <w:gridSpan w:val="8"/>
            <w:shd w:val="clear" w:color="auto" w:fill="F7CAAC"/>
          </w:tcPr>
          <w:p w14:paraId="4E7D8ABE" w14:textId="77777777" w:rsidR="00A06C00" w:rsidRPr="00A06C00" w:rsidRDefault="00A06C00" w:rsidP="00265E45">
            <w:pPr>
              <w:jc w:val="both"/>
              <w:rPr>
                <w:b/>
              </w:rPr>
            </w:pPr>
            <w:r w:rsidRPr="00A06C00">
              <w:rPr>
                <w:b/>
              </w:rPr>
              <w:t>Informace o způsobu kontaktu s vyučujícím</w:t>
            </w:r>
          </w:p>
        </w:tc>
      </w:tr>
      <w:tr w:rsidR="00A06C00" w14:paraId="64F85A57" w14:textId="77777777" w:rsidTr="00841821">
        <w:trPr>
          <w:trHeight w:val="828"/>
        </w:trPr>
        <w:tc>
          <w:tcPr>
            <w:tcW w:w="9855" w:type="dxa"/>
            <w:gridSpan w:val="8"/>
          </w:tcPr>
          <w:p w14:paraId="5F128800" w14:textId="77777777" w:rsidR="001818F6" w:rsidRPr="00A06C00" w:rsidRDefault="00841821"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AE9C7D" w14:textId="77777777" w:rsidR="00680332" w:rsidRDefault="00680332"/>
    <w:p w14:paraId="13B63BEF" w14:textId="77777777" w:rsidR="00731A73" w:rsidRDefault="00731A73"/>
    <w:p w14:paraId="5125EF1A" w14:textId="77777777" w:rsidR="00731A73" w:rsidRDefault="00731A73">
      <w:r>
        <w:br w:type="page"/>
      </w:r>
    </w:p>
    <w:p w14:paraId="0CEA0DCC" w14:textId="77777777" w:rsidR="00AD576F" w:rsidRDefault="00AD576F" w:rsidP="00AD576F">
      <w:pPr>
        <w:spacing w:before="120" w:after="120"/>
        <w:jc w:val="center"/>
        <w:rPr>
          <w:rFonts w:asciiTheme="minorHAnsi" w:hAnsiTheme="minorHAnsi" w:cstheme="minorHAnsi"/>
          <w:b/>
          <w:i/>
          <w:sz w:val="52"/>
          <w:szCs w:val="22"/>
        </w:rPr>
      </w:pPr>
    </w:p>
    <w:p w14:paraId="0A20094E" w14:textId="77777777" w:rsidR="00AD576F" w:rsidRDefault="00AD576F" w:rsidP="00AD576F">
      <w:pPr>
        <w:spacing w:before="120" w:after="120"/>
        <w:jc w:val="center"/>
        <w:rPr>
          <w:rFonts w:asciiTheme="minorHAnsi" w:hAnsiTheme="minorHAnsi" w:cstheme="minorHAnsi"/>
          <w:b/>
          <w:i/>
          <w:sz w:val="52"/>
          <w:szCs w:val="22"/>
        </w:rPr>
      </w:pPr>
    </w:p>
    <w:p w14:paraId="19D91042" w14:textId="77777777" w:rsidR="00AD576F" w:rsidRDefault="00AD576F" w:rsidP="00AD576F">
      <w:pPr>
        <w:spacing w:before="120" w:after="120"/>
        <w:jc w:val="center"/>
        <w:rPr>
          <w:rFonts w:asciiTheme="minorHAnsi" w:hAnsiTheme="minorHAnsi" w:cstheme="minorHAnsi"/>
          <w:b/>
          <w:i/>
          <w:sz w:val="52"/>
          <w:szCs w:val="22"/>
        </w:rPr>
      </w:pPr>
    </w:p>
    <w:p w14:paraId="37516F8C" w14:textId="77777777" w:rsidR="00AD576F" w:rsidRDefault="00AD576F" w:rsidP="00AD576F">
      <w:pPr>
        <w:spacing w:before="120" w:after="120"/>
        <w:jc w:val="center"/>
        <w:rPr>
          <w:rFonts w:asciiTheme="minorHAnsi" w:hAnsiTheme="minorHAnsi" w:cstheme="minorHAnsi"/>
          <w:b/>
          <w:i/>
          <w:sz w:val="52"/>
          <w:szCs w:val="22"/>
        </w:rPr>
      </w:pPr>
    </w:p>
    <w:p w14:paraId="4A3110D8" w14:textId="77777777" w:rsidR="00AD576F" w:rsidRDefault="00AD576F" w:rsidP="00AD576F">
      <w:pPr>
        <w:spacing w:before="120" w:after="120"/>
        <w:jc w:val="center"/>
        <w:rPr>
          <w:rFonts w:asciiTheme="minorHAnsi" w:hAnsiTheme="minorHAnsi" w:cstheme="minorHAnsi"/>
          <w:b/>
          <w:i/>
          <w:sz w:val="52"/>
          <w:szCs w:val="22"/>
        </w:rPr>
      </w:pPr>
    </w:p>
    <w:p w14:paraId="57601724" w14:textId="77777777" w:rsidR="00AD576F" w:rsidRDefault="00AD576F" w:rsidP="00AD576F">
      <w:pPr>
        <w:spacing w:before="120" w:after="120"/>
        <w:jc w:val="center"/>
        <w:rPr>
          <w:rFonts w:asciiTheme="minorHAnsi" w:hAnsiTheme="minorHAnsi" w:cstheme="minorHAnsi"/>
          <w:b/>
          <w:i/>
          <w:sz w:val="52"/>
          <w:szCs w:val="22"/>
        </w:rPr>
      </w:pPr>
    </w:p>
    <w:p w14:paraId="0A119FAD" w14:textId="778E384F" w:rsidR="00AD576F" w:rsidRPr="007A4B6E" w:rsidRDefault="00AD576F" w:rsidP="00AD576F">
      <w:pPr>
        <w:spacing w:before="120" w:after="120"/>
        <w:jc w:val="center"/>
        <w:rPr>
          <w:rFonts w:asciiTheme="minorHAnsi" w:hAnsiTheme="minorHAnsi" w:cstheme="minorHAnsi"/>
          <w:b/>
          <w:i/>
          <w:sz w:val="52"/>
          <w:szCs w:val="22"/>
        </w:rPr>
      </w:pPr>
      <w:r w:rsidRPr="007A4B6E">
        <w:rPr>
          <w:rFonts w:asciiTheme="minorHAnsi" w:hAnsiTheme="minorHAnsi" w:cstheme="minorHAnsi"/>
          <w:b/>
          <w:i/>
          <w:sz w:val="52"/>
          <w:szCs w:val="22"/>
        </w:rPr>
        <w:t xml:space="preserve">Personální struktura studijního programu </w:t>
      </w:r>
      <w:r w:rsidR="00614DBA">
        <w:rPr>
          <w:rFonts w:asciiTheme="minorHAnsi" w:hAnsiTheme="minorHAnsi" w:cstheme="minorHAnsi"/>
          <w:b/>
          <w:i/>
          <w:sz w:val="52"/>
          <w:szCs w:val="22"/>
        </w:rPr>
        <w:t>Economics and Management</w:t>
      </w:r>
    </w:p>
    <w:p w14:paraId="61275503" w14:textId="77777777" w:rsidR="00AD576F" w:rsidRDefault="00AD576F" w:rsidP="00AD576F">
      <w:pPr>
        <w:spacing w:before="4000" w:after="3400"/>
        <w:jc w:val="center"/>
        <w:rPr>
          <w:rFonts w:asciiTheme="minorHAnsi" w:hAnsiTheme="minorHAnsi"/>
          <w:b/>
          <w:sz w:val="52"/>
          <w:szCs w:val="52"/>
        </w:rPr>
      </w:pPr>
    </w:p>
    <w:tbl>
      <w:tblPr>
        <w:tblW w:w="7863" w:type="dxa"/>
        <w:jc w:val="center"/>
        <w:tblCellMar>
          <w:left w:w="70" w:type="dxa"/>
          <w:right w:w="70" w:type="dxa"/>
        </w:tblCellMar>
        <w:tblLook w:val="04A0" w:firstRow="1" w:lastRow="0" w:firstColumn="1" w:lastColumn="0" w:noHBand="0" w:noVBand="1"/>
        <w:tblPrChange w:id="3905" w:author="Pavla Trefilová" w:date="2019-11-18T17:19:00Z">
          <w:tblPr>
            <w:tblW w:w="7782" w:type="dxa"/>
            <w:jc w:val="center"/>
            <w:tblCellMar>
              <w:left w:w="70" w:type="dxa"/>
              <w:right w:w="70" w:type="dxa"/>
            </w:tblCellMar>
            <w:tblLook w:val="04A0" w:firstRow="1" w:lastRow="0" w:firstColumn="1" w:lastColumn="0" w:noHBand="0" w:noVBand="1"/>
          </w:tblPr>
        </w:tblPrChange>
      </w:tblPr>
      <w:tblGrid>
        <w:gridCol w:w="3387"/>
        <w:gridCol w:w="1276"/>
        <w:gridCol w:w="81"/>
        <w:gridCol w:w="1478"/>
        <w:gridCol w:w="81"/>
        <w:gridCol w:w="1479"/>
        <w:gridCol w:w="81"/>
        <w:tblGridChange w:id="3906">
          <w:tblGrid>
            <w:gridCol w:w="3387"/>
            <w:gridCol w:w="1276"/>
            <w:gridCol w:w="81"/>
            <w:gridCol w:w="1478"/>
            <w:gridCol w:w="81"/>
            <w:gridCol w:w="1479"/>
            <w:gridCol w:w="81"/>
          </w:tblGrid>
        </w:tblGridChange>
      </w:tblGrid>
      <w:tr w:rsidR="00AD576F" w:rsidRPr="0062549C" w14:paraId="4CE1F1B7" w14:textId="77777777" w:rsidTr="00012F96">
        <w:trPr>
          <w:trHeight w:val="315"/>
          <w:jc w:val="center"/>
          <w:trPrChange w:id="3907" w:author="Pavla Trefilová" w:date="2019-11-18T17:19:00Z">
            <w:trPr>
              <w:gridAfter w:val="0"/>
              <w:trHeight w:val="315"/>
              <w:jc w:val="center"/>
            </w:trPr>
          </w:trPrChange>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3908" w:author="Pavla Trefilová" w:date="2019-11-18T17:19:00Z">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tcPrChange>
          </w:tcPr>
          <w:p w14:paraId="3CF53187" w14:textId="77777777" w:rsidR="00AD576F" w:rsidRPr="0062549C" w:rsidRDefault="00AD576F" w:rsidP="00AD576F">
            <w:pPr>
              <w:rPr>
                <w:rFonts w:ascii="Calibri" w:hAnsi="Calibri" w:cs="Calibri"/>
                <w:b/>
                <w:bCs/>
                <w:sz w:val="22"/>
                <w:szCs w:val="22"/>
              </w:rPr>
            </w:pPr>
            <w:r w:rsidRPr="0062549C">
              <w:rPr>
                <w:rFonts w:ascii="Calibri" w:hAnsi="Calibri" w:cs="Calibri"/>
                <w:b/>
                <w:bCs/>
                <w:sz w:val="22"/>
                <w:szCs w:val="22"/>
              </w:rPr>
              <w:lastRenderedPageBreak/>
              <w:t>Celé jméno</w:t>
            </w:r>
          </w:p>
        </w:tc>
        <w:tc>
          <w:tcPr>
            <w:tcW w:w="1357" w:type="dxa"/>
            <w:gridSpan w:val="2"/>
            <w:tcBorders>
              <w:top w:val="single" w:sz="12" w:space="0" w:color="auto"/>
              <w:left w:val="nil"/>
              <w:bottom w:val="single" w:sz="12" w:space="0" w:color="auto"/>
              <w:right w:val="single" w:sz="4" w:space="0" w:color="auto"/>
            </w:tcBorders>
            <w:shd w:val="clear" w:color="auto" w:fill="auto"/>
            <w:noWrap/>
            <w:vAlign w:val="center"/>
            <w:hideMark/>
            <w:tcPrChange w:id="3909" w:author="Pavla Trefilová" w:date="2019-11-18T17:19:00Z">
              <w:tcPr>
                <w:tcW w:w="1276" w:type="dxa"/>
                <w:tcBorders>
                  <w:top w:val="single" w:sz="12" w:space="0" w:color="auto"/>
                  <w:left w:val="nil"/>
                  <w:bottom w:val="single" w:sz="12" w:space="0" w:color="auto"/>
                  <w:right w:val="single" w:sz="4" w:space="0" w:color="auto"/>
                </w:tcBorders>
                <w:shd w:val="clear" w:color="auto" w:fill="auto"/>
                <w:noWrap/>
                <w:vAlign w:val="center"/>
                <w:hideMark/>
              </w:tcPr>
            </w:tcPrChange>
          </w:tcPr>
          <w:p w14:paraId="2579CEED"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Rok narození</w:t>
            </w:r>
          </w:p>
        </w:tc>
        <w:tc>
          <w:tcPr>
            <w:tcW w:w="1559" w:type="dxa"/>
            <w:gridSpan w:val="2"/>
            <w:tcBorders>
              <w:top w:val="single" w:sz="12" w:space="0" w:color="auto"/>
              <w:left w:val="nil"/>
              <w:bottom w:val="single" w:sz="12" w:space="0" w:color="auto"/>
              <w:right w:val="single" w:sz="4" w:space="0" w:color="auto"/>
            </w:tcBorders>
            <w:shd w:val="clear" w:color="auto" w:fill="auto"/>
            <w:noWrap/>
            <w:vAlign w:val="center"/>
            <w:hideMark/>
            <w:tcPrChange w:id="3910" w:author="Pavla Trefilová" w:date="2019-11-18T17:19:00Z">
              <w:tcPr>
                <w:tcW w:w="1559"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14:paraId="4D042D7E"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Úvazek</w:t>
            </w:r>
          </w:p>
        </w:tc>
        <w:tc>
          <w:tcPr>
            <w:tcW w:w="1560" w:type="dxa"/>
            <w:gridSpan w:val="2"/>
            <w:tcBorders>
              <w:top w:val="single" w:sz="12" w:space="0" w:color="auto"/>
              <w:left w:val="nil"/>
              <w:bottom w:val="single" w:sz="12" w:space="0" w:color="auto"/>
              <w:right w:val="single" w:sz="12" w:space="0" w:color="auto"/>
            </w:tcBorders>
            <w:shd w:val="clear" w:color="auto" w:fill="auto"/>
            <w:noWrap/>
            <w:vAlign w:val="center"/>
            <w:hideMark/>
            <w:tcPrChange w:id="3911" w:author="Pavla Trefilová" w:date="2019-11-18T17:19:00Z">
              <w:tcPr>
                <w:tcW w:w="1560" w:type="dxa"/>
                <w:gridSpan w:val="2"/>
                <w:tcBorders>
                  <w:top w:val="single" w:sz="12" w:space="0" w:color="auto"/>
                  <w:left w:val="nil"/>
                  <w:bottom w:val="single" w:sz="12" w:space="0" w:color="auto"/>
                  <w:right w:val="single" w:sz="12" w:space="0" w:color="auto"/>
                </w:tcBorders>
                <w:shd w:val="clear" w:color="auto" w:fill="auto"/>
                <w:noWrap/>
                <w:vAlign w:val="center"/>
                <w:hideMark/>
              </w:tcPr>
            </w:tcPrChange>
          </w:tcPr>
          <w:p w14:paraId="34521AFB"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Pracovní poměr</w:t>
            </w:r>
          </w:p>
        </w:tc>
      </w:tr>
      <w:tr w:rsidR="0034135C" w:rsidRPr="0062549C" w14:paraId="280B68B5" w14:textId="77777777" w:rsidTr="00012F96">
        <w:trPr>
          <w:trHeight w:val="315"/>
          <w:jc w:val="center"/>
          <w:trPrChange w:id="3912" w:author="Pavla Trefilová" w:date="2019-11-18T17:19:00Z">
            <w:trPr>
              <w:gridAfter w:val="0"/>
              <w:trHeight w:val="315"/>
              <w:jc w:val="center"/>
            </w:trPr>
          </w:trPrChange>
        </w:trPr>
        <w:tc>
          <w:tcPr>
            <w:tcW w:w="786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3913" w:author="Pavla Trefilová" w:date="2019-11-18T17:19:00Z">
              <w:tcPr>
                <w:tcW w:w="7782" w:type="dxa"/>
                <w:gridSpan w:val="6"/>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7E268D65" w14:textId="28995CBE"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Profesoři</w:t>
            </w:r>
          </w:p>
        </w:tc>
      </w:tr>
      <w:tr w:rsidR="00534C60" w:rsidRPr="0062549C" w14:paraId="4B9293BF" w14:textId="77777777" w:rsidTr="00012F96">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8BCBBE6" w14:textId="24220DA7" w:rsidR="00AD576F" w:rsidRPr="0062549C" w:rsidRDefault="00AD576F" w:rsidP="00C86DFC">
            <w:pPr>
              <w:rPr>
                <w:rFonts w:ascii="Calibri" w:hAnsi="Calibri" w:cs="Calibri"/>
              </w:rPr>
            </w:pPr>
            <w:r w:rsidRPr="0062549C">
              <w:rPr>
                <w:rFonts w:ascii="Calibri" w:hAnsi="Calibri" w:cs="Calibri"/>
              </w:rPr>
              <w:t>prof. Ing. Felicita Chromjaková, PhD.</w:t>
            </w:r>
          </w:p>
        </w:tc>
        <w:tc>
          <w:tcPr>
            <w:tcW w:w="1357"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B813FB8" w14:textId="77777777" w:rsidR="00AD576F" w:rsidRPr="0062549C" w:rsidRDefault="00AD576F" w:rsidP="00AD576F">
            <w:pPr>
              <w:jc w:val="center"/>
              <w:rPr>
                <w:rFonts w:ascii="Calibri" w:hAnsi="Calibri" w:cs="Calibri"/>
              </w:rPr>
            </w:pPr>
            <w:r w:rsidRPr="0062549C">
              <w:rPr>
                <w:rFonts w:ascii="Calibri" w:hAnsi="Calibri" w:cs="Calibri"/>
              </w:rPr>
              <w:t>1968</w:t>
            </w:r>
          </w:p>
        </w:tc>
        <w:tc>
          <w:tcPr>
            <w:tcW w:w="1559" w:type="dxa"/>
            <w:gridSpan w:val="2"/>
            <w:tcBorders>
              <w:top w:val="single" w:sz="12" w:space="0" w:color="auto"/>
              <w:left w:val="nil"/>
              <w:bottom w:val="single" w:sz="4" w:space="0" w:color="auto"/>
              <w:right w:val="single" w:sz="4" w:space="0" w:color="auto"/>
            </w:tcBorders>
            <w:shd w:val="clear" w:color="auto" w:fill="auto"/>
            <w:noWrap/>
            <w:vAlign w:val="center"/>
            <w:hideMark/>
          </w:tcPr>
          <w:p w14:paraId="0876558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gridSpan w:val="2"/>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3EBBF429" w14:textId="77777777" w:rsidR="00AD576F" w:rsidRPr="0062549C" w:rsidRDefault="00AD576F" w:rsidP="00AD576F">
            <w:pPr>
              <w:jc w:val="center"/>
              <w:rPr>
                <w:rFonts w:ascii="Calibri" w:hAnsi="Calibri" w:cs="Calibri"/>
              </w:rPr>
            </w:pPr>
            <w:r w:rsidRPr="0062549C">
              <w:rPr>
                <w:rFonts w:ascii="Calibri" w:hAnsi="Calibri" w:cs="Calibri"/>
              </w:rPr>
              <w:t>N</w:t>
            </w:r>
          </w:p>
        </w:tc>
      </w:tr>
      <w:tr w:rsidR="00F8662A" w:rsidRPr="0062549C" w14:paraId="2796715B" w14:textId="77777777" w:rsidTr="0031440D">
        <w:trPr>
          <w:trHeight w:val="300"/>
          <w:jc w:val="center"/>
          <w:ins w:id="3914"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4CF5CFB" w14:textId="6AE09C36" w:rsidR="00F8662A" w:rsidRPr="0062549C" w:rsidRDefault="00F8662A" w:rsidP="00F8662A">
            <w:pPr>
              <w:rPr>
                <w:ins w:id="3915" w:author="Pavla Trefilová" w:date="2019-11-18T17:19:00Z"/>
                <w:rFonts w:ascii="Calibri" w:hAnsi="Calibri" w:cs="Calibri"/>
              </w:rPr>
            </w:pPr>
            <w:ins w:id="3916" w:author="Pavla Trefilová" w:date="2019-11-18T17:19:00Z">
              <w:r>
                <w:rPr>
                  <w:rFonts w:ascii="Calibri" w:hAnsi="Calibri" w:cs="Calibri"/>
                </w:rPr>
                <w:t>prof</w:t>
              </w:r>
              <w:r w:rsidRPr="0062549C">
                <w:rPr>
                  <w:rFonts w:ascii="Calibri" w:hAnsi="Calibri" w:cs="Calibri"/>
                </w:rPr>
                <w:t>. Ing. Boris Popesko, Ph.D.</w:t>
              </w:r>
            </w:ins>
          </w:p>
        </w:tc>
        <w:tc>
          <w:tcPr>
            <w:tcW w:w="13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22ED3BC" w14:textId="3B2E918F" w:rsidR="00F8662A" w:rsidRPr="0062549C" w:rsidRDefault="00F8662A" w:rsidP="00F8662A">
            <w:pPr>
              <w:jc w:val="center"/>
              <w:rPr>
                <w:ins w:id="3917" w:author="Pavla Trefilová" w:date="2019-11-18T17:19:00Z"/>
                <w:rFonts w:ascii="Calibri" w:hAnsi="Calibri" w:cs="Calibri"/>
              </w:rPr>
            </w:pPr>
            <w:ins w:id="3918" w:author="Pavla Trefilová" w:date="2019-11-18T17:19:00Z">
              <w:r w:rsidRPr="0062549C">
                <w:rPr>
                  <w:rFonts w:ascii="Calibri" w:hAnsi="Calibri" w:cs="Calibri"/>
                </w:rPr>
                <w:t>1978</w:t>
              </w:r>
            </w:ins>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397DC93C" w14:textId="0492E475" w:rsidR="00F8662A" w:rsidRPr="0062549C" w:rsidRDefault="00F8662A" w:rsidP="00F8662A">
            <w:pPr>
              <w:jc w:val="center"/>
              <w:rPr>
                <w:ins w:id="3919" w:author="Pavla Trefilová" w:date="2019-11-18T17:19:00Z"/>
                <w:rFonts w:ascii="Calibri" w:hAnsi="Calibri" w:cs="Calibri"/>
              </w:rPr>
            </w:pPr>
            <w:ins w:id="3920" w:author="Pavla Trefilová" w:date="2019-11-18T17:19:00Z">
              <w:r w:rsidRPr="0062549C">
                <w:rPr>
                  <w:rFonts w:ascii="Calibri" w:hAnsi="Calibri" w:cs="Calibri"/>
                </w:rPr>
                <w:t>40</w:t>
              </w:r>
            </w:ins>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299DD8E4" w14:textId="12531740" w:rsidR="00F8662A" w:rsidRPr="0062549C" w:rsidRDefault="00F8662A" w:rsidP="00F8662A">
            <w:pPr>
              <w:jc w:val="center"/>
              <w:rPr>
                <w:ins w:id="3921" w:author="Pavla Trefilová" w:date="2019-11-18T17:19:00Z"/>
                <w:rFonts w:ascii="Calibri" w:hAnsi="Calibri" w:cs="Calibri"/>
              </w:rPr>
            </w:pPr>
            <w:ins w:id="3922" w:author="Pavla Trefilová" w:date="2019-11-18T17:19:00Z">
              <w:r w:rsidRPr="007B10C7">
                <w:rPr>
                  <w:rFonts w:ascii="Calibri" w:hAnsi="Calibri" w:cs="Calibri"/>
                </w:rPr>
                <w:t>N</w:t>
              </w:r>
            </w:ins>
          </w:p>
        </w:tc>
      </w:tr>
      <w:tr w:rsidR="00F8662A" w:rsidRPr="0062549C" w14:paraId="7D04A374" w14:textId="77777777" w:rsidTr="00012F96">
        <w:trPr>
          <w:trHeight w:val="315"/>
          <w:jc w:val="center"/>
          <w:trPrChange w:id="3923" w:author="Pavla Trefilová" w:date="2019-11-18T17:19:00Z">
            <w:trPr>
              <w:gridAfter w:val="0"/>
              <w:trHeight w:val="315"/>
              <w:jc w:val="center"/>
            </w:trPr>
          </w:trPrChange>
        </w:trPr>
        <w:tc>
          <w:tcPr>
            <w:tcW w:w="786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3924" w:author="Pavla Trefilová" w:date="2019-11-18T17:19:00Z">
              <w:tcPr>
                <w:tcW w:w="7782" w:type="dxa"/>
                <w:gridSpan w:val="6"/>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0F4C4BCD" w14:textId="1198C7F6" w:rsidR="00F8662A" w:rsidRPr="0034135C" w:rsidRDefault="00F8662A" w:rsidP="00F8662A">
            <w:pPr>
              <w:rPr>
                <w:rFonts w:ascii="Calibri" w:hAnsi="Calibri" w:cs="Calibri"/>
                <w:b/>
                <w:bCs/>
                <w:sz w:val="22"/>
                <w:szCs w:val="22"/>
              </w:rPr>
            </w:pPr>
            <w:r>
              <w:rPr>
                <w:rFonts w:ascii="Calibri" w:hAnsi="Calibri" w:cs="Calibri"/>
                <w:b/>
                <w:bCs/>
                <w:sz w:val="22"/>
                <w:szCs w:val="22"/>
              </w:rPr>
              <w:t>Docenti</w:t>
            </w:r>
            <w:r w:rsidRPr="0062549C">
              <w:rPr>
                <w:rFonts w:ascii="Calibri" w:hAnsi="Calibri" w:cs="Calibri"/>
                <w:sz w:val="22"/>
                <w:szCs w:val="22"/>
              </w:rPr>
              <w:t> </w:t>
            </w:r>
          </w:p>
        </w:tc>
      </w:tr>
      <w:tr w:rsidR="00F8662A" w:rsidRPr="0062549C" w14:paraId="2B0929CF" w14:textId="77777777" w:rsidTr="00012F96">
        <w:trPr>
          <w:trHeight w:val="315"/>
          <w:jc w:val="center"/>
          <w:trPrChange w:id="3925" w:author="Pavla Trefilová" w:date="2019-11-18T17:19:00Z">
            <w:trPr>
              <w:gridAfter w:val="0"/>
              <w:trHeight w:val="315"/>
              <w:jc w:val="center"/>
            </w:trPr>
          </w:trPrChange>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Change w:id="3926" w:author="Pavla Trefilová" w:date="2019-11-18T17:19:00Z">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14:paraId="35FF8AE2" w14:textId="77777777" w:rsidR="00F8662A" w:rsidRPr="0062549C" w:rsidRDefault="00F8662A" w:rsidP="00F8662A">
            <w:pPr>
              <w:rPr>
                <w:rFonts w:ascii="Calibri" w:hAnsi="Calibri" w:cs="Calibri"/>
                <w:b/>
                <w:bCs/>
                <w:sz w:val="22"/>
                <w:szCs w:val="22"/>
              </w:rPr>
            </w:pPr>
            <w:r w:rsidRPr="0062549C">
              <w:rPr>
                <w:rFonts w:ascii="Calibri" w:hAnsi="Calibri" w:cs="Calibri"/>
              </w:rPr>
              <w:t>doc. Ing. Petr Briš, CSc.</w:t>
            </w:r>
          </w:p>
        </w:tc>
        <w:tc>
          <w:tcPr>
            <w:tcW w:w="1357" w:type="dxa"/>
            <w:gridSpan w:val="2"/>
            <w:tcBorders>
              <w:top w:val="single" w:sz="12" w:space="0" w:color="auto"/>
              <w:left w:val="nil"/>
              <w:bottom w:val="single" w:sz="4" w:space="0" w:color="auto"/>
              <w:right w:val="single" w:sz="4" w:space="0" w:color="auto"/>
            </w:tcBorders>
            <w:shd w:val="clear" w:color="auto" w:fill="auto"/>
            <w:noWrap/>
            <w:vAlign w:val="center"/>
            <w:tcPrChange w:id="3927" w:author="Pavla Trefilová" w:date="2019-11-18T17:19:00Z">
              <w:tcPr>
                <w:tcW w:w="1276" w:type="dxa"/>
                <w:tcBorders>
                  <w:top w:val="single" w:sz="12" w:space="0" w:color="auto"/>
                  <w:left w:val="nil"/>
                  <w:bottom w:val="single" w:sz="4" w:space="0" w:color="auto"/>
                  <w:right w:val="single" w:sz="4" w:space="0" w:color="auto"/>
                </w:tcBorders>
                <w:shd w:val="clear" w:color="auto" w:fill="auto"/>
                <w:noWrap/>
                <w:vAlign w:val="center"/>
              </w:tcPr>
            </w:tcPrChange>
          </w:tcPr>
          <w:p w14:paraId="277FCFC1" w14:textId="77777777" w:rsidR="00F8662A" w:rsidRPr="0062549C" w:rsidRDefault="00F8662A" w:rsidP="00F8662A">
            <w:pPr>
              <w:jc w:val="center"/>
              <w:rPr>
                <w:rFonts w:ascii="Calibri" w:hAnsi="Calibri" w:cs="Calibri"/>
                <w:sz w:val="22"/>
                <w:szCs w:val="22"/>
              </w:rPr>
            </w:pPr>
            <w:r w:rsidRPr="0062549C">
              <w:rPr>
                <w:rFonts w:ascii="Calibri" w:hAnsi="Calibri" w:cs="Calibri"/>
              </w:rPr>
              <w:t>1955</w:t>
            </w:r>
          </w:p>
        </w:tc>
        <w:tc>
          <w:tcPr>
            <w:tcW w:w="1559" w:type="dxa"/>
            <w:gridSpan w:val="2"/>
            <w:tcBorders>
              <w:top w:val="single" w:sz="12" w:space="0" w:color="auto"/>
              <w:left w:val="nil"/>
              <w:bottom w:val="single" w:sz="4" w:space="0" w:color="auto"/>
              <w:right w:val="single" w:sz="4" w:space="0" w:color="auto"/>
            </w:tcBorders>
            <w:shd w:val="clear" w:color="auto" w:fill="auto"/>
            <w:noWrap/>
            <w:vAlign w:val="center"/>
            <w:tcPrChange w:id="3928" w:author="Pavla Trefilová" w:date="2019-11-18T17:19:00Z">
              <w:tcPr>
                <w:tcW w:w="1559" w:type="dxa"/>
                <w:gridSpan w:val="2"/>
                <w:tcBorders>
                  <w:top w:val="single" w:sz="12" w:space="0" w:color="auto"/>
                  <w:left w:val="nil"/>
                  <w:bottom w:val="single" w:sz="4" w:space="0" w:color="auto"/>
                  <w:right w:val="single" w:sz="4" w:space="0" w:color="auto"/>
                </w:tcBorders>
                <w:shd w:val="clear" w:color="auto" w:fill="auto"/>
                <w:noWrap/>
                <w:vAlign w:val="center"/>
              </w:tcPr>
            </w:tcPrChange>
          </w:tcPr>
          <w:p w14:paraId="6D51D5CF" w14:textId="77777777" w:rsidR="00F8662A" w:rsidRPr="0062549C" w:rsidRDefault="00F8662A" w:rsidP="00F8662A">
            <w:pPr>
              <w:jc w:val="center"/>
              <w:rPr>
                <w:rFonts w:ascii="Calibri" w:hAnsi="Calibri" w:cs="Calibri"/>
                <w:sz w:val="22"/>
                <w:szCs w:val="22"/>
              </w:rPr>
            </w:pPr>
            <w:r w:rsidRPr="0062549C">
              <w:rPr>
                <w:rFonts w:ascii="Calibri" w:hAnsi="Calibri" w:cs="Calibri"/>
              </w:rPr>
              <w:t>40</w:t>
            </w:r>
          </w:p>
        </w:tc>
        <w:tc>
          <w:tcPr>
            <w:tcW w:w="1560" w:type="dxa"/>
            <w:gridSpan w:val="2"/>
            <w:tcBorders>
              <w:top w:val="single" w:sz="12" w:space="0" w:color="auto"/>
              <w:left w:val="nil"/>
              <w:bottom w:val="single" w:sz="4" w:space="0" w:color="auto"/>
              <w:right w:val="single" w:sz="12" w:space="0" w:color="auto"/>
            </w:tcBorders>
            <w:shd w:val="clear" w:color="auto" w:fill="auto"/>
            <w:noWrap/>
            <w:tcPrChange w:id="3929" w:author="Pavla Trefilová" w:date="2019-11-18T17:19:00Z">
              <w:tcPr>
                <w:tcW w:w="1560" w:type="dxa"/>
                <w:gridSpan w:val="2"/>
                <w:tcBorders>
                  <w:top w:val="single" w:sz="12" w:space="0" w:color="auto"/>
                  <w:left w:val="nil"/>
                  <w:bottom w:val="single" w:sz="4" w:space="0" w:color="auto"/>
                  <w:right w:val="single" w:sz="12" w:space="0" w:color="auto"/>
                </w:tcBorders>
                <w:shd w:val="clear" w:color="auto" w:fill="auto"/>
                <w:noWrap/>
              </w:tcPr>
            </w:tcPrChange>
          </w:tcPr>
          <w:p w14:paraId="778456F7" w14:textId="77777777" w:rsidR="00F8662A" w:rsidRPr="0062549C" w:rsidRDefault="00F8662A" w:rsidP="00F8662A">
            <w:pPr>
              <w:jc w:val="center"/>
              <w:rPr>
                <w:rFonts w:ascii="Calibri" w:hAnsi="Calibri" w:cs="Calibri"/>
                <w:sz w:val="22"/>
                <w:szCs w:val="22"/>
              </w:rPr>
            </w:pPr>
            <w:r w:rsidRPr="007B10C7">
              <w:rPr>
                <w:rFonts w:ascii="Calibri" w:hAnsi="Calibri" w:cs="Calibri"/>
              </w:rPr>
              <w:t>N</w:t>
            </w:r>
          </w:p>
        </w:tc>
      </w:tr>
      <w:tr w:rsidR="00C43441" w:rsidRPr="0062549C" w14:paraId="3AE38285" w14:textId="77777777" w:rsidTr="00012F96">
        <w:trPr>
          <w:trHeight w:val="315"/>
          <w:jc w:val="center"/>
          <w:ins w:id="3930"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F378101" w14:textId="6D15B4F7" w:rsidR="00C43441" w:rsidRDefault="00C43441" w:rsidP="00F8662A">
            <w:pPr>
              <w:rPr>
                <w:ins w:id="3931" w:author="Pavla Trefilová" w:date="2019-11-18T17:19:00Z"/>
                <w:rFonts w:ascii="Calibri" w:hAnsi="Calibri" w:cs="Calibri"/>
              </w:rPr>
            </w:pPr>
            <w:ins w:id="3932" w:author="Pavla Trefilová" w:date="2019-11-18T17:19:00Z">
              <w:r>
                <w:rPr>
                  <w:rFonts w:ascii="Calibri" w:hAnsi="Calibri" w:cs="Calibri"/>
                </w:rPr>
                <w:t>doc. Ing. Zuzana Dohnalová, Ph.D.</w:t>
              </w:r>
            </w:ins>
          </w:p>
        </w:tc>
        <w:tc>
          <w:tcPr>
            <w:tcW w:w="1357" w:type="dxa"/>
            <w:gridSpan w:val="2"/>
            <w:tcBorders>
              <w:top w:val="single" w:sz="4" w:space="0" w:color="auto"/>
              <w:left w:val="nil"/>
              <w:bottom w:val="single" w:sz="4" w:space="0" w:color="auto"/>
              <w:right w:val="single" w:sz="4" w:space="0" w:color="auto"/>
            </w:tcBorders>
            <w:shd w:val="clear" w:color="auto" w:fill="auto"/>
            <w:noWrap/>
            <w:vAlign w:val="center"/>
          </w:tcPr>
          <w:p w14:paraId="6F5CFCAB" w14:textId="64DF92F8" w:rsidR="00C43441" w:rsidRDefault="00CB41A3" w:rsidP="00F8662A">
            <w:pPr>
              <w:jc w:val="center"/>
              <w:rPr>
                <w:ins w:id="3933" w:author="Pavla Trefilová" w:date="2019-11-18T17:19:00Z"/>
                <w:rFonts w:ascii="Calibri" w:hAnsi="Calibri" w:cs="Calibri"/>
              </w:rPr>
            </w:pPr>
            <w:ins w:id="3934" w:author="Pavla Trefilová" w:date="2019-11-18T17:19:00Z">
              <w:r>
                <w:rPr>
                  <w:rFonts w:ascii="Calibri" w:hAnsi="Calibri" w:cs="Calibri"/>
                </w:rPr>
                <w:t>1966</w:t>
              </w:r>
            </w:ins>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5D562F3F" w14:textId="1AA849E9" w:rsidR="00C43441" w:rsidRDefault="00CB41A3" w:rsidP="00F8662A">
            <w:pPr>
              <w:jc w:val="center"/>
              <w:rPr>
                <w:ins w:id="3935" w:author="Pavla Trefilová" w:date="2019-11-18T17:19:00Z"/>
                <w:rFonts w:ascii="Calibri" w:hAnsi="Calibri" w:cs="Calibri"/>
              </w:rPr>
            </w:pPr>
            <w:ins w:id="3936" w:author="Pavla Trefilová" w:date="2019-11-18T17:19:00Z">
              <w:r>
                <w:rPr>
                  <w:rFonts w:ascii="Calibri" w:hAnsi="Calibri" w:cs="Calibri"/>
                </w:rPr>
                <w:t>40</w:t>
              </w:r>
            </w:ins>
          </w:p>
        </w:tc>
        <w:tc>
          <w:tcPr>
            <w:tcW w:w="1560" w:type="dxa"/>
            <w:gridSpan w:val="2"/>
            <w:tcBorders>
              <w:top w:val="single" w:sz="4" w:space="0" w:color="auto"/>
              <w:left w:val="nil"/>
              <w:bottom w:val="single" w:sz="4" w:space="0" w:color="auto"/>
              <w:right w:val="single" w:sz="12" w:space="0" w:color="auto"/>
            </w:tcBorders>
            <w:shd w:val="clear" w:color="auto" w:fill="auto"/>
            <w:noWrap/>
          </w:tcPr>
          <w:p w14:paraId="4E5F58EE" w14:textId="452831CE" w:rsidR="00C43441" w:rsidRDefault="00CB41A3" w:rsidP="00F8662A">
            <w:pPr>
              <w:jc w:val="center"/>
              <w:rPr>
                <w:ins w:id="3937" w:author="Pavla Trefilová" w:date="2019-11-18T17:19:00Z"/>
                <w:rFonts w:ascii="Calibri" w:hAnsi="Calibri" w:cs="Calibri"/>
              </w:rPr>
            </w:pPr>
            <w:ins w:id="3938" w:author="Pavla Trefilová" w:date="2019-11-18T17:19:00Z">
              <w:r>
                <w:rPr>
                  <w:rFonts w:ascii="Calibri" w:hAnsi="Calibri" w:cs="Calibri"/>
                </w:rPr>
                <w:t>N</w:t>
              </w:r>
            </w:ins>
          </w:p>
        </w:tc>
      </w:tr>
      <w:tr w:rsidR="00F8662A" w:rsidRPr="0062549C" w14:paraId="68BF8576" w14:textId="77777777" w:rsidTr="00012F96">
        <w:trPr>
          <w:trHeight w:val="315"/>
          <w:jc w:val="center"/>
          <w:trPrChange w:id="3939" w:author="Pavla Trefilová" w:date="2019-11-18T17:19:00Z">
            <w:trPr>
              <w:gridAfter w:val="0"/>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940" w:author="Pavla Trefilová" w:date="2019-11-18T17:1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2E9EE9F4" w14:textId="2EBD61DB" w:rsidR="00F8662A" w:rsidRPr="0062549C" w:rsidRDefault="00F8662A" w:rsidP="00F8662A">
            <w:pPr>
              <w:rPr>
                <w:rFonts w:ascii="Calibri" w:hAnsi="Calibri" w:cs="Calibri"/>
              </w:rPr>
            </w:pPr>
            <w:r>
              <w:rPr>
                <w:rFonts w:ascii="Calibri" w:hAnsi="Calibri" w:cs="Calibri"/>
              </w:rPr>
              <w:t>doc. PhDr. Ing. Aleš Gregar, CSc.</w:t>
            </w:r>
          </w:p>
        </w:tc>
        <w:tc>
          <w:tcPr>
            <w:tcW w:w="1357" w:type="dxa"/>
            <w:gridSpan w:val="2"/>
            <w:tcBorders>
              <w:top w:val="single" w:sz="4" w:space="0" w:color="auto"/>
              <w:left w:val="nil"/>
              <w:bottom w:val="single" w:sz="4" w:space="0" w:color="auto"/>
              <w:right w:val="single" w:sz="4" w:space="0" w:color="auto"/>
            </w:tcBorders>
            <w:shd w:val="clear" w:color="auto" w:fill="auto"/>
            <w:noWrap/>
            <w:vAlign w:val="center"/>
            <w:tcPrChange w:id="3941" w:author="Pavla Trefilová" w:date="2019-11-18T17:19:00Z">
              <w:tcPr>
                <w:tcW w:w="1276" w:type="dxa"/>
                <w:tcBorders>
                  <w:top w:val="single" w:sz="4" w:space="0" w:color="auto"/>
                  <w:left w:val="nil"/>
                  <w:bottom w:val="single" w:sz="4" w:space="0" w:color="auto"/>
                  <w:right w:val="single" w:sz="4" w:space="0" w:color="auto"/>
                </w:tcBorders>
                <w:shd w:val="clear" w:color="auto" w:fill="auto"/>
                <w:noWrap/>
                <w:vAlign w:val="center"/>
              </w:tcPr>
            </w:tcPrChange>
          </w:tcPr>
          <w:p w14:paraId="21821121" w14:textId="1CA50856" w:rsidR="00F8662A" w:rsidRPr="0062549C" w:rsidRDefault="00F8662A" w:rsidP="00F8662A">
            <w:pPr>
              <w:jc w:val="center"/>
              <w:rPr>
                <w:rFonts w:ascii="Calibri" w:hAnsi="Calibri" w:cs="Calibri"/>
              </w:rPr>
            </w:pPr>
            <w:r>
              <w:rPr>
                <w:rFonts w:ascii="Calibri" w:hAnsi="Calibri" w:cs="Calibri"/>
              </w:rPr>
              <w:t>1945</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Change w:id="3942" w:author="Pavla Trefilová" w:date="2019-11-18T17:19:00Z">
              <w:tcPr>
                <w:tcW w:w="1559"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15D7F083" w14:textId="023D7E33" w:rsidR="00F8662A" w:rsidRPr="0062549C" w:rsidRDefault="00F8662A" w:rsidP="00F8662A">
            <w:pPr>
              <w:jc w:val="center"/>
              <w:rPr>
                <w:rFonts w:ascii="Calibri" w:hAnsi="Calibri" w:cs="Calibri"/>
              </w:rPr>
            </w:pPr>
            <w:r>
              <w:rPr>
                <w:rFonts w:ascii="Calibri" w:hAnsi="Calibri" w:cs="Calibri"/>
              </w:rPr>
              <w:t>40</w:t>
            </w:r>
          </w:p>
        </w:tc>
        <w:tc>
          <w:tcPr>
            <w:tcW w:w="1560" w:type="dxa"/>
            <w:gridSpan w:val="2"/>
            <w:tcBorders>
              <w:top w:val="single" w:sz="4" w:space="0" w:color="auto"/>
              <w:left w:val="nil"/>
              <w:bottom w:val="single" w:sz="4" w:space="0" w:color="auto"/>
              <w:right w:val="single" w:sz="12" w:space="0" w:color="auto"/>
            </w:tcBorders>
            <w:shd w:val="clear" w:color="auto" w:fill="auto"/>
            <w:noWrap/>
            <w:tcPrChange w:id="3943" w:author="Pavla Trefilová" w:date="2019-11-18T17:19:00Z">
              <w:tcPr>
                <w:tcW w:w="1560" w:type="dxa"/>
                <w:gridSpan w:val="2"/>
                <w:tcBorders>
                  <w:top w:val="single" w:sz="4" w:space="0" w:color="auto"/>
                  <w:left w:val="nil"/>
                  <w:bottom w:val="single" w:sz="4" w:space="0" w:color="auto"/>
                  <w:right w:val="single" w:sz="12" w:space="0" w:color="auto"/>
                </w:tcBorders>
                <w:shd w:val="clear" w:color="auto" w:fill="auto"/>
                <w:noWrap/>
              </w:tcPr>
            </w:tcPrChange>
          </w:tcPr>
          <w:p w14:paraId="18329D0C" w14:textId="0C1F0B6D" w:rsidR="00F8662A" w:rsidRPr="007B10C7" w:rsidRDefault="00F8662A" w:rsidP="00F8662A">
            <w:pPr>
              <w:jc w:val="center"/>
              <w:rPr>
                <w:rFonts w:ascii="Calibri" w:hAnsi="Calibri" w:cs="Calibri"/>
              </w:rPr>
            </w:pPr>
            <w:r>
              <w:rPr>
                <w:rFonts w:ascii="Calibri" w:hAnsi="Calibri" w:cs="Calibri"/>
              </w:rPr>
              <w:t>N</w:t>
            </w:r>
          </w:p>
        </w:tc>
      </w:tr>
      <w:tr w:rsidR="00F8662A" w:rsidRPr="0062549C" w14:paraId="76CC32C2" w14:textId="77777777" w:rsidTr="00012F96">
        <w:trPr>
          <w:trHeight w:val="315"/>
          <w:jc w:val="center"/>
          <w:trPrChange w:id="3944" w:author="Pavla Trefilová" w:date="2019-11-18T17:19:00Z">
            <w:trPr>
              <w:gridAfter w:val="0"/>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945" w:author="Pavla Trefilová" w:date="2019-11-18T17:1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1995A937" w14:textId="77777777" w:rsidR="00F8662A" w:rsidRPr="0062549C" w:rsidRDefault="00F8662A" w:rsidP="00F8662A">
            <w:pPr>
              <w:rPr>
                <w:rFonts w:ascii="Calibri" w:hAnsi="Calibri" w:cs="Calibri"/>
              </w:rPr>
            </w:pPr>
            <w:r w:rsidRPr="0062549C">
              <w:rPr>
                <w:rFonts w:ascii="Calibri" w:hAnsi="Calibri" w:cs="Calibri"/>
              </w:rPr>
              <w:t>doc. Ing. Miloslava Chovancová, CSc.</w:t>
            </w:r>
          </w:p>
        </w:tc>
        <w:tc>
          <w:tcPr>
            <w:tcW w:w="1357" w:type="dxa"/>
            <w:gridSpan w:val="2"/>
            <w:tcBorders>
              <w:top w:val="single" w:sz="4" w:space="0" w:color="auto"/>
              <w:left w:val="nil"/>
              <w:bottom w:val="single" w:sz="4" w:space="0" w:color="auto"/>
              <w:right w:val="single" w:sz="4" w:space="0" w:color="auto"/>
            </w:tcBorders>
            <w:shd w:val="clear" w:color="auto" w:fill="auto"/>
            <w:noWrap/>
            <w:vAlign w:val="center"/>
            <w:tcPrChange w:id="3946" w:author="Pavla Trefilová" w:date="2019-11-18T17:19:00Z">
              <w:tcPr>
                <w:tcW w:w="1276" w:type="dxa"/>
                <w:tcBorders>
                  <w:top w:val="single" w:sz="4" w:space="0" w:color="auto"/>
                  <w:left w:val="nil"/>
                  <w:bottom w:val="single" w:sz="4" w:space="0" w:color="auto"/>
                  <w:right w:val="single" w:sz="4" w:space="0" w:color="auto"/>
                </w:tcBorders>
                <w:shd w:val="clear" w:color="auto" w:fill="auto"/>
                <w:noWrap/>
                <w:vAlign w:val="center"/>
              </w:tcPr>
            </w:tcPrChange>
          </w:tcPr>
          <w:p w14:paraId="1D89739B" w14:textId="77777777" w:rsidR="00F8662A" w:rsidRPr="0062549C" w:rsidRDefault="00F8662A" w:rsidP="00F8662A">
            <w:pPr>
              <w:jc w:val="center"/>
              <w:rPr>
                <w:rFonts w:ascii="Calibri" w:hAnsi="Calibri" w:cs="Calibri"/>
              </w:rPr>
            </w:pPr>
            <w:r w:rsidRPr="0062549C">
              <w:rPr>
                <w:rFonts w:ascii="Calibri" w:hAnsi="Calibri" w:cs="Calibri"/>
              </w:rPr>
              <w:t>1952</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Change w:id="3947" w:author="Pavla Trefilová" w:date="2019-11-18T17:19:00Z">
              <w:tcPr>
                <w:tcW w:w="1559"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3D24C5DE"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nil"/>
              <w:bottom w:val="single" w:sz="4" w:space="0" w:color="auto"/>
              <w:right w:val="single" w:sz="12" w:space="0" w:color="auto"/>
            </w:tcBorders>
            <w:shd w:val="clear" w:color="auto" w:fill="auto"/>
            <w:noWrap/>
            <w:tcPrChange w:id="3948" w:author="Pavla Trefilová" w:date="2019-11-18T17:19:00Z">
              <w:tcPr>
                <w:tcW w:w="1560" w:type="dxa"/>
                <w:gridSpan w:val="2"/>
                <w:tcBorders>
                  <w:top w:val="single" w:sz="4" w:space="0" w:color="auto"/>
                  <w:left w:val="nil"/>
                  <w:bottom w:val="single" w:sz="4" w:space="0" w:color="auto"/>
                  <w:right w:val="single" w:sz="12" w:space="0" w:color="auto"/>
                </w:tcBorders>
                <w:shd w:val="clear" w:color="auto" w:fill="auto"/>
                <w:noWrap/>
              </w:tcPr>
            </w:tcPrChange>
          </w:tcPr>
          <w:p w14:paraId="46C7B734"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21330B5D" w14:textId="77777777" w:rsidTr="00012F96">
        <w:trPr>
          <w:trHeight w:val="315"/>
          <w:jc w:val="center"/>
          <w:trPrChange w:id="3949" w:author="Pavla Trefilová" w:date="2019-11-18T17:19:00Z">
            <w:trPr>
              <w:gridAfter w:val="0"/>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Change w:id="3950" w:author="Pavla Trefilová" w:date="2019-11-18T17:19:00Z">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14:paraId="12C439C2" w14:textId="77777777" w:rsidR="00F8662A" w:rsidRPr="0062549C" w:rsidRDefault="00F8662A" w:rsidP="00F8662A">
            <w:pPr>
              <w:rPr>
                <w:rFonts w:ascii="Calibri" w:hAnsi="Calibri" w:cs="Calibri"/>
              </w:rPr>
            </w:pPr>
            <w:r w:rsidRPr="0062549C">
              <w:rPr>
                <w:rFonts w:ascii="Calibri" w:hAnsi="Calibri" w:cs="Calibri"/>
              </w:rPr>
              <w:t>doc. Ing. Adriana Knápková, Ph.D.</w:t>
            </w:r>
          </w:p>
        </w:tc>
        <w:tc>
          <w:tcPr>
            <w:tcW w:w="1357" w:type="dxa"/>
            <w:gridSpan w:val="2"/>
            <w:tcBorders>
              <w:top w:val="single" w:sz="4" w:space="0" w:color="auto"/>
              <w:left w:val="nil"/>
              <w:bottom w:val="single" w:sz="4" w:space="0" w:color="auto"/>
              <w:right w:val="single" w:sz="4" w:space="0" w:color="auto"/>
            </w:tcBorders>
            <w:shd w:val="clear" w:color="auto" w:fill="auto"/>
            <w:noWrap/>
            <w:vAlign w:val="bottom"/>
            <w:tcPrChange w:id="3951" w:author="Pavla Trefilová" w:date="2019-11-18T17:19:00Z">
              <w:tcPr>
                <w:tcW w:w="1276" w:type="dxa"/>
                <w:tcBorders>
                  <w:top w:val="single" w:sz="4" w:space="0" w:color="auto"/>
                  <w:left w:val="nil"/>
                  <w:bottom w:val="single" w:sz="4" w:space="0" w:color="auto"/>
                  <w:right w:val="single" w:sz="4" w:space="0" w:color="auto"/>
                </w:tcBorders>
                <w:shd w:val="clear" w:color="auto" w:fill="auto"/>
                <w:noWrap/>
                <w:vAlign w:val="bottom"/>
              </w:tcPr>
            </w:tcPrChange>
          </w:tcPr>
          <w:p w14:paraId="0CE895EE" w14:textId="77777777" w:rsidR="00F8662A" w:rsidRPr="0062549C" w:rsidRDefault="00F8662A" w:rsidP="00F8662A">
            <w:pPr>
              <w:jc w:val="center"/>
              <w:rPr>
                <w:rFonts w:ascii="Calibri" w:hAnsi="Calibri" w:cs="Calibri"/>
              </w:rPr>
            </w:pPr>
            <w:r w:rsidRPr="006F417E">
              <w:rPr>
                <w:rFonts w:ascii="Calibri" w:hAnsi="Calibri" w:cs="Calibri"/>
                <w:szCs w:val="22"/>
              </w:rPr>
              <w:t>1977</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Change w:id="3952" w:author="Pavla Trefilová" w:date="2019-11-18T17:19:00Z">
              <w:tcPr>
                <w:tcW w:w="1559" w:type="dxa"/>
                <w:gridSpan w:val="2"/>
                <w:tcBorders>
                  <w:top w:val="single" w:sz="4" w:space="0" w:color="auto"/>
                  <w:left w:val="nil"/>
                  <w:bottom w:val="single" w:sz="4" w:space="0" w:color="auto"/>
                  <w:right w:val="single" w:sz="4" w:space="0" w:color="auto"/>
                </w:tcBorders>
                <w:shd w:val="clear" w:color="auto" w:fill="auto"/>
                <w:noWrap/>
                <w:vAlign w:val="bottom"/>
              </w:tcPr>
            </w:tcPrChange>
          </w:tcPr>
          <w:p w14:paraId="51CC85C1" w14:textId="77777777" w:rsidR="00F8662A" w:rsidRPr="0062549C" w:rsidRDefault="00F8662A" w:rsidP="00F8662A">
            <w:pPr>
              <w:jc w:val="center"/>
              <w:rPr>
                <w:rFonts w:ascii="Calibri" w:hAnsi="Calibri" w:cs="Calibri"/>
              </w:rPr>
            </w:pPr>
            <w:r w:rsidRPr="0062549C">
              <w:rPr>
                <w:rFonts w:ascii="Calibri" w:hAnsi="Calibri" w:cs="Calibri"/>
                <w:sz w:val="22"/>
                <w:szCs w:val="22"/>
              </w:rPr>
              <w:t>40</w:t>
            </w:r>
          </w:p>
        </w:tc>
        <w:tc>
          <w:tcPr>
            <w:tcW w:w="1560" w:type="dxa"/>
            <w:gridSpan w:val="2"/>
            <w:tcBorders>
              <w:top w:val="single" w:sz="4" w:space="0" w:color="auto"/>
              <w:left w:val="nil"/>
              <w:bottom w:val="single" w:sz="4" w:space="0" w:color="auto"/>
              <w:right w:val="single" w:sz="12" w:space="0" w:color="auto"/>
            </w:tcBorders>
            <w:shd w:val="clear" w:color="auto" w:fill="auto"/>
            <w:noWrap/>
            <w:tcPrChange w:id="3953" w:author="Pavla Trefilová" w:date="2019-11-18T17:19:00Z">
              <w:tcPr>
                <w:tcW w:w="1560" w:type="dxa"/>
                <w:gridSpan w:val="2"/>
                <w:tcBorders>
                  <w:top w:val="single" w:sz="4" w:space="0" w:color="auto"/>
                  <w:left w:val="nil"/>
                  <w:bottom w:val="single" w:sz="4" w:space="0" w:color="auto"/>
                  <w:right w:val="single" w:sz="12" w:space="0" w:color="auto"/>
                </w:tcBorders>
                <w:shd w:val="clear" w:color="auto" w:fill="auto"/>
                <w:noWrap/>
              </w:tcPr>
            </w:tcPrChange>
          </w:tcPr>
          <w:p w14:paraId="2E342318" w14:textId="77777777" w:rsidR="00F8662A" w:rsidRPr="007B10C7" w:rsidRDefault="00F8662A" w:rsidP="00F8662A">
            <w:pPr>
              <w:jc w:val="center"/>
              <w:rPr>
                <w:rFonts w:ascii="Calibri" w:hAnsi="Calibri" w:cs="Calibri"/>
              </w:rPr>
            </w:pPr>
            <w:r w:rsidRPr="007B10C7">
              <w:rPr>
                <w:rFonts w:ascii="Calibri" w:hAnsi="Calibri" w:cs="Calibri"/>
              </w:rPr>
              <w:t>N</w:t>
            </w:r>
          </w:p>
        </w:tc>
      </w:tr>
      <w:tr w:rsidR="00AD576F" w:rsidRPr="0062549C" w14:paraId="1A088895" w14:textId="77777777" w:rsidTr="0034135C">
        <w:trPr>
          <w:trHeight w:val="315"/>
          <w:jc w:val="center"/>
          <w:del w:id="3954"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7B39511" w14:textId="77777777" w:rsidR="00AD576F" w:rsidRPr="0062549C" w:rsidRDefault="00AD576F" w:rsidP="00AD576F">
            <w:pPr>
              <w:rPr>
                <w:del w:id="3955" w:author="Pavla Trefilová" w:date="2019-11-18T17:19:00Z"/>
                <w:rFonts w:ascii="Calibri" w:hAnsi="Calibri" w:cs="Calibri"/>
              </w:rPr>
            </w:pPr>
            <w:del w:id="3956" w:author="Pavla Trefilová" w:date="2019-11-18T17:19:00Z">
              <w:r w:rsidRPr="0062549C">
                <w:rPr>
                  <w:rFonts w:ascii="Calibri" w:hAnsi="Calibri" w:cs="Calibri"/>
                </w:rPr>
                <w:delText>doc. Ing. Vratislav Kozák, Ph.D.</w:delText>
              </w:r>
            </w:del>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14:paraId="4F6A9B48" w14:textId="77777777" w:rsidR="00AD576F" w:rsidRPr="0062549C" w:rsidRDefault="00AD576F" w:rsidP="00AD576F">
            <w:pPr>
              <w:jc w:val="center"/>
              <w:rPr>
                <w:del w:id="3957" w:author="Pavla Trefilová" w:date="2019-11-18T17:19:00Z"/>
                <w:rFonts w:ascii="Calibri" w:hAnsi="Calibri" w:cs="Calibri"/>
              </w:rPr>
            </w:pPr>
            <w:del w:id="3958" w:author="Pavla Trefilová" w:date="2019-11-18T17:19:00Z">
              <w:r w:rsidRPr="0062549C">
                <w:rPr>
                  <w:rFonts w:ascii="Calibri" w:hAnsi="Calibri" w:cs="Calibri"/>
                </w:rPr>
                <w:delText>1956</w:delText>
              </w:r>
            </w:del>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47D4031B" w14:textId="77777777" w:rsidR="00AD576F" w:rsidRPr="0062549C" w:rsidRDefault="00AD576F" w:rsidP="00AD576F">
            <w:pPr>
              <w:jc w:val="center"/>
              <w:rPr>
                <w:del w:id="3959" w:author="Pavla Trefilová" w:date="2019-11-18T17:19:00Z"/>
                <w:rFonts w:ascii="Calibri" w:hAnsi="Calibri" w:cs="Calibri"/>
              </w:rPr>
            </w:pPr>
            <w:del w:id="3960" w:author="Pavla Trefilová" w:date="2019-11-18T17:19:00Z">
              <w:r w:rsidRPr="0062549C">
                <w:rPr>
                  <w:rFonts w:ascii="Calibri" w:hAnsi="Calibri" w:cs="Calibri"/>
                </w:rPr>
                <w:delText>40</w:delText>
              </w:r>
            </w:del>
          </w:p>
        </w:tc>
        <w:tc>
          <w:tcPr>
            <w:tcW w:w="1560" w:type="dxa"/>
            <w:gridSpan w:val="2"/>
            <w:tcBorders>
              <w:top w:val="single" w:sz="4" w:space="0" w:color="auto"/>
              <w:left w:val="nil"/>
              <w:bottom w:val="single" w:sz="4" w:space="0" w:color="auto"/>
              <w:right w:val="single" w:sz="12" w:space="0" w:color="auto"/>
            </w:tcBorders>
            <w:shd w:val="clear" w:color="auto" w:fill="auto"/>
            <w:noWrap/>
          </w:tcPr>
          <w:p w14:paraId="2B87F681" w14:textId="77777777" w:rsidR="00AD576F" w:rsidRPr="007B10C7" w:rsidRDefault="00AD576F" w:rsidP="00AD576F">
            <w:pPr>
              <w:jc w:val="center"/>
              <w:rPr>
                <w:del w:id="3961" w:author="Pavla Trefilová" w:date="2019-11-18T17:19:00Z"/>
                <w:rFonts w:ascii="Calibri" w:hAnsi="Calibri" w:cs="Calibri"/>
              </w:rPr>
            </w:pPr>
            <w:del w:id="3962" w:author="Pavla Trefilová" w:date="2019-11-18T17:19:00Z">
              <w:r w:rsidRPr="007B10C7">
                <w:rPr>
                  <w:rFonts w:ascii="Calibri" w:hAnsi="Calibri" w:cs="Calibri"/>
                </w:rPr>
                <w:delText>N</w:delText>
              </w:r>
            </w:del>
          </w:p>
        </w:tc>
      </w:tr>
      <w:tr w:rsidR="00F8662A" w:rsidRPr="0062549C" w14:paraId="6D2E734E" w14:textId="77777777" w:rsidTr="00012F96">
        <w:trPr>
          <w:trHeight w:val="315"/>
          <w:jc w:val="center"/>
          <w:trPrChange w:id="3963" w:author="Pavla Trefilová" w:date="2019-11-18T17:19:00Z">
            <w:trPr>
              <w:gridAfter w:val="0"/>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964" w:author="Pavla Trefilová" w:date="2019-11-18T17:1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61265097" w14:textId="69366F2B" w:rsidR="00F8662A" w:rsidRPr="0062549C" w:rsidRDefault="00F8662A" w:rsidP="00F8662A">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57" w:type="dxa"/>
            <w:gridSpan w:val="2"/>
            <w:tcBorders>
              <w:top w:val="single" w:sz="4" w:space="0" w:color="auto"/>
              <w:left w:val="nil"/>
              <w:bottom w:val="single" w:sz="4" w:space="0" w:color="auto"/>
              <w:right w:val="single" w:sz="4" w:space="0" w:color="auto"/>
            </w:tcBorders>
            <w:shd w:val="clear" w:color="auto" w:fill="auto"/>
            <w:noWrap/>
            <w:vAlign w:val="center"/>
            <w:tcPrChange w:id="3965" w:author="Pavla Trefilová" w:date="2019-11-18T17:19:00Z">
              <w:tcPr>
                <w:tcW w:w="1276" w:type="dxa"/>
                <w:tcBorders>
                  <w:top w:val="single" w:sz="4" w:space="0" w:color="auto"/>
                  <w:left w:val="nil"/>
                  <w:bottom w:val="single" w:sz="4" w:space="0" w:color="auto"/>
                  <w:right w:val="single" w:sz="4" w:space="0" w:color="auto"/>
                </w:tcBorders>
                <w:shd w:val="clear" w:color="auto" w:fill="auto"/>
                <w:noWrap/>
                <w:vAlign w:val="center"/>
              </w:tcPr>
            </w:tcPrChange>
          </w:tcPr>
          <w:p w14:paraId="15EE8B86" w14:textId="3E0CC96E"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Change w:id="3966" w:author="Pavla Trefilová" w:date="2019-11-18T17:19:00Z">
              <w:tcPr>
                <w:tcW w:w="1559"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7B6B3EE9" w14:textId="0B985CAD"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nil"/>
              <w:bottom w:val="single" w:sz="4" w:space="0" w:color="auto"/>
              <w:right w:val="single" w:sz="12" w:space="0" w:color="auto"/>
            </w:tcBorders>
            <w:shd w:val="clear" w:color="auto" w:fill="auto"/>
            <w:noWrap/>
            <w:tcPrChange w:id="3967" w:author="Pavla Trefilová" w:date="2019-11-18T17:19:00Z">
              <w:tcPr>
                <w:tcW w:w="1560" w:type="dxa"/>
                <w:gridSpan w:val="2"/>
                <w:tcBorders>
                  <w:top w:val="single" w:sz="4" w:space="0" w:color="auto"/>
                  <w:left w:val="nil"/>
                  <w:bottom w:val="single" w:sz="4" w:space="0" w:color="auto"/>
                  <w:right w:val="single" w:sz="12" w:space="0" w:color="auto"/>
                </w:tcBorders>
                <w:shd w:val="clear" w:color="auto" w:fill="auto"/>
                <w:noWrap/>
              </w:tcPr>
            </w:tcPrChange>
          </w:tcPr>
          <w:p w14:paraId="5C59696D" w14:textId="6F2818E9" w:rsidR="00F8662A" w:rsidRPr="007B10C7" w:rsidRDefault="00F8662A" w:rsidP="00F8662A">
            <w:pPr>
              <w:jc w:val="center"/>
              <w:rPr>
                <w:rFonts w:ascii="Calibri" w:hAnsi="Calibri" w:cs="Calibri"/>
              </w:rPr>
            </w:pPr>
            <w:r w:rsidRPr="00867B16">
              <w:rPr>
                <w:rFonts w:ascii="Calibri" w:hAnsi="Calibri" w:cs="Calibri"/>
              </w:rPr>
              <w:t>N</w:t>
            </w:r>
          </w:p>
        </w:tc>
      </w:tr>
      <w:tr w:rsidR="00F8662A" w:rsidRPr="0062549C" w14:paraId="3B24F604" w14:textId="77777777" w:rsidTr="00012F96">
        <w:trPr>
          <w:trHeight w:val="315"/>
          <w:jc w:val="center"/>
          <w:trPrChange w:id="3968" w:author="Pavla Trefilová" w:date="2019-11-18T17:19:00Z">
            <w:trPr>
              <w:gridAfter w:val="0"/>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969" w:author="Pavla Trefilová" w:date="2019-11-18T17:1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4536C8F7" w14:textId="77777777" w:rsidR="00F8662A" w:rsidRPr="0062549C" w:rsidRDefault="00F8662A" w:rsidP="00F8662A">
            <w:pPr>
              <w:rPr>
                <w:rFonts w:ascii="Calibri" w:hAnsi="Calibri" w:cs="Calibri"/>
              </w:rPr>
            </w:pPr>
            <w:r w:rsidRPr="0062549C">
              <w:rPr>
                <w:rFonts w:ascii="Calibri" w:hAnsi="Calibri" w:cs="Calibri"/>
              </w:rPr>
              <w:t>doc. Ing. Marie Paseková, Ph.D.</w:t>
            </w:r>
          </w:p>
        </w:tc>
        <w:tc>
          <w:tcPr>
            <w:tcW w:w="1357" w:type="dxa"/>
            <w:gridSpan w:val="2"/>
            <w:tcBorders>
              <w:top w:val="single" w:sz="4" w:space="0" w:color="auto"/>
              <w:left w:val="nil"/>
              <w:bottom w:val="single" w:sz="4" w:space="0" w:color="auto"/>
              <w:right w:val="single" w:sz="4" w:space="0" w:color="auto"/>
            </w:tcBorders>
            <w:shd w:val="clear" w:color="auto" w:fill="auto"/>
            <w:noWrap/>
            <w:vAlign w:val="center"/>
            <w:tcPrChange w:id="3970" w:author="Pavla Trefilová" w:date="2019-11-18T17:19:00Z">
              <w:tcPr>
                <w:tcW w:w="1276" w:type="dxa"/>
                <w:tcBorders>
                  <w:top w:val="single" w:sz="4" w:space="0" w:color="auto"/>
                  <w:left w:val="nil"/>
                  <w:bottom w:val="single" w:sz="4" w:space="0" w:color="auto"/>
                  <w:right w:val="single" w:sz="4" w:space="0" w:color="auto"/>
                </w:tcBorders>
                <w:shd w:val="clear" w:color="auto" w:fill="auto"/>
                <w:noWrap/>
                <w:vAlign w:val="center"/>
              </w:tcPr>
            </w:tcPrChange>
          </w:tcPr>
          <w:p w14:paraId="61C87F20" w14:textId="77777777" w:rsidR="00F8662A" w:rsidRPr="0062549C" w:rsidRDefault="00F8662A" w:rsidP="00F8662A">
            <w:pPr>
              <w:jc w:val="center"/>
              <w:rPr>
                <w:rFonts w:ascii="Calibri" w:hAnsi="Calibri" w:cs="Calibri"/>
              </w:rPr>
            </w:pPr>
            <w:r w:rsidRPr="0062549C">
              <w:rPr>
                <w:rFonts w:ascii="Calibri" w:hAnsi="Calibri" w:cs="Calibri"/>
              </w:rPr>
              <w:t>1960</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Change w:id="3971" w:author="Pavla Trefilová" w:date="2019-11-18T17:19:00Z">
              <w:tcPr>
                <w:tcW w:w="1559"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63C1CED5"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nil"/>
              <w:bottom w:val="single" w:sz="4" w:space="0" w:color="auto"/>
              <w:right w:val="single" w:sz="12" w:space="0" w:color="auto"/>
            </w:tcBorders>
            <w:shd w:val="clear" w:color="auto" w:fill="auto"/>
            <w:noWrap/>
            <w:tcPrChange w:id="3972" w:author="Pavla Trefilová" w:date="2019-11-18T17:19:00Z">
              <w:tcPr>
                <w:tcW w:w="1560" w:type="dxa"/>
                <w:gridSpan w:val="2"/>
                <w:tcBorders>
                  <w:top w:val="single" w:sz="4" w:space="0" w:color="auto"/>
                  <w:left w:val="nil"/>
                  <w:bottom w:val="single" w:sz="4" w:space="0" w:color="auto"/>
                  <w:right w:val="single" w:sz="12" w:space="0" w:color="auto"/>
                </w:tcBorders>
                <w:shd w:val="clear" w:color="auto" w:fill="auto"/>
                <w:noWrap/>
              </w:tcPr>
            </w:tcPrChange>
          </w:tcPr>
          <w:p w14:paraId="1D28A3E9"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0C66C2A3" w14:textId="77777777" w:rsidTr="00012F96">
        <w:trPr>
          <w:trHeight w:val="315"/>
          <w:jc w:val="center"/>
          <w:trPrChange w:id="3973" w:author="Pavla Trefilová" w:date="2019-11-18T17:19:00Z">
            <w:trPr>
              <w:gridAfter w:val="0"/>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974" w:author="Pavla Trefilová" w:date="2019-11-18T17:1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13FEBF2A" w14:textId="77777777" w:rsidR="00F8662A" w:rsidRPr="0062549C" w:rsidRDefault="00F8662A" w:rsidP="00F8662A">
            <w:pPr>
              <w:rPr>
                <w:rFonts w:ascii="Calibri" w:hAnsi="Calibri" w:cs="Calibri"/>
              </w:rPr>
            </w:pPr>
            <w:r w:rsidRPr="0062549C">
              <w:rPr>
                <w:rFonts w:ascii="Calibri" w:hAnsi="Calibri" w:cs="Calibri"/>
              </w:rPr>
              <w:t>doc. Ing. Michal Pilík, Ph.D.</w:t>
            </w:r>
          </w:p>
        </w:tc>
        <w:tc>
          <w:tcPr>
            <w:tcW w:w="1357" w:type="dxa"/>
            <w:gridSpan w:val="2"/>
            <w:tcBorders>
              <w:top w:val="single" w:sz="4" w:space="0" w:color="auto"/>
              <w:left w:val="nil"/>
              <w:bottom w:val="single" w:sz="4" w:space="0" w:color="auto"/>
              <w:right w:val="single" w:sz="4" w:space="0" w:color="auto"/>
            </w:tcBorders>
            <w:shd w:val="clear" w:color="auto" w:fill="auto"/>
            <w:noWrap/>
            <w:vAlign w:val="center"/>
            <w:tcPrChange w:id="3975" w:author="Pavla Trefilová" w:date="2019-11-18T17:19:00Z">
              <w:tcPr>
                <w:tcW w:w="1276" w:type="dxa"/>
                <w:tcBorders>
                  <w:top w:val="single" w:sz="4" w:space="0" w:color="auto"/>
                  <w:left w:val="nil"/>
                  <w:bottom w:val="single" w:sz="4" w:space="0" w:color="auto"/>
                  <w:right w:val="single" w:sz="4" w:space="0" w:color="auto"/>
                </w:tcBorders>
                <w:shd w:val="clear" w:color="auto" w:fill="auto"/>
                <w:noWrap/>
                <w:vAlign w:val="center"/>
              </w:tcPr>
            </w:tcPrChange>
          </w:tcPr>
          <w:p w14:paraId="2EF85B37" w14:textId="77777777" w:rsidR="00F8662A" w:rsidRPr="0062549C" w:rsidRDefault="00F8662A" w:rsidP="00F8662A">
            <w:pPr>
              <w:jc w:val="center"/>
              <w:rPr>
                <w:rFonts w:ascii="Calibri" w:hAnsi="Calibri" w:cs="Calibri"/>
              </w:rPr>
            </w:pPr>
            <w:r w:rsidRPr="0062549C">
              <w:rPr>
                <w:rFonts w:ascii="Calibri" w:hAnsi="Calibri" w:cs="Calibri"/>
              </w:rPr>
              <w:t>1978</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Change w:id="3976" w:author="Pavla Trefilová" w:date="2019-11-18T17:19:00Z">
              <w:tcPr>
                <w:tcW w:w="1559"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08D0263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nil"/>
              <w:bottom w:val="single" w:sz="4" w:space="0" w:color="auto"/>
              <w:right w:val="single" w:sz="12" w:space="0" w:color="auto"/>
            </w:tcBorders>
            <w:shd w:val="clear" w:color="auto" w:fill="auto"/>
            <w:noWrap/>
            <w:tcPrChange w:id="3977" w:author="Pavla Trefilová" w:date="2019-11-18T17:19:00Z">
              <w:tcPr>
                <w:tcW w:w="1560" w:type="dxa"/>
                <w:gridSpan w:val="2"/>
                <w:tcBorders>
                  <w:top w:val="single" w:sz="4" w:space="0" w:color="auto"/>
                  <w:left w:val="nil"/>
                  <w:bottom w:val="single" w:sz="4" w:space="0" w:color="auto"/>
                  <w:right w:val="single" w:sz="12" w:space="0" w:color="auto"/>
                </w:tcBorders>
                <w:shd w:val="clear" w:color="auto" w:fill="auto"/>
                <w:noWrap/>
              </w:tcPr>
            </w:tcPrChange>
          </w:tcPr>
          <w:p w14:paraId="345718FF" w14:textId="77777777" w:rsidR="00F8662A" w:rsidRPr="007B10C7" w:rsidRDefault="00F8662A" w:rsidP="00F8662A">
            <w:pPr>
              <w:jc w:val="center"/>
              <w:rPr>
                <w:rFonts w:ascii="Calibri" w:hAnsi="Calibri" w:cs="Calibri"/>
              </w:rPr>
            </w:pPr>
            <w:r w:rsidRPr="007B10C7">
              <w:rPr>
                <w:rFonts w:ascii="Calibri" w:hAnsi="Calibri" w:cs="Calibri"/>
              </w:rPr>
              <w:t>N</w:t>
            </w:r>
          </w:p>
        </w:tc>
      </w:tr>
      <w:tr w:rsidR="00AD576F" w:rsidRPr="0062549C" w14:paraId="06FA07CB" w14:textId="77777777" w:rsidTr="0034135C">
        <w:trPr>
          <w:trHeight w:val="315"/>
          <w:jc w:val="center"/>
          <w:del w:id="3978"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46C8E2D" w14:textId="77777777" w:rsidR="00AD576F" w:rsidRPr="0062549C" w:rsidRDefault="00AD576F" w:rsidP="00AD576F">
            <w:pPr>
              <w:rPr>
                <w:del w:id="3979" w:author="Pavla Trefilová" w:date="2019-11-18T17:19:00Z"/>
                <w:rFonts w:ascii="Calibri" w:hAnsi="Calibri" w:cs="Calibri"/>
              </w:rPr>
            </w:pPr>
            <w:del w:id="3980" w:author="Pavla Trefilová" w:date="2019-11-18T17:19:00Z">
              <w:r w:rsidRPr="0062549C">
                <w:rPr>
                  <w:rFonts w:ascii="Calibri" w:hAnsi="Calibri" w:cs="Calibri"/>
                </w:rPr>
                <w:delText>doc. Ing. Boris Popesko, Ph.D.</w:delText>
              </w:r>
            </w:del>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14:paraId="63972A37" w14:textId="77777777" w:rsidR="00AD576F" w:rsidRPr="0062549C" w:rsidRDefault="00AD576F" w:rsidP="00AD576F">
            <w:pPr>
              <w:jc w:val="center"/>
              <w:rPr>
                <w:del w:id="3981" w:author="Pavla Trefilová" w:date="2019-11-18T17:19:00Z"/>
                <w:rFonts w:ascii="Calibri" w:hAnsi="Calibri" w:cs="Calibri"/>
              </w:rPr>
            </w:pPr>
            <w:del w:id="3982" w:author="Pavla Trefilová" w:date="2019-11-18T17:19:00Z">
              <w:r w:rsidRPr="0062549C">
                <w:rPr>
                  <w:rFonts w:ascii="Calibri" w:hAnsi="Calibri" w:cs="Calibri"/>
                </w:rPr>
                <w:delText>1978</w:delText>
              </w:r>
            </w:del>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393B5FF7" w14:textId="77777777" w:rsidR="00AD576F" w:rsidRPr="0062549C" w:rsidRDefault="00AD576F" w:rsidP="00AD576F">
            <w:pPr>
              <w:jc w:val="center"/>
              <w:rPr>
                <w:del w:id="3983" w:author="Pavla Trefilová" w:date="2019-11-18T17:19:00Z"/>
                <w:rFonts w:ascii="Calibri" w:hAnsi="Calibri" w:cs="Calibri"/>
              </w:rPr>
            </w:pPr>
            <w:del w:id="3984" w:author="Pavla Trefilová" w:date="2019-11-18T17:19:00Z">
              <w:r w:rsidRPr="0062549C">
                <w:rPr>
                  <w:rFonts w:ascii="Calibri" w:hAnsi="Calibri" w:cs="Calibri"/>
                </w:rPr>
                <w:delText>40</w:delText>
              </w:r>
            </w:del>
          </w:p>
        </w:tc>
        <w:tc>
          <w:tcPr>
            <w:tcW w:w="1560" w:type="dxa"/>
            <w:gridSpan w:val="2"/>
            <w:tcBorders>
              <w:top w:val="single" w:sz="4" w:space="0" w:color="auto"/>
              <w:left w:val="nil"/>
              <w:bottom w:val="single" w:sz="4" w:space="0" w:color="auto"/>
              <w:right w:val="single" w:sz="12" w:space="0" w:color="auto"/>
            </w:tcBorders>
            <w:shd w:val="clear" w:color="auto" w:fill="auto"/>
            <w:noWrap/>
          </w:tcPr>
          <w:p w14:paraId="35DD545B" w14:textId="77777777" w:rsidR="00AD576F" w:rsidRPr="007B10C7" w:rsidRDefault="00AD576F" w:rsidP="00AD576F">
            <w:pPr>
              <w:jc w:val="center"/>
              <w:rPr>
                <w:del w:id="3985" w:author="Pavla Trefilová" w:date="2019-11-18T17:19:00Z"/>
                <w:rFonts w:ascii="Calibri" w:hAnsi="Calibri" w:cs="Calibri"/>
              </w:rPr>
            </w:pPr>
            <w:del w:id="3986" w:author="Pavla Trefilová" w:date="2019-11-18T17:19:00Z">
              <w:r w:rsidRPr="007B10C7">
                <w:rPr>
                  <w:rFonts w:ascii="Calibri" w:hAnsi="Calibri" w:cs="Calibri"/>
                </w:rPr>
                <w:delText>N</w:delText>
              </w:r>
            </w:del>
          </w:p>
        </w:tc>
      </w:tr>
      <w:tr w:rsidR="00AD576F" w:rsidRPr="0062549C" w14:paraId="728BBD66" w14:textId="77777777" w:rsidTr="0034135C">
        <w:trPr>
          <w:trHeight w:val="315"/>
          <w:jc w:val="center"/>
          <w:del w:id="3987"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09BD54" w14:textId="77777777" w:rsidR="00AD576F" w:rsidRPr="0062549C" w:rsidRDefault="00AD576F" w:rsidP="00AD576F">
            <w:pPr>
              <w:rPr>
                <w:del w:id="3988" w:author="Pavla Trefilová" w:date="2019-11-18T17:19:00Z"/>
                <w:rFonts w:ascii="Calibri" w:hAnsi="Calibri" w:cs="Calibri"/>
              </w:rPr>
            </w:pPr>
            <w:del w:id="3989" w:author="Pavla Trefilová" w:date="2019-11-18T17:19:00Z">
              <w:r w:rsidRPr="0062549C">
                <w:rPr>
                  <w:rFonts w:ascii="Calibri" w:hAnsi="Calibri" w:cs="Calibri"/>
                </w:rPr>
                <w:delText>doc. Ing. Pavla Staňková, Ph.D.</w:delText>
              </w:r>
            </w:del>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14:paraId="2DB11D67" w14:textId="77777777" w:rsidR="00AD576F" w:rsidRPr="0062549C" w:rsidRDefault="00AD576F" w:rsidP="00AD576F">
            <w:pPr>
              <w:jc w:val="center"/>
              <w:rPr>
                <w:del w:id="3990" w:author="Pavla Trefilová" w:date="2019-11-18T17:19:00Z"/>
                <w:rFonts w:ascii="Calibri" w:hAnsi="Calibri" w:cs="Calibri"/>
              </w:rPr>
            </w:pPr>
            <w:del w:id="3991" w:author="Pavla Trefilová" w:date="2019-11-18T17:19:00Z">
              <w:r w:rsidRPr="0062549C">
                <w:rPr>
                  <w:rFonts w:ascii="Calibri" w:hAnsi="Calibri" w:cs="Calibri"/>
                </w:rPr>
                <w:delText>1972</w:delText>
              </w:r>
            </w:del>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7EC1C2BE" w14:textId="77777777" w:rsidR="00AD576F" w:rsidRPr="0062549C" w:rsidRDefault="00AD576F" w:rsidP="00AD576F">
            <w:pPr>
              <w:jc w:val="center"/>
              <w:rPr>
                <w:del w:id="3992" w:author="Pavla Trefilová" w:date="2019-11-18T17:19:00Z"/>
                <w:rFonts w:ascii="Calibri" w:hAnsi="Calibri" w:cs="Calibri"/>
              </w:rPr>
            </w:pPr>
            <w:del w:id="3993" w:author="Pavla Trefilová" w:date="2019-11-18T17:19:00Z">
              <w:r w:rsidRPr="0062549C">
                <w:rPr>
                  <w:rFonts w:ascii="Calibri" w:hAnsi="Calibri" w:cs="Calibri"/>
                </w:rPr>
                <w:delText>40</w:delText>
              </w:r>
            </w:del>
          </w:p>
        </w:tc>
        <w:tc>
          <w:tcPr>
            <w:tcW w:w="1560" w:type="dxa"/>
            <w:gridSpan w:val="2"/>
            <w:tcBorders>
              <w:top w:val="single" w:sz="4" w:space="0" w:color="auto"/>
              <w:left w:val="nil"/>
              <w:bottom w:val="single" w:sz="4" w:space="0" w:color="auto"/>
              <w:right w:val="single" w:sz="12" w:space="0" w:color="auto"/>
            </w:tcBorders>
            <w:shd w:val="clear" w:color="auto" w:fill="auto"/>
            <w:noWrap/>
          </w:tcPr>
          <w:p w14:paraId="6A58FA6B" w14:textId="77777777" w:rsidR="00AD576F" w:rsidRPr="007B10C7" w:rsidRDefault="00AD576F" w:rsidP="00AD576F">
            <w:pPr>
              <w:jc w:val="center"/>
              <w:rPr>
                <w:del w:id="3994" w:author="Pavla Trefilová" w:date="2019-11-18T17:19:00Z"/>
                <w:rFonts w:ascii="Calibri" w:hAnsi="Calibri" w:cs="Calibri"/>
              </w:rPr>
            </w:pPr>
            <w:del w:id="3995" w:author="Pavla Trefilová" w:date="2019-11-18T17:19:00Z">
              <w:r w:rsidRPr="007B10C7">
                <w:rPr>
                  <w:rFonts w:ascii="Calibri" w:hAnsi="Calibri" w:cs="Calibri"/>
                </w:rPr>
                <w:delText>N</w:delText>
              </w:r>
            </w:del>
          </w:p>
        </w:tc>
      </w:tr>
      <w:tr w:rsidR="00AD576F" w:rsidRPr="0062549C" w14:paraId="4E5144F1" w14:textId="77777777" w:rsidTr="0034135C">
        <w:trPr>
          <w:trHeight w:val="315"/>
          <w:jc w:val="center"/>
          <w:del w:id="3996"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5EDECC9" w14:textId="77777777" w:rsidR="00AD576F" w:rsidRPr="0062549C" w:rsidRDefault="00AD576F" w:rsidP="00AD576F">
            <w:pPr>
              <w:rPr>
                <w:del w:id="3997" w:author="Pavla Trefilová" w:date="2019-11-18T17:19:00Z"/>
                <w:rFonts w:ascii="Calibri" w:hAnsi="Calibri" w:cs="Calibri"/>
              </w:rPr>
            </w:pPr>
            <w:del w:id="3998" w:author="Pavla Trefilová" w:date="2019-11-18T17:19:00Z">
              <w:r w:rsidRPr="0062549C">
                <w:rPr>
                  <w:rFonts w:ascii="Calibri" w:hAnsi="Calibri" w:cs="Calibri"/>
                </w:rPr>
                <w:delText>doc. Ing. Jena Švarcová, Ph.D.</w:delText>
              </w:r>
            </w:del>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14:paraId="43A1C93D" w14:textId="77777777" w:rsidR="00AD576F" w:rsidRPr="0062549C" w:rsidRDefault="00AD576F" w:rsidP="00AD576F">
            <w:pPr>
              <w:jc w:val="center"/>
              <w:rPr>
                <w:del w:id="3999" w:author="Pavla Trefilová" w:date="2019-11-18T17:19:00Z"/>
                <w:rFonts w:ascii="Calibri" w:hAnsi="Calibri" w:cs="Calibri"/>
              </w:rPr>
            </w:pPr>
            <w:del w:id="4000" w:author="Pavla Trefilová" w:date="2019-11-18T17:19:00Z">
              <w:r w:rsidRPr="0062549C">
                <w:rPr>
                  <w:rFonts w:ascii="Calibri" w:hAnsi="Calibri" w:cs="Calibri"/>
                </w:rPr>
                <w:delText>1963</w:delText>
              </w:r>
            </w:del>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30B20A7E" w14:textId="77777777" w:rsidR="00AD576F" w:rsidRPr="0062549C" w:rsidRDefault="00AD576F" w:rsidP="00AD576F">
            <w:pPr>
              <w:jc w:val="center"/>
              <w:rPr>
                <w:del w:id="4001" w:author="Pavla Trefilová" w:date="2019-11-18T17:19:00Z"/>
                <w:rFonts w:ascii="Calibri" w:hAnsi="Calibri" w:cs="Calibri"/>
              </w:rPr>
            </w:pPr>
            <w:del w:id="4002" w:author="Pavla Trefilová" w:date="2019-11-18T17:19:00Z">
              <w:r w:rsidRPr="0062549C">
                <w:rPr>
                  <w:rFonts w:ascii="Calibri" w:hAnsi="Calibri" w:cs="Calibri"/>
                </w:rPr>
                <w:delText>40</w:delText>
              </w:r>
            </w:del>
          </w:p>
        </w:tc>
        <w:tc>
          <w:tcPr>
            <w:tcW w:w="1560" w:type="dxa"/>
            <w:gridSpan w:val="2"/>
            <w:tcBorders>
              <w:top w:val="single" w:sz="4" w:space="0" w:color="auto"/>
              <w:left w:val="nil"/>
              <w:bottom w:val="single" w:sz="4" w:space="0" w:color="auto"/>
              <w:right w:val="single" w:sz="12" w:space="0" w:color="auto"/>
            </w:tcBorders>
            <w:shd w:val="clear" w:color="auto" w:fill="auto"/>
            <w:noWrap/>
          </w:tcPr>
          <w:p w14:paraId="39495BBD" w14:textId="77777777" w:rsidR="00AD576F" w:rsidRPr="007B10C7" w:rsidRDefault="00AD576F" w:rsidP="00AD576F">
            <w:pPr>
              <w:jc w:val="center"/>
              <w:rPr>
                <w:del w:id="4003" w:author="Pavla Trefilová" w:date="2019-11-18T17:19:00Z"/>
                <w:rFonts w:ascii="Calibri" w:hAnsi="Calibri" w:cs="Calibri"/>
              </w:rPr>
            </w:pPr>
            <w:del w:id="4004" w:author="Pavla Trefilová" w:date="2019-11-18T17:19:00Z">
              <w:r w:rsidRPr="007B10C7">
                <w:rPr>
                  <w:rFonts w:ascii="Calibri" w:hAnsi="Calibri" w:cs="Calibri"/>
                </w:rPr>
                <w:delText>N</w:delText>
              </w:r>
            </w:del>
          </w:p>
        </w:tc>
      </w:tr>
      <w:tr w:rsidR="00AD576F" w:rsidRPr="0062549C" w14:paraId="199CB889" w14:textId="77777777" w:rsidTr="0034135C">
        <w:trPr>
          <w:trHeight w:val="315"/>
          <w:jc w:val="center"/>
          <w:del w:id="4005"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ECE9EE1" w14:textId="77777777" w:rsidR="00AD576F" w:rsidRPr="0062549C" w:rsidRDefault="00AD576F" w:rsidP="00AD576F">
            <w:pPr>
              <w:rPr>
                <w:del w:id="4006" w:author="Pavla Trefilová" w:date="2019-11-18T17:19:00Z"/>
                <w:rFonts w:ascii="Calibri" w:hAnsi="Calibri" w:cs="Calibri"/>
              </w:rPr>
            </w:pPr>
            <w:del w:id="4007" w:author="Pavla Trefilová" w:date="2019-11-18T17:19:00Z">
              <w:r w:rsidRPr="0062549C">
                <w:rPr>
                  <w:rFonts w:ascii="Calibri" w:hAnsi="Calibri" w:cs="Calibri"/>
                </w:rPr>
                <w:delText>doc. Ing. Jiří Vojtěšek, Ph.D.</w:delText>
              </w:r>
            </w:del>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B1E298" w14:textId="77777777" w:rsidR="00AD576F" w:rsidRPr="0062549C" w:rsidRDefault="00AD576F" w:rsidP="00AD576F">
            <w:pPr>
              <w:jc w:val="center"/>
              <w:rPr>
                <w:del w:id="4008" w:author="Pavla Trefilová" w:date="2019-11-18T17:19:00Z"/>
                <w:rFonts w:ascii="Calibri" w:hAnsi="Calibri" w:cs="Calibri"/>
              </w:rPr>
            </w:pPr>
            <w:del w:id="4009" w:author="Pavla Trefilová" w:date="2019-11-18T17:19:00Z">
              <w:r w:rsidRPr="0062549C">
                <w:rPr>
                  <w:rFonts w:ascii="Calibri" w:hAnsi="Calibri" w:cs="Calibri"/>
                </w:rPr>
                <w:delText>1979</w:delText>
              </w:r>
            </w:del>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7E4EDEA5" w14:textId="77777777" w:rsidR="00AD576F" w:rsidRPr="0062549C" w:rsidRDefault="00AD576F" w:rsidP="00AD576F">
            <w:pPr>
              <w:jc w:val="center"/>
              <w:rPr>
                <w:del w:id="4010" w:author="Pavla Trefilová" w:date="2019-11-18T17:19:00Z"/>
                <w:rFonts w:ascii="Calibri" w:hAnsi="Calibri" w:cs="Calibri"/>
              </w:rPr>
            </w:pPr>
            <w:del w:id="4011" w:author="Pavla Trefilová" w:date="2019-11-18T17:19:00Z">
              <w:r w:rsidRPr="0062549C">
                <w:rPr>
                  <w:rFonts w:ascii="Calibri" w:hAnsi="Calibri" w:cs="Calibri"/>
                </w:rPr>
                <w:delText>40</w:delText>
              </w:r>
            </w:del>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32C062D8" w14:textId="77777777" w:rsidR="00AD576F" w:rsidRPr="0062549C" w:rsidRDefault="00AD576F" w:rsidP="00AD576F">
            <w:pPr>
              <w:jc w:val="center"/>
              <w:rPr>
                <w:del w:id="4012" w:author="Pavla Trefilová" w:date="2019-11-18T17:19:00Z"/>
                <w:rFonts w:ascii="Calibri" w:hAnsi="Calibri" w:cs="Calibri"/>
              </w:rPr>
            </w:pPr>
            <w:del w:id="4013" w:author="Pavla Trefilová" w:date="2019-11-18T17:19:00Z">
              <w:r w:rsidRPr="007B10C7">
                <w:rPr>
                  <w:rFonts w:ascii="Calibri" w:hAnsi="Calibri" w:cs="Calibri"/>
                </w:rPr>
                <w:delText>N</w:delText>
              </w:r>
            </w:del>
          </w:p>
        </w:tc>
      </w:tr>
      <w:tr w:rsidR="00AD576F" w:rsidRPr="0062549C" w14:paraId="7544C466" w14:textId="77777777" w:rsidTr="0034135C">
        <w:trPr>
          <w:trHeight w:val="315"/>
          <w:jc w:val="center"/>
          <w:del w:id="4014" w:author="Pavla Trefilová" w:date="2019-11-18T17:19:00Z"/>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2C601EDC" w14:textId="77777777" w:rsidR="00AD576F" w:rsidRPr="0062549C" w:rsidRDefault="00AD576F" w:rsidP="00AD576F">
            <w:pPr>
              <w:rPr>
                <w:del w:id="4015" w:author="Pavla Trefilová" w:date="2019-11-18T17:19:00Z"/>
                <w:rFonts w:ascii="Calibri" w:hAnsi="Calibri" w:cs="Calibri"/>
              </w:rPr>
            </w:pPr>
            <w:del w:id="4016" w:author="Pavla Trefilová" w:date="2019-11-18T17:19:00Z">
              <w:r w:rsidRPr="0062549C">
                <w:rPr>
                  <w:rFonts w:ascii="Calibri" w:hAnsi="Calibri" w:cs="Calibri"/>
                </w:rPr>
                <w:delText>doc. Ing. Roman Zámečník, Ph.D.</w:delText>
              </w:r>
            </w:del>
          </w:p>
        </w:tc>
        <w:tc>
          <w:tcPr>
            <w:tcW w:w="1276" w:type="dxa"/>
            <w:gridSpan w:val="2"/>
            <w:tcBorders>
              <w:top w:val="single" w:sz="4" w:space="0" w:color="auto"/>
              <w:left w:val="single" w:sz="4" w:space="0" w:color="auto"/>
              <w:bottom w:val="single" w:sz="12" w:space="0" w:color="auto"/>
              <w:right w:val="single" w:sz="4" w:space="0" w:color="auto"/>
            </w:tcBorders>
            <w:shd w:val="clear" w:color="auto" w:fill="auto"/>
            <w:noWrap/>
            <w:vAlign w:val="center"/>
          </w:tcPr>
          <w:p w14:paraId="7E8CB582" w14:textId="77777777" w:rsidR="00AD576F" w:rsidRPr="0062549C" w:rsidRDefault="00AD576F" w:rsidP="00AD576F">
            <w:pPr>
              <w:jc w:val="center"/>
              <w:rPr>
                <w:del w:id="4017" w:author="Pavla Trefilová" w:date="2019-11-18T17:19:00Z"/>
                <w:rFonts w:ascii="Calibri" w:hAnsi="Calibri" w:cs="Calibri"/>
              </w:rPr>
            </w:pPr>
            <w:del w:id="4018" w:author="Pavla Trefilová" w:date="2019-11-18T17:19:00Z">
              <w:r w:rsidRPr="0062549C">
                <w:rPr>
                  <w:rFonts w:ascii="Calibri" w:hAnsi="Calibri" w:cs="Calibri"/>
                </w:rPr>
                <w:delText>1972</w:delText>
              </w:r>
            </w:del>
          </w:p>
        </w:tc>
        <w:tc>
          <w:tcPr>
            <w:tcW w:w="1559" w:type="dxa"/>
            <w:gridSpan w:val="2"/>
            <w:tcBorders>
              <w:top w:val="single" w:sz="4" w:space="0" w:color="auto"/>
              <w:left w:val="nil"/>
              <w:bottom w:val="single" w:sz="12" w:space="0" w:color="auto"/>
              <w:right w:val="single" w:sz="4" w:space="0" w:color="auto"/>
            </w:tcBorders>
            <w:shd w:val="clear" w:color="auto" w:fill="auto"/>
            <w:noWrap/>
            <w:vAlign w:val="center"/>
          </w:tcPr>
          <w:p w14:paraId="771C4963" w14:textId="77777777" w:rsidR="00AD576F" w:rsidRPr="0062549C" w:rsidRDefault="00AD576F" w:rsidP="00AD576F">
            <w:pPr>
              <w:jc w:val="center"/>
              <w:rPr>
                <w:del w:id="4019" w:author="Pavla Trefilová" w:date="2019-11-18T17:19:00Z"/>
                <w:rFonts w:ascii="Calibri" w:hAnsi="Calibri" w:cs="Calibri"/>
              </w:rPr>
            </w:pPr>
            <w:del w:id="4020" w:author="Pavla Trefilová" w:date="2019-11-18T17:19:00Z">
              <w:r w:rsidRPr="0062549C">
                <w:rPr>
                  <w:rFonts w:ascii="Calibri" w:hAnsi="Calibri" w:cs="Calibri"/>
                </w:rPr>
                <w:delText>20</w:delText>
              </w:r>
            </w:del>
          </w:p>
        </w:tc>
        <w:tc>
          <w:tcPr>
            <w:tcW w:w="1560" w:type="dxa"/>
            <w:gridSpan w:val="2"/>
            <w:tcBorders>
              <w:top w:val="single" w:sz="4" w:space="0" w:color="auto"/>
              <w:left w:val="single" w:sz="4" w:space="0" w:color="auto"/>
              <w:bottom w:val="single" w:sz="12" w:space="0" w:color="auto"/>
              <w:right w:val="single" w:sz="12" w:space="0" w:color="auto"/>
            </w:tcBorders>
            <w:shd w:val="clear" w:color="auto" w:fill="auto"/>
            <w:noWrap/>
          </w:tcPr>
          <w:p w14:paraId="13386343" w14:textId="77777777" w:rsidR="00AD576F" w:rsidRPr="007B10C7" w:rsidRDefault="00AD576F" w:rsidP="00AD576F">
            <w:pPr>
              <w:jc w:val="center"/>
              <w:rPr>
                <w:del w:id="4021" w:author="Pavla Trefilová" w:date="2019-11-18T17:19:00Z"/>
                <w:rFonts w:ascii="Calibri" w:hAnsi="Calibri" w:cs="Calibri"/>
              </w:rPr>
            </w:pPr>
            <w:del w:id="4022" w:author="Pavla Trefilová" w:date="2019-11-18T17:19:00Z">
              <w:r w:rsidRPr="007B10C7">
                <w:rPr>
                  <w:rFonts w:ascii="Calibri" w:hAnsi="Calibri" w:cs="Calibri"/>
                </w:rPr>
                <w:delText>N</w:delText>
              </w:r>
            </w:del>
          </w:p>
        </w:tc>
      </w:tr>
      <w:tr w:rsidR="00F8662A" w:rsidRPr="0062549C" w14:paraId="7968BC7C" w14:textId="77777777" w:rsidTr="00012F96">
        <w:trPr>
          <w:trHeight w:val="315"/>
          <w:jc w:val="center"/>
          <w:trPrChange w:id="4023" w:author="Pavla Trefilová" w:date="2019-11-18T17:19:00Z">
            <w:trPr>
              <w:gridAfter w:val="0"/>
              <w:trHeight w:val="315"/>
              <w:jc w:val="center"/>
            </w:trPr>
          </w:trPrChange>
        </w:trPr>
        <w:tc>
          <w:tcPr>
            <w:tcW w:w="786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4024" w:author="Pavla Trefilová" w:date="2019-11-18T17:19:00Z">
              <w:tcPr>
                <w:tcW w:w="7782" w:type="dxa"/>
                <w:gridSpan w:val="6"/>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62E15437" w14:textId="00D7178B" w:rsidR="00F8662A" w:rsidRPr="0034135C" w:rsidRDefault="00F8662A" w:rsidP="00F8662A">
            <w:pPr>
              <w:rPr>
                <w:rFonts w:ascii="Calibri" w:hAnsi="Calibri" w:cs="Calibri"/>
                <w:b/>
                <w:bCs/>
                <w:sz w:val="22"/>
                <w:szCs w:val="22"/>
              </w:rPr>
            </w:pPr>
            <w:r w:rsidRPr="0062549C">
              <w:rPr>
                <w:rFonts w:ascii="Calibri" w:hAnsi="Calibri" w:cs="Calibri"/>
                <w:b/>
                <w:bCs/>
                <w:sz w:val="22"/>
                <w:szCs w:val="22"/>
              </w:rPr>
              <w:t>Odborní asistenti</w:t>
            </w:r>
            <w:r w:rsidRPr="0062549C">
              <w:rPr>
                <w:rFonts w:ascii="Calibri" w:hAnsi="Calibri" w:cs="Calibri"/>
                <w:sz w:val="22"/>
                <w:szCs w:val="22"/>
              </w:rPr>
              <w:t> </w:t>
            </w:r>
          </w:p>
        </w:tc>
      </w:tr>
      <w:tr w:rsidR="00AD576F" w:rsidRPr="0062549C" w14:paraId="337DD370" w14:textId="77777777" w:rsidTr="0034135C">
        <w:trPr>
          <w:gridAfter w:val="1"/>
          <w:wAfter w:w="81" w:type="dxa"/>
          <w:trHeight w:val="315"/>
          <w:jc w:val="center"/>
          <w:del w:id="4025"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A2F6CB2" w14:textId="77777777" w:rsidR="00AD576F" w:rsidRPr="0062549C" w:rsidRDefault="00AD576F" w:rsidP="00AD576F">
            <w:pPr>
              <w:rPr>
                <w:del w:id="4026" w:author="Pavla Trefilová" w:date="2019-11-18T17:19:00Z"/>
                <w:rFonts w:ascii="Calibri" w:hAnsi="Calibri" w:cs="Calibri"/>
                <w:b/>
                <w:bCs/>
                <w:sz w:val="22"/>
                <w:szCs w:val="22"/>
              </w:rPr>
            </w:pPr>
            <w:del w:id="4027" w:author="Pavla Trefilová" w:date="2019-11-18T17:19:00Z">
              <w:r w:rsidRPr="0062549C">
                <w:rPr>
                  <w:rFonts w:ascii="Calibri" w:hAnsi="Calibri" w:cs="Calibri"/>
                </w:rPr>
                <w:delText>Ing. Radek Benda, Ph.D.</w:delText>
              </w:r>
            </w:del>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869DB61" w14:textId="77777777" w:rsidR="00AD576F" w:rsidRPr="0062549C" w:rsidRDefault="00AD576F" w:rsidP="00AD576F">
            <w:pPr>
              <w:jc w:val="center"/>
              <w:rPr>
                <w:del w:id="4028" w:author="Pavla Trefilová" w:date="2019-11-18T17:19:00Z"/>
                <w:rFonts w:ascii="Calibri" w:hAnsi="Calibri" w:cs="Calibri"/>
                <w:sz w:val="22"/>
                <w:szCs w:val="22"/>
              </w:rPr>
            </w:pPr>
            <w:del w:id="4029" w:author="Pavla Trefilová" w:date="2019-11-18T17:19:00Z">
              <w:r w:rsidRPr="0062549C">
                <w:rPr>
                  <w:rFonts w:ascii="Calibri" w:hAnsi="Calibri" w:cs="Calibri"/>
                </w:rPr>
                <w:delText>1972</w:delText>
              </w:r>
            </w:del>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5011F599" w14:textId="77777777" w:rsidR="00AD576F" w:rsidRPr="0062549C" w:rsidRDefault="00AD576F" w:rsidP="00AD576F">
            <w:pPr>
              <w:jc w:val="center"/>
              <w:rPr>
                <w:del w:id="4030" w:author="Pavla Trefilová" w:date="2019-11-18T17:19:00Z"/>
                <w:rFonts w:ascii="Calibri" w:hAnsi="Calibri" w:cs="Calibri"/>
                <w:sz w:val="22"/>
                <w:szCs w:val="22"/>
              </w:rPr>
            </w:pPr>
            <w:del w:id="4031" w:author="Pavla Trefilová" w:date="2019-11-18T17:19:00Z">
              <w:r w:rsidRPr="0062549C">
                <w:rPr>
                  <w:rFonts w:ascii="Calibri" w:hAnsi="Calibri" w:cs="Calibri"/>
                </w:rPr>
                <w:delText>40</w:delText>
              </w:r>
            </w:del>
          </w:p>
        </w:tc>
        <w:tc>
          <w:tcPr>
            <w:tcW w:w="1560" w:type="dxa"/>
            <w:gridSpan w:val="2"/>
            <w:tcBorders>
              <w:top w:val="single" w:sz="4" w:space="0" w:color="auto"/>
              <w:left w:val="nil"/>
              <w:bottom w:val="single" w:sz="4" w:space="0" w:color="auto"/>
              <w:right w:val="single" w:sz="12" w:space="0" w:color="auto"/>
            </w:tcBorders>
            <w:shd w:val="clear" w:color="auto" w:fill="auto"/>
            <w:noWrap/>
          </w:tcPr>
          <w:p w14:paraId="5C07D4DC" w14:textId="77777777" w:rsidR="00AD576F" w:rsidRPr="0062549C" w:rsidRDefault="00AD576F" w:rsidP="00AD576F">
            <w:pPr>
              <w:jc w:val="center"/>
              <w:rPr>
                <w:del w:id="4032" w:author="Pavla Trefilová" w:date="2019-11-18T17:19:00Z"/>
                <w:rFonts w:ascii="Calibri" w:hAnsi="Calibri" w:cs="Calibri"/>
                <w:sz w:val="22"/>
                <w:szCs w:val="22"/>
              </w:rPr>
            </w:pPr>
            <w:del w:id="4033" w:author="Pavla Trefilová" w:date="2019-11-18T17:19:00Z">
              <w:r w:rsidRPr="00FC3851">
                <w:rPr>
                  <w:rFonts w:ascii="Calibri" w:hAnsi="Calibri" w:cs="Calibri"/>
                </w:rPr>
                <w:delText>N</w:delText>
              </w:r>
            </w:del>
          </w:p>
        </w:tc>
      </w:tr>
      <w:tr w:rsidR="00F8662A" w:rsidRPr="0062549C" w14:paraId="6EA817E2" w14:textId="77777777" w:rsidTr="00012F96">
        <w:trPr>
          <w:trHeight w:val="315"/>
          <w:jc w:val="center"/>
          <w:trPrChange w:id="4034" w:author="Pavla Trefilová" w:date="2019-11-18T17:19:00Z">
            <w:trPr>
              <w:gridAfter w:val="0"/>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4035" w:author="Pavla Trefilová" w:date="2019-11-18T17:1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411C8663" w14:textId="77777777" w:rsidR="00F8662A" w:rsidRPr="0062549C" w:rsidRDefault="00F8662A" w:rsidP="00F8662A">
            <w:pPr>
              <w:rPr>
                <w:rFonts w:ascii="Calibri" w:hAnsi="Calibri" w:cs="Calibri"/>
              </w:rPr>
            </w:pPr>
            <w:r w:rsidRPr="0062549C">
              <w:rPr>
                <w:rFonts w:ascii="Calibri" w:hAnsi="Calibri" w:cs="Calibri"/>
              </w:rPr>
              <w:t>Ing. Petra Benyahya, Ph.D.</w:t>
            </w:r>
          </w:p>
        </w:tc>
        <w:tc>
          <w:tcPr>
            <w:tcW w:w="1357" w:type="dxa"/>
            <w:gridSpan w:val="2"/>
            <w:tcBorders>
              <w:top w:val="single" w:sz="4" w:space="0" w:color="auto"/>
              <w:left w:val="nil"/>
              <w:bottom w:val="single" w:sz="4" w:space="0" w:color="auto"/>
              <w:right w:val="single" w:sz="4" w:space="0" w:color="auto"/>
            </w:tcBorders>
            <w:shd w:val="clear" w:color="auto" w:fill="auto"/>
            <w:noWrap/>
            <w:vAlign w:val="center"/>
            <w:tcPrChange w:id="4036" w:author="Pavla Trefilová" w:date="2019-11-18T17:19:00Z">
              <w:tcPr>
                <w:tcW w:w="1276" w:type="dxa"/>
                <w:tcBorders>
                  <w:top w:val="single" w:sz="4" w:space="0" w:color="auto"/>
                  <w:left w:val="nil"/>
                  <w:bottom w:val="single" w:sz="4" w:space="0" w:color="auto"/>
                  <w:right w:val="single" w:sz="4" w:space="0" w:color="auto"/>
                </w:tcBorders>
                <w:shd w:val="clear" w:color="auto" w:fill="auto"/>
                <w:noWrap/>
                <w:vAlign w:val="center"/>
              </w:tcPr>
            </w:tcPrChange>
          </w:tcPr>
          <w:p w14:paraId="7E5C667E" w14:textId="77777777" w:rsidR="00F8662A" w:rsidRPr="0062549C" w:rsidRDefault="00F8662A" w:rsidP="00F8662A">
            <w:pPr>
              <w:jc w:val="center"/>
              <w:rPr>
                <w:rFonts w:ascii="Calibri" w:hAnsi="Calibri" w:cs="Calibri"/>
              </w:rPr>
            </w:pPr>
            <w:r w:rsidRPr="0062549C">
              <w:rPr>
                <w:rFonts w:ascii="Calibri" w:hAnsi="Calibri" w:cs="Calibri"/>
              </w:rPr>
              <w:t>1978</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Change w:id="4037" w:author="Pavla Trefilová" w:date="2019-11-18T17:19:00Z">
              <w:tcPr>
                <w:tcW w:w="1559"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39D4EA82"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nil"/>
              <w:bottom w:val="single" w:sz="4" w:space="0" w:color="auto"/>
              <w:right w:val="single" w:sz="12" w:space="0" w:color="auto"/>
            </w:tcBorders>
            <w:shd w:val="clear" w:color="auto" w:fill="auto"/>
            <w:noWrap/>
            <w:tcPrChange w:id="4038" w:author="Pavla Trefilová" w:date="2019-11-18T17:19:00Z">
              <w:tcPr>
                <w:tcW w:w="1560" w:type="dxa"/>
                <w:gridSpan w:val="2"/>
                <w:tcBorders>
                  <w:top w:val="single" w:sz="4" w:space="0" w:color="auto"/>
                  <w:left w:val="nil"/>
                  <w:bottom w:val="single" w:sz="4" w:space="0" w:color="auto"/>
                  <w:right w:val="single" w:sz="12" w:space="0" w:color="auto"/>
                </w:tcBorders>
                <w:shd w:val="clear" w:color="auto" w:fill="auto"/>
                <w:noWrap/>
              </w:tcPr>
            </w:tcPrChange>
          </w:tcPr>
          <w:p w14:paraId="38354515" w14:textId="77777777" w:rsidR="00F8662A" w:rsidRPr="00FC3851" w:rsidRDefault="00F8662A" w:rsidP="00F8662A">
            <w:pPr>
              <w:jc w:val="center"/>
              <w:rPr>
                <w:rFonts w:ascii="Calibri" w:hAnsi="Calibri" w:cs="Calibri"/>
              </w:rPr>
            </w:pPr>
            <w:r w:rsidRPr="00867B16">
              <w:rPr>
                <w:rFonts w:ascii="Calibri" w:hAnsi="Calibri" w:cs="Calibri"/>
              </w:rPr>
              <w:t>N</w:t>
            </w:r>
          </w:p>
        </w:tc>
      </w:tr>
      <w:tr w:rsidR="00AD576F" w:rsidRPr="0062549C" w14:paraId="578AC836" w14:textId="77777777" w:rsidTr="0034135C">
        <w:trPr>
          <w:gridAfter w:val="1"/>
          <w:wAfter w:w="81" w:type="dxa"/>
          <w:trHeight w:val="315"/>
          <w:jc w:val="center"/>
          <w:del w:id="4039"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D254F84" w14:textId="77777777" w:rsidR="00AD576F" w:rsidRPr="0062549C" w:rsidRDefault="00AD576F" w:rsidP="00AD576F">
            <w:pPr>
              <w:rPr>
                <w:del w:id="4040" w:author="Pavla Trefilová" w:date="2019-11-18T17:19:00Z"/>
                <w:rFonts w:ascii="Calibri" w:hAnsi="Calibri" w:cs="Calibri"/>
              </w:rPr>
            </w:pPr>
            <w:del w:id="4041" w:author="Pavla Trefilová" w:date="2019-11-18T17:19:00Z">
              <w:r w:rsidRPr="0062549C">
                <w:rPr>
                  <w:rFonts w:ascii="Calibri" w:hAnsi="Calibri" w:cs="Calibri"/>
                </w:rPr>
                <w:delText>Ing. Kamil Dobeš, Ph.D.</w:delText>
              </w:r>
            </w:del>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B68875F" w14:textId="77777777" w:rsidR="00AD576F" w:rsidRPr="0062549C" w:rsidRDefault="00AD576F" w:rsidP="00AD576F">
            <w:pPr>
              <w:jc w:val="center"/>
              <w:rPr>
                <w:del w:id="4042" w:author="Pavla Trefilová" w:date="2019-11-18T17:19:00Z"/>
                <w:rFonts w:ascii="Calibri" w:hAnsi="Calibri" w:cs="Calibri"/>
              </w:rPr>
            </w:pPr>
            <w:del w:id="4043" w:author="Pavla Trefilová" w:date="2019-11-18T17:19:00Z">
              <w:r w:rsidRPr="0062549C">
                <w:rPr>
                  <w:rFonts w:ascii="Calibri" w:hAnsi="Calibri" w:cs="Calibri"/>
                </w:rPr>
                <w:delText>1978</w:delText>
              </w:r>
            </w:del>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141E0A47" w14:textId="77777777" w:rsidR="00AD576F" w:rsidRPr="0062549C" w:rsidRDefault="00AD576F" w:rsidP="00AD576F">
            <w:pPr>
              <w:jc w:val="center"/>
              <w:rPr>
                <w:del w:id="4044" w:author="Pavla Trefilová" w:date="2019-11-18T17:19:00Z"/>
                <w:rFonts w:ascii="Calibri" w:hAnsi="Calibri" w:cs="Calibri"/>
              </w:rPr>
            </w:pPr>
            <w:del w:id="4045" w:author="Pavla Trefilová" w:date="2019-11-18T17:19:00Z">
              <w:r w:rsidRPr="0062549C">
                <w:rPr>
                  <w:rFonts w:ascii="Calibri" w:hAnsi="Calibri" w:cs="Calibri"/>
                </w:rPr>
                <w:delText>40</w:delText>
              </w:r>
            </w:del>
          </w:p>
        </w:tc>
        <w:tc>
          <w:tcPr>
            <w:tcW w:w="1560" w:type="dxa"/>
            <w:gridSpan w:val="2"/>
            <w:tcBorders>
              <w:top w:val="single" w:sz="4" w:space="0" w:color="auto"/>
              <w:left w:val="nil"/>
              <w:bottom w:val="single" w:sz="4" w:space="0" w:color="auto"/>
              <w:right w:val="single" w:sz="12" w:space="0" w:color="auto"/>
            </w:tcBorders>
            <w:shd w:val="clear" w:color="auto" w:fill="auto"/>
            <w:noWrap/>
          </w:tcPr>
          <w:p w14:paraId="5F7CF333" w14:textId="77777777" w:rsidR="00AD576F" w:rsidRPr="00FC3851" w:rsidRDefault="00AD576F" w:rsidP="00AD576F">
            <w:pPr>
              <w:jc w:val="center"/>
              <w:rPr>
                <w:del w:id="4046" w:author="Pavla Trefilová" w:date="2019-11-18T17:19:00Z"/>
                <w:rFonts w:ascii="Calibri" w:hAnsi="Calibri" w:cs="Calibri"/>
              </w:rPr>
            </w:pPr>
            <w:del w:id="4047" w:author="Pavla Trefilová" w:date="2019-11-18T17:19:00Z">
              <w:r w:rsidRPr="00867B16">
                <w:rPr>
                  <w:rFonts w:ascii="Calibri" w:hAnsi="Calibri" w:cs="Calibri"/>
                </w:rPr>
                <w:delText>N</w:delText>
              </w:r>
            </w:del>
          </w:p>
        </w:tc>
      </w:tr>
      <w:tr w:rsidR="00F8662A" w:rsidRPr="0062549C" w14:paraId="06AD03E1" w14:textId="77777777" w:rsidTr="00012F96">
        <w:trPr>
          <w:trHeight w:val="315"/>
          <w:jc w:val="center"/>
          <w:trPrChange w:id="4048" w:author="Pavla Trefilová" w:date="2019-11-18T17:19:00Z">
            <w:trPr>
              <w:gridAfter w:val="0"/>
              <w:trHeight w:val="315"/>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4049" w:author="Pavla Trefilová" w:date="2019-11-18T17:1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46F75B65" w14:textId="77777777" w:rsidR="00F8662A" w:rsidRPr="0062549C" w:rsidRDefault="00F8662A" w:rsidP="00F8662A">
            <w:pPr>
              <w:rPr>
                <w:rFonts w:ascii="Calibri" w:hAnsi="Calibri" w:cs="Calibri"/>
              </w:rPr>
            </w:pPr>
            <w:r w:rsidRPr="0062549C">
              <w:rPr>
                <w:rFonts w:ascii="Calibri" w:hAnsi="Calibri" w:cs="Calibri"/>
              </w:rPr>
              <w:t>Ing. Miroslava Dolejšová, Ph.D.</w:t>
            </w:r>
          </w:p>
        </w:tc>
        <w:tc>
          <w:tcPr>
            <w:tcW w:w="1357" w:type="dxa"/>
            <w:gridSpan w:val="2"/>
            <w:tcBorders>
              <w:top w:val="single" w:sz="4" w:space="0" w:color="auto"/>
              <w:left w:val="nil"/>
              <w:bottom w:val="single" w:sz="4" w:space="0" w:color="auto"/>
              <w:right w:val="single" w:sz="4" w:space="0" w:color="auto"/>
            </w:tcBorders>
            <w:shd w:val="clear" w:color="auto" w:fill="auto"/>
            <w:noWrap/>
            <w:vAlign w:val="center"/>
            <w:tcPrChange w:id="4050" w:author="Pavla Trefilová" w:date="2019-11-18T17:19:00Z">
              <w:tcPr>
                <w:tcW w:w="1276" w:type="dxa"/>
                <w:tcBorders>
                  <w:top w:val="single" w:sz="4" w:space="0" w:color="auto"/>
                  <w:left w:val="nil"/>
                  <w:bottom w:val="single" w:sz="4" w:space="0" w:color="auto"/>
                  <w:right w:val="single" w:sz="4" w:space="0" w:color="auto"/>
                </w:tcBorders>
                <w:shd w:val="clear" w:color="auto" w:fill="auto"/>
                <w:noWrap/>
                <w:vAlign w:val="center"/>
              </w:tcPr>
            </w:tcPrChange>
          </w:tcPr>
          <w:p w14:paraId="1A7A16D9" w14:textId="77777777" w:rsidR="00F8662A" w:rsidRPr="0062549C" w:rsidRDefault="00F8662A" w:rsidP="00F8662A">
            <w:pPr>
              <w:jc w:val="center"/>
              <w:rPr>
                <w:rFonts w:ascii="Calibri" w:hAnsi="Calibri" w:cs="Calibri"/>
              </w:rPr>
            </w:pPr>
            <w:r w:rsidRPr="0062549C">
              <w:rPr>
                <w:rFonts w:ascii="Calibri" w:hAnsi="Calibri" w:cs="Calibri"/>
              </w:rPr>
              <w:t>1971</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Change w:id="4051" w:author="Pavla Trefilová" w:date="2019-11-18T17:19:00Z">
              <w:tcPr>
                <w:tcW w:w="1559"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58CB3E8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nil"/>
              <w:bottom w:val="single" w:sz="4" w:space="0" w:color="auto"/>
              <w:right w:val="single" w:sz="12" w:space="0" w:color="auto"/>
            </w:tcBorders>
            <w:shd w:val="clear" w:color="auto" w:fill="auto"/>
            <w:noWrap/>
            <w:tcPrChange w:id="4052" w:author="Pavla Trefilová" w:date="2019-11-18T17:19:00Z">
              <w:tcPr>
                <w:tcW w:w="1560" w:type="dxa"/>
                <w:gridSpan w:val="2"/>
                <w:tcBorders>
                  <w:top w:val="single" w:sz="4" w:space="0" w:color="auto"/>
                  <w:left w:val="nil"/>
                  <w:bottom w:val="single" w:sz="4" w:space="0" w:color="auto"/>
                  <w:right w:val="single" w:sz="12" w:space="0" w:color="auto"/>
                </w:tcBorders>
                <w:shd w:val="clear" w:color="auto" w:fill="auto"/>
                <w:noWrap/>
              </w:tcPr>
            </w:tcPrChange>
          </w:tcPr>
          <w:p w14:paraId="082B7826" w14:textId="77777777" w:rsidR="00F8662A" w:rsidRPr="00FC3851" w:rsidRDefault="00F8662A" w:rsidP="00F8662A">
            <w:pPr>
              <w:jc w:val="center"/>
              <w:rPr>
                <w:rFonts w:ascii="Calibri" w:hAnsi="Calibri" w:cs="Calibri"/>
              </w:rPr>
            </w:pPr>
            <w:r w:rsidRPr="00FC3851">
              <w:rPr>
                <w:rFonts w:ascii="Calibri" w:hAnsi="Calibri" w:cs="Calibri"/>
              </w:rPr>
              <w:t>N</w:t>
            </w:r>
          </w:p>
        </w:tc>
      </w:tr>
      <w:tr w:rsidR="00534C60" w:rsidRPr="0062549C" w14:paraId="679A506D"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67A7973" w14:textId="77777777" w:rsidR="00F8662A" w:rsidRPr="0062549C" w:rsidRDefault="00F8662A" w:rsidP="00F8662A">
            <w:pPr>
              <w:rPr>
                <w:rFonts w:ascii="Calibri" w:hAnsi="Calibri" w:cs="Calibri"/>
              </w:rPr>
            </w:pPr>
            <w:r w:rsidRPr="0062549C">
              <w:rPr>
                <w:rFonts w:ascii="Calibri" w:hAnsi="Calibri" w:cs="Calibri"/>
              </w:rPr>
              <w:t>Ing. Ján Dvorský, PhD.</w:t>
            </w:r>
          </w:p>
        </w:tc>
        <w:tc>
          <w:tcPr>
            <w:tcW w:w="13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1F8C9" w14:textId="77777777" w:rsidR="00F8662A" w:rsidRPr="0062549C" w:rsidRDefault="00F8662A" w:rsidP="00F8662A">
            <w:pPr>
              <w:jc w:val="center"/>
              <w:rPr>
                <w:rFonts w:ascii="Calibri" w:hAnsi="Calibri" w:cs="Calibri"/>
              </w:rPr>
            </w:pPr>
            <w:r w:rsidRPr="0062549C">
              <w:rPr>
                <w:rFonts w:ascii="Calibri" w:hAnsi="Calibri" w:cs="Calibri"/>
              </w:rPr>
              <w:t>1988</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01FFD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01C116F4" w14:textId="022FB3E9" w:rsidR="00F8662A" w:rsidRPr="0062549C" w:rsidRDefault="00F8662A" w:rsidP="00F8662A">
            <w:pPr>
              <w:jc w:val="center"/>
              <w:rPr>
                <w:rFonts w:ascii="Calibri" w:hAnsi="Calibri" w:cs="Calibri"/>
              </w:rPr>
            </w:pPr>
            <w:r w:rsidRPr="0062549C">
              <w:rPr>
                <w:rFonts w:ascii="Calibri" w:hAnsi="Calibri" w:cs="Calibri"/>
              </w:rPr>
              <w:t>U - 31.8.</w:t>
            </w:r>
            <w:ins w:id="4053" w:author="Pavla Trefilová" w:date="2019-11-18T17:19:00Z">
              <w:r w:rsidRPr="0062549C">
                <w:rPr>
                  <w:rFonts w:ascii="Calibri" w:hAnsi="Calibri" w:cs="Calibri"/>
                </w:rPr>
                <w:t>20</w:t>
              </w:r>
              <w:r>
                <w:rPr>
                  <w:rFonts w:ascii="Calibri" w:hAnsi="Calibri" w:cs="Calibri"/>
                </w:rPr>
                <w:t>22</w:t>
              </w:r>
            </w:ins>
            <w:del w:id="4054" w:author="Pavla Trefilová" w:date="2019-11-18T17:19:00Z">
              <w:r w:rsidR="00AD576F" w:rsidRPr="0062549C">
                <w:rPr>
                  <w:rFonts w:ascii="Calibri" w:hAnsi="Calibri" w:cs="Calibri"/>
                </w:rPr>
                <w:delText>2019</w:delText>
              </w:r>
            </w:del>
          </w:p>
        </w:tc>
      </w:tr>
      <w:tr w:rsidR="00AD576F" w:rsidRPr="0062549C" w14:paraId="5C5E9A9E" w14:textId="77777777" w:rsidTr="0034135C">
        <w:trPr>
          <w:trHeight w:val="300"/>
          <w:jc w:val="center"/>
          <w:del w:id="4055"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B15A185" w14:textId="77777777" w:rsidR="00AD576F" w:rsidRPr="0062549C" w:rsidRDefault="00AD576F" w:rsidP="00AD576F">
            <w:pPr>
              <w:rPr>
                <w:del w:id="4056" w:author="Pavla Trefilová" w:date="2019-11-18T17:19:00Z"/>
                <w:rFonts w:ascii="Calibri" w:hAnsi="Calibri" w:cs="Calibri"/>
              </w:rPr>
            </w:pPr>
            <w:del w:id="4057" w:author="Pavla Trefilová" w:date="2019-11-18T17:19:00Z">
              <w:r w:rsidRPr="0062549C">
                <w:rPr>
                  <w:rFonts w:ascii="Calibri" w:hAnsi="Calibri" w:cs="Calibri"/>
                </w:rPr>
                <w:delText>RNDr. Martin Fajkus, Ph.D.</w:delText>
              </w:r>
            </w:del>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E26E26" w14:textId="77777777" w:rsidR="00AD576F" w:rsidRPr="0062549C" w:rsidRDefault="00AD576F" w:rsidP="00AD576F">
            <w:pPr>
              <w:jc w:val="center"/>
              <w:rPr>
                <w:del w:id="4058" w:author="Pavla Trefilová" w:date="2019-11-18T17:19:00Z"/>
                <w:rFonts w:ascii="Calibri" w:hAnsi="Calibri" w:cs="Calibri"/>
              </w:rPr>
            </w:pPr>
            <w:del w:id="4059" w:author="Pavla Trefilová" w:date="2019-11-18T17:19:00Z">
              <w:r w:rsidRPr="0062549C">
                <w:rPr>
                  <w:rFonts w:ascii="Calibri" w:hAnsi="Calibri" w:cs="Calibri"/>
                </w:rPr>
                <w:delText>1973</w:delText>
              </w:r>
            </w:del>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14A8518B" w14:textId="77777777" w:rsidR="00AD576F" w:rsidRPr="0062549C" w:rsidRDefault="00AD576F" w:rsidP="00AD576F">
            <w:pPr>
              <w:jc w:val="center"/>
              <w:rPr>
                <w:del w:id="4060" w:author="Pavla Trefilová" w:date="2019-11-18T17:19:00Z"/>
                <w:rFonts w:ascii="Calibri" w:hAnsi="Calibri" w:cs="Calibri"/>
              </w:rPr>
            </w:pPr>
            <w:del w:id="4061" w:author="Pavla Trefilová" w:date="2019-11-18T17:19:00Z">
              <w:r w:rsidRPr="0062549C">
                <w:rPr>
                  <w:rFonts w:ascii="Calibri" w:hAnsi="Calibri" w:cs="Calibri"/>
                </w:rPr>
                <w:delText>40</w:delText>
              </w:r>
            </w:del>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p w14:paraId="184CFBA5" w14:textId="77777777" w:rsidR="00AD576F" w:rsidRPr="0062549C" w:rsidRDefault="00AD576F" w:rsidP="00AD576F">
            <w:pPr>
              <w:jc w:val="center"/>
              <w:rPr>
                <w:del w:id="4062" w:author="Pavla Trefilová" w:date="2019-11-18T17:19:00Z"/>
                <w:rFonts w:ascii="Calibri" w:hAnsi="Calibri" w:cs="Calibri"/>
              </w:rPr>
            </w:pPr>
            <w:del w:id="4063" w:author="Pavla Trefilová" w:date="2019-11-18T17:19:00Z">
              <w:r w:rsidRPr="0062549C">
                <w:rPr>
                  <w:rFonts w:ascii="Calibri" w:hAnsi="Calibri" w:cs="Calibri"/>
                </w:rPr>
                <w:delText>U - 31.7.2019</w:delText>
              </w:r>
            </w:del>
          </w:p>
        </w:tc>
      </w:tr>
      <w:tr w:rsidR="00AD576F" w:rsidRPr="0062549C" w14:paraId="0DF51250" w14:textId="77777777" w:rsidTr="0034135C">
        <w:trPr>
          <w:trHeight w:val="300"/>
          <w:jc w:val="center"/>
          <w:del w:id="4064"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45E89A6" w14:textId="77777777" w:rsidR="00AD576F" w:rsidRPr="0062549C" w:rsidRDefault="00AD576F" w:rsidP="00AD576F">
            <w:pPr>
              <w:rPr>
                <w:del w:id="4065" w:author="Pavla Trefilová" w:date="2019-11-18T17:19:00Z"/>
                <w:rFonts w:ascii="Calibri" w:hAnsi="Calibri" w:cs="Calibri"/>
              </w:rPr>
            </w:pPr>
            <w:del w:id="4066" w:author="Pavla Trefilová" w:date="2019-11-18T17:19:00Z">
              <w:r w:rsidRPr="0062549C">
                <w:rPr>
                  <w:rFonts w:ascii="Calibri" w:hAnsi="Calibri" w:cs="Calibri"/>
                </w:rPr>
                <w:delText>RNDr. Miloslav Fialka, CSc.</w:delText>
              </w:r>
            </w:del>
          </w:p>
        </w:tc>
        <w:tc>
          <w:tcPr>
            <w:tcW w:w="1276" w:type="dxa"/>
            <w:gridSpan w:val="2"/>
            <w:tcBorders>
              <w:top w:val="nil"/>
              <w:left w:val="single" w:sz="4" w:space="0" w:color="auto"/>
              <w:bottom w:val="single" w:sz="4" w:space="0" w:color="auto"/>
              <w:right w:val="single" w:sz="4" w:space="0" w:color="auto"/>
            </w:tcBorders>
            <w:shd w:val="clear" w:color="auto" w:fill="auto"/>
            <w:noWrap/>
            <w:vAlign w:val="center"/>
          </w:tcPr>
          <w:p w14:paraId="29D36E83" w14:textId="77777777" w:rsidR="00AD576F" w:rsidRPr="0062549C" w:rsidRDefault="00AD576F" w:rsidP="00AD576F">
            <w:pPr>
              <w:jc w:val="center"/>
              <w:rPr>
                <w:del w:id="4067" w:author="Pavla Trefilová" w:date="2019-11-18T17:19:00Z"/>
                <w:rFonts w:ascii="Calibri" w:hAnsi="Calibri" w:cs="Calibri"/>
              </w:rPr>
            </w:pPr>
            <w:del w:id="4068" w:author="Pavla Trefilová" w:date="2019-11-18T17:19:00Z">
              <w:r w:rsidRPr="0062549C">
                <w:rPr>
                  <w:rFonts w:ascii="Calibri" w:hAnsi="Calibri" w:cs="Calibri"/>
                </w:rPr>
                <w:delText>1951</w:delText>
              </w:r>
            </w:del>
          </w:p>
        </w:tc>
        <w:tc>
          <w:tcPr>
            <w:tcW w:w="1559" w:type="dxa"/>
            <w:gridSpan w:val="2"/>
            <w:tcBorders>
              <w:top w:val="nil"/>
              <w:left w:val="nil"/>
              <w:bottom w:val="single" w:sz="4" w:space="0" w:color="auto"/>
              <w:right w:val="single" w:sz="4" w:space="0" w:color="auto"/>
            </w:tcBorders>
            <w:shd w:val="clear" w:color="auto" w:fill="auto"/>
            <w:noWrap/>
            <w:vAlign w:val="center"/>
          </w:tcPr>
          <w:p w14:paraId="2F435CD3" w14:textId="77777777" w:rsidR="00AD576F" w:rsidRPr="0062549C" w:rsidRDefault="00AD576F" w:rsidP="00AD576F">
            <w:pPr>
              <w:jc w:val="center"/>
              <w:rPr>
                <w:del w:id="4069" w:author="Pavla Trefilová" w:date="2019-11-18T17:19:00Z"/>
                <w:rFonts w:ascii="Calibri" w:hAnsi="Calibri" w:cs="Calibri"/>
              </w:rPr>
            </w:pPr>
            <w:del w:id="4070" w:author="Pavla Trefilová" w:date="2019-11-18T17:19:00Z">
              <w:r w:rsidRPr="0062549C">
                <w:rPr>
                  <w:rFonts w:ascii="Calibri" w:hAnsi="Calibri" w:cs="Calibri"/>
                </w:rPr>
                <w:delText>40</w:delText>
              </w:r>
            </w:del>
          </w:p>
        </w:tc>
        <w:tc>
          <w:tcPr>
            <w:tcW w:w="1560" w:type="dxa"/>
            <w:gridSpan w:val="2"/>
            <w:tcBorders>
              <w:top w:val="nil"/>
              <w:left w:val="single" w:sz="4" w:space="0" w:color="auto"/>
              <w:bottom w:val="single" w:sz="4" w:space="0" w:color="auto"/>
              <w:right w:val="single" w:sz="12" w:space="0" w:color="auto"/>
            </w:tcBorders>
            <w:shd w:val="clear" w:color="auto" w:fill="auto"/>
            <w:noWrap/>
          </w:tcPr>
          <w:p w14:paraId="464CDE33" w14:textId="77777777" w:rsidR="00AD576F" w:rsidRPr="0062549C" w:rsidRDefault="00AD576F" w:rsidP="00AD576F">
            <w:pPr>
              <w:jc w:val="center"/>
              <w:rPr>
                <w:del w:id="4071" w:author="Pavla Trefilová" w:date="2019-11-18T17:19:00Z"/>
                <w:rFonts w:ascii="Calibri" w:hAnsi="Calibri" w:cs="Calibri"/>
              </w:rPr>
            </w:pPr>
            <w:del w:id="4072" w:author="Pavla Trefilová" w:date="2019-11-18T17:19:00Z">
              <w:r w:rsidRPr="00710F2C">
                <w:rPr>
                  <w:rFonts w:ascii="Calibri" w:hAnsi="Calibri" w:cs="Calibri"/>
                </w:rPr>
                <w:delText>N</w:delText>
              </w:r>
            </w:del>
          </w:p>
        </w:tc>
      </w:tr>
      <w:tr w:rsidR="00534C60" w:rsidRPr="0062549C" w14:paraId="4DC8F177"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6989AC5" w14:textId="77777777" w:rsidR="00F8662A" w:rsidRPr="0062549C" w:rsidRDefault="00F8662A" w:rsidP="00F8662A">
            <w:pPr>
              <w:rPr>
                <w:rFonts w:ascii="Calibri" w:hAnsi="Calibri" w:cs="Calibri"/>
              </w:rPr>
            </w:pPr>
            <w:r w:rsidRPr="0062549C">
              <w:rPr>
                <w:rFonts w:ascii="Calibri" w:hAnsi="Calibri" w:cs="Calibri"/>
              </w:rPr>
              <w:t>Ing. Monika Horáková,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57767C90" w14:textId="77777777" w:rsidR="00F8662A" w:rsidRPr="0062549C" w:rsidRDefault="00F8662A" w:rsidP="00F8662A">
            <w:pPr>
              <w:jc w:val="center"/>
              <w:rPr>
                <w:rFonts w:ascii="Calibri" w:hAnsi="Calibri" w:cs="Calibri"/>
              </w:rPr>
            </w:pPr>
            <w:r w:rsidRPr="0062549C">
              <w:rPr>
                <w:rFonts w:ascii="Calibri" w:hAnsi="Calibri" w:cs="Calibri"/>
              </w:rPr>
              <w:t>1984</w:t>
            </w:r>
          </w:p>
        </w:tc>
        <w:tc>
          <w:tcPr>
            <w:tcW w:w="1559" w:type="dxa"/>
            <w:gridSpan w:val="2"/>
            <w:tcBorders>
              <w:top w:val="nil"/>
              <w:left w:val="nil"/>
              <w:bottom w:val="single" w:sz="4" w:space="0" w:color="auto"/>
              <w:right w:val="single" w:sz="4" w:space="0" w:color="auto"/>
            </w:tcBorders>
            <w:shd w:val="clear" w:color="auto" w:fill="auto"/>
            <w:noWrap/>
            <w:vAlign w:val="center"/>
          </w:tcPr>
          <w:p w14:paraId="77958A0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vAlign w:val="center"/>
          </w:tcPr>
          <w:p w14:paraId="3EDD606C" w14:textId="77777777" w:rsidR="00F8662A" w:rsidRPr="0062549C" w:rsidRDefault="00F8662A" w:rsidP="00F8662A">
            <w:pPr>
              <w:jc w:val="center"/>
              <w:rPr>
                <w:rFonts w:ascii="Calibri" w:hAnsi="Calibri" w:cs="Calibri"/>
              </w:rPr>
            </w:pPr>
            <w:r w:rsidRPr="0062549C">
              <w:rPr>
                <w:rFonts w:ascii="Calibri" w:hAnsi="Calibri" w:cs="Calibri"/>
              </w:rPr>
              <w:t>N</w:t>
            </w:r>
          </w:p>
        </w:tc>
      </w:tr>
      <w:tr w:rsidR="00CB41A3" w:rsidRPr="0062549C" w14:paraId="4BE51C02" w14:textId="77777777" w:rsidTr="00012F96">
        <w:trPr>
          <w:trHeight w:val="300"/>
          <w:jc w:val="center"/>
          <w:ins w:id="4073"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0B9D592" w14:textId="59B69759" w:rsidR="00CB41A3" w:rsidRPr="0062549C" w:rsidRDefault="00CB41A3" w:rsidP="00F8662A">
            <w:pPr>
              <w:rPr>
                <w:ins w:id="4074" w:author="Pavla Trefilová" w:date="2019-11-18T17:19:00Z"/>
                <w:rFonts w:ascii="Calibri" w:hAnsi="Calibri" w:cs="Calibri"/>
              </w:rPr>
            </w:pPr>
            <w:ins w:id="4075" w:author="Pavla Trefilová" w:date="2019-11-18T17:19:00Z">
              <w:r w:rsidRPr="00CB41A3">
                <w:rPr>
                  <w:rFonts w:ascii="Calibri" w:hAnsi="Calibri" w:cs="Calibri"/>
                </w:rPr>
                <w:t>Ing. Lubor Homolka, Ph.D.</w:t>
              </w:r>
              <w:r w:rsidRPr="00CB41A3">
                <w:rPr>
                  <w:rFonts w:ascii="Calibri" w:hAnsi="Calibri" w:cs="Calibri"/>
                </w:rPr>
                <w:tab/>
              </w:r>
            </w:ins>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54432C83" w14:textId="594CD57D" w:rsidR="00CB41A3" w:rsidRPr="0062549C" w:rsidRDefault="00CB41A3" w:rsidP="00F8662A">
            <w:pPr>
              <w:jc w:val="center"/>
              <w:rPr>
                <w:ins w:id="4076" w:author="Pavla Trefilová" w:date="2019-11-18T17:19:00Z"/>
                <w:rFonts w:ascii="Calibri" w:hAnsi="Calibri" w:cs="Calibri"/>
              </w:rPr>
            </w:pPr>
            <w:ins w:id="4077" w:author="Pavla Trefilová" w:date="2019-11-18T17:19:00Z">
              <w:r>
                <w:rPr>
                  <w:rFonts w:ascii="Calibri" w:hAnsi="Calibri" w:cs="Calibri"/>
                </w:rPr>
                <w:t>1985</w:t>
              </w:r>
            </w:ins>
          </w:p>
        </w:tc>
        <w:tc>
          <w:tcPr>
            <w:tcW w:w="1559" w:type="dxa"/>
            <w:gridSpan w:val="2"/>
            <w:tcBorders>
              <w:top w:val="nil"/>
              <w:left w:val="nil"/>
              <w:bottom w:val="single" w:sz="4" w:space="0" w:color="auto"/>
              <w:right w:val="single" w:sz="4" w:space="0" w:color="auto"/>
            </w:tcBorders>
            <w:shd w:val="clear" w:color="auto" w:fill="auto"/>
            <w:noWrap/>
            <w:vAlign w:val="center"/>
          </w:tcPr>
          <w:p w14:paraId="300F7BB3" w14:textId="6A9D4040" w:rsidR="00CB41A3" w:rsidRPr="0062549C" w:rsidRDefault="00CB41A3" w:rsidP="00F8662A">
            <w:pPr>
              <w:jc w:val="center"/>
              <w:rPr>
                <w:ins w:id="4078" w:author="Pavla Trefilová" w:date="2019-11-18T17:19:00Z"/>
                <w:rFonts w:ascii="Calibri" w:hAnsi="Calibri" w:cs="Calibri"/>
              </w:rPr>
            </w:pPr>
            <w:ins w:id="4079" w:author="Pavla Trefilová" w:date="2019-11-18T17:19:00Z">
              <w:r>
                <w:rPr>
                  <w:rFonts w:ascii="Calibri" w:hAnsi="Calibri" w:cs="Calibri"/>
                </w:rPr>
                <w:t>40</w:t>
              </w:r>
            </w:ins>
          </w:p>
        </w:tc>
        <w:tc>
          <w:tcPr>
            <w:tcW w:w="1560" w:type="dxa"/>
            <w:gridSpan w:val="2"/>
            <w:tcBorders>
              <w:top w:val="nil"/>
              <w:left w:val="single" w:sz="4" w:space="0" w:color="auto"/>
              <w:bottom w:val="single" w:sz="4" w:space="0" w:color="auto"/>
              <w:right w:val="single" w:sz="12" w:space="0" w:color="auto"/>
            </w:tcBorders>
            <w:shd w:val="clear" w:color="auto" w:fill="auto"/>
            <w:noWrap/>
            <w:vAlign w:val="center"/>
          </w:tcPr>
          <w:p w14:paraId="5D096142" w14:textId="2DB6D282" w:rsidR="00CB41A3" w:rsidRPr="0062549C" w:rsidRDefault="00CB41A3" w:rsidP="00F8662A">
            <w:pPr>
              <w:jc w:val="center"/>
              <w:rPr>
                <w:ins w:id="4080" w:author="Pavla Trefilová" w:date="2019-11-18T17:19:00Z"/>
                <w:rFonts w:ascii="Calibri" w:hAnsi="Calibri" w:cs="Calibri"/>
              </w:rPr>
            </w:pPr>
            <w:ins w:id="4081" w:author="Pavla Trefilová" w:date="2019-11-18T17:19:00Z">
              <w:r>
                <w:rPr>
                  <w:rFonts w:ascii="Calibri" w:hAnsi="Calibri" w:cs="Calibri"/>
                </w:rPr>
                <w:t>N</w:t>
              </w:r>
            </w:ins>
          </w:p>
        </w:tc>
      </w:tr>
      <w:tr w:rsidR="00534C60" w:rsidRPr="0062549C" w14:paraId="1806DD52"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5C44C67" w14:textId="77777777" w:rsidR="00F8662A" w:rsidRPr="0062549C" w:rsidRDefault="00F8662A" w:rsidP="00F8662A">
            <w:pPr>
              <w:rPr>
                <w:rFonts w:ascii="Calibri" w:hAnsi="Calibri" w:cs="Calibri"/>
              </w:rPr>
            </w:pPr>
            <w:r w:rsidRPr="0062549C">
              <w:rPr>
                <w:rFonts w:ascii="Calibri" w:hAnsi="Calibri" w:cs="Calibri"/>
              </w:rPr>
              <w:t>Mgr. Jan Kalenda,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26B3D05B" w14:textId="77777777" w:rsidR="00F8662A" w:rsidRPr="0062549C" w:rsidRDefault="00F8662A" w:rsidP="00F8662A">
            <w:pPr>
              <w:jc w:val="center"/>
              <w:rPr>
                <w:rFonts w:ascii="Calibri" w:hAnsi="Calibri" w:cs="Calibri"/>
              </w:rPr>
            </w:pPr>
            <w:r w:rsidRPr="0062549C">
              <w:rPr>
                <w:rFonts w:ascii="Calibri" w:hAnsi="Calibri" w:cs="Calibri"/>
              </w:rPr>
              <w:t>1985</w:t>
            </w:r>
          </w:p>
        </w:tc>
        <w:tc>
          <w:tcPr>
            <w:tcW w:w="1559" w:type="dxa"/>
            <w:gridSpan w:val="2"/>
            <w:tcBorders>
              <w:top w:val="nil"/>
              <w:left w:val="nil"/>
              <w:bottom w:val="single" w:sz="4" w:space="0" w:color="auto"/>
              <w:right w:val="single" w:sz="4" w:space="0" w:color="auto"/>
            </w:tcBorders>
            <w:shd w:val="clear" w:color="auto" w:fill="auto"/>
            <w:noWrap/>
            <w:vAlign w:val="center"/>
          </w:tcPr>
          <w:p w14:paraId="5B4CEABB"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vAlign w:val="center"/>
          </w:tcPr>
          <w:p w14:paraId="30D5E033" w14:textId="77777777" w:rsidR="00F8662A" w:rsidRPr="0062549C" w:rsidRDefault="00F8662A" w:rsidP="00F8662A">
            <w:pPr>
              <w:jc w:val="center"/>
              <w:rPr>
                <w:rFonts w:ascii="Calibri" w:hAnsi="Calibri" w:cs="Calibri"/>
              </w:rPr>
            </w:pPr>
            <w:r w:rsidRPr="0062549C">
              <w:rPr>
                <w:rFonts w:ascii="Calibri" w:hAnsi="Calibri" w:cs="Calibri"/>
              </w:rPr>
              <w:t>U - 30.5.2022</w:t>
            </w:r>
          </w:p>
        </w:tc>
      </w:tr>
      <w:tr w:rsidR="00534C60" w:rsidRPr="0062549C" w14:paraId="3356F115"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A654FA1" w14:textId="77777777" w:rsidR="00F8662A" w:rsidRPr="0062549C" w:rsidRDefault="00F8662A" w:rsidP="00F8662A">
            <w:pPr>
              <w:rPr>
                <w:rFonts w:ascii="Calibri" w:hAnsi="Calibri" w:cs="Calibri"/>
              </w:rPr>
            </w:pPr>
            <w:r w:rsidRPr="0062549C">
              <w:rPr>
                <w:rFonts w:ascii="Calibri" w:hAnsi="Calibri" w:cs="Calibri"/>
              </w:rPr>
              <w:t>Ing. Blanka Kameníková,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7BACC035" w14:textId="77777777" w:rsidR="00F8662A" w:rsidRPr="0062549C" w:rsidRDefault="00F8662A" w:rsidP="00F8662A">
            <w:pPr>
              <w:jc w:val="center"/>
              <w:rPr>
                <w:rFonts w:ascii="Calibri" w:hAnsi="Calibri" w:cs="Calibri"/>
              </w:rPr>
            </w:pPr>
            <w:r w:rsidRPr="0062549C">
              <w:rPr>
                <w:rFonts w:ascii="Calibri" w:hAnsi="Calibri" w:cs="Calibri"/>
              </w:rPr>
              <w:t>1970</w:t>
            </w:r>
          </w:p>
        </w:tc>
        <w:tc>
          <w:tcPr>
            <w:tcW w:w="1559" w:type="dxa"/>
            <w:gridSpan w:val="2"/>
            <w:tcBorders>
              <w:top w:val="nil"/>
              <w:left w:val="nil"/>
              <w:bottom w:val="single" w:sz="4" w:space="0" w:color="auto"/>
              <w:right w:val="single" w:sz="4" w:space="0" w:color="auto"/>
            </w:tcBorders>
            <w:shd w:val="clear" w:color="auto" w:fill="auto"/>
            <w:noWrap/>
            <w:vAlign w:val="center"/>
          </w:tcPr>
          <w:p w14:paraId="2D56A09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6F5BE46C" w14:textId="77777777" w:rsidR="00F8662A" w:rsidRPr="0062549C" w:rsidRDefault="00F8662A" w:rsidP="00F8662A">
            <w:pPr>
              <w:jc w:val="center"/>
              <w:rPr>
                <w:rFonts w:ascii="Calibri" w:hAnsi="Calibri" w:cs="Calibri"/>
              </w:rPr>
            </w:pPr>
            <w:r w:rsidRPr="001F2E7A">
              <w:rPr>
                <w:rFonts w:ascii="Calibri" w:hAnsi="Calibri" w:cs="Calibri"/>
              </w:rPr>
              <w:t>N</w:t>
            </w:r>
          </w:p>
        </w:tc>
      </w:tr>
      <w:tr w:rsidR="00534C60" w:rsidRPr="0062549C" w14:paraId="54F40A5A"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96B7132" w14:textId="77777777" w:rsidR="00F8662A" w:rsidRPr="0062549C" w:rsidRDefault="00F8662A" w:rsidP="00F8662A">
            <w:pPr>
              <w:rPr>
                <w:rFonts w:ascii="Calibri" w:hAnsi="Calibri" w:cs="Calibri"/>
              </w:rPr>
            </w:pPr>
            <w:r w:rsidRPr="0062549C">
              <w:rPr>
                <w:rFonts w:ascii="Calibri" w:hAnsi="Calibri" w:cs="Calibri"/>
              </w:rPr>
              <w:t>JUDr. Olga Kapplová,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19E25858" w14:textId="77777777" w:rsidR="00F8662A" w:rsidRPr="0062549C" w:rsidRDefault="00F8662A" w:rsidP="00F8662A">
            <w:pPr>
              <w:jc w:val="center"/>
              <w:rPr>
                <w:rFonts w:ascii="Calibri" w:hAnsi="Calibri" w:cs="Calibri"/>
              </w:rPr>
            </w:pPr>
            <w:r w:rsidRPr="0062549C">
              <w:rPr>
                <w:rFonts w:ascii="Calibri" w:hAnsi="Calibri" w:cs="Calibri"/>
              </w:rPr>
              <w:t>1950</w:t>
            </w:r>
          </w:p>
        </w:tc>
        <w:tc>
          <w:tcPr>
            <w:tcW w:w="1559" w:type="dxa"/>
            <w:gridSpan w:val="2"/>
            <w:tcBorders>
              <w:top w:val="nil"/>
              <w:left w:val="nil"/>
              <w:bottom w:val="single" w:sz="4" w:space="0" w:color="auto"/>
              <w:right w:val="single" w:sz="4" w:space="0" w:color="auto"/>
            </w:tcBorders>
            <w:shd w:val="clear" w:color="auto" w:fill="auto"/>
            <w:noWrap/>
            <w:vAlign w:val="center"/>
          </w:tcPr>
          <w:p w14:paraId="1B63DEE5"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vAlign w:val="center"/>
          </w:tcPr>
          <w:p w14:paraId="616AB023" w14:textId="0DCC3AFE" w:rsidR="00F8662A" w:rsidRPr="0062549C" w:rsidRDefault="00F8662A" w:rsidP="00F8662A">
            <w:pPr>
              <w:jc w:val="center"/>
              <w:rPr>
                <w:rFonts w:ascii="Calibri" w:hAnsi="Calibri" w:cs="Calibri"/>
              </w:rPr>
            </w:pPr>
            <w:r w:rsidRPr="0062549C">
              <w:rPr>
                <w:rFonts w:ascii="Calibri" w:hAnsi="Calibri" w:cs="Calibri"/>
              </w:rPr>
              <w:t>U - 31.8.</w:t>
            </w:r>
            <w:del w:id="4082" w:author="Pavla Trefilová" w:date="2019-11-18T17:19:00Z">
              <w:r w:rsidR="00AD576F" w:rsidRPr="0062549C">
                <w:rPr>
                  <w:rFonts w:ascii="Calibri" w:hAnsi="Calibri" w:cs="Calibri"/>
                </w:rPr>
                <w:delText>2019</w:delText>
              </w:r>
            </w:del>
            <w:ins w:id="4083" w:author="Pavla Trefilová" w:date="2019-11-18T17:19:00Z">
              <w:r w:rsidRPr="0062549C">
                <w:rPr>
                  <w:rFonts w:ascii="Calibri" w:hAnsi="Calibri" w:cs="Calibri"/>
                </w:rPr>
                <w:t>20</w:t>
              </w:r>
              <w:r>
                <w:rPr>
                  <w:rFonts w:ascii="Calibri" w:hAnsi="Calibri" w:cs="Calibri"/>
                </w:rPr>
                <w:t>22</w:t>
              </w:r>
            </w:ins>
          </w:p>
        </w:tc>
      </w:tr>
      <w:tr w:rsidR="00534C60" w:rsidRPr="0062549C" w14:paraId="61AA6E38"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13DFE28" w14:textId="2C3421EE" w:rsidR="00F8662A" w:rsidRPr="0062549C" w:rsidRDefault="00F8662A" w:rsidP="00F8662A">
            <w:pPr>
              <w:rPr>
                <w:rFonts w:ascii="Calibri" w:hAnsi="Calibri" w:cs="Calibri"/>
              </w:rPr>
            </w:pPr>
            <w:r w:rsidRPr="0062549C">
              <w:rPr>
                <w:rFonts w:ascii="Calibri" w:hAnsi="Calibri" w:cs="Calibri"/>
              </w:rPr>
              <w:t>Ing. Pavlína Kirschnerová</w:t>
            </w:r>
            <w:ins w:id="4084" w:author="Pavla Trefilová" w:date="2019-11-18T17:19:00Z">
              <w:r w:rsidR="00CB41A3">
                <w:rPr>
                  <w:rFonts w:ascii="Calibri" w:hAnsi="Calibri" w:cs="Calibri"/>
                </w:rPr>
                <w:t>, Ph.D.</w:t>
              </w:r>
            </w:ins>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324C07BE" w14:textId="77777777" w:rsidR="00F8662A" w:rsidRPr="0062549C" w:rsidRDefault="00F8662A" w:rsidP="00F8662A">
            <w:pPr>
              <w:jc w:val="center"/>
              <w:rPr>
                <w:rFonts w:ascii="Calibri" w:hAnsi="Calibri" w:cs="Calibri"/>
              </w:rPr>
            </w:pPr>
            <w:r w:rsidRPr="0062549C">
              <w:rPr>
                <w:rFonts w:ascii="Calibri" w:hAnsi="Calibri" w:cs="Calibri"/>
              </w:rPr>
              <w:t>1969</w:t>
            </w:r>
          </w:p>
        </w:tc>
        <w:tc>
          <w:tcPr>
            <w:tcW w:w="1559" w:type="dxa"/>
            <w:gridSpan w:val="2"/>
            <w:tcBorders>
              <w:top w:val="nil"/>
              <w:left w:val="nil"/>
              <w:bottom w:val="single" w:sz="4" w:space="0" w:color="auto"/>
              <w:right w:val="single" w:sz="4" w:space="0" w:color="auto"/>
            </w:tcBorders>
            <w:shd w:val="clear" w:color="auto" w:fill="auto"/>
            <w:noWrap/>
            <w:vAlign w:val="center"/>
          </w:tcPr>
          <w:p w14:paraId="29D1DB3E"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vAlign w:val="center"/>
          </w:tcPr>
          <w:p w14:paraId="72D49D7B" w14:textId="2338702E" w:rsidR="00F8662A" w:rsidRPr="0062549C" w:rsidRDefault="00F8662A" w:rsidP="00F8662A">
            <w:pPr>
              <w:jc w:val="center"/>
              <w:rPr>
                <w:rFonts w:ascii="Calibri" w:hAnsi="Calibri" w:cs="Calibri"/>
              </w:rPr>
            </w:pPr>
            <w:r w:rsidRPr="0062549C">
              <w:rPr>
                <w:rFonts w:ascii="Calibri" w:hAnsi="Calibri" w:cs="Calibri"/>
              </w:rPr>
              <w:t xml:space="preserve">U - </w:t>
            </w:r>
            <w:r>
              <w:rPr>
                <w:rFonts w:ascii="Calibri" w:hAnsi="Calibri" w:cs="Calibri"/>
              </w:rPr>
              <w:t>10</w:t>
            </w:r>
            <w:r w:rsidRPr="0062549C">
              <w:rPr>
                <w:rFonts w:ascii="Calibri" w:hAnsi="Calibri" w:cs="Calibri"/>
              </w:rPr>
              <w:t>.8.</w:t>
            </w:r>
            <w:r>
              <w:rPr>
                <w:rFonts w:ascii="Calibri" w:hAnsi="Calibri" w:cs="Calibri"/>
              </w:rPr>
              <w:t>2020</w:t>
            </w:r>
          </w:p>
        </w:tc>
      </w:tr>
      <w:tr w:rsidR="00AD576F" w:rsidRPr="0062549C" w14:paraId="12E37A3F" w14:textId="77777777" w:rsidTr="0034135C">
        <w:trPr>
          <w:trHeight w:val="300"/>
          <w:jc w:val="center"/>
          <w:del w:id="4085"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EFFD107" w14:textId="77777777" w:rsidR="00AD576F" w:rsidRPr="0062549C" w:rsidRDefault="00AD576F" w:rsidP="00AD576F">
            <w:pPr>
              <w:rPr>
                <w:del w:id="4086" w:author="Pavla Trefilová" w:date="2019-11-18T17:19:00Z"/>
                <w:rFonts w:ascii="Calibri" w:hAnsi="Calibri" w:cs="Calibri"/>
              </w:rPr>
            </w:pPr>
            <w:del w:id="4087" w:author="Pavla Trefilová" w:date="2019-11-18T17:19:00Z">
              <w:r w:rsidRPr="0062549C">
                <w:rPr>
                  <w:rFonts w:ascii="Calibri" w:hAnsi="Calibri" w:cs="Calibri"/>
                </w:rPr>
                <w:delText>Ing. Martin Kovářík, Ph.D.</w:delText>
              </w:r>
            </w:del>
          </w:p>
        </w:tc>
        <w:tc>
          <w:tcPr>
            <w:tcW w:w="1276" w:type="dxa"/>
            <w:gridSpan w:val="2"/>
            <w:tcBorders>
              <w:top w:val="nil"/>
              <w:left w:val="single" w:sz="4" w:space="0" w:color="auto"/>
              <w:bottom w:val="single" w:sz="4" w:space="0" w:color="auto"/>
              <w:right w:val="single" w:sz="4" w:space="0" w:color="auto"/>
            </w:tcBorders>
            <w:shd w:val="clear" w:color="auto" w:fill="auto"/>
            <w:noWrap/>
            <w:vAlign w:val="center"/>
          </w:tcPr>
          <w:p w14:paraId="6702E091" w14:textId="77777777" w:rsidR="00AD576F" w:rsidRPr="0062549C" w:rsidRDefault="00AD576F" w:rsidP="00AD576F">
            <w:pPr>
              <w:jc w:val="center"/>
              <w:rPr>
                <w:del w:id="4088" w:author="Pavla Trefilová" w:date="2019-11-18T17:19:00Z"/>
                <w:rFonts w:ascii="Calibri" w:hAnsi="Calibri" w:cs="Calibri"/>
              </w:rPr>
            </w:pPr>
            <w:del w:id="4089" w:author="Pavla Trefilová" w:date="2019-11-18T17:19:00Z">
              <w:r w:rsidRPr="0062549C">
                <w:rPr>
                  <w:rFonts w:ascii="Calibri" w:hAnsi="Calibri" w:cs="Calibri"/>
                </w:rPr>
                <w:delText>1983</w:delText>
              </w:r>
            </w:del>
          </w:p>
        </w:tc>
        <w:tc>
          <w:tcPr>
            <w:tcW w:w="1559" w:type="dxa"/>
            <w:gridSpan w:val="2"/>
            <w:tcBorders>
              <w:top w:val="nil"/>
              <w:left w:val="nil"/>
              <w:bottom w:val="single" w:sz="4" w:space="0" w:color="auto"/>
              <w:right w:val="single" w:sz="4" w:space="0" w:color="auto"/>
            </w:tcBorders>
            <w:shd w:val="clear" w:color="auto" w:fill="auto"/>
            <w:noWrap/>
            <w:vAlign w:val="center"/>
          </w:tcPr>
          <w:p w14:paraId="746E1196" w14:textId="77777777" w:rsidR="00AD576F" w:rsidRPr="0062549C" w:rsidRDefault="00AD576F" w:rsidP="00AD576F">
            <w:pPr>
              <w:jc w:val="center"/>
              <w:rPr>
                <w:del w:id="4090" w:author="Pavla Trefilová" w:date="2019-11-18T17:19:00Z"/>
                <w:rFonts w:ascii="Calibri" w:hAnsi="Calibri" w:cs="Calibri"/>
              </w:rPr>
            </w:pPr>
            <w:del w:id="4091" w:author="Pavla Trefilová" w:date="2019-11-18T17:19:00Z">
              <w:r w:rsidRPr="0062549C">
                <w:rPr>
                  <w:rFonts w:ascii="Calibri" w:hAnsi="Calibri" w:cs="Calibri"/>
                </w:rPr>
                <w:delText>40</w:delText>
              </w:r>
            </w:del>
          </w:p>
        </w:tc>
        <w:tc>
          <w:tcPr>
            <w:tcW w:w="1560" w:type="dxa"/>
            <w:gridSpan w:val="2"/>
            <w:tcBorders>
              <w:top w:val="nil"/>
              <w:left w:val="single" w:sz="4" w:space="0" w:color="auto"/>
              <w:bottom w:val="single" w:sz="4" w:space="0" w:color="auto"/>
              <w:right w:val="single" w:sz="12" w:space="0" w:color="auto"/>
            </w:tcBorders>
            <w:shd w:val="clear" w:color="auto" w:fill="auto"/>
            <w:noWrap/>
          </w:tcPr>
          <w:p w14:paraId="3DA58B72" w14:textId="77777777" w:rsidR="00AD576F" w:rsidRPr="00710F2C" w:rsidRDefault="00AD576F" w:rsidP="00AD576F">
            <w:pPr>
              <w:jc w:val="center"/>
              <w:rPr>
                <w:del w:id="4092" w:author="Pavla Trefilová" w:date="2019-11-18T17:19:00Z"/>
                <w:rFonts w:ascii="Calibri" w:hAnsi="Calibri" w:cs="Calibri"/>
              </w:rPr>
            </w:pPr>
            <w:del w:id="4093" w:author="Pavla Trefilová" w:date="2019-11-18T17:19:00Z">
              <w:r w:rsidRPr="00867B16">
                <w:rPr>
                  <w:rFonts w:ascii="Calibri" w:hAnsi="Calibri" w:cs="Calibri"/>
                </w:rPr>
                <w:delText>N</w:delText>
              </w:r>
            </w:del>
          </w:p>
        </w:tc>
      </w:tr>
      <w:tr w:rsidR="00534C60" w:rsidRPr="0062549C" w14:paraId="0F41FB60" w14:textId="77777777" w:rsidTr="0031440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EDBD154" w14:textId="6725D2D1" w:rsidR="006C1AC3" w:rsidRPr="0062549C" w:rsidRDefault="006C1AC3" w:rsidP="006C1AC3">
            <w:pPr>
              <w:rPr>
                <w:rFonts w:ascii="Calibri" w:hAnsi="Calibri" w:cs="Calibri"/>
              </w:rPr>
            </w:pPr>
            <w:r w:rsidRPr="0062549C">
              <w:rPr>
                <w:rFonts w:ascii="Calibri" w:hAnsi="Calibri" w:cs="Calibri"/>
              </w:rPr>
              <w:t>Mgr. Věra Kozáková,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21FA478D" w14:textId="311595E9" w:rsidR="006C1AC3" w:rsidRPr="0062549C" w:rsidRDefault="006C1AC3" w:rsidP="006C1AC3">
            <w:pPr>
              <w:jc w:val="center"/>
              <w:rPr>
                <w:rFonts w:ascii="Calibri" w:hAnsi="Calibri" w:cs="Calibri"/>
              </w:rPr>
            </w:pPr>
            <w:r w:rsidRPr="0062549C">
              <w:rPr>
                <w:rFonts w:ascii="Calibri" w:hAnsi="Calibri" w:cs="Calibri"/>
              </w:rPr>
              <w:t>1957</w:t>
            </w:r>
          </w:p>
        </w:tc>
        <w:tc>
          <w:tcPr>
            <w:tcW w:w="1559" w:type="dxa"/>
            <w:gridSpan w:val="2"/>
            <w:tcBorders>
              <w:top w:val="nil"/>
              <w:left w:val="nil"/>
              <w:bottom w:val="single" w:sz="4" w:space="0" w:color="auto"/>
              <w:right w:val="single" w:sz="4" w:space="0" w:color="auto"/>
            </w:tcBorders>
            <w:shd w:val="clear" w:color="auto" w:fill="auto"/>
            <w:noWrap/>
            <w:vAlign w:val="center"/>
          </w:tcPr>
          <w:p w14:paraId="1997C35E" w14:textId="2424DA65" w:rsidR="006C1AC3" w:rsidRPr="0062549C" w:rsidRDefault="006C1AC3" w:rsidP="006C1AC3">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6E2EAA23" w14:textId="34DB2ADC" w:rsidR="006C1AC3" w:rsidRPr="0062549C" w:rsidRDefault="006C1AC3" w:rsidP="006C1AC3">
            <w:pPr>
              <w:jc w:val="center"/>
              <w:rPr>
                <w:rFonts w:ascii="Calibri" w:hAnsi="Calibri" w:cs="Calibri"/>
              </w:rPr>
            </w:pPr>
            <w:r w:rsidRPr="00710F2C">
              <w:rPr>
                <w:rFonts w:ascii="Calibri" w:hAnsi="Calibri" w:cs="Calibri"/>
              </w:rPr>
              <w:t>N</w:t>
            </w:r>
          </w:p>
        </w:tc>
      </w:tr>
      <w:tr w:rsidR="00534C60" w:rsidRPr="0062549C" w14:paraId="67D82F94"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8085904" w14:textId="77777777" w:rsidR="00F8662A" w:rsidRPr="0062549C" w:rsidRDefault="00F8662A" w:rsidP="00F8662A">
            <w:pPr>
              <w:rPr>
                <w:rFonts w:ascii="Calibri" w:hAnsi="Calibri" w:cs="Calibri"/>
              </w:rPr>
            </w:pPr>
            <w:r w:rsidRPr="0062549C">
              <w:rPr>
                <w:rFonts w:ascii="Calibri" w:hAnsi="Calibri" w:cs="Calibri"/>
              </w:rPr>
              <w:t>Ing. Ludmila Kozubíková,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034BC0BA" w14:textId="77777777" w:rsidR="00F8662A" w:rsidRPr="0062549C" w:rsidRDefault="00F8662A" w:rsidP="00F8662A">
            <w:pPr>
              <w:jc w:val="center"/>
              <w:rPr>
                <w:rFonts w:ascii="Calibri" w:hAnsi="Calibri" w:cs="Calibri"/>
              </w:rPr>
            </w:pPr>
            <w:r w:rsidRPr="0062549C">
              <w:rPr>
                <w:rFonts w:ascii="Calibri" w:hAnsi="Calibri" w:cs="Calibri"/>
              </w:rPr>
              <w:t>1977</w:t>
            </w:r>
          </w:p>
        </w:tc>
        <w:tc>
          <w:tcPr>
            <w:tcW w:w="1559" w:type="dxa"/>
            <w:gridSpan w:val="2"/>
            <w:tcBorders>
              <w:top w:val="nil"/>
              <w:left w:val="nil"/>
              <w:bottom w:val="single" w:sz="4" w:space="0" w:color="auto"/>
              <w:right w:val="single" w:sz="4" w:space="0" w:color="auto"/>
            </w:tcBorders>
            <w:shd w:val="clear" w:color="auto" w:fill="auto"/>
            <w:noWrap/>
            <w:vAlign w:val="center"/>
          </w:tcPr>
          <w:p w14:paraId="0C2D63F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vAlign w:val="center"/>
          </w:tcPr>
          <w:p w14:paraId="446167CE" w14:textId="3BD57098" w:rsidR="00F8662A" w:rsidRPr="0062549C" w:rsidRDefault="00AD576F" w:rsidP="00F8662A">
            <w:pPr>
              <w:jc w:val="center"/>
              <w:rPr>
                <w:rFonts w:ascii="Calibri" w:hAnsi="Calibri" w:cs="Calibri"/>
              </w:rPr>
            </w:pPr>
            <w:del w:id="4094" w:author="Pavla Trefilová" w:date="2019-11-18T17:19:00Z">
              <w:r w:rsidRPr="0062549C">
                <w:rPr>
                  <w:rFonts w:ascii="Calibri" w:hAnsi="Calibri" w:cs="Calibri"/>
                </w:rPr>
                <w:delText>U - 31.8.2019</w:delText>
              </w:r>
            </w:del>
            <w:ins w:id="4095" w:author="Pavla Trefilová" w:date="2019-11-18T17:19:00Z">
              <w:r w:rsidR="00F8662A">
                <w:rPr>
                  <w:rFonts w:ascii="Calibri" w:hAnsi="Calibri" w:cs="Calibri"/>
                </w:rPr>
                <w:t>N</w:t>
              </w:r>
            </w:ins>
          </w:p>
        </w:tc>
      </w:tr>
      <w:tr w:rsidR="005F0146" w:rsidRPr="0062549C" w14:paraId="62C3DCD9" w14:textId="77777777" w:rsidTr="0031440D">
        <w:trPr>
          <w:trHeight w:val="300"/>
          <w:jc w:val="center"/>
          <w:ins w:id="4096"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12AD29B" w14:textId="09104D0B" w:rsidR="005F0146" w:rsidRPr="0062549C" w:rsidRDefault="005F0146" w:rsidP="005F0146">
            <w:pPr>
              <w:rPr>
                <w:ins w:id="4097" w:author="Pavla Trefilová" w:date="2019-11-18T17:19:00Z"/>
                <w:rFonts w:ascii="Calibri" w:hAnsi="Calibri" w:cs="Calibri"/>
              </w:rPr>
            </w:pPr>
            <w:ins w:id="4098" w:author="Pavla Trefilová" w:date="2019-11-18T17:19:00Z">
              <w:r w:rsidRPr="008C2568">
                <w:rPr>
                  <w:rFonts w:ascii="Calibri" w:hAnsi="Calibri" w:cs="Calibri"/>
                </w:rPr>
                <w:t>Ing. Michael Adu Kwarteng</w:t>
              </w:r>
              <w:r>
                <w:rPr>
                  <w:rFonts w:ascii="Calibri" w:hAnsi="Calibri" w:cs="Calibri"/>
                </w:rPr>
                <w:t>, Ph.D.</w:t>
              </w:r>
            </w:ins>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72DE6809" w14:textId="51684D9A" w:rsidR="005F0146" w:rsidRPr="0062549C" w:rsidRDefault="005F0146" w:rsidP="005F0146">
            <w:pPr>
              <w:jc w:val="center"/>
              <w:rPr>
                <w:ins w:id="4099" w:author="Pavla Trefilová" w:date="2019-11-18T17:19:00Z"/>
                <w:rFonts w:ascii="Calibri" w:hAnsi="Calibri" w:cs="Calibri"/>
              </w:rPr>
            </w:pPr>
            <w:ins w:id="4100" w:author="Pavla Trefilová" w:date="2019-11-18T17:19:00Z">
              <w:r>
                <w:rPr>
                  <w:rFonts w:ascii="Calibri" w:hAnsi="Calibri" w:cs="Calibri"/>
                </w:rPr>
                <w:t>1986</w:t>
              </w:r>
            </w:ins>
          </w:p>
        </w:tc>
        <w:tc>
          <w:tcPr>
            <w:tcW w:w="1559" w:type="dxa"/>
            <w:gridSpan w:val="2"/>
            <w:tcBorders>
              <w:top w:val="nil"/>
              <w:left w:val="nil"/>
              <w:bottom w:val="single" w:sz="4" w:space="0" w:color="auto"/>
              <w:right w:val="single" w:sz="4" w:space="0" w:color="auto"/>
            </w:tcBorders>
            <w:shd w:val="clear" w:color="auto" w:fill="auto"/>
            <w:noWrap/>
            <w:vAlign w:val="center"/>
          </w:tcPr>
          <w:p w14:paraId="594A1868" w14:textId="2975E609" w:rsidR="005F0146" w:rsidRPr="0062549C" w:rsidRDefault="005F0146" w:rsidP="005F0146">
            <w:pPr>
              <w:jc w:val="center"/>
              <w:rPr>
                <w:ins w:id="4101" w:author="Pavla Trefilová" w:date="2019-11-18T17:19:00Z"/>
                <w:rFonts w:ascii="Calibri" w:hAnsi="Calibri" w:cs="Calibri"/>
              </w:rPr>
            </w:pPr>
            <w:ins w:id="4102" w:author="Pavla Trefilová" w:date="2019-11-18T17:19:00Z">
              <w:r>
                <w:rPr>
                  <w:rFonts w:ascii="Calibri" w:hAnsi="Calibri" w:cs="Calibri"/>
                </w:rPr>
                <w:t>40</w:t>
              </w:r>
            </w:ins>
          </w:p>
        </w:tc>
        <w:tc>
          <w:tcPr>
            <w:tcW w:w="1560" w:type="dxa"/>
            <w:gridSpan w:val="2"/>
            <w:tcBorders>
              <w:top w:val="nil"/>
              <w:left w:val="single" w:sz="4" w:space="0" w:color="auto"/>
              <w:bottom w:val="single" w:sz="4" w:space="0" w:color="auto"/>
              <w:right w:val="single" w:sz="12" w:space="0" w:color="auto"/>
            </w:tcBorders>
            <w:shd w:val="clear" w:color="auto" w:fill="auto"/>
            <w:noWrap/>
            <w:vAlign w:val="bottom"/>
          </w:tcPr>
          <w:p w14:paraId="0A97206E" w14:textId="2B06BFFC" w:rsidR="005F0146" w:rsidRPr="0062549C" w:rsidDel="00F8662A" w:rsidRDefault="005F0146" w:rsidP="005F0146">
            <w:pPr>
              <w:jc w:val="center"/>
              <w:rPr>
                <w:ins w:id="4103" w:author="Pavla Trefilová" w:date="2019-11-18T17:19:00Z"/>
                <w:rFonts w:ascii="Calibri" w:hAnsi="Calibri" w:cs="Calibri"/>
              </w:rPr>
            </w:pPr>
            <w:ins w:id="4104" w:author="Pavla Trefilová" w:date="2019-11-18T17:19:00Z">
              <w:r w:rsidRPr="00686EC2">
                <w:rPr>
                  <w:rFonts w:ascii="Calibri" w:hAnsi="Calibri" w:cs="Calibri"/>
                </w:rPr>
                <w:t>U - 31.8.20</w:t>
              </w:r>
              <w:r>
                <w:rPr>
                  <w:rFonts w:ascii="Calibri" w:hAnsi="Calibri" w:cs="Calibri"/>
                </w:rPr>
                <w:t>22</w:t>
              </w:r>
            </w:ins>
          </w:p>
        </w:tc>
      </w:tr>
      <w:tr w:rsidR="00534C60" w:rsidRPr="0062549C" w14:paraId="13387D2A"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BA624F1" w14:textId="77777777" w:rsidR="00F8662A" w:rsidRPr="0062549C" w:rsidRDefault="00F8662A" w:rsidP="00F8662A">
            <w:pPr>
              <w:rPr>
                <w:rFonts w:ascii="Calibri" w:hAnsi="Calibri" w:cs="Calibri"/>
              </w:rPr>
            </w:pPr>
            <w:r w:rsidRPr="0062549C">
              <w:rPr>
                <w:rFonts w:ascii="Calibri" w:hAnsi="Calibri" w:cs="Calibri"/>
              </w:rPr>
              <w:t>Ing. Lucie Macurová,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5FE42C22" w14:textId="77777777"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gridSpan w:val="2"/>
            <w:tcBorders>
              <w:top w:val="nil"/>
              <w:left w:val="nil"/>
              <w:bottom w:val="single" w:sz="4" w:space="0" w:color="auto"/>
              <w:right w:val="single" w:sz="4" w:space="0" w:color="auto"/>
            </w:tcBorders>
            <w:shd w:val="clear" w:color="auto" w:fill="auto"/>
            <w:noWrap/>
            <w:vAlign w:val="center"/>
          </w:tcPr>
          <w:p w14:paraId="4F7DF47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2E19149C" w14:textId="77777777" w:rsidR="00F8662A" w:rsidRPr="0062549C" w:rsidRDefault="00F8662A" w:rsidP="00F8662A">
            <w:pPr>
              <w:jc w:val="center"/>
              <w:rPr>
                <w:rFonts w:ascii="Calibri" w:hAnsi="Calibri" w:cs="Calibri"/>
              </w:rPr>
            </w:pPr>
            <w:r w:rsidRPr="00867B16">
              <w:rPr>
                <w:rFonts w:ascii="Calibri" w:hAnsi="Calibri" w:cs="Calibri"/>
              </w:rPr>
              <w:t>N</w:t>
            </w:r>
          </w:p>
        </w:tc>
      </w:tr>
      <w:tr w:rsidR="00AD576F" w:rsidRPr="0062549C" w14:paraId="4E5AB54E" w14:textId="77777777" w:rsidTr="0034135C">
        <w:trPr>
          <w:gridAfter w:val="1"/>
          <w:wAfter w:w="81" w:type="dxa"/>
          <w:trHeight w:val="300"/>
          <w:jc w:val="center"/>
          <w:del w:id="4105"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64D496B" w14:textId="77777777" w:rsidR="00AD576F" w:rsidRPr="0062549C" w:rsidRDefault="00AD576F" w:rsidP="00AD576F">
            <w:pPr>
              <w:rPr>
                <w:del w:id="4106" w:author="Pavla Trefilová" w:date="2019-11-18T17:19:00Z"/>
                <w:rFonts w:ascii="Calibri" w:hAnsi="Calibri" w:cs="Calibri"/>
              </w:rPr>
            </w:pPr>
            <w:del w:id="4107" w:author="Pavla Trefilová" w:date="2019-11-18T17:19:00Z">
              <w:r w:rsidRPr="0062549C">
                <w:rPr>
                  <w:rFonts w:ascii="Calibri" w:hAnsi="Calibri" w:cs="Calibri"/>
                </w:rPr>
                <w:delText>Mgr. Petra Mandincová</w:delText>
              </w:r>
            </w:del>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064B50" w14:textId="77777777" w:rsidR="00AD576F" w:rsidRPr="0062549C" w:rsidRDefault="00AD576F" w:rsidP="00AD576F">
            <w:pPr>
              <w:jc w:val="center"/>
              <w:rPr>
                <w:del w:id="4108" w:author="Pavla Trefilová" w:date="2019-11-18T17:19:00Z"/>
                <w:rFonts w:ascii="Calibri" w:hAnsi="Calibri" w:cs="Calibri"/>
              </w:rPr>
            </w:pPr>
            <w:del w:id="4109" w:author="Pavla Trefilová" w:date="2019-11-18T17:19:00Z">
              <w:r w:rsidRPr="0062549C">
                <w:rPr>
                  <w:rFonts w:ascii="Calibri" w:hAnsi="Calibri" w:cs="Calibri"/>
                </w:rPr>
                <w:delText>1978</w:delText>
              </w:r>
            </w:del>
          </w:p>
        </w:tc>
        <w:tc>
          <w:tcPr>
            <w:tcW w:w="1559" w:type="dxa"/>
            <w:gridSpan w:val="2"/>
            <w:tcBorders>
              <w:top w:val="nil"/>
              <w:left w:val="nil"/>
              <w:bottom w:val="single" w:sz="4" w:space="0" w:color="auto"/>
              <w:right w:val="single" w:sz="4" w:space="0" w:color="auto"/>
            </w:tcBorders>
            <w:shd w:val="clear" w:color="auto" w:fill="auto"/>
            <w:noWrap/>
            <w:vAlign w:val="center"/>
          </w:tcPr>
          <w:p w14:paraId="328413CE" w14:textId="77777777" w:rsidR="00AD576F" w:rsidRPr="0062549C" w:rsidRDefault="00AD576F" w:rsidP="00AD576F">
            <w:pPr>
              <w:jc w:val="center"/>
              <w:rPr>
                <w:del w:id="4110" w:author="Pavla Trefilová" w:date="2019-11-18T17:19:00Z"/>
                <w:rFonts w:ascii="Calibri" w:hAnsi="Calibri" w:cs="Calibri"/>
              </w:rPr>
            </w:pPr>
            <w:del w:id="4111" w:author="Pavla Trefilová" w:date="2019-11-18T17:19:00Z">
              <w:r w:rsidRPr="0062549C">
                <w:rPr>
                  <w:rFonts w:ascii="Calibri" w:hAnsi="Calibri" w:cs="Calibri"/>
                </w:rPr>
                <w:delText>20</w:delText>
              </w:r>
            </w:del>
          </w:p>
        </w:tc>
        <w:tc>
          <w:tcPr>
            <w:tcW w:w="1560" w:type="dxa"/>
            <w:gridSpan w:val="2"/>
            <w:tcBorders>
              <w:top w:val="nil"/>
              <w:left w:val="single" w:sz="4" w:space="0" w:color="auto"/>
              <w:bottom w:val="single" w:sz="4" w:space="0" w:color="auto"/>
              <w:right w:val="single" w:sz="12" w:space="0" w:color="auto"/>
            </w:tcBorders>
            <w:shd w:val="clear" w:color="auto" w:fill="auto"/>
            <w:noWrap/>
          </w:tcPr>
          <w:p w14:paraId="0FF89437" w14:textId="77777777" w:rsidR="00AD576F" w:rsidRPr="0062549C" w:rsidRDefault="00AD576F" w:rsidP="00AD576F">
            <w:pPr>
              <w:jc w:val="center"/>
              <w:rPr>
                <w:del w:id="4112" w:author="Pavla Trefilová" w:date="2019-11-18T17:19:00Z"/>
                <w:rFonts w:ascii="Calibri" w:hAnsi="Calibri" w:cs="Calibri"/>
              </w:rPr>
            </w:pPr>
            <w:del w:id="4113" w:author="Pavla Trefilová" w:date="2019-11-18T17:19:00Z">
              <w:r w:rsidRPr="001F2E7A">
                <w:rPr>
                  <w:rFonts w:ascii="Calibri" w:hAnsi="Calibri" w:cs="Calibri"/>
                </w:rPr>
                <w:delText>N</w:delText>
              </w:r>
            </w:del>
          </w:p>
        </w:tc>
      </w:tr>
      <w:tr w:rsidR="00534C60" w:rsidRPr="0062549C" w14:paraId="6D2E296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2659646" w14:textId="77777777" w:rsidR="00F8662A" w:rsidRPr="0062549C" w:rsidRDefault="00F8662A" w:rsidP="00F8662A">
            <w:pPr>
              <w:rPr>
                <w:rFonts w:ascii="Calibri" w:hAnsi="Calibri" w:cs="Calibri"/>
              </w:rPr>
            </w:pPr>
            <w:r w:rsidRPr="0062549C">
              <w:rPr>
                <w:rFonts w:ascii="Calibri" w:hAnsi="Calibri" w:cs="Calibri"/>
              </w:rPr>
              <w:t>Ing. Jana Matošková,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3E42FF3B" w14:textId="77777777"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gridSpan w:val="2"/>
            <w:tcBorders>
              <w:top w:val="nil"/>
              <w:left w:val="nil"/>
              <w:bottom w:val="single" w:sz="4" w:space="0" w:color="auto"/>
              <w:right w:val="single" w:sz="4" w:space="0" w:color="auto"/>
            </w:tcBorders>
            <w:shd w:val="clear" w:color="auto" w:fill="auto"/>
            <w:noWrap/>
            <w:vAlign w:val="center"/>
          </w:tcPr>
          <w:p w14:paraId="2B464164"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414773B1" w14:textId="77777777" w:rsidR="00F8662A" w:rsidRPr="0062549C" w:rsidRDefault="00F8662A" w:rsidP="00F8662A">
            <w:pPr>
              <w:jc w:val="center"/>
              <w:rPr>
                <w:rFonts w:ascii="Calibri" w:hAnsi="Calibri" w:cs="Calibri"/>
              </w:rPr>
            </w:pPr>
            <w:r w:rsidRPr="00867B16">
              <w:rPr>
                <w:rFonts w:ascii="Calibri" w:hAnsi="Calibri" w:cs="Calibri"/>
              </w:rPr>
              <w:t>N</w:t>
            </w:r>
          </w:p>
        </w:tc>
      </w:tr>
      <w:tr w:rsidR="00AD576F" w:rsidRPr="0062549C" w14:paraId="7E515881" w14:textId="77777777" w:rsidTr="0034135C">
        <w:trPr>
          <w:gridAfter w:val="1"/>
          <w:wAfter w:w="81" w:type="dxa"/>
          <w:trHeight w:val="300"/>
          <w:jc w:val="center"/>
          <w:del w:id="4114"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08EA5B70" w14:textId="77777777" w:rsidR="00AD576F" w:rsidRPr="0062549C" w:rsidRDefault="00AD576F" w:rsidP="00AD576F">
            <w:pPr>
              <w:rPr>
                <w:del w:id="4115" w:author="Pavla Trefilová" w:date="2019-11-18T17:19:00Z"/>
                <w:rFonts w:ascii="Calibri" w:hAnsi="Calibri" w:cs="Calibri"/>
              </w:rPr>
            </w:pPr>
            <w:del w:id="4116" w:author="Pavla Trefilová" w:date="2019-11-18T17:19:00Z">
              <w:r w:rsidRPr="0062549C">
                <w:rPr>
                  <w:rFonts w:ascii="Calibri" w:hAnsi="Calibri" w:cs="Calibri"/>
                </w:rPr>
                <w:delText>Mgr. Zdeněk Melichárek, PhD.</w:delText>
              </w:r>
            </w:del>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1C292F5" w14:textId="77777777" w:rsidR="00AD576F" w:rsidRPr="0062549C" w:rsidRDefault="00AD576F" w:rsidP="00AD576F">
            <w:pPr>
              <w:jc w:val="center"/>
              <w:rPr>
                <w:del w:id="4117" w:author="Pavla Trefilová" w:date="2019-11-18T17:19:00Z"/>
                <w:rFonts w:ascii="Calibri" w:hAnsi="Calibri" w:cs="Calibri"/>
              </w:rPr>
            </w:pPr>
            <w:del w:id="4118" w:author="Pavla Trefilová" w:date="2019-11-18T17:19:00Z">
              <w:r w:rsidRPr="0062549C">
                <w:rPr>
                  <w:rFonts w:ascii="Calibri" w:hAnsi="Calibri" w:cs="Calibri"/>
                  <w:sz w:val="22"/>
                  <w:szCs w:val="22"/>
                </w:rPr>
                <w:delText>1960</w:delText>
              </w:r>
            </w:del>
          </w:p>
        </w:tc>
        <w:tc>
          <w:tcPr>
            <w:tcW w:w="1559" w:type="dxa"/>
            <w:gridSpan w:val="2"/>
            <w:tcBorders>
              <w:top w:val="nil"/>
              <w:left w:val="nil"/>
              <w:bottom w:val="single" w:sz="4" w:space="0" w:color="auto"/>
              <w:right w:val="single" w:sz="4" w:space="0" w:color="auto"/>
            </w:tcBorders>
            <w:shd w:val="clear" w:color="auto" w:fill="auto"/>
            <w:noWrap/>
            <w:vAlign w:val="bottom"/>
          </w:tcPr>
          <w:p w14:paraId="408C8E7B" w14:textId="77777777" w:rsidR="00AD576F" w:rsidRPr="0062549C" w:rsidRDefault="00AD576F" w:rsidP="00AD576F">
            <w:pPr>
              <w:jc w:val="center"/>
              <w:rPr>
                <w:del w:id="4119" w:author="Pavla Trefilová" w:date="2019-11-18T17:19:00Z"/>
                <w:rFonts w:ascii="Calibri" w:hAnsi="Calibri" w:cs="Calibri"/>
              </w:rPr>
            </w:pPr>
            <w:del w:id="4120" w:author="Pavla Trefilová" w:date="2019-11-18T17:19:00Z">
              <w:r w:rsidRPr="0062549C">
                <w:rPr>
                  <w:rFonts w:ascii="Calibri" w:hAnsi="Calibri" w:cs="Calibri"/>
                  <w:sz w:val="22"/>
                  <w:szCs w:val="22"/>
                </w:rPr>
                <w:delText>40</w:delText>
              </w:r>
            </w:del>
          </w:p>
        </w:tc>
        <w:tc>
          <w:tcPr>
            <w:tcW w:w="1560" w:type="dxa"/>
            <w:gridSpan w:val="2"/>
            <w:tcBorders>
              <w:top w:val="nil"/>
              <w:left w:val="single" w:sz="4" w:space="0" w:color="auto"/>
              <w:bottom w:val="single" w:sz="4" w:space="0" w:color="auto"/>
              <w:right w:val="single" w:sz="12" w:space="0" w:color="auto"/>
            </w:tcBorders>
            <w:shd w:val="clear" w:color="auto" w:fill="auto"/>
            <w:noWrap/>
          </w:tcPr>
          <w:p w14:paraId="6B42D77A" w14:textId="77777777" w:rsidR="00AD576F" w:rsidRPr="005F4FD6" w:rsidRDefault="00AD576F" w:rsidP="00AD576F">
            <w:pPr>
              <w:jc w:val="center"/>
              <w:rPr>
                <w:del w:id="4121" w:author="Pavla Trefilová" w:date="2019-11-18T17:19:00Z"/>
                <w:rFonts w:ascii="Calibri" w:hAnsi="Calibri" w:cs="Calibri"/>
              </w:rPr>
            </w:pPr>
            <w:del w:id="4122" w:author="Pavla Trefilová" w:date="2019-11-18T17:19:00Z">
              <w:r w:rsidRPr="00710F2C">
                <w:rPr>
                  <w:rFonts w:ascii="Calibri" w:hAnsi="Calibri" w:cs="Calibri"/>
                </w:rPr>
                <w:delText>N</w:delText>
              </w:r>
            </w:del>
          </w:p>
        </w:tc>
      </w:tr>
      <w:tr w:rsidR="00534C60" w:rsidRPr="0062549C" w14:paraId="7569E509"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986CEBB" w14:textId="77777777" w:rsidR="00F8662A" w:rsidRPr="0062549C" w:rsidRDefault="00F8662A" w:rsidP="00F8662A">
            <w:pPr>
              <w:rPr>
                <w:rFonts w:ascii="Calibri" w:hAnsi="Calibri" w:cs="Calibri"/>
              </w:rPr>
            </w:pPr>
            <w:r w:rsidRPr="0062549C">
              <w:rPr>
                <w:rFonts w:ascii="Calibri" w:hAnsi="Calibri" w:cs="Calibri"/>
              </w:rPr>
              <w:lastRenderedPageBreak/>
              <w:t>Ing. Martin Mikeska, Ph.D.</w:t>
            </w:r>
          </w:p>
        </w:tc>
        <w:tc>
          <w:tcPr>
            <w:tcW w:w="13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B5BA6A" w14:textId="77777777" w:rsidR="00F8662A" w:rsidRPr="0062549C" w:rsidRDefault="00F8662A" w:rsidP="00F8662A">
            <w:pPr>
              <w:jc w:val="center"/>
              <w:rPr>
                <w:rFonts w:ascii="Calibri" w:hAnsi="Calibri" w:cs="Calibri"/>
              </w:rPr>
            </w:pPr>
            <w:r w:rsidRPr="0062549C">
              <w:rPr>
                <w:rFonts w:ascii="Calibri" w:hAnsi="Calibri" w:cs="Calibri"/>
              </w:rPr>
              <w:t>1977</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1DBD7696"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087B188F" w14:textId="77777777" w:rsidR="00F8662A" w:rsidRPr="0062549C" w:rsidRDefault="00F8662A" w:rsidP="00F8662A">
            <w:pPr>
              <w:jc w:val="center"/>
              <w:rPr>
                <w:rFonts w:ascii="Calibri" w:hAnsi="Calibri" w:cs="Calibri"/>
              </w:rPr>
            </w:pPr>
            <w:r w:rsidRPr="005F4FD6">
              <w:rPr>
                <w:rFonts w:ascii="Calibri" w:hAnsi="Calibri" w:cs="Calibri"/>
              </w:rPr>
              <w:t>N</w:t>
            </w:r>
          </w:p>
        </w:tc>
      </w:tr>
      <w:tr w:rsidR="00AD576F" w:rsidRPr="0062549C" w14:paraId="2F736504" w14:textId="77777777" w:rsidTr="0034135C">
        <w:trPr>
          <w:gridAfter w:val="1"/>
          <w:wAfter w:w="81" w:type="dxa"/>
          <w:trHeight w:val="300"/>
          <w:jc w:val="center"/>
          <w:del w:id="4123"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1BD505E" w14:textId="77777777" w:rsidR="00AD576F" w:rsidRPr="0062549C" w:rsidRDefault="00AD576F" w:rsidP="00AD576F">
            <w:pPr>
              <w:rPr>
                <w:del w:id="4124" w:author="Pavla Trefilová" w:date="2019-11-18T17:19:00Z"/>
                <w:rFonts w:ascii="Calibri" w:hAnsi="Calibri" w:cs="Calibri"/>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C0D13C" w14:textId="77777777" w:rsidR="00AD576F" w:rsidRPr="0062549C" w:rsidRDefault="00AD576F" w:rsidP="00AD576F">
            <w:pPr>
              <w:jc w:val="center"/>
              <w:rPr>
                <w:del w:id="4125" w:author="Pavla Trefilová" w:date="2019-11-18T17:19:00Z"/>
                <w:rFonts w:ascii="Calibri" w:hAnsi="Calibri" w:cs="Calibri"/>
              </w:rPr>
            </w:pPr>
          </w:p>
        </w:tc>
        <w:tc>
          <w:tcPr>
            <w:tcW w:w="1559" w:type="dxa"/>
            <w:gridSpan w:val="2"/>
            <w:tcBorders>
              <w:top w:val="nil"/>
              <w:left w:val="nil"/>
              <w:bottom w:val="single" w:sz="4" w:space="0" w:color="auto"/>
              <w:right w:val="single" w:sz="4" w:space="0" w:color="auto"/>
            </w:tcBorders>
            <w:shd w:val="clear" w:color="auto" w:fill="auto"/>
            <w:noWrap/>
            <w:vAlign w:val="center"/>
          </w:tcPr>
          <w:p w14:paraId="4E27AF48" w14:textId="77777777" w:rsidR="00AD576F" w:rsidRPr="0062549C" w:rsidRDefault="00AD576F" w:rsidP="00AD576F">
            <w:pPr>
              <w:jc w:val="center"/>
              <w:rPr>
                <w:del w:id="4126" w:author="Pavla Trefilová" w:date="2019-11-18T17:19:00Z"/>
                <w:rFonts w:ascii="Calibri" w:hAnsi="Calibri" w:cs="Calibri"/>
              </w:rPr>
            </w:pP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637C37BE" w14:textId="77777777" w:rsidR="00AD576F" w:rsidRPr="0062549C" w:rsidRDefault="00AD576F" w:rsidP="00AD576F">
            <w:pPr>
              <w:jc w:val="center"/>
              <w:rPr>
                <w:del w:id="4127" w:author="Pavla Trefilová" w:date="2019-11-18T17:19:00Z"/>
                <w:rFonts w:ascii="Calibri" w:hAnsi="Calibri" w:cs="Calibri"/>
              </w:rPr>
            </w:pPr>
          </w:p>
        </w:tc>
      </w:tr>
      <w:tr w:rsidR="00534C60" w:rsidRPr="0062549C" w14:paraId="21AB6638"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4F05368" w14:textId="77777777" w:rsidR="00F8662A" w:rsidRPr="0062549C" w:rsidRDefault="00F8662A" w:rsidP="00F8662A">
            <w:pPr>
              <w:rPr>
                <w:rFonts w:ascii="Calibri" w:hAnsi="Calibri" w:cs="Calibri"/>
              </w:rPr>
            </w:pPr>
            <w:r w:rsidRPr="0062549C">
              <w:rPr>
                <w:rFonts w:ascii="Calibri" w:hAnsi="Calibri" w:cs="Calibri"/>
              </w:rPr>
              <w:t>Ing. Milana Otrusinová,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12BC73B5" w14:textId="77777777" w:rsidR="00F8662A" w:rsidRPr="0062549C" w:rsidRDefault="00F8662A" w:rsidP="00F8662A">
            <w:pPr>
              <w:jc w:val="center"/>
              <w:rPr>
                <w:rFonts w:ascii="Calibri" w:hAnsi="Calibri" w:cs="Calibri"/>
              </w:rPr>
            </w:pPr>
            <w:r w:rsidRPr="0062549C">
              <w:rPr>
                <w:rFonts w:ascii="Calibri" w:hAnsi="Calibri" w:cs="Calibri"/>
              </w:rPr>
              <w:t>1962</w:t>
            </w:r>
          </w:p>
        </w:tc>
        <w:tc>
          <w:tcPr>
            <w:tcW w:w="1559" w:type="dxa"/>
            <w:gridSpan w:val="2"/>
            <w:tcBorders>
              <w:top w:val="nil"/>
              <w:left w:val="nil"/>
              <w:bottom w:val="single" w:sz="4" w:space="0" w:color="auto"/>
              <w:right w:val="single" w:sz="4" w:space="0" w:color="auto"/>
            </w:tcBorders>
            <w:shd w:val="clear" w:color="auto" w:fill="auto"/>
            <w:noWrap/>
            <w:vAlign w:val="center"/>
          </w:tcPr>
          <w:p w14:paraId="62AF9FB3"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068E71AB" w14:textId="77777777" w:rsidR="00F8662A" w:rsidRPr="0062549C" w:rsidRDefault="00F8662A" w:rsidP="00F8662A">
            <w:pPr>
              <w:jc w:val="center"/>
              <w:rPr>
                <w:rFonts w:ascii="Calibri" w:hAnsi="Calibri" w:cs="Calibri"/>
              </w:rPr>
            </w:pPr>
            <w:r w:rsidRPr="00710F2C">
              <w:rPr>
                <w:rFonts w:ascii="Calibri" w:hAnsi="Calibri" w:cs="Calibri"/>
              </w:rPr>
              <w:t>N</w:t>
            </w:r>
          </w:p>
        </w:tc>
      </w:tr>
      <w:tr w:rsidR="00534C60" w:rsidRPr="0062549C" w14:paraId="1AE858A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477D358E" w14:textId="77777777" w:rsidR="00F8662A" w:rsidRPr="0062549C" w:rsidRDefault="00F8662A" w:rsidP="00F8662A">
            <w:pPr>
              <w:rPr>
                <w:rFonts w:ascii="Calibri" w:hAnsi="Calibri" w:cs="Calibri"/>
              </w:rPr>
            </w:pPr>
            <w:r w:rsidRPr="0062549C">
              <w:rPr>
                <w:rFonts w:ascii="Calibri" w:hAnsi="Calibri" w:cs="Calibri"/>
              </w:rPr>
              <w:t>Ing. Přemysl Pálka,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bottom"/>
          </w:tcPr>
          <w:p w14:paraId="297C5FCE" w14:textId="77777777" w:rsidR="00F8662A" w:rsidRPr="0062549C" w:rsidRDefault="00F8662A" w:rsidP="00F8662A">
            <w:pPr>
              <w:jc w:val="center"/>
              <w:rPr>
                <w:rFonts w:ascii="Calibri" w:hAnsi="Calibri" w:cs="Calibri"/>
              </w:rPr>
            </w:pPr>
            <w:r w:rsidRPr="0062549C">
              <w:rPr>
                <w:rFonts w:ascii="Calibri" w:hAnsi="Calibri" w:cs="Calibri"/>
                <w:sz w:val="22"/>
                <w:szCs w:val="22"/>
              </w:rPr>
              <w:t>1982</w:t>
            </w:r>
          </w:p>
        </w:tc>
        <w:tc>
          <w:tcPr>
            <w:tcW w:w="1559" w:type="dxa"/>
            <w:gridSpan w:val="2"/>
            <w:tcBorders>
              <w:top w:val="nil"/>
              <w:left w:val="nil"/>
              <w:bottom w:val="single" w:sz="4" w:space="0" w:color="auto"/>
              <w:right w:val="single" w:sz="4" w:space="0" w:color="auto"/>
            </w:tcBorders>
            <w:shd w:val="clear" w:color="auto" w:fill="auto"/>
            <w:noWrap/>
            <w:vAlign w:val="bottom"/>
          </w:tcPr>
          <w:p w14:paraId="237425CC" w14:textId="77777777" w:rsidR="00F8662A" w:rsidRPr="0062549C" w:rsidRDefault="00F8662A" w:rsidP="00F8662A">
            <w:pPr>
              <w:jc w:val="center"/>
              <w:rPr>
                <w:rFonts w:ascii="Calibri" w:hAnsi="Calibri" w:cs="Calibri"/>
              </w:rPr>
            </w:pPr>
            <w:r w:rsidRPr="0062549C">
              <w:rPr>
                <w:rFonts w:ascii="Calibri" w:hAnsi="Calibri" w:cs="Calibri"/>
                <w:sz w:val="22"/>
                <w:szCs w:val="22"/>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39DAD349" w14:textId="77777777" w:rsidR="00F8662A" w:rsidRPr="00710F2C" w:rsidRDefault="00F8662A" w:rsidP="00F8662A">
            <w:pPr>
              <w:jc w:val="center"/>
              <w:rPr>
                <w:rFonts w:ascii="Calibri" w:hAnsi="Calibri" w:cs="Calibri"/>
              </w:rPr>
            </w:pPr>
            <w:r w:rsidRPr="001F2E7A">
              <w:rPr>
                <w:rFonts w:ascii="Calibri" w:hAnsi="Calibri" w:cs="Calibri"/>
              </w:rPr>
              <w:t>N</w:t>
            </w:r>
          </w:p>
        </w:tc>
      </w:tr>
      <w:tr w:rsidR="00534C60" w:rsidRPr="0062549C" w14:paraId="0E823821"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E9D12C5" w14:textId="77777777" w:rsidR="00F8662A" w:rsidRPr="0062549C" w:rsidRDefault="00F8662A" w:rsidP="00F8662A">
            <w:pPr>
              <w:rPr>
                <w:rFonts w:ascii="Calibri" w:hAnsi="Calibri" w:cs="Calibri"/>
              </w:rPr>
            </w:pPr>
            <w:r w:rsidRPr="0062549C">
              <w:rPr>
                <w:rFonts w:ascii="Calibri" w:hAnsi="Calibri" w:cs="Calibri"/>
              </w:rPr>
              <w:t>Ing. Bc. Šárka Papadaki,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4AE5FA30" w14:textId="77777777" w:rsidR="00F8662A" w:rsidRPr="0062549C" w:rsidRDefault="00F8662A" w:rsidP="00F8662A">
            <w:pPr>
              <w:jc w:val="center"/>
              <w:rPr>
                <w:rFonts w:ascii="Calibri" w:hAnsi="Calibri" w:cs="Calibri"/>
              </w:rPr>
            </w:pPr>
            <w:r w:rsidRPr="0062549C">
              <w:rPr>
                <w:rFonts w:ascii="Calibri" w:hAnsi="Calibri" w:cs="Calibri"/>
              </w:rPr>
              <w:t>1984</w:t>
            </w:r>
          </w:p>
        </w:tc>
        <w:tc>
          <w:tcPr>
            <w:tcW w:w="1559" w:type="dxa"/>
            <w:gridSpan w:val="2"/>
            <w:tcBorders>
              <w:top w:val="nil"/>
              <w:left w:val="nil"/>
              <w:bottom w:val="single" w:sz="4" w:space="0" w:color="auto"/>
              <w:right w:val="single" w:sz="4" w:space="0" w:color="auto"/>
            </w:tcBorders>
            <w:shd w:val="clear" w:color="auto" w:fill="auto"/>
            <w:noWrap/>
            <w:vAlign w:val="center"/>
          </w:tcPr>
          <w:p w14:paraId="73BBEF7B"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0BDF3F0B" w14:textId="77777777" w:rsidR="00F8662A" w:rsidRPr="00867B16" w:rsidRDefault="00F8662A" w:rsidP="00F8662A">
            <w:pPr>
              <w:jc w:val="center"/>
              <w:rPr>
                <w:rFonts w:ascii="Calibri" w:hAnsi="Calibri" w:cs="Calibri"/>
              </w:rPr>
            </w:pPr>
            <w:r w:rsidRPr="00867B16">
              <w:rPr>
                <w:rFonts w:ascii="Calibri" w:hAnsi="Calibri" w:cs="Calibri"/>
              </w:rPr>
              <w:t>N</w:t>
            </w:r>
          </w:p>
        </w:tc>
      </w:tr>
      <w:tr w:rsidR="00130E22" w:rsidRPr="0062549C" w14:paraId="368D7140" w14:textId="77777777" w:rsidTr="00012F96">
        <w:trPr>
          <w:trHeight w:val="300"/>
          <w:jc w:val="center"/>
          <w:ins w:id="4128"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2FA9728" w14:textId="5D764593" w:rsidR="00130E22" w:rsidRPr="0062549C" w:rsidRDefault="00130E22" w:rsidP="00130E22">
            <w:pPr>
              <w:rPr>
                <w:ins w:id="4129" w:author="Pavla Trefilová" w:date="2019-11-18T17:19:00Z"/>
                <w:rFonts w:ascii="Calibri" w:hAnsi="Calibri" w:cs="Calibri"/>
              </w:rPr>
            </w:pPr>
            <w:ins w:id="4130" w:author="Pavla Trefilová" w:date="2019-11-18T17:19:00Z">
              <w:r>
                <w:rPr>
                  <w:rFonts w:ascii="Calibri" w:hAnsi="Calibri" w:cs="Calibri"/>
                </w:rPr>
                <w:t>Mgr. Kamil Peterek, Ph.D.</w:t>
              </w:r>
            </w:ins>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4285BE03" w14:textId="1D57F7A3" w:rsidR="00130E22" w:rsidRPr="0062549C" w:rsidRDefault="00130E22" w:rsidP="00130E22">
            <w:pPr>
              <w:jc w:val="center"/>
              <w:rPr>
                <w:ins w:id="4131" w:author="Pavla Trefilová" w:date="2019-11-18T17:19:00Z"/>
                <w:rFonts w:ascii="Calibri" w:hAnsi="Calibri" w:cs="Calibri"/>
              </w:rPr>
            </w:pPr>
            <w:ins w:id="4132" w:author="Pavla Trefilová" w:date="2019-11-18T17:19:00Z">
              <w:r>
                <w:rPr>
                  <w:rFonts w:ascii="Calibri" w:hAnsi="Calibri" w:cs="Calibri"/>
                </w:rPr>
                <w:t>1982</w:t>
              </w:r>
            </w:ins>
          </w:p>
        </w:tc>
        <w:tc>
          <w:tcPr>
            <w:tcW w:w="1559" w:type="dxa"/>
            <w:gridSpan w:val="2"/>
            <w:tcBorders>
              <w:top w:val="nil"/>
              <w:left w:val="nil"/>
              <w:bottom w:val="single" w:sz="4" w:space="0" w:color="auto"/>
              <w:right w:val="single" w:sz="4" w:space="0" w:color="auto"/>
            </w:tcBorders>
            <w:shd w:val="clear" w:color="auto" w:fill="auto"/>
            <w:noWrap/>
            <w:vAlign w:val="center"/>
          </w:tcPr>
          <w:p w14:paraId="1FD742D2" w14:textId="0B9497E3" w:rsidR="00130E22" w:rsidRPr="0062549C" w:rsidRDefault="00130E22" w:rsidP="00130E22">
            <w:pPr>
              <w:jc w:val="center"/>
              <w:rPr>
                <w:ins w:id="4133" w:author="Pavla Trefilová" w:date="2019-11-18T17:19:00Z"/>
                <w:rFonts w:ascii="Calibri" w:hAnsi="Calibri" w:cs="Calibri"/>
              </w:rPr>
            </w:pPr>
            <w:ins w:id="4134" w:author="Pavla Trefilová" w:date="2019-11-18T17:19:00Z">
              <w:r>
                <w:rPr>
                  <w:rFonts w:ascii="Calibri" w:hAnsi="Calibri" w:cs="Calibri"/>
                </w:rPr>
                <w:t>4</w:t>
              </w:r>
            </w:ins>
          </w:p>
        </w:tc>
        <w:tc>
          <w:tcPr>
            <w:tcW w:w="1560" w:type="dxa"/>
            <w:gridSpan w:val="2"/>
            <w:tcBorders>
              <w:top w:val="nil"/>
              <w:left w:val="single" w:sz="4" w:space="0" w:color="auto"/>
              <w:bottom w:val="single" w:sz="4" w:space="0" w:color="auto"/>
              <w:right w:val="single" w:sz="12" w:space="0" w:color="auto"/>
            </w:tcBorders>
            <w:shd w:val="clear" w:color="auto" w:fill="auto"/>
            <w:noWrap/>
          </w:tcPr>
          <w:p w14:paraId="202B41F1" w14:textId="06746F29" w:rsidR="00130E22" w:rsidRPr="00867B16" w:rsidRDefault="00130E22" w:rsidP="00130E22">
            <w:pPr>
              <w:jc w:val="center"/>
              <w:rPr>
                <w:ins w:id="4135" w:author="Pavla Trefilová" w:date="2019-11-18T17:19:00Z"/>
                <w:rFonts w:ascii="Calibri" w:hAnsi="Calibri" w:cs="Calibri"/>
              </w:rPr>
            </w:pPr>
            <w:ins w:id="4136" w:author="Pavla Trefilová" w:date="2019-11-18T17:19:00Z">
              <w:r>
                <w:rPr>
                  <w:rFonts w:ascii="Calibri" w:hAnsi="Calibri" w:cs="Calibri"/>
                </w:rPr>
                <w:t>U-31.10.2020</w:t>
              </w:r>
            </w:ins>
          </w:p>
        </w:tc>
      </w:tr>
      <w:tr w:rsidR="00534C60" w:rsidRPr="0062549C" w14:paraId="692EF75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BD6B71B" w14:textId="77777777" w:rsidR="00130E22" w:rsidRPr="0062549C" w:rsidRDefault="00130E22" w:rsidP="00130E22">
            <w:pPr>
              <w:rPr>
                <w:rFonts w:ascii="Calibri" w:hAnsi="Calibri" w:cs="Calibri"/>
              </w:rPr>
            </w:pPr>
            <w:r w:rsidRPr="0062549C">
              <w:rPr>
                <w:rFonts w:ascii="Calibri" w:hAnsi="Calibri" w:cs="Calibri"/>
              </w:rPr>
              <w:t xml:space="preserve">Ing. Michal Pivnička, Ph.D. </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573B63CB"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gridSpan w:val="2"/>
            <w:tcBorders>
              <w:top w:val="nil"/>
              <w:left w:val="nil"/>
              <w:bottom w:val="single" w:sz="4" w:space="0" w:color="auto"/>
              <w:right w:val="single" w:sz="4" w:space="0" w:color="auto"/>
            </w:tcBorders>
            <w:shd w:val="clear" w:color="auto" w:fill="auto"/>
            <w:noWrap/>
            <w:vAlign w:val="center"/>
          </w:tcPr>
          <w:p w14:paraId="1C704C8C"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1B355C9F" w14:textId="77777777" w:rsidR="00130E22" w:rsidRPr="00867B16" w:rsidRDefault="00130E22" w:rsidP="00130E22">
            <w:pPr>
              <w:jc w:val="center"/>
              <w:rPr>
                <w:rFonts w:ascii="Calibri" w:hAnsi="Calibri" w:cs="Calibri"/>
              </w:rPr>
            </w:pPr>
            <w:r w:rsidRPr="00867B16">
              <w:rPr>
                <w:rFonts w:ascii="Calibri" w:hAnsi="Calibri" w:cs="Calibri"/>
              </w:rPr>
              <w:t>N</w:t>
            </w:r>
          </w:p>
        </w:tc>
      </w:tr>
      <w:tr w:rsidR="00AD576F" w:rsidRPr="0062549C" w14:paraId="417AEC79" w14:textId="77777777" w:rsidTr="0034135C">
        <w:trPr>
          <w:gridAfter w:val="1"/>
          <w:wAfter w:w="81" w:type="dxa"/>
          <w:trHeight w:val="300"/>
          <w:jc w:val="center"/>
          <w:del w:id="4137"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8F720FE" w14:textId="77777777" w:rsidR="00AD576F" w:rsidRPr="0062549C" w:rsidRDefault="00AD576F" w:rsidP="00AD576F">
            <w:pPr>
              <w:rPr>
                <w:del w:id="4138" w:author="Pavla Trefilová" w:date="2019-11-18T17:19:00Z"/>
                <w:rFonts w:ascii="Calibri" w:hAnsi="Calibri" w:cs="Calibri"/>
              </w:rPr>
            </w:pPr>
            <w:del w:id="4139" w:author="Pavla Trefilová" w:date="2019-11-18T17:19:00Z">
              <w:r w:rsidRPr="0062549C">
                <w:rPr>
                  <w:rFonts w:ascii="Calibri" w:hAnsi="Calibri" w:cs="Calibri"/>
                </w:rPr>
                <w:delText>Mgr. Lubomír Sedláček, Ph.D.</w:delText>
              </w:r>
            </w:del>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BB9A89C" w14:textId="77777777" w:rsidR="00AD576F" w:rsidRPr="0062549C" w:rsidRDefault="00AD576F" w:rsidP="00AD576F">
            <w:pPr>
              <w:jc w:val="center"/>
              <w:rPr>
                <w:del w:id="4140" w:author="Pavla Trefilová" w:date="2019-11-18T17:19:00Z"/>
                <w:rFonts w:ascii="Calibri" w:hAnsi="Calibri" w:cs="Calibri"/>
              </w:rPr>
            </w:pPr>
            <w:del w:id="4141" w:author="Pavla Trefilová" w:date="2019-11-18T17:19:00Z">
              <w:r w:rsidRPr="0062549C">
                <w:rPr>
                  <w:rFonts w:ascii="Calibri" w:hAnsi="Calibri" w:cs="Calibri"/>
                </w:rPr>
                <w:delText>1961</w:delText>
              </w:r>
            </w:del>
          </w:p>
        </w:tc>
        <w:tc>
          <w:tcPr>
            <w:tcW w:w="1559" w:type="dxa"/>
            <w:gridSpan w:val="2"/>
            <w:tcBorders>
              <w:top w:val="nil"/>
              <w:left w:val="nil"/>
              <w:bottom w:val="single" w:sz="4" w:space="0" w:color="auto"/>
              <w:right w:val="single" w:sz="4" w:space="0" w:color="auto"/>
            </w:tcBorders>
            <w:shd w:val="clear" w:color="auto" w:fill="auto"/>
            <w:noWrap/>
            <w:vAlign w:val="center"/>
          </w:tcPr>
          <w:p w14:paraId="5C8637B8" w14:textId="77777777" w:rsidR="00AD576F" w:rsidRPr="0062549C" w:rsidRDefault="00AD576F" w:rsidP="00AD576F">
            <w:pPr>
              <w:jc w:val="center"/>
              <w:rPr>
                <w:del w:id="4142" w:author="Pavla Trefilová" w:date="2019-11-18T17:19:00Z"/>
                <w:rFonts w:ascii="Calibri" w:hAnsi="Calibri" w:cs="Calibri"/>
              </w:rPr>
            </w:pPr>
            <w:del w:id="4143" w:author="Pavla Trefilová" w:date="2019-11-18T17:19:00Z">
              <w:r w:rsidRPr="0062549C">
                <w:rPr>
                  <w:rFonts w:ascii="Calibri" w:hAnsi="Calibri" w:cs="Calibri"/>
                </w:rPr>
                <w:delText>40</w:delText>
              </w:r>
            </w:del>
          </w:p>
        </w:tc>
        <w:tc>
          <w:tcPr>
            <w:tcW w:w="1560" w:type="dxa"/>
            <w:gridSpan w:val="2"/>
            <w:tcBorders>
              <w:top w:val="nil"/>
              <w:left w:val="single" w:sz="4" w:space="0" w:color="auto"/>
              <w:bottom w:val="single" w:sz="4" w:space="0" w:color="auto"/>
              <w:right w:val="single" w:sz="12" w:space="0" w:color="auto"/>
            </w:tcBorders>
            <w:shd w:val="clear" w:color="auto" w:fill="auto"/>
            <w:noWrap/>
          </w:tcPr>
          <w:p w14:paraId="24147FE3" w14:textId="77777777" w:rsidR="00AD576F" w:rsidRPr="00867B16" w:rsidRDefault="00AD576F" w:rsidP="00AD576F">
            <w:pPr>
              <w:jc w:val="center"/>
              <w:rPr>
                <w:del w:id="4144" w:author="Pavla Trefilová" w:date="2019-11-18T17:19:00Z"/>
                <w:rFonts w:ascii="Calibri" w:hAnsi="Calibri" w:cs="Calibri"/>
              </w:rPr>
            </w:pPr>
            <w:del w:id="4145" w:author="Pavla Trefilová" w:date="2019-11-18T17:19:00Z">
              <w:r w:rsidRPr="00710F2C">
                <w:rPr>
                  <w:rFonts w:ascii="Calibri" w:hAnsi="Calibri" w:cs="Calibri"/>
                </w:rPr>
                <w:delText>N</w:delText>
              </w:r>
            </w:del>
          </w:p>
        </w:tc>
      </w:tr>
      <w:tr w:rsidR="00534C60" w:rsidRPr="0062549C" w14:paraId="001FB539"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1770B96" w14:textId="77777777" w:rsidR="00130E22" w:rsidRPr="0062549C" w:rsidRDefault="00130E22" w:rsidP="00130E22">
            <w:pPr>
              <w:rPr>
                <w:rFonts w:ascii="Calibri" w:hAnsi="Calibri" w:cs="Calibri"/>
              </w:rPr>
            </w:pPr>
            <w:r w:rsidRPr="0062549C">
              <w:rPr>
                <w:rFonts w:ascii="Calibri" w:hAnsi="Calibri" w:cs="Calibri"/>
              </w:rPr>
              <w:t>Ing. Karel Slinták,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7F046B61"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gridSpan w:val="2"/>
            <w:tcBorders>
              <w:top w:val="nil"/>
              <w:left w:val="nil"/>
              <w:bottom w:val="single" w:sz="4" w:space="0" w:color="auto"/>
              <w:right w:val="single" w:sz="4" w:space="0" w:color="auto"/>
            </w:tcBorders>
            <w:shd w:val="clear" w:color="auto" w:fill="auto"/>
            <w:noWrap/>
            <w:vAlign w:val="center"/>
          </w:tcPr>
          <w:p w14:paraId="67986C09"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5D758297" w14:textId="77777777" w:rsidR="00130E22" w:rsidRPr="00710F2C" w:rsidRDefault="00130E22" w:rsidP="00130E22">
            <w:pPr>
              <w:jc w:val="center"/>
              <w:rPr>
                <w:rFonts w:ascii="Calibri" w:hAnsi="Calibri" w:cs="Calibri"/>
              </w:rPr>
            </w:pPr>
            <w:r w:rsidRPr="00867B16">
              <w:rPr>
                <w:rFonts w:ascii="Calibri" w:hAnsi="Calibri" w:cs="Calibri"/>
              </w:rPr>
              <w:t>N</w:t>
            </w:r>
          </w:p>
        </w:tc>
      </w:tr>
      <w:tr w:rsidR="00534C60" w:rsidRPr="0062549C" w14:paraId="7600354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5B78016E" w14:textId="77777777" w:rsidR="00130E22" w:rsidRPr="0062549C" w:rsidRDefault="00130E22" w:rsidP="00130E22">
            <w:pPr>
              <w:rPr>
                <w:rFonts w:ascii="Calibri" w:hAnsi="Calibri" w:cs="Calibri"/>
              </w:rPr>
            </w:pPr>
            <w:r w:rsidRPr="0062549C">
              <w:rPr>
                <w:rFonts w:ascii="Calibri" w:hAnsi="Calibri" w:cs="Calibri"/>
              </w:rPr>
              <w:t>Ing. Lenka Smékalová,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DBBBDF" w14:textId="77777777" w:rsidR="00130E22" w:rsidRPr="0062549C" w:rsidRDefault="00130E22" w:rsidP="00130E22">
            <w:pPr>
              <w:jc w:val="center"/>
              <w:rPr>
                <w:rFonts w:ascii="Calibri" w:hAnsi="Calibri" w:cs="Calibri"/>
              </w:rPr>
            </w:pPr>
            <w:r w:rsidRPr="0062549C">
              <w:rPr>
                <w:rFonts w:ascii="Calibri" w:hAnsi="Calibri" w:cs="Calibri"/>
              </w:rPr>
              <w:t>1986</w:t>
            </w:r>
          </w:p>
        </w:tc>
        <w:tc>
          <w:tcPr>
            <w:tcW w:w="1559" w:type="dxa"/>
            <w:gridSpan w:val="2"/>
            <w:tcBorders>
              <w:top w:val="nil"/>
              <w:left w:val="nil"/>
              <w:bottom w:val="single" w:sz="4" w:space="0" w:color="auto"/>
              <w:right w:val="single" w:sz="4" w:space="0" w:color="auto"/>
            </w:tcBorders>
            <w:shd w:val="clear" w:color="auto" w:fill="auto"/>
            <w:noWrap/>
            <w:vAlign w:val="center"/>
            <w:hideMark/>
          </w:tcPr>
          <w:p w14:paraId="79C312E1"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4" w:space="0" w:color="auto"/>
              <w:right w:val="single" w:sz="12" w:space="0" w:color="auto"/>
            </w:tcBorders>
            <w:shd w:val="clear" w:color="auto" w:fill="auto"/>
            <w:noWrap/>
            <w:vAlign w:val="center"/>
            <w:hideMark/>
          </w:tcPr>
          <w:p w14:paraId="4BB83CC5" w14:textId="47344E55" w:rsidR="00130E22" w:rsidRPr="0062549C" w:rsidRDefault="00130E22" w:rsidP="00130E22">
            <w:pPr>
              <w:jc w:val="center"/>
              <w:rPr>
                <w:rFonts w:ascii="Calibri" w:hAnsi="Calibri" w:cs="Calibri"/>
              </w:rPr>
            </w:pPr>
            <w:r>
              <w:rPr>
                <w:rFonts w:ascii="Calibri" w:hAnsi="Calibri" w:cs="Calibri"/>
              </w:rPr>
              <w:t>N</w:t>
            </w:r>
          </w:p>
        </w:tc>
      </w:tr>
      <w:tr w:rsidR="00534C60" w:rsidRPr="0062549C" w14:paraId="011F708F"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1097563" w14:textId="77777777" w:rsidR="00130E22" w:rsidRPr="0062549C" w:rsidRDefault="00130E22" w:rsidP="00130E22">
            <w:pPr>
              <w:rPr>
                <w:rFonts w:ascii="Calibri" w:hAnsi="Calibri" w:cs="Calibri"/>
              </w:rPr>
            </w:pPr>
            <w:r w:rsidRPr="0062549C">
              <w:rPr>
                <w:rFonts w:ascii="Calibri" w:hAnsi="Calibri" w:cs="Calibri"/>
              </w:rPr>
              <w:t>Ing. Bohumila Svitáková,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62E9033F" w14:textId="77777777" w:rsidR="00130E22" w:rsidRPr="0062549C" w:rsidRDefault="00130E22" w:rsidP="00130E22">
            <w:pPr>
              <w:jc w:val="center"/>
              <w:rPr>
                <w:rFonts w:ascii="Calibri" w:hAnsi="Calibri" w:cs="Calibri"/>
              </w:rPr>
            </w:pPr>
            <w:r w:rsidRPr="0062549C">
              <w:rPr>
                <w:rFonts w:ascii="Calibri" w:hAnsi="Calibri" w:cs="Calibri"/>
              </w:rPr>
              <w:t>1982</w:t>
            </w:r>
          </w:p>
        </w:tc>
        <w:tc>
          <w:tcPr>
            <w:tcW w:w="1559" w:type="dxa"/>
            <w:gridSpan w:val="2"/>
            <w:tcBorders>
              <w:top w:val="nil"/>
              <w:left w:val="nil"/>
              <w:bottom w:val="single" w:sz="4" w:space="0" w:color="auto"/>
              <w:right w:val="single" w:sz="4" w:space="0" w:color="auto"/>
            </w:tcBorders>
            <w:shd w:val="clear" w:color="auto" w:fill="auto"/>
            <w:noWrap/>
            <w:vAlign w:val="center"/>
          </w:tcPr>
          <w:p w14:paraId="202E6F24" w14:textId="77777777" w:rsidR="00130E22" w:rsidRPr="0062549C" w:rsidRDefault="00130E22" w:rsidP="00130E22">
            <w:pPr>
              <w:jc w:val="center"/>
              <w:rPr>
                <w:rFonts w:ascii="Calibri" w:hAnsi="Calibri" w:cs="Calibri"/>
              </w:rPr>
            </w:pPr>
            <w:r w:rsidRPr="0062549C">
              <w:rPr>
                <w:rFonts w:ascii="Calibri" w:hAnsi="Calibri" w:cs="Calibri"/>
              </w:rPr>
              <w:t>20</w:t>
            </w:r>
          </w:p>
        </w:tc>
        <w:tc>
          <w:tcPr>
            <w:tcW w:w="1560" w:type="dxa"/>
            <w:gridSpan w:val="2"/>
            <w:tcBorders>
              <w:top w:val="nil"/>
              <w:left w:val="single" w:sz="4" w:space="0" w:color="auto"/>
              <w:bottom w:val="single" w:sz="4" w:space="0" w:color="auto"/>
              <w:right w:val="single" w:sz="12" w:space="0" w:color="auto"/>
            </w:tcBorders>
            <w:shd w:val="clear" w:color="auto" w:fill="auto"/>
            <w:noWrap/>
          </w:tcPr>
          <w:p w14:paraId="306A828F" w14:textId="77777777" w:rsidR="00130E22" w:rsidRPr="0062549C" w:rsidRDefault="00130E22" w:rsidP="00130E22">
            <w:pPr>
              <w:jc w:val="center"/>
              <w:rPr>
                <w:rFonts w:ascii="Calibri" w:hAnsi="Calibri" w:cs="Calibri"/>
              </w:rPr>
            </w:pPr>
            <w:r w:rsidRPr="00867B16">
              <w:rPr>
                <w:rFonts w:ascii="Calibri" w:hAnsi="Calibri" w:cs="Calibri"/>
              </w:rPr>
              <w:t>N</w:t>
            </w:r>
          </w:p>
        </w:tc>
      </w:tr>
      <w:tr w:rsidR="00AD576F" w:rsidRPr="0062549C" w14:paraId="6328CA39" w14:textId="77777777" w:rsidTr="0034135C">
        <w:trPr>
          <w:gridAfter w:val="1"/>
          <w:wAfter w:w="81" w:type="dxa"/>
          <w:trHeight w:val="300"/>
          <w:jc w:val="center"/>
          <w:del w:id="4146" w:author="Pavla Trefilová" w:date="2019-11-18T17:19:00Z"/>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3CEC2F6" w14:textId="77777777" w:rsidR="00AD576F" w:rsidRPr="0062549C" w:rsidRDefault="00AD576F" w:rsidP="00AD576F">
            <w:pPr>
              <w:rPr>
                <w:del w:id="4147" w:author="Pavla Trefilová" w:date="2019-11-18T17:19:00Z"/>
                <w:rFonts w:ascii="Calibri" w:hAnsi="Calibri" w:cs="Calibri"/>
              </w:rPr>
            </w:pPr>
            <w:del w:id="4148" w:author="Pavla Trefilová" w:date="2019-11-18T17:19:00Z">
              <w:r w:rsidRPr="0062549C">
                <w:rPr>
                  <w:rFonts w:ascii="Calibri" w:hAnsi="Calibri" w:cs="Calibri"/>
                </w:rPr>
                <w:delText>Ing. Jiří Svoboda, Ph.D.</w:delText>
              </w:r>
            </w:del>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E1A2B83" w14:textId="77777777" w:rsidR="00AD576F" w:rsidRPr="0062549C" w:rsidRDefault="00AD576F" w:rsidP="00AD576F">
            <w:pPr>
              <w:jc w:val="center"/>
              <w:rPr>
                <w:del w:id="4149" w:author="Pavla Trefilová" w:date="2019-11-18T17:19:00Z"/>
                <w:rFonts w:ascii="Calibri" w:hAnsi="Calibri" w:cs="Calibri"/>
              </w:rPr>
            </w:pPr>
            <w:del w:id="4150" w:author="Pavla Trefilová" w:date="2019-11-18T17:19:00Z">
              <w:r w:rsidRPr="0062549C">
                <w:rPr>
                  <w:rFonts w:ascii="Calibri" w:hAnsi="Calibri" w:cs="Calibri"/>
                </w:rPr>
                <w:delText>1980</w:delText>
              </w:r>
            </w:del>
          </w:p>
        </w:tc>
        <w:tc>
          <w:tcPr>
            <w:tcW w:w="1559" w:type="dxa"/>
            <w:gridSpan w:val="2"/>
            <w:tcBorders>
              <w:top w:val="nil"/>
              <w:left w:val="nil"/>
              <w:bottom w:val="single" w:sz="4" w:space="0" w:color="auto"/>
              <w:right w:val="single" w:sz="4" w:space="0" w:color="auto"/>
            </w:tcBorders>
            <w:shd w:val="clear" w:color="auto" w:fill="auto"/>
            <w:noWrap/>
            <w:vAlign w:val="center"/>
          </w:tcPr>
          <w:p w14:paraId="5D0419C1" w14:textId="77777777" w:rsidR="00AD576F" w:rsidRPr="0062549C" w:rsidRDefault="00AD576F" w:rsidP="00AD576F">
            <w:pPr>
              <w:jc w:val="center"/>
              <w:rPr>
                <w:del w:id="4151" w:author="Pavla Trefilová" w:date="2019-11-18T17:19:00Z"/>
                <w:rFonts w:ascii="Calibri" w:hAnsi="Calibri" w:cs="Calibri"/>
              </w:rPr>
            </w:pPr>
            <w:del w:id="4152" w:author="Pavla Trefilová" w:date="2019-11-18T17:19:00Z">
              <w:r w:rsidRPr="0062549C">
                <w:rPr>
                  <w:rFonts w:ascii="Calibri" w:hAnsi="Calibri" w:cs="Calibri"/>
                </w:rPr>
                <w:delText>40</w:delText>
              </w:r>
            </w:del>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015CE0CD" w14:textId="77777777" w:rsidR="00AD576F" w:rsidRPr="0062549C" w:rsidRDefault="00AD576F" w:rsidP="00AD576F">
            <w:pPr>
              <w:jc w:val="center"/>
              <w:rPr>
                <w:del w:id="4153" w:author="Pavla Trefilová" w:date="2019-11-18T17:19:00Z"/>
                <w:rFonts w:ascii="Calibri" w:hAnsi="Calibri" w:cs="Calibri"/>
              </w:rPr>
            </w:pPr>
            <w:del w:id="4154" w:author="Pavla Trefilová" w:date="2019-11-18T17:19:00Z">
              <w:r w:rsidRPr="00710F2C">
                <w:rPr>
                  <w:rFonts w:ascii="Calibri" w:hAnsi="Calibri" w:cs="Calibri"/>
                </w:rPr>
                <w:delText>N</w:delText>
              </w:r>
            </w:del>
          </w:p>
        </w:tc>
      </w:tr>
      <w:tr w:rsidR="00534C60" w:rsidRPr="0062549C" w14:paraId="15564B3A"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EE9860" w14:textId="77777777" w:rsidR="00130E22" w:rsidRPr="0062549C" w:rsidRDefault="00130E22" w:rsidP="00130E22">
            <w:pPr>
              <w:rPr>
                <w:rFonts w:ascii="Calibri" w:hAnsi="Calibri" w:cs="Calibri"/>
              </w:rPr>
            </w:pPr>
            <w:r w:rsidRPr="0062549C">
              <w:rPr>
                <w:rFonts w:ascii="Calibri" w:hAnsi="Calibri" w:cs="Calibri"/>
              </w:rPr>
              <w:t>Ing. Lucie Tomancová, Ph.D.</w:t>
            </w:r>
          </w:p>
        </w:tc>
        <w:tc>
          <w:tcPr>
            <w:tcW w:w="13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8588EA4"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1864F57C"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742A4998" w14:textId="77777777" w:rsidR="00130E22" w:rsidRPr="0062549C" w:rsidRDefault="00130E22" w:rsidP="00130E22">
            <w:pPr>
              <w:jc w:val="center"/>
              <w:rPr>
                <w:rFonts w:ascii="Calibri" w:hAnsi="Calibri" w:cs="Calibri"/>
              </w:rPr>
            </w:pPr>
            <w:r w:rsidRPr="00867B16">
              <w:rPr>
                <w:rFonts w:ascii="Calibri" w:hAnsi="Calibri" w:cs="Calibri"/>
              </w:rPr>
              <w:t>N</w:t>
            </w:r>
          </w:p>
        </w:tc>
      </w:tr>
      <w:tr w:rsidR="00534C60" w:rsidRPr="0062549C" w14:paraId="5C04ADD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2A909F0D" w14:textId="77777777" w:rsidR="00130E22" w:rsidRPr="0062549C" w:rsidRDefault="00130E22" w:rsidP="00130E22">
            <w:pPr>
              <w:rPr>
                <w:rFonts w:ascii="Calibri" w:hAnsi="Calibri" w:cs="Calibri"/>
              </w:rPr>
            </w:pPr>
            <w:r w:rsidRPr="0062549C">
              <w:rPr>
                <w:rFonts w:ascii="Calibri" w:hAnsi="Calibri" w:cs="Calibri"/>
              </w:rPr>
              <w:t>Ing. Janka Vydrová,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9328B4B" w14:textId="77777777" w:rsidR="00130E22" w:rsidRPr="0062549C" w:rsidRDefault="00130E22" w:rsidP="00130E22">
            <w:pPr>
              <w:jc w:val="center"/>
              <w:rPr>
                <w:rFonts w:ascii="Calibri" w:hAnsi="Calibri" w:cs="Calibri"/>
              </w:rPr>
            </w:pPr>
            <w:r w:rsidRPr="0062549C">
              <w:rPr>
                <w:rFonts w:ascii="Calibri" w:hAnsi="Calibri" w:cs="Calibri"/>
              </w:rPr>
              <w:t>1982</w:t>
            </w:r>
          </w:p>
        </w:tc>
        <w:tc>
          <w:tcPr>
            <w:tcW w:w="1559" w:type="dxa"/>
            <w:gridSpan w:val="2"/>
            <w:tcBorders>
              <w:top w:val="nil"/>
              <w:left w:val="nil"/>
              <w:bottom w:val="single" w:sz="4" w:space="0" w:color="auto"/>
              <w:right w:val="single" w:sz="4" w:space="0" w:color="auto"/>
            </w:tcBorders>
            <w:shd w:val="clear" w:color="auto" w:fill="auto"/>
            <w:noWrap/>
            <w:vAlign w:val="center"/>
            <w:hideMark/>
          </w:tcPr>
          <w:p w14:paraId="7316805A"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gridSpan w:val="2"/>
            <w:tcBorders>
              <w:top w:val="nil"/>
              <w:left w:val="single" w:sz="4" w:space="0" w:color="auto"/>
              <w:bottom w:val="single" w:sz="2" w:space="0" w:color="auto"/>
              <w:right w:val="single" w:sz="12" w:space="0" w:color="auto"/>
            </w:tcBorders>
            <w:shd w:val="clear" w:color="auto" w:fill="auto"/>
            <w:noWrap/>
            <w:hideMark/>
          </w:tcPr>
          <w:p w14:paraId="4147012B" w14:textId="77777777" w:rsidR="00130E22" w:rsidRPr="0062549C" w:rsidRDefault="00130E22" w:rsidP="00130E22">
            <w:pPr>
              <w:jc w:val="center"/>
              <w:rPr>
                <w:rFonts w:ascii="Calibri" w:hAnsi="Calibri" w:cs="Calibri"/>
              </w:rPr>
            </w:pPr>
            <w:r w:rsidRPr="00867B16">
              <w:rPr>
                <w:rFonts w:ascii="Calibri" w:hAnsi="Calibri" w:cs="Calibri"/>
              </w:rPr>
              <w:t>N</w:t>
            </w:r>
          </w:p>
        </w:tc>
      </w:tr>
      <w:tr w:rsidR="00534C60" w:rsidRPr="0062549C" w14:paraId="4C59638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A8E7F3A" w14:textId="77777777" w:rsidR="00130E22" w:rsidRPr="0062549C" w:rsidRDefault="00130E22" w:rsidP="00130E22">
            <w:pPr>
              <w:rPr>
                <w:rFonts w:ascii="Calibri" w:hAnsi="Calibri" w:cs="Calibri"/>
              </w:rPr>
            </w:pPr>
            <w:r w:rsidRPr="0062549C">
              <w:rPr>
                <w:rFonts w:ascii="Calibri" w:hAnsi="Calibri" w:cs="Calibri"/>
              </w:rPr>
              <w:t>Ing. Jana Vychytilová, Ph.D.</w:t>
            </w:r>
          </w:p>
        </w:tc>
        <w:tc>
          <w:tcPr>
            <w:tcW w:w="1357" w:type="dxa"/>
            <w:gridSpan w:val="2"/>
            <w:tcBorders>
              <w:top w:val="nil"/>
              <w:left w:val="single" w:sz="4" w:space="0" w:color="auto"/>
              <w:bottom w:val="single" w:sz="4" w:space="0" w:color="auto"/>
              <w:right w:val="single" w:sz="4" w:space="0" w:color="auto"/>
            </w:tcBorders>
            <w:shd w:val="clear" w:color="auto" w:fill="auto"/>
            <w:noWrap/>
            <w:vAlign w:val="center"/>
          </w:tcPr>
          <w:p w14:paraId="07B3B7A7" w14:textId="77777777" w:rsidR="00130E22" w:rsidRPr="0062549C" w:rsidRDefault="00130E22" w:rsidP="00130E22">
            <w:pPr>
              <w:jc w:val="center"/>
              <w:rPr>
                <w:rFonts w:ascii="Calibri" w:hAnsi="Calibri" w:cs="Calibri"/>
              </w:rPr>
            </w:pPr>
            <w:r w:rsidRPr="0062549C">
              <w:rPr>
                <w:rFonts w:ascii="Calibri" w:hAnsi="Calibri" w:cs="Calibri"/>
              </w:rPr>
              <w:t>1985</w:t>
            </w:r>
          </w:p>
        </w:tc>
        <w:tc>
          <w:tcPr>
            <w:tcW w:w="1559" w:type="dxa"/>
            <w:gridSpan w:val="2"/>
            <w:tcBorders>
              <w:top w:val="nil"/>
              <w:left w:val="nil"/>
              <w:bottom w:val="single" w:sz="4" w:space="0" w:color="auto"/>
              <w:right w:val="single" w:sz="4" w:space="0" w:color="auto"/>
            </w:tcBorders>
            <w:shd w:val="clear" w:color="auto" w:fill="auto"/>
            <w:noWrap/>
            <w:vAlign w:val="center"/>
          </w:tcPr>
          <w:p w14:paraId="14994482" w14:textId="77777777" w:rsidR="00130E22" w:rsidRPr="0062549C" w:rsidRDefault="00130E22" w:rsidP="00130E22">
            <w:pPr>
              <w:jc w:val="center"/>
              <w:rPr>
                <w:rFonts w:ascii="Calibri" w:hAnsi="Calibri" w:cs="Calibri"/>
              </w:rPr>
            </w:pPr>
            <w:r w:rsidRPr="0062549C">
              <w:rPr>
                <w:rFonts w:ascii="Calibri" w:hAnsi="Calibri" w:cs="Calibri"/>
              </w:rPr>
              <w:t>36</w:t>
            </w:r>
          </w:p>
        </w:tc>
        <w:tc>
          <w:tcPr>
            <w:tcW w:w="1560" w:type="dxa"/>
            <w:gridSpan w:val="2"/>
            <w:tcBorders>
              <w:top w:val="single" w:sz="2" w:space="0" w:color="auto"/>
              <w:left w:val="single" w:sz="4" w:space="0" w:color="auto"/>
              <w:bottom w:val="single" w:sz="4" w:space="0" w:color="auto"/>
              <w:right w:val="single" w:sz="12" w:space="0" w:color="auto"/>
            </w:tcBorders>
            <w:shd w:val="clear" w:color="auto" w:fill="auto"/>
            <w:noWrap/>
            <w:vAlign w:val="center"/>
          </w:tcPr>
          <w:p w14:paraId="56E5E39A" w14:textId="3CADE081" w:rsidR="00130E22" w:rsidRPr="0062549C" w:rsidRDefault="00130E22" w:rsidP="00130E22">
            <w:pPr>
              <w:jc w:val="center"/>
              <w:rPr>
                <w:rFonts w:ascii="Calibri" w:hAnsi="Calibri" w:cs="Calibri"/>
              </w:rPr>
            </w:pPr>
            <w:r>
              <w:rPr>
                <w:rFonts w:ascii="Calibri" w:hAnsi="Calibri" w:cs="Calibri"/>
              </w:rPr>
              <w:t>N</w:t>
            </w:r>
          </w:p>
        </w:tc>
      </w:tr>
      <w:tr w:rsidR="00130E22" w:rsidRPr="0062549C" w14:paraId="0B4CA965" w14:textId="77777777" w:rsidTr="00012F96">
        <w:trPr>
          <w:trHeight w:val="315"/>
          <w:jc w:val="center"/>
          <w:ins w:id="4155" w:author="Pavla Trefilová" w:date="2019-11-18T17:19:00Z"/>
        </w:trPr>
        <w:tc>
          <w:tcPr>
            <w:tcW w:w="786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tcPr>
          <w:p w14:paraId="3E34D142" w14:textId="421BC921" w:rsidR="00130E22" w:rsidRPr="002B7F1F" w:rsidRDefault="00130E22" w:rsidP="00130E22">
            <w:pPr>
              <w:rPr>
                <w:ins w:id="4156" w:author="Pavla Trefilová" w:date="2019-11-18T17:19:00Z"/>
                <w:rFonts w:ascii="Calibri" w:hAnsi="Calibri" w:cs="Calibri"/>
              </w:rPr>
            </w:pPr>
            <w:ins w:id="4157" w:author="Pavla Trefilová" w:date="2019-11-18T17:19:00Z">
              <w:r>
                <w:rPr>
                  <w:rFonts w:ascii="Calibri" w:hAnsi="Calibri" w:cs="Calibri"/>
                  <w:b/>
                  <w:bCs/>
                  <w:sz w:val="22"/>
                  <w:szCs w:val="22"/>
                </w:rPr>
                <w:t>Asistenti</w:t>
              </w:r>
            </w:ins>
          </w:p>
        </w:tc>
      </w:tr>
      <w:tr w:rsidR="00130E22" w:rsidRPr="0062549C" w14:paraId="361AC2D9" w14:textId="77777777" w:rsidTr="00012F96">
        <w:trPr>
          <w:trHeight w:val="315"/>
          <w:jc w:val="center"/>
          <w:ins w:id="4158" w:author="Pavla Trefilová" w:date="2019-11-18T17:19:00Z"/>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92443B9" w14:textId="5B33B267" w:rsidR="00130E22" w:rsidRPr="00012F96" w:rsidRDefault="00130E22" w:rsidP="00130E22">
            <w:pPr>
              <w:rPr>
                <w:ins w:id="4159" w:author="Pavla Trefilová" w:date="2019-11-18T17:19:00Z"/>
                <w:rFonts w:ascii="Calibri" w:hAnsi="Calibri" w:cs="Calibri"/>
              </w:rPr>
            </w:pPr>
            <w:ins w:id="4160" w:author="Pavla Trefilová" w:date="2019-11-18T17:19:00Z">
              <w:r w:rsidRPr="00012F96">
                <w:rPr>
                  <w:rFonts w:ascii="Calibri" w:hAnsi="Calibri" w:cs="Calibri"/>
                </w:rPr>
                <w:t>Ing. David Homola</w:t>
              </w:r>
            </w:ins>
          </w:p>
        </w:tc>
        <w:tc>
          <w:tcPr>
            <w:tcW w:w="1357" w:type="dxa"/>
            <w:gridSpan w:val="2"/>
            <w:tcBorders>
              <w:top w:val="single" w:sz="2" w:space="0" w:color="auto"/>
              <w:left w:val="single" w:sz="2" w:space="0" w:color="auto"/>
              <w:bottom w:val="single" w:sz="2" w:space="0" w:color="auto"/>
              <w:right w:val="single" w:sz="2" w:space="0" w:color="auto"/>
            </w:tcBorders>
            <w:shd w:val="clear" w:color="auto" w:fill="auto"/>
            <w:noWrap/>
            <w:vAlign w:val="bottom"/>
          </w:tcPr>
          <w:p w14:paraId="3F46DA29" w14:textId="694FEF0F" w:rsidR="00130E22" w:rsidRPr="00012F96" w:rsidRDefault="00130E22" w:rsidP="00130E22">
            <w:pPr>
              <w:jc w:val="center"/>
              <w:rPr>
                <w:ins w:id="4161" w:author="Pavla Trefilová" w:date="2019-11-18T17:19:00Z"/>
                <w:rFonts w:ascii="Calibri" w:hAnsi="Calibri" w:cs="Calibri"/>
                <w:sz w:val="22"/>
                <w:szCs w:val="22"/>
              </w:rPr>
            </w:pPr>
            <w:ins w:id="4162" w:author="Pavla Trefilová" w:date="2019-11-18T17:19:00Z">
              <w:r w:rsidRPr="00012F96">
                <w:rPr>
                  <w:rFonts w:ascii="Calibri" w:hAnsi="Calibri" w:cs="Calibri"/>
                  <w:sz w:val="22"/>
                  <w:szCs w:val="22"/>
                </w:rPr>
                <w:t>1988</w:t>
              </w:r>
            </w:ins>
          </w:p>
        </w:tc>
        <w:tc>
          <w:tcPr>
            <w:tcW w:w="1559" w:type="dxa"/>
            <w:gridSpan w:val="2"/>
            <w:tcBorders>
              <w:top w:val="single" w:sz="2" w:space="0" w:color="auto"/>
              <w:left w:val="single" w:sz="2" w:space="0" w:color="auto"/>
              <w:bottom w:val="single" w:sz="2" w:space="0" w:color="auto"/>
              <w:right w:val="single" w:sz="2" w:space="0" w:color="auto"/>
            </w:tcBorders>
            <w:shd w:val="clear" w:color="auto" w:fill="auto"/>
            <w:noWrap/>
            <w:vAlign w:val="bottom"/>
          </w:tcPr>
          <w:p w14:paraId="1C2C3B73" w14:textId="3A9303E4" w:rsidR="00130E22" w:rsidRPr="00012F96" w:rsidRDefault="00130E22" w:rsidP="00130E22">
            <w:pPr>
              <w:jc w:val="center"/>
              <w:rPr>
                <w:ins w:id="4163" w:author="Pavla Trefilová" w:date="2019-11-18T17:19:00Z"/>
                <w:rFonts w:ascii="Calibri" w:hAnsi="Calibri" w:cs="Calibri"/>
                <w:sz w:val="22"/>
                <w:szCs w:val="22"/>
              </w:rPr>
            </w:pPr>
            <w:ins w:id="4164" w:author="Pavla Trefilová" w:date="2019-11-18T17:19:00Z">
              <w:r w:rsidRPr="00012F96">
                <w:rPr>
                  <w:rFonts w:ascii="Calibri" w:hAnsi="Calibri" w:cs="Calibri"/>
                  <w:sz w:val="22"/>
                  <w:szCs w:val="22"/>
                </w:rPr>
                <w:t>40</w:t>
              </w:r>
            </w:ins>
          </w:p>
        </w:tc>
        <w:tc>
          <w:tcPr>
            <w:tcW w:w="1560" w:type="dxa"/>
            <w:gridSpan w:val="2"/>
            <w:tcBorders>
              <w:top w:val="single" w:sz="2" w:space="0" w:color="auto"/>
              <w:left w:val="single" w:sz="2" w:space="0" w:color="auto"/>
              <w:bottom w:val="single" w:sz="2" w:space="0" w:color="auto"/>
              <w:right w:val="single" w:sz="12" w:space="0" w:color="auto"/>
            </w:tcBorders>
            <w:shd w:val="clear" w:color="auto" w:fill="auto"/>
            <w:noWrap/>
          </w:tcPr>
          <w:p w14:paraId="67F17B79" w14:textId="397D0089" w:rsidR="00130E22" w:rsidRPr="0031440D" w:rsidRDefault="00130E22" w:rsidP="00130E22">
            <w:pPr>
              <w:jc w:val="center"/>
              <w:rPr>
                <w:ins w:id="4165" w:author="Pavla Trefilová" w:date="2019-11-18T17:19:00Z"/>
                <w:rFonts w:ascii="Calibri" w:hAnsi="Calibri" w:cs="Calibri"/>
                <w:highlight w:val="yellow"/>
              </w:rPr>
            </w:pPr>
            <w:ins w:id="4166" w:author="Pavla Trefilová" w:date="2019-11-18T17:19:00Z">
              <w:r>
                <w:rPr>
                  <w:rFonts w:ascii="Calibri" w:hAnsi="Calibri" w:cs="Calibri"/>
                </w:rPr>
                <w:t>U-31.8.2021</w:t>
              </w:r>
            </w:ins>
          </w:p>
        </w:tc>
      </w:tr>
      <w:tr w:rsidR="00130E22" w:rsidRPr="0062549C" w14:paraId="345BC8D5" w14:textId="77777777" w:rsidTr="0031440D">
        <w:trPr>
          <w:trHeight w:val="315"/>
          <w:jc w:val="center"/>
          <w:ins w:id="4167" w:author="Pavla Trefilová" w:date="2019-11-18T17:19:00Z"/>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BB1DC45" w14:textId="5581FE58" w:rsidR="00130E22" w:rsidRPr="0062549C" w:rsidRDefault="00130E22" w:rsidP="00130E22">
            <w:pPr>
              <w:rPr>
                <w:ins w:id="4168" w:author="Pavla Trefilová" w:date="2019-11-18T17:19:00Z"/>
                <w:rFonts w:ascii="Calibri" w:hAnsi="Calibri" w:cs="Calibri"/>
              </w:rPr>
            </w:pPr>
            <w:ins w:id="4169" w:author="Pavla Trefilová" w:date="2019-11-18T17:19:00Z">
              <w:r>
                <w:rPr>
                  <w:rFonts w:ascii="Calibri" w:hAnsi="Calibri" w:cs="Calibri"/>
                </w:rPr>
                <w:t>Ing. Aleš Kunčar</w:t>
              </w:r>
            </w:ins>
          </w:p>
        </w:tc>
        <w:tc>
          <w:tcPr>
            <w:tcW w:w="1357" w:type="dxa"/>
            <w:gridSpan w:val="2"/>
            <w:tcBorders>
              <w:top w:val="single" w:sz="2" w:space="0" w:color="auto"/>
              <w:left w:val="single" w:sz="2" w:space="0" w:color="auto"/>
              <w:bottom w:val="single" w:sz="2" w:space="0" w:color="auto"/>
              <w:right w:val="single" w:sz="2" w:space="0" w:color="auto"/>
            </w:tcBorders>
            <w:shd w:val="clear" w:color="auto" w:fill="auto"/>
            <w:noWrap/>
            <w:vAlign w:val="bottom"/>
          </w:tcPr>
          <w:p w14:paraId="315C09F3" w14:textId="7122AC20" w:rsidR="00130E22" w:rsidRPr="0062549C" w:rsidRDefault="00130E22" w:rsidP="00130E22">
            <w:pPr>
              <w:jc w:val="center"/>
              <w:rPr>
                <w:ins w:id="4170" w:author="Pavla Trefilová" w:date="2019-11-18T17:19:00Z"/>
                <w:rFonts w:ascii="Calibri" w:hAnsi="Calibri" w:cs="Calibri"/>
                <w:sz w:val="22"/>
                <w:szCs w:val="22"/>
              </w:rPr>
            </w:pPr>
            <w:ins w:id="4171" w:author="Pavla Trefilová" w:date="2019-11-18T17:19:00Z">
              <w:r>
                <w:rPr>
                  <w:rFonts w:ascii="Calibri" w:hAnsi="Calibri" w:cs="Calibri"/>
                </w:rPr>
                <w:t>1989</w:t>
              </w:r>
            </w:ins>
          </w:p>
        </w:tc>
        <w:tc>
          <w:tcPr>
            <w:tcW w:w="1559" w:type="dxa"/>
            <w:gridSpan w:val="2"/>
            <w:tcBorders>
              <w:top w:val="single" w:sz="2" w:space="0" w:color="auto"/>
              <w:left w:val="single" w:sz="2" w:space="0" w:color="auto"/>
              <w:bottom w:val="single" w:sz="2" w:space="0" w:color="auto"/>
              <w:right w:val="single" w:sz="2" w:space="0" w:color="auto"/>
            </w:tcBorders>
            <w:shd w:val="clear" w:color="auto" w:fill="auto"/>
            <w:noWrap/>
            <w:vAlign w:val="bottom"/>
          </w:tcPr>
          <w:p w14:paraId="32F682AC" w14:textId="51D8915B" w:rsidR="00130E22" w:rsidRPr="0062549C" w:rsidRDefault="00130E22" w:rsidP="00130E22">
            <w:pPr>
              <w:jc w:val="center"/>
              <w:rPr>
                <w:ins w:id="4172" w:author="Pavla Trefilová" w:date="2019-11-18T17:19:00Z"/>
                <w:rFonts w:ascii="Calibri" w:hAnsi="Calibri" w:cs="Calibri"/>
                <w:sz w:val="22"/>
                <w:szCs w:val="22"/>
              </w:rPr>
            </w:pPr>
            <w:ins w:id="4173" w:author="Pavla Trefilová" w:date="2019-11-18T17:19:00Z">
              <w:r>
                <w:rPr>
                  <w:rFonts w:ascii="Calibri" w:hAnsi="Calibri" w:cs="Calibri"/>
                  <w:sz w:val="22"/>
                  <w:szCs w:val="22"/>
                </w:rPr>
                <w:t>40</w:t>
              </w:r>
            </w:ins>
          </w:p>
        </w:tc>
        <w:tc>
          <w:tcPr>
            <w:tcW w:w="1560" w:type="dxa"/>
            <w:gridSpan w:val="2"/>
            <w:tcBorders>
              <w:top w:val="single" w:sz="2" w:space="0" w:color="auto"/>
              <w:left w:val="single" w:sz="2" w:space="0" w:color="auto"/>
              <w:bottom w:val="single" w:sz="2" w:space="0" w:color="auto"/>
              <w:right w:val="single" w:sz="12" w:space="0" w:color="auto"/>
            </w:tcBorders>
            <w:shd w:val="clear" w:color="auto" w:fill="auto"/>
            <w:noWrap/>
          </w:tcPr>
          <w:p w14:paraId="35FFE0B1" w14:textId="35956204" w:rsidR="00130E22" w:rsidRPr="002B7F1F" w:rsidRDefault="00130E22" w:rsidP="00130E22">
            <w:pPr>
              <w:jc w:val="center"/>
              <w:rPr>
                <w:ins w:id="4174" w:author="Pavla Trefilová" w:date="2019-11-18T17:19:00Z"/>
                <w:rFonts w:ascii="Calibri" w:hAnsi="Calibri" w:cs="Calibri"/>
              </w:rPr>
            </w:pPr>
            <w:ins w:id="4175" w:author="Pavla Trefilová" w:date="2019-11-18T17:19:00Z">
              <w:r>
                <w:rPr>
                  <w:rFonts w:ascii="Calibri" w:hAnsi="Calibri" w:cs="Calibri"/>
                </w:rPr>
                <w:t>U-31.7.2020</w:t>
              </w:r>
            </w:ins>
          </w:p>
        </w:tc>
      </w:tr>
      <w:tr w:rsidR="00130E22" w:rsidRPr="0062549C" w14:paraId="4235977B" w14:textId="77777777" w:rsidTr="0031440D">
        <w:trPr>
          <w:trHeight w:val="315"/>
          <w:jc w:val="center"/>
          <w:ins w:id="4176" w:author="Pavla Trefilová" w:date="2019-11-18T17:19:00Z"/>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03467C0" w14:textId="3EDDF743" w:rsidR="00130E22" w:rsidRPr="0062549C" w:rsidRDefault="00130E22" w:rsidP="00130E22">
            <w:pPr>
              <w:rPr>
                <w:ins w:id="4177" w:author="Pavla Trefilová" w:date="2019-11-18T17:19:00Z"/>
                <w:rFonts w:ascii="Calibri" w:hAnsi="Calibri" w:cs="Calibri"/>
              </w:rPr>
            </w:pPr>
            <w:ins w:id="4178" w:author="Pavla Trefilová" w:date="2019-11-18T17:19:00Z">
              <w:r>
                <w:rPr>
                  <w:rFonts w:ascii="Calibri" w:hAnsi="Calibri" w:cs="Calibri"/>
                </w:rPr>
                <w:t>Ing. Tomáš Urbánek</w:t>
              </w:r>
            </w:ins>
          </w:p>
        </w:tc>
        <w:tc>
          <w:tcPr>
            <w:tcW w:w="1357"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357CF875" w14:textId="6463ADF0" w:rsidR="00130E22" w:rsidRPr="0062549C" w:rsidRDefault="00130E22" w:rsidP="00130E22">
            <w:pPr>
              <w:jc w:val="center"/>
              <w:rPr>
                <w:ins w:id="4179" w:author="Pavla Trefilová" w:date="2019-11-18T17:19:00Z"/>
                <w:rFonts w:ascii="Calibri" w:hAnsi="Calibri" w:cs="Calibri"/>
                <w:sz w:val="22"/>
                <w:szCs w:val="22"/>
              </w:rPr>
            </w:pPr>
            <w:ins w:id="4180" w:author="Pavla Trefilová" w:date="2019-11-18T17:19:00Z">
              <w:r>
                <w:rPr>
                  <w:rFonts w:ascii="Calibri" w:hAnsi="Calibri" w:cs="Calibri"/>
                </w:rPr>
                <w:t>1987</w:t>
              </w:r>
            </w:ins>
          </w:p>
        </w:tc>
        <w:tc>
          <w:tcPr>
            <w:tcW w:w="1559"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165473D4" w14:textId="5F14BFE7" w:rsidR="00130E22" w:rsidRPr="0062549C" w:rsidRDefault="00130E22" w:rsidP="00130E22">
            <w:pPr>
              <w:jc w:val="center"/>
              <w:rPr>
                <w:ins w:id="4181" w:author="Pavla Trefilová" w:date="2019-11-18T17:19:00Z"/>
                <w:rFonts w:ascii="Calibri" w:hAnsi="Calibri" w:cs="Calibri"/>
                <w:sz w:val="22"/>
                <w:szCs w:val="22"/>
              </w:rPr>
            </w:pPr>
            <w:ins w:id="4182" w:author="Pavla Trefilová" w:date="2019-11-18T17:19:00Z">
              <w:r>
                <w:rPr>
                  <w:rFonts w:ascii="Calibri" w:hAnsi="Calibri" w:cs="Calibri"/>
                </w:rPr>
                <w:t>40</w:t>
              </w:r>
            </w:ins>
          </w:p>
        </w:tc>
        <w:tc>
          <w:tcPr>
            <w:tcW w:w="1560" w:type="dxa"/>
            <w:gridSpan w:val="2"/>
            <w:tcBorders>
              <w:top w:val="single" w:sz="2" w:space="0" w:color="auto"/>
              <w:left w:val="single" w:sz="2" w:space="0" w:color="auto"/>
              <w:bottom w:val="single" w:sz="2" w:space="0" w:color="auto"/>
              <w:right w:val="single" w:sz="12" w:space="0" w:color="auto"/>
            </w:tcBorders>
            <w:shd w:val="clear" w:color="auto" w:fill="auto"/>
            <w:noWrap/>
          </w:tcPr>
          <w:p w14:paraId="40EC3EE4" w14:textId="3A12FA74" w:rsidR="00130E22" w:rsidRPr="002B7F1F" w:rsidRDefault="00130E22" w:rsidP="00130E22">
            <w:pPr>
              <w:jc w:val="center"/>
              <w:rPr>
                <w:ins w:id="4183" w:author="Pavla Trefilová" w:date="2019-11-18T17:19:00Z"/>
                <w:rFonts w:ascii="Calibri" w:hAnsi="Calibri" w:cs="Calibri"/>
              </w:rPr>
            </w:pPr>
            <w:ins w:id="4184" w:author="Pavla Trefilová" w:date="2019-11-18T17:19:00Z">
              <w:r>
                <w:rPr>
                  <w:rFonts w:ascii="Calibri" w:hAnsi="Calibri" w:cs="Calibri"/>
                </w:rPr>
                <w:t>U-31.8.2020</w:t>
              </w:r>
            </w:ins>
          </w:p>
        </w:tc>
      </w:tr>
      <w:tr w:rsidR="00130E22" w:rsidRPr="0062549C" w14:paraId="0A8C0F7F" w14:textId="77777777" w:rsidTr="0031440D">
        <w:trPr>
          <w:trHeight w:val="315"/>
          <w:jc w:val="center"/>
          <w:trPrChange w:id="4185" w:author="Pavla Trefilová" w:date="2019-11-18T17:19:00Z">
            <w:trPr>
              <w:gridAfter w:val="0"/>
              <w:trHeight w:val="315"/>
              <w:jc w:val="center"/>
            </w:trPr>
          </w:trPrChange>
        </w:trPr>
        <w:tc>
          <w:tcPr>
            <w:tcW w:w="7863" w:type="dxa"/>
            <w:gridSpan w:val="7"/>
            <w:tcBorders>
              <w:top w:val="single" w:sz="12" w:space="0" w:color="auto"/>
              <w:left w:val="single" w:sz="12" w:space="0" w:color="auto"/>
              <w:bottom w:val="single" w:sz="8" w:space="0" w:color="auto"/>
              <w:right w:val="single" w:sz="12" w:space="0" w:color="auto"/>
            </w:tcBorders>
            <w:shd w:val="clear" w:color="auto" w:fill="auto"/>
            <w:noWrap/>
            <w:vAlign w:val="center"/>
            <w:tcPrChange w:id="4186" w:author="Pavla Trefilová" w:date="2019-11-18T17:19:00Z">
              <w:tcPr>
                <w:tcW w:w="7782" w:type="dxa"/>
                <w:gridSpan w:val="6"/>
                <w:tcBorders>
                  <w:top w:val="single" w:sz="12" w:space="0" w:color="auto"/>
                  <w:left w:val="single" w:sz="12" w:space="0" w:color="auto"/>
                  <w:bottom w:val="single" w:sz="12" w:space="0" w:color="auto"/>
                  <w:right w:val="single" w:sz="12" w:space="0" w:color="auto"/>
                </w:tcBorders>
                <w:shd w:val="clear" w:color="auto" w:fill="auto"/>
                <w:noWrap/>
                <w:vAlign w:val="center"/>
              </w:tcPr>
            </w:tcPrChange>
          </w:tcPr>
          <w:p w14:paraId="4E6818CB" w14:textId="708CEA66" w:rsidR="00130E22" w:rsidRPr="0031440D" w:rsidRDefault="00130E22" w:rsidP="0031440D">
            <w:pPr>
              <w:rPr>
                <w:rFonts w:ascii="Calibri" w:hAnsi="Calibri"/>
                <w:b/>
                <w:rPrChange w:id="4187" w:author="Pavla Trefilová" w:date="2019-11-18T17:19:00Z">
                  <w:rPr>
                    <w:rFonts w:ascii="Calibri" w:hAnsi="Calibri"/>
                  </w:rPr>
                </w:rPrChange>
              </w:rPr>
            </w:pPr>
            <w:r w:rsidRPr="0031440D">
              <w:rPr>
                <w:rFonts w:ascii="Calibri" w:hAnsi="Calibri"/>
                <w:b/>
                <w:rPrChange w:id="4188" w:author="Pavla Trefilová" w:date="2019-11-18T17:19:00Z">
                  <w:rPr>
                    <w:rFonts w:ascii="Calibri" w:hAnsi="Calibri"/>
                    <w:b/>
                    <w:sz w:val="22"/>
                  </w:rPr>
                </w:rPrChange>
              </w:rPr>
              <w:t>Lektoři</w:t>
            </w:r>
          </w:p>
        </w:tc>
      </w:tr>
      <w:tr w:rsidR="00534C60" w:rsidRPr="0062549C" w14:paraId="35C000CA" w14:textId="77777777" w:rsidTr="0031440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14:paraId="41AEB3F0" w14:textId="2EE2DDED" w:rsidR="006C1AC3" w:rsidRDefault="00AD576F" w:rsidP="006C1AC3">
            <w:pPr>
              <w:rPr>
                <w:rFonts w:ascii="Calibri" w:hAnsi="Calibri" w:cs="Calibri"/>
              </w:rPr>
            </w:pPr>
            <w:del w:id="4189" w:author="Pavla Trefilová" w:date="2019-11-18T17:19:00Z">
              <w:r w:rsidRPr="0062549C">
                <w:rPr>
                  <w:rFonts w:ascii="Calibri" w:hAnsi="Calibri" w:cs="Calibri"/>
                </w:rPr>
                <w:delText>Mgr. Lubomír Jenyš</w:delText>
              </w:r>
            </w:del>
            <w:ins w:id="4190" w:author="Pavla Trefilová" w:date="2019-11-18T17:19:00Z">
              <w:r w:rsidR="006C1AC3">
                <w:t>Xiaofang Chen</w:t>
              </w:r>
            </w:ins>
          </w:p>
        </w:tc>
        <w:tc>
          <w:tcPr>
            <w:tcW w:w="1357" w:type="dxa"/>
            <w:gridSpan w:val="2"/>
            <w:tcBorders>
              <w:top w:val="single" w:sz="12" w:space="0" w:color="auto"/>
              <w:left w:val="single" w:sz="2" w:space="0" w:color="auto"/>
              <w:bottom w:val="single" w:sz="4" w:space="0" w:color="auto"/>
              <w:right w:val="single" w:sz="2" w:space="0" w:color="auto"/>
            </w:tcBorders>
            <w:shd w:val="clear" w:color="auto" w:fill="auto"/>
            <w:noWrap/>
            <w:vAlign w:val="bottom"/>
          </w:tcPr>
          <w:p w14:paraId="6639D3FA" w14:textId="50689DA5" w:rsidR="006C1AC3" w:rsidRDefault="006C1AC3" w:rsidP="006C1AC3">
            <w:pPr>
              <w:jc w:val="center"/>
              <w:rPr>
                <w:rFonts w:ascii="Calibri" w:hAnsi="Calibri"/>
                <w:rPrChange w:id="4191" w:author="Pavla Trefilová" w:date="2019-11-18T17:19:00Z">
                  <w:rPr>
                    <w:rFonts w:ascii="Calibri" w:hAnsi="Calibri"/>
                    <w:sz w:val="22"/>
                  </w:rPr>
                </w:rPrChange>
              </w:rPr>
            </w:pPr>
            <w:ins w:id="4192" w:author="Pavla Trefilová" w:date="2019-11-18T17:19:00Z">
              <w:r>
                <w:rPr>
                  <w:rFonts w:ascii="Calibri" w:hAnsi="Calibri" w:cs="Calibri"/>
                  <w:color w:val="000000"/>
                </w:rPr>
                <w:t>1990</w:t>
              </w:r>
            </w:ins>
            <w:moveFromRangeStart w:id="4193" w:author="Pavla Trefilová" w:date="2019-11-18T17:19:00Z" w:name="move24990033"/>
            <w:moveFrom w:id="4194" w:author="Pavla Trefilová" w:date="2019-11-18T17:19:00Z">
              <w:r>
                <w:rPr>
                  <w:rFonts w:ascii="Calibri" w:hAnsi="Calibri" w:cs="Calibri"/>
                  <w:color w:val="000000"/>
                </w:rPr>
                <w:t>1965</w:t>
              </w:r>
            </w:moveFrom>
            <w:moveFromRangeEnd w:id="4193"/>
          </w:p>
        </w:tc>
        <w:tc>
          <w:tcPr>
            <w:tcW w:w="1559" w:type="dxa"/>
            <w:gridSpan w:val="2"/>
            <w:tcBorders>
              <w:top w:val="single" w:sz="12" w:space="0" w:color="auto"/>
              <w:left w:val="single" w:sz="2" w:space="0" w:color="auto"/>
              <w:bottom w:val="single" w:sz="4" w:space="0" w:color="auto"/>
              <w:right w:val="single" w:sz="2" w:space="0" w:color="auto"/>
            </w:tcBorders>
            <w:shd w:val="clear" w:color="auto" w:fill="auto"/>
            <w:noWrap/>
            <w:vAlign w:val="bottom"/>
          </w:tcPr>
          <w:p w14:paraId="53861D33" w14:textId="5874A6E5" w:rsidR="006C1AC3" w:rsidRDefault="00AD576F" w:rsidP="006C1AC3">
            <w:pPr>
              <w:jc w:val="center"/>
              <w:rPr>
                <w:rFonts w:ascii="Calibri" w:hAnsi="Calibri"/>
                <w:rPrChange w:id="4195" w:author="Pavla Trefilová" w:date="2019-11-18T17:19:00Z">
                  <w:rPr>
                    <w:rFonts w:ascii="Calibri" w:hAnsi="Calibri"/>
                    <w:sz w:val="22"/>
                  </w:rPr>
                </w:rPrChange>
              </w:rPr>
            </w:pPr>
            <w:del w:id="4196" w:author="Pavla Trefilová" w:date="2019-11-18T17:19:00Z">
              <w:r w:rsidRPr="0062549C">
                <w:rPr>
                  <w:rFonts w:ascii="Calibri" w:hAnsi="Calibri" w:cs="Calibri"/>
                  <w:sz w:val="22"/>
                  <w:szCs w:val="22"/>
                </w:rPr>
                <w:delText>40</w:delText>
              </w:r>
            </w:del>
            <w:ins w:id="4197" w:author="Pavla Trefilová" w:date="2019-11-18T17:19:00Z">
              <w:r w:rsidR="006C1AC3">
                <w:rPr>
                  <w:rFonts w:ascii="Calibri" w:hAnsi="Calibri" w:cs="Calibri"/>
                  <w:color w:val="000000"/>
                </w:rPr>
                <w:t>12</w:t>
              </w:r>
            </w:ins>
          </w:p>
        </w:tc>
        <w:tc>
          <w:tcPr>
            <w:tcW w:w="1560" w:type="dxa"/>
            <w:gridSpan w:val="2"/>
            <w:tcBorders>
              <w:top w:val="single" w:sz="12" w:space="0" w:color="auto"/>
              <w:left w:val="single" w:sz="2" w:space="0" w:color="auto"/>
              <w:bottom w:val="single" w:sz="4" w:space="0" w:color="auto"/>
              <w:right w:val="single" w:sz="12" w:space="0" w:color="auto"/>
            </w:tcBorders>
            <w:shd w:val="clear" w:color="auto" w:fill="auto"/>
            <w:noWrap/>
            <w:vAlign w:val="bottom"/>
          </w:tcPr>
          <w:p w14:paraId="5B1AFF46" w14:textId="0E3384DF" w:rsidR="006C1AC3" w:rsidRDefault="00AD576F" w:rsidP="006C1AC3">
            <w:pPr>
              <w:jc w:val="center"/>
              <w:rPr>
                <w:rFonts w:ascii="Calibri" w:hAnsi="Calibri" w:cs="Calibri"/>
              </w:rPr>
            </w:pPr>
            <w:del w:id="4198" w:author="Pavla Trefilová" w:date="2019-11-18T17:19:00Z">
              <w:r w:rsidRPr="002B7F1F">
                <w:rPr>
                  <w:rFonts w:ascii="Calibri" w:hAnsi="Calibri" w:cs="Calibri"/>
                </w:rPr>
                <w:delText>N</w:delText>
              </w:r>
            </w:del>
            <w:ins w:id="4199" w:author="Pavla Trefilová" w:date="2019-11-18T17:19:00Z">
              <w:r w:rsidR="006C1AC3">
                <w:rPr>
                  <w:rFonts w:ascii="Calibri" w:hAnsi="Calibri" w:cs="Calibri"/>
                  <w:color w:val="000000"/>
                </w:rPr>
                <w:t>U-31.12.2019</w:t>
              </w:r>
            </w:ins>
          </w:p>
        </w:tc>
      </w:tr>
      <w:tr w:rsidR="00AD576F" w:rsidRPr="0062549C" w14:paraId="4A72383E" w14:textId="77777777" w:rsidTr="0034135C">
        <w:trPr>
          <w:trHeight w:val="315"/>
          <w:jc w:val="center"/>
          <w:del w:id="4200" w:author="Pavla Trefilová" w:date="2019-11-18T17:19:00Z"/>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97D2524" w14:textId="77777777" w:rsidR="00AD576F" w:rsidRPr="0062549C" w:rsidRDefault="00AD576F" w:rsidP="00AD576F">
            <w:pPr>
              <w:rPr>
                <w:del w:id="4201" w:author="Pavla Trefilová" w:date="2019-11-18T17:19:00Z"/>
                <w:rFonts w:ascii="Calibri" w:hAnsi="Calibri" w:cs="Calibri"/>
              </w:rPr>
            </w:pPr>
            <w:del w:id="4202" w:author="Pavla Trefilová" w:date="2019-11-18T17:19:00Z">
              <w:r w:rsidRPr="0062549C">
                <w:rPr>
                  <w:rFonts w:ascii="Calibri" w:hAnsi="Calibri" w:cs="Calibri"/>
                </w:rPr>
                <w:delText>Mgr. Marcela Kubalčíková</w:delText>
              </w:r>
            </w:del>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0106D6E2" w14:textId="77777777" w:rsidR="00AD576F" w:rsidRPr="0062549C" w:rsidRDefault="00AD576F" w:rsidP="00AD576F">
            <w:pPr>
              <w:jc w:val="center"/>
              <w:rPr>
                <w:del w:id="4203" w:author="Pavla Trefilová" w:date="2019-11-18T17:19:00Z"/>
                <w:rFonts w:ascii="Calibri" w:hAnsi="Calibri" w:cs="Calibri"/>
                <w:sz w:val="22"/>
                <w:szCs w:val="22"/>
              </w:rPr>
            </w:pPr>
            <w:del w:id="4204" w:author="Pavla Trefilová" w:date="2019-11-18T17:19:00Z">
              <w:r w:rsidRPr="0062549C">
                <w:rPr>
                  <w:rFonts w:ascii="Calibri" w:hAnsi="Calibri" w:cs="Calibri"/>
                </w:rPr>
                <w:delText>1973</w:delText>
              </w:r>
            </w:del>
          </w:p>
        </w:tc>
        <w:tc>
          <w:tcPr>
            <w:tcW w:w="1559"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7E6E58CA" w14:textId="77777777" w:rsidR="00AD576F" w:rsidRPr="0062549C" w:rsidRDefault="00AD576F" w:rsidP="00AD576F">
            <w:pPr>
              <w:jc w:val="center"/>
              <w:rPr>
                <w:del w:id="4205" w:author="Pavla Trefilová" w:date="2019-11-18T17:19:00Z"/>
                <w:rFonts w:ascii="Calibri" w:hAnsi="Calibri" w:cs="Calibri"/>
                <w:sz w:val="22"/>
                <w:szCs w:val="22"/>
              </w:rPr>
            </w:pPr>
            <w:del w:id="4206" w:author="Pavla Trefilová" w:date="2019-11-18T17:19:00Z">
              <w:r w:rsidRPr="0062549C">
                <w:rPr>
                  <w:rFonts w:ascii="Calibri" w:hAnsi="Calibri" w:cs="Calibri"/>
                </w:rPr>
                <w:delText>40</w:delText>
              </w:r>
            </w:del>
          </w:p>
        </w:tc>
        <w:tc>
          <w:tcPr>
            <w:tcW w:w="1560" w:type="dxa"/>
            <w:gridSpan w:val="2"/>
            <w:tcBorders>
              <w:top w:val="single" w:sz="2" w:space="0" w:color="auto"/>
              <w:left w:val="single" w:sz="2" w:space="0" w:color="auto"/>
              <w:bottom w:val="single" w:sz="2" w:space="0" w:color="auto"/>
              <w:right w:val="single" w:sz="12" w:space="0" w:color="auto"/>
            </w:tcBorders>
            <w:shd w:val="clear" w:color="auto" w:fill="auto"/>
            <w:noWrap/>
          </w:tcPr>
          <w:p w14:paraId="6A514288" w14:textId="77777777" w:rsidR="00AD576F" w:rsidRPr="002B7F1F" w:rsidRDefault="00AD576F" w:rsidP="00AD576F">
            <w:pPr>
              <w:jc w:val="center"/>
              <w:rPr>
                <w:del w:id="4207" w:author="Pavla Trefilová" w:date="2019-11-18T17:19:00Z"/>
                <w:rFonts w:ascii="Calibri" w:hAnsi="Calibri" w:cs="Calibri"/>
              </w:rPr>
            </w:pPr>
            <w:del w:id="4208" w:author="Pavla Trefilová" w:date="2019-11-18T17:19:00Z">
              <w:r w:rsidRPr="002B7F1F">
                <w:rPr>
                  <w:rFonts w:ascii="Calibri" w:hAnsi="Calibri" w:cs="Calibri"/>
                </w:rPr>
                <w:delText>N</w:delText>
              </w:r>
            </w:del>
          </w:p>
        </w:tc>
      </w:tr>
      <w:tr w:rsidR="00534C60" w:rsidRPr="0062549C" w14:paraId="00A36694" w14:textId="77777777" w:rsidTr="0031440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5460A3A1" w14:textId="44760AF6" w:rsidR="006C1AC3" w:rsidRPr="0062549C" w:rsidRDefault="006C1AC3" w:rsidP="006C1AC3">
            <w:pPr>
              <w:rPr>
                <w:rFonts w:ascii="Calibri" w:hAnsi="Calibri" w:cs="Calibri"/>
              </w:rPr>
            </w:pPr>
            <w:r w:rsidRPr="0062549C">
              <w:rPr>
                <w:rFonts w:ascii="Calibri" w:hAnsi="Calibri" w:cs="Calibri"/>
              </w:rPr>
              <w:t>Veronika Pečivová</w:t>
            </w:r>
          </w:p>
        </w:tc>
        <w:tc>
          <w:tcPr>
            <w:tcW w:w="1357" w:type="dxa"/>
            <w:gridSpan w:val="2"/>
            <w:tcBorders>
              <w:top w:val="single" w:sz="4" w:space="0" w:color="auto"/>
              <w:left w:val="single" w:sz="2" w:space="0" w:color="auto"/>
              <w:bottom w:val="single" w:sz="2" w:space="0" w:color="auto"/>
              <w:right w:val="single" w:sz="2" w:space="0" w:color="auto"/>
            </w:tcBorders>
            <w:shd w:val="clear" w:color="auto" w:fill="auto"/>
            <w:noWrap/>
            <w:vAlign w:val="center"/>
          </w:tcPr>
          <w:p w14:paraId="1A724A95" w14:textId="7F8F5023" w:rsidR="006C1AC3" w:rsidRPr="0062549C" w:rsidRDefault="006C1AC3" w:rsidP="006C1AC3">
            <w:pPr>
              <w:jc w:val="center"/>
              <w:rPr>
                <w:rFonts w:ascii="Calibri" w:hAnsi="Calibri"/>
                <w:rPrChange w:id="4209" w:author="Pavla Trefilová" w:date="2019-11-18T17:19:00Z">
                  <w:rPr>
                    <w:rFonts w:ascii="Calibri" w:hAnsi="Calibri"/>
                    <w:sz w:val="22"/>
                  </w:rPr>
                </w:rPrChange>
              </w:rPr>
            </w:pPr>
            <w:r w:rsidRPr="0062549C">
              <w:rPr>
                <w:rFonts w:ascii="Calibri" w:hAnsi="Calibri" w:cs="Calibri"/>
              </w:rPr>
              <w:t>1979</w:t>
            </w:r>
          </w:p>
        </w:tc>
        <w:tc>
          <w:tcPr>
            <w:tcW w:w="1559" w:type="dxa"/>
            <w:gridSpan w:val="2"/>
            <w:tcBorders>
              <w:top w:val="single" w:sz="4" w:space="0" w:color="auto"/>
              <w:left w:val="single" w:sz="2" w:space="0" w:color="auto"/>
              <w:bottom w:val="single" w:sz="2" w:space="0" w:color="auto"/>
              <w:right w:val="single" w:sz="2" w:space="0" w:color="auto"/>
            </w:tcBorders>
            <w:shd w:val="clear" w:color="auto" w:fill="auto"/>
            <w:noWrap/>
            <w:vAlign w:val="center"/>
          </w:tcPr>
          <w:p w14:paraId="2DA3E99B" w14:textId="38024793" w:rsidR="006C1AC3" w:rsidRPr="0062549C" w:rsidRDefault="006C1AC3" w:rsidP="006C1AC3">
            <w:pPr>
              <w:jc w:val="center"/>
              <w:rPr>
                <w:rFonts w:ascii="Calibri" w:hAnsi="Calibri"/>
                <w:rPrChange w:id="4210" w:author="Pavla Trefilová" w:date="2019-11-18T17:19:00Z">
                  <w:rPr>
                    <w:rFonts w:ascii="Calibri" w:hAnsi="Calibri"/>
                    <w:sz w:val="22"/>
                  </w:rPr>
                </w:rPrChange>
              </w:rPr>
            </w:pPr>
            <w:r w:rsidRPr="0062549C">
              <w:rPr>
                <w:rFonts w:ascii="Calibri" w:hAnsi="Calibri" w:cs="Calibri"/>
              </w:rPr>
              <w:t>40</w:t>
            </w:r>
          </w:p>
        </w:tc>
        <w:tc>
          <w:tcPr>
            <w:tcW w:w="1560" w:type="dxa"/>
            <w:gridSpan w:val="2"/>
            <w:tcBorders>
              <w:top w:val="single" w:sz="4" w:space="0" w:color="auto"/>
              <w:left w:val="single" w:sz="2" w:space="0" w:color="auto"/>
              <w:bottom w:val="single" w:sz="2" w:space="0" w:color="auto"/>
              <w:right w:val="single" w:sz="12" w:space="0" w:color="auto"/>
            </w:tcBorders>
            <w:shd w:val="clear" w:color="auto" w:fill="auto"/>
            <w:noWrap/>
            <w:vAlign w:val="center"/>
          </w:tcPr>
          <w:p w14:paraId="0445B0FC" w14:textId="1AE47E63" w:rsidR="006C1AC3" w:rsidRDefault="006C1AC3" w:rsidP="003E5268">
            <w:pPr>
              <w:jc w:val="center"/>
              <w:rPr>
                <w:rFonts w:ascii="Calibri" w:hAnsi="Calibri" w:cs="Calibri"/>
              </w:rPr>
            </w:pPr>
            <w:r>
              <w:rPr>
                <w:rFonts w:ascii="Calibri" w:hAnsi="Calibri" w:cs="Calibri"/>
              </w:rPr>
              <w:t>U - 31.8.</w:t>
            </w:r>
            <w:del w:id="4211" w:author="Pavla Trefilová" w:date="2019-11-18T17:19:00Z">
              <w:r w:rsidR="00614DBA">
                <w:rPr>
                  <w:rFonts w:ascii="Calibri" w:hAnsi="Calibri" w:cs="Calibri"/>
                </w:rPr>
                <w:delText>2019</w:delText>
              </w:r>
            </w:del>
            <w:ins w:id="4212" w:author="Pavla Trefilová" w:date="2019-11-18T17:19:00Z">
              <w:r>
                <w:rPr>
                  <w:rFonts w:ascii="Calibri" w:hAnsi="Calibri" w:cs="Calibri"/>
                </w:rPr>
                <w:t>20</w:t>
              </w:r>
              <w:r w:rsidR="00CC7CE7">
                <w:rPr>
                  <w:rFonts w:ascii="Calibri" w:hAnsi="Calibri" w:cs="Calibri"/>
                </w:rPr>
                <w:t>22</w:t>
              </w:r>
            </w:ins>
          </w:p>
        </w:tc>
      </w:tr>
      <w:tr w:rsidR="00534C60" w:rsidRPr="0062549C" w14:paraId="60DCF02C"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E8F2227" w14:textId="3B5CCAF2" w:rsidR="006C1AC3" w:rsidRDefault="006C1AC3" w:rsidP="006C1AC3">
            <w:pPr>
              <w:rPr>
                <w:rFonts w:ascii="Calibri" w:hAnsi="Calibri" w:cs="Calibri"/>
              </w:rPr>
            </w:pPr>
            <w:r w:rsidRPr="0062549C">
              <w:rPr>
                <w:rFonts w:ascii="Calibri" w:hAnsi="Calibri" w:cs="Calibri"/>
              </w:rPr>
              <w:t xml:space="preserve">Daniel </w:t>
            </w:r>
            <w:r>
              <w:rPr>
                <w:rFonts w:ascii="Calibri" w:hAnsi="Calibri" w:cs="Calibri"/>
              </w:rPr>
              <w:t xml:space="preserve">Paul </w:t>
            </w:r>
            <w:r w:rsidRPr="0062549C">
              <w:rPr>
                <w:rFonts w:ascii="Calibri" w:hAnsi="Calibri" w:cs="Calibri"/>
              </w:rPr>
              <w:t>Sampey</w:t>
            </w:r>
          </w:p>
        </w:tc>
        <w:tc>
          <w:tcPr>
            <w:tcW w:w="1357"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341E1513" w14:textId="113A80F3" w:rsidR="006C1AC3" w:rsidRDefault="006C1AC3" w:rsidP="006C1AC3">
            <w:pPr>
              <w:jc w:val="center"/>
              <w:rPr>
                <w:rFonts w:ascii="Calibri" w:hAnsi="Calibri"/>
                <w:rPrChange w:id="4213" w:author="Pavla Trefilová" w:date="2019-11-18T17:19:00Z">
                  <w:rPr>
                    <w:rFonts w:ascii="Calibri" w:hAnsi="Calibri"/>
                    <w:sz w:val="22"/>
                  </w:rPr>
                </w:rPrChange>
              </w:rPr>
            </w:pPr>
            <w:r w:rsidRPr="0062549C">
              <w:rPr>
                <w:rFonts w:ascii="Calibri" w:hAnsi="Calibri" w:cs="Calibri"/>
              </w:rPr>
              <w:t>1963</w:t>
            </w:r>
          </w:p>
        </w:tc>
        <w:tc>
          <w:tcPr>
            <w:tcW w:w="1559"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011B4AC1" w14:textId="14972E16" w:rsidR="006C1AC3" w:rsidRDefault="006C1AC3" w:rsidP="006C1AC3">
            <w:pPr>
              <w:jc w:val="center"/>
              <w:rPr>
                <w:rFonts w:ascii="Calibri" w:hAnsi="Calibri"/>
                <w:rPrChange w:id="4214" w:author="Pavla Trefilová" w:date="2019-11-18T17:19:00Z">
                  <w:rPr>
                    <w:rFonts w:ascii="Calibri" w:hAnsi="Calibri"/>
                    <w:sz w:val="22"/>
                  </w:rPr>
                </w:rPrChange>
              </w:rPr>
            </w:pPr>
            <w:r w:rsidRPr="0062549C">
              <w:rPr>
                <w:rFonts w:ascii="Calibri" w:hAnsi="Calibri" w:cs="Calibri"/>
              </w:rPr>
              <w:t>40</w:t>
            </w:r>
          </w:p>
        </w:tc>
        <w:tc>
          <w:tcPr>
            <w:tcW w:w="1560" w:type="dxa"/>
            <w:gridSpan w:val="2"/>
            <w:tcBorders>
              <w:top w:val="single" w:sz="2" w:space="0" w:color="auto"/>
              <w:left w:val="single" w:sz="2" w:space="0" w:color="auto"/>
              <w:bottom w:val="single" w:sz="2" w:space="0" w:color="auto"/>
              <w:right w:val="single" w:sz="12" w:space="0" w:color="auto"/>
            </w:tcBorders>
            <w:shd w:val="clear" w:color="auto" w:fill="auto"/>
            <w:noWrap/>
            <w:vAlign w:val="center"/>
          </w:tcPr>
          <w:p w14:paraId="0F0F8138" w14:textId="4AD169F7" w:rsidR="006C1AC3" w:rsidRDefault="00CC7CE7" w:rsidP="006C1AC3">
            <w:pPr>
              <w:jc w:val="center"/>
              <w:rPr>
                <w:rFonts w:ascii="Calibri" w:hAnsi="Calibri" w:cs="Calibri"/>
              </w:rPr>
            </w:pPr>
            <w:r>
              <w:rPr>
                <w:rFonts w:ascii="Calibri" w:hAnsi="Calibri" w:cs="Calibri"/>
              </w:rPr>
              <w:t>U - 31.8.</w:t>
            </w:r>
            <w:del w:id="4215" w:author="Pavla Trefilová" w:date="2019-11-18T17:19:00Z">
              <w:r w:rsidR="00614DBA">
                <w:rPr>
                  <w:rFonts w:ascii="Calibri" w:hAnsi="Calibri" w:cs="Calibri"/>
                </w:rPr>
                <w:delText>2019</w:delText>
              </w:r>
            </w:del>
            <w:ins w:id="4216" w:author="Pavla Trefilová" w:date="2019-11-18T17:19:00Z">
              <w:r>
                <w:rPr>
                  <w:rFonts w:ascii="Calibri" w:hAnsi="Calibri" w:cs="Calibri"/>
                </w:rPr>
                <w:t>2022</w:t>
              </w:r>
            </w:ins>
          </w:p>
        </w:tc>
      </w:tr>
      <w:tr w:rsidR="00534C60" w:rsidRPr="0062549C" w14:paraId="70CDABB1"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83E7BB6" w14:textId="229AACCB" w:rsidR="006C1AC3" w:rsidRDefault="006C1AC3" w:rsidP="006C1AC3">
            <w:pPr>
              <w:rPr>
                <w:rFonts w:ascii="Calibri" w:hAnsi="Calibri" w:cs="Calibri"/>
              </w:rPr>
            </w:pPr>
            <w:r w:rsidRPr="0062549C">
              <w:rPr>
                <w:rFonts w:ascii="Calibri" w:hAnsi="Calibri" w:cs="Calibri"/>
              </w:rPr>
              <w:t>PhDr. Jana Semotamová</w:t>
            </w:r>
          </w:p>
        </w:tc>
        <w:tc>
          <w:tcPr>
            <w:tcW w:w="1357"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701CCE0E" w14:textId="0C71972A" w:rsidR="006C1AC3" w:rsidRDefault="006C1AC3" w:rsidP="006C1AC3">
            <w:pPr>
              <w:jc w:val="center"/>
              <w:rPr>
                <w:rFonts w:ascii="Calibri" w:hAnsi="Calibri"/>
                <w:rPrChange w:id="4217" w:author="Pavla Trefilová" w:date="2019-11-18T17:19:00Z">
                  <w:rPr>
                    <w:rFonts w:ascii="Calibri" w:hAnsi="Calibri"/>
                    <w:sz w:val="22"/>
                  </w:rPr>
                </w:rPrChange>
              </w:rPr>
            </w:pPr>
            <w:r w:rsidRPr="0062549C">
              <w:rPr>
                <w:rFonts w:ascii="Calibri" w:hAnsi="Calibri" w:cs="Calibri"/>
              </w:rPr>
              <w:t>1960</w:t>
            </w:r>
          </w:p>
        </w:tc>
        <w:tc>
          <w:tcPr>
            <w:tcW w:w="1559"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1C19E03B" w14:textId="26ED958A" w:rsidR="006C1AC3" w:rsidRDefault="006C1AC3" w:rsidP="006C1AC3">
            <w:pPr>
              <w:jc w:val="center"/>
              <w:rPr>
                <w:rFonts w:ascii="Calibri" w:hAnsi="Calibri"/>
                <w:rPrChange w:id="4218" w:author="Pavla Trefilová" w:date="2019-11-18T17:19:00Z">
                  <w:rPr>
                    <w:rFonts w:ascii="Calibri" w:hAnsi="Calibri"/>
                    <w:sz w:val="22"/>
                  </w:rPr>
                </w:rPrChange>
              </w:rPr>
            </w:pPr>
            <w:r w:rsidRPr="0062549C">
              <w:rPr>
                <w:rFonts w:ascii="Calibri" w:hAnsi="Calibri" w:cs="Calibri"/>
              </w:rPr>
              <w:t>40</w:t>
            </w:r>
          </w:p>
        </w:tc>
        <w:tc>
          <w:tcPr>
            <w:tcW w:w="1560" w:type="dxa"/>
            <w:gridSpan w:val="2"/>
            <w:tcBorders>
              <w:top w:val="single" w:sz="2" w:space="0" w:color="auto"/>
              <w:left w:val="single" w:sz="2" w:space="0" w:color="auto"/>
              <w:bottom w:val="single" w:sz="2" w:space="0" w:color="auto"/>
              <w:right w:val="single" w:sz="12" w:space="0" w:color="auto"/>
            </w:tcBorders>
            <w:shd w:val="clear" w:color="auto" w:fill="auto"/>
            <w:noWrap/>
          </w:tcPr>
          <w:p w14:paraId="27BBF5B3" w14:textId="12C44C55" w:rsidR="006C1AC3" w:rsidRDefault="006C1AC3" w:rsidP="006C1AC3">
            <w:pPr>
              <w:jc w:val="center"/>
              <w:rPr>
                <w:rFonts w:ascii="Calibri" w:hAnsi="Calibri" w:cs="Calibri"/>
              </w:rPr>
            </w:pPr>
            <w:r w:rsidRPr="002B7F1F">
              <w:rPr>
                <w:rFonts w:ascii="Calibri" w:hAnsi="Calibri" w:cs="Calibri"/>
              </w:rPr>
              <w:t>N</w:t>
            </w:r>
          </w:p>
        </w:tc>
      </w:tr>
      <w:tr w:rsidR="00AD576F" w:rsidRPr="0062549C" w14:paraId="24B00180" w14:textId="77777777" w:rsidTr="0034135C">
        <w:trPr>
          <w:trHeight w:val="315"/>
          <w:jc w:val="center"/>
          <w:del w:id="4219" w:author="Pavla Trefilová" w:date="2019-11-18T17:19:00Z"/>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EDB05F1" w14:textId="77777777" w:rsidR="00AD576F" w:rsidRPr="0062549C" w:rsidRDefault="00AD576F" w:rsidP="00AD576F">
            <w:pPr>
              <w:rPr>
                <w:del w:id="4220" w:author="Pavla Trefilová" w:date="2019-11-18T17:19:00Z"/>
                <w:rFonts w:ascii="Calibri" w:hAnsi="Calibri" w:cs="Calibri"/>
              </w:rPr>
            </w:pPr>
            <w:del w:id="4221" w:author="Pavla Trefilová" w:date="2019-11-18T17:19:00Z">
              <w:r w:rsidRPr="0062549C">
                <w:rPr>
                  <w:rFonts w:ascii="Calibri" w:hAnsi="Calibri" w:cs="Calibri"/>
                </w:rPr>
                <w:delText>Ying Xing</w:delText>
              </w:r>
            </w:del>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137FC6E5" w14:textId="77777777" w:rsidR="00AD576F" w:rsidRPr="0062549C" w:rsidRDefault="00AD576F" w:rsidP="00AD576F">
            <w:pPr>
              <w:jc w:val="center"/>
              <w:rPr>
                <w:del w:id="4222" w:author="Pavla Trefilová" w:date="2019-11-18T17:19:00Z"/>
                <w:rFonts w:ascii="Calibri" w:hAnsi="Calibri" w:cs="Calibri"/>
                <w:sz w:val="22"/>
                <w:szCs w:val="22"/>
              </w:rPr>
            </w:pPr>
            <w:del w:id="4223" w:author="Pavla Trefilová" w:date="2019-11-18T17:19:00Z">
              <w:r w:rsidRPr="0062549C">
                <w:rPr>
                  <w:rFonts w:ascii="Calibri" w:hAnsi="Calibri" w:cs="Calibri"/>
                </w:rPr>
                <w:delText>1985</w:delText>
              </w:r>
            </w:del>
          </w:p>
        </w:tc>
        <w:tc>
          <w:tcPr>
            <w:tcW w:w="1559"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27FDF897" w14:textId="77777777" w:rsidR="00AD576F" w:rsidRPr="0062549C" w:rsidRDefault="00AD576F" w:rsidP="00AD576F">
            <w:pPr>
              <w:jc w:val="center"/>
              <w:rPr>
                <w:del w:id="4224" w:author="Pavla Trefilová" w:date="2019-11-18T17:19:00Z"/>
                <w:rFonts w:ascii="Calibri" w:hAnsi="Calibri" w:cs="Calibri"/>
                <w:sz w:val="22"/>
                <w:szCs w:val="22"/>
              </w:rPr>
            </w:pPr>
            <w:del w:id="4225" w:author="Pavla Trefilová" w:date="2019-11-18T17:19:00Z">
              <w:r w:rsidRPr="0062549C">
                <w:rPr>
                  <w:rFonts w:ascii="Calibri" w:hAnsi="Calibri" w:cs="Calibri"/>
                </w:rPr>
                <w:delText>12</w:delText>
              </w:r>
            </w:del>
          </w:p>
        </w:tc>
        <w:tc>
          <w:tcPr>
            <w:tcW w:w="1560" w:type="dxa"/>
            <w:gridSpan w:val="2"/>
            <w:tcBorders>
              <w:top w:val="single" w:sz="2" w:space="0" w:color="auto"/>
              <w:left w:val="single" w:sz="2" w:space="0" w:color="auto"/>
              <w:bottom w:val="single" w:sz="2" w:space="0" w:color="auto"/>
              <w:right w:val="single" w:sz="12" w:space="0" w:color="auto"/>
            </w:tcBorders>
            <w:shd w:val="clear" w:color="auto" w:fill="auto"/>
            <w:noWrap/>
            <w:vAlign w:val="center"/>
          </w:tcPr>
          <w:p w14:paraId="55367193" w14:textId="77777777" w:rsidR="00AD576F" w:rsidRPr="002B7F1F" w:rsidRDefault="00AD576F" w:rsidP="00AD576F">
            <w:pPr>
              <w:jc w:val="center"/>
              <w:rPr>
                <w:del w:id="4226" w:author="Pavla Trefilová" w:date="2019-11-18T17:19:00Z"/>
                <w:rFonts w:ascii="Calibri" w:hAnsi="Calibri" w:cs="Calibri"/>
              </w:rPr>
            </w:pPr>
            <w:del w:id="4227" w:author="Pavla Trefilová" w:date="2019-11-18T17:19:00Z">
              <w:r w:rsidRPr="0062549C">
                <w:rPr>
                  <w:rFonts w:ascii="Calibri" w:hAnsi="Calibri" w:cs="Calibri"/>
                </w:rPr>
                <w:delText>U</w:delText>
              </w:r>
              <w:r w:rsidR="00694FF3">
                <w:rPr>
                  <w:rFonts w:ascii="Calibri" w:hAnsi="Calibri" w:cs="Calibri"/>
                </w:rPr>
                <w:delText xml:space="preserve"> </w:delText>
              </w:r>
              <w:r w:rsidRPr="0062549C">
                <w:rPr>
                  <w:rFonts w:ascii="Calibri" w:hAnsi="Calibri" w:cs="Calibri"/>
                </w:rPr>
                <w:delText>- 31.12.2018</w:delText>
              </w:r>
            </w:del>
          </w:p>
        </w:tc>
      </w:tr>
      <w:tr w:rsidR="00534C60" w:rsidRPr="0062549C" w14:paraId="7ECF48C7"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F732289" w14:textId="2D0A75BC" w:rsidR="006C1AC3" w:rsidRPr="0062549C" w:rsidRDefault="006C1AC3" w:rsidP="006C1AC3">
            <w:pPr>
              <w:rPr>
                <w:rFonts w:ascii="Calibri" w:hAnsi="Calibri" w:cs="Calibri"/>
              </w:rPr>
            </w:pPr>
            <w:r w:rsidRPr="0062549C">
              <w:rPr>
                <w:rFonts w:ascii="Calibri" w:hAnsi="Calibri" w:cs="Calibri"/>
              </w:rPr>
              <w:t>Mgr. Magda Zálešáková</w:t>
            </w:r>
          </w:p>
        </w:tc>
        <w:tc>
          <w:tcPr>
            <w:tcW w:w="1357"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4F00994A" w14:textId="05536D5D" w:rsidR="006C1AC3" w:rsidRPr="0062549C" w:rsidRDefault="006C1AC3" w:rsidP="006C1AC3">
            <w:pPr>
              <w:jc w:val="center"/>
              <w:rPr>
                <w:rFonts w:ascii="Calibri" w:hAnsi="Calibri"/>
                <w:rPrChange w:id="4228" w:author="Pavla Trefilová" w:date="2019-11-18T17:19:00Z">
                  <w:rPr>
                    <w:rFonts w:ascii="Calibri" w:hAnsi="Calibri"/>
                    <w:sz w:val="22"/>
                  </w:rPr>
                </w:rPrChange>
              </w:rPr>
            </w:pPr>
            <w:r w:rsidRPr="0062549C">
              <w:rPr>
                <w:rFonts w:ascii="Calibri" w:hAnsi="Calibri" w:cs="Calibri"/>
              </w:rPr>
              <w:t>1956</w:t>
            </w:r>
          </w:p>
        </w:tc>
        <w:tc>
          <w:tcPr>
            <w:tcW w:w="1559"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65059C93" w14:textId="6C9747DF" w:rsidR="006C1AC3" w:rsidRPr="0062549C" w:rsidRDefault="006C1AC3" w:rsidP="006C1AC3">
            <w:pPr>
              <w:jc w:val="center"/>
              <w:rPr>
                <w:rFonts w:ascii="Calibri" w:hAnsi="Calibri"/>
                <w:rPrChange w:id="4229" w:author="Pavla Trefilová" w:date="2019-11-18T17:19:00Z">
                  <w:rPr>
                    <w:rFonts w:ascii="Calibri" w:hAnsi="Calibri"/>
                    <w:sz w:val="22"/>
                  </w:rPr>
                </w:rPrChange>
              </w:rPr>
            </w:pPr>
            <w:r w:rsidRPr="0062549C">
              <w:rPr>
                <w:rFonts w:ascii="Calibri" w:hAnsi="Calibri" w:cs="Calibri"/>
              </w:rPr>
              <w:t>40</w:t>
            </w:r>
          </w:p>
        </w:tc>
        <w:tc>
          <w:tcPr>
            <w:tcW w:w="1560" w:type="dxa"/>
            <w:gridSpan w:val="2"/>
            <w:tcBorders>
              <w:top w:val="single" w:sz="2" w:space="0" w:color="auto"/>
              <w:left w:val="single" w:sz="2" w:space="0" w:color="auto"/>
              <w:bottom w:val="single" w:sz="2" w:space="0" w:color="auto"/>
              <w:right w:val="single" w:sz="12" w:space="0" w:color="auto"/>
            </w:tcBorders>
            <w:shd w:val="clear" w:color="auto" w:fill="auto"/>
            <w:noWrap/>
          </w:tcPr>
          <w:p w14:paraId="23549470" w14:textId="02AD33F8" w:rsidR="006C1AC3" w:rsidRPr="0062549C" w:rsidRDefault="006C1AC3" w:rsidP="006C1AC3">
            <w:pPr>
              <w:jc w:val="center"/>
              <w:rPr>
                <w:rFonts w:ascii="Calibri" w:hAnsi="Calibri" w:cs="Calibri"/>
              </w:rPr>
            </w:pPr>
            <w:r w:rsidRPr="002B7F1F">
              <w:rPr>
                <w:rFonts w:ascii="Calibri" w:hAnsi="Calibri" w:cs="Calibri"/>
              </w:rPr>
              <w:t>N</w:t>
            </w:r>
          </w:p>
        </w:tc>
      </w:tr>
      <w:tr w:rsidR="006C1AC3" w:rsidRPr="0062549C" w14:paraId="23FBFB01" w14:textId="77777777" w:rsidTr="00012F96">
        <w:trPr>
          <w:trHeight w:val="315"/>
          <w:jc w:val="center"/>
          <w:trPrChange w:id="4230" w:author="Pavla Trefilová" w:date="2019-11-18T17:19:00Z">
            <w:trPr>
              <w:gridAfter w:val="0"/>
              <w:trHeight w:val="315"/>
              <w:jc w:val="center"/>
            </w:trPr>
          </w:trPrChange>
        </w:trPr>
        <w:tc>
          <w:tcPr>
            <w:tcW w:w="7863" w:type="dxa"/>
            <w:gridSpan w:val="7"/>
            <w:tcBorders>
              <w:top w:val="single" w:sz="12" w:space="0" w:color="auto"/>
              <w:left w:val="single" w:sz="12" w:space="0" w:color="auto"/>
              <w:bottom w:val="single" w:sz="12" w:space="0" w:color="auto"/>
              <w:right w:val="single" w:sz="12" w:space="0" w:color="auto"/>
            </w:tcBorders>
            <w:shd w:val="clear" w:color="auto" w:fill="auto"/>
            <w:noWrap/>
            <w:tcPrChange w:id="4231" w:author="Pavla Trefilová" w:date="2019-11-18T17:19:00Z">
              <w:tcPr>
                <w:tcW w:w="7782" w:type="dxa"/>
                <w:gridSpan w:val="6"/>
                <w:tcBorders>
                  <w:top w:val="single" w:sz="12" w:space="0" w:color="auto"/>
                  <w:left w:val="single" w:sz="12" w:space="0" w:color="auto"/>
                  <w:bottom w:val="single" w:sz="12" w:space="0" w:color="auto"/>
                  <w:right w:val="single" w:sz="12" w:space="0" w:color="auto"/>
                </w:tcBorders>
                <w:shd w:val="clear" w:color="auto" w:fill="auto"/>
                <w:noWrap/>
              </w:tcPr>
            </w:tcPrChange>
          </w:tcPr>
          <w:p w14:paraId="778AD435" w14:textId="6A167DA9" w:rsidR="006C1AC3" w:rsidRPr="002B7F1F" w:rsidRDefault="006C1AC3" w:rsidP="006C1AC3">
            <w:pPr>
              <w:rPr>
                <w:rFonts w:ascii="Calibri" w:hAnsi="Calibri" w:cs="Calibri"/>
              </w:rPr>
            </w:pPr>
            <w:r w:rsidRPr="000902C5">
              <w:rPr>
                <w:rFonts w:ascii="Calibri" w:hAnsi="Calibri" w:cs="Calibri"/>
                <w:b/>
                <w:bCs/>
              </w:rPr>
              <w:t>Externí spolupracovníci</w:t>
            </w:r>
          </w:p>
        </w:tc>
      </w:tr>
      <w:tr w:rsidR="006C1AC3" w:rsidRPr="0062549C" w14:paraId="202B6818" w14:textId="77777777" w:rsidTr="0031440D">
        <w:trPr>
          <w:trHeight w:val="315"/>
          <w:jc w:val="center"/>
          <w:ins w:id="4232"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AAC78ED" w14:textId="34A3F1A9" w:rsidR="006C1AC3" w:rsidRDefault="006C1AC3" w:rsidP="006C1AC3">
            <w:pPr>
              <w:rPr>
                <w:ins w:id="4233" w:author="Pavla Trefilová" w:date="2019-11-18T17:19:00Z"/>
                <w:rFonts w:ascii="Calibri" w:hAnsi="Calibri" w:cs="Calibri"/>
              </w:rPr>
            </w:pPr>
            <w:ins w:id="4234" w:author="Pavla Trefilová" w:date="2019-11-18T17:19:00Z">
              <w:r w:rsidRPr="00960ED2">
                <w:rPr>
                  <w:rFonts w:ascii="Calibri" w:hAnsi="Calibri" w:cs="Calibri"/>
                </w:rPr>
                <w:t>Jeffrey Paul Herwels</w:t>
              </w:r>
              <w:r>
                <w:rPr>
                  <w:rFonts w:ascii="Calibri" w:hAnsi="Calibri" w:cs="Calibri"/>
                </w:rPr>
                <w:t>, B.A.</w:t>
              </w:r>
            </w:ins>
          </w:p>
        </w:tc>
        <w:tc>
          <w:tcPr>
            <w:tcW w:w="13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A7FB68" w14:textId="107AA3C2" w:rsidR="006C1AC3" w:rsidRDefault="006C1AC3" w:rsidP="006C1AC3">
            <w:pPr>
              <w:jc w:val="center"/>
              <w:rPr>
                <w:ins w:id="4235" w:author="Pavla Trefilová" w:date="2019-11-18T17:19:00Z"/>
                <w:rFonts w:ascii="Calibri" w:hAnsi="Calibri" w:cs="Calibri"/>
              </w:rPr>
            </w:pPr>
            <w:ins w:id="4236" w:author="Pavla Trefilová" w:date="2019-11-18T17:19:00Z">
              <w:r>
                <w:rPr>
                  <w:rFonts w:ascii="Calibri" w:hAnsi="Calibri" w:cs="Calibri"/>
                  <w:color w:val="000000"/>
                </w:rPr>
                <w:t>1977</w:t>
              </w:r>
            </w:ins>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2864A06C" w14:textId="4BE90844" w:rsidR="006C1AC3" w:rsidRPr="0062549C" w:rsidRDefault="006C1AC3" w:rsidP="006C1AC3">
            <w:pPr>
              <w:jc w:val="center"/>
              <w:rPr>
                <w:ins w:id="4237" w:author="Pavla Trefilová" w:date="2019-11-18T17:19:00Z"/>
                <w:rFonts w:ascii="Calibri" w:hAnsi="Calibri" w:cs="Calibri"/>
              </w:rPr>
            </w:pPr>
            <w:ins w:id="4238" w:author="Pavla Trefilová" w:date="2019-11-18T17:19:00Z">
              <w:r>
                <w:rPr>
                  <w:rFonts w:ascii="Calibri" w:hAnsi="Calibri" w:cs="Calibri"/>
                </w:rPr>
                <w:t>DPP/DPČ</w:t>
              </w:r>
            </w:ins>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376B0855" w14:textId="77777777" w:rsidR="006C1AC3" w:rsidRPr="002B7F1F" w:rsidRDefault="006C1AC3" w:rsidP="006C1AC3">
            <w:pPr>
              <w:jc w:val="center"/>
              <w:rPr>
                <w:ins w:id="4239" w:author="Pavla Trefilová" w:date="2019-11-18T17:19:00Z"/>
                <w:rFonts w:ascii="Calibri" w:hAnsi="Calibri" w:cs="Calibri"/>
              </w:rPr>
            </w:pPr>
          </w:p>
        </w:tc>
      </w:tr>
      <w:tr w:rsidR="006C1AC3" w:rsidRPr="0062549C" w14:paraId="3F5DE551" w14:textId="77777777" w:rsidTr="0031440D">
        <w:trPr>
          <w:trHeight w:val="315"/>
          <w:jc w:val="center"/>
          <w:ins w:id="4240"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19EBA71" w14:textId="45EEFAC9" w:rsidR="006C1AC3" w:rsidRDefault="006C1AC3" w:rsidP="006C1AC3">
            <w:pPr>
              <w:rPr>
                <w:ins w:id="4241" w:author="Pavla Trefilová" w:date="2019-11-18T17:19:00Z"/>
                <w:rFonts w:ascii="Calibri" w:hAnsi="Calibri" w:cs="Calibri"/>
              </w:rPr>
            </w:pPr>
            <w:ins w:id="4242" w:author="Pavla Trefilová" w:date="2019-11-18T17:19:00Z">
              <w:r>
                <w:rPr>
                  <w:rFonts w:ascii="Calibri" w:hAnsi="Calibri" w:cs="Calibri"/>
                </w:rPr>
                <w:t>Simon Sewell, MSc.</w:t>
              </w:r>
            </w:ins>
          </w:p>
        </w:tc>
        <w:tc>
          <w:tcPr>
            <w:tcW w:w="13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636202" w14:textId="7C17C1F0" w:rsidR="006C1AC3" w:rsidRDefault="006C1AC3" w:rsidP="006C1AC3">
            <w:pPr>
              <w:jc w:val="center"/>
              <w:rPr>
                <w:ins w:id="4243" w:author="Pavla Trefilová" w:date="2019-11-18T17:19:00Z"/>
                <w:rFonts w:ascii="Calibri" w:hAnsi="Calibri" w:cs="Calibri"/>
              </w:rPr>
            </w:pPr>
            <w:ins w:id="4244" w:author="Pavla Trefilová" w:date="2019-11-18T17:19:00Z">
              <w:r>
                <w:rPr>
                  <w:rFonts w:ascii="Calibri" w:hAnsi="Calibri" w:cs="Calibri"/>
                  <w:color w:val="000000"/>
                </w:rPr>
                <w:t>1989</w:t>
              </w:r>
            </w:ins>
          </w:p>
        </w:tc>
        <w:tc>
          <w:tcPr>
            <w:tcW w:w="1559" w:type="dxa"/>
            <w:gridSpan w:val="2"/>
            <w:tcBorders>
              <w:top w:val="single" w:sz="4" w:space="0" w:color="auto"/>
              <w:left w:val="nil"/>
              <w:bottom w:val="single" w:sz="4" w:space="0" w:color="auto"/>
              <w:right w:val="single" w:sz="4" w:space="0" w:color="auto"/>
            </w:tcBorders>
            <w:shd w:val="clear" w:color="auto" w:fill="auto"/>
            <w:noWrap/>
          </w:tcPr>
          <w:p w14:paraId="4CB3C237" w14:textId="36781AFC" w:rsidR="006C1AC3" w:rsidRDefault="006C1AC3" w:rsidP="006C1AC3">
            <w:pPr>
              <w:jc w:val="center"/>
              <w:rPr>
                <w:ins w:id="4245" w:author="Pavla Trefilová" w:date="2019-11-18T17:19:00Z"/>
                <w:rFonts w:ascii="Calibri" w:hAnsi="Calibri" w:cs="Calibri"/>
              </w:rPr>
            </w:pPr>
            <w:ins w:id="4246" w:author="Pavla Trefilová" w:date="2019-11-18T17:19:00Z">
              <w:r w:rsidRPr="00CC3975">
                <w:rPr>
                  <w:rFonts w:ascii="Calibri" w:hAnsi="Calibri" w:cs="Calibri"/>
                </w:rPr>
                <w:t>DPP/DPČ</w:t>
              </w:r>
            </w:ins>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272E8981" w14:textId="77777777" w:rsidR="006C1AC3" w:rsidRPr="002B7F1F" w:rsidRDefault="006C1AC3" w:rsidP="006C1AC3">
            <w:pPr>
              <w:jc w:val="center"/>
              <w:rPr>
                <w:ins w:id="4247" w:author="Pavla Trefilová" w:date="2019-11-18T17:19:00Z"/>
                <w:rFonts w:ascii="Calibri" w:hAnsi="Calibri" w:cs="Calibri"/>
              </w:rPr>
            </w:pPr>
          </w:p>
        </w:tc>
      </w:tr>
      <w:tr w:rsidR="006C1AC3" w:rsidRPr="0062549C" w14:paraId="13C39539" w14:textId="77777777" w:rsidTr="0031440D">
        <w:trPr>
          <w:trHeight w:val="315"/>
          <w:jc w:val="center"/>
          <w:ins w:id="4248" w:author="Pavla Trefilová" w:date="2019-11-18T17:1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C41DD6F" w14:textId="38B006B2" w:rsidR="006C1AC3" w:rsidRDefault="006C1AC3" w:rsidP="006C1AC3">
            <w:pPr>
              <w:rPr>
                <w:ins w:id="4249" w:author="Pavla Trefilová" w:date="2019-11-18T17:19:00Z"/>
                <w:rFonts w:ascii="Calibri" w:hAnsi="Calibri" w:cs="Calibri"/>
              </w:rPr>
            </w:pPr>
            <w:ins w:id="4250" w:author="Pavla Trefilová" w:date="2019-11-18T17:19:00Z">
              <w:r w:rsidRPr="00960ED2">
                <w:rPr>
                  <w:rFonts w:ascii="Calibri" w:hAnsi="Calibri" w:cs="Calibri"/>
                </w:rPr>
                <w:t>Estelle Toerien</w:t>
              </w:r>
              <w:r>
                <w:rPr>
                  <w:rFonts w:ascii="Calibri" w:hAnsi="Calibri" w:cs="Calibri"/>
                </w:rPr>
                <w:t>, B.A.</w:t>
              </w:r>
            </w:ins>
          </w:p>
        </w:tc>
        <w:tc>
          <w:tcPr>
            <w:tcW w:w="13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D8C517" w14:textId="53FDA9A3" w:rsidR="006C1AC3" w:rsidRDefault="006C1AC3" w:rsidP="006C1AC3">
            <w:pPr>
              <w:jc w:val="center"/>
              <w:rPr>
                <w:ins w:id="4251" w:author="Pavla Trefilová" w:date="2019-11-18T17:19:00Z"/>
                <w:rFonts w:ascii="Calibri" w:hAnsi="Calibri" w:cs="Calibri"/>
              </w:rPr>
            </w:pPr>
            <w:moveToRangeStart w:id="4252" w:author="Pavla Trefilová" w:date="2019-11-18T17:19:00Z" w:name="move24990033"/>
            <w:moveTo w:id="4253" w:author="Pavla Trefilová" w:date="2019-11-18T17:19:00Z">
              <w:r>
                <w:rPr>
                  <w:rFonts w:ascii="Calibri" w:hAnsi="Calibri" w:cs="Calibri"/>
                  <w:color w:val="000000"/>
                </w:rPr>
                <w:t>1965</w:t>
              </w:r>
            </w:moveTo>
            <w:moveToRangeEnd w:id="4252"/>
          </w:p>
        </w:tc>
        <w:tc>
          <w:tcPr>
            <w:tcW w:w="1559" w:type="dxa"/>
            <w:gridSpan w:val="2"/>
            <w:tcBorders>
              <w:top w:val="single" w:sz="4" w:space="0" w:color="auto"/>
              <w:left w:val="nil"/>
              <w:bottom w:val="single" w:sz="4" w:space="0" w:color="auto"/>
              <w:right w:val="single" w:sz="4" w:space="0" w:color="auto"/>
            </w:tcBorders>
            <w:shd w:val="clear" w:color="auto" w:fill="auto"/>
            <w:noWrap/>
          </w:tcPr>
          <w:p w14:paraId="380DCE0F" w14:textId="4561BD4A" w:rsidR="006C1AC3" w:rsidRDefault="006C1AC3" w:rsidP="006C1AC3">
            <w:pPr>
              <w:jc w:val="center"/>
              <w:rPr>
                <w:ins w:id="4254" w:author="Pavla Trefilová" w:date="2019-11-18T17:19:00Z"/>
                <w:rFonts w:ascii="Calibri" w:hAnsi="Calibri" w:cs="Calibri"/>
              </w:rPr>
            </w:pPr>
            <w:ins w:id="4255" w:author="Pavla Trefilová" w:date="2019-11-18T17:19:00Z">
              <w:r w:rsidRPr="00CC3975">
                <w:rPr>
                  <w:rFonts w:ascii="Calibri" w:hAnsi="Calibri" w:cs="Calibri"/>
                </w:rPr>
                <w:t>DPP/DPČ</w:t>
              </w:r>
            </w:ins>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04A6F2F7" w14:textId="77777777" w:rsidR="006C1AC3" w:rsidRPr="002B7F1F" w:rsidRDefault="006C1AC3" w:rsidP="006C1AC3">
            <w:pPr>
              <w:jc w:val="center"/>
              <w:rPr>
                <w:ins w:id="4256" w:author="Pavla Trefilová" w:date="2019-11-18T17:19:00Z"/>
                <w:rFonts w:ascii="Calibri" w:hAnsi="Calibri" w:cs="Calibri"/>
              </w:rPr>
            </w:pPr>
          </w:p>
        </w:tc>
      </w:tr>
      <w:tr w:rsidR="00534C60" w:rsidRPr="0062549C" w14:paraId="246857C3"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C7A96B2" w14:textId="29CC36E3" w:rsidR="006C1AC3" w:rsidRDefault="006C1AC3" w:rsidP="006C1AC3">
            <w:pPr>
              <w:rPr>
                <w:rFonts w:ascii="Calibri" w:hAnsi="Calibri" w:cs="Calibri"/>
              </w:rPr>
            </w:pPr>
            <w:r>
              <w:rPr>
                <w:rFonts w:ascii="Calibri" w:hAnsi="Calibri" w:cs="Calibri"/>
              </w:rPr>
              <w:t>Ing. Miloslav Vaněk</w:t>
            </w:r>
          </w:p>
        </w:tc>
        <w:tc>
          <w:tcPr>
            <w:tcW w:w="13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F41B47" w14:textId="1A627377" w:rsidR="006C1AC3" w:rsidRDefault="006C1AC3" w:rsidP="006C1AC3">
            <w:pPr>
              <w:jc w:val="center"/>
              <w:rPr>
                <w:rFonts w:ascii="Calibri" w:hAnsi="Calibri" w:cs="Calibri"/>
              </w:rPr>
            </w:pPr>
            <w:r>
              <w:rPr>
                <w:rFonts w:ascii="Calibri" w:hAnsi="Calibri" w:cs="Calibri"/>
              </w:rPr>
              <w:t>1979</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60C77338" w14:textId="4DF45D45" w:rsidR="006C1AC3" w:rsidRDefault="006C1AC3" w:rsidP="006C1AC3">
            <w:pPr>
              <w:jc w:val="center"/>
              <w:rPr>
                <w:rFonts w:ascii="Calibri" w:hAnsi="Calibri" w:cs="Calibri"/>
              </w:rPr>
            </w:pPr>
            <w:ins w:id="4257" w:author="Pavla Trefilová" w:date="2019-11-18T17:19:00Z">
              <w:r>
                <w:rPr>
                  <w:rFonts w:ascii="Calibri" w:hAnsi="Calibri" w:cs="Calibri"/>
                </w:rPr>
                <w:t>DPP</w:t>
              </w:r>
            </w:ins>
          </w:p>
        </w:tc>
        <w:tc>
          <w:tcPr>
            <w:tcW w:w="1560" w:type="dxa"/>
            <w:gridSpan w:val="2"/>
            <w:tcBorders>
              <w:top w:val="single" w:sz="4" w:space="0" w:color="auto"/>
              <w:left w:val="single" w:sz="4" w:space="0" w:color="auto"/>
              <w:bottom w:val="single" w:sz="4" w:space="0" w:color="auto"/>
              <w:right w:val="single" w:sz="12" w:space="0" w:color="auto"/>
            </w:tcBorders>
            <w:shd w:val="clear" w:color="auto" w:fill="auto"/>
            <w:noWrap/>
          </w:tcPr>
          <w:p w14:paraId="5E9C11EB" w14:textId="77777777" w:rsidR="006C1AC3" w:rsidRPr="002B7F1F" w:rsidRDefault="006C1AC3" w:rsidP="006C1AC3">
            <w:pPr>
              <w:jc w:val="center"/>
              <w:rPr>
                <w:rFonts w:ascii="Calibri" w:hAnsi="Calibri" w:cs="Calibri"/>
              </w:rPr>
            </w:pPr>
          </w:p>
        </w:tc>
      </w:tr>
    </w:tbl>
    <w:p w14:paraId="3EC2B0D6" w14:textId="7CC0D22A" w:rsidR="00FF09A5" w:rsidRDefault="00FF09A5">
      <w:pPr>
        <w:rPr>
          <w:rPrChange w:id="4258" w:author="Pavla Trefilová" w:date="2019-11-18T17:19:00Z">
            <w:rPr>
              <w:rFonts w:asciiTheme="minorHAnsi" w:hAnsiTheme="minorHAnsi"/>
              <w:b/>
              <w:sz w:val="52"/>
            </w:rPr>
          </w:rPrChange>
        </w:rPr>
        <w:pPrChange w:id="4259" w:author="Pavla Trefilová" w:date="2019-11-18T17:19:00Z">
          <w:pPr>
            <w:spacing w:before="4000" w:after="3400"/>
            <w:jc w:val="center"/>
          </w:pPr>
        </w:pPrChange>
      </w:pPr>
    </w:p>
    <w:p w14:paraId="0F3650F6" w14:textId="6FE8D420" w:rsidR="00380D44" w:rsidRDefault="00C84B98">
      <w:pPr>
        <w:rPr>
          <w:moveFrom w:id="4260" w:author="Pavla Trefilová" w:date="2019-11-18T17:19:00Z"/>
        </w:rPr>
      </w:pPr>
      <w:ins w:id="4261" w:author="Pavla Trefilová" w:date="2019-11-26T13:22:00Z">
        <w:r>
          <w:t>Při realizaci 1-2. ročníku studia v Erbilu nedojde k více než 30% změnám zainteresovaných akademických pracovníků proti schválenému akreditačnímu materiálu.</w:t>
        </w:r>
      </w:ins>
      <w:moveFromRangeStart w:id="4262" w:author="Pavla Trefilová" w:date="2019-11-18T17:19:00Z" w:name="move24990034"/>
      <w:moveFrom w:id="4263" w:author="Pavla Trefilová" w:date="2019-11-18T17:19:00Z">
        <w:r w:rsidR="00380D44">
          <w:br w:type="page"/>
        </w:r>
      </w:moveFrom>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3"/>
        <w:gridCol w:w="816"/>
        <w:gridCol w:w="1691"/>
        <w:gridCol w:w="515"/>
        <w:gridCol w:w="460"/>
        <w:gridCol w:w="157"/>
        <w:gridCol w:w="983"/>
        <w:gridCol w:w="536"/>
        <w:gridCol w:w="76"/>
        <w:gridCol w:w="87"/>
        <w:gridCol w:w="76"/>
        <w:gridCol w:w="460"/>
        <w:gridCol w:w="163"/>
        <w:gridCol w:w="520"/>
        <w:gridCol w:w="163"/>
        <w:gridCol w:w="521"/>
        <w:gridCol w:w="162"/>
        <w:tblGridChange w:id="4264">
          <w:tblGrid>
            <w:gridCol w:w="76"/>
            <w:gridCol w:w="2397"/>
            <w:gridCol w:w="121"/>
            <w:gridCol w:w="695"/>
            <w:gridCol w:w="134"/>
            <w:gridCol w:w="1557"/>
            <w:gridCol w:w="515"/>
            <w:gridCol w:w="173"/>
            <w:gridCol w:w="287"/>
            <w:gridCol w:w="157"/>
            <w:gridCol w:w="184"/>
            <w:gridCol w:w="799"/>
            <w:gridCol w:w="536"/>
            <w:gridCol w:w="76"/>
            <w:gridCol w:w="87"/>
            <w:gridCol w:w="76"/>
            <w:gridCol w:w="134"/>
            <w:gridCol w:w="77"/>
            <w:gridCol w:w="249"/>
            <w:gridCol w:w="163"/>
            <w:gridCol w:w="220"/>
            <w:gridCol w:w="300"/>
            <w:gridCol w:w="163"/>
            <w:gridCol w:w="230"/>
            <w:gridCol w:w="291"/>
            <w:gridCol w:w="162"/>
            <w:gridCol w:w="241"/>
          </w:tblGrid>
        </w:tblGridChange>
      </w:tblGrid>
      <w:tr w:rsidR="00534C60" w:rsidRPr="0003498C" w14:paraId="0795F0F7" w14:textId="77777777" w:rsidTr="00CF2C89">
        <w:trPr>
          <w:gridAfter w:val="1"/>
          <w:wAfter w:w="165" w:type="dxa"/>
        </w:trPr>
        <w:tc>
          <w:tcPr>
            <w:tcW w:w="9859" w:type="dxa"/>
            <w:gridSpan w:val="16"/>
            <w:tcBorders>
              <w:bottom w:val="double" w:sz="4" w:space="0" w:color="auto"/>
            </w:tcBorders>
            <w:shd w:val="clear" w:color="auto" w:fill="BDD6EE"/>
          </w:tcPr>
          <w:p w14:paraId="31CCAF75" w14:textId="77777777" w:rsidR="00D3365F" w:rsidRPr="0003498C" w:rsidRDefault="00D3365F" w:rsidP="00CF2C89">
            <w:pPr>
              <w:jc w:val="both"/>
              <w:rPr>
                <w:moveFrom w:id="4265" w:author="Pavla Trefilová" w:date="2019-11-18T17:19:00Z"/>
                <w:b/>
                <w:sz w:val="28"/>
              </w:rPr>
            </w:pPr>
            <w:moveFrom w:id="4266" w:author="Pavla Trefilová" w:date="2019-11-18T17:19:00Z">
              <w:r w:rsidRPr="0003498C">
                <w:rPr>
                  <w:b/>
                  <w:sz w:val="28"/>
                </w:rPr>
                <w:lastRenderedPageBreak/>
                <w:t>C-I – Personální zabezpečení</w:t>
              </w:r>
            </w:moveFrom>
          </w:p>
        </w:tc>
      </w:tr>
      <w:tr w:rsidR="00534C60" w:rsidRPr="0003498C" w14:paraId="7D821A7E" w14:textId="77777777" w:rsidTr="00CF2C89">
        <w:trPr>
          <w:gridAfter w:val="1"/>
          <w:wAfter w:w="165" w:type="dxa"/>
        </w:trPr>
        <w:tc>
          <w:tcPr>
            <w:tcW w:w="2518" w:type="dxa"/>
            <w:tcBorders>
              <w:top w:val="double" w:sz="4" w:space="0" w:color="auto"/>
            </w:tcBorders>
            <w:shd w:val="clear" w:color="auto" w:fill="F7CAAC"/>
          </w:tcPr>
          <w:p w14:paraId="3B08F726" w14:textId="77777777" w:rsidR="00D3365F" w:rsidRPr="0003498C" w:rsidRDefault="00D3365F" w:rsidP="00CF2C89">
            <w:pPr>
              <w:jc w:val="both"/>
              <w:rPr>
                <w:moveFrom w:id="4267" w:author="Pavla Trefilová" w:date="2019-11-18T17:19:00Z"/>
                <w:b/>
              </w:rPr>
            </w:pPr>
            <w:moveFrom w:id="4268" w:author="Pavla Trefilová" w:date="2019-11-18T17:19:00Z">
              <w:r w:rsidRPr="0003498C">
                <w:rPr>
                  <w:b/>
                </w:rPr>
                <w:t>Vysoká škola</w:t>
              </w:r>
            </w:moveFrom>
          </w:p>
        </w:tc>
        <w:tc>
          <w:tcPr>
            <w:tcW w:w="7341" w:type="dxa"/>
            <w:gridSpan w:val="15"/>
          </w:tcPr>
          <w:p w14:paraId="61FE375B" w14:textId="77777777" w:rsidR="00D3365F" w:rsidRPr="0003498C" w:rsidRDefault="00D3365F" w:rsidP="00CF2C89">
            <w:pPr>
              <w:jc w:val="both"/>
              <w:rPr>
                <w:moveFrom w:id="4269" w:author="Pavla Trefilová" w:date="2019-11-18T17:19:00Z"/>
              </w:rPr>
            </w:pPr>
            <w:moveFrom w:id="4270" w:author="Pavla Trefilová" w:date="2019-11-18T17:19:00Z">
              <w:r w:rsidRPr="0003498C">
                <w:t>Univerzita Tomáše Bati ve Zlíně</w:t>
              </w:r>
            </w:moveFrom>
          </w:p>
        </w:tc>
      </w:tr>
      <w:tr w:rsidR="00D3365F" w:rsidRPr="0003498C" w14:paraId="464F9F00"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71"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272" w:author="Pavla Trefilová" w:date="2019-11-18T17:19:00Z">
            <w:trPr>
              <w:gridBefore w:val="1"/>
            </w:trPr>
          </w:trPrChange>
        </w:trPr>
        <w:tc>
          <w:tcPr>
            <w:tcW w:w="2518" w:type="dxa"/>
            <w:shd w:val="clear" w:color="auto" w:fill="F7CAAC"/>
            <w:tcPrChange w:id="4273" w:author="Pavla Trefilová" w:date="2019-11-18T17:19:00Z">
              <w:tcPr>
                <w:tcW w:w="2518" w:type="dxa"/>
                <w:gridSpan w:val="2"/>
                <w:shd w:val="clear" w:color="auto" w:fill="F7CAAC"/>
              </w:tcPr>
            </w:tcPrChange>
          </w:tcPr>
          <w:p w14:paraId="0EA073BC" w14:textId="77777777" w:rsidR="00D3365F" w:rsidRPr="0003498C" w:rsidRDefault="00D3365F" w:rsidP="00CF2C89">
            <w:pPr>
              <w:jc w:val="both"/>
              <w:rPr>
                <w:moveFrom w:id="4274" w:author="Pavla Trefilová" w:date="2019-11-18T17:19:00Z"/>
                <w:b/>
              </w:rPr>
            </w:pPr>
            <w:moveFrom w:id="4275" w:author="Pavla Trefilová" w:date="2019-11-18T17:19:00Z">
              <w:r w:rsidRPr="0003498C">
                <w:rPr>
                  <w:b/>
                </w:rPr>
                <w:t>Součást vysoké školy</w:t>
              </w:r>
            </w:moveFrom>
          </w:p>
        </w:tc>
        <w:tc>
          <w:tcPr>
            <w:tcW w:w="7341" w:type="dxa"/>
            <w:gridSpan w:val="15"/>
            <w:tcPrChange w:id="4276" w:author="Pavla Trefilová" w:date="2019-11-18T17:19:00Z">
              <w:tcPr>
                <w:tcW w:w="7506" w:type="dxa"/>
                <w:gridSpan w:val="24"/>
              </w:tcPr>
            </w:tcPrChange>
          </w:tcPr>
          <w:p w14:paraId="3C849B89" w14:textId="77777777" w:rsidR="00D3365F" w:rsidRPr="0003498C" w:rsidRDefault="00D3365F" w:rsidP="00CF2C89">
            <w:pPr>
              <w:jc w:val="both"/>
              <w:rPr>
                <w:moveFrom w:id="4277" w:author="Pavla Trefilová" w:date="2019-11-18T17:19:00Z"/>
              </w:rPr>
            </w:pPr>
            <w:moveFrom w:id="4278" w:author="Pavla Trefilová" w:date="2019-11-18T17:19:00Z">
              <w:r w:rsidRPr="0003498C">
                <w:t>Fakulta managementu a ekonomiky</w:t>
              </w:r>
            </w:moveFrom>
          </w:p>
        </w:tc>
      </w:tr>
      <w:tr w:rsidR="00D3365F" w:rsidRPr="0003498C" w14:paraId="513BEF25"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79"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280" w:author="Pavla Trefilová" w:date="2019-11-18T17:19:00Z">
            <w:trPr>
              <w:gridBefore w:val="1"/>
            </w:trPr>
          </w:trPrChange>
        </w:trPr>
        <w:tc>
          <w:tcPr>
            <w:tcW w:w="2518" w:type="dxa"/>
            <w:shd w:val="clear" w:color="auto" w:fill="F7CAAC"/>
            <w:tcPrChange w:id="4281" w:author="Pavla Trefilová" w:date="2019-11-18T17:19:00Z">
              <w:tcPr>
                <w:tcW w:w="2518" w:type="dxa"/>
                <w:gridSpan w:val="2"/>
                <w:shd w:val="clear" w:color="auto" w:fill="F7CAAC"/>
              </w:tcPr>
            </w:tcPrChange>
          </w:tcPr>
          <w:p w14:paraId="7793A0BB" w14:textId="77777777" w:rsidR="00D3365F" w:rsidRPr="0003498C" w:rsidRDefault="00D3365F" w:rsidP="00D3365F">
            <w:pPr>
              <w:jc w:val="both"/>
              <w:rPr>
                <w:moveFrom w:id="4282" w:author="Pavla Trefilová" w:date="2019-11-18T17:19:00Z"/>
                <w:b/>
              </w:rPr>
            </w:pPr>
            <w:moveFrom w:id="4283" w:author="Pavla Trefilová" w:date="2019-11-18T17:19:00Z">
              <w:r w:rsidRPr="0003498C">
                <w:rPr>
                  <w:b/>
                </w:rPr>
                <w:t>Název studijního programu</w:t>
              </w:r>
            </w:moveFrom>
          </w:p>
        </w:tc>
        <w:tc>
          <w:tcPr>
            <w:tcW w:w="7341" w:type="dxa"/>
            <w:gridSpan w:val="15"/>
            <w:tcPrChange w:id="4284" w:author="Pavla Trefilová" w:date="2019-11-18T17:19:00Z">
              <w:tcPr>
                <w:tcW w:w="7506" w:type="dxa"/>
                <w:gridSpan w:val="24"/>
              </w:tcPr>
            </w:tcPrChange>
          </w:tcPr>
          <w:p w14:paraId="758A2F0D" w14:textId="77777777" w:rsidR="00D3365F" w:rsidRPr="0003498C" w:rsidRDefault="00D3365F" w:rsidP="00D3365F">
            <w:pPr>
              <w:jc w:val="both"/>
              <w:rPr>
                <w:moveFrom w:id="4285" w:author="Pavla Trefilová" w:date="2019-11-18T17:19:00Z"/>
              </w:rPr>
            </w:pPr>
            <w:moveFrom w:id="4286" w:author="Pavla Trefilová" w:date="2019-11-18T17:19:00Z">
              <w:r>
                <w:t xml:space="preserve">Economics and Management </w:t>
              </w:r>
            </w:moveFrom>
          </w:p>
        </w:tc>
      </w:tr>
      <w:moveFromRangeEnd w:id="4262"/>
      <w:tr w:rsidR="00B2050B" w14:paraId="6B00FD82" w14:textId="77777777" w:rsidTr="00B2050B">
        <w:trPr>
          <w:del w:id="4287" w:author="Pavla Trefilová" w:date="2019-11-18T17:19:00Z"/>
        </w:trPr>
        <w:tc>
          <w:tcPr>
            <w:tcW w:w="2518" w:type="dxa"/>
            <w:shd w:val="clear" w:color="auto" w:fill="F7CAAC"/>
          </w:tcPr>
          <w:p w14:paraId="03524E2A" w14:textId="77777777" w:rsidR="00B2050B" w:rsidRDefault="00B2050B" w:rsidP="00B2050B">
            <w:pPr>
              <w:jc w:val="both"/>
              <w:rPr>
                <w:del w:id="4288" w:author="Pavla Trefilová" w:date="2019-11-18T17:19:00Z"/>
                <w:b/>
              </w:rPr>
            </w:pPr>
            <w:del w:id="4289" w:author="Pavla Trefilová" w:date="2019-11-18T17:19:00Z">
              <w:r>
                <w:rPr>
                  <w:b/>
                </w:rPr>
                <w:delText>Jméno a příjmení</w:delText>
              </w:r>
            </w:del>
          </w:p>
        </w:tc>
        <w:tc>
          <w:tcPr>
            <w:tcW w:w="4701" w:type="dxa"/>
            <w:gridSpan w:val="6"/>
          </w:tcPr>
          <w:p w14:paraId="078D4E12" w14:textId="77777777" w:rsidR="00B2050B" w:rsidRDefault="00B2050B" w:rsidP="00B2050B">
            <w:pPr>
              <w:jc w:val="both"/>
              <w:rPr>
                <w:del w:id="4290" w:author="Pavla Trefilová" w:date="2019-11-18T17:19:00Z"/>
              </w:rPr>
            </w:pPr>
            <w:del w:id="4291" w:author="Pavla Trefilová" w:date="2019-11-18T17:19:00Z">
              <w:r>
                <w:delText>Radek BENDA</w:delText>
              </w:r>
            </w:del>
          </w:p>
        </w:tc>
        <w:tc>
          <w:tcPr>
            <w:tcW w:w="709" w:type="dxa"/>
            <w:gridSpan w:val="3"/>
            <w:shd w:val="clear" w:color="auto" w:fill="F7CAAC"/>
          </w:tcPr>
          <w:p w14:paraId="52F8AD7B" w14:textId="77777777" w:rsidR="00B2050B" w:rsidRDefault="00B2050B" w:rsidP="00B2050B">
            <w:pPr>
              <w:jc w:val="both"/>
              <w:rPr>
                <w:del w:id="4292" w:author="Pavla Trefilová" w:date="2019-11-18T17:19:00Z"/>
                <w:b/>
              </w:rPr>
            </w:pPr>
            <w:del w:id="4293" w:author="Pavla Trefilová" w:date="2019-11-18T17:19:00Z">
              <w:r>
                <w:rPr>
                  <w:b/>
                </w:rPr>
                <w:delText>Tituly</w:delText>
              </w:r>
            </w:del>
          </w:p>
        </w:tc>
        <w:tc>
          <w:tcPr>
            <w:tcW w:w="2096" w:type="dxa"/>
            <w:gridSpan w:val="7"/>
          </w:tcPr>
          <w:p w14:paraId="29242736" w14:textId="77777777" w:rsidR="00B2050B" w:rsidRDefault="00B2050B" w:rsidP="00B2050B">
            <w:pPr>
              <w:jc w:val="both"/>
              <w:rPr>
                <w:del w:id="4294" w:author="Pavla Trefilová" w:date="2019-11-18T17:19:00Z"/>
              </w:rPr>
            </w:pPr>
            <w:del w:id="4295" w:author="Pavla Trefilová" w:date="2019-11-18T17:19:00Z">
              <w:r>
                <w:delText>Ing.</w:delText>
              </w:r>
              <w:r w:rsidR="00743580">
                <w:delText>,</w:delText>
              </w:r>
              <w:r>
                <w:delText xml:space="preserve"> Ph.D.</w:delText>
              </w:r>
            </w:del>
          </w:p>
        </w:tc>
      </w:tr>
      <w:tr w:rsidR="00B2050B" w14:paraId="2E1E43F0" w14:textId="77777777" w:rsidTr="00B2050B">
        <w:trPr>
          <w:del w:id="4296" w:author="Pavla Trefilová" w:date="2019-11-18T17:19:00Z"/>
        </w:trPr>
        <w:tc>
          <w:tcPr>
            <w:tcW w:w="2518" w:type="dxa"/>
            <w:shd w:val="clear" w:color="auto" w:fill="F7CAAC"/>
          </w:tcPr>
          <w:p w14:paraId="200A5B97" w14:textId="77777777" w:rsidR="00B2050B" w:rsidRDefault="00B2050B" w:rsidP="00B2050B">
            <w:pPr>
              <w:jc w:val="both"/>
              <w:rPr>
                <w:del w:id="4297" w:author="Pavla Trefilová" w:date="2019-11-18T17:19:00Z"/>
                <w:b/>
              </w:rPr>
            </w:pPr>
            <w:del w:id="4298" w:author="Pavla Trefilová" w:date="2019-11-18T17:19:00Z">
              <w:r>
                <w:rPr>
                  <w:b/>
                </w:rPr>
                <w:delText>Rok narození</w:delText>
              </w:r>
            </w:del>
          </w:p>
        </w:tc>
        <w:tc>
          <w:tcPr>
            <w:tcW w:w="829" w:type="dxa"/>
          </w:tcPr>
          <w:p w14:paraId="486870F8" w14:textId="77777777" w:rsidR="00B2050B" w:rsidRDefault="00B2050B" w:rsidP="00B2050B">
            <w:pPr>
              <w:jc w:val="both"/>
              <w:rPr>
                <w:del w:id="4299" w:author="Pavla Trefilová" w:date="2019-11-18T17:19:00Z"/>
              </w:rPr>
            </w:pPr>
            <w:del w:id="4300" w:author="Pavla Trefilová" w:date="2019-11-18T17:19:00Z">
              <w:r>
                <w:delText>1972</w:delText>
              </w:r>
            </w:del>
          </w:p>
        </w:tc>
        <w:tc>
          <w:tcPr>
            <w:tcW w:w="1721" w:type="dxa"/>
            <w:shd w:val="clear" w:color="auto" w:fill="F7CAAC"/>
          </w:tcPr>
          <w:p w14:paraId="69C2AE03" w14:textId="77777777" w:rsidR="00B2050B" w:rsidRDefault="00B2050B" w:rsidP="00B2050B">
            <w:pPr>
              <w:jc w:val="both"/>
              <w:rPr>
                <w:del w:id="4301" w:author="Pavla Trefilová" w:date="2019-11-18T17:19:00Z"/>
                <w:b/>
              </w:rPr>
            </w:pPr>
            <w:del w:id="4302" w:author="Pavla Trefilová" w:date="2019-11-18T17:19:00Z">
              <w:r>
                <w:rPr>
                  <w:b/>
                </w:rPr>
                <w:delText>typ vztahu k VŠ</w:delText>
              </w:r>
            </w:del>
          </w:p>
        </w:tc>
        <w:tc>
          <w:tcPr>
            <w:tcW w:w="1152" w:type="dxa"/>
            <w:gridSpan w:val="3"/>
          </w:tcPr>
          <w:p w14:paraId="6C9A93B6" w14:textId="77777777" w:rsidR="00B2050B" w:rsidRDefault="00B2050B" w:rsidP="00B2050B">
            <w:pPr>
              <w:jc w:val="both"/>
              <w:rPr>
                <w:del w:id="4303" w:author="Pavla Trefilová" w:date="2019-11-18T17:19:00Z"/>
              </w:rPr>
            </w:pPr>
            <w:del w:id="4304" w:author="Pavla Trefilová" w:date="2019-11-18T17:19:00Z">
              <w:r>
                <w:delText>pp</w:delText>
              </w:r>
            </w:del>
          </w:p>
        </w:tc>
        <w:tc>
          <w:tcPr>
            <w:tcW w:w="999" w:type="dxa"/>
            <w:shd w:val="clear" w:color="auto" w:fill="F7CAAC"/>
          </w:tcPr>
          <w:p w14:paraId="0121992B" w14:textId="77777777" w:rsidR="00B2050B" w:rsidRDefault="00B2050B" w:rsidP="00B2050B">
            <w:pPr>
              <w:jc w:val="both"/>
              <w:rPr>
                <w:del w:id="4305" w:author="Pavla Trefilová" w:date="2019-11-18T17:19:00Z"/>
                <w:b/>
              </w:rPr>
            </w:pPr>
            <w:del w:id="4306" w:author="Pavla Trefilová" w:date="2019-11-18T17:19:00Z">
              <w:r>
                <w:rPr>
                  <w:b/>
                </w:rPr>
                <w:delText>rozsah</w:delText>
              </w:r>
            </w:del>
          </w:p>
        </w:tc>
        <w:tc>
          <w:tcPr>
            <w:tcW w:w="709" w:type="dxa"/>
            <w:gridSpan w:val="3"/>
          </w:tcPr>
          <w:p w14:paraId="00FDB767" w14:textId="77777777" w:rsidR="00B2050B" w:rsidRDefault="00743580" w:rsidP="00B2050B">
            <w:pPr>
              <w:jc w:val="both"/>
              <w:rPr>
                <w:del w:id="4307" w:author="Pavla Trefilová" w:date="2019-11-18T17:19:00Z"/>
              </w:rPr>
            </w:pPr>
            <w:del w:id="4308" w:author="Pavla Trefilová" w:date="2019-11-18T17:19:00Z">
              <w:r>
                <w:delText>40</w:delText>
              </w:r>
            </w:del>
          </w:p>
        </w:tc>
        <w:tc>
          <w:tcPr>
            <w:tcW w:w="709" w:type="dxa"/>
            <w:gridSpan w:val="3"/>
            <w:shd w:val="clear" w:color="auto" w:fill="F7CAAC"/>
          </w:tcPr>
          <w:p w14:paraId="2071A76A" w14:textId="77777777" w:rsidR="00B2050B" w:rsidRDefault="00B2050B" w:rsidP="00B2050B">
            <w:pPr>
              <w:jc w:val="both"/>
              <w:rPr>
                <w:del w:id="4309" w:author="Pavla Trefilová" w:date="2019-11-18T17:19:00Z"/>
                <w:b/>
              </w:rPr>
            </w:pPr>
            <w:del w:id="4310" w:author="Pavla Trefilová" w:date="2019-11-18T17:19:00Z">
              <w:r>
                <w:rPr>
                  <w:b/>
                </w:rPr>
                <w:delText>do kdy</w:delText>
              </w:r>
            </w:del>
          </w:p>
        </w:tc>
        <w:tc>
          <w:tcPr>
            <w:tcW w:w="1387" w:type="dxa"/>
            <w:gridSpan w:val="4"/>
          </w:tcPr>
          <w:p w14:paraId="433046F0" w14:textId="77777777" w:rsidR="00B2050B" w:rsidRDefault="00B2050B" w:rsidP="00B2050B">
            <w:pPr>
              <w:jc w:val="both"/>
              <w:rPr>
                <w:del w:id="4311" w:author="Pavla Trefilová" w:date="2019-11-18T17:19:00Z"/>
              </w:rPr>
            </w:pPr>
            <w:del w:id="4312" w:author="Pavla Trefilová" w:date="2019-11-18T17:19:00Z">
              <w:r>
                <w:delText>N</w:delText>
              </w:r>
            </w:del>
          </w:p>
        </w:tc>
      </w:tr>
      <w:tr w:rsidR="00B2050B" w14:paraId="3AB4EA5C" w14:textId="77777777" w:rsidTr="00B2050B">
        <w:trPr>
          <w:del w:id="4313" w:author="Pavla Trefilová" w:date="2019-11-18T17:19:00Z"/>
        </w:trPr>
        <w:tc>
          <w:tcPr>
            <w:tcW w:w="5068" w:type="dxa"/>
            <w:gridSpan w:val="3"/>
            <w:shd w:val="clear" w:color="auto" w:fill="F7CAAC"/>
          </w:tcPr>
          <w:p w14:paraId="5A2108C8" w14:textId="77777777" w:rsidR="00B2050B" w:rsidRDefault="00B2050B" w:rsidP="00B2050B">
            <w:pPr>
              <w:jc w:val="both"/>
              <w:rPr>
                <w:del w:id="4314" w:author="Pavla Trefilová" w:date="2019-11-18T17:19:00Z"/>
                <w:b/>
              </w:rPr>
            </w:pPr>
            <w:del w:id="4315" w:author="Pavla Trefilová" w:date="2019-11-18T17:19:00Z">
              <w:r>
                <w:rPr>
                  <w:b/>
                </w:rPr>
                <w:delText>Typ vztahu na součásti VŠ, která uskutečňuje st. program</w:delText>
              </w:r>
            </w:del>
          </w:p>
        </w:tc>
        <w:tc>
          <w:tcPr>
            <w:tcW w:w="1152" w:type="dxa"/>
            <w:gridSpan w:val="3"/>
          </w:tcPr>
          <w:p w14:paraId="405ABC25" w14:textId="77777777" w:rsidR="00B2050B" w:rsidRDefault="00743580" w:rsidP="00B2050B">
            <w:pPr>
              <w:jc w:val="both"/>
              <w:rPr>
                <w:del w:id="4316" w:author="Pavla Trefilová" w:date="2019-11-18T17:19:00Z"/>
              </w:rPr>
            </w:pPr>
            <w:del w:id="4317" w:author="Pavla Trefilová" w:date="2019-11-18T17:19:00Z">
              <w:r>
                <w:delText>pp</w:delText>
              </w:r>
            </w:del>
          </w:p>
        </w:tc>
        <w:tc>
          <w:tcPr>
            <w:tcW w:w="999" w:type="dxa"/>
            <w:shd w:val="clear" w:color="auto" w:fill="F7CAAC"/>
          </w:tcPr>
          <w:p w14:paraId="73F0A8F6" w14:textId="77777777" w:rsidR="00B2050B" w:rsidRDefault="00B2050B" w:rsidP="00B2050B">
            <w:pPr>
              <w:jc w:val="both"/>
              <w:rPr>
                <w:del w:id="4318" w:author="Pavla Trefilová" w:date="2019-11-18T17:19:00Z"/>
                <w:b/>
              </w:rPr>
            </w:pPr>
            <w:del w:id="4319" w:author="Pavla Trefilová" w:date="2019-11-18T17:19:00Z">
              <w:r>
                <w:rPr>
                  <w:b/>
                </w:rPr>
                <w:delText>rozsah</w:delText>
              </w:r>
            </w:del>
          </w:p>
        </w:tc>
        <w:tc>
          <w:tcPr>
            <w:tcW w:w="709" w:type="dxa"/>
            <w:gridSpan w:val="3"/>
          </w:tcPr>
          <w:p w14:paraId="728ED72E" w14:textId="77777777" w:rsidR="00B2050B" w:rsidRDefault="00743580" w:rsidP="00B2050B">
            <w:pPr>
              <w:jc w:val="both"/>
              <w:rPr>
                <w:del w:id="4320" w:author="Pavla Trefilová" w:date="2019-11-18T17:19:00Z"/>
              </w:rPr>
            </w:pPr>
            <w:del w:id="4321" w:author="Pavla Trefilová" w:date="2019-11-18T17:19:00Z">
              <w:r>
                <w:delText>40</w:delText>
              </w:r>
            </w:del>
          </w:p>
        </w:tc>
        <w:tc>
          <w:tcPr>
            <w:tcW w:w="709" w:type="dxa"/>
            <w:gridSpan w:val="3"/>
            <w:shd w:val="clear" w:color="auto" w:fill="F7CAAC"/>
          </w:tcPr>
          <w:p w14:paraId="6CE1FC9D" w14:textId="77777777" w:rsidR="00B2050B" w:rsidRDefault="00B2050B" w:rsidP="00B2050B">
            <w:pPr>
              <w:jc w:val="both"/>
              <w:rPr>
                <w:del w:id="4322" w:author="Pavla Trefilová" w:date="2019-11-18T17:19:00Z"/>
                <w:b/>
              </w:rPr>
            </w:pPr>
            <w:del w:id="4323" w:author="Pavla Trefilová" w:date="2019-11-18T17:19:00Z">
              <w:r>
                <w:rPr>
                  <w:b/>
                </w:rPr>
                <w:delText>do kdy</w:delText>
              </w:r>
            </w:del>
          </w:p>
        </w:tc>
        <w:tc>
          <w:tcPr>
            <w:tcW w:w="1387" w:type="dxa"/>
            <w:gridSpan w:val="4"/>
          </w:tcPr>
          <w:p w14:paraId="34A50B72" w14:textId="77777777" w:rsidR="00B2050B" w:rsidRDefault="00743580" w:rsidP="00B2050B">
            <w:pPr>
              <w:jc w:val="both"/>
              <w:rPr>
                <w:del w:id="4324" w:author="Pavla Trefilová" w:date="2019-11-18T17:19:00Z"/>
              </w:rPr>
            </w:pPr>
            <w:del w:id="4325" w:author="Pavla Trefilová" w:date="2019-11-18T17:19:00Z">
              <w:r>
                <w:delText xml:space="preserve">N </w:delText>
              </w:r>
            </w:del>
          </w:p>
        </w:tc>
      </w:tr>
      <w:tr w:rsidR="00534C60" w:rsidRPr="0003498C" w14:paraId="2F0F17F7" w14:textId="77777777" w:rsidTr="00CF2C89">
        <w:trPr>
          <w:gridAfter w:val="1"/>
          <w:wAfter w:w="165" w:type="dxa"/>
        </w:trPr>
        <w:tc>
          <w:tcPr>
            <w:tcW w:w="6060" w:type="dxa"/>
            <w:gridSpan w:val="5"/>
            <w:shd w:val="clear" w:color="auto" w:fill="F7CAAC"/>
          </w:tcPr>
          <w:p w14:paraId="498F8C03" w14:textId="77777777" w:rsidR="00D3365F" w:rsidRPr="0003498C" w:rsidRDefault="00D3365F" w:rsidP="00D3365F">
            <w:pPr>
              <w:jc w:val="both"/>
              <w:rPr>
                <w:moveFrom w:id="4326" w:author="Pavla Trefilová" w:date="2019-11-18T17:19:00Z"/>
              </w:rPr>
            </w:pPr>
            <w:moveFromRangeStart w:id="4327" w:author="Pavla Trefilová" w:date="2019-11-18T17:19:00Z" w:name="move24990035"/>
            <w:moveFrom w:id="4328" w:author="Pavla Trefilová" w:date="2019-11-18T17:19:00Z">
              <w:r w:rsidRPr="0003498C">
                <w:rPr>
                  <w:b/>
                </w:rPr>
                <w:t>Další současná působení jako akademický pracovník na jiných VŠ</w:t>
              </w:r>
            </w:moveFrom>
          </w:p>
        </w:tc>
        <w:tc>
          <w:tcPr>
            <w:tcW w:w="1703" w:type="dxa"/>
            <w:gridSpan w:val="3"/>
            <w:shd w:val="clear" w:color="auto" w:fill="F7CAAC"/>
          </w:tcPr>
          <w:p w14:paraId="22FB1899" w14:textId="77777777" w:rsidR="00D3365F" w:rsidRPr="0003498C" w:rsidRDefault="00D3365F" w:rsidP="00D3365F">
            <w:pPr>
              <w:jc w:val="both"/>
              <w:rPr>
                <w:moveFrom w:id="4329" w:author="Pavla Trefilová" w:date="2019-11-18T17:19:00Z"/>
                <w:b/>
              </w:rPr>
            </w:pPr>
            <w:moveFrom w:id="4330" w:author="Pavla Trefilová" w:date="2019-11-18T17:19:00Z">
              <w:r w:rsidRPr="0003498C">
                <w:rPr>
                  <w:b/>
                </w:rPr>
                <w:t>typ prac. vztahu</w:t>
              </w:r>
            </w:moveFrom>
          </w:p>
        </w:tc>
        <w:tc>
          <w:tcPr>
            <w:tcW w:w="2096" w:type="dxa"/>
            <w:gridSpan w:val="8"/>
            <w:shd w:val="clear" w:color="auto" w:fill="F7CAAC"/>
          </w:tcPr>
          <w:p w14:paraId="15EB6054" w14:textId="77777777" w:rsidR="00D3365F" w:rsidRPr="0003498C" w:rsidRDefault="00D3365F" w:rsidP="00D3365F">
            <w:pPr>
              <w:jc w:val="both"/>
              <w:rPr>
                <w:moveFrom w:id="4331" w:author="Pavla Trefilová" w:date="2019-11-18T17:19:00Z"/>
                <w:b/>
              </w:rPr>
            </w:pPr>
            <w:moveFrom w:id="4332" w:author="Pavla Trefilová" w:date="2019-11-18T17:19:00Z">
              <w:r w:rsidRPr="0003498C">
                <w:rPr>
                  <w:b/>
                </w:rPr>
                <w:t>rozsah</w:t>
              </w:r>
            </w:moveFrom>
          </w:p>
        </w:tc>
      </w:tr>
      <w:tr w:rsidR="00D3365F" w:rsidRPr="0003498C" w14:paraId="47083E30"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33"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334" w:author="Pavla Trefilová" w:date="2019-11-18T17:19:00Z">
            <w:trPr>
              <w:gridBefore w:val="1"/>
            </w:trPr>
          </w:trPrChange>
        </w:trPr>
        <w:tc>
          <w:tcPr>
            <w:tcW w:w="6060" w:type="dxa"/>
            <w:gridSpan w:val="5"/>
            <w:tcPrChange w:id="4335" w:author="Pavla Trefilová" w:date="2019-11-18T17:19:00Z">
              <w:tcPr>
                <w:tcW w:w="6220" w:type="dxa"/>
                <w:gridSpan w:val="10"/>
              </w:tcPr>
            </w:tcPrChange>
          </w:tcPr>
          <w:p w14:paraId="523CAC0B" w14:textId="77777777" w:rsidR="00D3365F" w:rsidRPr="0003498C" w:rsidRDefault="00D3365F" w:rsidP="00D3365F">
            <w:pPr>
              <w:jc w:val="both"/>
              <w:rPr>
                <w:moveFrom w:id="4336" w:author="Pavla Trefilová" w:date="2019-11-18T17:19:00Z"/>
              </w:rPr>
            </w:pPr>
          </w:p>
        </w:tc>
        <w:tc>
          <w:tcPr>
            <w:tcW w:w="1703" w:type="dxa"/>
            <w:gridSpan w:val="3"/>
            <w:tcPrChange w:id="4337" w:author="Pavla Trefilová" w:date="2019-11-18T17:19:00Z">
              <w:tcPr>
                <w:tcW w:w="1708" w:type="dxa"/>
                <w:gridSpan w:val="6"/>
              </w:tcPr>
            </w:tcPrChange>
          </w:tcPr>
          <w:p w14:paraId="7CA1148F" w14:textId="77777777" w:rsidR="00D3365F" w:rsidRPr="0003498C" w:rsidRDefault="00D3365F" w:rsidP="00D3365F">
            <w:pPr>
              <w:jc w:val="both"/>
              <w:rPr>
                <w:moveFrom w:id="4338" w:author="Pavla Trefilová" w:date="2019-11-18T17:19:00Z"/>
              </w:rPr>
            </w:pPr>
          </w:p>
        </w:tc>
        <w:tc>
          <w:tcPr>
            <w:tcW w:w="2096" w:type="dxa"/>
            <w:gridSpan w:val="8"/>
            <w:tcPrChange w:id="4339" w:author="Pavla Trefilová" w:date="2019-11-18T17:19:00Z">
              <w:tcPr>
                <w:tcW w:w="2096" w:type="dxa"/>
                <w:gridSpan w:val="10"/>
              </w:tcPr>
            </w:tcPrChange>
          </w:tcPr>
          <w:p w14:paraId="4A9EBEBD" w14:textId="77777777" w:rsidR="00D3365F" w:rsidRPr="0003498C" w:rsidRDefault="00D3365F" w:rsidP="00D3365F">
            <w:pPr>
              <w:jc w:val="both"/>
              <w:rPr>
                <w:moveFrom w:id="4340" w:author="Pavla Trefilová" w:date="2019-11-18T17:19:00Z"/>
              </w:rPr>
            </w:pPr>
          </w:p>
        </w:tc>
      </w:tr>
      <w:tr w:rsidR="00D3365F" w:rsidRPr="0003498C" w14:paraId="045A46C4"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41"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342" w:author="Pavla Trefilová" w:date="2019-11-18T17:19:00Z">
            <w:trPr>
              <w:gridBefore w:val="1"/>
            </w:trPr>
          </w:trPrChange>
        </w:trPr>
        <w:tc>
          <w:tcPr>
            <w:tcW w:w="6060" w:type="dxa"/>
            <w:gridSpan w:val="5"/>
            <w:tcPrChange w:id="4343" w:author="Pavla Trefilová" w:date="2019-11-18T17:19:00Z">
              <w:tcPr>
                <w:tcW w:w="6220" w:type="dxa"/>
                <w:gridSpan w:val="10"/>
              </w:tcPr>
            </w:tcPrChange>
          </w:tcPr>
          <w:p w14:paraId="22469600" w14:textId="77777777" w:rsidR="00D3365F" w:rsidRPr="0003498C" w:rsidRDefault="00D3365F" w:rsidP="00D3365F">
            <w:pPr>
              <w:jc w:val="both"/>
              <w:rPr>
                <w:moveFrom w:id="4344" w:author="Pavla Trefilová" w:date="2019-11-18T17:19:00Z"/>
              </w:rPr>
            </w:pPr>
          </w:p>
        </w:tc>
        <w:tc>
          <w:tcPr>
            <w:tcW w:w="1703" w:type="dxa"/>
            <w:gridSpan w:val="3"/>
            <w:tcPrChange w:id="4345" w:author="Pavla Trefilová" w:date="2019-11-18T17:19:00Z">
              <w:tcPr>
                <w:tcW w:w="1708" w:type="dxa"/>
                <w:gridSpan w:val="6"/>
              </w:tcPr>
            </w:tcPrChange>
          </w:tcPr>
          <w:p w14:paraId="08F53A52" w14:textId="77777777" w:rsidR="00D3365F" w:rsidRPr="0003498C" w:rsidRDefault="00D3365F" w:rsidP="00D3365F">
            <w:pPr>
              <w:jc w:val="both"/>
              <w:rPr>
                <w:moveFrom w:id="4346" w:author="Pavla Trefilová" w:date="2019-11-18T17:19:00Z"/>
              </w:rPr>
            </w:pPr>
          </w:p>
        </w:tc>
        <w:tc>
          <w:tcPr>
            <w:tcW w:w="2096" w:type="dxa"/>
            <w:gridSpan w:val="8"/>
            <w:tcPrChange w:id="4347" w:author="Pavla Trefilová" w:date="2019-11-18T17:19:00Z">
              <w:tcPr>
                <w:tcW w:w="2096" w:type="dxa"/>
                <w:gridSpan w:val="10"/>
              </w:tcPr>
            </w:tcPrChange>
          </w:tcPr>
          <w:p w14:paraId="42CB17BB" w14:textId="77777777" w:rsidR="00D3365F" w:rsidRPr="0003498C" w:rsidRDefault="00D3365F" w:rsidP="00D3365F">
            <w:pPr>
              <w:jc w:val="both"/>
              <w:rPr>
                <w:moveFrom w:id="4348" w:author="Pavla Trefilová" w:date="2019-11-18T17:19:00Z"/>
              </w:rPr>
            </w:pPr>
          </w:p>
        </w:tc>
      </w:tr>
      <w:tr w:rsidR="00D3365F" w:rsidRPr="0003498C" w14:paraId="6BEA8F63"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49"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350" w:author="Pavla Trefilová" w:date="2019-11-18T17:19:00Z">
            <w:trPr>
              <w:gridBefore w:val="1"/>
            </w:trPr>
          </w:trPrChange>
        </w:trPr>
        <w:tc>
          <w:tcPr>
            <w:tcW w:w="6060" w:type="dxa"/>
            <w:gridSpan w:val="5"/>
            <w:tcPrChange w:id="4351" w:author="Pavla Trefilová" w:date="2019-11-18T17:19:00Z">
              <w:tcPr>
                <w:tcW w:w="6220" w:type="dxa"/>
                <w:gridSpan w:val="10"/>
              </w:tcPr>
            </w:tcPrChange>
          </w:tcPr>
          <w:p w14:paraId="16597AEA" w14:textId="77777777" w:rsidR="00D3365F" w:rsidRPr="0003498C" w:rsidRDefault="00D3365F" w:rsidP="00D3365F">
            <w:pPr>
              <w:jc w:val="both"/>
              <w:rPr>
                <w:moveFrom w:id="4352" w:author="Pavla Trefilová" w:date="2019-11-18T17:19:00Z"/>
              </w:rPr>
            </w:pPr>
          </w:p>
        </w:tc>
        <w:tc>
          <w:tcPr>
            <w:tcW w:w="1703" w:type="dxa"/>
            <w:gridSpan w:val="3"/>
            <w:tcPrChange w:id="4353" w:author="Pavla Trefilová" w:date="2019-11-18T17:19:00Z">
              <w:tcPr>
                <w:tcW w:w="1708" w:type="dxa"/>
                <w:gridSpan w:val="6"/>
              </w:tcPr>
            </w:tcPrChange>
          </w:tcPr>
          <w:p w14:paraId="01CD0ED8" w14:textId="77777777" w:rsidR="00D3365F" w:rsidRPr="0003498C" w:rsidRDefault="00D3365F" w:rsidP="00D3365F">
            <w:pPr>
              <w:jc w:val="both"/>
              <w:rPr>
                <w:moveFrom w:id="4354" w:author="Pavla Trefilová" w:date="2019-11-18T17:19:00Z"/>
              </w:rPr>
            </w:pPr>
          </w:p>
        </w:tc>
        <w:tc>
          <w:tcPr>
            <w:tcW w:w="2096" w:type="dxa"/>
            <w:gridSpan w:val="8"/>
            <w:tcPrChange w:id="4355" w:author="Pavla Trefilová" w:date="2019-11-18T17:19:00Z">
              <w:tcPr>
                <w:tcW w:w="2096" w:type="dxa"/>
                <w:gridSpan w:val="10"/>
              </w:tcPr>
            </w:tcPrChange>
          </w:tcPr>
          <w:p w14:paraId="32BF31E9" w14:textId="77777777" w:rsidR="00D3365F" w:rsidRPr="0003498C" w:rsidRDefault="00D3365F" w:rsidP="00D3365F">
            <w:pPr>
              <w:jc w:val="both"/>
              <w:rPr>
                <w:moveFrom w:id="4356" w:author="Pavla Trefilová" w:date="2019-11-18T17:19:00Z"/>
              </w:rPr>
            </w:pPr>
          </w:p>
        </w:tc>
      </w:tr>
      <w:tr w:rsidR="00D3365F" w:rsidRPr="0003498C" w14:paraId="521102BD"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57"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358" w:author="Pavla Trefilová" w:date="2019-11-18T17:19:00Z">
            <w:trPr>
              <w:gridBefore w:val="1"/>
            </w:trPr>
          </w:trPrChange>
        </w:trPr>
        <w:tc>
          <w:tcPr>
            <w:tcW w:w="6060" w:type="dxa"/>
            <w:gridSpan w:val="5"/>
            <w:tcPrChange w:id="4359" w:author="Pavla Trefilová" w:date="2019-11-18T17:19:00Z">
              <w:tcPr>
                <w:tcW w:w="6220" w:type="dxa"/>
                <w:gridSpan w:val="10"/>
              </w:tcPr>
            </w:tcPrChange>
          </w:tcPr>
          <w:p w14:paraId="208BAE58" w14:textId="77777777" w:rsidR="00D3365F" w:rsidRPr="0003498C" w:rsidRDefault="00D3365F" w:rsidP="00D3365F">
            <w:pPr>
              <w:jc w:val="both"/>
              <w:rPr>
                <w:moveFrom w:id="4360" w:author="Pavla Trefilová" w:date="2019-11-18T17:19:00Z"/>
              </w:rPr>
            </w:pPr>
          </w:p>
        </w:tc>
        <w:tc>
          <w:tcPr>
            <w:tcW w:w="1703" w:type="dxa"/>
            <w:gridSpan w:val="3"/>
            <w:tcPrChange w:id="4361" w:author="Pavla Trefilová" w:date="2019-11-18T17:19:00Z">
              <w:tcPr>
                <w:tcW w:w="1708" w:type="dxa"/>
                <w:gridSpan w:val="6"/>
              </w:tcPr>
            </w:tcPrChange>
          </w:tcPr>
          <w:p w14:paraId="29AC36AB" w14:textId="77777777" w:rsidR="00D3365F" w:rsidRPr="0003498C" w:rsidRDefault="00D3365F" w:rsidP="00D3365F">
            <w:pPr>
              <w:jc w:val="both"/>
              <w:rPr>
                <w:moveFrom w:id="4362" w:author="Pavla Trefilová" w:date="2019-11-18T17:19:00Z"/>
              </w:rPr>
            </w:pPr>
          </w:p>
        </w:tc>
        <w:tc>
          <w:tcPr>
            <w:tcW w:w="2096" w:type="dxa"/>
            <w:gridSpan w:val="8"/>
            <w:tcPrChange w:id="4363" w:author="Pavla Trefilová" w:date="2019-11-18T17:19:00Z">
              <w:tcPr>
                <w:tcW w:w="2096" w:type="dxa"/>
                <w:gridSpan w:val="10"/>
              </w:tcPr>
            </w:tcPrChange>
          </w:tcPr>
          <w:p w14:paraId="4EBA09A6" w14:textId="77777777" w:rsidR="00D3365F" w:rsidRPr="0003498C" w:rsidRDefault="00D3365F" w:rsidP="00D3365F">
            <w:pPr>
              <w:jc w:val="both"/>
              <w:rPr>
                <w:moveFrom w:id="4364" w:author="Pavla Trefilová" w:date="2019-11-18T17:19:00Z"/>
              </w:rPr>
            </w:pPr>
          </w:p>
        </w:tc>
      </w:tr>
      <w:tr w:rsidR="00D3365F" w:rsidRPr="0003498C" w14:paraId="145A0CAE"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65"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366" w:author="Pavla Trefilová" w:date="2019-11-18T17:19:00Z">
            <w:trPr>
              <w:gridBefore w:val="1"/>
            </w:trPr>
          </w:trPrChange>
        </w:trPr>
        <w:tc>
          <w:tcPr>
            <w:tcW w:w="9859" w:type="dxa"/>
            <w:gridSpan w:val="16"/>
            <w:shd w:val="clear" w:color="auto" w:fill="F7CAAC"/>
            <w:tcPrChange w:id="4367" w:author="Pavla Trefilová" w:date="2019-11-18T17:19:00Z">
              <w:tcPr>
                <w:tcW w:w="10024" w:type="dxa"/>
                <w:gridSpan w:val="26"/>
                <w:shd w:val="clear" w:color="auto" w:fill="F7CAAC"/>
              </w:tcPr>
            </w:tcPrChange>
          </w:tcPr>
          <w:p w14:paraId="71A2F9E7" w14:textId="77777777" w:rsidR="00D3365F" w:rsidRPr="0003498C" w:rsidRDefault="00D3365F" w:rsidP="00D3365F">
            <w:pPr>
              <w:jc w:val="both"/>
              <w:rPr>
                <w:moveFrom w:id="4368" w:author="Pavla Trefilová" w:date="2019-11-18T17:19:00Z"/>
              </w:rPr>
            </w:pPr>
            <w:moveFrom w:id="4369" w:author="Pavla Trefilová" w:date="2019-11-18T17:19:00Z">
              <w:r w:rsidRPr="0003498C">
                <w:rPr>
                  <w:b/>
                </w:rPr>
                <w:t>Předměty příslušného studijního programu a způsob zapojení do jejich výuky, příp. další zapojení do uskutečňování studijního programu</w:t>
              </w:r>
            </w:moveFrom>
          </w:p>
        </w:tc>
      </w:tr>
      <w:moveFromRangeEnd w:id="4327"/>
      <w:tr w:rsidR="00B2050B" w14:paraId="24104BA9" w14:textId="77777777" w:rsidTr="00B2050B">
        <w:trPr>
          <w:trHeight w:val="466"/>
          <w:del w:id="4370" w:author="Pavla Trefilová" w:date="2019-11-18T17:19:00Z"/>
        </w:trPr>
        <w:tc>
          <w:tcPr>
            <w:tcW w:w="10024" w:type="dxa"/>
            <w:gridSpan w:val="17"/>
            <w:tcBorders>
              <w:top w:val="nil"/>
            </w:tcBorders>
          </w:tcPr>
          <w:p w14:paraId="5DA52921" w14:textId="77777777" w:rsidR="00B2050B" w:rsidRDefault="00B2050B" w:rsidP="00B2050B">
            <w:pPr>
              <w:jc w:val="both"/>
              <w:rPr>
                <w:del w:id="4371" w:author="Pavla Trefilová" w:date="2019-11-18T17:19:00Z"/>
              </w:rPr>
            </w:pPr>
            <w:del w:id="4372" w:author="Pavla Trefilová" w:date="2019-11-18T17:19:00Z">
              <w:r w:rsidRPr="00882107">
                <w:rPr>
                  <w:lang w:val="en-GB"/>
                </w:rPr>
                <w:delText>Basics of Quantitative Methods</w:delText>
              </w:r>
              <w:r>
                <w:delText xml:space="preserve"> – přednášející </w:delText>
              </w:r>
              <w:r w:rsidR="00743580">
                <w:delText>(</w:delText>
              </w:r>
              <w:r>
                <w:delText>40%</w:delText>
              </w:r>
              <w:r w:rsidR="00743580">
                <w:delText>)</w:delText>
              </w:r>
            </w:del>
          </w:p>
          <w:p w14:paraId="2427C07D" w14:textId="77777777" w:rsidR="00B2050B" w:rsidRDefault="00B2050B" w:rsidP="00B2050B">
            <w:pPr>
              <w:jc w:val="both"/>
              <w:rPr>
                <w:del w:id="4373" w:author="Pavla Trefilová" w:date="2019-11-18T17:19:00Z"/>
              </w:rPr>
            </w:pPr>
            <w:del w:id="4374" w:author="Pavla Trefilová" w:date="2019-11-18T17:19:00Z">
              <w:r w:rsidRPr="008433D4">
                <w:rPr>
                  <w:lang w:val="en-GB"/>
                </w:rPr>
                <w:delText>Computerized Data Processing</w:delText>
              </w:r>
              <w:r>
                <w:delText xml:space="preserve"> – přednášející </w:delText>
              </w:r>
              <w:r w:rsidR="00743580">
                <w:delText>(</w:delText>
              </w:r>
              <w:r>
                <w:delText>40%</w:delText>
              </w:r>
              <w:r w:rsidR="00743580">
                <w:delText>)</w:delText>
              </w:r>
            </w:del>
          </w:p>
        </w:tc>
      </w:tr>
      <w:tr w:rsidR="00CB41A3" w14:paraId="6D22CA1E"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75"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376" w:author="Pavla Trefilová" w:date="2019-11-18T17:19:00Z">
            <w:trPr>
              <w:gridBefore w:val="1"/>
            </w:trPr>
          </w:trPrChange>
        </w:trPr>
        <w:tc>
          <w:tcPr>
            <w:tcW w:w="9859" w:type="dxa"/>
            <w:gridSpan w:val="16"/>
            <w:shd w:val="clear" w:color="auto" w:fill="F7CAAC"/>
            <w:tcPrChange w:id="4377" w:author="Pavla Trefilová" w:date="2019-11-18T17:19:00Z">
              <w:tcPr>
                <w:tcW w:w="10024" w:type="dxa"/>
                <w:gridSpan w:val="26"/>
                <w:shd w:val="clear" w:color="auto" w:fill="F7CAAC"/>
              </w:tcPr>
            </w:tcPrChange>
          </w:tcPr>
          <w:p w14:paraId="20335A7A" w14:textId="77777777" w:rsidR="00CB41A3" w:rsidRDefault="00CB41A3" w:rsidP="00B76D0F">
            <w:pPr>
              <w:jc w:val="both"/>
              <w:rPr>
                <w:moveFrom w:id="4378" w:author="Pavla Trefilová" w:date="2019-11-18T17:19:00Z"/>
              </w:rPr>
            </w:pPr>
            <w:moveFromRangeStart w:id="4379" w:author="Pavla Trefilová" w:date="2019-11-18T17:19:00Z" w:name="move24990036"/>
            <w:moveFrom w:id="4380" w:author="Pavla Trefilová" w:date="2019-11-18T17:19:00Z">
              <w:r>
                <w:rPr>
                  <w:b/>
                </w:rPr>
                <w:t xml:space="preserve">Údaje o vzdělání na VŠ </w:t>
              </w:r>
            </w:moveFrom>
          </w:p>
        </w:tc>
      </w:tr>
      <w:moveFromRangeEnd w:id="4379"/>
      <w:tr w:rsidR="00B2050B" w:rsidRPr="00C744D9" w14:paraId="368F47BA" w14:textId="77777777" w:rsidTr="00B2050B">
        <w:trPr>
          <w:trHeight w:val="595"/>
          <w:del w:id="4381" w:author="Pavla Trefilová" w:date="2019-11-18T17:19:00Z"/>
        </w:trPr>
        <w:tc>
          <w:tcPr>
            <w:tcW w:w="10024" w:type="dxa"/>
            <w:gridSpan w:val="17"/>
          </w:tcPr>
          <w:p w14:paraId="6AB0CBE5" w14:textId="77777777" w:rsidR="00614DBA" w:rsidRDefault="00FB6CB2" w:rsidP="00614DBA">
            <w:pPr>
              <w:pStyle w:val="odrky"/>
              <w:ind w:left="0" w:firstLine="0"/>
              <w:rPr>
                <w:del w:id="4382" w:author="Pavla Trefilová" w:date="2019-11-18T17:19:00Z"/>
                <w:sz w:val="20"/>
              </w:rPr>
            </w:pPr>
            <w:del w:id="4383" w:author="Pavla Trefilová" w:date="2019-11-18T17:19:00Z">
              <w:r>
                <w:rPr>
                  <w:sz w:val="20"/>
                </w:rPr>
                <w:delText>1992-</w:delText>
              </w:r>
              <w:r w:rsidR="00614DBA">
                <w:rPr>
                  <w:sz w:val="20"/>
                </w:rPr>
                <w:delText>1997     Univerzita Tomáše Bati ve Zlíně, Fakulta technologická/ obor Technologie a management</w:delText>
              </w:r>
              <w:r w:rsidR="00694FF3">
                <w:rPr>
                  <w:sz w:val="20"/>
                </w:rPr>
                <w:delText xml:space="preserve"> (Ing.)</w:delText>
              </w:r>
            </w:del>
          </w:p>
          <w:p w14:paraId="1B8AF8B8" w14:textId="77777777" w:rsidR="00FB6CB2" w:rsidRDefault="00614DBA" w:rsidP="001B465D">
            <w:pPr>
              <w:pStyle w:val="odrky"/>
              <w:tabs>
                <w:tab w:val="clear" w:pos="720"/>
              </w:tabs>
              <w:ind w:left="1097" w:hanging="1097"/>
              <w:jc w:val="both"/>
              <w:rPr>
                <w:del w:id="4384" w:author="Pavla Trefilová" w:date="2019-11-18T17:19:00Z"/>
                <w:sz w:val="20"/>
              </w:rPr>
            </w:pPr>
            <w:del w:id="4385" w:author="Pavla Trefilová" w:date="2019-11-18T17:19:00Z">
              <w:r>
                <w:rPr>
                  <w:sz w:val="20"/>
                </w:rPr>
                <w:delText xml:space="preserve">2005    </w:delText>
              </w:r>
              <w:r w:rsidR="00FB6CB2">
                <w:rPr>
                  <w:sz w:val="20"/>
                </w:rPr>
                <w:delText xml:space="preserve">           </w:delText>
              </w:r>
              <w:r>
                <w:rPr>
                  <w:sz w:val="20"/>
                </w:rPr>
                <w:delText xml:space="preserve">Univerzita Tomáše Bati ve Zlíně, Fakulta managementu a ekonomiky, postgraduální studium, obor </w:delText>
              </w:r>
            </w:del>
          </w:p>
          <w:p w14:paraId="3D746D3B" w14:textId="77777777" w:rsidR="00B2050B" w:rsidRPr="00C744D9" w:rsidRDefault="00FB6CB2" w:rsidP="001B465D">
            <w:pPr>
              <w:pStyle w:val="odrky"/>
              <w:tabs>
                <w:tab w:val="clear" w:pos="720"/>
              </w:tabs>
              <w:ind w:left="1097" w:hanging="1097"/>
              <w:jc w:val="both"/>
              <w:rPr>
                <w:del w:id="4386" w:author="Pavla Trefilová" w:date="2019-11-18T17:19:00Z"/>
                <w:sz w:val="20"/>
              </w:rPr>
            </w:pPr>
            <w:del w:id="4387" w:author="Pavla Trefilová" w:date="2019-11-18T17:19:00Z">
              <w:r>
                <w:rPr>
                  <w:sz w:val="20"/>
                </w:rPr>
                <w:delText xml:space="preserve">                       </w:delText>
              </w:r>
              <w:r w:rsidR="00614DBA">
                <w:rPr>
                  <w:sz w:val="20"/>
                </w:rPr>
                <w:delText>Management a ekonomika (Ph.D.)</w:delText>
              </w:r>
            </w:del>
          </w:p>
        </w:tc>
      </w:tr>
      <w:tr w:rsidR="00CB41A3" w14:paraId="190B7B8E"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88"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389" w:author="Pavla Trefilová" w:date="2019-11-18T17:19:00Z">
            <w:trPr>
              <w:gridBefore w:val="1"/>
            </w:trPr>
          </w:trPrChange>
        </w:trPr>
        <w:tc>
          <w:tcPr>
            <w:tcW w:w="9859" w:type="dxa"/>
            <w:gridSpan w:val="16"/>
            <w:shd w:val="clear" w:color="auto" w:fill="F7CAAC"/>
            <w:tcPrChange w:id="4390" w:author="Pavla Trefilová" w:date="2019-11-18T17:19:00Z">
              <w:tcPr>
                <w:tcW w:w="10024" w:type="dxa"/>
                <w:gridSpan w:val="26"/>
                <w:shd w:val="clear" w:color="auto" w:fill="F7CAAC"/>
              </w:tcPr>
            </w:tcPrChange>
          </w:tcPr>
          <w:p w14:paraId="31BF7580" w14:textId="77777777" w:rsidR="00CB41A3" w:rsidRDefault="00CB41A3" w:rsidP="00B76D0F">
            <w:pPr>
              <w:jc w:val="both"/>
              <w:rPr>
                <w:moveFrom w:id="4391" w:author="Pavla Trefilová" w:date="2019-11-18T17:19:00Z"/>
                <w:b/>
              </w:rPr>
            </w:pPr>
            <w:moveFromRangeStart w:id="4392" w:author="Pavla Trefilová" w:date="2019-11-18T17:19:00Z" w:name="move24990037"/>
            <w:moveFrom w:id="4393" w:author="Pavla Trefilová" w:date="2019-11-18T17:19:00Z">
              <w:r>
                <w:rPr>
                  <w:b/>
                </w:rPr>
                <w:t>Údaje o odborném působení od absolvování VŠ</w:t>
              </w:r>
            </w:moveFrom>
          </w:p>
        </w:tc>
      </w:tr>
      <w:moveFromRangeEnd w:id="4392"/>
      <w:tr w:rsidR="00B2050B" w14:paraId="6C95814C" w14:textId="77777777" w:rsidTr="00B2050B">
        <w:trPr>
          <w:trHeight w:val="465"/>
          <w:del w:id="4394" w:author="Pavla Trefilová" w:date="2019-11-18T17:19:00Z"/>
        </w:trPr>
        <w:tc>
          <w:tcPr>
            <w:tcW w:w="10024" w:type="dxa"/>
            <w:gridSpan w:val="17"/>
          </w:tcPr>
          <w:p w14:paraId="688FB812" w14:textId="77777777" w:rsidR="00B2050B" w:rsidRDefault="00B2050B" w:rsidP="00FB6CB2">
            <w:pPr>
              <w:ind w:left="1239" w:hanging="1276"/>
              <w:jc w:val="both"/>
              <w:rPr>
                <w:del w:id="4395" w:author="Pavla Trefilová" w:date="2019-11-18T17:19:00Z"/>
              </w:rPr>
            </w:pPr>
            <w:del w:id="4396" w:author="Pavla Trefilová" w:date="2019-11-18T17:19:00Z">
              <w:r>
                <w:delText xml:space="preserve">2003 - dosud    Univerzita Tomáše Bati ve Zlíně, FaME, </w:delText>
              </w:r>
              <w:r w:rsidRPr="006B48D4">
                <w:delText>Ústav statistiky a kvantitativních metod</w:delText>
              </w:r>
              <w:r>
                <w:delText>, ředitel (od 2008-2015), od r. 2016 odborný asistent</w:delText>
              </w:r>
            </w:del>
          </w:p>
        </w:tc>
      </w:tr>
      <w:tr w:rsidR="00CB41A3" w14:paraId="71C6A3D4"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97"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Height w:val="250"/>
          <w:trPrChange w:id="4398" w:author="Pavla Trefilová" w:date="2019-11-18T17:19:00Z">
            <w:trPr>
              <w:gridBefore w:val="1"/>
              <w:trHeight w:val="250"/>
            </w:trPr>
          </w:trPrChange>
        </w:trPr>
        <w:tc>
          <w:tcPr>
            <w:tcW w:w="9859" w:type="dxa"/>
            <w:gridSpan w:val="16"/>
            <w:shd w:val="clear" w:color="auto" w:fill="F7CAAC"/>
            <w:tcPrChange w:id="4399" w:author="Pavla Trefilová" w:date="2019-11-18T17:19:00Z">
              <w:tcPr>
                <w:tcW w:w="10024" w:type="dxa"/>
                <w:gridSpan w:val="26"/>
                <w:shd w:val="clear" w:color="auto" w:fill="F7CAAC"/>
              </w:tcPr>
            </w:tcPrChange>
          </w:tcPr>
          <w:p w14:paraId="3E8E3CFE" w14:textId="77777777" w:rsidR="00CB41A3" w:rsidRDefault="00CB41A3" w:rsidP="00B76D0F">
            <w:pPr>
              <w:jc w:val="both"/>
              <w:rPr>
                <w:moveFrom w:id="4400" w:author="Pavla Trefilová" w:date="2019-11-18T17:19:00Z"/>
              </w:rPr>
            </w:pPr>
            <w:moveFromRangeStart w:id="4401" w:author="Pavla Trefilová" w:date="2019-11-18T17:19:00Z" w:name="move24990038"/>
            <w:moveFrom w:id="4402" w:author="Pavla Trefilová" w:date="2019-11-18T17:19:00Z">
              <w:r>
                <w:rPr>
                  <w:b/>
                </w:rPr>
                <w:t>Zkušenosti s vedením kvalifikačních a rigorózních prací</w:t>
              </w:r>
            </w:moveFrom>
          </w:p>
        </w:tc>
      </w:tr>
      <w:moveFromRangeEnd w:id="4401"/>
      <w:tr w:rsidR="00B2050B" w14:paraId="1E85C083" w14:textId="77777777" w:rsidTr="00B2050B">
        <w:trPr>
          <w:trHeight w:val="434"/>
          <w:del w:id="4403" w:author="Pavla Trefilová" w:date="2019-11-18T17:19:00Z"/>
        </w:trPr>
        <w:tc>
          <w:tcPr>
            <w:tcW w:w="10024" w:type="dxa"/>
            <w:gridSpan w:val="17"/>
          </w:tcPr>
          <w:p w14:paraId="6C87E7C3" w14:textId="77777777" w:rsidR="00AD576F" w:rsidRDefault="00AD576F" w:rsidP="00AD576F">
            <w:pPr>
              <w:jc w:val="both"/>
              <w:rPr>
                <w:del w:id="4404" w:author="Pavla Trefilová" w:date="2019-11-18T17:19:00Z"/>
              </w:rPr>
            </w:pPr>
            <w:del w:id="4405" w:author="Pavla Trefilová" w:date="2019-11-18T17:19:00Z">
              <w:r>
                <w:delText xml:space="preserve">Počet vedených bakalářských prací – 3 </w:delText>
              </w:r>
            </w:del>
          </w:p>
          <w:p w14:paraId="34D30579" w14:textId="77777777" w:rsidR="00B2050B" w:rsidRDefault="00AD576F" w:rsidP="00AD576F">
            <w:pPr>
              <w:jc w:val="both"/>
              <w:rPr>
                <w:del w:id="4406" w:author="Pavla Trefilová" w:date="2019-11-18T17:19:00Z"/>
              </w:rPr>
            </w:pPr>
            <w:del w:id="4407" w:author="Pavla Trefilová" w:date="2019-11-18T17:19:00Z">
              <w:r>
                <w:delText>Počet vedených diplomových prací – 2</w:delText>
              </w:r>
            </w:del>
          </w:p>
        </w:tc>
      </w:tr>
      <w:tr w:rsidR="00534C60" w:rsidRPr="0003498C" w14:paraId="0E75954A" w14:textId="77777777" w:rsidTr="00CF2C89">
        <w:trPr>
          <w:gridAfter w:val="1"/>
          <w:wAfter w:w="165" w:type="dxa"/>
          <w:cantSplit/>
        </w:trPr>
        <w:tc>
          <w:tcPr>
            <w:tcW w:w="3347" w:type="dxa"/>
            <w:gridSpan w:val="2"/>
            <w:tcBorders>
              <w:top w:val="single" w:sz="12" w:space="0" w:color="auto"/>
            </w:tcBorders>
            <w:shd w:val="clear" w:color="auto" w:fill="F7CAAC"/>
          </w:tcPr>
          <w:p w14:paraId="0C3714FF" w14:textId="77777777" w:rsidR="00D3365F" w:rsidRPr="0003498C" w:rsidRDefault="00D3365F" w:rsidP="00D3365F">
            <w:pPr>
              <w:jc w:val="both"/>
              <w:rPr>
                <w:moveFrom w:id="4408" w:author="Pavla Trefilová" w:date="2019-11-18T17:19:00Z"/>
              </w:rPr>
            </w:pPr>
            <w:moveFromRangeStart w:id="4409" w:author="Pavla Trefilová" w:date="2019-11-18T17:19:00Z" w:name="move24990039"/>
            <w:moveFrom w:id="4410" w:author="Pavla Trefilová" w:date="2019-11-18T17:19:00Z">
              <w:r w:rsidRPr="0003498C">
                <w:rPr>
                  <w:b/>
                </w:rPr>
                <w:t xml:space="preserve">Obor habilitačního řízení </w:t>
              </w:r>
            </w:moveFrom>
          </w:p>
        </w:tc>
        <w:tc>
          <w:tcPr>
            <w:tcW w:w="2245" w:type="dxa"/>
            <w:gridSpan w:val="2"/>
            <w:tcBorders>
              <w:top w:val="single" w:sz="12" w:space="0" w:color="auto"/>
            </w:tcBorders>
            <w:shd w:val="clear" w:color="auto" w:fill="F7CAAC"/>
          </w:tcPr>
          <w:p w14:paraId="382D1EFA" w14:textId="77777777" w:rsidR="00D3365F" w:rsidRPr="0003498C" w:rsidRDefault="00D3365F" w:rsidP="00D3365F">
            <w:pPr>
              <w:jc w:val="both"/>
              <w:rPr>
                <w:moveFrom w:id="4411" w:author="Pavla Trefilová" w:date="2019-11-18T17:19:00Z"/>
              </w:rPr>
            </w:pPr>
            <w:moveFrom w:id="4412" w:author="Pavla Trefilová" w:date="2019-11-18T17:19:00Z">
              <w:r w:rsidRPr="0003498C">
                <w:rPr>
                  <w:b/>
                </w:rPr>
                <w:t>Rok udělení hodnosti</w:t>
              </w:r>
            </w:moveFrom>
          </w:p>
        </w:tc>
        <w:tc>
          <w:tcPr>
            <w:tcW w:w="2248" w:type="dxa"/>
            <w:gridSpan w:val="5"/>
            <w:tcBorders>
              <w:top w:val="single" w:sz="12" w:space="0" w:color="auto"/>
              <w:right w:val="single" w:sz="12" w:space="0" w:color="auto"/>
            </w:tcBorders>
            <w:shd w:val="clear" w:color="auto" w:fill="F7CAAC"/>
          </w:tcPr>
          <w:p w14:paraId="360A3A55" w14:textId="77777777" w:rsidR="00D3365F" w:rsidRPr="0003498C" w:rsidRDefault="00D3365F" w:rsidP="00D3365F">
            <w:pPr>
              <w:jc w:val="both"/>
              <w:rPr>
                <w:moveFrom w:id="4413" w:author="Pavla Trefilová" w:date="2019-11-18T17:19:00Z"/>
              </w:rPr>
            </w:pPr>
            <w:moveFrom w:id="4414" w:author="Pavla Trefilová" w:date="2019-11-18T17:19:00Z">
              <w:r w:rsidRPr="0003498C">
                <w:rPr>
                  <w:b/>
                </w:rPr>
                <w:t>Řízení konáno na VŠ</w:t>
              </w:r>
            </w:moveFrom>
          </w:p>
        </w:tc>
        <w:tc>
          <w:tcPr>
            <w:tcW w:w="2019" w:type="dxa"/>
            <w:gridSpan w:val="7"/>
            <w:tcBorders>
              <w:top w:val="single" w:sz="12" w:space="0" w:color="auto"/>
              <w:left w:val="single" w:sz="12" w:space="0" w:color="auto"/>
            </w:tcBorders>
            <w:shd w:val="clear" w:color="auto" w:fill="F7CAAC"/>
          </w:tcPr>
          <w:p w14:paraId="416C9CBB" w14:textId="77777777" w:rsidR="00D3365F" w:rsidRPr="0003498C" w:rsidRDefault="00D3365F" w:rsidP="00D3365F">
            <w:pPr>
              <w:jc w:val="both"/>
              <w:rPr>
                <w:moveFrom w:id="4415" w:author="Pavla Trefilová" w:date="2019-11-18T17:19:00Z"/>
                <w:b/>
              </w:rPr>
            </w:pPr>
            <w:moveFrom w:id="4416" w:author="Pavla Trefilová" w:date="2019-11-18T17:19:00Z">
              <w:r w:rsidRPr="0003498C">
                <w:rPr>
                  <w:b/>
                </w:rPr>
                <w:t>Ohlasy publikací</w:t>
              </w:r>
            </w:moveFrom>
          </w:p>
        </w:tc>
      </w:tr>
      <w:tr w:rsidR="00534C60" w:rsidRPr="0003498C" w14:paraId="720B3517" w14:textId="77777777" w:rsidTr="00CF2C89">
        <w:trPr>
          <w:gridAfter w:val="1"/>
          <w:wAfter w:w="165" w:type="dxa"/>
          <w:cantSplit/>
        </w:trPr>
        <w:tc>
          <w:tcPr>
            <w:tcW w:w="3347" w:type="dxa"/>
            <w:gridSpan w:val="2"/>
          </w:tcPr>
          <w:p w14:paraId="79FAAED5" w14:textId="77777777" w:rsidR="00D3365F" w:rsidRPr="0003498C" w:rsidRDefault="00D3365F" w:rsidP="00D3365F">
            <w:pPr>
              <w:jc w:val="both"/>
              <w:rPr>
                <w:moveFrom w:id="4417" w:author="Pavla Trefilová" w:date="2019-11-18T17:19:00Z"/>
              </w:rPr>
            </w:pPr>
          </w:p>
        </w:tc>
        <w:tc>
          <w:tcPr>
            <w:tcW w:w="2245" w:type="dxa"/>
            <w:gridSpan w:val="2"/>
          </w:tcPr>
          <w:p w14:paraId="211226D4" w14:textId="77777777" w:rsidR="00D3365F" w:rsidRPr="0003498C" w:rsidRDefault="00D3365F" w:rsidP="00D3365F">
            <w:pPr>
              <w:jc w:val="both"/>
              <w:rPr>
                <w:moveFrom w:id="4418" w:author="Pavla Trefilová" w:date="2019-11-18T17:19:00Z"/>
              </w:rPr>
            </w:pPr>
          </w:p>
        </w:tc>
        <w:tc>
          <w:tcPr>
            <w:tcW w:w="2248" w:type="dxa"/>
            <w:gridSpan w:val="5"/>
            <w:tcBorders>
              <w:right w:val="single" w:sz="12" w:space="0" w:color="auto"/>
            </w:tcBorders>
          </w:tcPr>
          <w:p w14:paraId="506859D2" w14:textId="77777777" w:rsidR="00D3365F" w:rsidRPr="0003498C" w:rsidRDefault="00D3365F" w:rsidP="00D3365F">
            <w:pPr>
              <w:jc w:val="both"/>
              <w:rPr>
                <w:moveFrom w:id="4419" w:author="Pavla Trefilová" w:date="2019-11-18T17:19:00Z"/>
              </w:rPr>
            </w:pPr>
          </w:p>
        </w:tc>
        <w:tc>
          <w:tcPr>
            <w:tcW w:w="632" w:type="dxa"/>
            <w:gridSpan w:val="3"/>
            <w:tcBorders>
              <w:left w:val="single" w:sz="12" w:space="0" w:color="auto"/>
            </w:tcBorders>
            <w:shd w:val="clear" w:color="auto" w:fill="F7CAAC"/>
          </w:tcPr>
          <w:p w14:paraId="4E4AC014" w14:textId="77777777" w:rsidR="00D3365F" w:rsidRPr="0003498C" w:rsidRDefault="00D3365F" w:rsidP="00D3365F">
            <w:pPr>
              <w:jc w:val="both"/>
              <w:rPr>
                <w:moveFrom w:id="4420" w:author="Pavla Trefilová" w:date="2019-11-18T17:19:00Z"/>
              </w:rPr>
            </w:pPr>
            <w:moveFrom w:id="4421" w:author="Pavla Trefilová" w:date="2019-11-18T17:19:00Z">
              <w:r w:rsidRPr="0003498C">
                <w:rPr>
                  <w:b/>
                </w:rPr>
                <w:t>WOS</w:t>
              </w:r>
            </w:moveFrom>
          </w:p>
        </w:tc>
        <w:tc>
          <w:tcPr>
            <w:tcW w:w="693" w:type="dxa"/>
            <w:gridSpan w:val="2"/>
            <w:shd w:val="clear" w:color="auto" w:fill="F7CAAC"/>
          </w:tcPr>
          <w:p w14:paraId="24B7A399" w14:textId="77777777" w:rsidR="00D3365F" w:rsidRPr="0003498C" w:rsidRDefault="00D3365F" w:rsidP="00D3365F">
            <w:pPr>
              <w:jc w:val="both"/>
              <w:rPr>
                <w:moveFrom w:id="4422" w:author="Pavla Trefilová" w:date="2019-11-18T17:19:00Z"/>
                <w:sz w:val="18"/>
              </w:rPr>
            </w:pPr>
            <w:moveFrom w:id="4423" w:author="Pavla Trefilová" w:date="2019-11-18T17:19:00Z">
              <w:r w:rsidRPr="0003498C">
                <w:rPr>
                  <w:b/>
                  <w:sz w:val="18"/>
                </w:rPr>
                <w:t>Scopus</w:t>
              </w:r>
            </w:moveFrom>
          </w:p>
        </w:tc>
        <w:tc>
          <w:tcPr>
            <w:tcW w:w="694" w:type="dxa"/>
            <w:gridSpan w:val="2"/>
            <w:shd w:val="clear" w:color="auto" w:fill="F7CAAC"/>
          </w:tcPr>
          <w:p w14:paraId="340BE060" w14:textId="77777777" w:rsidR="00D3365F" w:rsidRPr="0003498C" w:rsidRDefault="00D3365F" w:rsidP="00D3365F">
            <w:pPr>
              <w:jc w:val="both"/>
              <w:rPr>
                <w:moveFrom w:id="4424" w:author="Pavla Trefilová" w:date="2019-11-18T17:19:00Z"/>
              </w:rPr>
            </w:pPr>
            <w:moveFrom w:id="4425" w:author="Pavla Trefilová" w:date="2019-11-18T17:19:00Z">
              <w:r w:rsidRPr="0003498C">
                <w:rPr>
                  <w:b/>
                  <w:sz w:val="18"/>
                </w:rPr>
                <w:t>ostatní</w:t>
              </w:r>
            </w:moveFrom>
          </w:p>
        </w:tc>
      </w:tr>
      <w:moveFromRangeEnd w:id="4409"/>
      <w:tr w:rsidR="00B2050B" w14:paraId="2648F17E" w14:textId="77777777" w:rsidTr="00B2050B">
        <w:trPr>
          <w:cantSplit/>
          <w:trHeight w:val="70"/>
          <w:del w:id="4426" w:author="Pavla Trefilová" w:date="2019-11-18T17:19:00Z"/>
        </w:trPr>
        <w:tc>
          <w:tcPr>
            <w:tcW w:w="3347" w:type="dxa"/>
            <w:gridSpan w:val="2"/>
            <w:shd w:val="clear" w:color="auto" w:fill="F7CAAC"/>
          </w:tcPr>
          <w:p w14:paraId="405D2D84" w14:textId="77777777" w:rsidR="00B2050B" w:rsidRDefault="00B2050B" w:rsidP="00B2050B">
            <w:pPr>
              <w:jc w:val="both"/>
              <w:rPr>
                <w:del w:id="4427" w:author="Pavla Trefilová" w:date="2019-11-18T17:19:00Z"/>
              </w:rPr>
            </w:pPr>
            <w:del w:id="4428" w:author="Pavla Trefilová" w:date="2019-11-18T17:19:00Z">
              <w:r>
                <w:rPr>
                  <w:b/>
                </w:rPr>
                <w:delText>Obor jmenovacího řízení</w:delText>
              </w:r>
            </w:del>
          </w:p>
        </w:tc>
        <w:tc>
          <w:tcPr>
            <w:tcW w:w="2245" w:type="dxa"/>
            <w:gridSpan w:val="2"/>
            <w:shd w:val="clear" w:color="auto" w:fill="F7CAAC"/>
          </w:tcPr>
          <w:p w14:paraId="51A7F266" w14:textId="77777777" w:rsidR="00B2050B" w:rsidRDefault="00B2050B" w:rsidP="00B2050B">
            <w:pPr>
              <w:jc w:val="both"/>
              <w:rPr>
                <w:del w:id="4429" w:author="Pavla Trefilová" w:date="2019-11-18T17:19:00Z"/>
              </w:rPr>
            </w:pPr>
            <w:del w:id="4430" w:author="Pavla Trefilová" w:date="2019-11-18T17:19:00Z">
              <w:r>
                <w:rPr>
                  <w:b/>
                </w:rPr>
                <w:delText>Rok udělení hodnosti</w:delText>
              </w:r>
            </w:del>
          </w:p>
        </w:tc>
        <w:tc>
          <w:tcPr>
            <w:tcW w:w="2413" w:type="dxa"/>
            <w:gridSpan w:val="7"/>
            <w:tcBorders>
              <w:right w:val="single" w:sz="12" w:space="0" w:color="auto"/>
            </w:tcBorders>
            <w:shd w:val="clear" w:color="auto" w:fill="F7CAAC"/>
          </w:tcPr>
          <w:p w14:paraId="330B1DE7" w14:textId="77777777" w:rsidR="00B2050B" w:rsidRDefault="00B2050B" w:rsidP="00B2050B">
            <w:pPr>
              <w:jc w:val="both"/>
              <w:rPr>
                <w:del w:id="4431" w:author="Pavla Trefilová" w:date="2019-11-18T17:19:00Z"/>
              </w:rPr>
            </w:pPr>
            <w:del w:id="4432" w:author="Pavla Trefilová" w:date="2019-11-18T17:19:00Z">
              <w:r>
                <w:rPr>
                  <w:b/>
                </w:rPr>
                <w:delText>Řízení konáno na VŠ</w:delText>
              </w:r>
            </w:del>
          </w:p>
        </w:tc>
        <w:tc>
          <w:tcPr>
            <w:tcW w:w="632" w:type="dxa"/>
            <w:gridSpan w:val="2"/>
            <w:vMerge w:val="restart"/>
            <w:tcBorders>
              <w:left w:val="single" w:sz="12" w:space="0" w:color="auto"/>
            </w:tcBorders>
          </w:tcPr>
          <w:p w14:paraId="4C870181" w14:textId="77777777" w:rsidR="00B2050B" w:rsidRDefault="00B34DF7" w:rsidP="00B2050B">
            <w:pPr>
              <w:jc w:val="both"/>
              <w:rPr>
                <w:del w:id="4433" w:author="Pavla Trefilová" w:date="2019-11-18T17:19:00Z"/>
                <w:b/>
              </w:rPr>
            </w:pPr>
            <w:del w:id="4434" w:author="Pavla Trefilová" w:date="2019-11-18T17:19:00Z">
              <w:r>
                <w:rPr>
                  <w:b/>
                </w:rPr>
                <w:delText>0</w:delText>
              </w:r>
            </w:del>
          </w:p>
        </w:tc>
        <w:tc>
          <w:tcPr>
            <w:tcW w:w="693" w:type="dxa"/>
            <w:gridSpan w:val="2"/>
            <w:vMerge w:val="restart"/>
          </w:tcPr>
          <w:p w14:paraId="7251A2DA" w14:textId="77777777" w:rsidR="00B2050B" w:rsidRDefault="00B34DF7" w:rsidP="00B2050B">
            <w:pPr>
              <w:jc w:val="both"/>
              <w:rPr>
                <w:del w:id="4435" w:author="Pavla Trefilová" w:date="2019-11-18T17:19:00Z"/>
                <w:b/>
              </w:rPr>
            </w:pPr>
            <w:del w:id="4436" w:author="Pavla Trefilová" w:date="2019-11-18T17:19:00Z">
              <w:r>
                <w:rPr>
                  <w:b/>
                </w:rPr>
                <w:delText>0</w:delText>
              </w:r>
            </w:del>
          </w:p>
        </w:tc>
        <w:tc>
          <w:tcPr>
            <w:tcW w:w="694" w:type="dxa"/>
            <w:gridSpan w:val="2"/>
            <w:vMerge w:val="restart"/>
          </w:tcPr>
          <w:p w14:paraId="40E1821A" w14:textId="77777777" w:rsidR="00B2050B" w:rsidRDefault="00AD576F" w:rsidP="00B2050B">
            <w:pPr>
              <w:jc w:val="both"/>
              <w:rPr>
                <w:del w:id="4437" w:author="Pavla Trefilová" w:date="2019-11-18T17:19:00Z"/>
                <w:b/>
              </w:rPr>
            </w:pPr>
            <w:del w:id="4438" w:author="Pavla Trefilová" w:date="2019-11-18T17:19:00Z">
              <w:r>
                <w:rPr>
                  <w:b/>
                </w:rPr>
                <w:delText>0</w:delText>
              </w:r>
            </w:del>
          </w:p>
        </w:tc>
      </w:tr>
      <w:tr w:rsidR="00D3365F" w:rsidRPr="0003498C" w14:paraId="59FBE777"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39"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Height w:val="205"/>
          <w:trPrChange w:id="4440" w:author="Pavla Trefilová" w:date="2019-11-18T17:19:00Z">
            <w:trPr>
              <w:gridBefore w:val="1"/>
              <w:trHeight w:val="205"/>
            </w:trPr>
          </w:trPrChange>
        </w:trPr>
        <w:tc>
          <w:tcPr>
            <w:tcW w:w="3347" w:type="dxa"/>
            <w:gridSpan w:val="2"/>
            <w:tcPrChange w:id="4441" w:author="Pavla Trefilová" w:date="2019-11-18T17:19:00Z">
              <w:tcPr>
                <w:tcW w:w="3347" w:type="dxa"/>
                <w:gridSpan w:val="4"/>
              </w:tcPr>
            </w:tcPrChange>
          </w:tcPr>
          <w:p w14:paraId="576544A4" w14:textId="77777777" w:rsidR="00D3365F" w:rsidRPr="0003498C" w:rsidRDefault="00D3365F" w:rsidP="00D3365F">
            <w:pPr>
              <w:jc w:val="both"/>
              <w:rPr>
                <w:moveFrom w:id="4442" w:author="Pavla Trefilová" w:date="2019-11-18T17:19:00Z"/>
              </w:rPr>
            </w:pPr>
            <w:moveFromRangeStart w:id="4443" w:author="Pavla Trefilová" w:date="2019-11-18T17:19:00Z" w:name="move24990040"/>
          </w:p>
        </w:tc>
        <w:tc>
          <w:tcPr>
            <w:tcW w:w="2245" w:type="dxa"/>
            <w:gridSpan w:val="2"/>
            <w:tcPrChange w:id="4444" w:author="Pavla Trefilová" w:date="2019-11-18T17:19:00Z">
              <w:tcPr>
                <w:tcW w:w="2245" w:type="dxa"/>
                <w:gridSpan w:val="3"/>
              </w:tcPr>
            </w:tcPrChange>
          </w:tcPr>
          <w:p w14:paraId="6307278F" w14:textId="77777777" w:rsidR="00D3365F" w:rsidRPr="0003498C" w:rsidRDefault="00D3365F" w:rsidP="00D3365F">
            <w:pPr>
              <w:jc w:val="both"/>
              <w:rPr>
                <w:moveFrom w:id="4445" w:author="Pavla Trefilová" w:date="2019-11-18T17:19:00Z"/>
              </w:rPr>
            </w:pPr>
          </w:p>
        </w:tc>
        <w:tc>
          <w:tcPr>
            <w:tcW w:w="2248" w:type="dxa"/>
            <w:gridSpan w:val="5"/>
            <w:tcBorders>
              <w:right w:val="single" w:sz="12" w:space="0" w:color="auto"/>
            </w:tcBorders>
            <w:tcPrChange w:id="4446" w:author="Pavla Trefilová" w:date="2019-11-18T17:19:00Z">
              <w:tcPr>
                <w:tcW w:w="2413" w:type="dxa"/>
                <w:gridSpan w:val="10"/>
                <w:tcBorders>
                  <w:right w:val="single" w:sz="12" w:space="0" w:color="auto"/>
                </w:tcBorders>
              </w:tcPr>
            </w:tcPrChange>
          </w:tcPr>
          <w:p w14:paraId="24858CF1" w14:textId="77777777" w:rsidR="00D3365F" w:rsidRPr="0003498C" w:rsidRDefault="00D3365F" w:rsidP="00D3365F">
            <w:pPr>
              <w:jc w:val="both"/>
              <w:rPr>
                <w:moveFrom w:id="4447" w:author="Pavla Trefilová" w:date="2019-11-18T17:19:00Z"/>
              </w:rPr>
            </w:pPr>
          </w:p>
        </w:tc>
        <w:tc>
          <w:tcPr>
            <w:tcW w:w="632" w:type="dxa"/>
            <w:gridSpan w:val="3"/>
            <w:vMerge/>
            <w:tcBorders>
              <w:left w:val="single" w:sz="12" w:space="0" w:color="auto"/>
            </w:tcBorders>
            <w:vAlign w:val="center"/>
            <w:tcPrChange w:id="4448" w:author="Pavla Trefilová" w:date="2019-11-18T17:19:00Z">
              <w:tcPr>
                <w:tcW w:w="632" w:type="dxa"/>
                <w:gridSpan w:val="3"/>
                <w:vMerge/>
                <w:tcBorders>
                  <w:left w:val="single" w:sz="12" w:space="0" w:color="auto"/>
                </w:tcBorders>
                <w:vAlign w:val="center"/>
              </w:tcPr>
            </w:tcPrChange>
          </w:tcPr>
          <w:p w14:paraId="327CB3EC" w14:textId="77777777" w:rsidR="00D3365F" w:rsidRPr="0003498C" w:rsidRDefault="00D3365F" w:rsidP="00D3365F">
            <w:pPr>
              <w:rPr>
                <w:moveFrom w:id="4449" w:author="Pavla Trefilová" w:date="2019-11-18T17:19:00Z"/>
                <w:b/>
              </w:rPr>
            </w:pPr>
          </w:p>
        </w:tc>
        <w:tc>
          <w:tcPr>
            <w:tcW w:w="693" w:type="dxa"/>
            <w:gridSpan w:val="2"/>
            <w:vMerge/>
            <w:vAlign w:val="center"/>
            <w:tcPrChange w:id="4450" w:author="Pavla Trefilová" w:date="2019-11-18T17:19:00Z">
              <w:tcPr>
                <w:tcW w:w="693" w:type="dxa"/>
                <w:gridSpan w:val="3"/>
                <w:vMerge/>
                <w:vAlign w:val="center"/>
              </w:tcPr>
            </w:tcPrChange>
          </w:tcPr>
          <w:p w14:paraId="750F2B50" w14:textId="77777777" w:rsidR="00D3365F" w:rsidRPr="0003498C" w:rsidRDefault="00D3365F" w:rsidP="00D3365F">
            <w:pPr>
              <w:rPr>
                <w:moveFrom w:id="4451" w:author="Pavla Trefilová" w:date="2019-11-18T17:19:00Z"/>
                <w:b/>
              </w:rPr>
            </w:pPr>
          </w:p>
        </w:tc>
        <w:tc>
          <w:tcPr>
            <w:tcW w:w="694" w:type="dxa"/>
            <w:gridSpan w:val="2"/>
            <w:vMerge/>
            <w:vAlign w:val="center"/>
            <w:tcPrChange w:id="4452" w:author="Pavla Trefilová" w:date="2019-11-18T17:19:00Z">
              <w:tcPr>
                <w:tcW w:w="694" w:type="dxa"/>
                <w:gridSpan w:val="3"/>
                <w:vMerge/>
                <w:vAlign w:val="center"/>
              </w:tcPr>
            </w:tcPrChange>
          </w:tcPr>
          <w:p w14:paraId="61FDA04F" w14:textId="77777777" w:rsidR="00D3365F" w:rsidRPr="0003498C" w:rsidRDefault="00D3365F" w:rsidP="00D3365F">
            <w:pPr>
              <w:rPr>
                <w:moveFrom w:id="4453" w:author="Pavla Trefilová" w:date="2019-11-18T17:19:00Z"/>
                <w:b/>
              </w:rPr>
            </w:pPr>
          </w:p>
        </w:tc>
      </w:tr>
      <w:tr w:rsidR="00D3365F" w:rsidRPr="0003498C" w14:paraId="7EA1BDC4"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54"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65" w:type="dxa"/>
          <w:trPrChange w:id="4455" w:author="Pavla Trefilová" w:date="2019-11-18T17:19:00Z">
            <w:trPr>
              <w:gridBefore w:val="1"/>
            </w:trPr>
          </w:trPrChange>
        </w:trPr>
        <w:tc>
          <w:tcPr>
            <w:tcW w:w="9859" w:type="dxa"/>
            <w:gridSpan w:val="16"/>
            <w:shd w:val="clear" w:color="auto" w:fill="F7CAAC"/>
            <w:tcPrChange w:id="4456" w:author="Pavla Trefilová" w:date="2019-11-18T17:19:00Z">
              <w:tcPr>
                <w:tcW w:w="10024" w:type="dxa"/>
                <w:gridSpan w:val="26"/>
                <w:shd w:val="clear" w:color="auto" w:fill="F7CAAC"/>
              </w:tcPr>
            </w:tcPrChange>
          </w:tcPr>
          <w:p w14:paraId="2FEBA83B" w14:textId="77777777" w:rsidR="00D3365F" w:rsidRPr="0003498C" w:rsidRDefault="00D3365F" w:rsidP="00D3365F">
            <w:pPr>
              <w:jc w:val="both"/>
              <w:rPr>
                <w:moveFrom w:id="4457" w:author="Pavla Trefilová" w:date="2019-11-18T17:19:00Z"/>
                <w:b/>
              </w:rPr>
            </w:pPr>
            <w:moveFrom w:id="4458" w:author="Pavla Trefilová" w:date="2019-11-18T17:19:00Z">
              <w:r w:rsidRPr="0003498C">
                <w:rPr>
                  <w:b/>
                </w:rPr>
                <w:t xml:space="preserve">Přehled o nejvýznamnější publikační a další tvůrčí činnosti nebo další profesní činnosti u odborníků z praxe vztahující se k zabezpečovaným předmětům </w:t>
              </w:r>
            </w:moveFrom>
          </w:p>
        </w:tc>
      </w:tr>
      <w:moveFromRangeEnd w:id="4443"/>
      <w:tr w:rsidR="00B2050B" w:rsidRPr="00890332" w14:paraId="59E708C4" w14:textId="77777777" w:rsidTr="00B2050B">
        <w:trPr>
          <w:trHeight w:val="2347"/>
          <w:del w:id="4459" w:author="Pavla Trefilová" w:date="2019-11-18T17:19:00Z"/>
        </w:trPr>
        <w:tc>
          <w:tcPr>
            <w:tcW w:w="10024" w:type="dxa"/>
            <w:gridSpan w:val="17"/>
          </w:tcPr>
          <w:p w14:paraId="1DF9FC58" w14:textId="77777777" w:rsidR="00B2050B" w:rsidRPr="00BA1DBE" w:rsidRDefault="00B2050B" w:rsidP="00B2050B">
            <w:pPr>
              <w:pStyle w:val="Literatura"/>
              <w:tabs>
                <w:tab w:val="clear" w:pos="284"/>
              </w:tabs>
              <w:spacing w:after="0"/>
              <w:jc w:val="both"/>
              <w:rPr>
                <w:del w:id="4460" w:author="Pavla Trefilová" w:date="2019-11-18T17:19:00Z"/>
                <w:bCs/>
                <w:sz w:val="20"/>
                <w:szCs w:val="20"/>
              </w:rPr>
            </w:pPr>
            <w:del w:id="4461" w:author="Pavla Trefilová" w:date="2019-11-18T17:19:00Z">
              <w:r w:rsidRPr="00BA1DBE">
                <w:rPr>
                  <w:sz w:val="20"/>
                  <w:szCs w:val="20"/>
                </w:rPr>
                <w:delText>KOVÁŘÍK, M</w:delText>
              </w:r>
              <w:r>
                <w:rPr>
                  <w:sz w:val="20"/>
                  <w:szCs w:val="20"/>
                </w:rPr>
                <w:delText>.</w:delText>
              </w:r>
              <w:r w:rsidRPr="00BA1DBE">
                <w:rPr>
                  <w:sz w:val="20"/>
                  <w:szCs w:val="20"/>
                </w:rPr>
                <w:delText xml:space="preserve">, BENDA, R. APPLIED MACHINE LEARNING PREDICTIVE MODELLING IN REGIONAL SPATIAL DATA ANALYSIS PROBLEM. In </w:delText>
              </w:r>
              <w:r w:rsidRPr="00BA1DBE">
                <w:rPr>
                  <w:i/>
                  <w:iCs/>
                  <w:sz w:val="20"/>
                  <w:szCs w:val="20"/>
                </w:rPr>
                <w:delText>Proceedings of the 7th International Scientific Conference Finance and the Performance of Firms in Science, Education and Practice</w:delText>
              </w:r>
              <w:r w:rsidRPr="00BA1DBE">
                <w:rPr>
                  <w:sz w:val="20"/>
                  <w:szCs w:val="20"/>
                </w:rPr>
                <w:delText>. Zlín: Fakulta managementu a ekonomiky, UTB ve Zlíně, 2015, s. 701-715. ISBN 978-80-7454-482-8</w:delText>
              </w:r>
              <w:r>
                <w:rPr>
                  <w:sz w:val="20"/>
                  <w:szCs w:val="20"/>
                </w:rPr>
                <w:delText xml:space="preserve"> (50%)</w:delText>
              </w:r>
              <w:r w:rsidRPr="00BA1DBE">
                <w:rPr>
                  <w:sz w:val="20"/>
                  <w:szCs w:val="20"/>
                </w:rPr>
                <w:delText>.</w:delText>
              </w:r>
            </w:del>
          </w:p>
          <w:p w14:paraId="1A52846D" w14:textId="77777777" w:rsidR="00B2050B" w:rsidRPr="00BA1DBE" w:rsidRDefault="00B2050B" w:rsidP="00B2050B">
            <w:pPr>
              <w:pStyle w:val="Literatura"/>
              <w:tabs>
                <w:tab w:val="clear" w:pos="284"/>
              </w:tabs>
              <w:spacing w:after="0"/>
              <w:jc w:val="both"/>
              <w:rPr>
                <w:del w:id="4462" w:author="Pavla Trefilová" w:date="2019-11-18T17:19:00Z"/>
                <w:bCs/>
                <w:sz w:val="20"/>
                <w:szCs w:val="20"/>
              </w:rPr>
            </w:pPr>
            <w:del w:id="4463" w:author="Pavla Trefilová" w:date="2019-11-18T17:19:00Z">
              <w:r w:rsidRPr="00BA1DBE">
                <w:rPr>
                  <w:sz w:val="20"/>
                  <w:szCs w:val="20"/>
                </w:rPr>
                <w:delText>JAŠEK, R</w:delText>
              </w:r>
              <w:r>
                <w:rPr>
                  <w:sz w:val="20"/>
                  <w:szCs w:val="20"/>
                </w:rPr>
                <w:delText>.</w:delText>
              </w:r>
              <w:r w:rsidRPr="00BA1DBE">
                <w:rPr>
                  <w:sz w:val="20"/>
                  <w:szCs w:val="20"/>
                </w:rPr>
                <w:delText>, SARGA, L</w:delText>
              </w:r>
              <w:r>
                <w:rPr>
                  <w:sz w:val="20"/>
                  <w:szCs w:val="20"/>
                </w:rPr>
                <w:delText>.</w:delText>
              </w:r>
              <w:r w:rsidRPr="00BA1DBE">
                <w:rPr>
                  <w:sz w:val="20"/>
                  <w:szCs w:val="20"/>
                </w:rPr>
                <w:delText xml:space="preserve">, BENDA, R. Security Review of the SHA-1 and MD5 Cryptographic Hash Algorithms. In </w:delText>
              </w:r>
              <w:r w:rsidRPr="00BA1DBE">
                <w:rPr>
                  <w:i/>
                  <w:iCs/>
                  <w:sz w:val="20"/>
                  <w:szCs w:val="20"/>
                </w:rPr>
                <w:delText>Proceedings of the 14th WSEAS International Conference on Automation &amp; Information (ICAI ’13)</w:delText>
              </w:r>
              <w:r w:rsidRPr="00BA1DBE">
                <w:rPr>
                  <w:sz w:val="20"/>
                  <w:szCs w:val="20"/>
                </w:rPr>
                <w:delText>. Montreux: WSEAS Press, 2013, s. 19-24. ISSN 1790-5117. ISBN 978-960-474-316-2</w:delText>
              </w:r>
              <w:r>
                <w:rPr>
                  <w:sz w:val="20"/>
                  <w:szCs w:val="20"/>
                </w:rPr>
                <w:delText xml:space="preserve"> (10%)</w:delText>
              </w:r>
              <w:r w:rsidRPr="00BA1DBE">
                <w:rPr>
                  <w:sz w:val="20"/>
                  <w:szCs w:val="20"/>
                </w:rPr>
                <w:delText>.</w:delText>
              </w:r>
            </w:del>
          </w:p>
          <w:p w14:paraId="6AAF15DF" w14:textId="77777777" w:rsidR="00B2050B" w:rsidRPr="00890332" w:rsidRDefault="00B2050B" w:rsidP="00743580">
            <w:pPr>
              <w:pStyle w:val="Literatura"/>
              <w:tabs>
                <w:tab w:val="clear" w:pos="284"/>
              </w:tabs>
              <w:spacing w:after="0"/>
              <w:jc w:val="both"/>
              <w:rPr>
                <w:del w:id="4464" w:author="Pavla Trefilová" w:date="2019-11-18T17:19:00Z"/>
              </w:rPr>
            </w:pPr>
            <w:del w:id="4465" w:author="Pavla Trefilová" w:date="2019-11-18T17:19:00Z">
              <w:r w:rsidRPr="002C5ABB">
                <w:rPr>
                  <w:sz w:val="20"/>
                  <w:szCs w:val="20"/>
                </w:rPr>
                <w:delText xml:space="preserve"> </w:delText>
              </w:r>
            </w:del>
          </w:p>
        </w:tc>
      </w:tr>
      <w:tr w:rsidR="00B2050B" w14:paraId="5FA3B816" w14:textId="77777777" w:rsidTr="00B2050B">
        <w:trPr>
          <w:trHeight w:val="218"/>
          <w:del w:id="4466" w:author="Pavla Trefilová" w:date="2019-11-18T17:19:00Z"/>
        </w:trPr>
        <w:tc>
          <w:tcPr>
            <w:tcW w:w="10024" w:type="dxa"/>
            <w:gridSpan w:val="17"/>
            <w:shd w:val="clear" w:color="auto" w:fill="F7CAAC"/>
          </w:tcPr>
          <w:p w14:paraId="0F48319B" w14:textId="77777777" w:rsidR="00B2050B" w:rsidRDefault="00B2050B" w:rsidP="00B2050B">
            <w:pPr>
              <w:rPr>
                <w:del w:id="4467" w:author="Pavla Trefilová" w:date="2019-11-18T17:19:00Z"/>
                <w:b/>
              </w:rPr>
            </w:pPr>
            <w:del w:id="4468" w:author="Pavla Trefilová" w:date="2019-11-18T17:19:00Z">
              <w:r>
                <w:rPr>
                  <w:b/>
                </w:rPr>
                <w:delText>Působení v zahraničí</w:delText>
              </w:r>
            </w:del>
          </w:p>
        </w:tc>
      </w:tr>
      <w:tr w:rsidR="00B2050B" w14:paraId="1558B5A1" w14:textId="77777777" w:rsidTr="00743580">
        <w:trPr>
          <w:trHeight w:val="60"/>
          <w:del w:id="4469" w:author="Pavla Trefilová" w:date="2019-11-18T17:19:00Z"/>
        </w:trPr>
        <w:tc>
          <w:tcPr>
            <w:tcW w:w="10024" w:type="dxa"/>
            <w:gridSpan w:val="17"/>
          </w:tcPr>
          <w:p w14:paraId="26DA0759" w14:textId="77777777" w:rsidR="00B2050B" w:rsidRDefault="00B2050B" w:rsidP="00B2050B">
            <w:pPr>
              <w:rPr>
                <w:del w:id="4470" w:author="Pavla Trefilová" w:date="2019-11-18T17:19:00Z"/>
                <w:b/>
              </w:rPr>
            </w:pPr>
          </w:p>
        </w:tc>
      </w:tr>
      <w:tr w:rsidR="00B2050B" w14:paraId="404E35BD" w14:textId="77777777" w:rsidTr="00743580">
        <w:trPr>
          <w:cantSplit/>
          <w:trHeight w:val="81"/>
          <w:del w:id="4471" w:author="Pavla Trefilová" w:date="2019-11-18T17:19:00Z"/>
        </w:trPr>
        <w:tc>
          <w:tcPr>
            <w:tcW w:w="2518" w:type="dxa"/>
            <w:shd w:val="clear" w:color="auto" w:fill="F7CAAC"/>
          </w:tcPr>
          <w:p w14:paraId="073CA23B" w14:textId="77777777" w:rsidR="00B2050B" w:rsidRDefault="00B2050B" w:rsidP="00B2050B">
            <w:pPr>
              <w:jc w:val="both"/>
              <w:rPr>
                <w:del w:id="4472" w:author="Pavla Trefilová" w:date="2019-11-18T17:19:00Z"/>
                <w:b/>
              </w:rPr>
            </w:pPr>
            <w:del w:id="4473" w:author="Pavla Trefilová" w:date="2019-11-18T17:19:00Z">
              <w:r>
                <w:rPr>
                  <w:b/>
                </w:rPr>
                <w:delText xml:space="preserve">Podpis </w:delText>
              </w:r>
            </w:del>
          </w:p>
        </w:tc>
        <w:tc>
          <w:tcPr>
            <w:tcW w:w="4701" w:type="dxa"/>
            <w:gridSpan w:val="6"/>
          </w:tcPr>
          <w:p w14:paraId="3C286283" w14:textId="77777777" w:rsidR="00B2050B" w:rsidRDefault="00B2050B" w:rsidP="00B2050B">
            <w:pPr>
              <w:jc w:val="both"/>
              <w:rPr>
                <w:del w:id="4474" w:author="Pavla Trefilová" w:date="2019-11-18T17:19:00Z"/>
              </w:rPr>
            </w:pPr>
          </w:p>
        </w:tc>
        <w:tc>
          <w:tcPr>
            <w:tcW w:w="786" w:type="dxa"/>
            <w:gridSpan w:val="4"/>
            <w:shd w:val="clear" w:color="auto" w:fill="F7CAAC"/>
          </w:tcPr>
          <w:p w14:paraId="74581474" w14:textId="77777777" w:rsidR="00B2050B" w:rsidRDefault="00B2050B" w:rsidP="00B2050B">
            <w:pPr>
              <w:jc w:val="both"/>
              <w:rPr>
                <w:del w:id="4475" w:author="Pavla Trefilová" w:date="2019-11-18T17:19:00Z"/>
              </w:rPr>
            </w:pPr>
            <w:del w:id="4476" w:author="Pavla Trefilová" w:date="2019-11-18T17:19:00Z">
              <w:r>
                <w:rPr>
                  <w:b/>
                </w:rPr>
                <w:delText>datum</w:delText>
              </w:r>
            </w:del>
          </w:p>
        </w:tc>
        <w:tc>
          <w:tcPr>
            <w:tcW w:w="2019" w:type="dxa"/>
            <w:gridSpan w:val="6"/>
          </w:tcPr>
          <w:p w14:paraId="72159050" w14:textId="77777777" w:rsidR="00B2050B" w:rsidRDefault="00B2050B" w:rsidP="00B2050B">
            <w:pPr>
              <w:jc w:val="both"/>
              <w:rPr>
                <w:del w:id="4477" w:author="Pavla Trefilová" w:date="2019-11-18T17:19:00Z"/>
              </w:rPr>
            </w:pPr>
          </w:p>
        </w:tc>
      </w:tr>
    </w:tbl>
    <w:p w14:paraId="2B065359" w14:textId="77777777" w:rsidR="00B2050B" w:rsidRDefault="00B2050B" w:rsidP="00B2050B"/>
    <w:p w14:paraId="2CB852D4"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74CC7CC2" w14:textId="77777777" w:rsidTr="00A23582">
        <w:tc>
          <w:tcPr>
            <w:tcW w:w="9859" w:type="dxa"/>
            <w:gridSpan w:val="11"/>
            <w:tcBorders>
              <w:bottom w:val="double" w:sz="4" w:space="0" w:color="auto"/>
            </w:tcBorders>
            <w:shd w:val="clear" w:color="auto" w:fill="BDD6EE"/>
          </w:tcPr>
          <w:p w14:paraId="364E4C28" w14:textId="77777777" w:rsidR="00A23582" w:rsidRDefault="00A23582" w:rsidP="00A23582">
            <w:pPr>
              <w:jc w:val="both"/>
              <w:rPr>
                <w:b/>
                <w:sz w:val="28"/>
              </w:rPr>
            </w:pPr>
            <w:r>
              <w:rPr>
                <w:b/>
                <w:sz w:val="28"/>
              </w:rPr>
              <w:lastRenderedPageBreak/>
              <w:t>C-I – Personální zabezpečení</w:t>
            </w:r>
          </w:p>
        </w:tc>
      </w:tr>
      <w:tr w:rsidR="00A23582" w14:paraId="28CB8FE9" w14:textId="77777777" w:rsidTr="00A23582">
        <w:tc>
          <w:tcPr>
            <w:tcW w:w="2518" w:type="dxa"/>
            <w:tcBorders>
              <w:top w:val="double" w:sz="4" w:space="0" w:color="auto"/>
            </w:tcBorders>
            <w:shd w:val="clear" w:color="auto" w:fill="F7CAAC"/>
          </w:tcPr>
          <w:p w14:paraId="63DB23B2" w14:textId="77777777" w:rsidR="00A23582" w:rsidRDefault="00A23582" w:rsidP="00A23582">
            <w:pPr>
              <w:jc w:val="both"/>
              <w:rPr>
                <w:b/>
              </w:rPr>
            </w:pPr>
            <w:r>
              <w:rPr>
                <w:b/>
              </w:rPr>
              <w:t>Vysoká škola</w:t>
            </w:r>
          </w:p>
        </w:tc>
        <w:tc>
          <w:tcPr>
            <w:tcW w:w="7341" w:type="dxa"/>
            <w:gridSpan w:val="10"/>
          </w:tcPr>
          <w:p w14:paraId="68F5625E" w14:textId="77777777" w:rsidR="00A23582" w:rsidRDefault="00A23582" w:rsidP="00A23582">
            <w:pPr>
              <w:jc w:val="both"/>
            </w:pPr>
            <w:r>
              <w:t>Univerzita Tomáše Bati ve Zlíně</w:t>
            </w:r>
          </w:p>
        </w:tc>
      </w:tr>
      <w:tr w:rsidR="00A23582" w14:paraId="4208558F" w14:textId="77777777" w:rsidTr="00A23582">
        <w:tc>
          <w:tcPr>
            <w:tcW w:w="2518" w:type="dxa"/>
            <w:shd w:val="clear" w:color="auto" w:fill="F7CAAC"/>
          </w:tcPr>
          <w:p w14:paraId="245C965E" w14:textId="77777777" w:rsidR="00A23582" w:rsidRDefault="00A23582" w:rsidP="00A23582">
            <w:pPr>
              <w:jc w:val="both"/>
              <w:rPr>
                <w:b/>
              </w:rPr>
            </w:pPr>
            <w:r>
              <w:rPr>
                <w:b/>
              </w:rPr>
              <w:t>Součást vysoké školy</w:t>
            </w:r>
          </w:p>
        </w:tc>
        <w:tc>
          <w:tcPr>
            <w:tcW w:w="7341" w:type="dxa"/>
            <w:gridSpan w:val="10"/>
          </w:tcPr>
          <w:p w14:paraId="0F015AE2" w14:textId="77777777" w:rsidR="00A23582" w:rsidRDefault="00A23582" w:rsidP="00A23582">
            <w:pPr>
              <w:jc w:val="both"/>
            </w:pPr>
            <w:r>
              <w:t>Fakulta managementu a ekonomiky</w:t>
            </w:r>
          </w:p>
        </w:tc>
      </w:tr>
      <w:tr w:rsidR="00A23582" w14:paraId="4FA95E27" w14:textId="77777777" w:rsidTr="00A23582">
        <w:tc>
          <w:tcPr>
            <w:tcW w:w="2518" w:type="dxa"/>
            <w:shd w:val="clear" w:color="auto" w:fill="F7CAAC"/>
          </w:tcPr>
          <w:p w14:paraId="54C73766" w14:textId="77777777" w:rsidR="00A23582" w:rsidRDefault="00A23582" w:rsidP="00A23582">
            <w:pPr>
              <w:jc w:val="both"/>
              <w:rPr>
                <w:b/>
              </w:rPr>
            </w:pPr>
            <w:r>
              <w:rPr>
                <w:b/>
              </w:rPr>
              <w:t>Název studijního programu</w:t>
            </w:r>
          </w:p>
        </w:tc>
        <w:tc>
          <w:tcPr>
            <w:tcW w:w="7341" w:type="dxa"/>
            <w:gridSpan w:val="10"/>
          </w:tcPr>
          <w:p w14:paraId="79A525D5" w14:textId="7935C89D" w:rsidR="00A23582" w:rsidRDefault="00343DC3" w:rsidP="00A23582">
            <w:pPr>
              <w:jc w:val="both"/>
            </w:pPr>
            <w:r>
              <w:t xml:space="preserve">Economics and Management </w:t>
            </w:r>
          </w:p>
        </w:tc>
      </w:tr>
      <w:tr w:rsidR="00A23582" w14:paraId="2FD073DA" w14:textId="77777777" w:rsidTr="00A23582">
        <w:tc>
          <w:tcPr>
            <w:tcW w:w="2518" w:type="dxa"/>
            <w:shd w:val="clear" w:color="auto" w:fill="F7CAAC"/>
          </w:tcPr>
          <w:p w14:paraId="2F8DEF16" w14:textId="77777777" w:rsidR="00A23582" w:rsidRDefault="00A23582" w:rsidP="00A23582">
            <w:pPr>
              <w:jc w:val="both"/>
              <w:rPr>
                <w:b/>
              </w:rPr>
            </w:pPr>
            <w:r>
              <w:rPr>
                <w:b/>
              </w:rPr>
              <w:t>Jméno a příjmení</w:t>
            </w:r>
          </w:p>
        </w:tc>
        <w:tc>
          <w:tcPr>
            <w:tcW w:w="4536" w:type="dxa"/>
            <w:gridSpan w:val="5"/>
          </w:tcPr>
          <w:p w14:paraId="7319EE90" w14:textId="77777777" w:rsidR="00A23582" w:rsidRDefault="00A23582" w:rsidP="00A23582">
            <w:pPr>
              <w:jc w:val="both"/>
            </w:pPr>
            <w:r>
              <w:t>Petra BENYAHYA</w:t>
            </w:r>
          </w:p>
        </w:tc>
        <w:tc>
          <w:tcPr>
            <w:tcW w:w="709" w:type="dxa"/>
            <w:shd w:val="clear" w:color="auto" w:fill="F7CAAC"/>
          </w:tcPr>
          <w:p w14:paraId="44E206C5" w14:textId="77777777" w:rsidR="00A23582" w:rsidRDefault="00A23582" w:rsidP="00A23582">
            <w:pPr>
              <w:jc w:val="both"/>
              <w:rPr>
                <w:b/>
              </w:rPr>
            </w:pPr>
            <w:r>
              <w:rPr>
                <w:b/>
              </w:rPr>
              <w:t>Tituly</w:t>
            </w:r>
          </w:p>
        </w:tc>
        <w:tc>
          <w:tcPr>
            <w:tcW w:w="2096" w:type="dxa"/>
            <w:gridSpan w:val="4"/>
          </w:tcPr>
          <w:p w14:paraId="2E2A822B" w14:textId="77777777" w:rsidR="00A23582" w:rsidRDefault="00A23582" w:rsidP="00A23582">
            <w:pPr>
              <w:jc w:val="both"/>
            </w:pPr>
            <w:r>
              <w:t>Ing., Ph.D.</w:t>
            </w:r>
          </w:p>
        </w:tc>
      </w:tr>
      <w:tr w:rsidR="00A23582" w14:paraId="4B233F31" w14:textId="77777777" w:rsidTr="00A23582">
        <w:tc>
          <w:tcPr>
            <w:tcW w:w="2518" w:type="dxa"/>
            <w:shd w:val="clear" w:color="auto" w:fill="F7CAAC"/>
          </w:tcPr>
          <w:p w14:paraId="6AF94FEE" w14:textId="77777777" w:rsidR="00A23582" w:rsidRDefault="00A23582" w:rsidP="00A23582">
            <w:pPr>
              <w:jc w:val="both"/>
              <w:rPr>
                <w:b/>
              </w:rPr>
            </w:pPr>
            <w:r>
              <w:rPr>
                <w:b/>
              </w:rPr>
              <w:t>Rok narození</w:t>
            </w:r>
          </w:p>
        </w:tc>
        <w:tc>
          <w:tcPr>
            <w:tcW w:w="829" w:type="dxa"/>
          </w:tcPr>
          <w:p w14:paraId="797C4037" w14:textId="77777777" w:rsidR="00A23582" w:rsidRDefault="00A23582" w:rsidP="00A23582">
            <w:pPr>
              <w:jc w:val="both"/>
            </w:pPr>
            <w:r>
              <w:t>1978</w:t>
            </w:r>
          </w:p>
        </w:tc>
        <w:tc>
          <w:tcPr>
            <w:tcW w:w="1721" w:type="dxa"/>
            <w:shd w:val="clear" w:color="auto" w:fill="F7CAAC"/>
          </w:tcPr>
          <w:p w14:paraId="2EB86768" w14:textId="77777777" w:rsidR="00A23582" w:rsidRDefault="00A23582" w:rsidP="00A23582">
            <w:pPr>
              <w:jc w:val="both"/>
              <w:rPr>
                <w:b/>
              </w:rPr>
            </w:pPr>
            <w:r>
              <w:rPr>
                <w:b/>
              </w:rPr>
              <w:t>typ vztahu k VŠ</w:t>
            </w:r>
          </w:p>
        </w:tc>
        <w:tc>
          <w:tcPr>
            <w:tcW w:w="992" w:type="dxa"/>
            <w:gridSpan w:val="2"/>
          </w:tcPr>
          <w:p w14:paraId="7363CA22" w14:textId="77777777" w:rsidR="00A23582" w:rsidRDefault="00A23582" w:rsidP="00A23582">
            <w:pPr>
              <w:jc w:val="both"/>
            </w:pPr>
            <w:r>
              <w:t>pp</w:t>
            </w:r>
          </w:p>
        </w:tc>
        <w:tc>
          <w:tcPr>
            <w:tcW w:w="994" w:type="dxa"/>
            <w:shd w:val="clear" w:color="auto" w:fill="F7CAAC"/>
          </w:tcPr>
          <w:p w14:paraId="564E73E2" w14:textId="77777777" w:rsidR="00A23582" w:rsidRDefault="00A23582" w:rsidP="00A23582">
            <w:pPr>
              <w:jc w:val="both"/>
              <w:rPr>
                <w:b/>
              </w:rPr>
            </w:pPr>
            <w:r>
              <w:rPr>
                <w:b/>
              </w:rPr>
              <w:t>rozsah</w:t>
            </w:r>
          </w:p>
        </w:tc>
        <w:tc>
          <w:tcPr>
            <w:tcW w:w="709" w:type="dxa"/>
          </w:tcPr>
          <w:p w14:paraId="1AC096EC" w14:textId="77777777" w:rsidR="00A23582" w:rsidRDefault="00A23582" w:rsidP="00A23582">
            <w:pPr>
              <w:jc w:val="both"/>
            </w:pPr>
            <w:r>
              <w:t>40</w:t>
            </w:r>
          </w:p>
        </w:tc>
        <w:tc>
          <w:tcPr>
            <w:tcW w:w="709" w:type="dxa"/>
            <w:gridSpan w:val="2"/>
            <w:shd w:val="clear" w:color="auto" w:fill="F7CAAC"/>
          </w:tcPr>
          <w:p w14:paraId="696A8BD6" w14:textId="77777777" w:rsidR="00A23582" w:rsidRDefault="00A23582" w:rsidP="00A23582">
            <w:pPr>
              <w:jc w:val="both"/>
              <w:rPr>
                <w:b/>
              </w:rPr>
            </w:pPr>
            <w:r>
              <w:rPr>
                <w:b/>
              </w:rPr>
              <w:t>do kdy</w:t>
            </w:r>
          </w:p>
        </w:tc>
        <w:tc>
          <w:tcPr>
            <w:tcW w:w="1387" w:type="dxa"/>
            <w:gridSpan w:val="2"/>
          </w:tcPr>
          <w:p w14:paraId="3783821C" w14:textId="77777777" w:rsidR="00A23582" w:rsidRDefault="00A23582" w:rsidP="00A23582">
            <w:pPr>
              <w:jc w:val="both"/>
            </w:pPr>
            <w:r>
              <w:t>N</w:t>
            </w:r>
          </w:p>
        </w:tc>
      </w:tr>
      <w:tr w:rsidR="00A23582" w14:paraId="37A9B0EE" w14:textId="77777777" w:rsidTr="00A23582">
        <w:tc>
          <w:tcPr>
            <w:tcW w:w="5068" w:type="dxa"/>
            <w:gridSpan w:val="3"/>
            <w:shd w:val="clear" w:color="auto" w:fill="F7CAAC"/>
          </w:tcPr>
          <w:p w14:paraId="223C1E88" w14:textId="77777777" w:rsidR="00A23582" w:rsidRDefault="00A23582" w:rsidP="00A23582">
            <w:pPr>
              <w:jc w:val="both"/>
              <w:rPr>
                <w:b/>
              </w:rPr>
            </w:pPr>
            <w:r>
              <w:rPr>
                <w:b/>
              </w:rPr>
              <w:t>Typ vztahu na součásti VŠ, která uskutečňuje st. program</w:t>
            </w:r>
          </w:p>
        </w:tc>
        <w:tc>
          <w:tcPr>
            <w:tcW w:w="992" w:type="dxa"/>
            <w:gridSpan w:val="2"/>
          </w:tcPr>
          <w:p w14:paraId="776C182D" w14:textId="77777777" w:rsidR="00A23582" w:rsidRDefault="00A23582" w:rsidP="00A23582">
            <w:pPr>
              <w:jc w:val="both"/>
            </w:pPr>
            <w:r>
              <w:t>pp</w:t>
            </w:r>
          </w:p>
        </w:tc>
        <w:tc>
          <w:tcPr>
            <w:tcW w:w="994" w:type="dxa"/>
            <w:shd w:val="clear" w:color="auto" w:fill="F7CAAC"/>
          </w:tcPr>
          <w:p w14:paraId="08E86F36" w14:textId="77777777" w:rsidR="00A23582" w:rsidRDefault="00A23582" w:rsidP="00A23582">
            <w:pPr>
              <w:jc w:val="both"/>
              <w:rPr>
                <w:b/>
              </w:rPr>
            </w:pPr>
            <w:r>
              <w:rPr>
                <w:b/>
              </w:rPr>
              <w:t>rozsah</w:t>
            </w:r>
          </w:p>
        </w:tc>
        <w:tc>
          <w:tcPr>
            <w:tcW w:w="709" w:type="dxa"/>
          </w:tcPr>
          <w:p w14:paraId="57FF1DA4" w14:textId="77777777" w:rsidR="00A23582" w:rsidRDefault="00A23582" w:rsidP="00A23582">
            <w:pPr>
              <w:jc w:val="both"/>
            </w:pPr>
            <w:r>
              <w:t>40</w:t>
            </w:r>
          </w:p>
        </w:tc>
        <w:tc>
          <w:tcPr>
            <w:tcW w:w="709" w:type="dxa"/>
            <w:gridSpan w:val="2"/>
            <w:shd w:val="clear" w:color="auto" w:fill="F7CAAC"/>
          </w:tcPr>
          <w:p w14:paraId="7121112A" w14:textId="77777777" w:rsidR="00A23582" w:rsidRDefault="00A23582" w:rsidP="00A23582">
            <w:pPr>
              <w:jc w:val="both"/>
              <w:rPr>
                <w:b/>
              </w:rPr>
            </w:pPr>
            <w:r>
              <w:rPr>
                <w:b/>
              </w:rPr>
              <w:t>do kdy</w:t>
            </w:r>
          </w:p>
        </w:tc>
        <w:tc>
          <w:tcPr>
            <w:tcW w:w="1387" w:type="dxa"/>
            <w:gridSpan w:val="2"/>
          </w:tcPr>
          <w:p w14:paraId="1C9C6A60" w14:textId="77777777" w:rsidR="00A23582" w:rsidRDefault="00A23582" w:rsidP="00A23582">
            <w:pPr>
              <w:jc w:val="both"/>
            </w:pPr>
            <w:r>
              <w:t>N</w:t>
            </w:r>
          </w:p>
        </w:tc>
      </w:tr>
      <w:tr w:rsidR="00A23582" w14:paraId="7469D734" w14:textId="77777777" w:rsidTr="00A23582">
        <w:tc>
          <w:tcPr>
            <w:tcW w:w="6060" w:type="dxa"/>
            <w:gridSpan w:val="5"/>
            <w:shd w:val="clear" w:color="auto" w:fill="F7CAAC"/>
          </w:tcPr>
          <w:p w14:paraId="03F55BF4"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D549AC" w14:textId="77777777" w:rsidR="00A23582" w:rsidRDefault="00A23582" w:rsidP="00A23582">
            <w:pPr>
              <w:jc w:val="both"/>
              <w:rPr>
                <w:b/>
              </w:rPr>
            </w:pPr>
            <w:r>
              <w:rPr>
                <w:b/>
              </w:rPr>
              <w:t>typ prac. vztahu</w:t>
            </w:r>
          </w:p>
        </w:tc>
        <w:tc>
          <w:tcPr>
            <w:tcW w:w="2096" w:type="dxa"/>
            <w:gridSpan w:val="4"/>
            <w:shd w:val="clear" w:color="auto" w:fill="F7CAAC"/>
          </w:tcPr>
          <w:p w14:paraId="6F7847DD" w14:textId="77777777" w:rsidR="00A23582" w:rsidRDefault="00A23582" w:rsidP="00A23582">
            <w:pPr>
              <w:jc w:val="both"/>
              <w:rPr>
                <w:b/>
              </w:rPr>
            </w:pPr>
            <w:r>
              <w:rPr>
                <w:b/>
              </w:rPr>
              <w:t>rozsah</w:t>
            </w:r>
          </w:p>
        </w:tc>
      </w:tr>
      <w:tr w:rsidR="00A23582" w14:paraId="0E22ACF6" w14:textId="77777777" w:rsidTr="00A23582">
        <w:tc>
          <w:tcPr>
            <w:tcW w:w="6060" w:type="dxa"/>
            <w:gridSpan w:val="5"/>
          </w:tcPr>
          <w:p w14:paraId="1B71D1B7" w14:textId="77777777" w:rsidR="00A23582" w:rsidRDefault="00A23582" w:rsidP="00A23582">
            <w:pPr>
              <w:jc w:val="both"/>
            </w:pPr>
          </w:p>
        </w:tc>
        <w:tc>
          <w:tcPr>
            <w:tcW w:w="1703" w:type="dxa"/>
            <w:gridSpan w:val="2"/>
          </w:tcPr>
          <w:p w14:paraId="78871BA4" w14:textId="77777777" w:rsidR="00A23582" w:rsidRDefault="00A23582" w:rsidP="00A23582">
            <w:pPr>
              <w:jc w:val="both"/>
            </w:pPr>
          </w:p>
        </w:tc>
        <w:tc>
          <w:tcPr>
            <w:tcW w:w="2096" w:type="dxa"/>
            <w:gridSpan w:val="4"/>
          </w:tcPr>
          <w:p w14:paraId="723C4B53" w14:textId="77777777" w:rsidR="00A23582" w:rsidRDefault="00A23582" w:rsidP="00A23582">
            <w:pPr>
              <w:jc w:val="both"/>
            </w:pPr>
          </w:p>
        </w:tc>
      </w:tr>
      <w:tr w:rsidR="00A23582" w14:paraId="6F447962" w14:textId="77777777" w:rsidTr="00A23582">
        <w:tc>
          <w:tcPr>
            <w:tcW w:w="6060" w:type="dxa"/>
            <w:gridSpan w:val="5"/>
          </w:tcPr>
          <w:p w14:paraId="63520BF1" w14:textId="77777777" w:rsidR="00A23582" w:rsidRDefault="00A23582" w:rsidP="00A23582">
            <w:pPr>
              <w:jc w:val="both"/>
            </w:pPr>
          </w:p>
        </w:tc>
        <w:tc>
          <w:tcPr>
            <w:tcW w:w="1703" w:type="dxa"/>
            <w:gridSpan w:val="2"/>
          </w:tcPr>
          <w:p w14:paraId="5DA10DB1" w14:textId="77777777" w:rsidR="00A23582" w:rsidRDefault="00A23582" w:rsidP="00A23582">
            <w:pPr>
              <w:jc w:val="both"/>
            </w:pPr>
          </w:p>
        </w:tc>
        <w:tc>
          <w:tcPr>
            <w:tcW w:w="2096" w:type="dxa"/>
            <w:gridSpan w:val="4"/>
          </w:tcPr>
          <w:p w14:paraId="069723C9" w14:textId="77777777" w:rsidR="00A23582" w:rsidRDefault="00A23582" w:rsidP="00A23582">
            <w:pPr>
              <w:jc w:val="both"/>
            </w:pPr>
          </w:p>
        </w:tc>
      </w:tr>
      <w:tr w:rsidR="00A23582" w14:paraId="3F2C31F0" w14:textId="77777777" w:rsidTr="00A23582">
        <w:tc>
          <w:tcPr>
            <w:tcW w:w="6060" w:type="dxa"/>
            <w:gridSpan w:val="5"/>
          </w:tcPr>
          <w:p w14:paraId="30F19A9D" w14:textId="77777777" w:rsidR="00A23582" w:rsidRDefault="00A23582" w:rsidP="00A23582">
            <w:pPr>
              <w:jc w:val="both"/>
            </w:pPr>
          </w:p>
        </w:tc>
        <w:tc>
          <w:tcPr>
            <w:tcW w:w="1703" w:type="dxa"/>
            <w:gridSpan w:val="2"/>
          </w:tcPr>
          <w:p w14:paraId="3FC5562C" w14:textId="77777777" w:rsidR="00A23582" w:rsidRDefault="00A23582" w:rsidP="00A23582">
            <w:pPr>
              <w:jc w:val="both"/>
            </w:pPr>
          </w:p>
        </w:tc>
        <w:tc>
          <w:tcPr>
            <w:tcW w:w="2096" w:type="dxa"/>
            <w:gridSpan w:val="4"/>
          </w:tcPr>
          <w:p w14:paraId="1087A75C" w14:textId="77777777" w:rsidR="00A23582" w:rsidRDefault="00A23582" w:rsidP="00A23582">
            <w:pPr>
              <w:jc w:val="both"/>
            </w:pPr>
          </w:p>
        </w:tc>
      </w:tr>
      <w:tr w:rsidR="00A23582" w14:paraId="6F5F26EA" w14:textId="77777777" w:rsidTr="00A23582">
        <w:tc>
          <w:tcPr>
            <w:tcW w:w="6060" w:type="dxa"/>
            <w:gridSpan w:val="5"/>
          </w:tcPr>
          <w:p w14:paraId="1D84A2E6" w14:textId="77777777" w:rsidR="00A23582" w:rsidRDefault="00A23582" w:rsidP="00A23582">
            <w:pPr>
              <w:jc w:val="both"/>
            </w:pPr>
          </w:p>
        </w:tc>
        <w:tc>
          <w:tcPr>
            <w:tcW w:w="1703" w:type="dxa"/>
            <w:gridSpan w:val="2"/>
          </w:tcPr>
          <w:p w14:paraId="046A1BD0" w14:textId="77777777" w:rsidR="00A23582" w:rsidRDefault="00A23582" w:rsidP="00A23582">
            <w:pPr>
              <w:jc w:val="both"/>
            </w:pPr>
          </w:p>
        </w:tc>
        <w:tc>
          <w:tcPr>
            <w:tcW w:w="2096" w:type="dxa"/>
            <w:gridSpan w:val="4"/>
          </w:tcPr>
          <w:p w14:paraId="75B9AE43" w14:textId="77777777" w:rsidR="00A23582" w:rsidRDefault="00A23582" w:rsidP="00A23582">
            <w:pPr>
              <w:jc w:val="both"/>
            </w:pPr>
          </w:p>
        </w:tc>
      </w:tr>
      <w:tr w:rsidR="00A23582" w14:paraId="26EB425A" w14:textId="77777777" w:rsidTr="00A23582">
        <w:tc>
          <w:tcPr>
            <w:tcW w:w="9859" w:type="dxa"/>
            <w:gridSpan w:val="11"/>
            <w:shd w:val="clear" w:color="auto" w:fill="F7CAAC"/>
          </w:tcPr>
          <w:p w14:paraId="3064D27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55A2EF13" w14:textId="77777777" w:rsidTr="00A23582">
        <w:trPr>
          <w:trHeight w:val="621"/>
        </w:trPr>
        <w:tc>
          <w:tcPr>
            <w:tcW w:w="9859" w:type="dxa"/>
            <w:gridSpan w:val="11"/>
            <w:tcBorders>
              <w:top w:val="nil"/>
            </w:tcBorders>
          </w:tcPr>
          <w:p w14:paraId="2A5D3ABB" w14:textId="77777777" w:rsidR="00A23582" w:rsidRDefault="00A23582" w:rsidP="00A23582">
            <w:pPr>
              <w:jc w:val="both"/>
            </w:pPr>
            <w:r w:rsidRPr="000930A7">
              <w:rPr>
                <w:lang w:val="en-GB"/>
              </w:rPr>
              <w:t>Managerial Skills and Techniques</w:t>
            </w:r>
            <w:r>
              <w:rPr>
                <w:lang w:val="en-GB"/>
              </w:rPr>
              <w:t xml:space="preserve"> – přednášející (20%)</w:t>
            </w:r>
          </w:p>
        </w:tc>
      </w:tr>
      <w:tr w:rsidR="00A23582" w14:paraId="1E16AB46" w14:textId="77777777" w:rsidTr="00A23582">
        <w:tc>
          <w:tcPr>
            <w:tcW w:w="9859" w:type="dxa"/>
            <w:gridSpan w:val="11"/>
            <w:shd w:val="clear" w:color="auto" w:fill="F7CAAC"/>
          </w:tcPr>
          <w:p w14:paraId="66BA8F41" w14:textId="77777777" w:rsidR="00A23582" w:rsidRDefault="00A23582" w:rsidP="00A23582">
            <w:pPr>
              <w:jc w:val="both"/>
            </w:pPr>
            <w:r>
              <w:rPr>
                <w:b/>
              </w:rPr>
              <w:t xml:space="preserve">Údaje o vzdělání na VŠ </w:t>
            </w:r>
          </w:p>
        </w:tc>
      </w:tr>
      <w:tr w:rsidR="00A23582" w14:paraId="02207F06" w14:textId="77777777" w:rsidTr="00A23582">
        <w:trPr>
          <w:trHeight w:val="1055"/>
        </w:trPr>
        <w:tc>
          <w:tcPr>
            <w:tcW w:w="9859" w:type="dxa"/>
            <w:gridSpan w:val="11"/>
          </w:tcPr>
          <w:p w14:paraId="66B55D2A" w14:textId="5AA113F7" w:rsidR="00A23582" w:rsidRDefault="00A23582" w:rsidP="00694FF3">
            <w:pPr>
              <w:tabs>
                <w:tab w:val="left" w:pos="1239"/>
              </w:tabs>
              <w:ind w:left="1239" w:hanging="1239"/>
              <w:jc w:val="both"/>
              <w:rPr>
                <w:lang w:val="sk-SK"/>
              </w:rPr>
            </w:pPr>
            <w:r>
              <w:rPr>
                <w:lang w:val="sk-SK"/>
              </w:rPr>
              <w:t>2001 - 2008 Univerzita Tomáše Bati ve Zlíně, Fakulta managementu a ekonomiky, obor Ekonomika a m</w:t>
            </w:r>
            <w:r w:rsidR="00694FF3">
              <w:t xml:space="preserve">anagement </w:t>
            </w:r>
            <w:r>
              <w:t>(Ph.D.)</w:t>
            </w:r>
          </w:p>
          <w:p w14:paraId="56C41210" w14:textId="76B9E683" w:rsidR="00A23582" w:rsidRDefault="00A23582" w:rsidP="00694FF3">
            <w:pPr>
              <w:tabs>
                <w:tab w:val="left" w:pos="1239"/>
              </w:tabs>
              <w:ind w:left="1239" w:hanging="1239"/>
            </w:pPr>
            <w:r>
              <w:rPr>
                <w:lang w:val="sk-SK"/>
              </w:rPr>
              <w:t xml:space="preserve">1999 - 2001 Univerzita Tomáše Bati ve Zlíně, Fakulta managementu a ekonomiky, obor </w:t>
            </w:r>
            <w:r>
              <w:t>Management, marketing (Ing.)</w:t>
            </w:r>
          </w:p>
          <w:p w14:paraId="3AF5C8AE" w14:textId="4F5B11A7" w:rsidR="00A23582" w:rsidRDefault="00A23582" w:rsidP="00694FF3">
            <w:pPr>
              <w:ind w:left="1097" w:hanging="1097"/>
              <w:rPr>
                <w:b/>
              </w:rPr>
            </w:pPr>
            <w:r>
              <w:rPr>
                <w:lang w:val="sk-SK"/>
              </w:rPr>
              <w:t xml:space="preserve">1996 - 1999 Vysoké učení technické v Brně, Fakulta managementu a ekonomiky ve Zlíně, obor </w:t>
            </w:r>
            <w:r w:rsidRPr="00F67B04">
              <w:rPr>
                <w:lang w:val="sk-SK"/>
              </w:rPr>
              <w:t>Management a ekonomika (Bc.)</w:t>
            </w:r>
          </w:p>
        </w:tc>
      </w:tr>
      <w:tr w:rsidR="00A23582" w14:paraId="6049913A" w14:textId="77777777" w:rsidTr="00A23582">
        <w:tc>
          <w:tcPr>
            <w:tcW w:w="9859" w:type="dxa"/>
            <w:gridSpan w:val="11"/>
            <w:shd w:val="clear" w:color="auto" w:fill="F7CAAC"/>
          </w:tcPr>
          <w:p w14:paraId="33B5CB6B" w14:textId="77777777" w:rsidR="00A23582" w:rsidRDefault="00A23582" w:rsidP="00A23582">
            <w:pPr>
              <w:jc w:val="both"/>
              <w:rPr>
                <w:b/>
              </w:rPr>
            </w:pPr>
            <w:r>
              <w:rPr>
                <w:b/>
              </w:rPr>
              <w:t>Údaje o odborném působení od absolvování VŠ</w:t>
            </w:r>
          </w:p>
        </w:tc>
      </w:tr>
      <w:tr w:rsidR="00A23582" w14:paraId="77D1A3FA" w14:textId="77777777" w:rsidTr="00A23582">
        <w:trPr>
          <w:trHeight w:val="954"/>
        </w:trPr>
        <w:tc>
          <w:tcPr>
            <w:tcW w:w="9859" w:type="dxa"/>
            <w:gridSpan w:val="11"/>
          </w:tcPr>
          <w:p w14:paraId="0155483F" w14:textId="77777777" w:rsidR="00A23582" w:rsidRPr="004A3500" w:rsidRDefault="00A23582" w:rsidP="00A23582">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3FC15B20" w14:textId="77777777" w:rsidR="00A23582" w:rsidRDefault="00A23582" w:rsidP="00A23582">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A23582" w14:paraId="70B4E5A6" w14:textId="77777777" w:rsidTr="00A23582">
        <w:trPr>
          <w:trHeight w:val="250"/>
        </w:trPr>
        <w:tc>
          <w:tcPr>
            <w:tcW w:w="9859" w:type="dxa"/>
            <w:gridSpan w:val="11"/>
            <w:shd w:val="clear" w:color="auto" w:fill="F7CAAC"/>
          </w:tcPr>
          <w:p w14:paraId="408CB2D1" w14:textId="77777777" w:rsidR="00A23582" w:rsidRDefault="00A23582" w:rsidP="00A23582">
            <w:pPr>
              <w:jc w:val="both"/>
            </w:pPr>
            <w:r>
              <w:rPr>
                <w:b/>
              </w:rPr>
              <w:t>Zkušenosti s vedením kvalifikačních a rigorózních prací</w:t>
            </w:r>
          </w:p>
        </w:tc>
      </w:tr>
      <w:tr w:rsidR="00A23582" w14:paraId="792DC8BB" w14:textId="77777777" w:rsidTr="00A23582">
        <w:trPr>
          <w:trHeight w:val="433"/>
        </w:trPr>
        <w:tc>
          <w:tcPr>
            <w:tcW w:w="9859" w:type="dxa"/>
            <w:gridSpan w:val="11"/>
          </w:tcPr>
          <w:p w14:paraId="6773C33D" w14:textId="77777777" w:rsidR="00AD576F" w:rsidRDefault="00AD576F" w:rsidP="00AD576F">
            <w:pPr>
              <w:jc w:val="both"/>
            </w:pPr>
            <w:r>
              <w:t xml:space="preserve">Počet vedených bakalářských prací – 83 </w:t>
            </w:r>
          </w:p>
          <w:p w14:paraId="66DAF675" w14:textId="5F15FBA9" w:rsidR="00A23582" w:rsidRDefault="00AD576F" w:rsidP="00AD576F">
            <w:pPr>
              <w:jc w:val="both"/>
            </w:pPr>
            <w:r>
              <w:t>Počet vedených diplomových prací – 39</w:t>
            </w:r>
          </w:p>
        </w:tc>
      </w:tr>
      <w:tr w:rsidR="00A23582" w14:paraId="5B63F64A" w14:textId="77777777" w:rsidTr="00A23582">
        <w:trPr>
          <w:cantSplit/>
        </w:trPr>
        <w:tc>
          <w:tcPr>
            <w:tcW w:w="3347" w:type="dxa"/>
            <w:gridSpan w:val="2"/>
            <w:tcBorders>
              <w:top w:val="single" w:sz="12" w:space="0" w:color="auto"/>
            </w:tcBorders>
            <w:shd w:val="clear" w:color="auto" w:fill="F7CAAC"/>
          </w:tcPr>
          <w:p w14:paraId="6C7AB32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A37DDDF"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4793D9"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0FFAB86" w14:textId="77777777" w:rsidR="00A23582" w:rsidRDefault="00A23582" w:rsidP="00A23582">
            <w:pPr>
              <w:jc w:val="both"/>
              <w:rPr>
                <w:b/>
              </w:rPr>
            </w:pPr>
            <w:r>
              <w:rPr>
                <w:b/>
              </w:rPr>
              <w:t>Ohlasy publikací</w:t>
            </w:r>
          </w:p>
        </w:tc>
      </w:tr>
      <w:tr w:rsidR="00A23582" w14:paraId="63D5EE27" w14:textId="77777777" w:rsidTr="00A23582">
        <w:trPr>
          <w:cantSplit/>
        </w:trPr>
        <w:tc>
          <w:tcPr>
            <w:tcW w:w="3347" w:type="dxa"/>
            <w:gridSpan w:val="2"/>
          </w:tcPr>
          <w:p w14:paraId="24EC6115" w14:textId="77777777" w:rsidR="00A23582" w:rsidRDefault="00A23582" w:rsidP="00A23582">
            <w:pPr>
              <w:jc w:val="both"/>
            </w:pPr>
          </w:p>
        </w:tc>
        <w:tc>
          <w:tcPr>
            <w:tcW w:w="2245" w:type="dxa"/>
            <w:gridSpan w:val="2"/>
          </w:tcPr>
          <w:p w14:paraId="1B552132" w14:textId="77777777" w:rsidR="00A23582" w:rsidRDefault="00A23582" w:rsidP="00A23582">
            <w:pPr>
              <w:jc w:val="both"/>
            </w:pPr>
          </w:p>
        </w:tc>
        <w:tc>
          <w:tcPr>
            <w:tcW w:w="2248" w:type="dxa"/>
            <w:gridSpan w:val="4"/>
            <w:tcBorders>
              <w:right w:val="single" w:sz="12" w:space="0" w:color="auto"/>
            </w:tcBorders>
          </w:tcPr>
          <w:p w14:paraId="2BE74857" w14:textId="77777777" w:rsidR="00A23582" w:rsidRDefault="00A23582" w:rsidP="00A23582">
            <w:pPr>
              <w:jc w:val="both"/>
            </w:pPr>
          </w:p>
        </w:tc>
        <w:tc>
          <w:tcPr>
            <w:tcW w:w="632" w:type="dxa"/>
            <w:tcBorders>
              <w:left w:val="single" w:sz="12" w:space="0" w:color="auto"/>
            </w:tcBorders>
            <w:shd w:val="clear" w:color="auto" w:fill="F7CAAC"/>
          </w:tcPr>
          <w:p w14:paraId="62CF0EE4" w14:textId="77777777" w:rsidR="00A23582" w:rsidRDefault="00A23582" w:rsidP="00A23582">
            <w:pPr>
              <w:jc w:val="both"/>
            </w:pPr>
            <w:r>
              <w:rPr>
                <w:b/>
              </w:rPr>
              <w:t>WOS</w:t>
            </w:r>
          </w:p>
        </w:tc>
        <w:tc>
          <w:tcPr>
            <w:tcW w:w="693" w:type="dxa"/>
            <w:shd w:val="clear" w:color="auto" w:fill="F7CAAC"/>
          </w:tcPr>
          <w:p w14:paraId="3C7B2023" w14:textId="77777777" w:rsidR="00A23582" w:rsidRDefault="00A23582" w:rsidP="00A23582">
            <w:pPr>
              <w:jc w:val="both"/>
              <w:rPr>
                <w:sz w:val="18"/>
              </w:rPr>
            </w:pPr>
            <w:r>
              <w:rPr>
                <w:b/>
                <w:sz w:val="18"/>
              </w:rPr>
              <w:t>Scopus</w:t>
            </w:r>
          </w:p>
        </w:tc>
        <w:tc>
          <w:tcPr>
            <w:tcW w:w="694" w:type="dxa"/>
            <w:shd w:val="clear" w:color="auto" w:fill="F7CAAC"/>
          </w:tcPr>
          <w:p w14:paraId="5A8CBA5A" w14:textId="77777777" w:rsidR="00A23582" w:rsidRDefault="00A23582" w:rsidP="00A23582">
            <w:pPr>
              <w:jc w:val="both"/>
            </w:pPr>
            <w:r>
              <w:rPr>
                <w:b/>
                <w:sz w:val="18"/>
              </w:rPr>
              <w:t>ostatní</w:t>
            </w:r>
          </w:p>
        </w:tc>
      </w:tr>
      <w:tr w:rsidR="00A23582" w14:paraId="1CE304CF" w14:textId="77777777" w:rsidTr="00A23582">
        <w:trPr>
          <w:cantSplit/>
          <w:trHeight w:val="70"/>
        </w:trPr>
        <w:tc>
          <w:tcPr>
            <w:tcW w:w="3347" w:type="dxa"/>
            <w:gridSpan w:val="2"/>
            <w:shd w:val="clear" w:color="auto" w:fill="F7CAAC"/>
          </w:tcPr>
          <w:p w14:paraId="211E37BF" w14:textId="77777777" w:rsidR="00A23582" w:rsidRDefault="00A23582" w:rsidP="00A23582">
            <w:pPr>
              <w:jc w:val="both"/>
            </w:pPr>
            <w:r>
              <w:rPr>
                <w:b/>
              </w:rPr>
              <w:t>Obor jmenovacího řízení</w:t>
            </w:r>
          </w:p>
        </w:tc>
        <w:tc>
          <w:tcPr>
            <w:tcW w:w="2245" w:type="dxa"/>
            <w:gridSpan w:val="2"/>
            <w:shd w:val="clear" w:color="auto" w:fill="F7CAAC"/>
          </w:tcPr>
          <w:p w14:paraId="1F4D4B3E"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734C4D7B"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51455E38" w14:textId="77777777" w:rsidR="00A23582" w:rsidRDefault="00A23582" w:rsidP="00A23582">
            <w:pPr>
              <w:jc w:val="both"/>
              <w:rPr>
                <w:b/>
              </w:rPr>
            </w:pPr>
            <w:r>
              <w:rPr>
                <w:b/>
              </w:rPr>
              <w:t>0</w:t>
            </w:r>
          </w:p>
        </w:tc>
        <w:tc>
          <w:tcPr>
            <w:tcW w:w="693" w:type="dxa"/>
            <w:vMerge w:val="restart"/>
          </w:tcPr>
          <w:p w14:paraId="6D3C71F8" w14:textId="77777777" w:rsidR="00A23582" w:rsidRDefault="00A23582" w:rsidP="00A23582">
            <w:pPr>
              <w:jc w:val="both"/>
              <w:rPr>
                <w:b/>
              </w:rPr>
            </w:pPr>
            <w:r>
              <w:rPr>
                <w:b/>
              </w:rPr>
              <w:t>0</w:t>
            </w:r>
          </w:p>
        </w:tc>
        <w:tc>
          <w:tcPr>
            <w:tcW w:w="694" w:type="dxa"/>
            <w:vMerge w:val="restart"/>
          </w:tcPr>
          <w:p w14:paraId="42ED18F3" w14:textId="77777777" w:rsidR="00A23582" w:rsidRDefault="00A23582" w:rsidP="00A23582">
            <w:pPr>
              <w:jc w:val="both"/>
              <w:rPr>
                <w:b/>
              </w:rPr>
            </w:pPr>
            <w:r>
              <w:rPr>
                <w:b/>
              </w:rPr>
              <w:t>8</w:t>
            </w:r>
          </w:p>
        </w:tc>
      </w:tr>
      <w:tr w:rsidR="00A23582" w14:paraId="12BFC2B6" w14:textId="77777777" w:rsidTr="00A23582">
        <w:trPr>
          <w:trHeight w:val="205"/>
        </w:trPr>
        <w:tc>
          <w:tcPr>
            <w:tcW w:w="3347" w:type="dxa"/>
            <w:gridSpan w:val="2"/>
          </w:tcPr>
          <w:p w14:paraId="4C3C4D91" w14:textId="77777777" w:rsidR="00A23582" w:rsidRDefault="00A23582" w:rsidP="00A23582">
            <w:pPr>
              <w:jc w:val="both"/>
            </w:pPr>
          </w:p>
        </w:tc>
        <w:tc>
          <w:tcPr>
            <w:tcW w:w="2245" w:type="dxa"/>
            <w:gridSpan w:val="2"/>
          </w:tcPr>
          <w:p w14:paraId="4078A1BF" w14:textId="77777777" w:rsidR="00A23582" w:rsidRDefault="00A23582" w:rsidP="00A23582">
            <w:pPr>
              <w:jc w:val="both"/>
            </w:pPr>
          </w:p>
        </w:tc>
        <w:tc>
          <w:tcPr>
            <w:tcW w:w="2248" w:type="dxa"/>
            <w:gridSpan w:val="4"/>
            <w:tcBorders>
              <w:right w:val="single" w:sz="12" w:space="0" w:color="auto"/>
            </w:tcBorders>
          </w:tcPr>
          <w:p w14:paraId="6EE1EFB4" w14:textId="77777777" w:rsidR="00A23582" w:rsidRDefault="00A23582" w:rsidP="00A23582">
            <w:pPr>
              <w:jc w:val="both"/>
            </w:pPr>
          </w:p>
        </w:tc>
        <w:tc>
          <w:tcPr>
            <w:tcW w:w="632" w:type="dxa"/>
            <w:vMerge/>
            <w:tcBorders>
              <w:left w:val="single" w:sz="12" w:space="0" w:color="auto"/>
            </w:tcBorders>
            <w:vAlign w:val="center"/>
          </w:tcPr>
          <w:p w14:paraId="6CB5CBFE" w14:textId="77777777" w:rsidR="00A23582" w:rsidRDefault="00A23582" w:rsidP="00A23582">
            <w:pPr>
              <w:rPr>
                <w:b/>
              </w:rPr>
            </w:pPr>
          </w:p>
        </w:tc>
        <w:tc>
          <w:tcPr>
            <w:tcW w:w="693" w:type="dxa"/>
            <w:vMerge/>
            <w:vAlign w:val="center"/>
          </w:tcPr>
          <w:p w14:paraId="155FB601" w14:textId="77777777" w:rsidR="00A23582" w:rsidRDefault="00A23582" w:rsidP="00A23582">
            <w:pPr>
              <w:rPr>
                <w:b/>
              </w:rPr>
            </w:pPr>
          </w:p>
        </w:tc>
        <w:tc>
          <w:tcPr>
            <w:tcW w:w="694" w:type="dxa"/>
            <w:vMerge/>
            <w:vAlign w:val="center"/>
          </w:tcPr>
          <w:p w14:paraId="13D5F90A" w14:textId="77777777" w:rsidR="00A23582" w:rsidRDefault="00A23582" w:rsidP="00A23582">
            <w:pPr>
              <w:rPr>
                <w:b/>
              </w:rPr>
            </w:pPr>
          </w:p>
        </w:tc>
      </w:tr>
      <w:tr w:rsidR="00A23582" w14:paraId="71F50E0A" w14:textId="77777777" w:rsidTr="00A23582">
        <w:tc>
          <w:tcPr>
            <w:tcW w:w="9859" w:type="dxa"/>
            <w:gridSpan w:val="11"/>
            <w:shd w:val="clear" w:color="auto" w:fill="F7CAAC"/>
          </w:tcPr>
          <w:p w14:paraId="619D7DEE"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4893A2C" w14:textId="77777777" w:rsidTr="00A23582">
        <w:trPr>
          <w:trHeight w:val="2347"/>
        </w:trPr>
        <w:tc>
          <w:tcPr>
            <w:tcW w:w="9859" w:type="dxa"/>
            <w:gridSpan w:val="11"/>
          </w:tcPr>
          <w:p w14:paraId="34C641F3" w14:textId="77777777" w:rsidR="00AD576F" w:rsidRDefault="00AD576F" w:rsidP="00AD576F">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34DCDB46" w14:textId="77777777" w:rsidR="00AD576F" w:rsidRDefault="00AD576F" w:rsidP="00AD576F">
            <w:pPr>
              <w:tabs>
                <w:tab w:val="left" w:pos="709"/>
              </w:tabs>
              <w:jc w:val="both"/>
            </w:pPr>
            <w:r w:rsidRPr="00E66B0B">
              <w:rPr>
                <w:i/>
              </w:rPr>
              <w:t>Přehled projektové činnosti:</w:t>
            </w:r>
          </w:p>
          <w:p w14:paraId="17D4D7A9" w14:textId="77777777" w:rsidR="00AD576F" w:rsidRDefault="00AD576F" w:rsidP="00AD576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027738F" w14:textId="5B622FF5" w:rsidR="00A23582" w:rsidRDefault="00AD576F" w:rsidP="00AD576F">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A23582" w14:paraId="295989EA" w14:textId="77777777" w:rsidTr="00A23582">
        <w:trPr>
          <w:trHeight w:val="218"/>
        </w:trPr>
        <w:tc>
          <w:tcPr>
            <w:tcW w:w="9859" w:type="dxa"/>
            <w:gridSpan w:val="11"/>
            <w:shd w:val="clear" w:color="auto" w:fill="F7CAAC"/>
          </w:tcPr>
          <w:p w14:paraId="0F898254" w14:textId="77777777" w:rsidR="00A23582" w:rsidRDefault="00A23582" w:rsidP="00A23582">
            <w:pPr>
              <w:rPr>
                <w:b/>
              </w:rPr>
            </w:pPr>
            <w:r>
              <w:rPr>
                <w:b/>
              </w:rPr>
              <w:t>Působení v zahraničí</w:t>
            </w:r>
          </w:p>
        </w:tc>
      </w:tr>
      <w:tr w:rsidR="00A23582" w14:paraId="5BCC62AA" w14:textId="77777777" w:rsidTr="00A23582">
        <w:trPr>
          <w:trHeight w:val="77"/>
        </w:trPr>
        <w:tc>
          <w:tcPr>
            <w:tcW w:w="9859" w:type="dxa"/>
            <w:gridSpan w:val="11"/>
          </w:tcPr>
          <w:p w14:paraId="6B0C8EBA" w14:textId="77777777" w:rsidR="00A23582" w:rsidRDefault="00A23582" w:rsidP="00A23582">
            <w:pPr>
              <w:rPr>
                <w:b/>
              </w:rPr>
            </w:pPr>
          </w:p>
        </w:tc>
      </w:tr>
      <w:tr w:rsidR="00A23582" w14:paraId="34D9C02B" w14:textId="77777777" w:rsidTr="00A23582">
        <w:trPr>
          <w:cantSplit/>
          <w:trHeight w:val="178"/>
        </w:trPr>
        <w:tc>
          <w:tcPr>
            <w:tcW w:w="2518" w:type="dxa"/>
            <w:shd w:val="clear" w:color="auto" w:fill="F7CAAC"/>
          </w:tcPr>
          <w:p w14:paraId="4AF1FF94" w14:textId="77777777" w:rsidR="00A23582" w:rsidRDefault="00A23582" w:rsidP="00A23582">
            <w:pPr>
              <w:jc w:val="both"/>
              <w:rPr>
                <w:b/>
              </w:rPr>
            </w:pPr>
            <w:r>
              <w:rPr>
                <w:b/>
              </w:rPr>
              <w:t xml:space="preserve">Podpis </w:t>
            </w:r>
          </w:p>
        </w:tc>
        <w:tc>
          <w:tcPr>
            <w:tcW w:w="4536" w:type="dxa"/>
            <w:gridSpan w:val="5"/>
          </w:tcPr>
          <w:p w14:paraId="40E6B937" w14:textId="77777777" w:rsidR="00A23582" w:rsidRDefault="00A23582" w:rsidP="00A23582">
            <w:pPr>
              <w:jc w:val="both"/>
            </w:pPr>
          </w:p>
        </w:tc>
        <w:tc>
          <w:tcPr>
            <w:tcW w:w="786" w:type="dxa"/>
            <w:gridSpan w:val="2"/>
            <w:shd w:val="clear" w:color="auto" w:fill="F7CAAC"/>
          </w:tcPr>
          <w:p w14:paraId="6E5C54C2" w14:textId="77777777" w:rsidR="00A23582" w:rsidRDefault="00A23582" w:rsidP="00A23582">
            <w:pPr>
              <w:jc w:val="both"/>
            </w:pPr>
            <w:r>
              <w:rPr>
                <w:b/>
              </w:rPr>
              <w:t>datum</w:t>
            </w:r>
          </w:p>
        </w:tc>
        <w:tc>
          <w:tcPr>
            <w:tcW w:w="2019" w:type="dxa"/>
            <w:gridSpan w:val="3"/>
          </w:tcPr>
          <w:p w14:paraId="672C9840" w14:textId="77777777" w:rsidR="00A23582" w:rsidRDefault="00A23582" w:rsidP="00A23582">
            <w:pPr>
              <w:jc w:val="both"/>
            </w:pPr>
          </w:p>
        </w:tc>
      </w:tr>
    </w:tbl>
    <w:p w14:paraId="20AE0132" w14:textId="77777777" w:rsidR="00A23582" w:rsidRDefault="00A23582" w:rsidP="00B2050B"/>
    <w:p w14:paraId="4E70B142" w14:textId="77777777" w:rsidR="00A23582" w:rsidRDefault="00A23582" w:rsidP="00B2050B"/>
    <w:p w14:paraId="60D6A15E" w14:textId="77777777" w:rsidR="00AD576F" w:rsidRDefault="00AD576F" w:rsidP="00B2050B"/>
    <w:p w14:paraId="24F98B69" w14:textId="77777777" w:rsidR="00AD576F" w:rsidRDefault="00AD576F" w:rsidP="00B2050B"/>
    <w:p w14:paraId="544CFF80" w14:textId="77777777" w:rsidR="00A23582" w:rsidRDefault="00A23582" w:rsidP="00B2050B"/>
    <w:p w14:paraId="28F2B921"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0616B10" w14:textId="77777777" w:rsidTr="00AD576F">
        <w:tc>
          <w:tcPr>
            <w:tcW w:w="9859" w:type="dxa"/>
            <w:gridSpan w:val="11"/>
            <w:tcBorders>
              <w:bottom w:val="double" w:sz="4" w:space="0" w:color="auto"/>
            </w:tcBorders>
            <w:shd w:val="clear" w:color="auto" w:fill="BDD6EE"/>
          </w:tcPr>
          <w:p w14:paraId="02B4E27C" w14:textId="77777777" w:rsidR="00B2050B" w:rsidRDefault="00B2050B" w:rsidP="00B2050B">
            <w:pPr>
              <w:jc w:val="both"/>
              <w:rPr>
                <w:b/>
                <w:sz w:val="28"/>
              </w:rPr>
            </w:pPr>
            <w:r>
              <w:rPr>
                <w:b/>
                <w:sz w:val="28"/>
              </w:rPr>
              <w:lastRenderedPageBreak/>
              <w:t>C-I – Personální zabezpečení</w:t>
            </w:r>
          </w:p>
        </w:tc>
      </w:tr>
      <w:tr w:rsidR="00B2050B" w14:paraId="14EFE781" w14:textId="77777777" w:rsidTr="00AD576F">
        <w:tc>
          <w:tcPr>
            <w:tcW w:w="2518" w:type="dxa"/>
            <w:tcBorders>
              <w:top w:val="double" w:sz="4" w:space="0" w:color="auto"/>
            </w:tcBorders>
            <w:shd w:val="clear" w:color="auto" w:fill="F7CAAC"/>
          </w:tcPr>
          <w:p w14:paraId="6455319C" w14:textId="77777777" w:rsidR="00B2050B" w:rsidRDefault="00B2050B" w:rsidP="00B2050B">
            <w:pPr>
              <w:jc w:val="both"/>
              <w:rPr>
                <w:b/>
              </w:rPr>
            </w:pPr>
            <w:r>
              <w:rPr>
                <w:b/>
              </w:rPr>
              <w:t>Vysoká škola</w:t>
            </w:r>
          </w:p>
        </w:tc>
        <w:tc>
          <w:tcPr>
            <w:tcW w:w="7341" w:type="dxa"/>
            <w:gridSpan w:val="10"/>
          </w:tcPr>
          <w:p w14:paraId="335D14B3" w14:textId="77777777" w:rsidR="00B2050B" w:rsidRDefault="00B2050B" w:rsidP="00B2050B">
            <w:pPr>
              <w:jc w:val="both"/>
            </w:pPr>
            <w:r>
              <w:t>Univerzita Tomáše Bati ve Zlíně</w:t>
            </w:r>
          </w:p>
        </w:tc>
      </w:tr>
      <w:tr w:rsidR="00B2050B" w14:paraId="05C13698" w14:textId="77777777" w:rsidTr="00AD576F">
        <w:tc>
          <w:tcPr>
            <w:tcW w:w="2518" w:type="dxa"/>
            <w:shd w:val="clear" w:color="auto" w:fill="F7CAAC"/>
          </w:tcPr>
          <w:p w14:paraId="5290F67C" w14:textId="77777777" w:rsidR="00B2050B" w:rsidRDefault="00B2050B" w:rsidP="00B2050B">
            <w:pPr>
              <w:jc w:val="both"/>
              <w:rPr>
                <w:b/>
              </w:rPr>
            </w:pPr>
            <w:r>
              <w:rPr>
                <w:b/>
              </w:rPr>
              <w:t>Součást vysoké školy</w:t>
            </w:r>
          </w:p>
        </w:tc>
        <w:tc>
          <w:tcPr>
            <w:tcW w:w="7341" w:type="dxa"/>
            <w:gridSpan w:val="10"/>
          </w:tcPr>
          <w:p w14:paraId="1E4CDCD9" w14:textId="77777777" w:rsidR="00B2050B" w:rsidRDefault="00B2050B" w:rsidP="00B2050B">
            <w:pPr>
              <w:jc w:val="both"/>
            </w:pPr>
            <w:r>
              <w:t>Fakulta managementu a ekonomiky</w:t>
            </w:r>
          </w:p>
        </w:tc>
      </w:tr>
      <w:tr w:rsidR="00B2050B" w14:paraId="1D2A1A9F" w14:textId="77777777" w:rsidTr="00AD576F">
        <w:tc>
          <w:tcPr>
            <w:tcW w:w="2518" w:type="dxa"/>
            <w:shd w:val="clear" w:color="auto" w:fill="F7CAAC"/>
          </w:tcPr>
          <w:p w14:paraId="60581CD0" w14:textId="77777777" w:rsidR="00B2050B" w:rsidRDefault="00B2050B" w:rsidP="00B2050B">
            <w:pPr>
              <w:jc w:val="both"/>
              <w:rPr>
                <w:b/>
              </w:rPr>
            </w:pPr>
            <w:r>
              <w:rPr>
                <w:b/>
              </w:rPr>
              <w:t>Název studijního programu</w:t>
            </w:r>
          </w:p>
        </w:tc>
        <w:tc>
          <w:tcPr>
            <w:tcW w:w="7341" w:type="dxa"/>
            <w:gridSpan w:val="10"/>
          </w:tcPr>
          <w:p w14:paraId="2F564F39" w14:textId="488AA401" w:rsidR="00B2050B" w:rsidRDefault="00343DC3" w:rsidP="00B2050B">
            <w:pPr>
              <w:jc w:val="both"/>
            </w:pPr>
            <w:r>
              <w:t xml:space="preserve">Economics and Management </w:t>
            </w:r>
          </w:p>
        </w:tc>
      </w:tr>
      <w:tr w:rsidR="00B2050B" w14:paraId="48B41C8F" w14:textId="77777777" w:rsidTr="00AD576F">
        <w:tc>
          <w:tcPr>
            <w:tcW w:w="2518" w:type="dxa"/>
            <w:shd w:val="clear" w:color="auto" w:fill="F7CAAC"/>
          </w:tcPr>
          <w:p w14:paraId="734C023A" w14:textId="77777777" w:rsidR="00B2050B" w:rsidRDefault="00B2050B" w:rsidP="00B2050B">
            <w:pPr>
              <w:jc w:val="both"/>
              <w:rPr>
                <w:b/>
              </w:rPr>
            </w:pPr>
            <w:r>
              <w:rPr>
                <w:b/>
              </w:rPr>
              <w:t>Jméno a příjmení</w:t>
            </w:r>
          </w:p>
        </w:tc>
        <w:tc>
          <w:tcPr>
            <w:tcW w:w="4536" w:type="dxa"/>
            <w:gridSpan w:val="5"/>
          </w:tcPr>
          <w:p w14:paraId="45FE5B50" w14:textId="77777777" w:rsidR="00B2050B" w:rsidRDefault="00B2050B" w:rsidP="00B2050B">
            <w:pPr>
              <w:jc w:val="both"/>
            </w:pPr>
            <w:r>
              <w:t>Petr BRIŠ</w:t>
            </w:r>
          </w:p>
        </w:tc>
        <w:tc>
          <w:tcPr>
            <w:tcW w:w="709" w:type="dxa"/>
            <w:shd w:val="clear" w:color="auto" w:fill="F7CAAC"/>
          </w:tcPr>
          <w:p w14:paraId="4A01E9CC" w14:textId="77777777" w:rsidR="00B2050B" w:rsidRDefault="00B2050B" w:rsidP="00B2050B">
            <w:pPr>
              <w:jc w:val="both"/>
              <w:rPr>
                <w:b/>
              </w:rPr>
            </w:pPr>
            <w:r>
              <w:rPr>
                <w:b/>
              </w:rPr>
              <w:t>Tituly</w:t>
            </w:r>
          </w:p>
        </w:tc>
        <w:tc>
          <w:tcPr>
            <w:tcW w:w="2096" w:type="dxa"/>
            <w:gridSpan w:val="4"/>
          </w:tcPr>
          <w:p w14:paraId="467319DD" w14:textId="77777777" w:rsidR="00B2050B" w:rsidRDefault="00B2050B" w:rsidP="00B2050B">
            <w:pPr>
              <w:jc w:val="both"/>
            </w:pPr>
            <w:r>
              <w:t>doc. Ing.</w:t>
            </w:r>
            <w:r w:rsidR="00743580">
              <w:t>,</w:t>
            </w:r>
            <w:r w:rsidR="00841821">
              <w:t xml:space="preserve"> CSc.</w:t>
            </w:r>
          </w:p>
        </w:tc>
      </w:tr>
      <w:tr w:rsidR="00B2050B" w14:paraId="727F4EE4" w14:textId="77777777" w:rsidTr="00AD576F">
        <w:tc>
          <w:tcPr>
            <w:tcW w:w="2518" w:type="dxa"/>
            <w:shd w:val="clear" w:color="auto" w:fill="F7CAAC"/>
          </w:tcPr>
          <w:p w14:paraId="40B87BA8" w14:textId="77777777" w:rsidR="00B2050B" w:rsidRDefault="00B2050B" w:rsidP="00B2050B">
            <w:pPr>
              <w:jc w:val="both"/>
              <w:rPr>
                <w:b/>
              </w:rPr>
            </w:pPr>
            <w:r>
              <w:rPr>
                <w:b/>
              </w:rPr>
              <w:t>Rok narození</w:t>
            </w:r>
          </w:p>
        </w:tc>
        <w:tc>
          <w:tcPr>
            <w:tcW w:w="829" w:type="dxa"/>
          </w:tcPr>
          <w:p w14:paraId="006CB07B" w14:textId="77777777" w:rsidR="00B2050B" w:rsidRDefault="00B2050B" w:rsidP="00B2050B">
            <w:pPr>
              <w:jc w:val="both"/>
            </w:pPr>
            <w:r>
              <w:t>1955</w:t>
            </w:r>
          </w:p>
        </w:tc>
        <w:tc>
          <w:tcPr>
            <w:tcW w:w="1721" w:type="dxa"/>
            <w:shd w:val="clear" w:color="auto" w:fill="F7CAAC"/>
          </w:tcPr>
          <w:p w14:paraId="64BB06FE" w14:textId="77777777" w:rsidR="00B2050B" w:rsidRDefault="00B2050B" w:rsidP="00B2050B">
            <w:pPr>
              <w:jc w:val="both"/>
              <w:rPr>
                <w:b/>
              </w:rPr>
            </w:pPr>
            <w:r>
              <w:rPr>
                <w:b/>
              </w:rPr>
              <w:t>typ vztahu k VŠ</w:t>
            </w:r>
          </w:p>
        </w:tc>
        <w:tc>
          <w:tcPr>
            <w:tcW w:w="992" w:type="dxa"/>
            <w:gridSpan w:val="2"/>
          </w:tcPr>
          <w:p w14:paraId="760833D6" w14:textId="77777777" w:rsidR="00B2050B" w:rsidRDefault="00B2050B" w:rsidP="00B2050B">
            <w:pPr>
              <w:jc w:val="both"/>
            </w:pPr>
            <w:r>
              <w:t>pp</w:t>
            </w:r>
          </w:p>
        </w:tc>
        <w:tc>
          <w:tcPr>
            <w:tcW w:w="994" w:type="dxa"/>
            <w:shd w:val="clear" w:color="auto" w:fill="F7CAAC"/>
          </w:tcPr>
          <w:p w14:paraId="33B97DD2" w14:textId="77777777" w:rsidR="00B2050B" w:rsidRDefault="00B2050B" w:rsidP="00B2050B">
            <w:pPr>
              <w:jc w:val="both"/>
              <w:rPr>
                <w:b/>
              </w:rPr>
            </w:pPr>
            <w:r>
              <w:rPr>
                <w:b/>
              </w:rPr>
              <w:t>rozsah</w:t>
            </w:r>
          </w:p>
        </w:tc>
        <w:tc>
          <w:tcPr>
            <w:tcW w:w="709" w:type="dxa"/>
          </w:tcPr>
          <w:p w14:paraId="6E1CBC79" w14:textId="77777777" w:rsidR="00B2050B" w:rsidRDefault="00B2050B" w:rsidP="00B2050B">
            <w:pPr>
              <w:jc w:val="both"/>
            </w:pPr>
            <w:r>
              <w:t>40</w:t>
            </w:r>
          </w:p>
        </w:tc>
        <w:tc>
          <w:tcPr>
            <w:tcW w:w="709" w:type="dxa"/>
            <w:gridSpan w:val="2"/>
            <w:shd w:val="clear" w:color="auto" w:fill="F7CAAC"/>
          </w:tcPr>
          <w:p w14:paraId="5F777055" w14:textId="77777777" w:rsidR="00B2050B" w:rsidRDefault="00B2050B" w:rsidP="00B2050B">
            <w:pPr>
              <w:jc w:val="both"/>
              <w:rPr>
                <w:b/>
              </w:rPr>
            </w:pPr>
            <w:r>
              <w:rPr>
                <w:b/>
              </w:rPr>
              <w:t>do kdy</w:t>
            </w:r>
          </w:p>
        </w:tc>
        <w:tc>
          <w:tcPr>
            <w:tcW w:w="1387" w:type="dxa"/>
            <w:gridSpan w:val="2"/>
          </w:tcPr>
          <w:p w14:paraId="041D48D2" w14:textId="77777777" w:rsidR="00B2050B" w:rsidRDefault="00743580" w:rsidP="00B2050B">
            <w:pPr>
              <w:jc w:val="both"/>
            </w:pPr>
            <w:r>
              <w:t xml:space="preserve">N </w:t>
            </w:r>
          </w:p>
        </w:tc>
      </w:tr>
      <w:tr w:rsidR="00B2050B" w14:paraId="76ED4D47" w14:textId="77777777" w:rsidTr="00AD576F">
        <w:tc>
          <w:tcPr>
            <w:tcW w:w="5068" w:type="dxa"/>
            <w:gridSpan w:val="3"/>
            <w:shd w:val="clear" w:color="auto" w:fill="F7CAAC"/>
          </w:tcPr>
          <w:p w14:paraId="19028049" w14:textId="77777777" w:rsidR="00B2050B" w:rsidRDefault="00B2050B" w:rsidP="00B2050B">
            <w:pPr>
              <w:jc w:val="both"/>
              <w:rPr>
                <w:b/>
              </w:rPr>
            </w:pPr>
            <w:r>
              <w:rPr>
                <w:b/>
              </w:rPr>
              <w:t>Typ vztahu na součásti VŠ, která uskutečňuje st. program</w:t>
            </w:r>
          </w:p>
        </w:tc>
        <w:tc>
          <w:tcPr>
            <w:tcW w:w="992" w:type="dxa"/>
            <w:gridSpan w:val="2"/>
          </w:tcPr>
          <w:p w14:paraId="100022F3" w14:textId="77777777" w:rsidR="00B2050B" w:rsidRDefault="00B2050B" w:rsidP="00B2050B">
            <w:pPr>
              <w:jc w:val="both"/>
            </w:pPr>
            <w:r>
              <w:t>pp</w:t>
            </w:r>
          </w:p>
        </w:tc>
        <w:tc>
          <w:tcPr>
            <w:tcW w:w="994" w:type="dxa"/>
            <w:shd w:val="clear" w:color="auto" w:fill="F7CAAC"/>
          </w:tcPr>
          <w:p w14:paraId="7049811E" w14:textId="77777777" w:rsidR="00B2050B" w:rsidRDefault="00B2050B" w:rsidP="00B2050B">
            <w:pPr>
              <w:jc w:val="both"/>
              <w:rPr>
                <w:b/>
              </w:rPr>
            </w:pPr>
            <w:r>
              <w:rPr>
                <w:b/>
              </w:rPr>
              <w:t>rozsah</w:t>
            </w:r>
          </w:p>
        </w:tc>
        <w:tc>
          <w:tcPr>
            <w:tcW w:w="709" w:type="dxa"/>
          </w:tcPr>
          <w:p w14:paraId="4EEB489E" w14:textId="77777777" w:rsidR="00B2050B" w:rsidRDefault="00B2050B" w:rsidP="00B2050B">
            <w:pPr>
              <w:jc w:val="both"/>
            </w:pPr>
            <w:r>
              <w:t>40</w:t>
            </w:r>
          </w:p>
        </w:tc>
        <w:tc>
          <w:tcPr>
            <w:tcW w:w="709" w:type="dxa"/>
            <w:gridSpan w:val="2"/>
            <w:shd w:val="clear" w:color="auto" w:fill="F7CAAC"/>
          </w:tcPr>
          <w:p w14:paraId="334DC4D1" w14:textId="77777777" w:rsidR="00B2050B" w:rsidRDefault="00B2050B" w:rsidP="00B2050B">
            <w:pPr>
              <w:jc w:val="both"/>
              <w:rPr>
                <w:b/>
              </w:rPr>
            </w:pPr>
            <w:r>
              <w:rPr>
                <w:b/>
              </w:rPr>
              <w:t>do kdy</w:t>
            </w:r>
          </w:p>
        </w:tc>
        <w:tc>
          <w:tcPr>
            <w:tcW w:w="1387" w:type="dxa"/>
            <w:gridSpan w:val="2"/>
          </w:tcPr>
          <w:p w14:paraId="49846396" w14:textId="77777777" w:rsidR="00B2050B" w:rsidRDefault="00743580" w:rsidP="00B2050B">
            <w:pPr>
              <w:jc w:val="both"/>
            </w:pPr>
            <w:r>
              <w:t xml:space="preserve">N </w:t>
            </w:r>
          </w:p>
        </w:tc>
      </w:tr>
      <w:tr w:rsidR="00B2050B" w14:paraId="6AD3E1D5" w14:textId="77777777" w:rsidTr="00AD576F">
        <w:tc>
          <w:tcPr>
            <w:tcW w:w="6060" w:type="dxa"/>
            <w:gridSpan w:val="5"/>
            <w:shd w:val="clear" w:color="auto" w:fill="F7CAAC"/>
          </w:tcPr>
          <w:p w14:paraId="08BA8A31"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75434C4" w14:textId="77777777" w:rsidR="00B2050B" w:rsidRDefault="00B2050B" w:rsidP="00B2050B">
            <w:pPr>
              <w:jc w:val="both"/>
              <w:rPr>
                <w:b/>
              </w:rPr>
            </w:pPr>
            <w:r>
              <w:rPr>
                <w:b/>
              </w:rPr>
              <w:t>typ prac. vztahu</w:t>
            </w:r>
          </w:p>
        </w:tc>
        <w:tc>
          <w:tcPr>
            <w:tcW w:w="2096" w:type="dxa"/>
            <w:gridSpan w:val="4"/>
            <w:shd w:val="clear" w:color="auto" w:fill="F7CAAC"/>
          </w:tcPr>
          <w:p w14:paraId="74794188" w14:textId="77777777" w:rsidR="00B2050B" w:rsidRDefault="00B2050B" w:rsidP="00B2050B">
            <w:pPr>
              <w:jc w:val="both"/>
              <w:rPr>
                <w:b/>
              </w:rPr>
            </w:pPr>
            <w:r>
              <w:rPr>
                <w:b/>
              </w:rPr>
              <w:t>rozsah</w:t>
            </w:r>
          </w:p>
        </w:tc>
      </w:tr>
      <w:tr w:rsidR="00B2050B" w14:paraId="64A79C74" w14:textId="77777777" w:rsidTr="00AD576F">
        <w:tc>
          <w:tcPr>
            <w:tcW w:w="6060" w:type="dxa"/>
            <w:gridSpan w:val="5"/>
          </w:tcPr>
          <w:p w14:paraId="5D8BAA14" w14:textId="77777777" w:rsidR="00B2050B" w:rsidRDefault="00B2050B" w:rsidP="00B2050B">
            <w:pPr>
              <w:jc w:val="both"/>
            </w:pPr>
          </w:p>
        </w:tc>
        <w:tc>
          <w:tcPr>
            <w:tcW w:w="1703" w:type="dxa"/>
            <w:gridSpan w:val="2"/>
          </w:tcPr>
          <w:p w14:paraId="5208AB4A" w14:textId="77777777" w:rsidR="00B2050B" w:rsidRDefault="00B2050B" w:rsidP="00B2050B">
            <w:pPr>
              <w:jc w:val="both"/>
            </w:pPr>
          </w:p>
        </w:tc>
        <w:tc>
          <w:tcPr>
            <w:tcW w:w="2096" w:type="dxa"/>
            <w:gridSpan w:val="4"/>
          </w:tcPr>
          <w:p w14:paraId="31A0108C" w14:textId="77777777" w:rsidR="00B2050B" w:rsidRDefault="00B2050B" w:rsidP="00B2050B">
            <w:pPr>
              <w:jc w:val="both"/>
            </w:pPr>
          </w:p>
        </w:tc>
      </w:tr>
      <w:tr w:rsidR="00B2050B" w14:paraId="20588472" w14:textId="77777777" w:rsidTr="00AD576F">
        <w:tc>
          <w:tcPr>
            <w:tcW w:w="9859" w:type="dxa"/>
            <w:gridSpan w:val="11"/>
            <w:shd w:val="clear" w:color="auto" w:fill="F7CAAC"/>
          </w:tcPr>
          <w:p w14:paraId="0D2A06E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F393F3F" w14:textId="77777777" w:rsidTr="00AD576F">
        <w:trPr>
          <w:trHeight w:val="338"/>
        </w:trPr>
        <w:tc>
          <w:tcPr>
            <w:tcW w:w="9859" w:type="dxa"/>
            <w:gridSpan w:val="11"/>
            <w:tcBorders>
              <w:top w:val="nil"/>
            </w:tcBorders>
          </w:tcPr>
          <w:p w14:paraId="7EDDD4CA" w14:textId="77777777" w:rsidR="00B2050B" w:rsidRDefault="00B2050B" w:rsidP="00B2050B">
            <w:pPr>
              <w:jc w:val="both"/>
            </w:pPr>
            <w:r w:rsidRPr="00B879F5">
              <w:rPr>
                <w:color w:val="000000"/>
                <w:shd w:val="clear" w:color="auto" w:fill="FFFFFF"/>
              </w:rPr>
              <w:t>Product Management</w:t>
            </w:r>
            <w:r>
              <w:t xml:space="preserve"> – garant, přednášející (100%)</w:t>
            </w:r>
          </w:p>
        </w:tc>
      </w:tr>
      <w:tr w:rsidR="00B2050B" w14:paraId="081ADC9C" w14:textId="77777777" w:rsidTr="00AD576F">
        <w:tc>
          <w:tcPr>
            <w:tcW w:w="9859" w:type="dxa"/>
            <w:gridSpan w:val="11"/>
            <w:shd w:val="clear" w:color="auto" w:fill="F7CAAC"/>
          </w:tcPr>
          <w:p w14:paraId="723C2315" w14:textId="77777777" w:rsidR="00B2050B" w:rsidRDefault="00B2050B" w:rsidP="00B2050B">
            <w:pPr>
              <w:jc w:val="both"/>
            </w:pPr>
            <w:r>
              <w:rPr>
                <w:b/>
              </w:rPr>
              <w:t xml:space="preserve">Údaje o vzdělání na VŠ </w:t>
            </w:r>
          </w:p>
        </w:tc>
      </w:tr>
      <w:tr w:rsidR="00B2050B" w14:paraId="6CFA0979" w14:textId="77777777" w:rsidTr="00AD576F">
        <w:trPr>
          <w:trHeight w:val="1055"/>
        </w:trPr>
        <w:tc>
          <w:tcPr>
            <w:tcW w:w="9859" w:type="dxa"/>
            <w:gridSpan w:val="11"/>
          </w:tcPr>
          <w:p w14:paraId="098E0971" w14:textId="08938A4C" w:rsidR="00B2050B" w:rsidRPr="00A24B64" w:rsidRDefault="00B2050B" w:rsidP="001B465D">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rPr>
              <w:t xml:space="preserve">1975 – 1980  </w:t>
            </w:r>
            <w:r w:rsidR="005D6464" w:rsidRPr="00385392">
              <w:rPr>
                <w:rFonts w:ascii="Times New Roman" w:hAnsi="Times New Roman"/>
                <w:i w:val="0"/>
                <w:sz w:val="20"/>
                <w:szCs w:val="20"/>
                <w:lang w:eastAsia="en-US"/>
              </w:rPr>
              <w:t>VUT Brno, Fakulta technologická ve Zlíně</w:t>
            </w:r>
            <w:r w:rsidR="005D6464">
              <w:rPr>
                <w:rFonts w:ascii="Times New Roman" w:hAnsi="Times New Roman"/>
                <w:i w:val="0"/>
                <w:sz w:val="20"/>
                <w:szCs w:val="20"/>
                <w:lang w:eastAsia="en-US"/>
              </w:rPr>
              <w:t xml:space="preserve">, </w:t>
            </w:r>
            <w:r w:rsidR="005D6464" w:rsidRPr="00384148">
              <w:rPr>
                <w:rFonts w:ascii="Times New Roman" w:hAnsi="Times New Roman"/>
                <w:i w:val="0"/>
                <w:sz w:val="20"/>
                <w:szCs w:val="20"/>
              </w:rPr>
              <w:t>obor: Technologie kůže, gumy a plastických hmot</w:t>
            </w:r>
            <w:r w:rsidR="005D6464" w:rsidRPr="00384148">
              <w:rPr>
                <w:rFonts w:ascii="Times New Roman" w:hAnsi="Times New Roman"/>
                <w:i w:val="0"/>
                <w:sz w:val="20"/>
                <w:szCs w:val="20"/>
                <w:lang w:eastAsia="en-US"/>
              </w:rPr>
              <w:t xml:space="preserve"> (</w:t>
            </w:r>
            <w:r w:rsidR="005D6464" w:rsidRPr="00385392">
              <w:rPr>
                <w:rFonts w:ascii="Times New Roman" w:hAnsi="Times New Roman"/>
                <w:i w:val="0"/>
                <w:sz w:val="20"/>
                <w:szCs w:val="20"/>
                <w:lang w:eastAsia="en-US"/>
              </w:rPr>
              <w:t>Ing.)</w:t>
            </w:r>
          </w:p>
          <w:p w14:paraId="290CF371" w14:textId="77777777" w:rsidR="00B2050B" w:rsidRPr="00A24B64" w:rsidRDefault="00B2050B" w:rsidP="00B2050B">
            <w:pPr>
              <w:jc w:val="both"/>
              <w:rPr>
                <w:lang w:eastAsia="en-US"/>
              </w:rPr>
            </w:pPr>
            <w:r w:rsidRPr="00A24B64">
              <w:t xml:space="preserve">1985 – 1989  </w:t>
            </w:r>
            <w:r w:rsidRPr="00A24B64">
              <w:rPr>
                <w:lang w:eastAsia="en-US"/>
              </w:rPr>
              <w:t>Moskevský technologický institut lehkého průmyslu (Rusko) (CSc.)</w:t>
            </w:r>
          </w:p>
          <w:p w14:paraId="7659C57B" w14:textId="77777777" w:rsidR="00B2050B" w:rsidRPr="00A24B64" w:rsidRDefault="00B2050B" w:rsidP="00B2050B">
            <w:pPr>
              <w:jc w:val="both"/>
              <w:rPr>
                <w:b/>
              </w:rPr>
            </w:pPr>
            <w:r w:rsidRPr="00A24B64">
              <w:t xml:space="preserve">2008   </w:t>
            </w:r>
            <w:r w:rsidRPr="00A24B64">
              <w:rPr>
                <w:lang w:eastAsia="en-US"/>
              </w:rPr>
              <w:t>Certifikován  v DTO Ostrava jako Manager kvality</w:t>
            </w:r>
          </w:p>
        </w:tc>
      </w:tr>
      <w:tr w:rsidR="00B2050B" w14:paraId="749DDF0D" w14:textId="77777777" w:rsidTr="00AD576F">
        <w:tc>
          <w:tcPr>
            <w:tcW w:w="9859" w:type="dxa"/>
            <w:gridSpan w:val="11"/>
            <w:shd w:val="clear" w:color="auto" w:fill="F7CAAC"/>
          </w:tcPr>
          <w:p w14:paraId="4F4A68A8" w14:textId="77777777" w:rsidR="00B2050B" w:rsidRPr="00A24B64" w:rsidRDefault="00B2050B" w:rsidP="00B2050B">
            <w:pPr>
              <w:jc w:val="both"/>
              <w:rPr>
                <w:b/>
              </w:rPr>
            </w:pPr>
            <w:r w:rsidRPr="00A24B64">
              <w:rPr>
                <w:b/>
              </w:rPr>
              <w:t>Údaje o odborném působení od absolvování VŠ</w:t>
            </w:r>
          </w:p>
        </w:tc>
      </w:tr>
      <w:tr w:rsidR="00B2050B" w14:paraId="2A65FA58" w14:textId="77777777" w:rsidTr="00AD576F">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239"/>
              <w:gridCol w:w="8685"/>
              <w:gridCol w:w="8054"/>
              <w:gridCol w:w="8054"/>
            </w:tblGrid>
            <w:tr w:rsidR="00B2050B" w:rsidRPr="00A24B64" w14:paraId="0ED351A7" w14:textId="77777777" w:rsidTr="00B2050B">
              <w:trPr>
                <w:trHeight w:val="57"/>
              </w:trPr>
              <w:tc>
                <w:tcPr>
                  <w:tcW w:w="1239" w:type="dxa"/>
                  <w:hideMark/>
                </w:tcPr>
                <w:p w14:paraId="6782F6B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1980-1982       </w:t>
                  </w:r>
                </w:p>
              </w:tc>
              <w:tc>
                <w:tcPr>
                  <w:tcW w:w="8685" w:type="dxa"/>
                  <w:hideMark/>
                </w:tcPr>
                <w:p w14:paraId="2640F580"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Výzkumný ústav kožedělný Gottwaldov, samostatný výzkumný pracovník</w:t>
                  </w:r>
                </w:p>
              </w:tc>
              <w:tc>
                <w:tcPr>
                  <w:tcW w:w="8054" w:type="dxa"/>
                </w:tcPr>
                <w:p w14:paraId="2516E97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B08773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7E2FB638" w14:textId="77777777" w:rsidTr="00B2050B">
              <w:trPr>
                <w:trHeight w:val="245"/>
              </w:trPr>
              <w:tc>
                <w:tcPr>
                  <w:tcW w:w="1239" w:type="dxa"/>
                  <w:hideMark/>
                </w:tcPr>
                <w:p w14:paraId="5BF03C1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1982-1995       </w:t>
                  </w:r>
                </w:p>
              </w:tc>
              <w:tc>
                <w:tcPr>
                  <w:tcW w:w="8685" w:type="dxa"/>
                  <w:hideMark/>
                </w:tcPr>
                <w:p w14:paraId="2A3F63E7"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 xml:space="preserve">VUT Brno, FT Zlín, Ústav kožedělné technologie, Odborný asistent </w:t>
                  </w:r>
                </w:p>
              </w:tc>
              <w:tc>
                <w:tcPr>
                  <w:tcW w:w="8054" w:type="dxa"/>
                </w:tcPr>
                <w:p w14:paraId="5CE86B4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69A019"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2FF6AF44" w14:textId="77777777" w:rsidTr="00B2050B">
              <w:trPr>
                <w:trHeight w:val="57"/>
              </w:trPr>
              <w:tc>
                <w:tcPr>
                  <w:tcW w:w="1239" w:type="dxa"/>
                  <w:hideMark/>
                </w:tcPr>
                <w:p w14:paraId="076E8C11"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1995-1998</w:t>
                  </w:r>
                </w:p>
              </w:tc>
              <w:tc>
                <w:tcPr>
                  <w:tcW w:w="8685" w:type="dxa"/>
                  <w:hideMark/>
                </w:tcPr>
                <w:p w14:paraId="37001642"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Areta Akustika, Zlín, ředitel</w:t>
                  </w:r>
                </w:p>
              </w:tc>
              <w:tc>
                <w:tcPr>
                  <w:tcW w:w="8054" w:type="dxa"/>
                </w:tcPr>
                <w:p w14:paraId="1962B0A7"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A1FC5D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185F6F03" w14:textId="77777777" w:rsidTr="00B2050B">
              <w:trPr>
                <w:trHeight w:val="57"/>
              </w:trPr>
              <w:tc>
                <w:tcPr>
                  <w:tcW w:w="1239" w:type="dxa"/>
                  <w:hideMark/>
                </w:tcPr>
                <w:p w14:paraId="25AE8079" w14:textId="77777777" w:rsidR="00B2050B" w:rsidRPr="00A24B64" w:rsidRDefault="00B2050B" w:rsidP="00B2050B">
                  <w:pPr>
                    <w:jc w:val="both"/>
                    <w:rPr>
                      <w:lang w:eastAsia="en-US"/>
                    </w:rPr>
                  </w:pPr>
                  <w:r w:rsidRPr="00A24B64">
                    <w:rPr>
                      <w:lang w:eastAsia="en-US"/>
                    </w:rPr>
                    <w:t xml:space="preserve">1995-2001       </w:t>
                  </w:r>
                </w:p>
              </w:tc>
              <w:tc>
                <w:tcPr>
                  <w:tcW w:w="8685" w:type="dxa"/>
                  <w:hideMark/>
                </w:tcPr>
                <w:p w14:paraId="32836159"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53A606E"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9258A4"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4902E116" w14:textId="77777777" w:rsidTr="00B2050B">
              <w:trPr>
                <w:trHeight w:val="57"/>
              </w:trPr>
              <w:tc>
                <w:tcPr>
                  <w:tcW w:w="1239" w:type="dxa"/>
                  <w:hideMark/>
                </w:tcPr>
                <w:p w14:paraId="20327AFE" w14:textId="77777777" w:rsidR="00B2050B" w:rsidRPr="00A24B64" w:rsidRDefault="00B2050B" w:rsidP="00B2050B">
                  <w:pPr>
                    <w:jc w:val="both"/>
                    <w:rPr>
                      <w:lang w:eastAsia="en-US"/>
                    </w:rPr>
                  </w:pPr>
                  <w:r w:rsidRPr="00A24B64">
                    <w:rPr>
                      <w:lang w:eastAsia="en-US"/>
                    </w:rPr>
                    <w:t xml:space="preserve">2001- dosud     </w:t>
                  </w:r>
                </w:p>
              </w:tc>
              <w:tc>
                <w:tcPr>
                  <w:tcW w:w="8685" w:type="dxa"/>
                  <w:hideMark/>
                </w:tcPr>
                <w:p w14:paraId="4BA51EE4" w14:textId="77777777" w:rsidR="00B2050B" w:rsidRPr="00A24B64" w:rsidRDefault="00B2050B" w:rsidP="00B2050B">
                  <w:pPr>
                    <w:jc w:val="both"/>
                    <w:rPr>
                      <w:lang w:eastAsia="en-US"/>
                    </w:rPr>
                  </w:pPr>
                  <w:r w:rsidRPr="00A24B64">
                    <w:rPr>
                      <w:lang w:eastAsia="en-US"/>
                    </w:rPr>
                    <w:t>Univerzita Tomáše Bati ve Zlíně, FAME, docent</w:t>
                  </w:r>
                </w:p>
              </w:tc>
              <w:tc>
                <w:tcPr>
                  <w:tcW w:w="8054" w:type="dxa"/>
                </w:tcPr>
                <w:p w14:paraId="189EE8A6" w14:textId="77777777" w:rsidR="00B2050B" w:rsidRPr="00A24B64" w:rsidRDefault="00B2050B" w:rsidP="00B2050B">
                  <w:pPr>
                    <w:jc w:val="both"/>
                    <w:rPr>
                      <w:lang w:eastAsia="en-US"/>
                    </w:rPr>
                  </w:pPr>
                </w:p>
              </w:tc>
              <w:tc>
                <w:tcPr>
                  <w:tcW w:w="8054" w:type="dxa"/>
                </w:tcPr>
                <w:p w14:paraId="234FD749" w14:textId="77777777" w:rsidR="00B2050B" w:rsidRPr="00A24B64" w:rsidRDefault="00B2050B" w:rsidP="00B2050B">
                  <w:pPr>
                    <w:jc w:val="both"/>
                    <w:rPr>
                      <w:lang w:eastAsia="en-US"/>
                    </w:rPr>
                  </w:pPr>
                </w:p>
              </w:tc>
            </w:tr>
          </w:tbl>
          <w:p w14:paraId="0E81F378" w14:textId="77777777" w:rsidR="00B2050B" w:rsidRPr="00A24B64" w:rsidRDefault="00B2050B" w:rsidP="00B2050B">
            <w:pPr>
              <w:jc w:val="both"/>
            </w:pPr>
          </w:p>
        </w:tc>
      </w:tr>
      <w:tr w:rsidR="00B2050B" w14:paraId="65A99EC6" w14:textId="77777777" w:rsidTr="00AD576F">
        <w:trPr>
          <w:trHeight w:val="250"/>
        </w:trPr>
        <w:tc>
          <w:tcPr>
            <w:tcW w:w="9859" w:type="dxa"/>
            <w:gridSpan w:val="11"/>
            <w:shd w:val="clear" w:color="auto" w:fill="F7CAAC"/>
          </w:tcPr>
          <w:p w14:paraId="2541BAD7" w14:textId="77777777" w:rsidR="00B2050B" w:rsidRDefault="00B2050B" w:rsidP="00B2050B">
            <w:pPr>
              <w:jc w:val="both"/>
            </w:pPr>
            <w:r>
              <w:rPr>
                <w:b/>
              </w:rPr>
              <w:t>Zkušenosti s vedením kvalifikačních a rigorózních prací</w:t>
            </w:r>
          </w:p>
        </w:tc>
      </w:tr>
      <w:tr w:rsidR="00B2050B" w14:paraId="6F76E155" w14:textId="77777777" w:rsidTr="00AD576F">
        <w:trPr>
          <w:trHeight w:val="534"/>
        </w:trPr>
        <w:tc>
          <w:tcPr>
            <w:tcW w:w="9859" w:type="dxa"/>
            <w:gridSpan w:val="11"/>
          </w:tcPr>
          <w:p w14:paraId="2B19AAC2" w14:textId="77777777" w:rsidR="00AD576F" w:rsidRDefault="00AD576F" w:rsidP="00AD576F">
            <w:pPr>
              <w:jc w:val="both"/>
            </w:pPr>
            <w:r>
              <w:t>Počet vedených bakalářských prací – 45</w:t>
            </w:r>
          </w:p>
          <w:p w14:paraId="12B89ECF" w14:textId="77777777" w:rsidR="00AD576F" w:rsidRDefault="00AD576F" w:rsidP="00AD576F">
            <w:pPr>
              <w:jc w:val="both"/>
            </w:pPr>
            <w:r>
              <w:t>Počet vedených diplomových prací – 83</w:t>
            </w:r>
          </w:p>
          <w:p w14:paraId="38A3656D" w14:textId="4FB125DE" w:rsidR="00B2050B" w:rsidRDefault="00AD576F" w:rsidP="00AD576F">
            <w:pPr>
              <w:jc w:val="both"/>
            </w:pPr>
            <w:r>
              <w:t>Počet vedených disertačních prací – 5</w:t>
            </w:r>
          </w:p>
        </w:tc>
      </w:tr>
      <w:tr w:rsidR="00B2050B" w14:paraId="42C57FB7" w14:textId="77777777" w:rsidTr="00AD576F">
        <w:trPr>
          <w:cantSplit/>
        </w:trPr>
        <w:tc>
          <w:tcPr>
            <w:tcW w:w="3347" w:type="dxa"/>
            <w:gridSpan w:val="2"/>
            <w:tcBorders>
              <w:top w:val="single" w:sz="12" w:space="0" w:color="auto"/>
            </w:tcBorders>
            <w:shd w:val="clear" w:color="auto" w:fill="F7CAAC"/>
          </w:tcPr>
          <w:p w14:paraId="3EAF78C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CBA6BA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C09FF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6C5867E" w14:textId="77777777" w:rsidR="00B2050B" w:rsidRDefault="00B2050B" w:rsidP="00B2050B">
            <w:pPr>
              <w:jc w:val="both"/>
              <w:rPr>
                <w:b/>
              </w:rPr>
            </w:pPr>
            <w:r>
              <w:rPr>
                <w:b/>
              </w:rPr>
              <w:t>Ohlasy publikací</w:t>
            </w:r>
          </w:p>
        </w:tc>
      </w:tr>
      <w:tr w:rsidR="00B2050B" w14:paraId="359B9E8C" w14:textId="77777777" w:rsidTr="00AD576F">
        <w:trPr>
          <w:cantSplit/>
        </w:trPr>
        <w:tc>
          <w:tcPr>
            <w:tcW w:w="3347" w:type="dxa"/>
            <w:gridSpan w:val="2"/>
          </w:tcPr>
          <w:p w14:paraId="2DC1778F" w14:textId="77777777" w:rsidR="00B2050B" w:rsidRDefault="00B2050B" w:rsidP="00B2050B">
            <w:pPr>
              <w:spacing w:line="276" w:lineRule="auto"/>
              <w:jc w:val="both"/>
            </w:pPr>
            <w:r>
              <w:rPr>
                <w:lang w:eastAsia="en-US"/>
              </w:rPr>
              <w:t>Řízení průmyslových systémů</w:t>
            </w:r>
          </w:p>
        </w:tc>
        <w:tc>
          <w:tcPr>
            <w:tcW w:w="2245" w:type="dxa"/>
            <w:gridSpan w:val="2"/>
          </w:tcPr>
          <w:p w14:paraId="721467E3" w14:textId="77777777" w:rsidR="00B2050B" w:rsidRDefault="00B2050B" w:rsidP="00B2050B">
            <w:pPr>
              <w:jc w:val="both"/>
            </w:pPr>
            <w:r>
              <w:t>2004</w:t>
            </w:r>
          </w:p>
        </w:tc>
        <w:tc>
          <w:tcPr>
            <w:tcW w:w="2248" w:type="dxa"/>
            <w:gridSpan w:val="4"/>
            <w:tcBorders>
              <w:right w:val="single" w:sz="12" w:space="0" w:color="auto"/>
            </w:tcBorders>
          </w:tcPr>
          <w:p w14:paraId="13E25F7C" w14:textId="553A20CA" w:rsidR="00B2050B" w:rsidRDefault="008677B7" w:rsidP="00B2050B">
            <w:pPr>
              <w:jc w:val="both"/>
            </w:pPr>
            <w:r w:rsidRPr="00A24B64">
              <w:rPr>
                <w:lang w:eastAsia="en-US"/>
              </w:rPr>
              <w:t>VŠB TU Ostrava</w:t>
            </w:r>
          </w:p>
        </w:tc>
        <w:tc>
          <w:tcPr>
            <w:tcW w:w="632" w:type="dxa"/>
            <w:tcBorders>
              <w:left w:val="single" w:sz="12" w:space="0" w:color="auto"/>
            </w:tcBorders>
            <w:shd w:val="clear" w:color="auto" w:fill="F7CAAC"/>
          </w:tcPr>
          <w:p w14:paraId="6E75E0CD" w14:textId="77777777" w:rsidR="00B2050B" w:rsidRDefault="00B2050B" w:rsidP="00B2050B">
            <w:pPr>
              <w:jc w:val="both"/>
            </w:pPr>
            <w:r>
              <w:rPr>
                <w:b/>
              </w:rPr>
              <w:t>WOS</w:t>
            </w:r>
          </w:p>
        </w:tc>
        <w:tc>
          <w:tcPr>
            <w:tcW w:w="693" w:type="dxa"/>
            <w:shd w:val="clear" w:color="auto" w:fill="F7CAAC"/>
          </w:tcPr>
          <w:p w14:paraId="3B3E00A0" w14:textId="77777777" w:rsidR="00B2050B" w:rsidRDefault="00B2050B" w:rsidP="00B2050B">
            <w:pPr>
              <w:jc w:val="both"/>
              <w:rPr>
                <w:sz w:val="18"/>
              </w:rPr>
            </w:pPr>
            <w:r>
              <w:rPr>
                <w:b/>
                <w:sz w:val="18"/>
              </w:rPr>
              <w:t>Scopus</w:t>
            </w:r>
          </w:p>
        </w:tc>
        <w:tc>
          <w:tcPr>
            <w:tcW w:w="694" w:type="dxa"/>
            <w:shd w:val="clear" w:color="auto" w:fill="F7CAAC"/>
          </w:tcPr>
          <w:p w14:paraId="54AAC02F" w14:textId="77777777" w:rsidR="00B2050B" w:rsidRDefault="00B2050B" w:rsidP="00B2050B">
            <w:pPr>
              <w:jc w:val="both"/>
            </w:pPr>
            <w:r>
              <w:rPr>
                <w:b/>
                <w:sz w:val="18"/>
              </w:rPr>
              <w:t>ostatní</w:t>
            </w:r>
          </w:p>
        </w:tc>
      </w:tr>
      <w:tr w:rsidR="00B2050B" w14:paraId="4A648023" w14:textId="77777777" w:rsidTr="00AD576F">
        <w:trPr>
          <w:cantSplit/>
          <w:trHeight w:val="70"/>
        </w:trPr>
        <w:tc>
          <w:tcPr>
            <w:tcW w:w="3347" w:type="dxa"/>
            <w:gridSpan w:val="2"/>
            <w:shd w:val="clear" w:color="auto" w:fill="F7CAAC"/>
          </w:tcPr>
          <w:p w14:paraId="2E1E21AC" w14:textId="77777777" w:rsidR="00B2050B" w:rsidRDefault="00B2050B" w:rsidP="00B2050B">
            <w:pPr>
              <w:jc w:val="both"/>
            </w:pPr>
            <w:r>
              <w:rPr>
                <w:b/>
              </w:rPr>
              <w:t>Obor jmenovacího řízení</w:t>
            </w:r>
          </w:p>
        </w:tc>
        <w:tc>
          <w:tcPr>
            <w:tcW w:w="2245" w:type="dxa"/>
            <w:gridSpan w:val="2"/>
            <w:shd w:val="clear" w:color="auto" w:fill="F7CAAC"/>
          </w:tcPr>
          <w:p w14:paraId="54FEA1E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795A2EF"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298955F" w14:textId="623D4E34" w:rsidR="00B2050B" w:rsidRDefault="00694FF3" w:rsidP="00B2050B">
            <w:pPr>
              <w:jc w:val="both"/>
              <w:rPr>
                <w:b/>
              </w:rPr>
            </w:pPr>
            <w:r>
              <w:rPr>
                <w:b/>
              </w:rPr>
              <w:t>3</w:t>
            </w:r>
          </w:p>
        </w:tc>
        <w:tc>
          <w:tcPr>
            <w:tcW w:w="693" w:type="dxa"/>
            <w:vMerge w:val="restart"/>
          </w:tcPr>
          <w:p w14:paraId="42A74297" w14:textId="65CF1071" w:rsidR="00B2050B" w:rsidRDefault="00AD576F" w:rsidP="00B2050B">
            <w:pPr>
              <w:jc w:val="both"/>
              <w:rPr>
                <w:b/>
              </w:rPr>
            </w:pPr>
            <w:r>
              <w:rPr>
                <w:b/>
              </w:rPr>
              <w:t>4</w:t>
            </w:r>
          </w:p>
        </w:tc>
        <w:tc>
          <w:tcPr>
            <w:tcW w:w="694" w:type="dxa"/>
            <w:vMerge w:val="restart"/>
          </w:tcPr>
          <w:p w14:paraId="25B275F8" w14:textId="77777777" w:rsidR="00B2050B" w:rsidRDefault="00B2050B" w:rsidP="00B2050B">
            <w:pPr>
              <w:jc w:val="both"/>
              <w:rPr>
                <w:b/>
              </w:rPr>
            </w:pPr>
            <w:r>
              <w:rPr>
                <w:b/>
              </w:rPr>
              <w:t>3</w:t>
            </w:r>
          </w:p>
        </w:tc>
      </w:tr>
      <w:tr w:rsidR="00B2050B" w14:paraId="73C99B01" w14:textId="77777777" w:rsidTr="00AD576F">
        <w:trPr>
          <w:trHeight w:val="205"/>
        </w:trPr>
        <w:tc>
          <w:tcPr>
            <w:tcW w:w="3347" w:type="dxa"/>
            <w:gridSpan w:val="2"/>
          </w:tcPr>
          <w:p w14:paraId="0C949EC7" w14:textId="77777777" w:rsidR="00B2050B" w:rsidRDefault="00B2050B" w:rsidP="00B2050B">
            <w:pPr>
              <w:jc w:val="both"/>
            </w:pPr>
          </w:p>
        </w:tc>
        <w:tc>
          <w:tcPr>
            <w:tcW w:w="2245" w:type="dxa"/>
            <w:gridSpan w:val="2"/>
          </w:tcPr>
          <w:p w14:paraId="3C9BE686" w14:textId="77777777" w:rsidR="00B2050B" w:rsidRDefault="00B2050B" w:rsidP="00B2050B">
            <w:pPr>
              <w:jc w:val="both"/>
            </w:pPr>
          </w:p>
        </w:tc>
        <w:tc>
          <w:tcPr>
            <w:tcW w:w="2248" w:type="dxa"/>
            <w:gridSpan w:val="4"/>
            <w:tcBorders>
              <w:right w:val="single" w:sz="12" w:space="0" w:color="auto"/>
            </w:tcBorders>
          </w:tcPr>
          <w:p w14:paraId="43E77F4B" w14:textId="77777777" w:rsidR="00B2050B" w:rsidRDefault="00B2050B" w:rsidP="00B2050B">
            <w:pPr>
              <w:jc w:val="both"/>
            </w:pPr>
          </w:p>
        </w:tc>
        <w:tc>
          <w:tcPr>
            <w:tcW w:w="632" w:type="dxa"/>
            <w:vMerge/>
            <w:tcBorders>
              <w:left w:val="single" w:sz="12" w:space="0" w:color="auto"/>
            </w:tcBorders>
            <w:vAlign w:val="center"/>
          </w:tcPr>
          <w:p w14:paraId="230B2735" w14:textId="77777777" w:rsidR="00B2050B" w:rsidRDefault="00B2050B" w:rsidP="00B2050B">
            <w:pPr>
              <w:rPr>
                <w:b/>
              </w:rPr>
            </w:pPr>
          </w:p>
        </w:tc>
        <w:tc>
          <w:tcPr>
            <w:tcW w:w="693" w:type="dxa"/>
            <w:vMerge/>
            <w:vAlign w:val="center"/>
          </w:tcPr>
          <w:p w14:paraId="7DEBD040" w14:textId="77777777" w:rsidR="00B2050B" w:rsidRDefault="00B2050B" w:rsidP="00B2050B">
            <w:pPr>
              <w:rPr>
                <w:b/>
              </w:rPr>
            </w:pPr>
          </w:p>
        </w:tc>
        <w:tc>
          <w:tcPr>
            <w:tcW w:w="694" w:type="dxa"/>
            <w:vMerge/>
            <w:vAlign w:val="center"/>
          </w:tcPr>
          <w:p w14:paraId="5AA129B3" w14:textId="77777777" w:rsidR="00B2050B" w:rsidRDefault="00B2050B" w:rsidP="00B2050B">
            <w:pPr>
              <w:rPr>
                <w:b/>
              </w:rPr>
            </w:pPr>
          </w:p>
        </w:tc>
      </w:tr>
      <w:tr w:rsidR="00B2050B" w14:paraId="47F970D7" w14:textId="77777777" w:rsidTr="00AD576F">
        <w:tc>
          <w:tcPr>
            <w:tcW w:w="9859" w:type="dxa"/>
            <w:gridSpan w:val="11"/>
            <w:shd w:val="clear" w:color="auto" w:fill="F7CAAC"/>
          </w:tcPr>
          <w:p w14:paraId="184C738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5EFD014" w14:textId="77777777" w:rsidTr="00AD576F">
        <w:trPr>
          <w:trHeight w:val="694"/>
        </w:trPr>
        <w:tc>
          <w:tcPr>
            <w:tcW w:w="9859" w:type="dxa"/>
            <w:gridSpan w:val="11"/>
          </w:tcPr>
          <w:p w14:paraId="4E75D3AD" w14:textId="77777777" w:rsidR="00AD576F" w:rsidRPr="00363949" w:rsidRDefault="00AD576F" w:rsidP="00AD576F">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194672EF" w14:textId="77777777" w:rsidR="00AD576F" w:rsidRPr="00363949" w:rsidRDefault="00AD576F" w:rsidP="00AD576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13706410" w14:textId="77777777" w:rsidR="00AD576F" w:rsidRPr="00363949" w:rsidRDefault="00AD576F" w:rsidP="00AD576F">
            <w:pPr>
              <w:jc w:val="both"/>
              <w:rPr>
                <w:del w:id="4478" w:author="Pavla Trefilová" w:date="2019-11-18T17:19:00Z"/>
              </w:rPr>
            </w:pPr>
            <w:del w:id="4479" w:author="Pavla Trefilová" w:date="2019-11-18T17:19:00Z">
              <w:r w:rsidRPr="00363949">
                <w:delText xml:space="preserve">BRIŠ, P. The Issue Of Innovations Management In Czech Companies. In </w:delText>
              </w:r>
              <w:r w:rsidRPr="00363949">
                <w:rPr>
                  <w:i/>
                  <w:iCs/>
                </w:rPr>
                <w:delText>Proceedings of the 6th International Scientific Conference Finance and the performance of firms in science, education, and practice</w:delText>
              </w:r>
              <w:r w:rsidRPr="00363949">
                <w:delText xml:space="preserve">. Zlín: Univerzita Tomáše Bati ve Zlíně, Fakulta managementu a ekonomiky, 2013, s. 136-147. ISBN 978-80-7454-246-6. </w:delText>
              </w:r>
            </w:del>
          </w:p>
          <w:p w14:paraId="59BB6977" w14:textId="77777777" w:rsidR="00AD576F" w:rsidRDefault="00AD576F" w:rsidP="00AD576F">
            <w:pPr>
              <w:jc w:val="both"/>
              <w:rPr>
                <w:del w:id="4480" w:author="Pavla Trefilová" w:date="2019-11-18T17:19:00Z"/>
              </w:rPr>
            </w:pPr>
            <w:del w:id="4481" w:author="Pavla Trefilová" w:date="2019-11-18T17:19:00Z">
              <w:r w:rsidRPr="00363949">
                <w:delText xml:space="preserve">BRIŠ, P., HRUŠECKÁ, D. Customer Audits as a Quality Control Tool for Both Suppliers and Customers. </w:delText>
              </w:r>
              <w:r w:rsidRPr="00363949">
                <w:rPr>
                  <w:i/>
                  <w:iCs/>
                </w:rPr>
                <w:delText>World academy of science, engineering and technology</w:delText>
              </w:r>
              <w:r w:rsidRPr="00363949">
                <w:delText>, 2013, roč. 2013, č. 80, s. 558-561. ISSN 2010-376X (50%).</w:delText>
              </w:r>
            </w:del>
          </w:p>
          <w:p w14:paraId="692CCE3B" w14:textId="77777777" w:rsidR="00AD576F" w:rsidRDefault="00AD576F" w:rsidP="00AD576F">
            <w:pPr>
              <w:jc w:val="both"/>
              <w:rPr>
                <w:i/>
              </w:rPr>
            </w:pPr>
            <w:r>
              <w:rPr>
                <w:i/>
              </w:rPr>
              <w:t>Užitné vzory a patenty:</w:t>
            </w:r>
          </w:p>
          <w:p w14:paraId="76F08F36" w14:textId="77777777" w:rsidR="00AD576F" w:rsidRDefault="00AD576F" w:rsidP="00AD576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14:paraId="07565461" w14:textId="05B30C66" w:rsidR="00B2050B" w:rsidRDefault="00AD576F" w:rsidP="00AD576F">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B2050B" w14:paraId="3A45C325" w14:textId="77777777" w:rsidTr="00AD576F">
        <w:trPr>
          <w:trHeight w:val="218"/>
          <w:ins w:id="4482" w:author="Pavla Trefilová" w:date="2019-11-18T17:19:00Z"/>
        </w:trPr>
        <w:tc>
          <w:tcPr>
            <w:tcW w:w="9859" w:type="dxa"/>
            <w:gridSpan w:val="11"/>
            <w:shd w:val="clear" w:color="auto" w:fill="F7CAAC"/>
          </w:tcPr>
          <w:p w14:paraId="2C0E43A4" w14:textId="77777777" w:rsidR="00B2050B" w:rsidRDefault="00B2050B" w:rsidP="00B2050B">
            <w:pPr>
              <w:rPr>
                <w:ins w:id="4483" w:author="Pavla Trefilová" w:date="2019-11-18T17:19:00Z"/>
                <w:b/>
              </w:rPr>
            </w:pPr>
            <w:ins w:id="4484" w:author="Pavla Trefilová" w:date="2019-11-18T17:19:00Z">
              <w:r>
                <w:rPr>
                  <w:b/>
                </w:rPr>
                <w:t>Působení v zahraničí</w:t>
              </w:r>
            </w:ins>
          </w:p>
        </w:tc>
      </w:tr>
      <w:tr w:rsidR="00B2050B" w14:paraId="68C6BBBE" w14:textId="77777777" w:rsidTr="00AD576F">
        <w:trPr>
          <w:trHeight w:val="328"/>
          <w:ins w:id="4485" w:author="Pavla Trefilová" w:date="2019-11-18T17:19:00Z"/>
        </w:trPr>
        <w:tc>
          <w:tcPr>
            <w:tcW w:w="9859" w:type="dxa"/>
            <w:gridSpan w:val="11"/>
          </w:tcPr>
          <w:p w14:paraId="215C30BE" w14:textId="40EF493F" w:rsidR="00B2050B" w:rsidRDefault="00B2050B" w:rsidP="00D14722">
            <w:pPr>
              <w:jc w:val="both"/>
              <w:rPr>
                <w:ins w:id="4486" w:author="Pavla Trefilová" w:date="2019-11-18T17:19:00Z"/>
                <w:b/>
              </w:rPr>
            </w:pPr>
          </w:p>
        </w:tc>
      </w:tr>
      <w:tr w:rsidR="00B2050B" w14:paraId="05BBD37F" w14:textId="77777777" w:rsidTr="00AD576F">
        <w:trPr>
          <w:cantSplit/>
          <w:trHeight w:val="283"/>
          <w:ins w:id="4487" w:author="Pavla Trefilová" w:date="2019-11-18T17:19:00Z"/>
        </w:trPr>
        <w:tc>
          <w:tcPr>
            <w:tcW w:w="2518" w:type="dxa"/>
            <w:shd w:val="clear" w:color="auto" w:fill="F7CAAC"/>
          </w:tcPr>
          <w:p w14:paraId="2B1D563F" w14:textId="77777777" w:rsidR="00B2050B" w:rsidRDefault="00B2050B" w:rsidP="00B2050B">
            <w:pPr>
              <w:jc w:val="both"/>
              <w:rPr>
                <w:ins w:id="4488" w:author="Pavla Trefilová" w:date="2019-11-18T17:19:00Z"/>
                <w:b/>
              </w:rPr>
            </w:pPr>
            <w:ins w:id="4489" w:author="Pavla Trefilová" w:date="2019-11-18T17:19:00Z">
              <w:r>
                <w:rPr>
                  <w:b/>
                </w:rPr>
                <w:t xml:space="preserve">Podpis </w:t>
              </w:r>
            </w:ins>
          </w:p>
        </w:tc>
        <w:tc>
          <w:tcPr>
            <w:tcW w:w="4536" w:type="dxa"/>
            <w:gridSpan w:val="5"/>
          </w:tcPr>
          <w:p w14:paraId="1F8269C8" w14:textId="77777777" w:rsidR="00B2050B" w:rsidRDefault="00B2050B" w:rsidP="00B2050B">
            <w:pPr>
              <w:jc w:val="both"/>
              <w:rPr>
                <w:ins w:id="4490" w:author="Pavla Trefilová" w:date="2019-11-18T17:19:00Z"/>
              </w:rPr>
            </w:pPr>
          </w:p>
        </w:tc>
        <w:tc>
          <w:tcPr>
            <w:tcW w:w="786" w:type="dxa"/>
            <w:gridSpan w:val="2"/>
            <w:shd w:val="clear" w:color="auto" w:fill="F7CAAC"/>
          </w:tcPr>
          <w:p w14:paraId="6920EEA7" w14:textId="77777777" w:rsidR="00B2050B" w:rsidRDefault="00B2050B" w:rsidP="00B2050B">
            <w:pPr>
              <w:jc w:val="both"/>
              <w:rPr>
                <w:ins w:id="4491" w:author="Pavla Trefilová" w:date="2019-11-18T17:19:00Z"/>
              </w:rPr>
            </w:pPr>
            <w:ins w:id="4492" w:author="Pavla Trefilová" w:date="2019-11-18T17:19:00Z">
              <w:r>
                <w:rPr>
                  <w:b/>
                </w:rPr>
                <w:t>datum</w:t>
              </w:r>
            </w:ins>
          </w:p>
        </w:tc>
        <w:tc>
          <w:tcPr>
            <w:tcW w:w="2019" w:type="dxa"/>
            <w:gridSpan w:val="3"/>
          </w:tcPr>
          <w:p w14:paraId="2F706412" w14:textId="77777777" w:rsidR="00B2050B" w:rsidRDefault="00B2050B" w:rsidP="00B2050B">
            <w:pPr>
              <w:jc w:val="both"/>
              <w:rPr>
                <w:ins w:id="4493" w:author="Pavla Trefilová" w:date="2019-11-18T17:19:00Z"/>
              </w:rPr>
            </w:pPr>
          </w:p>
        </w:tc>
      </w:tr>
    </w:tbl>
    <w:p w14:paraId="06B85AFA" w14:textId="1F2D3784" w:rsidR="00AD576F" w:rsidRDefault="00AD576F">
      <w:pPr>
        <w:rPr>
          <w:ins w:id="4494" w:author="Pavla Trefilová" w:date="2019-11-18T17:19:00Z"/>
        </w:rPr>
      </w:pPr>
    </w:p>
    <w:p w14:paraId="084AB4E9" w14:textId="24B77562" w:rsidR="008603A3" w:rsidRDefault="008603A3">
      <w:pPr>
        <w:rPr>
          <w:ins w:id="4495" w:author="Pavla Trefilová" w:date="2019-11-18T17:1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Change w:id="4496">
          <w:tblGrid>
            <w:gridCol w:w="76"/>
            <w:gridCol w:w="2442"/>
            <w:gridCol w:w="4536"/>
            <w:gridCol w:w="786"/>
            <w:gridCol w:w="2019"/>
            <w:gridCol w:w="76"/>
          </w:tblGrid>
        </w:tblGridChange>
      </w:tblGrid>
      <w:tr w:rsidR="00CB41A3" w14:paraId="2DDBE58E" w14:textId="77777777" w:rsidTr="00B76D0F">
        <w:trPr>
          <w:trHeight w:val="218"/>
        </w:trPr>
        <w:tc>
          <w:tcPr>
            <w:tcW w:w="9859" w:type="dxa"/>
            <w:gridSpan w:val="4"/>
            <w:shd w:val="clear" w:color="auto" w:fill="F7CAAC"/>
          </w:tcPr>
          <w:p w14:paraId="05C9E827" w14:textId="77777777" w:rsidR="00CB41A3" w:rsidRDefault="00CB41A3" w:rsidP="00B76D0F">
            <w:pPr>
              <w:rPr>
                <w:moveFrom w:id="4497" w:author="Pavla Trefilová" w:date="2019-11-18T17:19:00Z"/>
                <w:b/>
              </w:rPr>
            </w:pPr>
            <w:moveFromRangeStart w:id="4498" w:author="Pavla Trefilová" w:date="2019-11-18T17:19:00Z" w:name="move24990041"/>
            <w:moveFrom w:id="4499" w:author="Pavla Trefilová" w:date="2019-11-18T17:19:00Z">
              <w:r>
                <w:rPr>
                  <w:b/>
                </w:rPr>
                <w:t>Působení v zahraničí</w:t>
              </w:r>
            </w:moveFrom>
          </w:p>
        </w:tc>
      </w:tr>
      <w:tr w:rsidR="00CB41A3" w14:paraId="3786664B"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500"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6"/>
          <w:trPrChange w:id="4501" w:author="Pavla Trefilová" w:date="2019-11-18T17:19:00Z">
            <w:trPr>
              <w:gridBefore w:val="1"/>
              <w:trHeight w:val="328"/>
            </w:trPr>
          </w:trPrChange>
        </w:trPr>
        <w:tc>
          <w:tcPr>
            <w:tcW w:w="9859" w:type="dxa"/>
            <w:gridSpan w:val="4"/>
            <w:tcPrChange w:id="4502" w:author="Pavla Trefilová" w:date="2019-11-18T17:19:00Z">
              <w:tcPr>
                <w:tcW w:w="9859" w:type="dxa"/>
                <w:gridSpan w:val="5"/>
              </w:tcPr>
            </w:tcPrChange>
          </w:tcPr>
          <w:p w14:paraId="680233B4" w14:textId="77777777" w:rsidR="00CB41A3" w:rsidRDefault="00CB41A3">
            <w:pPr>
              <w:rPr>
                <w:moveFrom w:id="4503" w:author="Pavla Trefilová" w:date="2019-11-18T17:19:00Z"/>
                <w:b/>
              </w:rPr>
              <w:pPrChange w:id="4504" w:author="Pavla Trefilová" w:date="2019-11-18T17:19:00Z">
                <w:pPr>
                  <w:jc w:val="both"/>
                </w:pPr>
              </w:pPrChange>
            </w:pPr>
          </w:p>
        </w:tc>
      </w:tr>
      <w:tr w:rsidR="00534C60" w14:paraId="2BC82E69" w14:textId="77777777" w:rsidTr="00B76D0F">
        <w:trPr>
          <w:cantSplit/>
          <w:trHeight w:val="89"/>
        </w:trPr>
        <w:tc>
          <w:tcPr>
            <w:tcW w:w="2518" w:type="dxa"/>
            <w:shd w:val="clear" w:color="auto" w:fill="F7CAAC"/>
          </w:tcPr>
          <w:p w14:paraId="3A0F2649" w14:textId="77777777" w:rsidR="00CB41A3" w:rsidRDefault="00CB41A3" w:rsidP="00B76D0F">
            <w:pPr>
              <w:jc w:val="both"/>
              <w:rPr>
                <w:moveFrom w:id="4505" w:author="Pavla Trefilová" w:date="2019-11-18T17:19:00Z"/>
                <w:b/>
              </w:rPr>
            </w:pPr>
            <w:moveFrom w:id="4506" w:author="Pavla Trefilová" w:date="2019-11-18T17:19:00Z">
              <w:r>
                <w:rPr>
                  <w:b/>
                </w:rPr>
                <w:t xml:space="preserve">Podpis </w:t>
              </w:r>
            </w:moveFrom>
          </w:p>
        </w:tc>
        <w:tc>
          <w:tcPr>
            <w:tcW w:w="4536" w:type="dxa"/>
          </w:tcPr>
          <w:p w14:paraId="723C8C98" w14:textId="77777777" w:rsidR="00CB41A3" w:rsidRDefault="00CB41A3" w:rsidP="00B76D0F">
            <w:pPr>
              <w:jc w:val="both"/>
              <w:rPr>
                <w:moveFrom w:id="4507" w:author="Pavla Trefilová" w:date="2019-11-18T17:19:00Z"/>
              </w:rPr>
            </w:pPr>
          </w:p>
        </w:tc>
        <w:tc>
          <w:tcPr>
            <w:tcW w:w="786" w:type="dxa"/>
            <w:shd w:val="clear" w:color="auto" w:fill="F7CAAC"/>
          </w:tcPr>
          <w:p w14:paraId="17EA8767" w14:textId="77777777" w:rsidR="00CB41A3" w:rsidRDefault="00CB41A3" w:rsidP="00B76D0F">
            <w:pPr>
              <w:jc w:val="both"/>
              <w:rPr>
                <w:moveFrom w:id="4508" w:author="Pavla Trefilová" w:date="2019-11-18T17:19:00Z"/>
              </w:rPr>
            </w:pPr>
            <w:moveFrom w:id="4509" w:author="Pavla Trefilová" w:date="2019-11-18T17:19:00Z">
              <w:r>
                <w:rPr>
                  <w:b/>
                </w:rPr>
                <w:t>datum</w:t>
              </w:r>
            </w:moveFrom>
          </w:p>
        </w:tc>
        <w:tc>
          <w:tcPr>
            <w:tcW w:w="2019" w:type="dxa"/>
          </w:tcPr>
          <w:p w14:paraId="1B59285A" w14:textId="77777777" w:rsidR="00CB41A3" w:rsidRDefault="00CB41A3" w:rsidP="00B76D0F">
            <w:pPr>
              <w:jc w:val="both"/>
              <w:rPr>
                <w:moveFrom w:id="4510" w:author="Pavla Trefilová" w:date="2019-11-18T17:19:00Z"/>
              </w:rPr>
            </w:pPr>
          </w:p>
        </w:tc>
      </w:tr>
    </w:tbl>
    <w:p w14:paraId="7C3C0AC3" w14:textId="77777777" w:rsidR="00CB41A3" w:rsidRDefault="00CB41A3">
      <w:pPr>
        <w:spacing w:after="160" w:line="259" w:lineRule="auto"/>
        <w:rPr>
          <w:moveFrom w:id="4511" w:author="Pavla Trefilová" w:date="2019-11-18T17:19:00Z"/>
        </w:rPr>
        <w:pPrChange w:id="4512" w:author="Pavla Trefilová" w:date="2019-11-18T17:19:00Z">
          <w:pPr/>
        </w:pPrChange>
      </w:pPr>
    </w:p>
    <w:p w14:paraId="2675DA12" w14:textId="77777777" w:rsidR="00B2050B" w:rsidRDefault="00B2050B" w:rsidP="00B2050B">
      <w:pPr>
        <w:rPr>
          <w:moveFrom w:id="4513" w:author="Pavla Trefilová" w:date="2019-11-18T17:1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4514">
          <w:tblGrid>
            <w:gridCol w:w="76"/>
            <w:gridCol w:w="2442"/>
            <w:gridCol w:w="829"/>
            <w:gridCol w:w="1721"/>
            <w:gridCol w:w="524"/>
            <w:gridCol w:w="468"/>
            <w:gridCol w:w="994"/>
            <w:gridCol w:w="709"/>
            <w:gridCol w:w="77"/>
            <w:gridCol w:w="632"/>
            <w:gridCol w:w="693"/>
            <w:gridCol w:w="694"/>
            <w:gridCol w:w="76"/>
          </w:tblGrid>
        </w:tblGridChange>
      </w:tblGrid>
      <w:tr w:rsidR="00B2050B" w14:paraId="15BC06AD" w14:textId="77777777" w:rsidTr="00B2050B">
        <w:trPr>
          <w:del w:id="4515" w:author="Pavla Trefilová" w:date="2019-11-18T17:19:00Z"/>
        </w:trPr>
        <w:tc>
          <w:tcPr>
            <w:tcW w:w="9859" w:type="dxa"/>
            <w:gridSpan w:val="11"/>
            <w:tcBorders>
              <w:bottom w:val="double" w:sz="4" w:space="0" w:color="auto"/>
            </w:tcBorders>
            <w:shd w:val="clear" w:color="auto" w:fill="BDD6EE"/>
          </w:tcPr>
          <w:moveFromRangeEnd w:id="4498"/>
          <w:p w14:paraId="123BA881" w14:textId="77777777" w:rsidR="00B2050B" w:rsidRDefault="00B2050B" w:rsidP="00B2050B">
            <w:pPr>
              <w:jc w:val="both"/>
              <w:rPr>
                <w:del w:id="4516" w:author="Pavla Trefilová" w:date="2019-11-18T17:19:00Z"/>
                <w:b/>
                <w:sz w:val="28"/>
              </w:rPr>
            </w:pPr>
            <w:del w:id="4517" w:author="Pavla Trefilová" w:date="2019-11-18T17:19:00Z">
              <w:r>
                <w:rPr>
                  <w:b/>
                  <w:sz w:val="28"/>
                </w:rPr>
                <w:delText>C-I – Personální zabezpečení</w:delText>
              </w:r>
            </w:del>
          </w:p>
        </w:tc>
      </w:tr>
      <w:tr w:rsidR="00B2050B" w14:paraId="11DE1B25" w14:textId="77777777" w:rsidTr="00B2050B">
        <w:trPr>
          <w:del w:id="4518" w:author="Pavla Trefilová" w:date="2019-11-18T17:19:00Z"/>
        </w:trPr>
        <w:tc>
          <w:tcPr>
            <w:tcW w:w="2518" w:type="dxa"/>
            <w:tcBorders>
              <w:top w:val="double" w:sz="4" w:space="0" w:color="auto"/>
            </w:tcBorders>
            <w:shd w:val="clear" w:color="auto" w:fill="F7CAAC"/>
          </w:tcPr>
          <w:p w14:paraId="6958DBF5" w14:textId="77777777" w:rsidR="00B2050B" w:rsidRDefault="00B2050B" w:rsidP="00B2050B">
            <w:pPr>
              <w:jc w:val="both"/>
              <w:rPr>
                <w:del w:id="4519" w:author="Pavla Trefilová" w:date="2019-11-18T17:19:00Z"/>
                <w:b/>
              </w:rPr>
            </w:pPr>
            <w:del w:id="4520" w:author="Pavla Trefilová" w:date="2019-11-18T17:19:00Z">
              <w:r>
                <w:rPr>
                  <w:b/>
                </w:rPr>
                <w:delText>Vysoká škola</w:delText>
              </w:r>
            </w:del>
          </w:p>
        </w:tc>
        <w:tc>
          <w:tcPr>
            <w:tcW w:w="7341" w:type="dxa"/>
            <w:gridSpan w:val="10"/>
          </w:tcPr>
          <w:p w14:paraId="10FB404A" w14:textId="77777777" w:rsidR="00B2050B" w:rsidRDefault="00B2050B" w:rsidP="00B2050B">
            <w:pPr>
              <w:jc w:val="both"/>
              <w:rPr>
                <w:del w:id="4521" w:author="Pavla Trefilová" w:date="2019-11-18T17:19:00Z"/>
              </w:rPr>
            </w:pPr>
            <w:del w:id="4522" w:author="Pavla Trefilová" w:date="2019-11-18T17:19:00Z">
              <w:r>
                <w:delText>Univerzita Tomáše Bati ve Zlíně</w:delText>
              </w:r>
            </w:del>
          </w:p>
        </w:tc>
      </w:tr>
      <w:tr w:rsidR="00B2050B" w14:paraId="64357CD1" w14:textId="77777777" w:rsidTr="00B2050B">
        <w:trPr>
          <w:del w:id="4523" w:author="Pavla Trefilová" w:date="2019-11-18T17:19:00Z"/>
        </w:trPr>
        <w:tc>
          <w:tcPr>
            <w:tcW w:w="2518" w:type="dxa"/>
            <w:shd w:val="clear" w:color="auto" w:fill="F7CAAC"/>
          </w:tcPr>
          <w:p w14:paraId="10C42021" w14:textId="77777777" w:rsidR="00B2050B" w:rsidRDefault="00B2050B" w:rsidP="00B2050B">
            <w:pPr>
              <w:jc w:val="both"/>
              <w:rPr>
                <w:del w:id="4524" w:author="Pavla Trefilová" w:date="2019-11-18T17:19:00Z"/>
                <w:b/>
              </w:rPr>
            </w:pPr>
            <w:del w:id="4525" w:author="Pavla Trefilová" w:date="2019-11-18T17:19:00Z">
              <w:r>
                <w:rPr>
                  <w:b/>
                </w:rPr>
                <w:delText>Součást vysoké školy</w:delText>
              </w:r>
            </w:del>
          </w:p>
        </w:tc>
        <w:tc>
          <w:tcPr>
            <w:tcW w:w="7341" w:type="dxa"/>
            <w:gridSpan w:val="10"/>
          </w:tcPr>
          <w:p w14:paraId="4F11429E" w14:textId="77777777" w:rsidR="00B2050B" w:rsidRDefault="00B2050B" w:rsidP="00B2050B">
            <w:pPr>
              <w:jc w:val="both"/>
              <w:rPr>
                <w:del w:id="4526" w:author="Pavla Trefilová" w:date="2019-11-18T17:19:00Z"/>
              </w:rPr>
            </w:pPr>
            <w:del w:id="4527" w:author="Pavla Trefilová" w:date="2019-11-18T17:19:00Z">
              <w:r>
                <w:delText>Fakulta managementu a ekonomiky</w:delText>
              </w:r>
            </w:del>
          </w:p>
        </w:tc>
      </w:tr>
      <w:tr w:rsidR="00B2050B" w14:paraId="36E0EDFB" w14:textId="77777777" w:rsidTr="00B2050B">
        <w:trPr>
          <w:del w:id="4528" w:author="Pavla Trefilová" w:date="2019-11-18T17:19:00Z"/>
        </w:trPr>
        <w:tc>
          <w:tcPr>
            <w:tcW w:w="2518" w:type="dxa"/>
            <w:shd w:val="clear" w:color="auto" w:fill="F7CAAC"/>
          </w:tcPr>
          <w:p w14:paraId="73023A76" w14:textId="77777777" w:rsidR="00B2050B" w:rsidRDefault="00B2050B" w:rsidP="00B2050B">
            <w:pPr>
              <w:jc w:val="both"/>
              <w:rPr>
                <w:del w:id="4529" w:author="Pavla Trefilová" w:date="2019-11-18T17:19:00Z"/>
                <w:b/>
              </w:rPr>
            </w:pPr>
            <w:del w:id="4530" w:author="Pavla Trefilová" w:date="2019-11-18T17:19:00Z">
              <w:r>
                <w:rPr>
                  <w:b/>
                </w:rPr>
                <w:delText>Název studijního programu</w:delText>
              </w:r>
            </w:del>
          </w:p>
        </w:tc>
        <w:tc>
          <w:tcPr>
            <w:tcW w:w="7341" w:type="dxa"/>
            <w:gridSpan w:val="10"/>
          </w:tcPr>
          <w:p w14:paraId="3789A738" w14:textId="77777777" w:rsidR="00B2050B" w:rsidRDefault="00343DC3" w:rsidP="00B2050B">
            <w:pPr>
              <w:jc w:val="both"/>
              <w:rPr>
                <w:del w:id="4531" w:author="Pavla Trefilová" w:date="2019-11-18T17:19:00Z"/>
              </w:rPr>
            </w:pPr>
            <w:del w:id="4532" w:author="Pavla Trefilová" w:date="2019-11-18T17:19:00Z">
              <w:r>
                <w:delText xml:space="preserve">Economics and Management </w:delText>
              </w:r>
            </w:del>
          </w:p>
        </w:tc>
      </w:tr>
      <w:tr w:rsidR="00B2050B" w14:paraId="4B9E5D4A" w14:textId="77777777" w:rsidTr="00B2050B">
        <w:trPr>
          <w:del w:id="4533" w:author="Pavla Trefilová" w:date="2019-11-18T17:19:00Z"/>
        </w:trPr>
        <w:tc>
          <w:tcPr>
            <w:tcW w:w="2518" w:type="dxa"/>
            <w:shd w:val="clear" w:color="auto" w:fill="F7CAAC"/>
          </w:tcPr>
          <w:p w14:paraId="6E167977" w14:textId="77777777" w:rsidR="00B2050B" w:rsidRDefault="00B2050B" w:rsidP="00B2050B">
            <w:pPr>
              <w:jc w:val="both"/>
              <w:rPr>
                <w:del w:id="4534" w:author="Pavla Trefilová" w:date="2019-11-18T17:19:00Z"/>
                <w:b/>
              </w:rPr>
            </w:pPr>
            <w:del w:id="4535" w:author="Pavla Trefilová" w:date="2019-11-18T17:19:00Z">
              <w:r>
                <w:rPr>
                  <w:b/>
                </w:rPr>
                <w:delText>Jméno a příjmení</w:delText>
              </w:r>
            </w:del>
          </w:p>
        </w:tc>
        <w:tc>
          <w:tcPr>
            <w:tcW w:w="4536" w:type="dxa"/>
            <w:gridSpan w:val="5"/>
          </w:tcPr>
          <w:p w14:paraId="6F3ECEC7" w14:textId="77777777" w:rsidR="00B2050B" w:rsidRDefault="00B2050B" w:rsidP="00B2050B">
            <w:pPr>
              <w:jc w:val="both"/>
              <w:rPr>
                <w:del w:id="4536" w:author="Pavla Trefilová" w:date="2019-11-18T17:19:00Z"/>
              </w:rPr>
            </w:pPr>
            <w:del w:id="4537" w:author="Pavla Trefilová" w:date="2019-11-18T17:19:00Z">
              <w:r>
                <w:delText>Kamil DOBEŠ</w:delText>
              </w:r>
            </w:del>
          </w:p>
        </w:tc>
        <w:tc>
          <w:tcPr>
            <w:tcW w:w="709" w:type="dxa"/>
            <w:shd w:val="clear" w:color="auto" w:fill="F7CAAC"/>
          </w:tcPr>
          <w:p w14:paraId="578F8E92" w14:textId="77777777" w:rsidR="00B2050B" w:rsidRDefault="00B2050B" w:rsidP="00B2050B">
            <w:pPr>
              <w:jc w:val="both"/>
              <w:rPr>
                <w:del w:id="4538" w:author="Pavla Trefilová" w:date="2019-11-18T17:19:00Z"/>
                <w:b/>
              </w:rPr>
            </w:pPr>
            <w:del w:id="4539" w:author="Pavla Trefilová" w:date="2019-11-18T17:19:00Z">
              <w:r>
                <w:rPr>
                  <w:b/>
                </w:rPr>
                <w:delText>Tituly</w:delText>
              </w:r>
            </w:del>
          </w:p>
        </w:tc>
        <w:tc>
          <w:tcPr>
            <w:tcW w:w="2096" w:type="dxa"/>
            <w:gridSpan w:val="4"/>
          </w:tcPr>
          <w:p w14:paraId="395D4EA2" w14:textId="77777777" w:rsidR="00B2050B" w:rsidRDefault="00B2050B" w:rsidP="00B2050B">
            <w:pPr>
              <w:jc w:val="both"/>
              <w:rPr>
                <w:del w:id="4540" w:author="Pavla Trefilová" w:date="2019-11-18T17:19:00Z"/>
              </w:rPr>
            </w:pPr>
            <w:del w:id="4541" w:author="Pavla Trefilová" w:date="2019-11-18T17:19:00Z">
              <w:r>
                <w:delText>Ing.</w:delText>
              </w:r>
              <w:r w:rsidR="00743580">
                <w:delText>,</w:delText>
              </w:r>
              <w:r>
                <w:delText xml:space="preserve"> Ph.D.</w:delText>
              </w:r>
            </w:del>
          </w:p>
        </w:tc>
      </w:tr>
      <w:tr w:rsidR="00B2050B" w14:paraId="18CF6FB9" w14:textId="77777777" w:rsidTr="00B2050B">
        <w:trPr>
          <w:del w:id="4542" w:author="Pavla Trefilová" w:date="2019-11-18T17:19:00Z"/>
        </w:trPr>
        <w:tc>
          <w:tcPr>
            <w:tcW w:w="2518" w:type="dxa"/>
            <w:shd w:val="clear" w:color="auto" w:fill="F7CAAC"/>
          </w:tcPr>
          <w:p w14:paraId="156DC1D1" w14:textId="77777777" w:rsidR="00B2050B" w:rsidRDefault="00B2050B" w:rsidP="00B2050B">
            <w:pPr>
              <w:jc w:val="both"/>
              <w:rPr>
                <w:del w:id="4543" w:author="Pavla Trefilová" w:date="2019-11-18T17:19:00Z"/>
                <w:b/>
              </w:rPr>
            </w:pPr>
            <w:del w:id="4544" w:author="Pavla Trefilová" w:date="2019-11-18T17:19:00Z">
              <w:r>
                <w:rPr>
                  <w:b/>
                </w:rPr>
                <w:delText>Rok narození</w:delText>
              </w:r>
            </w:del>
          </w:p>
        </w:tc>
        <w:tc>
          <w:tcPr>
            <w:tcW w:w="829" w:type="dxa"/>
          </w:tcPr>
          <w:p w14:paraId="2EB131EA" w14:textId="77777777" w:rsidR="00B2050B" w:rsidRDefault="00B2050B" w:rsidP="00B2050B">
            <w:pPr>
              <w:jc w:val="both"/>
              <w:rPr>
                <w:del w:id="4545" w:author="Pavla Trefilová" w:date="2019-11-18T17:19:00Z"/>
              </w:rPr>
            </w:pPr>
            <w:del w:id="4546" w:author="Pavla Trefilová" w:date="2019-11-18T17:19:00Z">
              <w:r>
                <w:delText>1978</w:delText>
              </w:r>
            </w:del>
          </w:p>
        </w:tc>
        <w:tc>
          <w:tcPr>
            <w:tcW w:w="1721" w:type="dxa"/>
            <w:shd w:val="clear" w:color="auto" w:fill="F7CAAC"/>
          </w:tcPr>
          <w:p w14:paraId="5ED4A051" w14:textId="77777777" w:rsidR="00B2050B" w:rsidRDefault="00B2050B" w:rsidP="00B2050B">
            <w:pPr>
              <w:jc w:val="both"/>
              <w:rPr>
                <w:del w:id="4547" w:author="Pavla Trefilová" w:date="2019-11-18T17:19:00Z"/>
                <w:b/>
              </w:rPr>
            </w:pPr>
            <w:del w:id="4548" w:author="Pavla Trefilová" w:date="2019-11-18T17:19:00Z">
              <w:r>
                <w:rPr>
                  <w:b/>
                </w:rPr>
                <w:delText>typ vztahu k VŠ</w:delText>
              </w:r>
            </w:del>
          </w:p>
        </w:tc>
        <w:tc>
          <w:tcPr>
            <w:tcW w:w="992" w:type="dxa"/>
            <w:gridSpan w:val="2"/>
          </w:tcPr>
          <w:p w14:paraId="1E173A1D" w14:textId="77777777" w:rsidR="00B2050B" w:rsidRDefault="00B2050B" w:rsidP="00B2050B">
            <w:pPr>
              <w:jc w:val="both"/>
              <w:rPr>
                <w:del w:id="4549" w:author="Pavla Trefilová" w:date="2019-11-18T17:19:00Z"/>
              </w:rPr>
            </w:pPr>
            <w:del w:id="4550" w:author="Pavla Trefilová" w:date="2019-11-18T17:19:00Z">
              <w:r>
                <w:delText>pp</w:delText>
              </w:r>
            </w:del>
          </w:p>
        </w:tc>
        <w:tc>
          <w:tcPr>
            <w:tcW w:w="994" w:type="dxa"/>
            <w:shd w:val="clear" w:color="auto" w:fill="F7CAAC"/>
          </w:tcPr>
          <w:p w14:paraId="7C1D3995" w14:textId="77777777" w:rsidR="00B2050B" w:rsidRDefault="00B2050B" w:rsidP="00B2050B">
            <w:pPr>
              <w:jc w:val="both"/>
              <w:rPr>
                <w:del w:id="4551" w:author="Pavla Trefilová" w:date="2019-11-18T17:19:00Z"/>
                <w:b/>
              </w:rPr>
            </w:pPr>
            <w:del w:id="4552" w:author="Pavla Trefilová" w:date="2019-11-18T17:19:00Z">
              <w:r>
                <w:rPr>
                  <w:b/>
                </w:rPr>
                <w:delText>rozsah</w:delText>
              </w:r>
            </w:del>
          </w:p>
        </w:tc>
        <w:tc>
          <w:tcPr>
            <w:tcW w:w="709" w:type="dxa"/>
          </w:tcPr>
          <w:p w14:paraId="0836FB2C" w14:textId="77777777" w:rsidR="00B2050B" w:rsidRDefault="00B2050B" w:rsidP="00B2050B">
            <w:pPr>
              <w:jc w:val="both"/>
              <w:rPr>
                <w:del w:id="4553" w:author="Pavla Trefilová" w:date="2019-11-18T17:19:00Z"/>
              </w:rPr>
            </w:pPr>
            <w:del w:id="4554" w:author="Pavla Trefilová" w:date="2019-11-18T17:19:00Z">
              <w:r>
                <w:delText>40</w:delText>
              </w:r>
            </w:del>
          </w:p>
        </w:tc>
        <w:tc>
          <w:tcPr>
            <w:tcW w:w="709" w:type="dxa"/>
            <w:gridSpan w:val="2"/>
            <w:shd w:val="clear" w:color="auto" w:fill="F7CAAC"/>
          </w:tcPr>
          <w:p w14:paraId="404E8C25" w14:textId="77777777" w:rsidR="00B2050B" w:rsidRDefault="00B2050B" w:rsidP="00B2050B">
            <w:pPr>
              <w:jc w:val="both"/>
              <w:rPr>
                <w:del w:id="4555" w:author="Pavla Trefilová" w:date="2019-11-18T17:19:00Z"/>
                <w:b/>
              </w:rPr>
            </w:pPr>
            <w:del w:id="4556" w:author="Pavla Trefilová" w:date="2019-11-18T17:19:00Z">
              <w:r>
                <w:rPr>
                  <w:b/>
                </w:rPr>
                <w:delText>do kdy</w:delText>
              </w:r>
            </w:del>
          </w:p>
        </w:tc>
        <w:tc>
          <w:tcPr>
            <w:tcW w:w="1387" w:type="dxa"/>
            <w:gridSpan w:val="2"/>
          </w:tcPr>
          <w:p w14:paraId="20633405" w14:textId="77777777" w:rsidR="00B2050B" w:rsidRDefault="00B2050B" w:rsidP="00B2050B">
            <w:pPr>
              <w:jc w:val="both"/>
              <w:rPr>
                <w:del w:id="4557" w:author="Pavla Trefilová" w:date="2019-11-18T17:19:00Z"/>
              </w:rPr>
            </w:pPr>
            <w:del w:id="4558" w:author="Pavla Trefilová" w:date="2019-11-18T17:19:00Z">
              <w:r>
                <w:delText>N</w:delText>
              </w:r>
            </w:del>
          </w:p>
        </w:tc>
      </w:tr>
      <w:tr w:rsidR="00B2050B" w14:paraId="0B9F1A62" w14:textId="77777777" w:rsidTr="00B2050B">
        <w:trPr>
          <w:del w:id="4559" w:author="Pavla Trefilová" w:date="2019-11-18T17:19:00Z"/>
        </w:trPr>
        <w:tc>
          <w:tcPr>
            <w:tcW w:w="5068" w:type="dxa"/>
            <w:gridSpan w:val="3"/>
            <w:shd w:val="clear" w:color="auto" w:fill="F7CAAC"/>
          </w:tcPr>
          <w:p w14:paraId="68FDBFC1" w14:textId="77777777" w:rsidR="00B2050B" w:rsidRDefault="00B2050B" w:rsidP="00B2050B">
            <w:pPr>
              <w:jc w:val="both"/>
              <w:rPr>
                <w:del w:id="4560" w:author="Pavla Trefilová" w:date="2019-11-18T17:19:00Z"/>
                <w:b/>
              </w:rPr>
            </w:pPr>
            <w:del w:id="4561" w:author="Pavla Trefilová" w:date="2019-11-18T17:19:00Z">
              <w:r>
                <w:rPr>
                  <w:b/>
                </w:rPr>
                <w:delText>Typ vztahu na součásti VŠ, která uskutečňuje st. program</w:delText>
              </w:r>
            </w:del>
          </w:p>
        </w:tc>
        <w:tc>
          <w:tcPr>
            <w:tcW w:w="992" w:type="dxa"/>
            <w:gridSpan w:val="2"/>
          </w:tcPr>
          <w:p w14:paraId="69B24E1D" w14:textId="77777777" w:rsidR="00B2050B" w:rsidRDefault="00B2050B" w:rsidP="00B2050B">
            <w:pPr>
              <w:jc w:val="both"/>
              <w:rPr>
                <w:del w:id="4562" w:author="Pavla Trefilová" w:date="2019-11-18T17:19:00Z"/>
              </w:rPr>
            </w:pPr>
            <w:del w:id="4563" w:author="Pavla Trefilová" w:date="2019-11-18T17:19:00Z">
              <w:r>
                <w:delText>pp</w:delText>
              </w:r>
            </w:del>
          </w:p>
        </w:tc>
        <w:tc>
          <w:tcPr>
            <w:tcW w:w="994" w:type="dxa"/>
            <w:shd w:val="clear" w:color="auto" w:fill="F7CAAC"/>
          </w:tcPr>
          <w:p w14:paraId="786BAA2A" w14:textId="77777777" w:rsidR="00B2050B" w:rsidRDefault="00B2050B" w:rsidP="00B2050B">
            <w:pPr>
              <w:jc w:val="both"/>
              <w:rPr>
                <w:del w:id="4564" w:author="Pavla Trefilová" w:date="2019-11-18T17:19:00Z"/>
                <w:b/>
              </w:rPr>
            </w:pPr>
            <w:del w:id="4565" w:author="Pavla Trefilová" w:date="2019-11-18T17:19:00Z">
              <w:r>
                <w:rPr>
                  <w:b/>
                </w:rPr>
                <w:delText>rozsah</w:delText>
              </w:r>
            </w:del>
          </w:p>
        </w:tc>
        <w:tc>
          <w:tcPr>
            <w:tcW w:w="709" w:type="dxa"/>
          </w:tcPr>
          <w:p w14:paraId="556C0238" w14:textId="77777777" w:rsidR="00B2050B" w:rsidRDefault="00B2050B" w:rsidP="00B2050B">
            <w:pPr>
              <w:jc w:val="both"/>
              <w:rPr>
                <w:del w:id="4566" w:author="Pavla Trefilová" w:date="2019-11-18T17:19:00Z"/>
              </w:rPr>
            </w:pPr>
            <w:del w:id="4567" w:author="Pavla Trefilová" w:date="2019-11-18T17:19:00Z">
              <w:r>
                <w:delText>40</w:delText>
              </w:r>
            </w:del>
          </w:p>
        </w:tc>
        <w:tc>
          <w:tcPr>
            <w:tcW w:w="709" w:type="dxa"/>
            <w:gridSpan w:val="2"/>
            <w:shd w:val="clear" w:color="auto" w:fill="F7CAAC"/>
          </w:tcPr>
          <w:p w14:paraId="2B9E0D04" w14:textId="77777777" w:rsidR="00B2050B" w:rsidRDefault="00B2050B" w:rsidP="00B2050B">
            <w:pPr>
              <w:jc w:val="both"/>
              <w:rPr>
                <w:del w:id="4568" w:author="Pavla Trefilová" w:date="2019-11-18T17:19:00Z"/>
                <w:b/>
              </w:rPr>
            </w:pPr>
            <w:del w:id="4569" w:author="Pavla Trefilová" w:date="2019-11-18T17:19:00Z">
              <w:r>
                <w:rPr>
                  <w:b/>
                </w:rPr>
                <w:delText>do kdy</w:delText>
              </w:r>
            </w:del>
          </w:p>
        </w:tc>
        <w:tc>
          <w:tcPr>
            <w:tcW w:w="1387" w:type="dxa"/>
            <w:gridSpan w:val="2"/>
          </w:tcPr>
          <w:p w14:paraId="696610CB" w14:textId="77777777" w:rsidR="00B2050B" w:rsidRDefault="00B2050B" w:rsidP="00B2050B">
            <w:pPr>
              <w:jc w:val="both"/>
              <w:rPr>
                <w:del w:id="4570" w:author="Pavla Trefilová" w:date="2019-11-18T17:19:00Z"/>
              </w:rPr>
            </w:pPr>
            <w:del w:id="4571" w:author="Pavla Trefilová" w:date="2019-11-18T17:19:00Z">
              <w:r>
                <w:delText>N</w:delText>
              </w:r>
            </w:del>
          </w:p>
        </w:tc>
      </w:tr>
      <w:tr w:rsidR="00EE7C0E" w:rsidRPr="0003498C" w14:paraId="54DCFFA6" w14:textId="77777777" w:rsidTr="00DC31A9">
        <w:tc>
          <w:tcPr>
            <w:tcW w:w="6060" w:type="dxa"/>
            <w:gridSpan w:val="5"/>
            <w:shd w:val="clear" w:color="auto" w:fill="F7CAAC"/>
          </w:tcPr>
          <w:p w14:paraId="71C3E4E2" w14:textId="77777777" w:rsidR="00EE7C0E" w:rsidRPr="0003498C" w:rsidRDefault="00EE7C0E" w:rsidP="00DC31A9">
            <w:pPr>
              <w:jc w:val="both"/>
              <w:rPr>
                <w:moveFrom w:id="4572" w:author="Pavla Trefilová" w:date="2019-11-18T17:19:00Z"/>
              </w:rPr>
            </w:pPr>
            <w:moveFromRangeStart w:id="4573" w:author="Pavla Trefilová" w:date="2019-11-18T17:19:00Z" w:name="move24990042"/>
            <w:moveFrom w:id="4574" w:author="Pavla Trefilová" w:date="2019-11-18T17:19:00Z">
              <w:r w:rsidRPr="0003498C">
                <w:rPr>
                  <w:b/>
                </w:rPr>
                <w:t>Další současná působení jako akademický pracovník na jiných VŠ</w:t>
              </w:r>
            </w:moveFrom>
          </w:p>
        </w:tc>
        <w:tc>
          <w:tcPr>
            <w:tcW w:w="1703" w:type="dxa"/>
            <w:gridSpan w:val="2"/>
            <w:shd w:val="clear" w:color="auto" w:fill="F7CAAC"/>
          </w:tcPr>
          <w:p w14:paraId="0330B6A7" w14:textId="77777777" w:rsidR="00EE7C0E" w:rsidRPr="0003498C" w:rsidRDefault="00EE7C0E" w:rsidP="00DC31A9">
            <w:pPr>
              <w:jc w:val="both"/>
              <w:rPr>
                <w:moveFrom w:id="4575" w:author="Pavla Trefilová" w:date="2019-11-18T17:19:00Z"/>
                <w:b/>
              </w:rPr>
            </w:pPr>
            <w:moveFrom w:id="4576" w:author="Pavla Trefilová" w:date="2019-11-18T17:19:00Z">
              <w:r w:rsidRPr="0003498C">
                <w:rPr>
                  <w:b/>
                </w:rPr>
                <w:t>typ prac. vztahu</w:t>
              </w:r>
            </w:moveFrom>
          </w:p>
        </w:tc>
        <w:tc>
          <w:tcPr>
            <w:tcW w:w="2096" w:type="dxa"/>
            <w:gridSpan w:val="4"/>
            <w:shd w:val="clear" w:color="auto" w:fill="F7CAAC"/>
          </w:tcPr>
          <w:p w14:paraId="7EDBE494" w14:textId="77777777" w:rsidR="00EE7C0E" w:rsidRPr="0003498C" w:rsidRDefault="00EE7C0E" w:rsidP="00DC31A9">
            <w:pPr>
              <w:jc w:val="both"/>
              <w:rPr>
                <w:moveFrom w:id="4577" w:author="Pavla Trefilová" w:date="2019-11-18T17:19:00Z"/>
                <w:b/>
              </w:rPr>
            </w:pPr>
            <w:moveFrom w:id="4578" w:author="Pavla Trefilová" w:date="2019-11-18T17:19:00Z">
              <w:r w:rsidRPr="0003498C">
                <w:rPr>
                  <w:b/>
                </w:rPr>
                <w:t>rozsah</w:t>
              </w:r>
            </w:moveFrom>
          </w:p>
        </w:tc>
      </w:tr>
      <w:moveFromRangeEnd w:id="4573"/>
      <w:tr w:rsidR="00B2050B" w14:paraId="79E41C2D" w14:textId="77777777" w:rsidTr="00B2050B">
        <w:trPr>
          <w:del w:id="4579" w:author="Pavla Trefilová" w:date="2019-11-18T17:19:00Z"/>
        </w:trPr>
        <w:tc>
          <w:tcPr>
            <w:tcW w:w="6060" w:type="dxa"/>
            <w:gridSpan w:val="5"/>
          </w:tcPr>
          <w:p w14:paraId="3D4853DA" w14:textId="77777777" w:rsidR="00B2050B" w:rsidRDefault="00B2050B" w:rsidP="00B2050B">
            <w:pPr>
              <w:jc w:val="both"/>
              <w:rPr>
                <w:del w:id="4580" w:author="Pavla Trefilová" w:date="2019-11-18T17:19:00Z"/>
              </w:rPr>
            </w:pPr>
          </w:p>
        </w:tc>
        <w:tc>
          <w:tcPr>
            <w:tcW w:w="1703" w:type="dxa"/>
            <w:gridSpan w:val="2"/>
          </w:tcPr>
          <w:p w14:paraId="1AC5B627" w14:textId="77777777" w:rsidR="00B2050B" w:rsidRDefault="00B2050B" w:rsidP="00B2050B">
            <w:pPr>
              <w:jc w:val="both"/>
              <w:rPr>
                <w:del w:id="4581" w:author="Pavla Trefilová" w:date="2019-11-18T17:19:00Z"/>
              </w:rPr>
            </w:pPr>
          </w:p>
        </w:tc>
        <w:tc>
          <w:tcPr>
            <w:tcW w:w="2096" w:type="dxa"/>
            <w:gridSpan w:val="4"/>
          </w:tcPr>
          <w:p w14:paraId="2DE9B57C" w14:textId="77777777" w:rsidR="00B2050B" w:rsidRDefault="00B2050B" w:rsidP="00B2050B">
            <w:pPr>
              <w:jc w:val="both"/>
              <w:rPr>
                <w:del w:id="4582" w:author="Pavla Trefilová" w:date="2019-11-18T17:19:00Z"/>
              </w:rPr>
            </w:pPr>
          </w:p>
        </w:tc>
      </w:tr>
      <w:tr w:rsidR="00EE7C0E" w:rsidRPr="0003498C" w14:paraId="47CCE3DE" w14:textId="77777777" w:rsidTr="00DC31A9">
        <w:tc>
          <w:tcPr>
            <w:tcW w:w="6060" w:type="dxa"/>
            <w:gridSpan w:val="5"/>
          </w:tcPr>
          <w:p w14:paraId="3F19EB26" w14:textId="77777777" w:rsidR="00EE7C0E" w:rsidRPr="0003498C" w:rsidRDefault="00EE7C0E" w:rsidP="00DC31A9">
            <w:pPr>
              <w:jc w:val="both"/>
              <w:rPr>
                <w:moveFrom w:id="4583" w:author="Pavla Trefilová" w:date="2019-11-18T17:19:00Z"/>
              </w:rPr>
            </w:pPr>
            <w:moveFromRangeStart w:id="4584" w:author="Pavla Trefilová" w:date="2019-11-18T17:19:00Z" w:name="move24990043"/>
          </w:p>
        </w:tc>
        <w:tc>
          <w:tcPr>
            <w:tcW w:w="1703" w:type="dxa"/>
            <w:gridSpan w:val="2"/>
          </w:tcPr>
          <w:p w14:paraId="605EF3EF" w14:textId="77777777" w:rsidR="00EE7C0E" w:rsidRPr="0003498C" w:rsidRDefault="00EE7C0E" w:rsidP="00DC31A9">
            <w:pPr>
              <w:jc w:val="both"/>
              <w:rPr>
                <w:moveFrom w:id="4585" w:author="Pavla Trefilová" w:date="2019-11-18T17:19:00Z"/>
              </w:rPr>
            </w:pPr>
          </w:p>
        </w:tc>
        <w:tc>
          <w:tcPr>
            <w:tcW w:w="2096" w:type="dxa"/>
            <w:gridSpan w:val="4"/>
          </w:tcPr>
          <w:p w14:paraId="35C0FD94" w14:textId="77777777" w:rsidR="00EE7C0E" w:rsidRPr="0003498C" w:rsidRDefault="00EE7C0E" w:rsidP="00DC31A9">
            <w:pPr>
              <w:jc w:val="both"/>
              <w:rPr>
                <w:moveFrom w:id="4586" w:author="Pavla Trefilová" w:date="2019-11-18T17:19:00Z"/>
              </w:rPr>
            </w:pPr>
          </w:p>
        </w:tc>
      </w:tr>
      <w:tr w:rsidR="00EE7C0E" w:rsidRPr="0003498C" w14:paraId="35841583" w14:textId="77777777" w:rsidTr="00DC31A9">
        <w:tc>
          <w:tcPr>
            <w:tcW w:w="6060" w:type="dxa"/>
            <w:gridSpan w:val="5"/>
          </w:tcPr>
          <w:p w14:paraId="1A4E91F8" w14:textId="77777777" w:rsidR="00EE7C0E" w:rsidRPr="0003498C" w:rsidRDefault="00EE7C0E" w:rsidP="00DC31A9">
            <w:pPr>
              <w:jc w:val="both"/>
              <w:rPr>
                <w:moveFrom w:id="4587" w:author="Pavla Trefilová" w:date="2019-11-18T17:19:00Z"/>
              </w:rPr>
            </w:pPr>
          </w:p>
        </w:tc>
        <w:tc>
          <w:tcPr>
            <w:tcW w:w="1703" w:type="dxa"/>
            <w:gridSpan w:val="2"/>
          </w:tcPr>
          <w:p w14:paraId="53429429" w14:textId="77777777" w:rsidR="00EE7C0E" w:rsidRPr="0003498C" w:rsidRDefault="00EE7C0E" w:rsidP="00DC31A9">
            <w:pPr>
              <w:jc w:val="both"/>
              <w:rPr>
                <w:moveFrom w:id="4588" w:author="Pavla Trefilová" w:date="2019-11-18T17:19:00Z"/>
              </w:rPr>
            </w:pPr>
          </w:p>
        </w:tc>
        <w:tc>
          <w:tcPr>
            <w:tcW w:w="2096" w:type="dxa"/>
            <w:gridSpan w:val="4"/>
          </w:tcPr>
          <w:p w14:paraId="3C3AC428" w14:textId="77777777" w:rsidR="00EE7C0E" w:rsidRPr="0003498C" w:rsidRDefault="00EE7C0E" w:rsidP="00DC31A9">
            <w:pPr>
              <w:jc w:val="both"/>
              <w:rPr>
                <w:moveFrom w:id="4589" w:author="Pavla Trefilová" w:date="2019-11-18T17:19:00Z"/>
              </w:rPr>
            </w:pPr>
          </w:p>
        </w:tc>
      </w:tr>
      <w:tr w:rsidR="00EE7C0E" w:rsidRPr="0003498C" w14:paraId="3E23446D" w14:textId="77777777" w:rsidTr="00DC31A9">
        <w:tc>
          <w:tcPr>
            <w:tcW w:w="6060" w:type="dxa"/>
            <w:gridSpan w:val="5"/>
          </w:tcPr>
          <w:p w14:paraId="273A1A68" w14:textId="77777777" w:rsidR="00EE7C0E" w:rsidRPr="0003498C" w:rsidRDefault="00EE7C0E" w:rsidP="00DC31A9">
            <w:pPr>
              <w:jc w:val="both"/>
              <w:rPr>
                <w:moveFrom w:id="4590" w:author="Pavla Trefilová" w:date="2019-11-18T17:19:00Z"/>
              </w:rPr>
            </w:pPr>
          </w:p>
        </w:tc>
        <w:tc>
          <w:tcPr>
            <w:tcW w:w="1703" w:type="dxa"/>
            <w:gridSpan w:val="2"/>
          </w:tcPr>
          <w:p w14:paraId="7B13DD1F" w14:textId="77777777" w:rsidR="00EE7C0E" w:rsidRPr="0003498C" w:rsidRDefault="00EE7C0E" w:rsidP="00DC31A9">
            <w:pPr>
              <w:jc w:val="both"/>
              <w:rPr>
                <w:moveFrom w:id="4591" w:author="Pavla Trefilová" w:date="2019-11-18T17:19:00Z"/>
              </w:rPr>
            </w:pPr>
          </w:p>
        </w:tc>
        <w:tc>
          <w:tcPr>
            <w:tcW w:w="2096" w:type="dxa"/>
            <w:gridSpan w:val="4"/>
          </w:tcPr>
          <w:p w14:paraId="4416EA31" w14:textId="77777777" w:rsidR="00EE7C0E" w:rsidRPr="0003498C" w:rsidRDefault="00EE7C0E" w:rsidP="00DC31A9">
            <w:pPr>
              <w:jc w:val="both"/>
              <w:rPr>
                <w:moveFrom w:id="4592" w:author="Pavla Trefilová" w:date="2019-11-18T17:19:00Z"/>
              </w:rPr>
            </w:pPr>
          </w:p>
        </w:tc>
      </w:tr>
      <w:tr w:rsidR="00EE7C0E" w:rsidRPr="0003498C" w14:paraId="5590D426" w14:textId="77777777" w:rsidTr="00DC31A9">
        <w:tc>
          <w:tcPr>
            <w:tcW w:w="9859" w:type="dxa"/>
            <w:gridSpan w:val="11"/>
            <w:shd w:val="clear" w:color="auto" w:fill="F7CAAC"/>
          </w:tcPr>
          <w:p w14:paraId="6A04CF47" w14:textId="77777777" w:rsidR="00EE7C0E" w:rsidRPr="0003498C" w:rsidRDefault="00EE7C0E" w:rsidP="00DC31A9">
            <w:pPr>
              <w:jc w:val="both"/>
              <w:rPr>
                <w:moveFrom w:id="4593" w:author="Pavla Trefilová" w:date="2019-11-18T17:19:00Z"/>
              </w:rPr>
            </w:pPr>
            <w:moveFrom w:id="4594" w:author="Pavla Trefilová" w:date="2019-11-18T17:19:00Z">
              <w:r w:rsidRPr="0003498C">
                <w:rPr>
                  <w:b/>
                </w:rPr>
                <w:t>Předměty příslušného studijního programu a způsob zapojení do jejich výuky, příp. další zapojení do uskutečňování studijního programu</w:t>
              </w:r>
            </w:moveFrom>
          </w:p>
        </w:tc>
      </w:tr>
      <w:moveFromRangeEnd w:id="4584"/>
      <w:tr w:rsidR="00B2050B" w14:paraId="7814E63E" w14:textId="77777777" w:rsidTr="00B2050B">
        <w:trPr>
          <w:trHeight w:val="324"/>
          <w:del w:id="4595" w:author="Pavla Trefilová" w:date="2019-11-18T17:19:00Z"/>
        </w:trPr>
        <w:tc>
          <w:tcPr>
            <w:tcW w:w="9859" w:type="dxa"/>
            <w:gridSpan w:val="11"/>
            <w:tcBorders>
              <w:top w:val="nil"/>
            </w:tcBorders>
          </w:tcPr>
          <w:p w14:paraId="30278B39" w14:textId="77777777" w:rsidR="00B2050B" w:rsidRDefault="00B2050B" w:rsidP="00B2050B">
            <w:pPr>
              <w:jc w:val="both"/>
              <w:rPr>
                <w:del w:id="4596" w:author="Pavla Trefilová" w:date="2019-11-18T17:19:00Z"/>
              </w:rPr>
            </w:pPr>
            <w:del w:id="4597" w:author="Pavla Trefilová" w:date="2019-11-18T17:19:00Z">
              <w:r w:rsidRPr="00E357AF">
                <w:delText>Microeconomics I</w:delText>
              </w:r>
              <w:r>
                <w:delText xml:space="preserve"> – garant, přednášející (100%)</w:delText>
              </w:r>
            </w:del>
          </w:p>
        </w:tc>
      </w:tr>
      <w:tr w:rsidR="00D3365F" w:rsidRPr="0003498C" w14:paraId="0D947603" w14:textId="77777777" w:rsidTr="00CF2C89">
        <w:tc>
          <w:tcPr>
            <w:tcW w:w="9859" w:type="dxa"/>
            <w:gridSpan w:val="11"/>
            <w:shd w:val="clear" w:color="auto" w:fill="F7CAAC"/>
          </w:tcPr>
          <w:p w14:paraId="54D1BEE0" w14:textId="77777777" w:rsidR="00D3365F" w:rsidRPr="0003498C" w:rsidRDefault="00D3365F" w:rsidP="00D3365F">
            <w:pPr>
              <w:jc w:val="both"/>
              <w:rPr>
                <w:moveFrom w:id="4598" w:author="Pavla Trefilová" w:date="2019-11-18T17:19:00Z"/>
              </w:rPr>
            </w:pPr>
            <w:moveFromRangeStart w:id="4599" w:author="Pavla Trefilová" w:date="2019-11-18T17:19:00Z" w:name="move24990044"/>
            <w:moveFrom w:id="4600" w:author="Pavla Trefilová" w:date="2019-11-18T17:19:00Z">
              <w:r w:rsidRPr="0003498C">
                <w:rPr>
                  <w:b/>
                </w:rPr>
                <w:t xml:space="preserve">Údaje o vzdělání na VŠ </w:t>
              </w:r>
            </w:moveFrom>
          </w:p>
        </w:tc>
      </w:tr>
      <w:moveFromRangeEnd w:id="4599"/>
      <w:tr w:rsidR="00B2050B" w14:paraId="49EF76A7" w14:textId="77777777" w:rsidTr="00B2050B">
        <w:trPr>
          <w:trHeight w:val="743"/>
          <w:del w:id="4601" w:author="Pavla Trefilová" w:date="2019-11-18T17:19:00Z"/>
        </w:trPr>
        <w:tc>
          <w:tcPr>
            <w:tcW w:w="9859" w:type="dxa"/>
            <w:gridSpan w:val="11"/>
          </w:tcPr>
          <w:p w14:paraId="13801461" w14:textId="77777777" w:rsidR="00B2050B" w:rsidRDefault="00B2050B" w:rsidP="00B2050B">
            <w:pPr>
              <w:tabs>
                <w:tab w:val="left" w:pos="1172"/>
              </w:tabs>
              <w:ind w:left="1456" w:hanging="1456"/>
              <w:jc w:val="both"/>
              <w:rPr>
                <w:del w:id="4602" w:author="Pavla Trefilová" w:date="2019-11-18T17:19:00Z"/>
                <w:color w:val="000000"/>
                <w:szCs w:val="24"/>
              </w:rPr>
            </w:pPr>
            <w:del w:id="4603" w:author="Pavla Trefilová" w:date="2019-11-18T17:19:00Z">
              <w:r>
                <w:rPr>
                  <w:b/>
                  <w:bCs/>
                  <w:color w:val="000000"/>
                  <w:szCs w:val="24"/>
                </w:rPr>
                <w:delText xml:space="preserve">1996 – 2001: </w:delText>
              </w:r>
              <w:r w:rsidRPr="009A3584">
                <w:rPr>
                  <w:color w:val="000000"/>
                  <w:szCs w:val="24"/>
                </w:rPr>
                <w:delText xml:space="preserve">Univerzita Tomáše Bati ve Zlíně, Fakulta managementu a ekonomiky, obor Ekonomika a management </w:delText>
              </w:r>
              <w:r>
                <w:rPr>
                  <w:color w:val="000000"/>
                  <w:szCs w:val="24"/>
                </w:rPr>
                <w:delText>(</w:delText>
              </w:r>
              <w:r w:rsidRPr="00694FF3">
                <w:rPr>
                  <w:color w:val="000000"/>
                  <w:szCs w:val="24"/>
                </w:rPr>
                <w:delText>Ing.)</w:delText>
              </w:r>
            </w:del>
          </w:p>
          <w:p w14:paraId="339A8510" w14:textId="77777777" w:rsidR="00694FF3" w:rsidRPr="00694FF3" w:rsidRDefault="00694FF3" w:rsidP="00694FF3">
            <w:pPr>
              <w:tabs>
                <w:tab w:val="left" w:pos="1172"/>
              </w:tabs>
              <w:autoSpaceDE w:val="0"/>
              <w:autoSpaceDN w:val="0"/>
              <w:adjustRightInd w:val="0"/>
              <w:ind w:left="1097" w:hanging="1097"/>
              <w:rPr>
                <w:del w:id="4604" w:author="Pavla Trefilová" w:date="2019-11-18T17:19:00Z"/>
                <w:color w:val="000000"/>
                <w:szCs w:val="24"/>
              </w:rPr>
            </w:pPr>
            <w:del w:id="4605" w:author="Pavla Trefilová" w:date="2019-11-18T17:19:00Z">
              <w:r>
                <w:rPr>
                  <w:b/>
                  <w:bCs/>
                  <w:color w:val="000000"/>
                  <w:szCs w:val="24"/>
                </w:rPr>
                <w:delText xml:space="preserve">2001 – 2008: </w:delText>
              </w:r>
              <w:r w:rsidRPr="009A3584">
                <w:rPr>
                  <w:color w:val="000000"/>
                  <w:szCs w:val="24"/>
                </w:rPr>
                <w:delText>Univerzita Tomáše Bati ve Zlíně, Fakulta managementu a ekonomi</w:delText>
              </w:r>
              <w:r>
                <w:rPr>
                  <w:color w:val="000000"/>
                  <w:szCs w:val="24"/>
                </w:rPr>
                <w:delText>ky, obor Ekonomika a management (</w:delText>
              </w:r>
              <w:r w:rsidRPr="00694FF3">
                <w:rPr>
                  <w:color w:val="000000"/>
                  <w:szCs w:val="24"/>
                </w:rPr>
                <w:delText>Ph.D.)</w:delText>
              </w:r>
            </w:del>
          </w:p>
        </w:tc>
      </w:tr>
      <w:tr w:rsidR="00D3365F" w:rsidRPr="0003498C" w14:paraId="76DFE2EF" w14:textId="77777777" w:rsidTr="00CF2C89">
        <w:tc>
          <w:tcPr>
            <w:tcW w:w="9859" w:type="dxa"/>
            <w:gridSpan w:val="11"/>
            <w:shd w:val="clear" w:color="auto" w:fill="F7CAAC"/>
          </w:tcPr>
          <w:p w14:paraId="02A7B538" w14:textId="77777777" w:rsidR="00D3365F" w:rsidRPr="0003498C" w:rsidRDefault="00D3365F" w:rsidP="00D3365F">
            <w:pPr>
              <w:jc w:val="both"/>
              <w:rPr>
                <w:moveFrom w:id="4606" w:author="Pavla Trefilová" w:date="2019-11-18T17:19:00Z"/>
                <w:b/>
              </w:rPr>
            </w:pPr>
            <w:moveFromRangeStart w:id="4607" w:author="Pavla Trefilová" w:date="2019-11-18T17:19:00Z" w:name="move24990045"/>
            <w:moveFrom w:id="4608" w:author="Pavla Trefilová" w:date="2019-11-18T17:19:00Z">
              <w:r w:rsidRPr="0003498C">
                <w:rPr>
                  <w:b/>
                </w:rPr>
                <w:t>Údaje o odborném působení od absolvování VŠ</w:t>
              </w:r>
            </w:moveFrom>
          </w:p>
        </w:tc>
      </w:tr>
      <w:moveFromRangeEnd w:id="4607"/>
      <w:tr w:rsidR="00B2050B" w14:paraId="7478C1FF" w14:textId="77777777" w:rsidTr="00B2050B">
        <w:trPr>
          <w:trHeight w:val="318"/>
          <w:del w:id="4609" w:author="Pavla Trefilová" w:date="2019-11-18T17:19:00Z"/>
        </w:trPr>
        <w:tc>
          <w:tcPr>
            <w:tcW w:w="9859" w:type="dxa"/>
            <w:gridSpan w:val="11"/>
          </w:tcPr>
          <w:p w14:paraId="0611D082" w14:textId="77777777" w:rsidR="00B2050B" w:rsidRDefault="00B2050B" w:rsidP="00B2050B">
            <w:pPr>
              <w:jc w:val="both"/>
              <w:rPr>
                <w:del w:id="4610" w:author="Pavla Trefilová" w:date="2019-11-18T17:19:00Z"/>
              </w:rPr>
            </w:pPr>
            <w:del w:id="4611" w:author="Pavla Trefilová" w:date="2019-11-18T17:19:00Z">
              <w:r>
                <w:rPr>
                  <w:b/>
                  <w:color w:val="000000"/>
                  <w:szCs w:val="24"/>
                </w:rPr>
                <w:delText>9</w:delText>
              </w:r>
              <w:r w:rsidRPr="00B10230">
                <w:rPr>
                  <w:b/>
                  <w:color w:val="000000"/>
                  <w:szCs w:val="24"/>
                </w:rPr>
                <w:delText>/200</w:delText>
              </w:r>
              <w:r>
                <w:rPr>
                  <w:b/>
                  <w:color w:val="000000"/>
                  <w:szCs w:val="24"/>
                </w:rPr>
                <w:delText>2</w:delText>
              </w:r>
              <w:r w:rsidRPr="00B10230">
                <w:rPr>
                  <w:b/>
                  <w:color w:val="000000"/>
                  <w:szCs w:val="24"/>
                </w:rPr>
                <w:delText xml:space="preserve"> – dosud:</w:delText>
              </w:r>
              <w:r>
                <w:rPr>
                  <w:color w:val="000000"/>
                  <w:szCs w:val="24"/>
                </w:rPr>
                <w:delText xml:space="preserve"> UTB ve Zlíně, Fakulta managementu a ekonomiky, akademický pracovník</w:delText>
              </w:r>
            </w:del>
          </w:p>
        </w:tc>
      </w:tr>
      <w:tr w:rsidR="00D3365F" w:rsidRPr="0003498C" w14:paraId="2DD35F8B" w14:textId="77777777" w:rsidTr="00CF2C89">
        <w:trPr>
          <w:trHeight w:val="250"/>
        </w:trPr>
        <w:tc>
          <w:tcPr>
            <w:tcW w:w="9859" w:type="dxa"/>
            <w:gridSpan w:val="11"/>
            <w:shd w:val="clear" w:color="auto" w:fill="F7CAAC"/>
          </w:tcPr>
          <w:p w14:paraId="57B74B5F" w14:textId="77777777" w:rsidR="00D3365F" w:rsidRPr="0003498C" w:rsidRDefault="00D3365F" w:rsidP="00D3365F">
            <w:pPr>
              <w:jc w:val="both"/>
              <w:rPr>
                <w:moveFrom w:id="4612" w:author="Pavla Trefilová" w:date="2019-11-18T17:19:00Z"/>
              </w:rPr>
            </w:pPr>
            <w:moveFromRangeStart w:id="4613" w:author="Pavla Trefilová" w:date="2019-11-18T17:19:00Z" w:name="move24990046"/>
            <w:moveFrom w:id="4614" w:author="Pavla Trefilová" w:date="2019-11-18T17:19:00Z">
              <w:r w:rsidRPr="0003498C">
                <w:rPr>
                  <w:b/>
                </w:rPr>
                <w:t>Zkušenosti s vedením kvalifikačních a rigorózních prací</w:t>
              </w:r>
            </w:moveFrom>
          </w:p>
        </w:tc>
      </w:tr>
      <w:moveFromRangeEnd w:id="4613"/>
      <w:tr w:rsidR="00B2050B" w14:paraId="27B4D1F0" w14:textId="77777777" w:rsidTr="00B2050B">
        <w:trPr>
          <w:trHeight w:val="420"/>
          <w:del w:id="4615" w:author="Pavla Trefilová" w:date="2019-11-18T17:19:00Z"/>
        </w:trPr>
        <w:tc>
          <w:tcPr>
            <w:tcW w:w="9859" w:type="dxa"/>
            <w:gridSpan w:val="11"/>
          </w:tcPr>
          <w:p w14:paraId="21051DC8" w14:textId="77777777" w:rsidR="008677B7" w:rsidRDefault="008677B7" w:rsidP="008677B7">
            <w:pPr>
              <w:jc w:val="both"/>
              <w:rPr>
                <w:del w:id="4616" w:author="Pavla Trefilová" w:date="2019-11-18T17:19:00Z"/>
              </w:rPr>
            </w:pPr>
            <w:del w:id="4617" w:author="Pavla Trefilová" w:date="2019-11-18T17:19:00Z">
              <w:r>
                <w:delText xml:space="preserve">Počet vedených bakalářských prací – 68 </w:delText>
              </w:r>
            </w:del>
          </w:p>
          <w:p w14:paraId="5C5443AB" w14:textId="77777777" w:rsidR="00B2050B" w:rsidRDefault="008677B7" w:rsidP="008677B7">
            <w:pPr>
              <w:jc w:val="both"/>
              <w:rPr>
                <w:del w:id="4618" w:author="Pavla Trefilová" w:date="2019-11-18T17:19:00Z"/>
              </w:rPr>
            </w:pPr>
            <w:del w:id="4619" w:author="Pavla Trefilová" w:date="2019-11-18T17:19:00Z">
              <w:r>
                <w:delText>Počet vedených diplomových prací – 16</w:delText>
              </w:r>
            </w:del>
          </w:p>
        </w:tc>
      </w:tr>
      <w:tr w:rsidR="00EE7C0E" w:rsidRPr="0003498C" w14:paraId="139B7689" w14:textId="77777777" w:rsidTr="00DC31A9">
        <w:trPr>
          <w:cantSplit/>
        </w:trPr>
        <w:tc>
          <w:tcPr>
            <w:tcW w:w="3347" w:type="dxa"/>
            <w:gridSpan w:val="2"/>
            <w:tcBorders>
              <w:top w:val="single" w:sz="12" w:space="0" w:color="auto"/>
            </w:tcBorders>
            <w:shd w:val="clear" w:color="auto" w:fill="F7CAAC"/>
          </w:tcPr>
          <w:p w14:paraId="5EE69D5B" w14:textId="77777777" w:rsidR="00EE7C0E" w:rsidRPr="0003498C" w:rsidRDefault="00EE7C0E" w:rsidP="00DC31A9">
            <w:pPr>
              <w:jc w:val="both"/>
              <w:rPr>
                <w:moveFrom w:id="4620" w:author="Pavla Trefilová" w:date="2019-11-18T17:19:00Z"/>
              </w:rPr>
            </w:pPr>
            <w:moveFromRangeStart w:id="4621" w:author="Pavla Trefilová" w:date="2019-11-18T17:19:00Z" w:name="move24990047"/>
            <w:moveFrom w:id="4622" w:author="Pavla Trefilová" w:date="2019-11-18T17:19:00Z">
              <w:r w:rsidRPr="0003498C">
                <w:rPr>
                  <w:b/>
                </w:rPr>
                <w:t xml:space="preserve">Obor habilitačního řízení </w:t>
              </w:r>
            </w:moveFrom>
          </w:p>
        </w:tc>
        <w:tc>
          <w:tcPr>
            <w:tcW w:w="2245" w:type="dxa"/>
            <w:gridSpan w:val="2"/>
            <w:tcBorders>
              <w:top w:val="single" w:sz="12" w:space="0" w:color="auto"/>
            </w:tcBorders>
            <w:shd w:val="clear" w:color="auto" w:fill="F7CAAC"/>
          </w:tcPr>
          <w:p w14:paraId="502F9C9A" w14:textId="77777777" w:rsidR="00EE7C0E" w:rsidRPr="0003498C" w:rsidRDefault="00EE7C0E" w:rsidP="00DC31A9">
            <w:pPr>
              <w:jc w:val="both"/>
              <w:rPr>
                <w:moveFrom w:id="4623" w:author="Pavla Trefilová" w:date="2019-11-18T17:19:00Z"/>
              </w:rPr>
            </w:pPr>
            <w:moveFrom w:id="4624" w:author="Pavla Trefilová" w:date="2019-11-18T17:19:00Z">
              <w:r w:rsidRPr="0003498C">
                <w:rPr>
                  <w:b/>
                </w:rPr>
                <w:t>Rok udělení hodnosti</w:t>
              </w:r>
            </w:moveFrom>
          </w:p>
        </w:tc>
        <w:tc>
          <w:tcPr>
            <w:tcW w:w="2248" w:type="dxa"/>
            <w:gridSpan w:val="4"/>
            <w:tcBorders>
              <w:top w:val="single" w:sz="12" w:space="0" w:color="auto"/>
              <w:right w:val="single" w:sz="12" w:space="0" w:color="auto"/>
            </w:tcBorders>
            <w:shd w:val="clear" w:color="auto" w:fill="F7CAAC"/>
          </w:tcPr>
          <w:p w14:paraId="4D97930A" w14:textId="77777777" w:rsidR="00EE7C0E" w:rsidRPr="0003498C" w:rsidRDefault="00EE7C0E" w:rsidP="00DC31A9">
            <w:pPr>
              <w:jc w:val="both"/>
              <w:rPr>
                <w:moveFrom w:id="4625" w:author="Pavla Trefilová" w:date="2019-11-18T17:19:00Z"/>
              </w:rPr>
            </w:pPr>
            <w:moveFrom w:id="4626" w:author="Pavla Trefilová" w:date="2019-11-18T17:19:00Z">
              <w:r w:rsidRPr="0003498C">
                <w:rPr>
                  <w:b/>
                </w:rPr>
                <w:t>Řízení konáno na VŠ</w:t>
              </w:r>
            </w:moveFrom>
          </w:p>
        </w:tc>
        <w:tc>
          <w:tcPr>
            <w:tcW w:w="2019" w:type="dxa"/>
            <w:gridSpan w:val="3"/>
            <w:tcBorders>
              <w:top w:val="single" w:sz="12" w:space="0" w:color="auto"/>
              <w:left w:val="single" w:sz="12" w:space="0" w:color="auto"/>
            </w:tcBorders>
            <w:shd w:val="clear" w:color="auto" w:fill="F7CAAC"/>
          </w:tcPr>
          <w:p w14:paraId="4AF0D155" w14:textId="77777777" w:rsidR="00EE7C0E" w:rsidRPr="0003498C" w:rsidRDefault="00EE7C0E" w:rsidP="00DC31A9">
            <w:pPr>
              <w:jc w:val="both"/>
              <w:rPr>
                <w:moveFrom w:id="4627" w:author="Pavla Trefilová" w:date="2019-11-18T17:19:00Z"/>
                <w:b/>
              </w:rPr>
            </w:pPr>
            <w:moveFrom w:id="4628" w:author="Pavla Trefilová" w:date="2019-11-18T17:19:00Z">
              <w:r w:rsidRPr="0003498C">
                <w:rPr>
                  <w:b/>
                </w:rPr>
                <w:t>Ohlasy publikací</w:t>
              </w:r>
            </w:moveFrom>
          </w:p>
        </w:tc>
      </w:tr>
      <w:tr w:rsidR="00EE7C0E" w:rsidRPr="0003498C" w14:paraId="2C90E109" w14:textId="77777777" w:rsidTr="00DC31A9">
        <w:trPr>
          <w:cantSplit/>
        </w:trPr>
        <w:tc>
          <w:tcPr>
            <w:tcW w:w="3347" w:type="dxa"/>
            <w:gridSpan w:val="2"/>
          </w:tcPr>
          <w:p w14:paraId="4E1F1247" w14:textId="77777777" w:rsidR="00EE7C0E" w:rsidRPr="0003498C" w:rsidRDefault="00EE7C0E" w:rsidP="00DC31A9">
            <w:pPr>
              <w:jc w:val="both"/>
              <w:rPr>
                <w:moveFrom w:id="4629" w:author="Pavla Trefilová" w:date="2019-11-18T17:19:00Z"/>
              </w:rPr>
            </w:pPr>
          </w:p>
        </w:tc>
        <w:tc>
          <w:tcPr>
            <w:tcW w:w="2245" w:type="dxa"/>
            <w:gridSpan w:val="2"/>
          </w:tcPr>
          <w:p w14:paraId="190D0397" w14:textId="77777777" w:rsidR="00EE7C0E" w:rsidRPr="0003498C" w:rsidRDefault="00EE7C0E" w:rsidP="00DC31A9">
            <w:pPr>
              <w:jc w:val="both"/>
              <w:rPr>
                <w:moveFrom w:id="4630" w:author="Pavla Trefilová" w:date="2019-11-18T17:19:00Z"/>
              </w:rPr>
            </w:pPr>
          </w:p>
        </w:tc>
        <w:tc>
          <w:tcPr>
            <w:tcW w:w="2248" w:type="dxa"/>
            <w:gridSpan w:val="4"/>
            <w:tcBorders>
              <w:right w:val="single" w:sz="12" w:space="0" w:color="auto"/>
            </w:tcBorders>
          </w:tcPr>
          <w:p w14:paraId="234F6A82" w14:textId="77777777" w:rsidR="00EE7C0E" w:rsidRPr="0003498C" w:rsidRDefault="00EE7C0E" w:rsidP="00DC31A9">
            <w:pPr>
              <w:jc w:val="both"/>
              <w:rPr>
                <w:moveFrom w:id="4631" w:author="Pavla Trefilová" w:date="2019-11-18T17:19:00Z"/>
              </w:rPr>
            </w:pPr>
          </w:p>
        </w:tc>
        <w:tc>
          <w:tcPr>
            <w:tcW w:w="632" w:type="dxa"/>
            <w:tcBorders>
              <w:left w:val="single" w:sz="12" w:space="0" w:color="auto"/>
            </w:tcBorders>
            <w:shd w:val="clear" w:color="auto" w:fill="F7CAAC"/>
          </w:tcPr>
          <w:p w14:paraId="38B5CEF9" w14:textId="77777777" w:rsidR="00EE7C0E" w:rsidRPr="0003498C" w:rsidRDefault="00EE7C0E" w:rsidP="00DC31A9">
            <w:pPr>
              <w:jc w:val="both"/>
              <w:rPr>
                <w:moveFrom w:id="4632" w:author="Pavla Trefilová" w:date="2019-11-18T17:19:00Z"/>
              </w:rPr>
            </w:pPr>
            <w:moveFrom w:id="4633" w:author="Pavla Trefilová" w:date="2019-11-18T17:19:00Z">
              <w:r w:rsidRPr="0003498C">
                <w:rPr>
                  <w:b/>
                </w:rPr>
                <w:t>WOS</w:t>
              </w:r>
            </w:moveFrom>
          </w:p>
        </w:tc>
        <w:tc>
          <w:tcPr>
            <w:tcW w:w="693" w:type="dxa"/>
            <w:shd w:val="clear" w:color="auto" w:fill="F7CAAC"/>
          </w:tcPr>
          <w:p w14:paraId="31D206D1" w14:textId="77777777" w:rsidR="00EE7C0E" w:rsidRPr="0003498C" w:rsidRDefault="00EE7C0E" w:rsidP="00DC31A9">
            <w:pPr>
              <w:jc w:val="both"/>
              <w:rPr>
                <w:moveFrom w:id="4634" w:author="Pavla Trefilová" w:date="2019-11-18T17:19:00Z"/>
                <w:sz w:val="18"/>
              </w:rPr>
            </w:pPr>
            <w:moveFrom w:id="4635" w:author="Pavla Trefilová" w:date="2019-11-18T17:19:00Z">
              <w:r w:rsidRPr="0003498C">
                <w:rPr>
                  <w:b/>
                  <w:sz w:val="18"/>
                </w:rPr>
                <w:t>Scopus</w:t>
              </w:r>
            </w:moveFrom>
          </w:p>
        </w:tc>
        <w:tc>
          <w:tcPr>
            <w:tcW w:w="694" w:type="dxa"/>
            <w:shd w:val="clear" w:color="auto" w:fill="F7CAAC"/>
          </w:tcPr>
          <w:p w14:paraId="615C4A07" w14:textId="77777777" w:rsidR="00EE7C0E" w:rsidRPr="0003498C" w:rsidRDefault="00EE7C0E" w:rsidP="00DC31A9">
            <w:pPr>
              <w:jc w:val="both"/>
              <w:rPr>
                <w:moveFrom w:id="4636" w:author="Pavla Trefilová" w:date="2019-11-18T17:19:00Z"/>
              </w:rPr>
            </w:pPr>
            <w:moveFrom w:id="4637" w:author="Pavla Trefilová" w:date="2019-11-18T17:19:00Z">
              <w:r w:rsidRPr="0003498C">
                <w:rPr>
                  <w:b/>
                  <w:sz w:val="18"/>
                </w:rPr>
                <w:t>ostatní</w:t>
              </w:r>
            </w:moveFrom>
          </w:p>
        </w:tc>
      </w:tr>
      <w:moveFromRangeEnd w:id="4621"/>
      <w:tr w:rsidR="00B2050B" w14:paraId="09CC1726" w14:textId="77777777" w:rsidTr="00B2050B">
        <w:trPr>
          <w:cantSplit/>
          <w:trHeight w:val="70"/>
          <w:del w:id="4638" w:author="Pavla Trefilová" w:date="2019-11-18T17:19:00Z"/>
        </w:trPr>
        <w:tc>
          <w:tcPr>
            <w:tcW w:w="3347" w:type="dxa"/>
            <w:gridSpan w:val="2"/>
            <w:shd w:val="clear" w:color="auto" w:fill="F7CAAC"/>
          </w:tcPr>
          <w:p w14:paraId="4D15DEBA" w14:textId="77777777" w:rsidR="00B2050B" w:rsidRDefault="00B2050B" w:rsidP="00B2050B">
            <w:pPr>
              <w:jc w:val="both"/>
              <w:rPr>
                <w:del w:id="4639" w:author="Pavla Trefilová" w:date="2019-11-18T17:19:00Z"/>
              </w:rPr>
            </w:pPr>
            <w:del w:id="4640" w:author="Pavla Trefilová" w:date="2019-11-18T17:19:00Z">
              <w:r>
                <w:rPr>
                  <w:b/>
                </w:rPr>
                <w:delText>Obor jmenovacího řízení</w:delText>
              </w:r>
            </w:del>
          </w:p>
        </w:tc>
        <w:tc>
          <w:tcPr>
            <w:tcW w:w="2245" w:type="dxa"/>
            <w:gridSpan w:val="2"/>
            <w:shd w:val="clear" w:color="auto" w:fill="F7CAAC"/>
          </w:tcPr>
          <w:p w14:paraId="5B0E51D9" w14:textId="77777777" w:rsidR="00B2050B" w:rsidRDefault="00B2050B" w:rsidP="00B2050B">
            <w:pPr>
              <w:jc w:val="both"/>
              <w:rPr>
                <w:del w:id="4641" w:author="Pavla Trefilová" w:date="2019-11-18T17:19:00Z"/>
              </w:rPr>
            </w:pPr>
            <w:del w:id="4642" w:author="Pavla Trefilová" w:date="2019-11-18T17:19:00Z">
              <w:r>
                <w:rPr>
                  <w:b/>
                </w:rPr>
                <w:delText>Rok udělení hodnosti</w:delText>
              </w:r>
            </w:del>
          </w:p>
        </w:tc>
        <w:tc>
          <w:tcPr>
            <w:tcW w:w="2248" w:type="dxa"/>
            <w:gridSpan w:val="4"/>
            <w:tcBorders>
              <w:right w:val="single" w:sz="12" w:space="0" w:color="auto"/>
            </w:tcBorders>
            <w:shd w:val="clear" w:color="auto" w:fill="F7CAAC"/>
          </w:tcPr>
          <w:p w14:paraId="4F66C839" w14:textId="77777777" w:rsidR="00B2050B" w:rsidRDefault="00B2050B" w:rsidP="00B2050B">
            <w:pPr>
              <w:jc w:val="both"/>
              <w:rPr>
                <w:del w:id="4643" w:author="Pavla Trefilová" w:date="2019-11-18T17:19:00Z"/>
              </w:rPr>
            </w:pPr>
            <w:del w:id="4644" w:author="Pavla Trefilová" w:date="2019-11-18T17:19:00Z">
              <w:r>
                <w:rPr>
                  <w:b/>
                </w:rPr>
                <w:delText>Řízení konáno na VŠ</w:delText>
              </w:r>
            </w:del>
          </w:p>
        </w:tc>
        <w:tc>
          <w:tcPr>
            <w:tcW w:w="632" w:type="dxa"/>
            <w:vMerge w:val="restart"/>
            <w:tcBorders>
              <w:left w:val="single" w:sz="12" w:space="0" w:color="auto"/>
            </w:tcBorders>
          </w:tcPr>
          <w:p w14:paraId="351C1D1B" w14:textId="77777777" w:rsidR="00B2050B" w:rsidRDefault="008677B7" w:rsidP="00B2050B">
            <w:pPr>
              <w:jc w:val="both"/>
              <w:rPr>
                <w:del w:id="4645" w:author="Pavla Trefilová" w:date="2019-11-18T17:19:00Z"/>
                <w:b/>
              </w:rPr>
            </w:pPr>
            <w:del w:id="4646" w:author="Pavla Trefilová" w:date="2019-11-18T17:19:00Z">
              <w:r>
                <w:rPr>
                  <w:b/>
                </w:rPr>
                <w:delText>22</w:delText>
              </w:r>
            </w:del>
          </w:p>
        </w:tc>
        <w:tc>
          <w:tcPr>
            <w:tcW w:w="693" w:type="dxa"/>
            <w:vMerge w:val="restart"/>
          </w:tcPr>
          <w:p w14:paraId="12956BF4" w14:textId="77777777" w:rsidR="00B2050B" w:rsidRDefault="008677B7" w:rsidP="00B2050B">
            <w:pPr>
              <w:jc w:val="both"/>
              <w:rPr>
                <w:del w:id="4647" w:author="Pavla Trefilová" w:date="2019-11-18T17:19:00Z"/>
                <w:b/>
              </w:rPr>
            </w:pPr>
            <w:del w:id="4648" w:author="Pavla Trefilová" w:date="2019-11-18T17:19:00Z">
              <w:r>
                <w:rPr>
                  <w:b/>
                </w:rPr>
                <w:delText>34</w:delText>
              </w:r>
            </w:del>
          </w:p>
        </w:tc>
        <w:tc>
          <w:tcPr>
            <w:tcW w:w="694" w:type="dxa"/>
            <w:vMerge w:val="restart"/>
          </w:tcPr>
          <w:p w14:paraId="095B2CA3" w14:textId="77777777" w:rsidR="00B2050B" w:rsidRDefault="00B2050B" w:rsidP="00B2050B">
            <w:pPr>
              <w:jc w:val="both"/>
              <w:rPr>
                <w:del w:id="4649" w:author="Pavla Trefilová" w:date="2019-11-18T17:19:00Z"/>
                <w:b/>
              </w:rPr>
            </w:pPr>
            <w:del w:id="4650" w:author="Pavla Trefilová" w:date="2019-11-18T17:19:00Z">
              <w:r>
                <w:rPr>
                  <w:b/>
                </w:rPr>
                <w:delText>19</w:delText>
              </w:r>
            </w:del>
          </w:p>
        </w:tc>
      </w:tr>
      <w:tr w:rsidR="00EE7C0E" w:rsidRPr="0003498C" w14:paraId="06AED5C5" w14:textId="77777777" w:rsidTr="00DC31A9">
        <w:trPr>
          <w:trHeight w:val="205"/>
        </w:trPr>
        <w:tc>
          <w:tcPr>
            <w:tcW w:w="3347" w:type="dxa"/>
            <w:gridSpan w:val="2"/>
          </w:tcPr>
          <w:p w14:paraId="75A0CD8A" w14:textId="77777777" w:rsidR="00EE7C0E" w:rsidRPr="0003498C" w:rsidRDefault="00EE7C0E" w:rsidP="00DC31A9">
            <w:pPr>
              <w:jc w:val="both"/>
              <w:rPr>
                <w:moveFrom w:id="4651" w:author="Pavla Trefilová" w:date="2019-11-18T17:19:00Z"/>
              </w:rPr>
            </w:pPr>
            <w:moveFromRangeStart w:id="4652" w:author="Pavla Trefilová" w:date="2019-11-18T17:19:00Z" w:name="move24990048"/>
          </w:p>
        </w:tc>
        <w:tc>
          <w:tcPr>
            <w:tcW w:w="2245" w:type="dxa"/>
            <w:gridSpan w:val="2"/>
          </w:tcPr>
          <w:p w14:paraId="34FA24F0" w14:textId="77777777" w:rsidR="00EE7C0E" w:rsidRPr="0003498C" w:rsidRDefault="00EE7C0E" w:rsidP="00DC31A9">
            <w:pPr>
              <w:jc w:val="both"/>
              <w:rPr>
                <w:moveFrom w:id="4653" w:author="Pavla Trefilová" w:date="2019-11-18T17:19:00Z"/>
              </w:rPr>
            </w:pPr>
          </w:p>
        </w:tc>
        <w:tc>
          <w:tcPr>
            <w:tcW w:w="2248" w:type="dxa"/>
            <w:gridSpan w:val="4"/>
            <w:tcBorders>
              <w:right w:val="single" w:sz="12" w:space="0" w:color="auto"/>
            </w:tcBorders>
          </w:tcPr>
          <w:p w14:paraId="7B67E420" w14:textId="77777777" w:rsidR="00EE7C0E" w:rsidRPr="0003498C" w:rsidRDefault="00EE7C0E" w:rsidP="00DC31A9">
            <w:pPr>
              <w:jc w:val="both"/>
              <w:rPr>
                <w:moveFrom w:id="4654" w:author="Pavla Trefilová" w:date="2019-11-18T17:19:00Z"/>
              </w:rPr>
            </w:pPr>
          </w:p>
        </w:tc>
        <w:tc>
          <w:tcPr>
            <w:tcW w:w="632" w:type="dxa"/>
            <w:vMerge/>
            <w:tcBorders>
              <w:left w:val="single" w:sz="12" w:space="0" w:color="auto"/>
            </w:tcBorders>
            <w:vAlign w:val="center"/>
          </w:tcPr>
          <w:p w14:paraId="5BA790C4" w14:textId="77777777" w:rsidR="00EE7C0E" w:rsidRPr="0003498C" w:rsidRDefault="00EE7C0E" w:rsidP="00DC31A9">
            <w:pPr>
              <w:rPr>
                <w:moveFrom w:id="4655" w:author="Pavla Trefilová" w:date="2019-11-18T17:19:00Z"/>
                <w:b/>
              </w:rPr>
            </w:pPr>
          </w:p>
        </w:tc>
        <w:tc>
          <w:tcPr>
            <w:tcW w:w="693" w:type="dxa"/>
            <w:vMerge/>
            <w:vAlign w:val="center"/>
          </w:tcPr>
          <w:p w14:paraId="466993D5" w14:textId="77777777" w:rsidR="00EE7C0E" w:rsidRPr="0003498C" w:rsidRDefault="00EE7C0E" w:rsidP="00DC31A9">
            <w:pPr>
              <w:rPr>
                <w:moveFrom w:id="4656" w:author="Pavla Trefilová" w:date="2019-11-18T17:19:00Z"/>
                <w:b/>
              </w:rPr>
            </w:pPr>
          </w:p>
        </w:tc>
        <w:tc>
          <w:tcPr>
            <w:tcW w:w="694" w:type="dxa"/>
            <w:vMerge/>
            <w:vAlign w:val="center"/>
          </w:tcPr>
          <w:p w14:paraId="5B592A0B" w14:textId="77777777" w:rsidR="00EE7C0E" w:rsidRPr="0003498C" w:rsidRDefault="00EE7C0E" w:rsidP="00DC31A9">
            <w:pPr>
              <w:rPr>
                <w:moveFrom w:id="4657" w:author="Pavla Trefilová" w:date="2019-11-18T17:19:00Z"/>
                <w:b/>
              </w:rPr>
            </w:pPr>
          </w:p>
        </w:tc>
      </w:tr>
      <w:tr w:rsidR="00EE7C0E" w:rsidRPr="0003498C" w14:paraId="7BF9C2CF" w14:textId="77777777" w:rsidTr="00DC31A9">
        <w:tc>
          <w:tcPr>
            <w:tcW w:w="9859" w:type="dxa"/>
            <w:gridSpan w:val="11"/>
            <w:shd w:val="clear" w:color="auto" w:fill="F7CAAC"/>
          </w:tcPr>
          <w:p w14:paraId="7C4B9E03" w14:textId="77777777" w:rsidR="00EE7C0E" w:rsidRPr="0003498C" w:rsidRDefault="00EE7C0E" w:rsidP="00DC31A9">
            <w:pPr>
              <w:jc w:val="both"/>
              <w:rPr>
                <w:moveFrom w:id="4658" w:author="Pavla Trefilová" w:date="2019-11-18T17:19:00Z"/>
                <w:b/>
              </w:rPr>
            </w:pPr>
            <w:moveFrom w:id="4659" w:author="Pavla Trefilová" w:date="2019-11-18T17:19:00Z">
              <w:r w:rsidRPr="0003498C">
                <w:rPr>
                  <w:b/>
                </w:rPr>
                <w:t xml:space="preserve">Přehled o nejvýznamnější publikační a další tvůrčí činnosti nebo další profesní činnosti u odborníků z praxe vztahující se k zabezpečovaným předmětům </w:t>
              </w:r>
            </w:moveFrom>
          </w:p>
        </w:tc>
      </w:tr>
      <w:moveFromRangeEnd w:id="4652"/>
      <w:tr w:rsidR="00B2050B" w14:paraId="00407036" w14:textId="77777777" w:rsidTr="00B2050B">
        <w:trPr>
          <w:trHeight w:val="3508"/>
          <w:del w:id="4660" w:author="Pavla Trefilová" w:date="2019-11-18T17:19:00Z"/>
        </w:trPr>
        <w:tc>
          <w:tcPr>
            <w:tcW w:w="9859" w:type="dxa"/>
            <w:gridSpan w:val="11"/>
          </w:tcPr>
          <w:p w14:paraId="37B38ACB" w14:textId="77777777" w:rsidR="008677B7" w:rsidRPr="000D0A1C" w:rsidRDefault="008677B7" w:rsidP="008677B7">
            <w:pPr>
              <w:jc w:val="both"/>
              <w:rPr>
                <w:del w:id="4661" w:author="Pavla Trefilová" w:date="2019-11-18T17:19:00Z"/>
                <w:shd w:val="clear" w:color="auto" w:fill="FFFFFF"/>
              </w:rPr>
            </w:pPr>
            <w:del w:id="4662" w:author="Pavla Trefilová" w:date="2019-11-18T17:19:00Z">
              <w:r w:rsidRPr="000D0A1C">
                <w:rPr>
                  <w:shd w:val="clear" w:color="auto" w:fill="FFFFFF"/>
                </w:rPr>
                <w:delText>BENDA-PROKEINOVÁ, R., DOBEŠ, K., MURA, L., BULECA, J. Engel’s approach as a tool for estimating consumer behaviour.</w:delText>
              </w:r>
              <w:r w:rsidRPr="000D0A1C">
                <w:rPr>
                  <w:i/>
                  <w:iCs/>
                  <w:shd w:val="clear" w:color="auto" w:fill="FFFFFF"/>
                </w:rPr>
                <w:delText> E</w:delText>
              </w:r>
              <w:r>
                <w:rPr>
                  <w:i/>
                  <w:iCs/>
                  <w:shd w:val="clear" w:color="auto" w:fill="FFFFFF"/>
                </w:rPr>
                <w:delText>+</w:delText>
              </w:r>
              <w:r w:rsidRPr="000D0A1C">
                <w:rPr>
                  <w:i/>
                  <w:iCs/>
                  <w:shd w:val="clear" w:color="auto" w:fill="FFFFFF"/>
                </w:rPr>
                <w:delText>M Ekonomie a Management. </w:delText>
              </w:r>
              <w:r w:rsidRPr="000D0A1C">
                <w:rPr>
                  <w:shd w:val="clear" w:color="auto" w:fill="FFFFFF"/>
                </w:rPr>
                <w:delText xml:space="preserve">2017, roč. </w:delText>
              </w:r>
              <w:r w:rsidRPr="000D0A1C">
                <w:rPr>
                  <w:iCs/>
                  <w:shd w:val="clear" w:color="auto" w:fill="FFFFFF"/>
                </w:rPr>
                <w:delText xml:space="preserve">20, č. </w:delText>
              </w:r>
              <w:r w:rsidRPr="000D0A1C">
                <w:rPr>
                  <w:shd w:val="clear" w:color="auto" w:fill="FFFFFF"/>
                </w:rPr>
                <w:delText>2, 15-29 s. ISSN 1212-3609. DOI:10.15240/tul/001/2017-2-002</w:delText>
              </w:r>
              <w:r>
                <w:rPr>
                  <w:shd w:val="clear" w:color="auto" w:fill="FFFFFF"/>
                </w:rPr>
                <w:delText xml:space="preserve"> (45%).</w:delText>
              </w:r>
            </w:del>
          </w:p>
          <w:p w14:paraId="7DE05081" w14:textId="77777777" w:rsidR="008677B7" w:rsidRPr="000D0A1C" w:rsidRDefault="008677B7" w:rsidP="008677B7">
            <w:pPr>
              <w:jc w:val="both"/>
              <w:rPr>
                <w:del w:id="4663" w:author="Pavla Trefilová" w:date="2019-11-18T17:19:00Z"/>
              </w:rPr>
            </w:pPr>
            <w:del w:id="4664" w:author="Pavla Trefilová" w:date="2019-11-18T17:19:00Z">
              <w:r w:rsidRPr="000D0A1C">
                <w:delText xml:space="preserve">SIMIONESCU M., LAZÁNYI K., SOPKOVÁ G., DOBEŠ K., BALCERZAK A. P. Determinants of Economic Growth in V4 Countries and Romania. </w:delText>
              </w:r>
              <w:r w:rsidRPr="000D0A1C">
                <w:rPr>
                  <w:i/>
                </w:rPr>
                <w:delText>Journal of Competitiveness</w:delText>
              </w:r>
              <w:r w:rsidRPr="000D0A1C">
                <w:delText>. 2017, roč. 9, č. 1, 103-116 s. ISSN 1804-171X. DOI: 10.7441/joc.2017.01.07</w:delText>
              </w:r>
              <w:r>
                <w:delText xml:space="preserve"> (30%).</w:delText>
              </w:r>
              <w:r w:rsidRPr="000D0A1C">
                <w:delText xml:space="preserve"> </w:delText>
              </w:r>
            </w:del>
          </w:p>
          <w:p w14:paraId="217D5F00" w14:textId="77777777" w:rsidR="008677B7" w:rsidRPr="000D0A1C" w:rsidRDefault="008677B7" w:rsidP="008677B7">
            <w:pPr>
              <w:jc w:val="both"/>
              <w:rPr>
                <w:del w:id="4665" w:author="Pavla Trefilová" w:date="2019-11-18T17:19:00Z"/>
                <w:shd w:val="clear" w:color="auto" w:fill="FFFFFF"/>
              </w:rPr>
            </w:pPr>
            <w:del w:id="4666" w:author="Pavla Trefilová" w:date="2019-11-18T17:19:00Z">
              <w:r w:rsidRPr="000D0A1C">
                <w:rPr>
                  <w:shd w:val="clear" w:color="auto" w:fill="FFFFFF"/>
                </w:rPr>
                <w:delText>DOBEŠ, K., VIRGLEROVÁ, Z. A statistical analysis of students' interest in financial professions on the czech labor market.</w:delText>
              </w:r>
              <w:r w:rsidRPr="000D0A1C">
                <w:rPr>
                  <w:i/>
                  <w:iCs/>
                  <w:shd w:val="clear" w:color="auto" w:fill="FFFFFF"/>
                </w:rPr>
                <w:delText> International Journal of Interdisciplinary Educational Studies. </w:delText>
              </w:r>
              <w:r w:rsidRPr="000D0A1C">
                <w:rPr>
                  <w:shd w:val="clear" w:color="auto" w:fill="FFFFFF"/>
                </w:rPr>
                <w:delText xml:space="preserve">2016, Volume </w:delText>
              </w:r>
              <w:r w:rsidRPr="000D0A1C">
                <w:rPr>
                  <w:iCs/>
                  <w:shd w:val="clear" w:color="auto" w:fill="FFFFFF"/>
                </w:rPr>
                <w:delText xml:space="preserve">11, Issue </w:delText>
              </w:r>
              <w:r w:rsidRPr="000D0A1C">
                <w:rPr>
                  <w:shd w:val="clear" w:color="auto" w:fill="FFFFFF"/>
                </w:rPr>
                <w:delText>2, pp. 27-36.</w:delText>
              </w:r>
              <w:r w:rsidRPr="000D0A1C">
                <w:delText xml:space="preserve"> </w:delText>
              </w:r>
              <w:r w:rsidRPr="000D0A1C">
                <w:rPr>
                  <w:shd w:val="clear" w:color="auto" w:fill="FFFFFF"/>
                </w:rPr>
                <w:delText>DOI: 10.18848/2327-011X/CGP/v11i02/27-36</w:delText>
              </w:r>
              <w:r>
                <w:rPr>
                  <w:shd w:val="clear" w:color="auto" w:fill="FFFFFF"/>
                </w:rPr>
                <w:delText xml:space="preserve"> (50%).</w:delText>
              </w:r>
              <w:r w:rsidRPr="000D0A1C">
                <w:rPr>
                  <w:shd w:val="clear" w:color="auto" w:fill="FFFFFF"/>
                </w:rPr>
                <w:delText xml:space="preserve"> </w:delText>
              </w:r>
            </w:del>
          </w:p>
          <w:p w14:paraId="61B23979" w14:textId="77777777" w:rsidR="008677B7" w:rsidRPr="000D0A1C" w:rsidRDefault="008677B7" w:rsidP="008677B7">
            <w:pPr>
              <w:jc w:val="both"/>
              <w:rPr>
                <w:del w:id="4667" w:author="Pavla Trefilová" w:date="2019-11-18T17:19:00Z"/>
                <w:shd w:val="clear" w:color="auto" w:fill="FFFFFF"/>
              </w:rPr>
            </w:pPr>
            <w:del w:id="4668" w:author="Pavla Trefilová" w:date="2019-11-18T17:19:00Z">
              <w:r w:rsidRPr="000D0A1C">
                <w:rPr>
                  <w:shd w:val="clear" w:color="auto" w:fill="FFFFFF"/>
                </w:rPr>
                <w:delText>SIMIONESCU, M., DOBEŠ, K., BREZINA, I., GAAL, A. GDP rate in the european union: Simulations based on panel data models.</w:delText>
              </w:r>
              <w:r w:rsidRPr="000D0A1C">
                <w:rPr>
                  <w:i/>
                  <w:iCs/>
                  <w:shd w:val="clear" w:color="auto" w:fill="FFFFFF"/>
                </w:rPr>
                <w:delText xml:space="preserve"> Journal of International Studies. </w:delText>
              </w:r>
              <w:r w:rsidRPr="000D0A1C">
                <w:rPr>
                  <w:iCs/>
                  <w:shd w:val="clear" w:color="auto" w:fill="FFFFFF"/>
                </w:rPr>
                <w:delText xml:space="preserve">2016,  Volume 9, Issue </w:delText>
              </w:r>
              <w:r w:rsidRPr="000D0A1C">
                <w:rPr>
                  <w:shd w:val="clear" w:color="auto" w:fill="FFFFFF"/>
                </w:rPr>
                <w:delText>3, pp. 191-202. DOI:10.14254/2071-8330.2016/9-3/15</w:delText>
              </w:r>
              <w:r>
                <w:rPr>
                  <w:shd w:val="clear" w:color="auto" w:fill="FFFFFF"/>
                </w:rPr>
                <w:delText xml:space="preserve"> (30%)</w:delText>
              </w:r>
            </w:del>
          </w:p>
          <w:p w14:paraId="0D53B2D3" w14:textId="77777777" w:rsidR="008677B7" w:rsidRDefault="008677B7" w:rsidP="008677B7">
            <w:pPr>
              <w:jc w:val="both"/>
              <w:rPr>
                <w:del w:id="4669" w:author="Pavla Trefilová" w:date="2019-11-18T17:19:00Z"/>
                <w:rFonts w:ascii="Helvetica" w:hAnsi="Helvetica" w:cs="Helvetica"/>
                <w:color w:val="444444"/>
                <w:sz w:val="18"/>
                <w:szCs w:val="18"/>
                <w:shd w:val="clear" w:color="auto" w:fill="FFFFFF"/>
              </w:rPr>
            </w:pPr>
            <w:del w:id="4670" w:author="Pavla Trefilová" w:date="2019-11-18T17:19:00Z">
              <w:r w:rsidRPr="000D0A1C">
                <w:rPr>
                  <w:shd w:val="clear" w:color="auto" w:fill="FFFFFF"/>
                </w:rPr>
                <w:delText>DOBEŠ, K., JURÁSEK, M. Career aspirations of young people in the czech labour market.</w:delText>
              </w:r>
              <w:r w:rsidRPr="000D0A1C">
                <w:rPr>
                  <w:i/>
                  <w:iCs/>
                  <w:shd w:val="clear" w:color="auto" w:fill="FFFFFF"/>
                </w:rPr>
                <w:delText xml:space="preserve"> International Journal of Interdisciplinary Social and Community Studies. 2013, Volume 7, Issue </w:delText>
              </w:r>
              <w:r w:rsidRPr="000D0A1C">
                <w:rPr>
                  <w:shd w:val="clear" w:color="auto" w:fill="FFFFFF"/>
                </w:rPr>
                <w:delText>3, pp. 49-58. ISSN 2324-7576. DOI:10.18848/2324-7576/CGP/v07i03/53449</w:delText>
              </w:r>
              <w:r>
                <w:rPr>
                  <w:shd w:val="clear" w:color="auto" w:fill="FFFFFF"/>
                </w:rPr>
                <w:delText xml:space="preserve"> (50%)</w:delText>
              </w:r>
              <w:r>
                <w:rPr>
                  <w:rFonts w:ascii="Helvetica" w:hAnsi="Helvetica" w:cs="Helvetica"/>
                  <w:color w:val="444444"/>
                  <w:sz w:val="18"/>
                  <w:szCs w:val="18"/>
                  <w:shd w:val="clear" w:color="auto" w:fill="FFFFFF"/>
                </w:rPr>
                <w:delText>.</w:delText>
              </w:r>
            </w:del>
          </w:p>
          <w:p w14:paraId="5EFFF04A" w14:textId="77777777" w:rsidR="008677B7" w:rsidRDefault="008677B7" w:rsidP="008677B7">
            <w:pPr>
              <w:jc w:val="both"/>
              <w:rPr>
                <w:del w:id="4671" w:author="Pavla Trefilová" w:date="2019-11-18T17:19:00Z"/>
                <w:rFonts w:ascii="Helvetica" w:hAnsi="Helvetica" w:cs="Helvetica"/>
                <w:color w:val="444444"/>
                <w:sz w:val="18"/>
                <w:szCs w:val="18"/>
                <w:shd w:val="clear" w:color="auto" w:fill="FFFFFF"/>
              </w:rPr>
            </w:pPr>
            <w:del w:id="4672" w:author="Pavla Trefilová" w:date="2019-11-18T17:19:00Z">
              <w:r w:rsidRPr="00E66B0B">
                <w:rPr>
                  <w:i/>
                </w:rPr>
                <w:delText>Přehled projektové činnosti:</w:delText>
              </w:r>
            </w:del>
          </w:p>
          <w:p w14:paraId="1BB22419" w14:textId="77777777" w:rsidR="008677B7" w:rsidRDefault="008677B7" w:rsidP="008677B7">
            <w:pPr>
              <w:jc w:val="both"/>
              <w:rPr>
                <w:del w:id="4673" w:author="Pavla Trefilová" w:date="2019-11-18T17:19:00Z"/>
              </w:rPr>
            </w:pPr>
            <w:del w:id="4674" w:author="Pavla Trefilová" w:date="2019-11-18T17:19:00Z">
              <w:r w:rsidRPr="00711F41">
                <w:delText>GA ČR P407/12/0821 Vytvoření českého nástroje pro měření akademických tacitních znalostí 2012-201</w:delText>
              </w:r>
              <w:r>
                <w:delText>4</w:delText>
              </w:r>
              <w:r w:rsidRPr="00711F41">
                <w:delText xml:space="preserve"> (</w:delText>
              </w:r>
              <w:r>
                <w:delText>člen řešitelského týmu</w:delText>
              </w:r>
              <w:r w:rsidRPr="00711F41">
                <w:delText>)</w:delText>
              </w:r>
              <w:r>
                <w:delText>.</w:delText>
              </w:r>
            </w:del>
          </w:p>
          <w:p w14:paraId="1C1F8510" w14:textId="77777777" w:rsidR="00B2050B" w:rsidRPr="005750CF" w:rsidRDefault="008677B7" w:rsidP="008677B7">
            <w:pPr>
              <w:jc w:val="both"/>
              <w:rPr>
                <w:del w:id="4675" w:author="Pavla Trefilová" w:date="2019-11-18T17:19:00Z"/>
                <w:b/>
              </w:rPr>
            </w:pPr>
            <w:del w:id="4676" w:author="Pavla Trefilová" w:date="2019-11-18T17:19:00Z">
              <w:r w:rsidRPr="00454FC5">
                <w:delText xml:space="preserve">TAČR </w:delText>
              </w:r>
              <w:r>
                <w:delText>–</w:delText>
              </w:r>
              <w:r w:rsidRPr="00454FC5">
                <w:delText xml:space="preserve"> </w:delText>
              </w:r>
              <w:r>
                <w:delText>TD020291</w:delText>
              </w:r>
              <w:r w:rsidRPr="00454FC5">
                <w:delText>Výzkum vývoje profesní orientace studentů středních škol s ohledem na parametrizaci jejich dalšího studia a trh práce</w:delText>
              </w:r>
              <w:r>
                <w:delText xml:space="preserve"> 2014-2015 (člen řešitelského týmu).</w:delText>
              </w:r>
            </w:del>
          </w:p>
        </w:tc>
      </w:tr>
      <w:tr w:rsidR="00D3365F" w:rsidRPr="0003498C" w14:paraId="5DD15056" w14:textId="77777777" w:rsidTr="00CF2C89">
        <w:trPr>
          <w:trHeight w:val="218"/>
        </w:trPr>
        <w:tc>
          <w:tcPr>
            <w:tcW w:w="9859" w:type="dxa"/>
            <w:gridSpan w:val="11"/>
            <w:shd w:val="clear" w:color="auto" w:fill="F7CAAC"/>
          </w:tcPr>
          <w:p w14:paraId="431D8057" w14:textId="77777777" w:rsidR="00D3365F" w:rsidRPr="0003498C" w:rsidRDefault="00D3365F" w:rsidP="00D3365F">
            <w:pPr>
              <w:rPr>
                <w:moveFrom w:id="4677" w:author="Pavla Trefilová" w:date="2019-11-18T17:19:00Z"/>
                <w:b/>
              </w:rPr>
            </w:pPr>
            <w:moveFromRangeStart w:id="4678" w:author="Pavla Trefilová" w:date="2019-11-18T17:19:00Z" w:name="move24990049"/>
            <w:moveFrom w:id="4679" w:author="Pavla Trefilová" w:date="2019-11-18T17:19:00Z">
              <w:r w:rsidRPr="0003498C">
                <w:rPr>
                  <w:b/>
                </w:rPr>
                <w:t>Působení v zahraničí</w:t>
              </w:r>
            </w:moveFrom>
          </w:p>
        </w:tc>
      </w:tr>
      <w:tr w:rsidR="00D3365F" w:rsidRPr="0003498C" w14:paraId="2BB9386F"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680"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6"/>
          <w:trPrChange w:id="4681" w:author="Pavla Trefilová" w:date="2019-11-18T17:19:00Z">
            <w:trPr>
              <w:gridBefore w:val="1"/>
              <w:trHeight w:val="60"/>
            </w:trPr>
          </w:trPrChange>
        </w:trPr>
        <w:tc>
          <w:tcPr>
            <w:tcW w:w="9859" w:type="dxa"/>
            <w:gridSpan w:val="11"/>
            <w:tcPrChange w:id="4682" w:author="Pavla Trefilová" w:date="2019-11-18T17:19:00Z">
              <w:tcPr>
                <w:tcW w:w="9859" w:type="dxa"/>
                <w:gridSpan w:val="12"/>
              </w:tcPr>
            </w:tcPrChange>
          </w:tcPr>
          <w:p w14:paraId="4203ED73" w14:textId="77777777" w:rsidR="00D3365F" w:rsidRPr="0003498C" w:rsidRDefault="00D3365F" w:rsidP="00D3365F">
            <w:pPr>
              <w:rPr>
                <w:moveFrom w:id="4683" w:author="Pavla Trefilová" w:date="2019-11-18T17:19:00Z"/>
                <w:b/>
              </w:rPr>
            </w:pPr>
          </w:p>
        </w:tc>
      </w:tr>
      <w:tr w:rsidR="00534C60" w:rsidRPr="0003498C" w14:paraId="1DFABF54" w14:textId="77777777" w:rsidTr="00CF2C89">
        <w:trPr>
          <w:cantSplit/>
          <w:trHeight w:val="219"/>
        </w:trPr>
        <w:tc>
          <w:tcPr>
            <w:tcW w:w="2518" w:type="dxa"/>
            <w:shd w:val="clear" w:color="auto" w:fill="F7CAAC"/>
          </w:tcPr>
          <w:p w14:paraId="7BB6C420" w14:textId="77777777" w:rsidR="00D3365F" w:rsidRPr="0003498C" w:rsidRDefault="00D3365F" w:rsidP="00D3365F">
            <w:pPr>
              <w:jc w:val="both"/>
              <w:rPr>
                <w:moveFrom w:id="4684" w:author="Pavla Trefilová" w:date="2019-11-18T17:19:00Z"/>
                <w:b/>
              </w:rPr>
            </w:pPr>
            <w:moveFrom w:id="4685" w:author="Pavla Trefilová" w:date="2019-11-18T17:19:00Z">
              <w:r w:rsidRPr="0003498C">
                <w:rPr>
                  <w:b/>
                </w:rPr>
                <w:t xml:space="preserve">Podpis </w:t>
              </w:r>
            </w:moveFrom>
          </w:p>
        </w:tc>
        <w:tc>
          <w:tcPr>
            <w:tcW w:w="4536" w:type="dxa"/>
            <w:gridSpan w:val="5"/>
          </w:tcPr>
          <w:p w14:paraId="2D8EFC9B" w14:textId="77777777" w:rsidR="00D3365F" w:rsidRPr="0003498C" w:rsidRDefault="00D3365F" w:rsidP="00D3365F">
            <w:pPr>
              <w:jc w:val="both"/>
              <w:rPr>
                <w:moveFrom w:id="4686" w:author="Pavla Trefilová" w:date="2019-11-18T17:19:00Z"/>
              </w:rPr>
            </w:pPr>
          </w:p>
        </w:tc>
        <w:tc>
          <w:tcPr>
            <w:tcW w:w="786" w:type="dxa"/>
            <w:gridSpan w:val="2"/>
            <w:shd w:val="clear" w:color="auto" w:fill="F7CAAC"/>
          </w:tcPr>
          <w:p w14:paraId="617D9F3F" w14:textId="77777777" w:rsidR="00D3365F" w:rsidRPr="0003498C" w:rsidRDefault="00D3365F" w:rsidP="00D3365F">
            <w:pPr>
              <w:jc w:val="both"/>
              <w:rPr>
                <w:moveFrom w:id="4687" w:author="Pavla Trefilová" w:date="2019-11-18T17:19:00Z"/>
              </w:rPr>
            </w:pPr>
            <w:moveFrom w:id="4688" w:author="Pavla Trefilová" w:date="2019-11-18T17:19:00Z">
              <w:r w:rsidRPr="0003498C">
                <w:rPr>
                  <w:b/>
                </w:rPr>
                <w:t>datum</w:t>
              </w:r>
            </w:moveFrom>
          </w:p>
        </w:tc>
        <w:tc>
          <w:tcPr>
            <w:tcW w:w="2019" w:type="dxa"/>
            <w:gridSpan w:val="3"/>
          </w:tcPr>
          <w:p w14:paraId="2B532508" w14:textId="77777777" w:rsidR="00D3365F" w:rsidRPr="0003498C" w:rsidRDefault="00D3365F" w:rsidP="00D3365F">
            <w:pPr>
              <w:jc w:val="both"/>
              <w:rPr>
                <w:moveFrom w:id="4689" w:author="Pavla Trefilová" w:date="2019-11-18T17:19:00Z"/>
              </w:rPr>
            </w:pPr>
          </w:p>
        </w:tc>
      </w:tr>
      <w:moveFromRangeEnd w:id="4678"/>
    </w:tbl>
    <w:p w14:paraId="04543909" w14:textId="77777777" w:rsidR="00B2050B" w:rsidRDefault="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FA3752C" w14:textId="77777777" w:rsidTr="00B2050B">
        <w:tc>
          <w:tcPr>
            <w:tcW w:w="9859" w:type="dxa"/>
            <w:gridSpan w:val="11"/>
            <w:tcBorders>
              <w:bottom w:val="double" w:sz="4" w:space="0" w:color="auto"/>
            </w:tcBorders>
            <w:shd w:val="clear" w:color="auto" w:fill="BDD6EE"/>
          </w:tcPr>
          <w:p w14:paraId="2E1CBDA0" w14:textId="77777777" w:rsidR="00B2050B" w:rsidRDefault="00B2050B" w:rsidP="00B2050B">
            <w:pPr>
              <w:jc w:val="both"/>
              <w:rPr>
                <w:b/>
                <w:sz w:val="28"/>
              </w:rPr>
            </w:pPr>
            <w:r>
              <w:rPr>
                <w:b/>
                <w:sz w:val="28"/>
              </w:rPr>
              <w:lastRenderedPageBreak/>
              <w:t>C-I – Personální zabezpečení</w:t>
            </w:r>
          </w:p>
        </w:tc>
      </w:tr>
      <w:tr w:rsidR="00B2050B" w14:paraId="6A940F56" w14:textId="77777777" w:rsidTr="00B2050B">
        <w:tc>
          <w:tcPr>
            <w:tcW w:w="2518" w:type="dxa"/>
            <w:tcBorders>
              <w:top w:val="double" w:sz="4" w:space="0" w:color="auto"/>
            </w:tcBorders>
            <w:shd w:val="clear" w:color="auto" w:fill="F7CAAC"/>
          </w:tcPr>
          <w:p w14:paraId="5CD2EEDA" w14:textId="77777777" w:rsidR="00B2050B" w:rsidRDefault="00B2050B" w:rsidP="00B2050B">
            <w:pPr>
              <w:jc w:val="both"/>
              <w:rPr>
                <w:b/>
              </w:rPr>
            </w:pPr>
            <w:r>
              <w:rPr>
                <w:b/>
              </w:rPr>
              <w:t>Vysoká škola</w:t>
            </w:r>
          </w:p>
        </w:tc>
        <w:tc>
          <w:tcPr>
            <w:tcW w:w="7341" w:type="dxa"/>
            <w:gridSpan w:val="10"/>
          </w:tcPr>
          <w:p w14:paraId="2322012E" w14:textId="77777777" w:rsidR="00B2050B" w:rsidRDefault="00B2050B" w:rsidP="00B2050B">
            <w:pPr>
              <w:jc w:val="both"/>
            </w:pPr>
            <w:r>
              <w:t>Univerzita Tomáše Bati ve Zlíně</w:t>
            </w:r>
          </w:p>
        </w:tc>
      </w:tr>
      <w:tr w:rsidR="00B2050B" w14:paraId="5837DC4D" w14:textId="77777777" w:rsidTr="00B2050B">
        <w:tc>
          <w:tcPr>
            <w:tcW w:w="2518" w:type="dxa"/>
            <w:shd w:val="clear" w:color="auto" w:fill="F7CAAC"/>
          </w:tcPr>
          <w:p w14:paraId="4D1D36F9" w14:textId="77777777" w:rsidR="00B2050B" w:rsidRDefault="00B2050B" w:rsidP="00B2050B">
            <w:pPr>
              <w:jc w:val="both"/>
              <w:rPr>
                <w:b/>
              </w:rPr>
            </w:pPr>
            <w:r>
              <w:rPr>
                <w:b/>
              </w:rPr>
              <w:t>Součást vysoké školy</w:t>
            </w:r>
          </w:p>
        </w:tc>
        <w:tc>
          <w:tcPr>
            <w:tcW w:w="7341" w:type="dxa"/>
            <w:gridSpan w:val="10"/>
          </w:tcPr>
          <w:p w14:paraId="74D2DB66" w14:textId="77777777" w:rsidR="00B2050B" w:rsidRDefault="00B2050B" w:rsidP="00B2050B">
            <w:pPr>
              <w:jc w:val="both"/>
            </w:pPr>
            <w:r>
              <w:t>Fakulta managementu a ekonomiky</w:t>
            </w:r>
          </w:p>
        </w:tc>
      </w:tr>
      <w:tr w:rsidR="00B2050B" w14:paraId="26FD59BB" w14:textId="77777777" w:rsidTr="00B2050B">
        <w:tc>
          <w:tcPr>
            <w:tcW w:w="2518" w:type="dxa"/>
            <w:shd w:val="clear" w:color="auto" w:fill="F7CAAC"/>
          </w:tcPr>
          <w:p w14:paraId="720B66BD" w14:textId="77777777" w:rsidR="00B2050B" w:rsidRDefault="00B2050B" w:rsidP="00B2050B">
            <w:pPr>
              <w:jc w:val="both"/>
              <w:rPr>
                <w:b/>
              </w:rPr>
            </w:pPr>
            <w:r>
              <w:rPr>
                <w:b/>
              </w:rPr>
              <w:t>Název studijního programu</w:t>
            </w:r>
          </w:p>
        </w:tc>
        <w:tc>
          <w:tcPr>
            <w:tcW w:w="7341" w:type="dxa"/>
            <w:gridSpan w:val="10"/>
          </w:tcPr>
          <w:p w14:paraId="3A7148A9" w14:textId="4A7162AF" w:rsidR="00B2050B" w:rsidRDefault="00343DC3" w:rsidP="00B2050B">
            <w:pPr>
              <w:jc w:val="both"/>
            </w:pPr>
            <w:r>
              <w:t xml:space="preserve">Economics and Management </w:t>
            </w:r>
          </w:p>
        </w:tc>
      </w:tr>
      <w:tr w:rsidR="00B2050B" w14:paraId="233B9BF1" w14:textId="77777777" w:rsidTr="00B2050B">
        <w:tc>
          <w:tcPr>
            <w:tcW w:w="2518" w:type="dxa"/>
            <w:shd w:val="clear" w:color="auto" w:fill="F7CAAC"/>
          </w:tcPr>
          <w:p w14:paraId="606828B5" w14:textId="77777777" w:rsidR="00B2050B" w:rsidRDefault="00B2050B" w:rsidP="00B2050B">
            <w:pPr>
              <w:jc w:val="both"/>
              <w:rPr>
                <w:b/>
              </w:rPr>
            </w:pPr>
            <w:r>
              <w:rPr>
                <w:b/>
              </w:rPr>
              <w:t>Jméno a příjmení</w:t>
            </w:r>
          </w:p>
        </w:tc>
        <w:tc>
          <w:tcPr>
            <w:tcW w:w="4536" w:type="dxa"/>
            <w:gridSpan w:val="5"/>
          </w:tcPr>
          <w:p w14:paraId="16EE966D" w14:textId="77777777" w:rsidR="00B2050B" w:rsidRDefault="00B2050B" w:rsidP="00B2050B">
            <w:pPr>
              <w:jc w:val="both"/>
            </w:pPr>
            <w:r>
              <w:t>Miroslava DOLEJŠOVÁ</w:t>
            </w:r>
          </w:p>
        </w:tc>
        <w:tc>
          <w:tcPr>
            <w:tcW w:w="709" w:type="dxa"/>
            <w:shd w:val="clear" w:color="auto" w:fill="F7CAAC"/>
          </w:tcPr>
          <w:p w14:paraId="5A0D91F0" w14:textId="77777777" w:rsidR="00B2050B" w:rsidRDefault="00B2050B" w:rsidP="00B2050B">
            <w:pPr>
              <w:jc w:val="both"/>
              <w:rPr>
                <w:b/>
              </w:rPr>
            </w:pPr>
            <w:r>
              <w:rPr>
                <w:b/>
              </w:rPr>
              <w:t>Tituly</w:t>
            </w:r>
          </w:p>
        </w:tc>
        <w:tc>
          <w:tcPr>
            <w:tcW w:w="2096" w:type="dxa"/>
            <w:gridSpan w:val="4"/>
          </w:tcPr>
          <w:p w14:paraId="55A482D2" w14:textId="77777777" w:rsidR="00B2050B" w:rsidRDefault="00B2050B" w:rsidP="00B2050B">
            <w:pPr>
              <w:jc w:val="both"/>
            </w:pPr>
            <w:r>
              <w:t>Ing. et Ing., Ph.D.</w:t>
            </w:r>
          </w:p>
        </w:tc>
      </w:tr>
      <w:tr w:rsidR="00B2050B" w14:paraId="49784D97" w14:textId="77777777" w:rsidTr="00B2050B">
        <w:tc>
          <w:tcPr>
            <w:tcW w:w="2518" w:type="dxa"/>
            <w:shd w:val="clear" w:color="auto" w:fill="F7CAAC"/>
          </w:tcPr>
          <w:p w14:paraId="40DA245F" w14:textId="77777777" w:rsidR="00B2050B" w:rsidRDefault="00B2050B" w:rsidP="00B2050B">
            <w:pPr>
              <w:jc w:val="both"/>
              <w:rPr>
                <w:b/>
              </w:rPr>
            </w:pPr>
            <w:r>
              <w:rPr>
                <w:b/>
              </w:rPr>
              <w:t>Rok narození</w:t>
            </w:r>
          </w:p>
        </w:tc>
        <w:tc>
          <w:tcPr>
            <w:tcW w:w="829" w:type="dxa"/>
          </w:tcPr>
          <w:p w14:paraId="0BB236B8" w14:textId="77777777" w:rsidR="00B2050B" w:rsidRDefault="00B2050B" w:rsidP="00743580">
            <w:r>
              <w:t>1971</w:t>
            </w:r>
          </w:p>
        </w:tc>
        <w:tc>
          <w:tcPr>
            <w:tcW w:w="1721" w:type="dxa"/>
            <w:shd w:val="clear" w:color="auto" w:fill="F7CAAC"/>
          </w:tcPr>
          <w:p w14:paraId="4EE9DB07" w14:textId="77777777" w:rsidR="00B2050B" w:rsidRDefault="00B2050B" w:rsidP="00743580">
            <w:pPr>
              <w:rPr>
                <w:b/>
              </w:rPr>
            </w:pPr>
            <w:r>
              <w:rPr>
                <w:b/>
              </w:rPr>
              <w:t>typ vztahu k VŠ</w:t>
            </w:r>
          </w:p>
        </w:tc>
        <w:tc>
          <w:tcPr>
            <w:tcW w:w="992" w:type="dxa"/>
            <w:gridSpan w:val="2"/>
          </w:tcPr>
          <w:p w14:paraId="7C847F7E" w14:textId="77777777" w:rsidR="00B2050B" w:rsidRDefault="00B2050B" w:rsidP="00743580">
            <w:r>
              <w:t>pp</w:t>
            </w:r>
          </w:p>
        </w:tc>
        <w:tc>
          <w:tcPr>
            <w:tcW w:w="994" w:type="dxa"/>
            <w:shd w:val="clear" w:color="auto" w:fill="F7CAAC"/>
          </w:tcPr>
          <w:p w14:paraId="021C10D2" w14:textId="77777777" w:rsidR="00B2050B" w:rsidRDefault="00B2050B" w:rsidP="00743580">
            <w:pPr>
              <w:rPr>
                <w:b/>
              </w:rPr>
            </w:pPr>
            <w:r>
              <w:rPr>
                <w:b/>
              </w:rPr>
              <w:t>rozsah</w:t>
            </w:r>
          </w:p>
        </w:tc>
        <w:tc>
          <w:tcPr>
            <w:tcW w:w="709" w:type="dxa"/>
          </w:tcPr>
          <w:p w14:paraId="09BDE823" w14:textId="77777777" w:rsidR="00B2050B" w:rsidRDefault="00B2050B" w:rsidP="00743580">
            <w:r>
              <w:t>40</w:t>
            </w:r>
          </w:p>
        </w:tc>
        <w:tc>
          <w:tcPr>
            <w:tcW w:w="709" w:type="dxa"/>
            <w:gridSpan w:val="2"/>
            <w:shd w:val="clear" w:color="auto" w:fill="F7CAAC"/>
          </w:tcPr>
          <w:p w14:paraId="557F41C2" w14:textId="77777777" w:rsidR="00B2050B" w:rsidRDefault="00B2050B" w:rsidP="00743580">
            <w:pPr>
              <w:rPr>
                <w:b/>
              </w:rPr>
            </w:pPr>
            <w:r>
              <w:rPr>
                <w:b/>
              </w:rPr>
              <w:t>do kdy</w:t>
            </w:r>
          </w:p>
        </w:tc>
        <w:tc>
          <w:tcPr>
            <w:tcW w:w="1387" w:type="dxa"/>
            <w:gridSpan w:val="2"/>
          </w:tcPr>
          <w:p w14:paraId="0E0AA568" w14:textId="77777777" w:rsidR="00B2050B" w:rsidRDefault="00B2050B" w:rsidP="00743580">
            <w:r>
              <w:t>N</w:t>
            </w:r>
          </w:p>
        </w:tc>
      </w:tr>
      <w:tr w:rsidR="00B2050B" w14:paraId="5393990E" w14:textId="77777777" w:rsidTr="00B2050B">
        <w:tc>
          <w:tcPr>
            <w:tcW w:w="5068" w:type="dxa"/>
            <w:gridSpan w:val="3"/>
            <w:shd w:val="clear" w:color="auto" w:fill="F7CAAC"/>
          </w:tcPr>
          <w:p w14:paraId="27456649" w14:textId="77777777" w:rsidR="00B2050B" w:rsidRDefault="00B2050B" w:rsidP="00743580">
            <w:pPr>
              <w:rPr>
                <w:b/>
              </w:rPr>
            </w:pPr>
            <w:r>
              <w:rPr>
                <w:b/>
              </w:rPr>
              <w:t>Typ vztahu na součásti VŠ, která uskutečňuje st. program</w:t>
            </w:r>
          </w:p>
        </w:tc>
        <w:tc>
          <w:tcPr>
            <w:tcW w:w="992" w:type="dxa"/>
            <w:gridSpan w:val="2"/>
          </w:tcPr>
          <w:p w14:paraId="2C71BC7D" w14:textId="77777777" w:rsidR="00B2050B" w:rsidRDefault="00B2050B" w:rsidP="00743580">
            <w:r>
              <w:t>pp</w:t>
            </w:r>
          </w:p>
        </w:tc>
        <w:tc>
          <w:tcPr>
            <w:tcW w:w="994" w:type="dxa"/>
            <w:shd w:val="clear" w:color="auto" w:fill="F7CAAC"/>
          </w:tcPr>
          <w:p w14:paraId="2258C334" w14:textId="77777777" w:rsidR="00B2050B" w:rsidRDefault="00B2050B" w:rsidP="00743580">
            <w:pPr>
              <w:rPr>
                <w:b/>
              </w:rPr>
            </w:pPr>
            <w:r>
              <w:rPr>
                <w:b/>
              </w:rPr>
              <w:t>rozsah</w:t>
            </w:r>
          </w:p>
        </w:tc>
        <w:tc>
          <w:tcPr>
            <w:tcW w:w="709" w:type="dxa"/>
          </w:tcPr>
          <w:p w14:paraId="424579C8" w14:textId="77777777" w:rsidR="00B2050B" w:rsidRDefault="00B2050B" w:rsidP="00743580">
            <w:r>
              <w:t>40</w:t>
            </w:r>
          </w:p>
        </w:tc>
        <w:tc>
          <w:tcPr>
            <w:tcW w:w="709" w:type="dxa"/>
            <w:gridSpan w:val="2"/>
            <w:shd w:val="clear" w:color="auto" w:fill="F7CAAC"/>
          </w:tcPr>
          <w:p w14:paraId="7E5DC9F7" w14:textId="77777777" w:rsidR="00B2050B" w:rsidRDefault="00B2050B" w:rsidP="00743580">
            <w:pPr>
              <w:rPr>
                <w:b/>
              </w:rPr>
            </w:pPr>
            <w:r>
              <w:rPr>
                <w:b/>
              </w:rPr>
              <w:t>do kdy</w:t>
            </w:r>
          </w:p>
        </w:tc>
        <w:tc>
          <w:tcPr>
            <w:tcW w:w="1387" w:type="dxa"/>
            <w:gridSpan w:val="2"/>
          </w:tcPr>
          <w:p w14:paraId="6F1A008A" w14:textId="77777777" w:rsidR="00B2050B" w:rsidRDefault="00B2050B" w:rsidP="00743580">
            <w:r>
              <w:t>N</w:t>
            </w:r>
          </w:p>
        </w:tc>
      </w:tr>
      <w:tr w:rsidR="00B2050B" w14:paraId="75A7A050" w14:textId="77777777" w:rsidTr="00B2050B">
        <w:tc>
          <w:tcPr>
            <w:tcW w:w="6060" w:type="dxa"/>
            <w:gridSpan w:val="5"/>
            <w:shd w:val="clear" w:color="auto" w:fill="F7CAAC"/>
          </w:tcPr>
          <w:p w14:paraId="60638FB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8D5351" w14:textId="77777777" w:rsidR="00B2050B" w:rsidRDefault="00B2050B" w:rsidP="00B2050B">
            <w:pPr>
              <w:jc w:val="both"/>
              <w:rPr>
                <w:b/>
              </w:rPr>
            </w:pPr>
            <w:r>
              <w:rPr>
                <w:b/>
              </w:rPr>
              <w:t>typ prac. vztahu</w:t>
            </w:r>
          </w:p>
        </w:tc>
        <w:tc>
          <w:tcPr>
            <w:tcW w:w="2096" w:type="dxa"/>
            <w:gridSpan w:val="4"/>
            <w:shd w:val="clear" w:color="auto" w:fill="F7CAAC"/>
          </w:tcPr>
          <w:p w14:paraId="56C24395" w14:textId="77777777" w:rsidR="00B2050B" w:rsidRDefault="00B2050B" w:rsidP="00B2050B">
            <w:pPr>
              <w:jc w:val="both"/>
              <w:rPr>
                <w:b/>
              </w:rPr>
            </w:pPr>
            <w:r>
              <w:rPr>
                <w:b/>
              </w:rPr>
              <w:t>rozsah</w:t>
            </w:r>
          </w:p>
        </w:tc>
      </w:tr>
      <w:tr w:rsidR="00B2050B" w14:paraId="513120BD" w14:textId="77777777" w:rsidTr="00B2050B">
        <w:tc>
          <w:tcPr>
            <w:tcW w:w="6060" w:type="dxa"/>
            <w:gridSpan w:val="5"/>
          </w:tcPr>
          <w:p w14:paraId="3ABE2090" w14:textId="77777777" w:rsidR="00B2050B" w:rsidRDefault="00B2050B" w:rsidP="00B2050B">
            <w:pPr>
              <w:jc w:val="both"/>
            </w:pPr>
          </w:p>
        </w:tc>
        <w:tc>
          <w:tcPr>
            <w:tcW w:w="1703" w:type="dxa"/>
            <w:gridSpan w:val="2"/>
          </w:tcPr>
          <w:p w14:paraId="2AF405C3" w14:textId="77777777" w:rsidR="00B2050B" w:rsidRDefault="00B2050B" w:rsidP="00B2050B">
            <w:pPr>
              <w:jc w:val="both"/>
            </w:pPr>
          </w:p>
        </w:tc>
        <w:tc>
          <w:tcPr>
            <w:tcW w:w="2096" w:type="dxa"/>
            <w:gridSpan w:val="4"/>
          </w:tcPr>
          <w:p w14:paraId="6E8DCE52" w14:textId="77777777" w:rsidR="00B2050B" w:rsidRDefault="00B2050B" w:rsidP="00B2050B">
            <w:pPr>
              <w:jc w:val="both"/>
            </w:pPr>
          </w:p>
        </w:tc>
      </w:tr>
      <w:tr w:rsidR="00B2050B" w14:paraId="41A35908" w14:textId="77777777" w:rsidTr="00B2050B">
        <w:tc>
          <w:tcPr>
            <w:tcW w:w="6060" w:type="dxa"/>
            <w:gridSpan w:val="5"/>
          </w:tcPr>
          <w:p w14:paraId="64C1E3BA" w14:textId="77777777" w:rsidR="00B2050B" w:rsidRDefault="00B2050B" w:rsidP="00B2050B">
            <w:pPr>
              <w:jc w:val="both"/>
            </w:pPr>
          </w:p>
        </w:tc>
        <w:tc>
          <w:tcPr>
            <w:tcW w:w="1703" w:type="dxa"/>
            <w:gridSpan w:val="2"/>
          </w:tcPr>
          <w:p w14:paraId="7D4A3414" w14:textId="77777777" w:rsidR="00B2050B" w:rsidRDefault="00B2050B" w:rsidP="00B2050B">
            <w:pPr>
              <w:jc w:val="both"/>
            </w:pPr>
          </w:p>
        </w:tc>
        <w:tc>
          <w:tcPr>
            <w:tcW w:w="2096" w:type="dxa"/>
            <w:gridSpan w:val="4"/>
          </w:tcPr>
          <w:p w14:paraId="22BCD77B" w14:textId="77777777" w:rsidR="00B2050B" w:rsidRDefault="00B2050B" w:rsidP="00B2050B">
            <w:pPr>
              <w:jc w:val="both"/>
            </w:pPr>
          </w:p>
        </w:tc>
      </w:tr>
      <w:tr w:rsidR="00B2050B" w14:paraId="178DB171" w14:textId="77777777" w:rsidTr="00B2050B">
        <w:tc>
          <w:tcPr>
            <w:tcW w:w="6060" w:type="dxa"/>
            <w:gridSpan w:val="5"/>
          </w:tcPr>
          <w:p w14:paraId="329B6F75" w14:textId="77777777" w:rsidR="00B2050B" w:rsidRDefault="00B2050B" w:rsidP="00B2050B">
            <w:pPr>
              <w:jc w:val="both"/>
            </w:pPr>
          </w:p>
        </w:tc>
        <w:tc>
          <w:tcPr>
            <w:tcW w:w="1703" w:type="dxa"/>
            <w:gridSpan w:val="2"/>
          </w:tcPr>
          <w:p w14:paraId="100FB665" w14:textId="77777777" w:rsidR="00B2050B" w:rsidRDefault="00B2050B" w:rsidP="00B2050B">
            <w:pPr>
              <w:jc w:val="both"/>
            </w:pPr>
          </w:p>
        </w:tc>
        <w:tc>
          <w:tcPr>
            <w:tcW w:w="2096" w:type="dxa"/>
            <w:gridSpan w:val="4"/>
          </w:tcPr>
          <w:p w14:paraId="45D500D4" w14:textId="77777777" w:rsidR="00B2050B" w:rsidRDefault="00B2050B" w:rsidP="00B2050B">
            <w:pPr>
              <w:jc w:val="both"/>
            </w:pPr>
          </w:p>
        </w:tc>
      </w:tr>
      <w:tr w:rsidR="00B2050B" w14:paraId="128DC002" w14:textId="77777777" w:rsidTr="00B2050B">
        <w:tc>
          <w:tcPr>
            <w:tcW w:w="6060" w:type="dxa"/>
            <w:gridSpan w:val="5"/>
          </w:tcPr>
          <w:p w14:paraId="31DCE929" w14:textId="77777777" w:rsidR="00B2050B" w:rsidRDefault="00B2050B" w:rsidP="00B2050B">
            <w:pPr>
              <w:jc w:val="both"/>
            </w:pPr>
          </w:p>
        </w:tc>
        <w:tc>
          <w:tcPr>
            <w:tcW w:w="1703" w:type="dxa"/>
            <w:gridSpan w:val="2"/>
          </w:tcPr>
          <w:p w14:paraId="02E98AB6" w14:textId="77777777" w:rsidR="00B2050B" w:rsidRDefault="00B2050B" w:rsidP="00B2050B">
            <w:pPr>
              <w:jc w:val="both"/>
            </w:pPr>
          </w:p>
        </w:tc>
        <w:tc>
          <w:tcPr>
            <w:tcW w:w="2096" w:type="dxa"/>
            <w:gridSpan w:val="4"/>
          </w:tcPr>
          <w:p w14:paraId="547B202A" w14:textId="77777777" w:rsidR="00B2050B" w:rsidRDefault="00B2050B" w:rsidP="00B2050B">
            <w:pPr>
              <w:jc w:val="both"/>
            </w:pPr>
          </w:p>
        </w:tc>
      </w:tr>
      <w:tr w:rsidR="00B2050B" w14:paraId="550D1A3C" w14:textId="77777777" w:rsidTr="00B2050B">
        <w:tc>
          <w:tcPr>
            <w:tcW w:w="9859" w:type="dxa"/>
            <w:gridSpan w:val="11"/>
            <w:shd w:val="clear" w:color="auto" w:fill="F7CAAC"/>
          </w:tcPr>
          <w:p w14:paraId="630BC18D" w14:textId="77777777" w:rsidR="00B2050B" w:rsidRDefault="00B2050B" w:rsidP="00B2050B">
            <w:r>
              <w:rPr>
                <w:b/>
              </w:rPr>
              <w:t>Předměty příslušného studijního programu a způsob zapojení do jejich výuky, příp. další zapojení do uskutečňování studijního programu</w:t>
            </w:r>
          </w:p>
        </w:tc>
      </w:tr>
      <w:tr w:rsidR="00B2050B" w14:paraId="2F1049F2" w14:textId="77777777" w:rsidTr="00B807A0">
        <w:trPr>
          <w:trHeight w:val="480"/>
        </w:trPr>
        <w:tc>
          <w:tcPr>
            <w:tcW w:w="9859" w:type="dxa"/>
            <w:gridSpan w:val="11"/>
            <w:tcBorders>
              <w:top w:val="nil"/>
            </w:tcBorders>
          </w:tcPr>
          <w:p w14:paraId="72B44BBB" w14:textId="77777777" w:rsidR="00B2050B" w:rsidRDefault="00B2050B" w:rsidP="00B2050B">
            <w:pPr>
              <w:jc w:val="both"/>
            </w:pPr>
            <w:r w:rsidRPr="00B60C82">
              <w:rPr>
                <w:lang w:val="en-GB"/>
              </w:rPr>
              <w:t>Computerized Data Processing</w:t>
            </w:r>
            <w:r>
              <w:t xml:space="preserve"> – garant, přednášející (60%)</w:t>
            </w:r>
          </w:p>
          <w:p w14:paraId="09CA4045" w14:textId="027D49EA" w:rsidR="00B2050B" w:rsidRDefault="00B2050B" w:rsidP="00A23582">
            <w:pPr>
              <w:jc w:val="both"/>
            </w:pPr>
            <w:r w:rsidRPr="00B60C82">
              <w:rPr>
                <w:lang w:val="en-GB"/>
              </w:rPr>
              <w:t>Basics of Quantitative Methods</w:t>
            </w:r>
            <w:r>
              <w:t xml:space="preserve"> - garant, přednášející (</w:t>
            </w:r>
            <w:del w:id="4690" w:author="Pavla Trefilová" w:date="2019-11-18T17:19:00Z">
              <w:r>
                <w:delText>60</w:delText>
              </w:r>
            </w:del>
            <w:ins w:id="4691" w:author="Pavla Trefilová" w:date="2019-11-18T17:19:00Z">
              <w:r w:rsidR="00CB41A3">
                <w:t>10</w:t>
              </w:r>
              <w:r>
                <w:t>0</w:t>
              </w:r>
            </w:ins>
            <w:r>
              <w:t>%)</w:t>
            </w:r>
          </w:p>
        </w:tc>
      </w:tr>
      <w:tr w:rsidR="00B2050B" w14:paraId="332963E3" w14:textId="77777777" w:rsidTr="00B2050B">
        <w:tc>
          <w:tcPr>
            <w:tcW w:w="9859" w:type="dxa"/>
            <w:gridSpan w:val="11"/>
            <w:shd w:val="clear" w:color="auto" w:fill="F7CAAC"/>
          </w:tcPr>
          <w:p w14:paraId="1EF18934" w14:textId="77777777" w:rsidR="00B2050B" w:rsidRDefault="00B2050B" w:rsidP="00B2050B">
            <w:pPr>
              <w:jc w:val="both"/>
            </w:pPr>
            <w:r>
              <w:rPr>
                <w:b/>
              </w:rPr>
              <w:t xml:space="preserve">Údaje o vzdělání na VŠ </w:t>
            </w:r>
          </w:p>
        </w:tc>
      </w:tr>
      <w:tr w:rsidR="00B2050B" w14:paraId="268C3E96" w14:textId="77777777" w:rsidTr="00B2050B">
        <w:trPr>
          <w:trHeight w:val="1055"/>
        </w:trPr>
        <w:tc>
          <w:tcPr>
            <w:tcW w:w="9859" w:type="dxa"/>
            <w:gridSpan w:val="11"/>
          </w:tcPr>
          <w:p w14:paraId="1EDDAFD2" w14:textId="77777777" w:rsidR="00B2050B" w:rsidRPr="00822910" w:rsidRDefault="00B2050B" w:rsidP="008677B7">
            <w:pPr>
              <w:autoSpaceDE w:val="0"/>
              <w:autoSpaceDN w:val="0"/>
              <w:adjustRightInd w:val="0"/>
              <w:spacing w:after="60"/>
              <w:ind w:left="1134" w:hanging="1134"/>
              <w:jc w:val="both"/>
              <w:rPr>
                <w:color w:val="000000"/>
                <w:szCs w:val="24"/>
              </w:rPr>
            </w:pPr>
            <w:r w:rsidRPr="0031440D">
              <w:rPr>
                <w:color w:val="000000"/>
                <w:rPrChange w:id="4692" w:author="Pavla Trefilová" w:date="2019-11-18T17:19:00Z">
                  <w:rPr>
                    <w:b/>
                    <w:color w:val="000000"/>
                  </w:rPr>
                </w:rPrChange>
              </w:rPr>
              <w:t xml:space="preserve">1989 – 1994: </w:t>
            </w:r>
            <w:r w:rsidRPr="00822910">
              <w:t xml:space="preserve">Vysoká škola báňská – Technická univerzita Ostrava, Ekonomická fakulta, obor Národohospodářství </w:t>
            </w:r>
            <w:r w:rsidR="00743580" w:rsidRPr="00822910">
              <w:t>(</w:t>
            </w:r>
            <w:r w:rsidRPr="00822910">
              <w:rPr>
                <w:color w:val="000000"/>
                <w:szCs w:val="24"/>
              </w:rPr>
              <w:t>Ing.)</w:t>
            </w:r>
          </w:p>
          <w:p w14:paraId="45583084" w14:textId="77777777" w:rsidR="00694FF3" w:rsidRPr="00822910" w:rsidRDefault="00694FF3" w:rsidP="00694FF3">
            <w:pPr>
              <w:autoSpaceDE w:val="0"/>
              <w:autoSpaceDN w:val="0"/>
              <w:adjustRightInd w:val="0"/>
              <w:ind w:left="1134" w:hanging="1134"/>
              <w:jc w:val="both"/>
              <w:rPr>
                <w:color w:val="000000"/>
                <w:szCs w:val="24"/>
              </w:rPr>
            </w:pPr>
            <w:r w:rsidRPr="0031440D">
              <w:rPr>
                <w:color w:val="000000"/>
                <w:rPrChange w:id="4693" w:author="Pavla Trefilová" w:date="2019-11-18T17:19:00Z">
                  <w:rPr>
                    <w:b/>
                    <w:color w:val="000000"/>
                  </w:rPr>
                </w:rPrChange>
              </w:rPr>
              <w:t xml:space="preserve">1998 – 2000: </w:t>
            </w:r>
            <w:r w:rsidRPr="00822910">
              <w:t xml:space="preserve">Vysoká škola báňská – Technická univerzita Ostrava, Ekonomická fakulta, obor Systémové inženýrství </w:t>
            </w:r>
            <w:r w:rsidRPr="00822910">
              <w:br/>
              <w:t xml:space="preserve">a informatika </w:t>
            </w:r>
            <w:r w:rsidRPr="00822910">
              <w:rPr>
                <w:color w:val="000000"/>
                <w:szCs w:val="24"/>
              </w:rPr>
              <w:t>(Ing.)</w:t>
            </w:r>
          </w:p>
          <w:p w14:paraId="1876F470" w14:textId="5A8C1162" w:rsidR="00694FF3" w:rsidRPr="004F52EC" w:rsidRDefault="00694FF3" w:rsidP="00694FF3">
            <w:pPr>
              <w:autoSpaceDE w:val="0"/>
              <w:autoSpaceDN w:val="0"/>
              <w:adjustRightInd w:val="0"/>
              <w:ind w:left="1134" w:hanging="1134"/>
              <w:jc w:val="both"/>
              <w:rPr>
                <w:color w:val="000000"/>
                <w:szCs w:val="24"/>
              </w:rPr>
            </w:pPr>
            <w:r w:rsidRPr="0031440D">
              <w:rPr>
                <w:color w:val="000000"/>
                <w:rPrChange w:id="4694" w:author="Pavla Trefilová" w:date="2019-11-18T17:19:00Z">
                  <w:rPr>
                    <w:b/>
                    <w:color w:val="000000"/>
                  </w:rPr>
                </w:rPrChange>
              </w:rPr>
              <w:t xml:space="preserve">1994 – 2003: </w:t>
            </w:r>
            <w:r w:rsidRPr="00822910">
              <w:t xml:space="preserve">Vysoká škola báňská – Technická univerzita Ostrava, Fakulta metalurgie a materiálového inženýrství, </w:t>
            </w:r>
            <w:r w:rsidRPr="00822910">
              <w:br/>
              <w:t xml:space="preserve">obor Řízení a ekonomika podniku </w:t>
            </w:r>
            <w:r w:rsidRPr="00822910">
              <w:rPr>
                <w:color w:val="000000"/>
                <w:szCs w:val="24"/>
              </w:rPr>
              <w:t>(Ph.D.)</w:t>
            </w:r>
          </w:p>
        </w:tc>
      </w:tr>
      <w:tr w:rsidR="00B2050B" w14:paraId="429ABF76" w14:textId="77777777" w:rsidTr="00B2050B">
        <w:tc>
          <w:tcPr>
            <w:tcW w:w="9859" w:type="dxa"/>
            <w:gridSpan w:val="11"/>
            <w:shd w:val="clear" w:color="auto" w:fill="F7CAAC"/>
          </w:tcPr>
          <w:p w14:paraId="6D49C86C" w14:textId="77777777" w:rsidR="00B2050B" w:rsidRDefault="00B2050B" w:rsidP="00B2050B">
            <w:pPr>
              <w:jc w:val="both"/>
              <w:rPr>
                <w:b/>
              </w:rPr>
            </w:pPr>
            <w:r>
              <w:rPr>
                <w:b/>
              </w:rPr>
              <w:t>Údaje o odborném působení od absolvování VŠ</w:t>
            </w:r>
          </w:p>
        </w:tc>
      </w:tr>
      <w:tr w:rsidR="00B2050B" w14:paraId="3BB519CB" w14:textId="77777777" w:rsidTr="00B2050B">
        <w:trPr>
          <w:trHeight w:val="719"/>
        </w:trPr>
        <w:tc>
          <w:tcPr>
            <w:tcW w:w="9859" w:type="dxa"/>
            <w:gridSpan w:val="11"/>
          </w:tcPr>
          <w:p w14:paraId="45AFDED2" w14:textId="77777777" w:rsidR="00B2050B" w:rsidRPr="00822910" w:rsidRDefault="00B2050B" w:rsidP="00B2050B">
            <w:pPr>
              <w:tabs>
                <w:tab w:val="left" w:pos="2127"/>
              </w:tabs>
              <w:autoSpaceDE w:val="0"/>
              <w:autoSpaceDN w:val="0"/>
              <w:adjustRightInd w:val="0"/>
              <w:rPr>
                <w:color w:val="000000"/>
                <w:szCs w:val="24"/>
              </w:rPr>
            </w:pPr>
            <w:r w:rsidRPr="0031440D">
              <w:rPr>
                <w:color w:val="000000"/>
                <w:rPrChange w:id="4695" w:author="Pavla Trefilová" w:date="2019-11-18T17:19:00Z">
                  <w:rPr>
                    <w:b/>
                    <w:color w:val="000000"/>
                  </w:rPr>
                </w:rPrChange>
              </w:rPr>
              <w:t xml:space="preserve">1/2001 - 1/2006: </w:t>
            </w:r>
            <w:r w:rsidRPr="008E0197">
              <w:rPr>
                <w:color w:val="000000"/>
                <w:szCs w:val="24"/>
              </w:rPr>
              <w:t>A-Z-Marketing, s.r.o., obor praxe: Finance a účetnictví</w:t>
            </w:r>
          </w:p>
          <w:p w14:paraId="0703E6AC" w14:textId="77777777" w:rsidR="00B2050B" w:rsidRPr="00822910" w:rsidRDefault="00B2050B" w:rsidP="00B2050B">
            <w:pPr>
              <w:tabs>
                <w:tab w:val="left" w:pos="2127"/>
              </w:tabs>
              <w:autoSpaceDE w:val="0"/>
              <w:autoSpaceDN w:val="0"/>
              <w:adjustRightInd w:val="0"/>
            </w:pPr>
            <w:r w:rsidRPr="0031440D">
              <w:rPr>
                <w:color w:val="000000"/>
                <w:rPrChange w:id="4696" w:author="Pavla Trefilová" w:date="2019-11-18T17:19:00Z">
                  <w:rPr>
                    <w:b/>
                    <w:color w:val="000000"/>
                  </w:rPr>
                </w:rPrChange>
              </w:rPr>
              <w:t>2/2006 – dosud:</w:t>
            </w:r>
            <w:r w:rsidRPr="00822910">
              <w:rPr>
                <w:color w:val="000000"/>
                <w:szCs w:val="24"/>
              </w:rPr>
              <w:t xml:space="preserve"> UTB ve Zlíně, Fakulta managementu a ekonomiky, akademický pracovník</w:t>
            </w:r>
          </w:p>
        </w:tc>
      </w:tr>
      <w:tr w:rsidR="00B2050B" w14:paraId="21D8DD01" w14:textId="77777777" w:rsidTr="00B2050B">
        <w:trPr>
          <w:trHeight w:val="250"/>
        </w:trPr>
        <w:tc>
          <w:tcPr>
            <w:tcW w:w="9859" w:type="dxa"/>
            <w:gridSpan w:val="11"/>
            <w:shd w:val="clear" w:color="auto" w:fill="F7CAAC"/>
          </w:tcPr>
          <w:p w14:paraId="2DAB5B43" w14:textId="77777777" w:rsidR="00B2050B" w:rsidRDefault="00B2050B" w:rsidP="00B2050B">
            <w:pPr>
              <w:jc w:val="both"/>
            </w:pPr>
            <w:r>
              <w:rPr>
                <w:b/>
              </w:rPr>
              <w:t>Zkušenosti s vedením kvalifikačních a rigorózních prací</w:t>
            </w:r>
          </w:p>
        </w:tc>
      </w:tr>
      <w:tr w:rsidR="00B2050B" w14:paraId="689C025A" w14:textId="77777777" w:rsidTr="00B2050B">
        <w:trPr>
          <w:trHeight w:val="294"/>
        </w:trPr>
        <w:tc>
          <w:tcPr>
            <w:tcW w:w="9859" w:type="dxa"/>
            <w:gridSpan w:val="11"/>
          </w:tcPr>
          <w:p w14:paraId="2FCA8BF9" w14:textId="77777777" w:rsidR="008677B7" w:rsidRDefault="008677B7" w:rsidP="008677B7">
            <w:pPr>
              <w:jc w:val="both"/>
            </w:pPr>
            <w:r>
              <w:t xml:space="preserve">Počet vedených bakalářských prací – 18 </w:t>
            </w:r>
          </w:p>
          <w:p w14:paraId="17A323AB" w14:textId="0868985E" w:rsidR="00B2050B" w:rsidRDefault="008677B7" w:rsidP="008677B7">
            <w:pPr>
              <w:jc w:val="both"/>
            </w:pPr>
            <w:r>
              <w:t>Počet vedených diplomových prací – 3</w:t>
            </w:r>
          </w:p>
        </w:tc>
      </w:tr>
      <w:tr w:rsidR="00B2050B" w14:paraId="3EA760F1" w14:textId="77777777" w:rsidTr="00B2050B">
        <w:trPr>
          <w:cantSplit/>
        </w:trPr>
        <w:tc>
          <w:tcPr>
            <w:tcW w:w="3347" w:type="dxa"/>
            <w:gridSpan w:val="2"/>
            <w:tcBorders>
              <w:top w:val="single" w:sz="12" w:space="0" w:color="auto"/>
            </w:tcBorders>
            <w:shd w:val="clear" w:color="auto" w:fill="F7CAAC"/>
          </w:tcPr>
          <w:p w14:paraId="44132F7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F11540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D1824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7FFA04" w14:textId="77777777" w:rsidR="00B2050B" w:rsidRDefault="00B2050B" w:rsidP="00B2050B">
            <w:pPr>
              <w:jc w:val="both"/>
              <w:rPr>
                <w:b/>
              </w:rPr>
            </w:pPr>
            <w:r>
              <w:rPr>
                <w:b/>
              </w:rPr>
              <w:t>Ohlasy publikací</w:t>
            </w:r>
          </w:p>
        </w:tc>
      </w:tr>
      <w:tr w:rsidR="00B2050B" w14:paraId="7626220D" w14:textId="77777777" w:rsidTr="00B2050B">
        <w:trPr>
          <w:cantSplit/>
        </w:trPr>
        <w:tc>
          <w:tcPr>
            <w:tcW w:w="3347" w:type="dxa"/>
            <w:gridSpan w:val="2"/>
          </w:tcPr>
          <w:p w14:paraId="363ED033" w14:textId="77777777" w:rsidR="00B2050B" w:rsidRDefault="00B2050B" w:rsidP="00B2050B">
            <w:pPr>
              <w:jc w:val="both"/>
            </w:pPr>
          </w:p>
        </w:tc>
        <w:tc>
          <w:tcPr>
            <w:tcW w:w="2245" w:type="dxa"/>
            <w:gridSpan w:val="2"/>
          </w:tcPr>
          <w:p w14:paraId="22C5F56B" w14:textId="77777777" w:rsidR="00B2050B" w:rsidRDefault="00B2050B" w:rsidP="00B2050B">
            <w:pPr>
              <w:jc w:val="both"/>
            </w:pPr>
          </w:p>
        </w:tc>
        <w:tc>
          <w:tcPr>
            <w:tcW w:w="2248" w:type="dxa"/>
            <w:gridSpan w:val="4"/>
            <w:tcBorders>
              <w:right w:val="single" w:sz="12" w:space="0" w:color="auto"/>
            </w:tcBorders>
          </w:tcPr>
          <w:p w14:paraId="1F64C8E3" w14:textId="77777777" w:rsidR="00B2050B" w:rsidRDefault="00B2050B" w:rsidP="00B2050B">
            <w:pPr>
              <w:jc w:val="both"/>
            </w:pPr>
          </w:p>
        </w:tc>
        <w:tc>
          <w:tcPr>
            <w:tcW w:w="632" w:type="dxa"/>
            <w:tcBorders>
              <w:left w:val="single" w:sz="12" w:space="0" w:color="auto"/>
            </w:tcBorders>
            <w:shd w:val="clear" w:color="auto" w:fill="F7CAAC"/>
          </w:tcPr>
          <w:p w14:paraId="787B7D16" w14:textId="77777777" w:rsidR="00B2050B" w:rsidRDefault="00B2050B" w:rsidP="00B2050B">
            <w:pPr>
              <w:jc w:val="both"/>
            </w:pPr>
            <w:r>
              <w:rPr>
                <w:b/>
              </w:rPr>
              <w:t>WOS</w:t>
            </w:r>
          </w:p>
        </w:tc>
        <w:tc>
          <w:tcPr>
            <w:tcW w:w="693" w:type="dxa"/>
            <w:shd w:val="clear" w:color="auto" w:fill="F7CAAC"/>
          </w:tcPr>
          <w:p w14:paraId="347A9FEA" w14:textId="77777777" w:rsidR="00B2050B" w:rsidRDefault="00B2050B" w:rsidP="00B2050B">
            <w:pPr>
              <w:jc w:val="both"/>
              <w:rPr>
                <w:sz w:val="18"/>
              </w:rPr>
            </w:pPr>
            <w:r>
              <w:rPr>
                <w:b/>
                <w:sz w:val="18"/>
              </w:rPr>
              <w:t>Scopus</w:t>
            </w:r>
          </w:p>
        </w:tc>
        <w:tc>
          <w:tcPr>
            <w:tcW w:w="694" w:type="dxa"/>
            <w:shd w:val="clear" w:color="auto" w:fill="F7CAAC"/>
          </w:tcPr>
          <w:p w14:paraId="5F55B5A3" w14:textId="77777777" w:rsidR="00B2050B" w:rsidRDefault="00B2050B" w:rsidP="00B2050B">
            <w:pPr>
              <w:jc w:val="both"/>
            </w:pPr>
            <w:r>
              <w:rPr>
                <w:b/>
                <w:sz w:val="18"/>
              </w:rPr>
              <w:t>ostatní</w:t>
            </w:r>
          </w:p>
        </w:tc>
      </w:tr>
      <w:tr w:rsidR="00B2050B" w14:paraId="1330CFC8" w14:textId="77777777" w:rsidTr="00B2050B">
        <w:trPr>
          <w:cantSplit/>
          <w:trHeight w:val="70"/>
        </w:trPr>
        <w:tc>
          <w:tcPr>
            <w:tcW w:w="3347" w:type="dxa"/>
            <w:gridSpan w:val="2"/>
            <w:shd w:val="clear" w:color="auto" w:fill="F7CAAC"/>
          </w:tcPr>
          <w:p w14:paraId="2FF545E2" w14:textId="77777777" w:rsidR="00B2050B" w:rsidRDefault="00B2050B" w:rsidP="00B2050B">
            <w:pPr>
              <w:jc w:val="both"/>
            </w:pPr>
            <w:r>
              <w:rPr>
                <w:b/>
              </w:rPr>
              <w:t>Obor jmenovacího řízení</w:t>
            </w:r>
          </w:p>
        </w:tc>
        <w:tc>
          <w:tcPr>
            <w:tcW w:w="2245" w:type="dxa"/>
            <w:gridSpan w:val="2"/>
            <w:shd w:val="clear" w:color="auto" w:fill="F7CAAC"/>
          </w:tcPr>
          <w:p w14:paraId="6F86BE0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F33EA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5A8DB10" w14:textId="26891A42" w:rsidR="00B2050B" w:rsidRPr="00402756" w:rsidRDefault="008677B7" w:rsidP="00B2050B">
            <w:pPr>
              <w:jc w:val="center"/>
            </w:pPr>
            <w:r>
              <w:t>0</w:t>
            </w:r>
          </w:p>
        </w:tc>
        <w:tc>
          <w:tcPr>
            <w:tcW w:w="693" w:type="dxa"/>
            <w:vMerge w:val="restart"/>
          </w:tcPr>
          <w:p w14:paraId="59E8B2B4" w14:textId="2F65F85A" w:rsidR="00B2050B" w:rsidRPr="00402756" w:rsidRDefault="008677B7" w:rsidP="00B2050B">
            <w:pPr>
              <w:jc w:val="center"/>
            </w:pPr>
            <w:r>
              <w:t>0</w:t>
            </w:r>
          </w:p>
        </w:tc>
        <w:tc>
          <w:tcPr>
            <w:tcW w:w="694" w:type="dxa"/>
            <w:vMerge w:val="restart"/>
          </w:tcPr>
          <w:p w14:paraId="4F1C7E94" w14:textId="77777777" w:rsidR="00B2050B" w:rsidRPr="00402756" w:rsidRDefault="00B2050B" w:rsidP="00B2050B">
            <w:pPr>
              <w:jc w:val="center"/>
            </w:pPr>
            <w:r w:rsidRPr="00402756">
              <w:t>1</w:t>
            </w:r>
            <w:r>
              <w:t>4</w:t>
            </w:r>
          </w:p>
        </w:tc>
      </w:tr>
      <w:tr w:rsidR="00B2050B" w14:paraId="1DAA76E5" w14:textId="77777777" w:rsidTr="00B2050B">
        <w:trPr>
          <w:trHeight w:val="205"/>
        </w:trPr>
        <w:tc>
          <w:tcPr>
            <w:tcW w:w="3347" w:type="dxa"/>
            <w:gridSpan w:val="2"/>
          </w:tcPr>
          <w:p w14:paraId="529FE13B" w14:textId="77777777" w:rsidR="00B2050B" w:rsidRDefault="00B2050B" w:rsidP="00B2050B">
            <w:pPr>
              <w:jc w:val="both"/>
            </w:pPr>
          </w:p>
        </w:tc>
        <w:tc>
          <w:tcPr>
            <w:tcW w:w="2245" w:type="dxa"/>
            <w:gridSpan w:val="2"/>
          </w:tcPr>
          <w:p w14:paraId="5A906967" w14:textId="77777777" w:rsidR="00B2050B" w:rsidRDefault="00B2050B" w:rsidP="00B2050B">
            <w:pPr>
              <w:jc w:val="both"/>
            </w:pPr>
          </w:p>
        </w:tc>
        <w:tc>
          <w:tcPr>
            <w:tcW w:w="2248" w:type="dxa"/>
            <w:gridSpan w:val="4"/>
            <w:tcBorders>
              <w:right w:val="single" w:sz="12" w:space="0" w:color="auto"/>
            </w:tcBorders>
          </w:tcPr>
          <w:p w14:paraId="71286D81" w14:textId="77777777" w:rsidR="00B2050B" w:rsidRDefault="00B2050B" w:rsidP="00B2050B">
            <w:pPr>
              <w:jc w:val="both"/>
            </w:pPr>
          </w:p>
        </w:tc>
        <w:tc>
          <w:tcPr>
            <w:tcW w:w="632" w:type="dxa"/>
            <w:vMerge/>
            <w:tcBorders>
              <w:left w:val="single" w:sz="12" w:space="0" w:color="auto"/>
            </w:tcBorders>
            <w:vAlign w:val="center"/>
          </w:tcPr>
          <w:p w14:paraId="36FDECF1" w14:textId="77777777" w:rsidR="00B2050B" w:rsidRDefault="00B2050B" w:rsidP="00B2050B">
            <w:pPr>
              <w:rPr>
                <w:b/>
              </w:rPr>
            </w:pPr>
          </w:p>
        </w:tc>
        <w:tc>
          <w:tcPr>
            <w:tcW w:w="693" w:type="dxa"/>
            <w:vMerge/>
            <w:vAlign w:val="center"/>
          </w:tcPr>
          <w:p w14:paraId="4677B5CA" w14:textId="77777777" w:rsidR="00B2050B" w:rsidRDefault="00B2050B" w:rsidP="00B2050B">
            <w:pPr>
              <w:rPr>
                <w:b/>
              </w:rPr>
            </w:pPr>
          </w:p>
        </w:tc>
        <w:tc>
          <w:tcPr>
            <w:tcW w:w="694" w:type="dxa"/>
            <w:vMerge/>
            <w:vAlign w:val="center"/>
          </w:tcPr>
          <w:p w14:paraId="7985D0DC" w14:textId="77777777" w:rsidR="00B2050B" w:rsidRDefault="00B2050B" w:rsidP="00B2050B">
            <w:pPr>
              <w:rPr>
                <w:b/>
              </w:rPr>
            </w:pPr>
          </w:p>
        </w:tc>
      </w:tr>
      <w:tr w:rsidR="00B2050B" w14:paraId="23D8CB05" w14:textId="77777777" w:rsidTr="00B2050B">
        <w:tc>
          <w:tcPr>
            <w:tcW w:w="9859" w:type="dxa"/>
            <w:gridSpan w:val="11"/>
            <w:shd w:val="clear" w:color="auto" w:fill="F7CAAC"/>
          </w:tcPr>
          <w:p w14:paraId="2F9FE3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3DE97FA" w14:textId="77777777" w:rsidTr="00B2050B">
        <w:trPr>
          <w:trHeight w:val="2347"/>
        </w:trPr>
        <w:tc>
          <w:tcPr>
            <w:tcW w:w="9859" w:type="dxa"/>
            <w:gridSpan w:val="11"/>
          </w:tcPr>
          <w:p w14:paraId="779872B5" w14:textId="77777777" w:rsidR="008677B7" w:rsidRPr="00363949" w:rsidRDefault="008677B7" w:rsidP="008677B7">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22" w:history="1">
              <w:r w:rsidRPr="00406D36">
                <w:rPr>
                  <w:rStyle w:val="Hypertextovodkaz"/>
                  <w:color w:val="auto"/>
                  <w:szCs w:val="32"/>
                  <w:u w:val="none"/>
                </w:rPr>
                <w:t>https://doi.org/10.11118/actaun201563020525</w:t>
              </w:r>
            </w:hyperlink>
          </w:p>
          <w:p w14:paraId="2E758E87" w14:textId="77777777" w:rsidR="008677B7" w:rsidRPr="00363949" w:rsidRDefault="008677B7" w:rsidP="008677B7">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14:paraId="23EE9BE0" w14:textId="176ACF1E" w:rsidR="00B2050B" w:rsidRDefault="00B2050B" w:rsidP="00743580">
            <w:pPr>
              <w:jc w:val="both"/>
              <w:rPr>
                <w:b/>
              </w:rPr>
            </w:pPr>
          </w:p>
        </w:tc>
      </w:tr>
      <w:tr w:rsidR="00B2050B" w14:paraId="05855507" w14:textId="77777777" w:rsidTr="00B2050B">
        <w:trPr>
          <w:trHeight w:val="218"/>
        </w:trPr>
        <w:tc>
          <w:tcPr>
            <w:tcW w:w="9859" w:type="dxa"/>
            <w:gridSpan w:val="11"/>
            <w:shd w:val="clear" w:color="auto" w:fill="F7CAAC"/>
          </w:tcPr>
          <w:p w14:paraId="5D78FCC1" w14:textId="77777777" w:rsidR="00B2050B" w:rsidRDefault="00B2050B" w:rsidP="00B2050B">
            <w:pPr>
              <w:rPr>
                <w:b/>
              </w:rPr>
            </w:pPr>
            <w:r>
              <w:rPr>
                <w:b/>
              </w:rPr>
              <w:t>Působení v zahraničí</w:t>
            </w:r>
          </w:p>
        </w:tc>
      </w:tr>
      <w:tr w:rsidR="00B2050B" w14:paraId="2B55FEF9" w14:textId="77777777" w:rsidTr="00743580">
        <w:trPr>
          <w:trHeight w:val="147"/>
        </w:trPr>
        <w:tc>
          <w:tcPr>
            <w:tcW w:w="9859" w:type="dxa"/>
            <w:gridSpan w:val="11"/>
          </w:tcPr>
          <w:p w14:paraId="671BAA02" w14:textId="77777777" w:rsidR="00B2050B" w:rsidRDefault="00B2050B" w:rsidP="00B2050B">
            <w:pPr>
              <w:rPr>
                <w:b/>
              </w:rPr>
            </w:pPr>
          </w:p>
        </w:tc>
      </w:tr>
      <w:tr w:rsidR="00B2050B" w14:paraId="05AFC425" w14:textId="77777777" w:rsidTr="00743580">
        <w:trPr>
          <w:cantSplit/>
          <w:trHeight w:val="192"/>
        </w:trPr>
        <w:tc>
          <w:tcPr>
            <w:tcW w:w="2518" w:type="dxa"/>
            <w:shd w:val="clear" w:color="auto" w:fill="F7CAAC"/>
          </w:tcPr>
          <w:p w14:paraId="1D234DAE" w14:textId="77777777" w:rsidR="00B2050B" w:rsidRDefault="00B2050B" w:rsidP="00B2050B">
            <w:pPr>
              <w:jc w:val="both"/>
              <w:rPr>
                <w:b/>
              </w:rPr>
            </w:pPr>
            <w:r>
              <w:rPr>
                <w:b/>
              </w:rPr>
              <w:t xml:space="preserve">Podpis </w:t>
            </w:r>
          </w:p>
        </w:tc>
        <w:tc>
          <w:tcPr>
            <w:tcW w:w="4536" w:type="dxa"/>
            <w:gridSpan w:val="5"/>
          </w:tcPr>
          <w:p w14:paraId="6E67E107" w14:textId="77777777" w:rsidR="00B2050B" w:rsidRDefault="00B2050B" w:rsidP="00B2050B">
            <w:pPr>
              <w:jc w:val="both"/>
            </w:pPr>
          </w:p>
        </w:tc>
        <w:tc>
          <w:tcPr>
            <w:tcW w:w="786" w:type="dxa"/>
            <w:gridSpan w:val="2"/>
            <w:shd w:val="clear" w:color="auto" w:fill="F7CAAC"/>
          </w:tcPr>
          <w:p w14:paraId="2230BB10" w14:textId="77777777" w:rsidR="00B2050B" w:rsidRDefault="00B2050B" w:rsidP="00B2050B">
            <w:pPr>
              <w:jc w:val="both"/>
            </w:pPr>
            <w:r>
              <w:rPr>
                <w:b/>
              </w:rPr>
              <w:t>datum</w:t>
            </w:r>
          </w:p>
        </w:tc>
        <w:tc>
          <w:tcPr>
            <w:tcW w:w="2019" w:type="dxa"/>
            <w:gridSpan w:val="3"/>
          </w:tcPr>
          <w:p w14:paraId="42850F7B" w14:textId="77777777" w:rsidR="00B2050B" w:rsidRDefault="00B2050B" w:rsidP="00B2050B">
            <w:pPr>
              <w:jc w:val="both"/>
            </w:pPr>
          </w:p>
        </w:tc>
      </w:tr>
    </w:tbl>
    <w:p w14:paraId="4304667B" w14:textId="4906C82F" w:rsidR="00CB41A3" w:rsidRDefault="00CB41A3" w:rsidP="00B2050B"/>
    <w:p w14:paraId="243A9C33" w14:textId="77777777" w:rsidR="00CB41A3" w:rsidRDefault="00CB41A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4697">
          <w:tblGrid>
            <w:gridCol w:w="76"/>
            <w:gridCol w:w="2442"/>
            <w:gridCol w:w="829"/>
            <w:gridCol w:w="1721"/>
            <w:gridCol w:w="524"/>
            <w:gridCol w:w="468"/>
            <w:gridCol w:w="994"/>
            <w:gridCol w:w="709"/>
            <w:gridCol w:w="77"/>
            <w:gridCol w:w="632"/>
            <w:gridCol w:w="693"/>
            <w:gridCol w:w="694"/>
            <w:gridCol w:w="76"/>
            <w:gridCol w:w="165"/>
          </w:tblGrid>
        </w:tblGridChange>
      </w:tblGrid>
      <w:tr w:rsidR="00CB41A3" w14:paraId="039FAF77" w14:textId="77777777" w:rsidTr="00B76D0F">
        <w:tc>
          <w:tcPr>
            <w:tcW w:w="9859" w:type="dxa"/>
            <w:gridSpan w:val="11"/>
            <w:tcBorders>
              <w:bottom w:val="double" w:sz="4" w:space="0" w:color="auto"/>
            </w:tcBorders>
            <w:shd w:val="clear" w:color="auto" w:fill="BDD6EE"/>
          </w:tcPr>
          <w:p w14:paraId="51B40E91" w14:textId="77777777" w:rsidR="00CB41A3" w:rsidRDefault="00CB41A3" w:rsidP="00B76D0F">
            <w:pPr>
              <w:jc w:val="both"/>
              <w:rPr>
                <w:b/>
                <w:sz w:val="28"/>
              </w:rPr>
            </w:pPr>
            <w:r>
              <w:rPr>
                <w:b/>
                <w:sz w:val="28"/>
              </w:rPr>
              <w:lastRenderedPageBreak/>
              <w:t>C-I – Personální zabezpečení</w:t>
            </w:r>
          </w:p>
        </w:tc>
      </w:tr>
      <w:tr w:rsidR="00CB41A3" w14:paraId="39FB5D90" w14:textId="77777777" w:rsidTr="00B76D0F">
        <w:tc>
          <w:tcPr>
            <w:tcW w:w="2518" w:type="dxa"/>
            <w:tcBorders>
              <w:top w:val="double" w:sz="4" w:space="0" w:color="auto"/>
            </w:tcBorders>
            <w:shd w:val="clear" w:color="auto" w:fill="F7CAAC"/>
          </w:tcPr>
          <w:p w14:paraId="201B1317" w14:textId="77777777" w:rsidR="00CB41A3" w:rsidRDefault="00CB41A3" w:rsidP="00B76D0F">
            <w:pPr>
              <w:jc w:val="both"/>
              <w:rPr>
                <w:b/>
              </w:rPr>
            </w:pPr>
            <w:r>
              <w:rPr>
                <w:b/>
              </w:rPr>
              <w:t>Vysoká škola</w:t>
            </w:r>
          </w:p>
        </w:tc>
        <w:tc>
          <w:tcPr>
            <w:tcW w:w="7341" w:type="dxa"/>
            <w:gridSpan w:val="10"/>
          </w:tcPr>
          <w:p w14:paraId="49B82F4C" w14:textId="77777777" w:rsidR="00CB41A3" w:rsidRDefault="00CB41A3" w:rsidP="00B76D0F">
            <w:pPr>
              <w:jc w:val="both"/>
            </w:pPr>
            <w:r>
              <w:t>Univerzita Tomáše Bati ve Zlíně</w:t>
            </w:r>
          </w:p>
        </w:tc>
      </w:tr>
      <w:tr w:rsidR="00CB41A3" w14:paraId="42E37955" w14:textId="77777777" w:rsidTr="00B76D0F">
        <w:tc>
          <w:tcPr>
            <w:tcW w:w="2518" w:type="dxa"/>
            <w:shd w:val="clear" w:color="auto" w:fill="F7CAAC"/>
          </w:tcPr>
          <w:p w14:paraId="7B4126D0" w14:textId="77777777" w:rsidR="00CB41A3" w:rsidRDefault="00CB41A3" w:rsidP="00B76D0F">
            <w:pPr>
              <w:jc w:val="both"/>
              <w:rPr>
                <w:b/>
              </w:rPr>
            </w:pPr>
            <w:r>
              <w:rPr>
                <w:b/>
              </w:rPr>
              <w:t>Součást vysoké školy</w:t>
            </w:r>
          </w:p>
        </w:tc>
        <w:tc>
          <w:tcPr>
            <w:tcW w:w="7341" w:type="dxa"/>
            <w:gridSpan w:val="10"/>
          </w:tcPr>
          <w:p w14:paraId="0D7B0109" w14:textId="77777777" w:rsidR="00CB41A3" w:rsidRDefault="00CB41A3" w:rsidP="00B76D0F">
            <w:pPr>
              <w:jc w:val="both"/>
            </w:pPr>
            <w:r>
              <w:t>Fakulta managementu a ekonomiky</w:t>
            </w:r>
          </w:p>
        </w:tc>
      </w:tr>
      <w:tr w:rsidR="00CB41A3" w14:paraId="19A9AE82" w14:textId="77777777" w:rsidTr="00B76D0F">
        <w:trPr>
          <w:ins w:id="4698" w:author="Pavla Trefilová" w:date="2019-11-18T17:19:00Z"/>
        </w:trPr>
        <w:tc>
          <w:tcPr>
            <w:tcW w:w="2518" w:type="dxa"/>
            <w:shd w:val="clear" w:color="auto" w:fill="F7CAAC"/>
          </w:tcPr>
          <w:p w14:paraId="2BB27B29" w14:textId="77777777" w:rsidR="00CB41A3" w:rsidRDefault="00CB41A3" w:rsidP="00B76D0F">
            <w:pPr>
              <w:jc w:val="both"/>
              <w:rPr>
                <w:ins w:id="4699" w:author="Pavla Trefilová" w:date="2019-11-18T17:19:00Z"/>
                <w:b/>
              </w:rPr>
            </w:pPr>
            <w:ins w:id="4700" w:author="Pavla Trefilová" w:date="2019-11-18T17:19:00Z">
              <w:r>
                <w:rPr>
                  <w:b/>
                </w:rPr>
                <w:t>Název studijního programu</w:t>
              </w:r>
            </w:ins>
          </w:p>
        </w:tc>
        <w:tc>
          <w:tcPr>
            <w:tcW w:w="7341" w:type="dxa"/>
            <w:gridSpan w:val="10"/>
          </w:tcPr>
          <w:p w14:paraId="792BA018" w14:textId="2C5CBB5E" w:rsidR="00CB41A3" w:rsidRDefault="00CB41A3" w:rsidP="00B76D0F">
            <w:pPr>
              <w:jc w:val="both"/>
              <w:rPr>
                <w:ins w:id="4701" w:author="Pavla Trefilová" w:date="2019-11-18T17:19:00Z"/>
              </w:rPr>
            </w:pPr>
            <w:ins w:id="4702" w:author="Pavla Trefilová" w:date="2019-11-18T17:19:00Z">
              <w:r>
                <w:t>Economics and Management</w:t>
              </w:r>
            </w:ins>
          </w:p>
        </w:tc>
      </w:tr>
      <w:tr w:rsidR="00CB41A3" w14:paraId="102E035E" w14:textId="77777777" w:rsidTr="00B76D0F">
        <w:trPr>
          <w:ins w:id="4703" w:author="Pavla Trefilová" w:date="2019-11-18T17:19:00Z"/>
        </w:trPr>
        <w:tc>
          <w:tcPr>
            <w:tcW w:w="2518" w:type="dxa"/>
            <w:shd w:val="clear" w:color="auto" w:fill="F7CAAC"/>
          </w:tcPr>
          <w:p w14:paraId="1D987963" w14:textId="77777777" w:rsidR="00CB41A3" w:rsidRDefault="00CB41A3" w:rsidP="00B76D0F">
            <w:pPr>
              <w:jc w:val="both"/>
              <w:rPr>
                <w:ins w:id="4704" w:author="Pavla Trefilová" w:date="2019-11-18T17:19:00Z"/>
                <w:b/>
              </w:rPr>
            </w:pPr>
            <w:ins w:id="4705" w:author="Pavla Trefilová" w:date="2019-11-18T17:19:00Z">
              <w:r>
                <w:rPr>
                  <w:b/>
                </w:rPr>
                <w:t>Jméno a příjmení</w:t>
              </w:r>
            </w:ins>
          </w:p>
        </w:tc>
        <w:tc>
          <w:tcPr>
            <w:tcW w:w="4536" w:type="dxa"/>
            <w:gridSpan w:val="5"/>
          </w:tcPr>
          <w:p w14:paraId="7D757B5D" w14:textId="77777777" w:rsidR="00CB41A3" w:rsidRDefault="00CB41A3" w:rsidP="00B76D0F">
            <w:pPr>
              <w:jc w:val="both"/>
              <w:rPr>
                <w:ins w:id="4706" w:author="Pavla Trefilová" w:date="2019-11-18T17:19:00Z"/>
              </w:rPr>
            </w:pPr>
            <w:ins w:id="4707" w:author="Pavla Trefilová" w:date="2019-11-18T17:19:00Z">
              <w:r>
                <w:t>Zuzana DOHNALOVÁ</w:t>
              </w:r>
            </w:ins>
          </w:p>
        </w:tc>
        <w:tc>
          <w:tcPr>
            <w:tcW w:w="709" w:type="dxa"/>
            <w:shd w:val="clear" w:color="auto" w:fill="F7CAAC"/>
          </w:tcPr>
          <w:p w14:paraId="1F0AAC07" w14:textId="77777777" w:rsidR="00CB41A3" w:rsidRDefault="00CB41A3" w:rsidP="00B76D0F">
            <w:pPr>
              <w:jc w:val="both"/>
              <w:rPr>
                <w:ins w:id="4708" w:author="Pavla Trefilová" w:date="2019-11-18T17:19:00Z"/>
                <w:b/>
              </w:rPr>
            </w:pPr>
            <w:ins w:id="4709" w:author="Pavla Trefilová" w:date="2019-11-18T17:19:00Z">
              <w:r>
                <w:rPr>
                  <w:b/>
                </w:rPr>
                <w:t>Tituly</w:t>
              </w:r>
            </w:ins>
          </w:p>
        </w:tc>
        <w:tc>
          <w:tcPr>
            <w:tcW w:w="2096" w:type="dxa"/>
            <w:gridSpan w:val="4"/>
          </w:tcPr>
          <w:p w14:paraId="77764B27" w14:textId="77777777" w:rsidR="00CB41A3" w:rsidRDefault="00CB41A3" w:rsidP="00B76D0F">
            <w:pPr>
              <w:jc w:val="both"/>
              <w:rPr>
                <w:ins w:id="4710" w:author="Pavla Trefilová" w:date="2019-11-18T17:19:00Z"/>
              </w:rPr>
            </w:pPr>
            <w:ins w:id="4711" w:author="Pavla Trefilová" w:date="2019-11-18T17:19:00Z">
              <w:r>
                <w:t>doc. Ing., Ph.D.</w:t>
              </w:r>
            </w:ins>
          </w:p>
        </w:tc>
      </w:tr>
      <w:tr w:rsidR="00CB41A3" w14:paraId="3EE33355" w14:textId="77777777" w:rsidTr="00B76D0F">
        <w:trPr>
          <w:ins w:id="4712" w:author="Pavla Trefilová" w:date="2019-11-18T17:19:00Z"/>
        </w:trPr>
        <w:tc>
          <w:tcPr>
            <w:tcW w:w="2518" w:type="dxa"/>
            <w:shd w:val="clear" w:color="auto" w:fill="F7CAAC"/>
          </w:tcPr>
          <w:p w14:paraId="5043EBB7" w14:textId="77777777" w:rsidR="00CB41A3" w:rsidRDefault="00CB41A3" w:rsidP="00B76D0F">
            <w:pPr>
              <w:jc w:val="both"/>
              <w:rPr>
                <w:ins w:id="4713" w:author="Pavla Trefilová" w:date="2019-11-18T17:19:00Z"/>
                <w:b/>
              </w:rPr>
            </w:pPr>
            <w:ins w:id="4714" w:author="Pavla Trefilová" w:date="2019-11-18T17:19:00Z">
              <w:r>
                <w:rPr>
                  <w:b/>
                </w:rPr>
                <w:t>Rok narození</w:t>
              </w:r>
            </w:ins>
          </w:p>
        </w:tc>
        <w:tc>
          <w:tcPr>
            <w:tcW w:w="829" w:type="dxa"/>
          </w:tcPr>
          <w:p w14:paraId="58B698A8" w14:textId="77777777" w:rsidR="00CB41A3" w:rsidRDefault="00CB41A3" w:rsidP="00B76D0F">
            <w:pPr>
              <w:jc w:val="both"/>
              <w:rPr>
                <w:ins w:id="4715" w:author="Pavla Trefilová" w:date="2019-11-18T17:19:00Z"/>
              </w:rPr>
            </w:pPr>
            <w:ins w:id="4716" w:author="Pavla Trefilová" w:date="2019-11-18T17:19:00Z">
              <w:r>
                <w:t>1966</w:t>
              </w:r>
            </w:ins>
          </w:p>
        </w:tc>
        <w:tc>
          <w:tcPr>
            <w:tcW w:w="1721" w:type="dxa"/>
            <w:shd w:val="clear" w:color="auto" w:fill="F7CAAC"/>
          </w:tcPr>
          <w:p w14:paraId="700B4250" w14:textId="77777777" w:rsidR="00CB41A3" w:rsidRDefault="00CB41A3" w:rsidP="00B76D0F">
            <w:pPr>
              <w:jc w:val="both"/>
              <w:rPr>
                <w:ins w:id="4717" w:author="Pavla Trefilová" w:date="2019-11-18T17:19:00Z"/>
                <w:b/>
              </w:rPr>
            </w:pPr>
            <w:ins w:id="4718" w:author="Pavla Trefilová" w:date="2019-11-18T17:19:00Z">
              <w:r>
                <w:rPr>
                  <w:b/>
                </w:rPr>
                <w:t>typ vztahu k VŠ</w:t>
              </w:r>
            </w:ins>
          </w:p>
        </w:tc>
        <w:tc>
          <w:tcPr>
            <w:tcW w:w="992" w:type="dxa"/>
            <w:gridSpan w:val="2"/>
          </w:tcPr>
          <w:p w14:paraId="7AFBFCBB" w14:textId="77777777" w:rsidR="00CB41A3" w:rsidRDefault="00CB41A3" w:rsidP="00B76D0F">
            <w:pPr>
              <w:jc w:val="both"/>
              <w:rPr>
                <w:ins w:id="4719" w:author="Pavla Trefilová" w:date="2019-11-18T17:19:00Z"/>
              </w:rPr>
            </w:pPr>
            <w:ins w:id="4720" w:author="Pavla Trefilová" w:date="2019-11-18T17:19:00Z">
              <w:r>
                <w:t>pp</w:t>
              </w:r>
            </w:ins>
          </w:p>
        </w:tc>
        <w:tc>
          <w:tcPr>
            <w:tcW w:w="994" w:type="dxa"/>
            <w:shd w:val="clear" w:color="auto" w:fill="F7CAAC"/>
          </w:tcPr>
          <w:p w14:paraId="301B93EF" w14:textId="77777777" w:rsidR="00CB41A3" w:rsidRDefault="00CB41A3" w:rsidP="00B76D0F">
            <w:pPr>
              <w:jc w:val="both"/>
              <w:rPr>
                <w:ins w:id="4721" w:author="Pavla Trefilová" w:date="2019-11-18T17:19:00Z"/>
                <w:b/>
              </w:rPr>
            </w:pPr>
            <w:ins w:id="4722" w:author="Pavla Trefilová" w:date="2019-11-18T17:19:00Z">
              <w:r>
                <w:rPr>
                  <w:b/>
                </w:rPr>
                <w:t>rozsah</w:t>
              </w:r>
            </w:ins>
          </w:p>
        </w:tc>
        <w:tc>
          <w:tcPr>
            <w:tcW w:w="709" w:type="dxa"/>
          </w:tcPr>
          <w:p w14:paraId="2D07175C" w14:textId="77777777" w:rsidR="00CB41A3" w:rsidRDefault="00CB41A3" w:rsidP="00B76D0F">
            <w:pPr>
              <w:jc w:val="both"/>
              <w:rPr>
                <w:ins w:id="4723" w:author="Pavla Trefilová" w:date="2019-11-18T17:19:00Z"/>
              </w:rPr>
            </w:pPr>
            <w:ins w:id="4724" w:author="Pavla Trefilová" w:date="2019-11-18T17:19:00Z">
              <w:r>
                <w:t>40</w:t>
              </w:r>
            </w:ins>
          </w:p>
        </w:tc>
        <w:tc>
          <w:tcPr>
            <w:tcW w:w="709" w:type="dxa"/>
            <w:gridSpan w:val="2"/>
            <w:shd w:val="clear" w:color="auto" w:fill="F7CAAC"/>
          </w:tcPr>
          <w:p w14:paraId="0417EE9B" w14:textId="77777777" w:rsidR="00CB41A3" w:rsidRPr="002336DA" w:rsidRDefault="00CB41A3" w:rsidP="00B76D0F">
            <w:pPr>
              <w:jc w:val="both"/>
              <w:rPr>
                <w:ins w:id="4725" w:author="Pavla Trefilová" w:date="2019-11-18T17:19:00Z"/>
                <w:b/>
                <w:sz w:val="18"/>
              </w:rPr>
            </w:pPr>
            <w:ins w:id="4726" w:author="Pavla Trefilová" w:date="2019-11-18T17:19:00Z">
              <w:r w:rsidRPr="002336DA">
                <w:rPr>
                  <w:b/>
                  <w:sz w:val="18"/>
                </w:rPr>
                <w:t>do kdy</w:t>
              </w:r>
            </w:ins>
          </w:p>
        </w:tc>
        <w:tc>
          <w:tcPr>
            <w:tcW w:w="1387" w:type="dxa"/>
            <w:gridSpan w:val="2"/>
          </w:tcPr>
          <w:p w14:paraId="25295D0B" w14:textId="77777777" w:rsidR="00CB41A3" w:rsidRDefault="00CB41A3" w:rsidP="00B76D0F">
            <w:pPr>
              <w:jc w:val="both"/>
              <w:rPr>
                <w:ins w:id="4727" w:author="Pavla Trefilová" w:date="2019-11-18T17:19:00Z"/>
              </w:rPr>
            </w:pPr>
            <w:ins w:id="4728" w:author="Pavla Trefilová" w:date="2019-11-18T17:19:00Z">
              <w:r>
                <w:t>N</w:t>
              </w:r>
            </w:ins>
          </w:p>
        </w:tc>
      </w:tr>
      <w:tr w:rsidR="00CB41A3" w14:paraId="307C5408" w14:textId="77777777" w:rsidTr="00B76D0F">
        <w:trPr>
          <w:ins w:id="4729" w:author="Pavla Trefilová" w:date="2019-11-18T17:19:00Z"/>
        </w:trPr>
        <w:tc>
          <w:tcPr>
            <w:tcW w:w="5068" w:type="dxa"/>
            <w:gridSpan w:val="3"/>
            <w:shd w:val="clear" w:color="auto" w:fill="F7CAAC"/>
          </w:tcPr>
          <w:p w14:paraId="2D351088" w14:textId="77777777" w:rsidR="00CB41A3" w:rsidRDefault="00CB41A3" w:rsidP="00B76D0F">
            <w:pPr>
              <w:jc w:val="both"/>
              <w:rPr>
                <w:ins w:id="4730" w:author="Pavla Trefilová" w:date="2019-11-18T17:19:00Z"/>
                <w:b/>
              </w:rPr>
            </w:pPr>
            <w:ins w:id="4731" w:author="Pavla Trefilová" w:date="2019-11-18T17:19:00Z">
              <w:r>
                <w:rPr>
                  <w:b/>
                </w:rPr>
                <w:t>Typ vztahu na součásti VŠ, která uskutečňuje st. program</w:t>
              </w:r>
            </w:ins>
          </w:p>
        </w:tc>
        <w:tc>
          <w:tcPr>
            <w:tcW w:w="992" w:type="dxa"/>
            <w:gridSpan w:val="2"/>
          </w:tcPr>
          <w:p w14:paraId="67C80446" w14:textId="77777777" w:rsidR="00CB41A3" w:rsidRDefault="00CB41A3" w:rsidP="00B76D0F">
            <w:pPr>
              <w:jc w:val="both"/>
              <w:rPr>
                <w:ins w:id="4732" w:author="Pavla Trefilová" w:date="2019-11-18T17:19:00Z"/>
              </w:rPr>
            </w:pPr>
            <w:ins w:id="4733" w:author="Pavla Trefilová" w:date="2019-11-18T17:19:00Z">
              <w:r>
                <w:t>pp</w:t>
              </w:r>
            </w:ins>
          </w:p>
        </w:tc>
        <w:tc>
          <w:tcPr>
            <w:tcW w:w="994" w:type="dxa"/>
            <w:shd w:val="clear" w:color="auto" w:fill="F7CAAC"/>
          </w:tcPr>
          <w:p w14:paraId="7F58ED95" w14:textId="77777777" w:rsidR="00CB41A3" w:rsidRDefault="00CB41A3" w:rsidP="00B76D0F">
            <w:pPr>
              <w:jc w:val="both"/>
              <w:rPr>
                <w:ins w:id="4734" w:author="Pavla Trefilová" w:date="2019-11-18T17:19:00Z"/>
                <w:b/>
              </w:rPr>
            </w:pPr>
            <w:ins w:id="4735" w:author="Pavla Trefilová" w:date="2019-11-18T17:19:00Z">
              <w:r>
                <w:rPr>
                  <w:b/>
                </w:rPr>
                <w:t>rozsah</w:t>
              </w:r>
            </w:ins>
          </w:p>
        </w:tc>
        <w:tc>
          <w:tcPr>
            <w:tcW w:w="709" w:type="dxa"/>
          </w:tcPr>
          <w:p w14:paraId="119F6C83" w14:textId="77777777" w:rsidR="00CB41A3" w:rsidRDefault="00CB41A3" w:rsidP="00B76D0F">
            <w:pPr>
              <w:jc w:val="both"/>
              <w:rPr>
                <w:ins w:id="4736" w:author="Pavla Trefilová" w:date="2019-11-18T17:19:00Z"/>
              </w:rPr>
            </w:pPr>
            <w:ins w:id="4737" w:author="Pavla Trefilová" w:date="2019-11-18T17:19:00Z">
              <w:r>
                <w:t>40</w:t>
              </w:r>
            </w:ins>
          </w:p>
        </w:tc>
        <w:tc>
          <w:tcPr>
            <w:tcW w:w="709" w:type="dxa"/>
            <w:gridSpan w:val="2"/>
            <w:shd w:val="clear" w:color="auto" w:fill="F7CAAC"/>
          </w:tcPr>
          <w:p w14:paraId="2C1288FA" w14:textId="77777777" w:rsidR="00CB41A3" w:rsidRPr="002336DA" w:rsidRDefault="00CB41A3" w:rsidP="00B76D0F">
            <w:pPr>
              <w:jc w:val="both"/>
              <w:rPr>
                <w:ins w:id="4738" w:author="Pavla Trefilová" w:date="2019-11-18T17:19:00Z"/>
                <w:b/>
                <w:sz w:val="18"/>
              </w:rPr>
            </w:pPr>
            <w:ins w:id="4739" w:author="Pavla Trefilová" w:date="2019-11-18T17:19:00Z">
              <w:r w:rsidRPr="002336DA">
                <w:rPr>
                  <w:b/>
                  <w:sz w:val="18"/>
                </w:rPr>
                <w:t>do kdy</w:t>
              </w:r>
            </w:ins>
          </w:p>
        </w:tc>
        <w:tc>
          <w:tcPr>
            <w:tcW w:w="1387" w:type="dxa"/>
            <w:gridSpan w:val="2"/>
          </w:tcPr>
          <w:p w14:paraId="5E1D98D0" w14:textId="77777777" w:rsidR="00CB41A3" w:rsidRDefault="00CB41A3" w:rsidP="00B76D0F">
            <w:pPr>
              <w:jc w:val="both"/>
              <w:rPr>
                <w:ins w:id="4740" w:author="Pavla Trefilová" w:date="2019-11-18T17:19:00Z"/>
              </w:rPr>
            </w:pPr>
            <w:ins w:id="4741" w:author="Pavla Trefilová" w:date="2019-11-18T17:19:00Z">
              <w:r>
                <w:t>N</w:t>
              </w:r>
            </w:ins>
          </w:p>
        </w:tc>
      </w:tr>
      <w:tr w:rsidR="00CB41A3" w14:paraId="0C94F23A" w14:textId="77777777" w:rsidTr="00B76D0F">
        <w:trPr>
          <w:ins w:id="4742" w:author="Pavla Trefilová" w:date="2019-11-18T17:19:00Z"/>
        </w:trPr>
        <w:tc>
          <w:tcPr>
            <w:tcW w:w="6060" w:type="dxa"/>
            <w:gridSpan w:val="5"/>
            <w:shd w:val="clear" w:color="auto" w:fill="F7CAAC"/>
          </w:tcPr>
          <w:p w14:paraId="2CB08309" w14:textId="77777777" w:rsidR="00CB41A3" w:rsidRDefault="00CB41A3" w:rsidP="00B76D0F">
            <w:pPr>
              <w:jc w:val="both"/>
              <w:rPr>
                <w:ins w:id="4743" w:author="Pavla Trefilová" w:date="2019-11-18T17:19:00Z"/>
              </w:rPr>
            </w:pPr>
            <w:ins w:id="4744" w:author="Pavla Trefilová" w:date="2019-11-18T17:19:00Z">
              <w:r>
                <w:rPr>
                  <w:b/>
                </w:rPr>
                <w:t>Další současná působení jako akademický pracovník na jiných VŠ</w:t>
              </w:r>
            </w:ins>
          </w:p>
        </w:tc>
        <w:tc>
          <w:tcPr>
            <w:tcW w:w="1703" w:type="dxa"/>
            <w:gridSpan w:val="2"/>
            <w:shd w:val="clear" w:color="auto" w:fill="F7CAAC"/>
          </w:tcPr>
          <w:p w14:paraId="0A9FB8BB" w14:textId="77777777" w:rsidR="00CB41A3" w:rsidRDefault="00CB41A3" w:rsidP="00B76D0F">
            <w:pPr>
              <w:jc w:val="both"/>
              <w:rPr>
                <w:ins w:id="4745" w:author="Pavla Trefilová" w:date="2019-11-18T17:19:00Z"/>
                <w:b/>
              </w:rPr>
            </w:pPr>
            <w:ins w:id="4746" w:author="Pavla Trefilová" w:date="2019-11-18T17:19:00Z">
              <w:r>
                <w:rPr>
                  <w:b/>
                </w:rPr>
                <w:t>typ prac. vztahu</w:t>
              </w:r>
            </w:ins>
          </w:p>
        </w:tc>
        <w:tc>
          <w:tcPr>
            <w:tcW w:w="2096" w:type="dxa"/>
            <w:gridSpan w:val="4"/>
            <w:shd w:val="clear" w:color="auto" w:fill="F7CAAC"/>
          </w:tcPr>
          <w:p w14:paraId="2C7E83D9" w14:textId="77777777" w:rsidR="00CB41A3" w:rsidRDefault="00CB41A3" w:rsidP="00B76D0F">
            <w:pPr>
              <w:jc w:val="both"/>
              <w:rPr>
                <w:ins w:id="4747" w:author="Pavla Trefilová" w:date="2019-11-18T17:19:00Z"/>
                <w:b/>
              </w:rPr>
            </w:pPr>
            <w:ins w:id="4748" w:author="Pavla Trefilová" w:date="2019-11-18T17:19:00Z">
              <w:r>
                <w:rPr>
                  <w:b/>
                </w:rPr>
                <w:t>rozsah</w:t>
              </w:r>
            </w:ins>
          </w:p>
        </w:tc>
      </w:tr>
      <w:tr w:rsidR="00CB41A3" w14:paraId="4F626125" w14:textId="77777777" w:rsidTr="00B76D0F">
        <w:trPr>
          <w:ins w:id="4749" w:author="Pavla Trefilová" w:date="2019-11-18T17:19:00Z"/>
        </w:trPr>
        <w:tc>
          <w:tcPr>
            <w:tcW w:w="6060" w:type="dxa"/>
            <w:gridSpan w:val="5"/>
          </w:tcPr>
          <w:p w14:paraId="491D5F1B" w14:textId="77777777" w:rsidR="00CB41A3" w:rsidRDefault="00CB41A3" w:rsidP="00B76D0F">
            <w:pPr>
              <w:jc w:val="both"/>
              <w:rPr>
                <w:ins w:id="4750" w:author="Pavla Trefilová" w:date="2019-11-18T17:19:00Z"/>
              </w:rPr>
            </w:pPr>
            <w:ins w:id="4751" w:author="Pavla Trefilová" w:date="2019-11-18T17:19:00Z">
              <w:r>
                <w:t>Univerzita Palackého Olomouc</w:t>
              </w:r>
            </w:ins>
          </w:p>
        </w:tc>
        <w:tc>
          <w:tcPr>
            <w:tcW w:w="1703" w:type="dxa"/>
            <w:gridSpan w:val="2"/>
          </w:tcPr>
          <w:p w14:paraId="06D665F4" w14:textId="77777777" w:rsidR="00CB41A3" w:rsidRDefault="00CB41A3" w:rsidP="00B76D0F">
            <w:pPr>
              <w:jc w:val="both"/>
              <w:rPr>
                <w:ins w:id="4752" w:author="Pavla Trefilová" w:date="2019-11-18T17:19:00Z"/>
              </w:rPr>
            </w:pPr>
            <w:ins w:id="4753" w:author="Pavla Trefilová" w:date="2019-11-18T17:19:00Z">
              <w:r>
                <w:t>pp</w:t>
              </w:r>
            </w:ins>
          </w:p>
        </w:tc>
        <w:tc>
          <w:tcPr>
            <w:tcW w:w="2096" w:type="dxa"/>
            <w:gridSpan w:val="4"/>
          </w:tcPr>
          <w:p w14:paraId="6A11FEA1" w14:textId="77777777" w:rsidR="00CB41A3" w:rsidRPr="001C1E59" w:rsidRDefault="00CB41A3" w:rsidP="00B76D0F">
            <w:pPr>
              <w:jc w:val="both"/>
              <w:rPr>
                <w:ins w:id="4754" w:author="Pavla Trefilová" w:date="2019-11-18T17:19:00Z"/>
              </w:rPr>
            </w:pPr>
            <w:ins w:id="4755" w:author="Pavla Trefilová" w:date="2019-11-18T17:19:00Z">
              <w:r w:rsidRPr="001C1E59">
                <w:t>8</w:t>
              </w:r>
            </w:ins>
          </w:p>
        </w:tc>
      </w:tr>
      <w:tr w:rsidR="00CB41A3" w14:paraId="029C3EF1" w14:textId="77777777" w:rsidTr="00B76D0F">
        <w:trPr>
          <w:ins w:id="4756" w:author="Pavla Trefilová" w:date="2019-11-18T17:19:00Z"/>
        </w:trPr>
        <w:tc>
          <w:tcPr>
            <w:tcW w:w="9859" w:type="dxa"/>
            <w:gridSpan w:val="11"/>
            <w:shd w:val="clear" w:color="auto" w:fill="F7CAAC"/>
          </w:tcPr>
          <w:p w14:paraId="0C35AF8C" w14:textId="77777777" w:rsidR="00CB41A3" w:rsidRDefault="00CB41A3" w:rsidP="00B76D0F">
            <w:pPr>
              <w:jc w:val="both"/>
              <w:rPr>
                <w:ins w:id="4757" w:author="Pavla Trefilová" w:date="2019-11-18T17:19:00Z"/>
              </w:rPr>
            </w:pPr>
            <w:ins w:id="4758" w:author="Pavla Trefilová" w:date="2019-11-18T17:19:00Z">
              <w:r>
                <w:rPr>
                  <w:b/>
                </w:rPr>
                <w:t>Předměty příslušného studijního programu a způsob zapojení do jejich výuky, příp. další zapojení do uskutečňování studijního programu</w:t>
              </w:r>
            </w:ins>
          </w:p>
        </w:tc>
      </w:tr>
      <w:tr w:rsidR="00CB41A3" w14:paraId="631D1AE6" w14:textId="77777777" w:rsidTr="00B76D0F">
        <w:trPr>
          <w:trHeight w:val="328"/>
          <w:ins w:id="4759" w:author="Pavla Trefilová" w:date="2019-11-18T17:19:00Z"/>
        </w:trPr>
        <w:tc>
          <w:tcPr>
            <w:tcW w:w="9859" w:type="dxa"/>
            <w:gridSpan w:val="11"/>
            <w:tcBorders>
              <w:top w:val="nil"/>
            </w:tcBorders>
          </w:tcPr>
          <w:p w14:paraId="3F27560E" w14:textId="7D051014" w:rsidR="00CB41A3" w:rsidRDefault="00CB41A3" w:rsidP="00B76D0F">
            <w:pPr>
              <w:jc w:val="both"/>
              <w:rPr>
                <w:ins w:id="4760" w:author="Pavla Trefilová" w:date="2019-11-18T17:19:00Z"/>
              </w:rPr>
            </w:pPr>
            <w:ins w:id="4761" w:author="Pavla Trefilová" w:date="2019-11-18T17:19:00Z">
              <w:r>
                <w:t>Microeconomics I - garant, přednášející (100%)</w:t>
              </w:r>
            </w:ins>
          </w:p>
        </w:tc>
      </w:tr>
      <w:tr w:rsidR="00CB41A3" w14:paraId="3546CC66"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62"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763" w:author="Pavla Trefilová" w:date="2019-11-18T17:19:00Z">
            <w:trPr>
              <w:gridBefore w:val="1"/>
            </w:trPr>
          </w:trPrChange>
        </w:trPr>
        <w:tc>
          <w:tcPr>
            <w:tcW w:w="9859" w:type="dxa"/>
            <w:gridSpan w:val="11"/>
            <w:shd w:val="clear" w:color="auto" w:fill="F7CAAC"/>
            <w:tcPrChange w:id="4764" w:author="Pavla Trefilová" w:date="2019-11-18T17:19:00Z">
              <w:tcPr>
                <w:tcW w:w="10024" w:type="dxa"/>
                <w:gridSpan w:val="13"/>
                <w:shd w:val="clear" w:color="auto" w:fill="F7CAAC"/>
              </w:tcPr>
            </w:tcPrChange>
          </w:tcPr>
          <w:p w14:paraId="6E9DC2CB" w14:textId="77777777" w:rsidR="00CB41A3" w:rsidRDefault="00CB41A3" w:rsidP="00B76D0F">
            <w:pPr>
              <w:jc w:val="both"/>
              <w:rPr>
                <w:moveTo w:id="4765" w:author="Pavla Trefilová" w:date="2019-11-18T17:19:00Z"/>
              </w:rPr>
            </w:pPr>
            <w:moveToRangeStart w:id="4766" w:author="Pavla Trefilová" w:date="2019-11-18T17:19:00Z" w:name="move24990036"/>
            <w:moveTo w:id="4767" w:author="Pavla Trefilová" w:date="2019-11-18T17:19:00Z">
              <w:r>
                <w:rPr>
                  <w:b/>
                </w:rPr>
                <w:t xml:space="preserve">Údaje o vzdělání na VŠ </w:t>
              </w:r>
            </w:moveTo>
          </w:p>
        </w:tc>
      </w:tr>
      <w:moveToRangeEnd w:id="4766"/>
      <w:tr w:rsidR="00CB41A3" w14:paraId="27649023" w14:textId="77777777" w:rsidTr="00B76D0F">
        <w:trPr>
          <w:trHeight w:val="464"/>
          <w:ins w:id="4768" w:author="Pavla Trefilová" w:date="2019-11-18T17:19:00Z"/>
        </w:trPr>
        <w:tc>
          <w:tcPr>
            <w:tcW w:w="9859" w:type="dxa"/>
            <w:gridSpan w:val="11"/>
          </w:tcPr>
          <w:p w14:paraId="781C3932" w14:textId="77777777" w:rsidR="00CB41A3" w:rsidRPr="008E0197" w:rsidRDefault="00CB41A3" w:rsidP="00B76D0F">
            <w:pPr>
              <w:ind w:left="1418" w:hanging="1418"/>
              <w:rPr>
                <w:ins w:id="4769" w:author="Pavla Trefilová" w:date="2019-11-18T17:19:00Z"/>
                <w:bCs/>
              </w:rPr>
            </w:pPr>
            <w:ins w:id="4770" w:author="Pavla Trefilová" w:date="2019-11-18T17:19:00Z">
              <w:r w:rsidRPr="0031440D">
                <w:rPr>
                  <w:bCs/>
                </w:rPr>
                <w:t>1984-1988:</w:t>
              </w:r>
              <w:r w:rsidRPr="008E0197">
                <w:rPr>
                  <w:bCs/>
                </w:rPr>
                <w:tab/>
                <w:t>VUT Brno, Fakulta technologická, obor Ekonomika a řízení spotřebního průmyslu (</w:t>
              </w:r>
              <w:r w:rsidRPr="0031440D">
                <w:rPr>
                  <w:bCs/>
                </w:rPr>
                <w:t>Ing.</w:t>
              </w:r>
              <w:r w:rsidRPr="008E0197">
                <w:rPr>
                  <w:bCs/>
                </w:rPr>
                <w:t>)</w:t>
              </w:r>
            </w:ins>
          </w:p>
          <w:p w14:paraId="6DCB32B1" w14:textId="77777777" w:rsidR="00CB41A3" w:rsidRPr="0031440D" w:rsidRDefault="00CB41A3" w:rsidP="00B76D0F">
            <w:pPr>
              <w:rPr>
                <w:ins w:id="4771" w:author="Pavla Trefilová" w:date="2019-11-18T17:19:00Z"/>
                <w:bCs/>
              </w:rPr>
            </w:pPr>
            <w:ins w:id="4772" w:author="Pavla Trefilová" w:date="2019-11-18T17:19:00Z">
              <w:r w:rsidRPr="0031440D">
                <w:rPr>
                  <w:bCs/>
                </w:rPr>
                <w:t>2000-2003:</w:t>
              </w:r>
              <w:r w:rsidRPr="008E0197">
                <w:rPr>
                  <w:bCs/>
                </w:rPr>
                <w:tab/>
                <w:t xml:space="preserve">UTB ve Zlíně, Fakulta managementu a ekonomiky, obor „Ekonomika a management podniku“ </w:t>
              </w:r>
              <w:r w:rsidRPr="0031440D">
                <w:rPr>
                  <w:bCs/>
                </w:rPr>
                <w:t>(Ph.D.)</w:t>
              </w:r>
            </w:ins>
          </w:p>
        </w:tc>
      </w:tr>
      <w:tr w:rsidR="00CB41A3" w14:paraId="38A18E44"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73"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774" w:author="Pavla Trefilová" w:date="2019-11-18T17:19:00Z">
            <w:trPr>
              <w:gridBefore w:val="1"/>
            </w:trPr>
          </w:trPrChange>
        </w:trPr>
        <w:tc>
          <w:tcPr>
            <w:tcW w:w="9859" w:type="dxa"/>
            <w:gridSpan w:val="11"/>
            <w:shd w:val="clear" w:color="auto" w:fill="F7CAAC"/>
            <w:tcPrChange w:id="4775" w:author="Pavla Trefilová" w:date="2019-11-18T17:19:00Z">
              <w:tcPr>
                <w:tcW w:w="10024" w:type="dxa"/>
                <w:gridSpan w:val="13"/>
                <w:shd w:val="clear" w:color="auto" w:fill="F7CAAC"/>
              </w:tcPr>
            </w:tcPrChange>
          </w:tcPr>
          <w:p w14:paraId="57FA4E7A" w14:textId="77777777" w:rsidR="00CB41A3" w:rsidRDefault="00CB41A3" w:rsidP="00B76D0F">
            <w:pPr>
              <w:jc w:val="both"/>
              <w:rPr>
                <w:moveTo w:id="4776" w:author="Pavla Trefilová" w:date="2019-11-18T17:19:00Z"/>
                <w:b/>
              </w:rPr>
            </w:pPr>
            <w:moveToRangeStart w:id="4777" w:author="Pavla Trefilová" w:date="2019-11-18T17:19:00Z" w:name="move24990037"/>
            <w:moveTo w:id="4778" w:author="Pavla Trefilová" w:date="2019-11-18T17:19:00Z">
              <w:r>
                <w:rPr>
                  <w:b/>
                </w:rPr>
                <w:t>Údaje o odborném působení od absolvování VŠ</w:t>
              </w:r>
            </w:moveTo>
          </w:p>
        </w:tc>
      </w:tr>
      <w:moveToRangeEnd w:id="4777"/>
      <w:tr w:rsidR="00CB41A3" w14:paraId="77D3F415" w14:textId="77777777" w:rsidTr="00B76D0F">
        <w:trPr>
          <w:trHeight w:val="1090"/>
          <w:ins w:id="4779" w:author="Pavla Trefilová" w:date="2019-11-18T17:19:00Z"/>
        </w:trPr>
        <w:tc>
          <w:tcPr>
            <w:tcW w:w="9859" w:type="dxa"/>
            <w:gridSpan w:val="11"/>
          </w:tcPr>
          <w:p w14:paraId="28DB886B" w14:textId="77777777" w:rsidR="00CB41A3" w:rsidRPr="008E0197" w:rsidRDefault="00CB41A3" w:rsidP="00B76D0F">
            <w:pPr>
              <w:snapToGrid w:val="0"/>
              <w:rPr>
                <w:ins w:id="4780" w:author="Pavla Trefilová" w:date="2019-11-18T17:19:00Z"/>
              </w:rPr>
            </w:pPr>
            <w:ins w:id="4781" w:author="Pavla Trefilová" w:date="2019-11-18T17:19:00Z">
              <w:r w:rsidRPr="0031440D">
                <w:t>1994 – 1998:</w:t>
              </w:r>
              <w:r w:rsidRPr="008E0197">
                <w:tab/>
                <w:t>Učitel ekonomických předmětů, Soukromá obchodní akademie Otrokovice</w:t>
              </w:r>
            </w:ins>
          </w:p>
          <w:p w14:paraId="090D2FD1" w14:textId="77777777" w:rsidR="00CB41A3" w:rsidRPr="00822910" w:rsidRDefault="00CB41A3" w:rsidP="00B76D0F">
            <w:pPr>
              <w:rPr>
                <w:ins w:id="4782" w:author="Pavla Trefilová" w:date="2019-11-18T17:19:00Z"/>
              </w:rPr>
            </w:pPr>
            <w:ins w:id="4783" w:author="Pavla Trefilová" w:date="2019-11-18T17:19:00Z">
              <w:r w:rsidRPr="0031440D">
                <w:t>1998 – 2001:</w:t>
              </w:r>
              <w:r w:rsidRPr="00822910">
                <w:tab/>
                <w:t>Odborný asistent VUT Brno, Fakulta managementu a ekonomiky</w:t>
              </w:r>
            </w:ins>
          </w:p>
          <w:p w14:paraId="59F00837" w14:textId="77777777" w:rsidR="00CB41A3" w:rsidRPr="00822910" w:rsidRDefault="00CB41A3" w:rsidP="00B76D0F">
            <w:pPr>
              <w:rPr>
                <w:ins w:id="4784" w:author="Pavla Trefilová" w:date="2019-11-18T17:19:00Z"/>
              </w:rPr>
            </w:pPr>
            <w:ins w:id="4785" w:author="Pavla Trefilová" w:date="2019-11-18T17:19:00Z">
              <w:r w:rsidRPr="0031440D">
                <w:t>2001 – dosud:</w:t>
              </w:r>
              <w:r w:rsidRPr="00822910">
                <w:t xml:space="preserve">     </w:t>
              </w:r>
              <w:r w:rsidRPr="00822910">
                <w:rPr>
                  <w:color w:val="000000"/>
                  <w:szCs w:val="24"/>
                </w:rPr>
                <w:t>UTB ve Zlíně, Fakulta managementu a ekonomiky, akademický pracovník</w:t>
              </w:r>
            </w:ins>
          </w:p>
          <w:p w14:paraId="68781506" w14:textId="77777777" w:rsidR="00CB41A3" w:rsidRPr="00822910" w:rsidRDefault="00CB41A3" w:rsidP="00B76D0F">
            <w:pPr>
              <w:rPr>
                <w:ins w:id="4786" w:author="Pavla Trefilová" w:date="2019-11-18T17:19:00Z"/>
              </w:rPr>
            </w:pPr>
            <w:ins w:id="4787" w:author="Pavla Trefilová" w:date="2019-11-18T17:19:00Z">
              <w:r w:rsidRPr="0031440D">
                <w:t>2000 – 2004:</w:t>
              </w:r>
              <w:r w:rsidRPr="00822910">
                <w:tab/>
                <w:t>členka AS UTB, členka ekonomické komise AS UTB</w:t>
              </w:r>
            </w:ins>
          </w:p>
          <w:p w14:paraId="61CB685C" w14:textId="77777777" w:rsidR="00CB41A3" w:rsidRPr="00822910" w:rsidRDefault="00CB41A3" w:rsidP="00B76D0F">
            <w:pPr>
              <w:rPr>
                <w:ins w:id="4788" w:author="Pavla Trefilová" w:date="2019-11-18T17:19:00Z"/>
              </w:rPr>
            </w:pPr>
            <w:ins w:id="4789" w:author="Pavla Trefilová" w:date="2019-11-18T17:19:00Z">
              <w:r w:rsidRPr="0031440D">
                <w:t>2004 – 2007:</w:t>
              </w:r>
              <w:r w:rsidRPr="00822910">
                <w:tab/>
                <w:t>místopředsedkyně AS UTB, členka ekonomické komise AS UTB</w:t>
              </w:r>
            </w:ins>
          </w:p>
          <w:p w14:paraId="536F81D0" w14:textId="77777777" w:rsidR="00CB41A3" w:rsidRPr="00822910" w:rsidRDefault="00CB41A3" w:rsidP="00B76D0F">
            <w:pPr>
              <w:jc w:val="both"/>
              <w:rPr>
                <w:ins w:id="4790" w:author="Pavla Trefilová" w:date="2019-11-18T17:19:00Z"/>
              </w:rPr>
            </w:pPr>
            <w:ins w:id="4791" w:author="Pavla Trefilová" w:date="2019-11-18T17:19:00Z">
              <w:r w:rsidRPr="0031440D">
                <w:t>2006 – dosud:</w:t>
              </w:r>
              <w:r w:rsidRPr="00822910">
                <w:tab/>
                <w:t>ředitelka Ústavu ekonomie, Fakulta managementu a ekonomiky, UTB ve Zlíně</w:t>
              </w:r>
            </w:ins>
          </w:p>
        </w:tc>
      </w:tr>
      <w:tr w:rsidR="00CB41A3" w14:paraId="7019F917"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92"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0"/>
          <w:trPrChange w:id="4793" w:author="Pavla Trefilová" w:date="2019-11-18T17:19:00Z">
            <w:trPr>
              <w:gridBefore w:val="1"/>
              <w:trHeight w:val="250"/>
            </w:trPr>
          </w:trPrChange>
        </w:trPr>
        <w:tc>
          <w:tcPr>
            <w:tcW w:w="9859" w:type="dxa"/>
            <w:gridSpan w:val="11"/>
            <w:shd w:val="clear" w:color="auto" w:fill="F7CAAC"/>
            <w:tcPrChange w:id="4794" w:author="Pavla Trefilová" w:date="2019-11-18T17:19:00Z">
              <w:tcPr>
                <w:tcW w:w="10024" w:type="dxa"/>
                <w:gridSpan w:val="13"/>
                <w:shd w:val="clear" w:color="auto" w:fill="F7CAAC"/>
              </w:tcPr>
            </w:tcPrChange>
          </w:tcPr>
          <w:p w14:paraId="1947BC92" w14:textId="77777777" w:rsidR="00CB41A3" w:rsidRDefault="00CB41A3" w:rsidP="00B76D0F">
            <w:pPr>
              <w:jc w:val="both"/>
              <w:rPr>
                <w:moveTo w:id="4795" w:author="Pavla Trefilová" w:date="2019-11-18T17:19:00Z"/>
              </w:rPr>
            </w:pPr>
            <w:moveToRangeStart w:id="4796" w:author="Pavla Trefilová" w:date="2019-11-18T17:19:00Z" w:name="move24990038"/>
            <w:moveTo w:id="4797" w:author="Pavla Trefilová" w:date="2019-11-18T17:19:00Z">
              <w:r>
                <w:rPr>
                  <w:b/>
                </w:rPr>
                <w:t>Zkušenosti s vedením kvalifikačních a rigorózních prací</w:t>
              </w:r>
            </w:moveTo>
          </w:p>
        </w:tc>
      </w:tr>
      <w:moveToRangeEnd w:id="4796"/>
      <w:tr w:rsidR="00CB41A3" w14:paraId="1BEA7B47" w14:textId="77777777" w:rsidTr="00B76D0F">
        <w:trPr>
          <w:trHeight w:val="370"/>
          <w:ins w:id="4798" w:author="Pavla Trefilová" w:date="2019-11-18T17:19:00Z"/>
        </w:trPr>
        <w:tc>
          <w:tcPr>
            <w:tcW w:w="9859" w:type="dxa"/>
            <w:gridSpan w:val="11"/>
          </w:tcPr>
          <w:p w14:paraId="2F75CF35" w14:textId="77777777" w:rsidR="00CB41A3" w:rsidRDefault="00CB41A3" w:rsidP="00B76D0F">
            <w:pPr>
              <w:jc w:val="both"/>
              <w:rPr>
                <w:ins w:id="4799" w:author="Pavla Trefilová" w:date="2019-11-18T17:19:00Z"/>
              </w:rPr>
            </w:pPr>
            <w:ins w:id="4800" w:author="Pavla Trefilová" w:date="2019-11-18T17:19:00Z">
              <w:r>
                <w:t xml:space="preserve">Počet vedených bakalářských prací – 52 </w:t>
              </w:r>
            </w:ins>
          </w:p>
          <w:p w14:paraId="559AF4CD" w14:textId="77777777" w:rsidR="00CB41A3" w:rsidRDefault="00CB41A3" w:rsidP="00B76D0F">
            <w:pPr>
              <w:jc w:val="both"/>
              <w:rPr>
                <w:ins w:id="4801" w:author="Pavla Trefilová" w:date="2019-11-18T17:19:00Z"/>
              </w:rPr>
            </w:pPr>
            <w:ins w:id="4802" w:author="Pavla Trefilová" w:date="2019-11-18T17:19:00Z">
              <w:r>
                <w:t>Počet vedených diplomových prací – 18</w:t>
              </w:r>
            </w:ins>
          </w:p>
          <w:p w14:paraId="34AE406E" w14:textId="77777777" w:rsidR="00CB41A3" w:rsidRDefault="00CB41A3" w:rsidP="00B76D0F">
            <w:pPr>
              <w:jc w:val="both"/>
              <w:rPr>
                <w:ins w:id="4803" w:author="Pavla Trefilová" w:date="2019-11-18T17:19:00Z"/>
              </w:rPr>
            </w:pPr>
            <w:ins w:id="4804" w:author="Pavla Trefilová" w:date="2019-11-18T17:19:00Z">
              <w:r>
                <w:t>Počet vedených disertačních prací - 1</w:t>
              </w:r>
            </w:ins>
          </w:p>
        </w:tc>
      </w:tr>
      <w:tr w:rsidR="00534C60" w14:paraId="7A785603" w14:textId="77777777" w:rsidTr="00B76D0F">
        <w:trPr>
          <w:cantSplit/>
        </w:trPr>
        <w:tc>
          <w:tcPr>
            <w:tcW w:w="3347" w:type="dxa"/>
            <w:gridSpan w:val="2"/>
            <w:tcBorders>
              <w:top w:val="single" w:sz="12" w:space="0" w:color="auto"/>
            </w:tcBorders>
            <w:shd w:val="clear" w:color="auto" w:fill="F7CAAC"/>
          </w:tcPr>
          <w:p w14:paraId="0D8818EE" w14:textId="77777777" w:rsidR="00CB41A3" w:rsidRDefault="00CB41A3" w:rsidP="00B76D0F">
            <w:pPr>
              <w:jc w:val="both"/>
              <w:rPr>
                <w:moveTo w:id="4805" w:author="Pavla Trefilová" w:date="2019-11-18T17:19:00Z"/>
              </w:rPr>
            </w:pPr>
            <w:moveToRangeStart w:id="4806" w:author="Pavla Trefilová" w:date="2019-11-18T17:19:00Z" w:name="move24990050"/>
            <w:moveTo w:id="4807" w:author="Pavla Trefilová" w:date="2019-11-18T17:19:00Z">
              <w:r>
                <w:rPr>
                  <w:b/>
                </w:rPr>
                <w:t xml:space="preserve">Obor habilitačního řízení </w:t>
              </w:r>
            </w:moveTo>
          </w:p>
        </w:tc>
        <w:tc>
          <w:tcPr>
            <w:tcW w:w="2245" w:type="dxa"/>
            <w:gridSpan w:val="2"/>
            <w:tcBorders>
              <w:top w:val="single" w:sz="12" w:space="0" w:color="auto"/>
            </w:tcBorders>
            <w:shd w:val="clear" w:color="auto" w:fill="F7CAAC"/>
          </w:tcPr>
          <w:p w14:paraId="39311689" w14:textId="77777777" w:rsidR="00CB41A3" w:rsidRDefault="00CB41A3" w:rsidP="00B76D0F">
            <w:pPr>
              <w:jc w:val="both"/>
              <w:rPr>
                <w:moveTo w:id="4808" w:author="Pavla Trefilová" w:date="2019-11-18T17:19:00Z"/>
              </w:rPr>
            </w:pPr>
            <w:moveTo w:id="4809" w:author="Pavla Trefilová" w:date="2019-11-18T17:19:00Z">
              <w:r>
                <w:rPr>
                  <w:b/>
                </w:rPr>
                <w:t>Rok udělení hodnosti</w:t>
              </w:r>
            </w:moveTo>
          </w:p>
        </w:tc>
        <w:tc>
          <w:tcPr>
            <w:tcW w:w="2248" w:type="dxa"/>
            <w:gridSpan w:val="4"/>
            <w:tcBorders>
              <w:top w:val="single" w:sz="12" w:space="0" w:color="auto"/>
              <w:right w:val="single" w:sz="12" w:space="0" w:color="auto"/>
            </w:tcBorders>
            <w:shd w:val="clear" w:color="auto" w:fill="F7CAAC"/>
          </w:tcPr>
          <w:p w14:paraId="2B3A68D4" w14:textId="77777777" w:rsidR="00CB41A3" w:rsidRDefault="00CB41A3" w:rsidP="00B76D0F">
            <w:pPr>
              <w:jc w:val="both"/>
              <w:rPr>
                <w:moveTo w:id="4810" w:author="Pavla Trefilová" w:date="2019-11-18T17:19:00Z"/>
              </w:rPr>
            </w:pPr>
            <w:moveTo w:id="4811" w:author="Pavla Trefilová" w:date="2019-11-18T17:19:00Z">
              <w:r>
                <w:rPr>
                  <w:b/>
                </w:rPr>
                <w:t>Řízení konáno na VŠ</w:t>
              </w:r>
            </w:moveTo>
          </w:p>
        </w:tc>
        <w:tc>
          <w:tcPr>
            <w:tcW w:w="2019" w:type="dxa"/>
            <w:gridSpan w:val="3"/>
            <w:tcBorders>
              <w:top w:val="single" w:sz="12" w:space="0" w:color="auto"/>
              <w:left w:val="single" w:sz="12" w:space="0" w:color="auto"/>
            </w:tcBorders>
            <w:shd w:val="clear" w:color="auto" w:fill="F7CAAC"/>
          </w:tcPr>
          <w:p w14:paraId="7AD4456F" w14:textId="77777777" w:rsidR="00CB41A3" w:rsidRDefault="00CB41A3" w:rsidP="00B76D0F">
            <w:pPr>
              <w:jc w:val="both"/>
              <w:rPr>
                <w:moveTo w:id="4812" w:author="Pavla Trefilová" w:date="2019-11-18T17:19:00Z"/>
                <w:b/>
              </w:rPr>
            </w:pPr>
            <w:moveTo w:id="4813" w:author="Pavla Trefilová" w:date="2019-11-18T17:19:00Z">
              <w:r>
                <w:rPr>
                  <w:b/>
                </w:rPr>
                <w:t>Ohlasy publikací</w:t>
              </w:r>
            </w:moveTo>
          </w:p>
        </w:tc>
      </w:tr>
      <w:moveToRangeEnd w:id="4806"/>
      <w:tr w:rsidR="00CB41A3" w14:paraId="4A46A101" w14:textId="77777777" w:rsidTr="00B76D0F">
        <w:trPr>
          <w:cantSplit/>
          <w:ins w:id="4814" w:author="Pavla Trefilová" w:date="2019-11-18T17:19:00Z"/>
        </w:trPr>
        <w:tc>
          <w:tcPr>
            <w:tcW w:w="3347" w:type="dxa"/>
            <w:gridSpan w:val="2"/>
          </w:tcPr>
          <w:p w14:paraId="7C418295" w14:textId="77777777" w:rsidR="00CB41A3" w:rsidRDefault="00CB41A3" w:rsidP="00B76D0F">
            <w:pPr>
              <w:jc w:val="both"/>
              <w:rPr>
                <w:ins w:id="4815" w:author="Pavla Trefilová" w:date="2019-11-18T17:19:00Z"/>
              </w:rPr>
            </w:pPr>
            <w:ins w:id="4816" w:author="Pavla Trefilová" w:date="2019-11-18T17:19:00Z">
              <w:r>
                <w:t>Ekonomika a management podniku</w:t>
              </w:r>
            </w:ins>
          </w:p>
        </w:tc>
        <w:tc>
          <w:tcPr>
            <w:tcW w:w="2245" w:type="dxa"/>
            <w:gridSpan w:val="2"/>
          </w:tcPr>
          <w:p w14:paraId="783B9B71" w14:textId="77777777" w:rsidR="00CB41A3" w:rsidRDefault="00CB41A3" w:rsidP="00B76D0F">
            <w:pPr>
              <w:jc w:val="both"/>
              <w:rPr>
                <w:ins w:id="4817" w:author="Pavla Trefilová" w:date="2019-11-18T17:19:00Z"/>
              </w:rPr>
            </w:pPr>
            <w:ins w:id="4818" w:author="Pavla Trefilová" w:date="2019-11-18T17:19:00Z">
              <w:r>
                <w:t>2009</w:t>
              </w:r>
            </w:ins>
          </w:p>
        </w:tc>
        <w:tc>
          <w:tcPr>
            <w:tcW w:w="2248" w:type="dxa"/>
            <w:gridSpan w:val="4"/>
            <w:tcBorders>
              <w:right w:val="single" w:sz="12" w:space="0" w:color="auto"/>
            </w:tcBorders>
          </w:tcPr>
          <w:p w14:paraId="21C72E12" w14:textId="77777777" w:rsidR="00CB41A3" w:rsidRDefault="00CB41A3" w:rsidP="00B76D0F">
            <w:pPr>
              <w:jc w:val="both"/>
              <w:rPr>
                <w:ins w:id="4819" w:author="Pavla Trefilová" w:date="2019-11-18T17:19:00Z"/>
              </w:rPr>
            </w:pPr>
            <w:ins w:id="4820" w:author="Pavla Trefilová" w:date="2019-11-18T17:19:00Z">
              <w:r>
                <w:t>UTB ve Zlině, FAME</w:t>
              </w:r>
            </w:ins>
          </w:p>
        </w:tc>
        <w:tc>
          <w:tcPr>
            <w:tcW w:w="632" w:type="dxa"/>
            <w:tcBorders>
              <w:left w:val="single" w:sz="12" w:space="0" w:color="auto"/>
            </w:tcBorders>
            <w:shd w:val="clear" w:color="auto" w:fill="F7CAAC"/>
          </w:tcPr>
          <w:p w14:paraId="713F314B" w14:textId="77777777" w:rsidR="00CB41A3" w:rsidRDefault="00CB41A3" w:rsidP="00B76D0F">
            <w:pPr>
              <w:jc w:val="both"/>
              <w:rPr>
                <w:ins w:id="4821" w:author="Pavla Trefilová" w:date="2019-11-18T17:19:00Z"/>
              </w:rPr>
            </w:pPr>
            <w:ins w:id="4822" w:author="Pavla Trefilová" w:date="2019-11-18T17:19:00Z">
              <w:r>
                <w:rPr>
                  <w:b/>
                </w:rPr>
                <w:t>WOS</w:t>
              </w:r>
            </w:ins>
          </w:p>
        </w:tc>
        <w:tc>
          <w:tcPr>
            <w:tcW w:w="693" w:type="dxa"/>
            <w:shd w:val="clear" w:color="auto" w:fill="F7CAAC"/>
          </w:tcPr>
          <w:p w14:paraId="2052F266" w14:textId="77777777" w:rsidR="00CB41A3" w:rsidRDefault="00CB41A3" w:rsidP="00B76D0F">
            <w:pPr>
              <w:jc w:val="both"/>
              <w:rPr>
                <w:ins w:id="4823" w:author="Pavla Trefilová" w:date="2019-11-18T17:19:00Z"/>
                <w:sz w:val="18"/>
              </w:rPr>
            </w:pPr>
            <w:ins w:id="4824" w:author="Pavla Trefilová" w:date="2019-11-18T17:19:00Z">
              <w:r>
                <w:rPr>
                  <w:b/>
                  <w:sz w:val="18"/>
                </w:rPr>
                <w:t>Scopus</w:t>
              </w:r>
            </w:ins>
          </w:p>
        </w:tc>
        <w:tc>
          <w:tcPr>
            <w:tcW w:w="694" w:type="dxa"/>
            <w:shd w:val="clear" w:color="auto" w:fill="F7CAAC"/>
          </w:tcPr>
          <w:p w14:paraId="2929F91D" w14:textId="77777777" w:rsidR="00CB41A3" w:rsidRDefault="00CB41A3" w:rsidP="00B76D0F">
            <w:pPr>
              <w:jc w:val="both"/>
              <w:rPr>
                <w:ins w:id="4825" w:author="Pavla Trefilová" w:date="2019-11-18T17:19:00Z"/>
              </w:rPr>
            </w:pPr>
            <w:ins w:id="4826" w:author="Pavla Trefilová" w:date="2019-11-18T17:19:00Z">
              <w:r>
                <w:rPr>
                  <w:b/>
                  <w:sz w:val="18"/>
                </w:rPr>
                <w:t>ostatní</w:t>
              </w:r>
            </w:ins>
          </w:p>
        </w:tc>
      </w:tr>
      <w:tr w:rsidR="00CB41A3" w14:paraId="667A6E05" w14:textId="77777777" w:rsidTr="00B76D0F">
        <w:trPr>
          <w:cantSplit/>
          <w:trHeight w:val="70"/>
          <w:ins w:id="4827" w:author="Pavla Trefilová" w:date="2019-11-18T17:19:00Z"/>
        </w:trPr>
        <w:tc>
          <w:tcPr>
            <w:tcW w:w="3347" w:type="dxa"/>
            <w:gridSpan w:val="2"/>
            <w:shd w:val="clear" w:color="auto" w:fill="F7CAAC"/>
          </w:tcPr>
          <w:p w14:paraId="129B8A8B" w14:textId="77777777" w:rsidR="00CB41A3" w:rsidRDefault="00CB41A3" w:rsidP="00B76D0F">
            <w:pPr>
              <w:jc w:val="both"/>
              <w:rPr>
                <w:ins w:id="4828" w:author="Pavla Trefilová" w:date="2019-11-18T17:19:00Z"/>
              </w:rPr>
            </w:pPr>
            <w:ins w:id="4829" w:author="Pavla Trefilová" w:date="2019-11-18T17:19:00Z">
              <w:r>
                <w:rPr>
                  <w:b/>
                </w:rPr>
                <w:t>Obor jmenovacího řízení</w:t>
              </w:r>
            </w:ins>
          </w:p>
        </w:tc>
        <w:tc>
          <w:tcPr>
            <w:tcW w:w="2245" w:type="dxa"/>
            <w:gridSpan w:val="2"/>
            <w:shd w:val="clear" w:color="auto" w:fill="F7CAAC"/>
          </w:tcPr>
          <w:p w14:paraId="741EAE8A" w14:textId="77777777" w:rsidR="00CB41A3" w:rsidRDefault="00CB41A3" w:rsidP="00B76D0F">
            <w:pPr>
              <w:jc w:val="both"/>
              <w:rPr>
                <w:ins w:id="4830" w:author="Pavla Trefilová" w:date="2019-11-18T17:19:00Z"/>
              </w:rPr>
            </w:pPr>
            <w:ins w:id="4831" w:author="Pavla Trefilová" w:date="2019-11-18T17:19:00Z">
              <w:r>
                <w:rPr>
                  <w:b/>
                </w:rPr>
                <w:t>Rok udělení hodnosti</w:t>
              </w:r>
            </w:ins>
          </w:p>
        </w:tc>
        <w:tc>
          <w:tcPr>
            <w:tcW w:w="2248" w:type="dxa"/>
            <w:gridSpan w:val="4"/>
            <w:tcBorders>
              <w:right w:val="single" w:sz="12" w:space="0" w:color="auto"/>
            </w:tcBorders>
            <w:shd w:val="clear" w:color="auto" w:fill="F7CAAC"/>
          </w:tcPr>
          <w:p w14:paraId="581ADF3D" w14:textId="77777777" w:rsidR="00CB41A3" w:rsidRDefault="00CB41A3" w:rsidP="00B76D0F">
            <w:pPr>
              <w:jc w:val="both"/>
              <w:rPr>
                <w:ins w:id="4832" w:author="Pavla Trefilová" w:date="2019-11-18T17:19:00Z"/>
              </w:rPr>
            </w:pPr>
            <w:ins w:id="4833" w:author="Pavla Trefilová" w:date="2019-11-18T17:19:00Z">
              <w:r>
                <w:rPr>
                  <w:b/>
                </w:rPr>
                <w:t>Řízení konáno na VŠ</w:t>
              </w:r>
            </w:ins>
          </w:p>
        </w:tc>
        <w:tc>
          <w:tcPr>
            <w:tcW w:w="632" w:type="dxa"/>
            <w:vMerge w:val="restart"/>
            <w:tcBorders>
              <w:left w:val="single" w:sz="12" w:space="0" w:color="auto"/>
            </w:tcBorders>
          </w:tcPr>
          <w:p w14:paraId="19F311C9" w14:textId="77777777" w:rsidR="00CB41A3" w:rsidRDefault="00CB41A3" w:rsidP="00B76D0F">
            <w:pPr>
              <w:jc w:val="both"/>
              <w:rPr>
                <w:ins w:id="4834" w:author="Pavla Trefilová" w:date="2019-11-18T17:19:00Z"/>
                <w:b/>
              </w:rPr>
            </w:pPr>
            <w:ins w:id="4835" w:author="Pavla Trefilová" w:date="2019-11-18T17:19:00Z">
              <w:r>
                <w:rPr>
                  <w:b/>
                </w:rPr>
                <w:t>0</w:t>
              </w:r>
            </w:ins>
          </w:p>
        </w:tc>
        <w:tc>
          <w:tcPr>
            <w:tcW w:w="693" w:type="dxa"/>
            <w:vMerge w:val="restart"/>
          </w:tcPr>
          <w:p w14:paraId="1CFE11B5" w14:textId="77777777" w:rsidR="00CB41A3" w:rsidRDefault="00CB41A3" w:rsidP="00B76D0F">
            <w:pPr>
              <w:jc w:val="both"/>
              <w:rPr>
                <w:ins w:id="4836" w:author="Pavla Trefilová" w:date="2019-11-18T17:19:00Z"/>
                <w:b/>
              </w:rPr>
            </w:pPr>
            <w:ins w:id="4837" w:author="Pavla Trefilová" w:date="2019-11-18T17:19:00Z">
              <w:r>
                <w:rPr>
                  <w:b/>
                </w:rPr>
                <w:t>2</w:t>
              </w:r>
            </w:ins>
          </w:p>
        </w:tc>
        <w:tc>
          <w:tcPr>
            <w:tcW w:w="694" w:type="dxa"/>
            <w:vMerge w:val="restart"/>
          </w:tcPr>
          <w:p w14:paraId="59F9FD62" w14:textId="77777777" w:rsidR="00CB41A3" w:rsidRDefault="00CB41A3" w:rsidP="00B76D0F">
            <w:pPr>
              <w:jc w:val="both"/>
              <w:rPr>
                <w:ins w:id="4838" w:author="Pavla Trefilová" w:date="2019-11-18T17:19:00Z"/>
                <w:b/>
              </w:rPr>
            </w:pPr>
            <w:ins w:id="4839" w:author="Pavla Trefilová" w:date="2019-11-18T17:19:00Z">
              <w:r>
                <w:rPr>
                  <w:b/>
                </w:rPr>
                <w:t>12</w:t>
              </w:r>
            </w:ins>
          </w:p>
        </w:tc>
      </w:tr>
      <w:tr w:rsidR="00534C60" w14:paraId="454F8F0A" w14:textId="77777777" w:rsidTr="00B76D0F">
        <w:trPr>
          <w:trHeight w:val="205"/>
        </w:trPr>
        <w:tc>
          <w:tcPr>
            <w:tcW w:w="3347" w:type="dxa"/>
            <w:gridSpan w:val="2"/>
          </w:tcPr>
          <w:p w14:paraId="01DB925B" w14:textId="77777777" w:rsidR="00CB41A3" w:rsidRDefault="00CB41A3" w:rsidP="00B76D0F">
            <w:pPr>
              <w:jc w:val="both"/>
              <w:rPr>
                <w:moveTo w:id="4840" w:author="Pavla Trefilová" w:date="2019-11-18T17:19:00Z"/>
              </w:rPr>
            </w:pPr>
            <w:moveToRangeStart w:id="4841" w:author="Pavla Trefilová" w:date="2019-11-18T17:19:00Z" w:name="move24990051"/>
          </w:p>
        </w:tc>
        <w:tc>
          <w:tcPr>
            <w:tcW w:w="2245" w:type="dxa"/>
            <w:gridSpan w:val="2"/>
          </w:tcPr>
          <w:p w14:paraId="5F8A6D0C" w14:textId="77777777" w:rsidR="00CB41A3" w:rsidRDefault="00CB41A3" w:rsidP="00B76D0F">
            <w:pPr>
              <w:jc w:val="both"/>
              <w:rPr>
                <w:moveTo w:id="4842" w:author="Pavla Trefilová" w:date="2019-11-18T17:19:00Z"/>
              </w:rPr>
            </w:pPr>
          </w:p>
        </w:tc>
        <w:tc>
          <w:tcPr>
            <w:tcW w:w="2248" w:type="dxa"/>
            <w:gridSpan w:val="4"/>
            <w:tcBorders>
              <w:right w:val="single" w:sz="12" w:space="0" w:color="auto"/>
            </w:tcBorders>
          </w:tcPr>
          <w:p w14:paraId="5C8643D8" w14:textId="77777777" w:rsidR="00CB41A3" w:rsidRDefault="00CB41A3" w:rsidP="00B76D0F">
            <w:pPr>
              <w:jc w:val="both"/>
              <w:rPr>
                <w:moveTo w:id="4843" w:author="Pavla Trefilová" w:date="2019-11-18T17:19:00Z"/>
              </w:rPr>
            </w:pPr>
          </w:p>
        </w:tc>
        <w:tc>
          <w:tcPr>
            <w:tcW w:w="632" w:type="dxa"/>
            <w:vMerge/>
            <w:tcBorders>
              <w:left w:val="single" w:sz="12" w:space="0" w:color="auto"/>
            </w:tcBorders>
            <w:vAlign w:val="center"/>
          </w:tcPr>
          <w:p w14:paraId="25E5A830" w14:textId="77777777" w:rsidR="00CB41A3" w:rsidRDefault="00CB41A3" w:rsidP="00B76D0F">
            <w:pPr>
              <w:rPr>
                <w:moveTo w:id="4844" w:author="Pavla Trefilová" w:date="2019-11-18T17:19:00Z"/>
                <w:b/>
              </w:rPr>
            </w:pPr>
          </w:p>
        </w:tc>
        <w:tc>
          <w:tcPr>
            <w:tcW w:w="693" w:type="dxa"/>
            <w:vMerge/>
            <w:vAlign w:val="center"/>
          </w:tcPr>
          <w:p w14:paraId="7671F06F" w14:textId="77777777" w:rsidR="00CB41A3" w:rsidRDefault="00CB41A3" w:rsidP="00B76D0F">
            <w:pPr>
              <w:rPr>
                <w:moveTo w:id="4845" w:author="Pavla Trefilová" w:date="2019-11-18T17:19:00Z"/>
                <w:b/>
              </w:rPr>
            </w:pPr>
          </w:p>
        </w:tc>
        <w:tc>
          <w:tcPr>
            <w:tcW w:w="694" w:type="dxa"/>
            <w:vMerge/>
            <w:vAlign w:val="center"/>
          </w:tcPr>
          <w:p w14:paraId="0C21B89B" w14:textId="77777777" w:rsidR="00CB41A3" w:rsidRDefault="00CB41A3" w:rsidP="00B76D0F">
            <w:pPr>
              <w:rPr>
                <w:moveTo w:id="4846" w:author="Pavla Trefilová" w:date="2019-11-18T17:19:00Z"/>
                <w:b/>
              </w:rPr>
            </w:pPr>
          </w:p>
        </w:tc>
      </w:tr>
      <w:tr w:rsidR="00CB41A3" w14:paraId="51B6D3F8" w14:textId="77777777" w:rsidTr="00B76D0F">
        <w:tc>
          <w:tcPr>
            <w:tcW w:w="9859" w:type="dxa"/>
            <w:gridSpan w:val="11"/>
            <w:shd w:val="clear" w:color="auto" w:fill="F7CAAC"/>
          </w:tcPr>
          <w:p w14:paraId="7F614591" w14:textId="77777777" w:rsidR="00CB41A3" w:rsidRDefault="00CB41A3" w:rsidP="00B76D0F">
            <w:pPr>
              <w:jc w:val="both"/>
              <w:rPr>
                <w:moveTo w:id="4847" w:author="Pavla Trefilová" w:date="2019-11-18T17:19:00Z"/>
                <w:b/>
              </w:rPr>
            </w:pPr>
            <w:moveTo w:id="4848" w:author="Pavla Trefilová" w:date="2019-11-18T17:19:00Z">
              <w:r>
                <w:rPr>
                  <w:b/>
                </w:rPr>
                <w:t xml:space="preserve">Přehled o nejvýznamnější publikační a další tvůrčí činnosti nebo další profesní činnosti u odborníků z praxe vztahující se k zabezpečovaným předmětům </w:t>
              </w:r>
            </w:moveTo>
          </w:p>
        </w:tc>
      </w:tr>
      <w:moveToRangeEnd w:id="4841"/>
      <w:tr w:rsidR="00CB41A3" w14:paraId="57EDD133" w14:textId="77777777" w:rsidTr="00B76D0F">
        <w:trPr>
          <w:trHeight w:val="992"/>
          <w:ins w:id="4849" w:author="Pavla Trefilová" w:date="2019-11-18T17:19:00Z"/>
        </w:trPr>
        <w:tc>
          <w:tcPr>
            <w:tcW w:w="9859" w:type="dxa"/>
            <w:gridSpan w:val="11"/>
          </w:tcPr>
          <w:p w14:paraId="26F23EF0" w14:textId="77777777" w:rsidR="00CB41A3" w:rsidRPr="00BA0440" w:rsidRDefault="00CB41A3" w:rsidP="00B76D0F">
            <w:pPr>
              <w:jc w:val="both"/>
              <w:rPr>
                <w:ins w:id="4850" w:author="Pavla Trefilová" w:date="2019-11-18T17:19:00Z"/>
              </w:rPr>
            </w:pPr>
            <w:ins w:id="4851" w:author="Pavla Trefilová" w:date="2019-11-18T17:19:00Z">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ins>
          </w:p>
          <w:p w14:paraId="36653443" w14:textId="77777777" w:rsidR="00CB41A3" w:rsidRPr="00BF5262" w:rsidRDefault="00CB41A3" w:rsidP="00B76D0F">
            <w:pPr>
              <w:jc w:val="both"/>
              <w:rPr>
                <w:ins w:id="4852" w:author="Pavla Trefilová" w:date="2019-11-18T17:19:00Z"/>
              </w:rPr>
            </w:pPr>
            <w:ins w:id="4853" w:author="Pavla Trefilová" w:date="2019-11-18T17:19:00Z">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ins>
          </w:p>
          <w:p w14:paraId="6392B538" w14:textId="77777777" w:rsidR="00CB41A3" w:rsidRDefault="00CB41A3" w:rsidP="00B76D0F">
            <w:pPr>
              <w:jc w:val="both"/>
              <w:rPr>
                <w:ins w:id="4854" w:author="Pavla Trefilová" w:date="2019-11-18T17:19:00Z"/>
              </w:rPr>
            </w:pPr>
            <w:ins w:id="4855" w:author="Pavla Trefilová" w:date="2019-11-18T17:19:00Z">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ins>
          </w:p>
          <w:p w14:paraId="0E3F1F1B" w14:textId="77777777" w:rsidR="00CB41A3" w:rsidRDefault="00CB41A3" w:rsidP="00B76D0F">
            <w:pPr>
              <w:jc w:val="both"/>
              <w:rPr>
                <w:ins w:id="4856" w:author="Pavla Trefilová" w:date="2019-11-18T17:19:00Z"/>
                <w:rFonts w:ascii="Helvetica" w:hAnsi="Helvetica" w:cs="Helvetica"/>
                <w:color w:val="444444"/>
                <w:sz w:val="18"/>
                <w:szCs w:val="18"/>
                <w:shd w:val="clear" w:color="auto" w:fill="FFFFFF"/>
              </w:rPr>
            </w:pPr>
            <w:ins w:id="4857" w:author="Pavla Trefilová" w:date="2019-11-18T17:19:00Z">
              <w:r w:rsidRPr="00E66B0B">
                <w:rPr>
                  <w:i/>
                </w:rPr>
                <w:t>Přehled projektové činnosti:</w:t>
              </w:r>
            </w:ins>
          </w:p>
          <w:p w14:paraId="269908A8" w14:textId="77777777" w:rsidR="00CB41A3" w:rsidRPr="00454FC5" w:rsidRDefault="00CB41A3" w:rsidP="00B76D0F">
            <w:pPr>
              <w:jc w:val="both"/>
              <w:rPr>
                <w:ins w:id="4858" w:author="Pavla Trefilová" w:date="2019-11-18T17:19:00Z"/>
              </w:rPr>
            </w:pPr>
            <w:ins w:id="4859" w:author="Pavla Trefilová" w:date="2019-11-18T17:19:00Z">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ins>
          </w:p>
        </w:tc>
      </w:tr>
      <w:tr w:rsidR="00CB41A3" w14:paraId="0774F044" w14:textId="77777777" w:rsidTr="00B76D0F">
        <w:trPr>
          <w:trHeight w:val="218"/>
        </w:trPr>
        <w:tc>
          <w:tcPr>
            <w:tcW w:w="9859" w:type="dxa"/>
            <w:gridSpan w:val="11"/>
            <w:shd w:val="clear" w:color="auto" w:fill="F7CAAC"/>
          </w:tcPr>
          <w:p w14:paraId="597F65E5" w14:textId="77777777" w:rsidR="00CB41A3" w:rsidRDefault="00CB41A3" w:rsidP="00B76D0F">
            <w:pPr>
              <w:rPr>
                <w:moveTo w:id="4860" w:author="Pavla Trefilová" w:date="2019-11-18T17:19:00Z"/>
                <w:b/>
              </w:rPr>
            </w:pPr>
            <w:moveToRangeStart w:id="4861" w:author="Pavla Trefilová" w:date="2019-11-18T17:19:00Z" w:name="move24990041"/>
            <w:moveTo w:id="4862" w:author="Pavla Trefilová" w:date="2019-11-18T17:19:00Z">
              <w:r>
                <w:rPr>
                  <w:b/>
                </w:rPr>
                <w:t>Působení v zahraničí</w:t>
              </w:r>
            </w:moveTo>
          </w:p>
        </w:tc>
      </w:tr>
      <w:tr w:rsidR="00CB41A3" w14:paraId="1742E5A3"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863"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6"/>
          <w:trPrChange w:id="4864" w:author="Pavla Trefilová" w:date="2019-11-18T17:19:00Z">
            <w:trPr>
              <w:gridBefore w:val="1"/>
              <w:gridAfter w:val="0"/>
              <w:trHeight w:val="328"/>
            </w:trPr>
          </w:trPrChange>
        </w:trPr>
        <w:tc>
          <w:tcPr>
            <w:tcW w:w="9859" w:type="dxa"/>
            <w:gridSpan w:val="11"/>
            <w:tcPrChange w:id="4865" w:author="Pavla Trefilová" w:date="2019-11-18T17:19:00Z">
              <w:tcPr>
                <w:tcW w:w="9859" w:type="dxa"/>
                <w:gridSpan w:val="12"/>
              </w:tcPr>
            </w:tcPrChange>
          </w:tcPr>
          <w:p w14:paraId="2C320DA9" w14:textId="77777777" w:rsidR="00CB41A3" w:rsidRDefault="00CB41A3">
            <w:pPr>
              <w:rPr>
                <w:moveTo w:id="4866" w:author="Pavla Trefilová" w:date="2019-11-18T17:19:00Z"/>
                <w:b/>
              </w:rPr>
              <w:pPrChange w:id="4867" w:author="Pavla Trefilová" w:date="2019-11-18T17:19:00Z">
                <w:pPr>
                  <w:jc w:val="both"/>
                </w:pPr>
              </w:pPrChange>
            </w:pPr>
          </w:p>
        </w:tc>
      </w:tr>
      <w:tr w:rsidR="00534C60" w14:paraId="7AA27495" w14:textId="77777777" w:rsidTr="00B76D0F">
        <w:trPr>
          <w:cantSplit/>
          <w:trHeight w:val="89"/>
        </w:trPr>
        <w:tc>
          <w:tcPr>
            <w:tcW w:w="2518" w:type="dxa"/>
            <w:shd w:val="clear" w:color="auto" w:fill="F7CAAC"/>
          </w:tcPr>
          <w:p w14:paraId="7C705E80" w14:textId="77777777" w:rsidR="00CB41A3" w:rsidRDefault="00CB41A3" w:rsidP="00B76D0F">
            <w:pPr>
              <w:jc w:val="both"/>
              <w:rPr>
                <w:moveTo w:id="4868" w:author="Pavla Trefilová" w:date="2019-11-18T17:19:00Z"/>
                <w:b/>
              </w:rPr>
            </w:pPr>
            <w:moveTo w:id="4869" w:author="Pavla Trefilová" w:date="2019-11-18T17:19:00Z">
              <w:r>
                <w:rPr>
                  <w:b/>
                </w:rPr>
                <w:t xml:space="preserve">Podpis </w:t>
              </w:r>
            </w:moveTo>
          </w:p>
        </w:tc>
        <w:tc>
          <w:tcPr>
            <w:tcW w:w="4536" w:type="dxa"/>
            <w:gridSpan w:val="5"/>
          </w:tcPr>
          <w:p w14:paraId="7DE64EDB" w14:textId="77777777" w:rsidR="00CB41A3" w:rsidRDefault="00CB41A3" w:rsidP="00B76D0F">
            <w:pPr>
              <w:jc w:val="both"/>
              <w:rPr>
                <w:moveTo w:id="4870" w:author="Pavla Trefilová" w:date="2019-11-18T17:19:00Z"/>
              </w:rPr>
            </w:pPr>
          </w:p>
        </w:tc>
        <w:tc>
          <w:tcPr>
            <w:tcW w:w="786" w:type="dxa"/>
            <w:gridSpan w:val="2"/>
            <w:shd w:val="clear" w:color="auto" w:fill="F7CAAC"/>
          </w:tcPr>
          <w:p w14:paraId="076C193B" w14:textId="77777777" w:rsidR="00CB41A3" w:rsidRDefault="00CB41A3" w:rsidP="00B76D0F">
            <w:pPr>
              <w:jc w:val="both"/>
              <w:rPr>
                <w:moveTo w:id="4871" w:author="Pavla Trefilová" w:date="2019-11-18T17:19:00Z"/>
              </w:rPr>
            </w:pPr>
            <w:moveTo w:id="4872" w:author="Pavla Trefilová" w:date="2019-11-18T17:19:00Z">
              <w:r>
                <w:rPr>
                  <w:b/>
                </w:rPr>
                <w:t>datum</w:t>
              </w:r>
            </w:moveTo>
          </w:p>
        </w:tc>
        <w:tc>
          <w:tcPr>
            <w:tcW w:w="2019" w:type="dxa"/>
            <w:gridSpan w:val="3"/>
          </w:tcPr>
          <w:p w14:paraId="59108EAD" w14:textId="77777777" w:rsidR="00CB41A3" w:rsidRDefault="00CB41A3" w:rsidP="00B76D0F">
            <w:pPr>
              <w:jc w:val="both"/>
              <w:rPr>
                <w:moveTo w:id="4873" w:author="Pavla Trefilová" w:date="2019-11-18T17:19:00Z"/>
              </w:rPr>
            </w:pPr>
          </w:p>
        </w:tc>
      </w:tr>
    </w:tbl>
    <w:p w14:paraId="5284FCF6" w14:textId="77777777" w:rsidR="00CB41A3" w:rsidRDefault="00CB41A3">
      <w:pPr>
        <w:spacing w:after="160" w:line="259" w:lineRule="auto"/>
        <w:rPr>
          <w:moveTo w:id="4874" w:author="Pavla Trefilová" w:date="2019-11-18T17:19:00Z"/>
        </w:rPr>
        <w:pPrChange w:id="4875" w:author="Pavla Trefilová" w:date="2019-11-18T17:19:00Z">
          <w:pPr/>
        </w:pPrChange>
      </w:pPr>
    </w:p>
    <w:p w14:paraId="7E3EC489" w14:textId="77777777" w:rsidR="00B2050B" w:rsidRDefault="00B2050B" w:rsidP="00B2050B">
      <w:pPr>
        <w:rPr>
          <w:moveTo w:id="4876" w:author="Pavla Trefilová" w:date="2019-11-18T17:19:00Z"/>
        </w:rPr>
      </w:pPr>
    </w:p>
    <w:moveToRangeEnd w:id="4861"/>
    <w:p w14:paraId="1ADC4883" w14:textId="77777777" w:rsidR="00B807A0" w:rsidRDefault="00B807A0">
      <w:pPr>
        <w:rPr>
          <w:ins w:id="4877" w:author="Pavla Trefilová" w:date="2019-11-18T17:19:00Z"/>
        </w:rPr>
      </w:pPr>
      <w:ins w:id="4878" w:author="Pavla Trefilová" w:date="2019-11-18T17:1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4879">
          <w:tblGrid>
            <w:gridCol w:w="76"/>
            <w:gridCol w:w="2442"/>
            <w:gridCol w:w="829"/>
            <w:gridCol w:w="1721"/>
            <w:gridCol w:w="524"/>
            <w:gridCol w:w="468"/>
            <w:gridCol w:w="994"/>
            <w:gridCol w:w="709"/>
            <w:gridCol w:w="77"/>
            <w:gridCol w:w="632"/>
            <w:gridCol w:w="693"/>
            <w:gridCol w:w="694"/>
            <w:gridCol w:w="76"/>
          </w:tblGrid>
        </w:tblGridChange>
      </w:tblGrid>
      <w:tr w:rsidR="00B2050B" w14:paraId="37401088" w14:textId="77777777" w:rsidTr="00B2050B">
        <w:trPr>
          <w:ins w:id="4880" w:author="Pavla Trefilová" w:date="2019-11-18T17:19:00Z"/>
        </w:trPr>
        <w:tc>
          <w:tcPr>
            <w:tcW w:w="9859" w:type="dxa"/>
            <w:gridSpan w:val="11"/>
            <w:tcBorders>
              <w:bottom w:val="double" w:sz="4" w:space="0" w:color="auto"/>
            </w:tcBorders>
            <w:shd w:val="clear" w:color="auto" w:fill="BDD6EE"/>
          </w:tcPr>
          <w:p w14:paraId="0FD69C8A" w14:textId="77777777" w:rsidR="00B2050B" w:rsidRDefault="00B2050B" w:rsidP="00B2050B">
            <w:pPr>
              <w:jc w:val="both"/>
              <w:rPr>
                <w:ins w:id="4881" w:author="Pavla Trefilová" w:date="2019-11-18T17:19:00Z"/>
                <w:b/>
                <w:sz w:val="28"/>
              </w:rPr>
            </w:pPr>
            <w:ins w:id="4882" w:author="Pavla Trefilová" w:date="2019-11-18T17:19:00Z">
              <w:r>
                <w:rPr>
                  <w:b/>
                  <w:sz w:val="28"/>
                </w:rPr>
                <w:lastRenderedPageBreak/>
                <w:t>C-I – Personální zabezpečení</w:t>
              </w:r>
            </w:ins>
          </w:p>
        </w:tc>
      </w:tr>
      <w:tr w:rsidR="00B2050B" w14:paraId="7D43978D" w14:textId="77777777" w:rsidTr="00B2050B">
        <w:trPr>
          <w:ins w:id="4883" w:author="Pavla Trefilová" w:date="2019-11-18T17:19:00Z"/>
        </w:trPr>
        <w:tc>
          <w:tcPr>
            <w:tcW w:w="2518" w:type="dxa"/>
            <w:tcBorders>
              <w:top w:val="double" w:sz="4" w:space="0" w:color="auto"/>
            </w:tcBorders>
            <w:shd w:val="clear" w:color="auto" w:fill="F7CAAC"/>
          </w:tcPr>
          <w:p w14:paraId="2FC7064D" w14:textId="77777777" w:rsidR="00B2050B" w:rsidRDefault="00B2050B" w:rsidP="00B2050B">
            <w:pPr>
              <w:jc w:val="both"/>
              <w:rPr>
                <w:ins w:id="4884" w:author="Pavla Trefilová" w:date="2019-11-18T17:19:00Z"/>
                <w:b/>
              </w:rPr>
            </w:pPr>
            <w:ins w:id="4885" w:author="Pavla Trefilová" w:date="2019-11-18T17:19:00Z">
              <w:r>
                <w:rPr>
                  <w:b/>
                </w:rPr>
                <w:t>Vysoká škola</w:t>
              </w:r>
            </w:ins>
          </w:p>
        </w:tc>
        <w:tc>
          <w:tcPr>
            <w:tcW w:w="7341" w:type="dxa"/>
            <w:gridSpan w:val="10"/>
          </w:tcPr>
          <w:p w14:paraId="01498A19" w14:textId="77777777" w:rsidR="00B2050B" w:rsidRDefault="00B2050B" w:rsidP="00B2050B">
            <w:pPr>
              <w:jc w:val="both"/>
              <w:rPr>
                <w:ins w:id="4886" w:author="Pavla Trefilová" w:date="2019-11-18T17:19:00Z"/>
              </w:rPr>
            </w:pPr>
            <w:ins w:id="4887" w:author="Pavla Trefilová" w:date="2019-11-18T17:19:00Z">
              <w:r>
                <w:t>Univerzita Tomáše Bati ve Zlíně</w:t>
              </w:r>
            </w:ins>
          </w:p>
        </w:tc>
      </w:tr>
      <w:tr w:rsidR="00B2050B" w14:paraId="40130E97" w14:textId="77777777" w:rsidTr="00B2050B">
        <w:trPr>
          <w:ins w:id="4888" w:author="Pavla Trefilová" w:date="2019-11-18T17:19:00Z"/>
        </w:trPr>
        <w:tc>
          <w:tcPr>
            <w:tcW w:w="2518" w:type="dxa"/>
            <w:shd w:val="clear" w:color="auto" w:fill="F7CAAC"/>
          </w:tcPr>
          <w:p w14:paraId="2519FE73" w14:textId="77777777" w:rsidR="00B2050B" w:rsidRDefault="00B2050B" w:rsidP="00B2050B">
            <w:pPr>
              <w:jc w:val="both"/>
              <w:rPr>
                <w:ins w:id="4889" w:author="Pavla Trefilová" w:date="2019-11-18T17:19:00Z"/>
                <w:b/>
              </w:rPr>
            </w:pPr>
            <w:ins w:id="4890" w:author="Pavla Trefilová" w:date="2019-11-18T17:19:00Z">
              <w:r>
                <w:rPr>
                  <w:b/>
                </w:rPr>
                <w:t>Součást vysoké školy</w:t>
              </w:r>
            </w:ins>
          </w:p>
        </w:tc>
        <w:tc>
          <w:tcPr>
            <w:tcW w:w="7341" w:type="dxa"/>
            <w:gridSpan w:val="10"/>
          </w:tcPr>
          <w:p w14:paraId="71435B50" w14:textId="77777777" w:rsidR="00B2050B" w:rsidRDefault="00B2050B" w:rsidP="00B2050B">
            <w:pPr>
              <w:jc w:val="both"/>
              <w:rPr>
                <w:ins w:id="4891" w:author="Pavla Trefilová" w:date="2019-11-18T17:19:00Z"/>
              </w:rPr>
            </w:pPr>
            <w:ins w:id="4892" w:author="Pavla Trefilová" w:date="2019-11-18T17:19:00Z">
              <w:r>
                <w:t>Fakulta managementu a ekonomiky</w:t>
              </w:r>
            </w:ins>
          </w:p>
        </w:tc>
      </w:tr>
      <w:tr w:rsidR="00B2050B" w14:paraId="06F82300" w14:textId="77777777" w:rsidTr="00B2050B">
        <w:tc>
          <w:tcPr>
            <w:tcW w:w="2518" w:type="dxa"/>
            <w:shd w:val="clear" w:color="auto" w:fill="F7CAAC"/>
          </w:tcPr>
          <w:p w14:paraId="36237A84" w14:textId="77777777" w:rsidR="00B2050B" w:rsidRDefault="00B2050B" w:rsidP="00B2050B">
            <w:pPr>
              <w:jc w:val="both"/>
              <w:rPr>
                <w:b/>
              </w:rPr>
            </w:pPr>
            <w:r>
              <w:rPr>
                <w:b/>
              </w:rPr>
              <w:t>Název studijního programu</w:t>
            </w:r>
          </w:p>
        </w:tc>
        <w:tc>
          <w:tcPr>
            <w:tcW w:w="7341" w:type="dxa"/>
            <w:gridSpan w:val="10"/>
          </w:tcPr>
          <w:p w14:paraId="0A1FF49F" w14:textId="24E275CC" w:rsidR="00B2050B" w:rsidRDefault="00343DC3" w:rsidP="00B2050B">
            <w:pPr>
              <w:jc w:val="both"/>
            </w:pPr>
            <w:r>
              <w:t xml:space="preserve">Economics and Management </w:t>
            </w:r>
          </w:p>
        </w:tc>
      </w:tr>
      <w:tr w:rsidR="00B2050B" w14:paraId="43A872CF" w14:textId="77777777" w:rsidTr="00B2050B">
        <w:tc>
          <w:tcPr>
            <w:tcW w:w="2518" w:type="dxa"/>
            <w:shd w:val="clear" w:color="auto" w:fill="F7CAAC"/>
          </w:tcPr>
          <w:p w14:paraId="7863630E" w14:textId="77777777" w:rsidR="00B2050B" w:rsidRDefault="00B2050B" w:rsidP="00B2050B">
            <w:pPr>
              <w:jc w:val="both"/>
              <w:rPr>
                <w:b/>
              </w:rPr>
            </w:pPr>
            <w:r>
              <w:rPr>
                <w:b/>
              </w:rPr>
              <w:t>Jméno a příjmení</w:t>
            </w:r>
          </w:p>
        </w:tc>
        <w:tc>
          <w:tcPr>
            <w:tcW w:w="4536" w:type="dxa"/>
            <w:gridSpan w:val="5"/>
          </w:tcPr>
          <w:p w14:paraId="17DC08CC" w14:textId="77777777" w:rsidR="00B2050B" w:rsidRDefault="00B2050B" w:rsidP="00B2050B">
            <w:pPr>
              <w:jc w:val="both"/>
            </w:pPr>
            <w:r>
              <w:t>Ján DVORSKÝ</w:t>
            </w:r>
          </w:p>
        </w:tc>
        <w:tc>
          <w:tcPr>
            <w:tcW w:w="709" w:type="dxa"/>
            <w:shd w:val="clear" w:color="auto" w:fill="F7CAAC"/>
          </w:tcPr>
          <w:p w14:paraId="6F4A458F" w14:textId="77777777" w:rsidR="00B2050B" w:rsidRDefault="00B2050B" w:rsidP="00B2050B">
            <w:pPr>
              <w:jc w:val="both"/>
              <w:rPr>
                <w:b/>
              </w:rPr>
            </w:pPr>
            <w:r>
              <w:rPr>
                <w:b/>
              </w:rPr>
              <w:t>Tituly</w:t>
            </w:r>
          </w:p>
        </w:tc>
        <w:tc>
          <w:tcPr>
            <w:tcW w:w="2096" w:type="dxa"/>
            <w:gridSpan w:val="4"/>
          </w:tcPr>
          <w:p w14:paraId="0F5B7BC8" w14:textId="77777777" w:rsidR="00B2050B" w:rsidRDefault="00841821" w:rsidP="00B2050B">
            <w:pPr>
              <w:jc w:val="both"/>
            </w:pPr>
            <w:r>
              <w:t>Ing. Ph</w:t>
            </w:r>
            <w:r w:rsidR="00B2050B">
              <w:t>D.</w:t>
            </w:r>
          </w:p>
        </w:tc>
      </w:tr>
      <w:tr w:rsidR="00B2050B" w14:paraId="50A851E5" w14:textId="77777777" w:rsidTr="00B2050B">
        <w:tc>
          <w:tcPr>
            <w:tcW w:w="2518" w:type="dxa"/>
            <w:shd w:val="clear" w:color="auto" w:fill="F7CAAC"/>
          </w:tcPr>
          <w:p w14:paraId="30495028" w14:textId="77777777" w:rsidR="00B2050B" w:rsidRDefault="00B2050B" w:rsidP="00B2050B">
            <w:pPr>
              <w:jc w:val="both"/>
              <w:rPr>
                <w:b/>
              </w:rPr>
            </w:pPr>
            <w:r>
              <w:rPr>
                <w:b/>
              </w:rPr>
              <w:t>Rok narození</w:t>
            </w:r>
          </w:p>
        </w:tc>
        <w:tc>
          <w:tcPr>
            <w:tcW w:w="829" w:type="dxa"/>
          </w:tcPr>
          <w:p w14:paraId="0794EA06" w14:textId="77777777" w:rsidR="00B2050B" w:rsidRDefault="00B2050B" w:rsidP="00B2050B">
            <w:pPr>
              <w:jc w:val="both"/>
            </w:pPr>
            <w:r>
              <w:t>1988</w:t>
            </w:r>
          </w:p>
        </w:tc>
        <w:tc>
          <w:tcPr>
            <w:tcW w:w="1721" w:type="dxa"/>
            <w:shd w:val="clear" w:color="auto" w:fill="F7CAAC"/>
          </w:tcPr>
          <w:p w14:paraId="76E29356" w14:textId="77777777" w:rsidR="00B2050B" w:rsidRDefault="00B2050B" w:rsidP="00B2050B">
            <w:pPr>
              <w:jc w:val="both"/>
              <w:rPr>
                <w:b/>
              </w:rPr>
            </w:pPr>
            <w:r>
              <w:rPr>
                <w:b/>
              </w:rPr>
              <w:t>typ vztahu k VŠ</w:t>
            </w:r>
          </w:p>
        </w:tc>
        <w:tc>
          <w:tcPr>
            <w:tcW w:w="992" w:type="dxa"/>
            <w:gridSpan w:val="2"/>
          </w:tcPr>
          <w:p w14:paraId="6D3B3C0E" w14:textId="77777777" w:rsidR="00B2050B" w:rsidRDefault="00B2050B" w:rsidP="00B2050B">
            <w:pPr>
              <w:jc w:val="both"/>
            </w:pPr>
            <w:r>
              <w:t>pp</w:t>
            </w:r>
          </w:p>
        </w:tc>
        <w:tc>
          <w:tcPr>
            <w:tcW w:w="994" w:type="dxa"/>
            <w:shd w:val="clear" w:color="auto" w:fill="F7CAAC"/>
          </w:tcPr>
          <w:p w14:paraId="147BE1FF" w14:textId="77777777" w:rsidR="00B2050B" w:rsidRDefault="00B2050B" w:rsidP="00B2050B">
            <w:pPr>
              <w:jc w:val="both"/>
              <w:rPr>
                <w:b/>
              </w:rPr>
            </w:pPr>
            <w:r>
              <w:rPr>
                <w:b/>
              </w:rPr>
              <w:t>rozsah</w:t>
            </w:r>
          </w:p>
        </w:tc>
        <w:tc>
          <w:tcPr>
            <w:tcW w:w="709" w:type="dxa"/>
          </w:tcPr>
          <w:p w14:paraId="6F999F51" w14:textId="77777777" w:rsidR="00B2050B" w:rsidRDefault="00B2050B" w:rsidP="00B2050B">
            <w:pPr>
              <w:jc w:val="both"/>
            </w:pPr>
            <w:r>
              <w:t>40</w:t>
            </w:r>
          </w:p>
        </w:tc>
        <w:tc>
          <w:tcPr>
            <w:tcW w:w="709" w:type="dxa"/>
            <w:gridSpan w:val="2"/>
            <w:shd w:val="clear" w:color="auto" w:fill="F7CAAC"/>
          </w:tcPr>
          <w:p w14:paraId="7381E2A7" w14:textId="77777777" w:rsidR="00B2050B" w:rsidRDefault="00B2050B" w:rsidP="00B2050B">
            <w:pPr>
              <w:jc w:val="both"/>
              <w:rPr>
                <w:b/>
              </w:rPr>
            </w:pPr>
            <w:r>
              <w:rPr>
                <w:b/>
              </w:rPr>
              <w:t>do kdy</w:t>
            </w:r>
          </w:p>
        </w:tc>
        <w:tc>
          <w:tcPr>
            <w:tcW w:w="1387" w:type="dxa"/>
            <w:gridSpan w:val="2"/>
          </w:tcPr>
          <w:p w14:paraId="58E1272A" w14:textId="7B4DFD4E" w:rsidR="00B2050B" w:rsidRDefault="00B2050B" w:rsidP="00B2050B">
            <w:pPr>
              <w:jc w:val="both"/>
            </w:pPr>
            <w:del w:id="4893" w:author="Pavla Trefilová" w:date="2019-11-18T17:19:00Z">
              <w:r>
                <w:delText xml:space="preserve">31. </w:delText>
              </w:r>
            </w:del>
            <w:r>
              <w:t>08</w:t>
            </w:r>
            <w:del w:id="4894" w:author="Pavla Trefilová" w:date="2019-11-18T17:19:00Z">
              <w:r>
                <w:delText>. 2019</w:delText>
              </w:r>
            </w:del>
            <w:ins w:id="4895" w:author="Pavla Trefilová" w:date="2019-11-18T17:19:00Z">
              <w:r w:rsidR="00B76D0F">
                <w:t>/2022</w:t>
              </w:r>
            </w:ins>
          </w:p>
        </w:tc>
      </w:tr>
      <w:tr w:rsidR="00B2050B" w14:paraId="7F6EAC9C" w14:textId="77777777" w:rsidTr="00B2050B">
        <w:tc>
          <w:tcPr>
            <w:tcW w:w="5068" w:type="dxa"/>
            <w:gridSpan w:val="3"/>
            <w:shd w:val="clear" w:color="auto" w:fill="F7CAAC"/>
          </w:tcPr>
          <w:p w14:paraId="645A9DA6" w14:textId="77777777" w:rsidR="00B2050B" w:rsidRDefault="00B2050B" w:rsidP="00B2050B">
            <w:pPr>
              <w:jc w:val="both"/>
              <w:rPr>
                <w:b/>
              </w:rPr>
            </w:pPr>
            <w:r>
              <w:rPr>
                <w:b/>
              </w:rPr>
              <w:t>Typ vztahu na součásti VŠ, která uskutečňuje st. program</w:t>
            </w:r>
          </w:p>
        </w:tc>
        <w:tc>
          <w:tcPr>
            <w:tcW w:w="992" w:type="dxa"/>
            <w:gridSpan w:val="2"/>
          </w:tcPr>
          <w:p w14:paraId="035ED2E2" w14:textId="77777777" w:rsidR="00B2050B" w:rsidRDefault="00B2050B" w:rsidP="00B2050B">
            <w:pPr>
              <w:jc w:val="both"/>
            </w:pPr>
            <w:r>
              <w:t>pp</w:t>
            </w:r>
          </w:p>
        </w:tc>
        <w:tc>
          <w:tcPr>
            <w:tcW w:w="994" w:type="dxa"/>
            <w:shd w:val="clear" w:color="auto" w:fill="F7CAAC"/>
          </w:tcPr>
          <w:p w14:paraId="67CCD8F4" w14:textId="77777777" w:rsidR="00B2050B" w:rsidRDefault="00B2050B" w:rsidP="00B2050B">
            <w:pPr>
              <w:jc w:val="both"/>
              <w:rPr>
                <w:b/>
              </w:rPr>
            </w:pPr>
            <w:r>
              <w:rPr>
                <w:b/>
              </w:rPr>
              <w:t>rozsah</w:t>
            </w:r>
          </w:p>
        </w:tc>
        <w:tc>
          <w:tcPr>
            <w:tcW w:w="709" w:type="dxa"/>
          </w:tcPr>
          <w:p w14:paraId="38ABF2F7" w14:textId="77777777" w:rsidR="00B2050B" w:rsidRDefault="00B2050B" w:rsidP="00B2050B">
            <w:pPr>
              <w:jc w:val="both"/>
            </w:pPr>
            <w:r>
              <w:t>40</w:t>
            </w:r>
          </w:p>
        </w:tc>
        <w:tc>
          <w:tcPr>
            <w:tcW w:w="709" w:type="dxa"/>
            <w:gridSpan w:val="2"/>
            <w:shd w:val="clear" w:color="auto" w:fill="F7CAAC"/>
          </w:tcPr>
          <w:p w14:paraId="3794BDE8" w14:textId="77777777" w:rsidR="00B2050B" w:rsidRDefault="00B2050B" w:rsidP="00B2050B">
            <w:pPr>
              <w:jc w:val="both"/>
              <w:rPr>
                <w:b/>
              </w:rPr>
            </w:pPr>
            <w:r>
              <w:rPr>
                <w:b/>
              </w:rPr>
              <w:t>do kdy</w:t>
            </w:r>
          </w:p>
        </w:tc>
        <w:tc>
          <w:tcPr>
            <w:tcW w:w="1387" w:type="dxa"/>
            <w:gridSpan w:val="2"/>
          </w:tcPr>
          <w:p w14:paraId="60462E64" w14:textId="456067BE" w:rsidR="00B2050B" w:rsidRDefault="00B2050B" w:rsidP="00B2050B">
            <w:pPr>
              <w:jc w:val="both"/>
            </w:pPr>
            <w:del w:id="4896" w:author="Pavla Trefilová" w:date="2019-11-18T17:19:00Z">
              <w:r>
                <w:delText xml:space="preserve">31. </w:delText>
              </w:r>
            </w:del>
            <w:r>
              <w:t>08</w:t>
            </w:r>
            <w:del w:id="4897" w:author="Pavla Trefilová" w:date="2019-11-18T17:19:00Z">
              <w:r>
                <w:delText>. 2019</w:delText>
              </w:r>
            </w:del>
            <w:ins w:id="4898" w:author="Pavla Trefilová" w:date="2019-11-18T17:19:00Z">
              <w:r w:rsidR="00B76D0F">
                <w:t>/</w:t>
              </w:r>
              <w:r>
                <w:t>20</w:t>
              </w:r>
              <w:r w:rsidR="00B76D0F">
                <w:t>22</w:t>
              </w:r>
            </w:ins>
          </w:p>
        </w:tc>
      </w:tr>
      <w:tr w:rsidR="00B2050B" w14:paraId="6B2CBB9E" w14:textId="77777777" w:rsidTr="00B2050B">
        <w:tc>
          <w:tcPr>
            <w:tcW w:w="6060" w:type="dxa"/>
            <w:gridSpan w:val="5"/>
            <w:shd w:val="clear" w:color="auto" w:fill="F7CAAC"/>
          </w:tcPr>
          <w:p w14:paraId="53E0C74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14A745D" w14:textId="77777777" w:rsidR="00B2050B" w:rsidRDefault="00B2050B" w:rsidP="00B2050B">
            <w:pPr>
              <w:jc w:val="both"/>
              <w:rPr>
                <w:b/>
              </w:rPr>
            </w:pPr>
            <w:r>
              <w:rPr>
                <w:b/>
              </w:rPr>
              <w:t>typ prac. vztahu</w:t>
            </w:r>
          </w:p>
        </w:tc>
        <w:tc>
          <w:tcPr>
            <w:tcW w:w="2096" w:type="dxa"/>
            <w:gridSpan w:val="4"/>
            <w:shd w:val="clear" w:color="auto" w:fill="F7CAAC"/>
          </w:tcPr>
          <w:p w14:paraId="505F181C" w14:textId="77777777" w:rsidR="00B2050B" w:rsidRDefault="00B2050B" w:rsidP="00B2050B">
            <w:pPr>
              <w:jc w:val="both"/>
              <w:rPr>
                <w:b/>
              </w:rPr>
            </w:pPr>
            <w:r>
              <w:rPr>
                <w:b/>
              </w:rPr>
              <w:t>Rozsah</w:t>
            </w:r>
          </w:p>
        </w:tc>
      </w:tr>
      <w:tr w:rsidR="00B2050B" w14:paraId="62CC2499" w14:textId="77777777" w:rsidTr="00B2050B">
        <w:tc>
          <w:tcPr>
            <w:tcW w:w="6060" w:type="dxa"/>
            <w:gridSpan w:val="5"/>
          </w:tcPr>
          <w:p w14:paraId="2E26873F" w14:textId="77777777" w:rsidR="00B2050B" w:rsidRDefault="00B2050B" w:rsidP="00B2050B">
            <w:pPr>
              <w:jc w:val="both"/>
            </w:pPr>
          </w:p>
        </w:tc>
        <w:tc>
          <w:tcPr>
            <w:tcW w:w="1703" w:type="dxa"/>
            <w:gridSpan w:val="2"/>
          </w:tcPr>
          <w:p w14:paraId="171F56A1" w14:textId="77777777" w:rsidR="00B2050B" w:rsidRDefault="00B2050B" w:rsidP="00B2050B">
            <w:pPr>
              <w:jc w:val="both"/>
            </w:pPr>
          </w:p>
        </w:tc>
        <w:tc>
          <w:tcPr>
            <w:tcW w:w="2096" w:type="dxa"/>
            <w:gridSpan w:val="4"/>
          </w:tcPr>
          <w:p w14:paraId="284B10B1" w14:textId="77777777" w:rsidR="00B2050B" w:rsidRDefault="00B2050B" w:rsidP="00B2050B">
            <w:pPr>
              <w:jc w:val="both"/>
            </w:pPr>
          </w:p>
        </w:tc>
      </w:tr>
      <w:tr w:rsidR="00B2050B" w14:paraId="6A248969" w14:textId="77777777" w:rsidTr="00B2050B">
        <w:tc>
          <w:tcPr>
            <w:tcW w:w="6060" w:type="dxa"/>
            <w:gridSpan w:val="5"/>
          </w:tcPr>
          <w:p w14:paraId="4CA4FAAA" w14:textId="77777777" w:rsidR="00B2050B" w:rsidRDefault="00B2050B" w:rsidP="00B2050B">
            <w:pPr>
              <w:jc w:val="both"/>
            </w:pPr>
          </w:p>
        </w:tc>
        <w:tc>
          <w:tcPr>
            <w:tcW w:w="1703" w:type="dxa"/>
            <w:gridSpan w:val="2"/>
          </w:tcPr>
          <w:p w14:paraId="703139FA" w14:textId="77777777" w:rsidR="00B2050B" w:rsidRDefault="00B2050B" w:rsidP="00B2050B">
            <w:pPr>
              <w:jc w:val="both"/>
            </w:pPr>
          </w:p>
        </w:tc>
        <w:tc>
          <w:tcPr>
            <w:tcW w:w="2096" w:type="dxa"/>
            <w:gridSpan w:val="4"/>
          </w:tcPr>
          <w:p w14:paraId="2B8A0D14" w14:textId="77777777" w:rsidR="00B2050B" w:rsidRDefault="00B2050B" w:rsidP="00B2050B">
            <w:pPr>
              <w:jc w:val="both"/>
            </w:pPr>
          </w:p>
        </w:tc>
      </w:tr>
      <w:tr w:rsidR="00B2050B" w14:paraId="56F6DCF0" w14:textId="77777777" w:rsidTr="00B2050B">
        <w:tc>
          <w:tcPr>
            <w:tcW w:w="6060" w:type="dxa"/>
            <w:gridSpan w:val="5"/>
          </w:tcPr>
          <w:p w14:paraId="16B8767C" w14:textId="77777777" w:rsidR="00B2050B" w:rsidRDefault="00B2050B" w:rsidP="00B2050B">
            <w:pPr>
              <w:jc w:val="both"/>
            </w:pPr>
          </w:p>
        </w:tc>
        <w:tc>
          <w:tcPr>
            <w:tcW w:w="1703" w:type="dxa"/>
            <w:gridSpan w:val="2"/>
          </w:tcPr>
          <w:p w14:paraId="3DA637C2" w14:textId="77777777" w:rsidR="00B2050B" w:rsidRDefault="00B2050B" w:rsidP="00B2050B">
            <w:pPr>
              <w:jc w:val="both"/>
            </w:pPr>
          </w:p>
        </w:tc>
        <w:tc>
          <w:tcPr>
            <w:tcW w:w="2096" w:type="dxa"/>
            <w:gridSpan w:val="4"/>
          </w:tcPr>
          <w:p w14:paraId="2CB5D69C" w14:textId="77777777" w:rsidR="00B2050B" w:rsidRDefault="00B2050B" w:rsidP="00B2050B">
            <w:pPr>
              <w:jc w:val="both"/>
            </w:pPr>
          </w:p>
        </w:tc>
      </w:tr>
      <w:tr w:rsidR="00B2050B" w14:paraId="109C4EDC" w14:textId="77777777" w:rsidTr="00B2050B">
        <w:tc>
          <w:tcPr>
            <w:tcW w:w="6060" w:type="dxa"/>
            <w:gridSpan w:val="5"/>
          </w:tcPr>
          <w:p w14:paraId="5786BADA" w14:textId="77777777" w:rsidR="00B2050B" w:rsidRDefault="00B2050B" w:rsidP="00B2050B">
            <w:pPr>
              <w:jc w:val="both"/>
            </w:pPr>
          </w:p>
        </w:tc>
        <w:tc>
          <w:tcPr>
            <w:tcW w:w="1703" w:type="dxa"/>
            <w:gridSpan w:val="2"/>
          </w:tcPr>
          <w:p w14:paraId="66BB2AF7" w14:textId="77777777" w:rsidR="00B2050B" w:rsidRDefault="00B2050B" w:rsidP="00B2050B">
            <w:pPr>
              <w:jc w:val="both"/>
            </w:pPr>
          </w:p>
        </w:tc>
        <w:tc>
          <w:tcPr>
            <w:tcW w:w="2096" w:type="dxa"/>
            <w:gridSpan w:val="4"/>
          </w:tcPr>
          <w:p w14:paraId="356C238B" w14:textId="77777777" w:rsidR="00B2050B" w:rsidRDefault="00B2050B" w:rsidP="00B2050B">
            <w:pPr>
              <w:jc w:val="both"/>
            </w:pPr>
          </w:p>
        </w:tc>
      </w:tr>
      <w:tr w:rsidR="00B2050B" w14:paraId="66168432" w14:textId="77777777" w:rsidTr="00B2050B">
        <w:tc>
          <w:tcPr>
            <w:tcW w:w="9859" w:type="dxa"/>
            <w:gridSpan w:val="11"/>
            <w:shd w:val="clear" w:color="auto" w:fill="F7CAAC"/>
          </w:tcPr>
          <w:p w14:paraId="578A0C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E0C4136" w14:textId="77777777" w:rsidTr="00B2050B">
        <w:trPr>
          <w:trHeight w:val="324"/>
        </w:trPr>
        <w:tc>
          <w:tcPr>
            <w:tcW w:w="9859" w:type="dxa"/>
            <w:gridSpan w:val="11"/>
            <w:tcBorders>
              <w:top w:val="nil"/>
            </w:tcBorders>
          </w:tcPr>
          <w:p w14:paraId="112E783A" w14:textId="00753E3F" w:rsidR="00B76D0F" w:rsidRDefault="00B76D0F" w:rsidP="00B2050B">
            <w:pPr>
              <w:jc w:val="both"/>
              <w:rPr>
                <w:ins w:id="4899" w:author="Pavla Trefilová" w:date="2019-11-18T17:19:00Z"/>
              </w:rPr>
            </w:pPr>
            <w:ins w:id="4900" w:author="Pavla Trefilová" w:date="2019-11-18T17:19:00Z">
              <w:r w:rsidRPr="00FE6005">
                <w:t xml:space="preserve">Applied Statistics </w:t>
              </w:r>
              <w:r>
                <w:t>I – garant, přednášející (100%)</w:t>
              </w:r>
            </w:ins>
          </w:p>
          <w:p w14:paraId="08DA6974" w14:textId="1E78C342" w:rsidR="00B2050B" w:rsidRDefault="00B807A0" w:rsidP="00B2050B">
            <w:pPr>
              <w:jc w:val="both"/>
            </w:pPr>
            <w:r w:rsidRPr="00FE6005">
              <w:t>Applied Statistics I</w:t>
            </w:r>
            <w:r>
              <w:t xml:space="preserve">I </w:t>
            </w:r>
            <w:r w:rsidR="00B2050B">
              <w:t xml:space="preserve">– </w:t>
            </w:r>
            <w:ins w:id="4901" w:author="Pavla Trefilová" w:date="2019-11-18T17:19:00Z">
              <w:r w:rsidR="00B76D0F">
                <w:t xml:space="preserve">garant, </w:t>
              </w:r>
            </w:ins>
            <w:r w:rsidR="00B2050B">
              <w:t>přednášející (</w:t>
            </w:r>
            <w:del w:id="4902" w:author="Pavla Trefilová" w:date="2019-11-18T17:19:00Z">
              <w:r w:rsidR="00B2050B">
                <w:delText>40</w:delText>
              </w:r>
            </w:del>
            <w:ins w:id="4903" w:author="Pavla Trefilová" w:date="2019-11-18T17:19:00Z">
              <w:r w:rsidR="00B76D0F">
                <w:t>10</w:t>
              </w:r>
              <w:r w:rsidR="00B2050B">
                <w:t>0</w:t>
              </w:r>
            </w:ins>
            <w:r w:rsidR="00B2050B">
              <w:t>%)</w:t>
            </w:r>
          </w:p>
        </w:tc>
      </w:tr>
      <w:tr w:rsidR="00B2050B" w14:paraId="4ECB9F4E" w14:textId="77777777" w:rsidTr="00B2050B">
        <w:tc>
          <w:tcPr>
            <w:tcW w:w="9859" w:type="dxa"/>
            <w:gridSpan w:val="11"/>
            <w:shd w:val="clear" w:color="auto" w:fill="F7CAAC"/>
          </w:tcPr>
          <w:p w14:paraId="772E85B0" w14:textId="77777777" w:rsidR="00B2050B" w:rsidRDefault="00B2050B" w:rsidP="00B2050B">
            <w:pPr>
              <w:jc w:val="both"/>
            </w:pPr>
            <w:r>
              <w:rPr>
                <w:b/>
              </w:rPr>
              <w:t xml:space="preserve">Údaje o vzdělání na VŠ </w:t>
            </w:r>
          </w:p>
        </w:tc>
      </w:tr>
      <w:tr w:rsidR="00B2050B" w14:paraId="5EBA9CCC" w14:textId="77777777" w:rsidTr="00B2050B">
        <w:trPr>
          <w:trHeight w:val="1055"/>
        </w:trPr>
        <w:tc>
          <w:tcPr>
            <w:tcW w:w="9859" w:type="dxa"/>
            <w:gridSpan w:val="11"/>
          </w:tcPr>
          <w:p w14:paraId="59297F8B" w14:textId="11862E1E" w:rsidR="00B2050B" w:rsidRPr="008E0197" w:rsidRDefault="00B2050B" w:rsidP="00B2050B">
            <w:pPr>
              <w:jc w:val="both"/>
              <w:rPr>
                <w:bCs/>
              </w:rPr>
            </w:pPr>
            <w:r w:rsidRPr="0031440D">
              <w:rPr>
                <w:rPrChange w:id="4904" w:author="Pavla Trefilová" w:date="2019-11-18T17:19:00Z">
                  <w:rPr>
                    <w:b/>
                  </w:rPr>
                </w:rPrChange>
              </w:rPr>
              <w:t xml:space="preserve">2007 – 2010: </w:t>
            </w:r>
            <w:r w:rsidRPr="008E0197">
              <w:rPr>
                <w:bCs/>
              </w:rPr>
              <w:t>Univerzita Komenského v Bratislavě, Fakulta matematiky, fyzicky a informatiky, studijní odbor: statistika</w:t>
            </w:r>
          </w:p>
          <w:p w14:paraId="63A3EC1E" w14:textId="77777777" w:rsidR="00B2050B" w:rsidRPr="008E0197" w:rsidRDefault="00B2050B" w:rsidP="00B2050B">
            <w:pPr>
              <w:jc w:val="both"/>
              <w:rPr>
                <w:bCs/>
              </w:rPr>
            </w:pPr>
            <w:r w:rsidRPr="008E0197">
              <w:rPr>
                <w:bCs/>
              </w:rPr>
              <w:t xml:space="preserve">                      (Bc.)</w:t>
            </w:r>
          </w:p>
          <w:p w14:paraId="699441A4" w14:textId="77777777" w:rsidR="00694FF3" w:rsidRPr="0031440D" w:rsidRDefault="00694FF3" w:rsidP="00694FF3">
            <w:pPr>
              <w:ind w:left="1172" w:hanging="1172"/>
              <w:jc w:val="both"/>
              <w:rPr>
                <w:rPrChange w:id="4905" w:author="Pavla Trefilová" w:date="2019-11-18T17:19:00Z">
                  <w:rPr>
                    <w:b/>
                  </w:rPr>
                </w:rPrChange>
              </w:rPr>
            </w:pPr>
            <w:r w:rsidRPr="0031440D">
              <w:rPr>
                <w:rPrChange w:id="4906" w:author="Pavla Trefilová" w:date="2019-11-18T17:19:00Z">
                  <w:rPr>
                    <w:b/>
                  </w:rPr>
                </w:rPrChange>
              </w:rPr>
              <w:t xml:space="preserve">2010 – 2012: </w:t>
            </w:r>
            <w:r w:rsidRPr="008E0197">
              <w:rPr>
                <w:bCs/>
              </w:rPr>
              <w:t>Ekonomická Univerzita v Bratislavě, Fakulta hospodářské informatiky, studijní odbor: Kvantitativní metody v ekonomii (Ing.)</w:t>
            </w:r>
          </w:p>
          <w:p w14:paraId="4AF162F5" w14:textId="77777777" w:rsidR="00694FF3" w:rsidRDefault="00694FF3" w:rsidP="00694FF3">
            <w:pPr>
              <w:jc w:val="both"/>
            </w:pPr>
            <w:r w:rsidRPr="0031440D">
              <w:rPr>
                <w:rPrChange w:id="4907" w:author="Pavla Trefilová" w:date="2019-11-18T17:19:00Z">
                  <w:rPr>
                    <w:b/>
                  </w:rPr>
                </w:rPrChange>
              </w:rPr>
              <w:t xml:space="preserve">2013 – 2017: </w:t>
            </w:r>
            <w:r w:rsidRPr="008E0197">
              <w:rPr>
                <w:bCs/>
              </w:rPr>
              <w:t>Žilinská</w:t>
            </w:r>
            <w:r>
              <w:t xml:space="preserve"> Univerzita v Žiline, Fakulta bezpečnostního inženýrství, studijní odbor: Občanská bezpečnost</w:t>
            </w:r>
          </w:p>
          <w:p w14:paraId="280EE6D7" w14:textId="19E78FA6" w:rsidR="00694FF3" w:rsidRPr="00694FF3" w:rsidRDefault="00694FF3" w:rsidP="00B2050B">
            <w:pPr>
              <w:jc w:val="both"/>
            </w:pPr>
            <w:r>
              <w:t xml:space="preserve">                      (</w:t>
            </w:r>
            <w:del w:id="4908" w:author="Pavla Trefilová" w:date="2019-11-18T17:19:00Z">
              <w:r>
                <w:delText>Ph.D</w:delText>
              </w:r>
            </w:del>
            <w:ins w:id="4909" w:author="Pavla Trefilová" w:date="2019-11-18T17:19:00Z">
              <w:r>
                <w:t>PhD</w:t>
              </w:r>
            </w:ins>
            <w:r>
              <w:t>.)</w:t>
            </w:r>
          </w:p>
        </w:tc>
      </w:tr>
      <w:tr w:rsidR="00B2050B" w14:paraId="76726C79" w14:textId="77777777" w:rsidTr="00B2050B">
        <w:tc>
          <w:tcPr>
            <w:tcW w:w="9859" w:type="dxa"/>
            <w:gridSpan w:val="11"/>
            <w:shd w:val="clear" w:color="auto" w:fill="F7CAAC"/>
          </w:tcPr>
          <w:p w14:paraId="381E1E05" w14:textId="77777777" w:rsidR="00B2050B" w:rsidRDefault="00B2050B" w:rsidP="00B2050B">
            <w:pPr>
              <w:jc w:val="both"/>
              <w:rPr>
                <w:b/>
              </w:rPr>
            </w:pPr>
            <w:r>
              <w:rPr>
                <w:b/>
              </w:rPr>
              <w:t>Údaje o odborném působení od absolvování VŠ</w:t>
            </w:r>
          </w:p>
        </w:tc>
      </w:tr>
      <w:tr w:rsidR="00B2050B" w14:paraId="29E0942D" w14:textId="77777777" w:rsidTr="0031440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10"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25"/>
          <w:trPrChange w:id="4911" w:author="Pavla Trefilová" w:date="2019-11-18T17:19:00Z">
            <w:trPr>
              <w:gridBefore w:val="1"/>
              <w:trHeight w:val="1090"/>
            </w:trPr>
          </w:trPrChange>
        </w:trPr>
        <w:tc>
          <w:tcPr>
            <w:tcW w:w="9859" w:type="dxa"/>
            <w:gridSpan w:val="11"/>
            <w:tcPrChange w:id="4912" w:author="Pavla Trefilová" w:date="2019-11-18T17:19:00Z">
              <w:tcPr>
                <w:tcW w:w="9859" w:type="dxa"/>
                <w:gridSpan w:val="12"/>
              </w:tcPr>
            </w:tcPrChange>
          </w:tcPr>
          <w:p w14:paraId="1EB842D0" w14:textId="77777777" w:rsidR="00B2050B" w:rsidRPr="008E0197" w:rsidRDefault="00B2050B" w:rsidP="00B2050B">
            <w:pPr>
              <w:jc w:val="both"/>
              <w:rPr>
                <w:bCs/>
              </w:rPr>
            </w:pPr>
            <w:r w:rsidRPr="0031440D">
              <w:rPr>
                <w:rPrChange w:id="4913" w:author="Pavla Trefilová" w:date="2019-11-18T17:19:00Z">
                  <w:rPr>
                    <w:b/>
                  </w:rPr>
                </w:rPrChange>
              </w:rPr>
              <w:t xml:space="preserve">05/2013: </w:t>
            </w:r>
            <w:r w:rsidRPr="008E0197">
              <w:rPr>
                <w:bCs/>
              </w:rPr>
              <w:t>Certifikát přípravy auditora na výkon extérního auditu v systéme manažerství kvality (Auditor kvality – externí)</w:t>
            </w:r>
          </w:p>
          <w:p w14:paraId="1DE7EBEC" w14:textId="77777777" w:rsidR="00B2050B" w:rsidRPr="008E0197" w:rsidRDefault="00B2050B" w:rsidP="00B2050B">
            <w:pPr>
              <w:jc w:val="both"/>
              <w:rPr>
                <w:bCs/>
              </w:rPr>
            </w:pPr>
            <w:r w:rsidRPr="0031440D">
              <w:rPr>
                <w:rPrChange w:id="4914" w:author="Pavla Trefilová" w:date="2019-11-18T17:19:00Z">
                  <w:rPr>
                    <w:b/>
                  </w:rPr>
                </w:rPrChange>
              </w:rPr>
              <w:t xml:space="preserve">09/2014 – 09/2016: </w:t>
            </w:r>
            <w:r w:rsidRPr="008E0197">
              <w:rPr>
                <w:bCs/>
              </w:rPr>
              <w:t>Dubnický Technologický Inštitút v Dubnici nad Váhom, akademický pracovník</w:t>
            </w:r>
          </w:p>
          <w:p w14:paraId="655285B6" w14:textId="77777777" w:rsidR="00B2050B" w:rsidRPr="00726183" w:rsidRDefault="00B2050B" w:rsidP="00B2050B">
            <w:pPr>
              <w:jc w:val="both"/>
            </w:pPr>
            <w:r w:rsidRPr="0031440D">
              <w:rPr>
                <w:rPrChange w:id="4915" w:author="Pavla Trefilová" w:date="2019-11-18T17:19:00Z">
                  <w:rPr>
                    <w:b/>
                  </w:rPr>
                </w:rPrChange>
              </w:rPr>
              <w:t xml:space="preserve">09/2016 – dosud: </w:t>
            </w:r>
            <w:r w:rsidRPr="008E0197">
              <w:rPr>
                <w:bCs/>
              </w:rPr>
              <w:t>Univerzita Tomáše Bati ve Zlíně, Fakulta managementu a ekonomiky, akademický pracovník</w:t>
            </w:r>
          </w:p>
        </w:tc>
      </w:tr>
      <w:tr w:rsidR="00B2050B" w14:paraId="6F8386D9" w14:textId="77777777" w:rsidTr="00B2050B">
        <w:trPr>
          <w:trHeight w:val="250"/>
        </w:trPr>
        <w:tc>
          <w:tcPr>
            <w:tcW w:w="9859" w:type="dxa"/>
            <w:gridSpan w:val="11"/>
            <w:shd w:val="clear" w:color="auto" w:fill="F7CAAC"/>
          </w:tcPr>
          <w:p w14:paraId="27A13BE5" w14:textId="77777777" w:rsidR="00B2050B" w:rsidRDefault="00B2050B" w:rsidP="00B2050B">
            <w:pPr>
              <w:jc w:val="both"/>
            </w:pPr>
            <w:r>
              <w:rPr>
                <w:b/>
              </w:rPr>
              <w:t>Zkušenosti s vedením kvalifikačních a rigorózních prací</w:t>
            </w:r>
          </w:p>
        </w:tc>
      </w:tr>
      <w:tr w:rsidR="00B2050B" w14:paraId="5A6E814B" w14:textId="77777777" w:rsidTr="00B2050B">
        <w:trPr>
          <w:trHeight w:val="355"/>
        </w:trPr>
        <w:tc>
          <w:tcPr>
            <w:tcW w:w="9859" w:type="dxa"/>
            <w:gridSpan w:val="11"/>
          </w:tcPr>
          <w:p w14:paraId="7837FAFF" w14:textId="77777777" w:rsidR="008677B7" w:rsidRDefault="008677B7" w:rsidP="008677B7">
            <w:pPr>
              <w:jc w:val="both"/>
            </w:pPr>
            <w:r>
              <w:t xml:space="preserve">Počet vedených bakalářských prací – 13 </w:t>
            </w:r>
          </w:p>
          <w:p w14:paraId="23D917B0" w14:textId="16A4FC8E" w:rsidR="00B2050B" w:rsidRDefault="008677B7" w:rsidP="008677B7">
            <w:pPr>
              <w:jc w:val="both"/>
            </w:pPr>
            <w:r>
              <w:t>Počet vedených diplomových prací – 1</w:t>
            </w:r>
          </w:p>
        </w:tc>
      </w:tr>
      <w:tr w:rsidR="00B2050B" w14:paraId="6963E18F" w14:textId="77777777" w:rsidTr="00B2050B">
        <w:trPr>
          <w:cantSplit/>
        </w:trPr>
        <w:tc>
          <w:tcPr>
            <w:tcW w:w="3347" w:type="dxa"/>
            <w:gridSpan w:val="2"/>
            <w:tcBorders>
              <w:top w:val="single" w:sz="12" w:space="0" w:color="auto"/>
            </w:tcBorders>
            <w:shd w:val="clear" w:color="auto" w:fill="F7CAAC"/>
          </w:tcPr>
          <w:p w14:paraId="5C63099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E73BC8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1526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B7D1A39" w14:textId="77777777" w:rsidR="00B2050B" w:rsidRDefault="00B2050B" w:rsidP="00B2050B">
            <w:pPr>
              <w:jc w:val="both"/>
              <w:rPr>
                <w:b/>
              </w:rPr>
            </w:pPr>
            <w:r>
              <w:rPr>
                <w:b/>
              </w:rPr>
              <w:t>Ohlasy publikací</w:t>
            </w:r>
          </w:p>
        </w:tc>
      </w:tr>
      <w:tr w:rsidR="00B2050B" w14:paraId="1DA296CB" w14:textId="77777777" w:rsidTr="00B2050B">
        <w:trPr>
          <w:cantSplit/>
        </w:trPr>
        <w:tc>
          <w:tcPr>
            <w:tcW w:w="3347" w:type="dxa"/>
            <w:gridSpan w:val="2"/>
          </w:tcPr>
          <w:p w14:paraId="37D11785" w14:textId="77777777" w:rsidR="00B2050B" w:rsidRDefault="00B2050B" w:rsidP="00B2050B">
            <w:pPr>
              <w:jc w:val="both"/>
            </w:pPr>
          </w:p>
        </w:tc>
        <w:tc>
          <w:tcPr>
            <w:tcW w:w="2245" w:type="dxa"/>
            <w:gridSpan w:val="2"/>
          </w:tcPr>
          <w:p w14:paraId="6B802AB9" w14:textId="77777777" w:rsidR="00B2050B" w:rsidRDefault="00B2050B" w:rsidP="00B2050B">
            <w:pPr>
              <w:jc w:val="both"/>
            </w:pPr>
          </w:p>
        </w:tc>
        <w:tc>
          <w:tcPr>
            <w:tcW w:w="2248" w:type="dxa"/>
            <w:gridSpan w:val="4"/>
            <w:tcBorders>
              <w:right w:val="single" w:sz="12" w:space="0" w:color="auto"/>
            </w:tcBorders>
          </w:tcPr>
          <w:p w14:paraId="2EF3DA24" w14:textId="77777777" w:rsidR="00B2050B" w:rsidRDefault="00B2050B" w:rsidP="00B2050B">
            <w:pPr>
              <w:jc w:val="both"/>
            </w:pPr>
          </w:p>
        </w:tc>
        <w:tc>
          <w:tcPr>
            <w:tcW w:w="632" w:type="dxa"/>
            <w:tcBorders>
              <w:left w:val="single" w:sz="12" w:space="0" w:color="auto"/>
            </w:tcBorders>
            <w:shd w:val="clear" w:color="auto" w:fill="F7CAAC"/>
          </w:tcPr>
          <w:p w14:paraId="5C047650" w14:textId="77777777" w:rsidR="00B2050B" w:rsidRDefault="00B2050B" w:rsidP="00B2050B">
            <w:pPr>
              <w:jc w:val="both"/>
            </w:pPr>
            <w:r>
              <w:rPr>
                <w:b/>
              </w:rPr>
              <w:t>WOS</w:t>
            </w:r>
          </w:p>
        </w:tc>
        <w:tc>
          <w:tcPr>
            <w:tcW w:w="693" w:type="dxa"/>
            <w:shd w:val="clear" w:color="auto" w:fill="F7CAAC"/>
          </w:tcPr>
          <w:p w14:paraId="323BAFBC" w14:textId="77777777" w:rsidR="00B2050B" w:rsidRDefault="00B2050B" w:rsidP="00B2050B">
            <w:pPr>
              <w:jc w:val="both"/>
              <w:rPr>
                <w:sz w:val="18"/>
              </w:rPr>
            </w:pPr>
            <w:r>
              <w:rPr>
                <w:b/>
                <w:sz w:val="18"/>
              </w:rPr>
              <w:t>Scopus</w:t>
            </w:r>
          </w:p>
        </w:tc>
        <w:tc>
          <w:tcPr>
            <w:tcW w:w="694" w:type="dxa"/>
            <w:shd w:val="clear" w:color="auto" w:fill="F7CAAC"/>
          </w:tcPr>
          <w:p w14:paraId="36D17C84" w14:textId="77777777" w:rsidR="00B2050B" w:rsidRDefault="00B2050B" w:rsidP="00B2050B">
            <w:pPr>
              <w:jc w:val="both"/>
            </w:pPr>
            <w:r>
              <w:rPr>
                <w:b/>
                <w:sz w:val="18"/>
              </w:rPr>
              <w:t>ostatní</w:t>
            </w:r>
          </w:p>
        </w:tc>
      </w:tr>
      <w:tr w:rsidR="00B2050B" w14:paraId="63C25696" w14:textId="77777777" w:rsidTr="00B2050B">
        <w:trPr>
          <w:cantSplit/>
          <w:trHeight w:val="70"/>
        </w:trPr>
        <w:tc>
          <w:tcPr>
            <w:tcW w:w="3347" w:type="dxa"/>
            <w:gridSpan w:val="2"/>
            <w:shd w:val="clear" w:color="auto" w:fill="F7CAAC"/>
          </w:tcPr>
          <w:p w14:paraId="017F9E20" w14:textId="77777777" w:rsidR="00B2050B" w:rsidRDefault="00B2050B" w:rsidP="00B2050B">
            <w:pPr>
              <w:jc w:val="both"/>
            </w:pPr>
            <w:r>
              <w:rPr>
                <w:b/>
              </w:rPr>
              <w:t>Obor jmenovacího řízení</w:t>
            </w:r>
          </w:p>
        </w:tc>
        <w:tc>
          <w:tcPr>
            <w:tcW w:w="2245" w:type="dxa"/>
            <w:gridSpan w:val="2"/>
            <w:shd w:val="clear" w:color="auto" w:fill="F7CAAC"/>
          </w:tcPr>
          <w:p w14:paraId="17E1E3D4"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FEE0A5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A0EA3A5" w14:textId="1B3F427D" w:rsidR="00B2050B" w:rsidRPr="00157546" w:rsidRDefault="008677B7" w:rsidP="00B2050B">
            <w:pPr>
              <w:jc w:val="center"/>
            </w:pPr>
            <w:r>
              <w:t>9</w:t>
            </w:r>
          </w:p>
        </w:tc>
        <w:tc>
          <w:tcPr>
            <w:tcW w:w="693" w:type="dxa"/>
            <w:vMerge w:val="restart"/>
          </w:tcPr>
          <w:p w14:paraId="1EA8EDC6" w14:textId="76415EE9" w:rsidR="00B2050B" w:rsidRPr="009B7315" w:rsidRDefault="008677B7" w:rsidP="00B2050B">
            <w:pPr>
              <w:jc w:val="center"/>
            </w:pPr>
            <w:r>
              <w:t>12</w:t>
            </w:r>
          </w:p>
        </w:tc>
        <w:tc>
          <w:tcPr>
            <w:tcW w:w="694" w:type="dxa"/>
            <w:vMerge w:val="restart"/>
          </w:tcPr>
          <w:p w14:paraId="51B69015" w14:textId="77777777" w:rsidR="00B2050B" w:rsidRPr="009B7315" w:rsidRDefault="00B2050B" w:rsidP="00B2050B">
            <w:pPr>
              <w:jc w:val="center"/>
            </w:pPr>
            <w:r>
              <w:t>10</w:t>
            </w:r>
          </w:p>
        </w:tc>
      </w:tr>
      <w:tr w:rsidR="00B2050B" w14:paraId="2AC4B9BA" w14:textId="77777777" w:rsidTr="00B2050B">
        <w:trPr>
          <w:trHeight w:val="205"/>
        </w:trPr>
        <w:tc>
          <w:tcPr>
            <w:tcW w:w="3347" w:type="dxa"/>
            <w:gridSpan w:val="2"/>
          </w:tcPr>
          <w:p w14:paraId="318093FB" w14:textId="77777777" w:rsidR="00B2050B" w:rsidRDefault="00B2050B" w:rsidP="00B2050B">
            <w:pPr>
              <w:jc w:val="both"/>
            </w:pPr>
          </w:p>
        </w:tc>
        <w:tc>
          <w:tcPr>
            <w:tcW w:w="2245" w:type="dxa"/>
            <w:gridSpan w:val="2"/>
          </w:tcPr>
          <w:p w14:paraId="2CB9D5B5" w14:textId="77777777" w:rsidR="00B2050B" w:rsidRDefault="00B2050B" w:rsidP="00B2050B">
            <w:pPr>
              <w:jc w:val="both"/>
            </w:pPr>
          </w:p>
        </w:tc>
        <w:tc>
          <w:tcPr>
            <w:tcW w:w="2248" w:type="dxa"/>
            <w:gridSpan w:val="4"/>
            <w:tcBorders>
              <w:right w:val="single" w:sz="12" w:space="0" w:color="auto"/>
            </w:tcBorders>
          </w:tcPr>
          <w:p w14:paraId="70484C34" w14:textId="77777777" w:rsidR="00B2050B" w:rsidRDefault="00B2050B" w:rsidP="00B2050B">
            <w:pPr>
              <w:jc w:val="both"/>
            </w:pPr>
          </w:p>
        </w:tc>
        <w:tc>
          <w:tcPr>
            <w:tcW w:w="632" w:type="dxa"/>
            <w:vMerge/>
            <w:tcBorders>
              <w:left w:val="single" w:sz="12" w:space="0" w:color="auto"/>
            </w:tcBorders>
            <w:vAlign w:val="center"/>
          </w:tcPr>
          <w:p w14:paraId="20A063B9" w14:textId="77777777" w:rsidR="00B2050B" w:rsidRDefault="00B2050B" w:rsidP="00B2050B">
            <w:pPr>
              <w:rPr>
                <w:b/>
              </w:rPr>
            </w:pPr>
          </w:p>
        </w:tc>
        <w:tc>
          <w:tcPr>
            <w:tcW w:w="693" w:type="dxa"/>
            <w:vMerge/>
            <w:vAlign w:val="center"/>
          </w:tcPr>
          <w:p w14:paraId="441E7B5C" w14:textId="77777777" w:rsidR="00B2050B" w:rsidRDefault="00B2050B" w:rsidP="00B2050B">
            <w:pPr>
              <w:rPr>
                <w:b/>
              </w:rPr>
            </w:pPr>
          </w:p>
        </w:tc>
        <w:tc>
          <w:tcPr>
            <w:tcW w:w="694" w:type="dxa"/>
            <w:vMerge/>
            <w:vAlign w:val="center"/>
          </w:tcPr>
          <w:p w14:paraId="606F5961" w14:textId="77777777" w:rsidR="00B2050B" w:rsidRDefault="00B2050B" w:rsidP="00B2050B">
            <w:pPr>
              <w:rPr>
                <w:b/>
              </w:rPr>
            </w:pPr>
          </w:p>
        </w:tc>
      </w:tr>
      <w:tr w:rsidR="00B2050B" w14:paraId="5B28F22C" w14:textId="77777777" w:rsidTr="00B2050B">
        <w:tc>
          <w:tcPr>
            <w:tcW w:w="9859" w:type="dxa"/>
            <w:gridSpan w:val="11"/>
            <w:shd w:val="clear" w:color="auto" w:fill="F7CAAC"/>
          </w:tcPr>
          <w:p w14:paraId="5815E6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03288E" w14:textId="77777777" w:rsidTr="00B2050B">
        <w:trPr>
          <w:trHeight w:val="2347"/>
        </w:trPr>
        <w:tc>
          <w:tcPr>
            <w:tcW w:w="9859" w:type="dxa"/>
            <w:gridSpan w:val="11"/>
          </w:tcPr>
          <w:p w14:paraId="4CDF5873" w14:textId="77777777" w:rsidR="00B2050B" w:rsidRDefault="00B2050B" w:rsidP="00B2050B">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2F512525" w14:textId="77777777" w:rsidR="00B2050B" w:rsidRDefault="00B2050B" w:rsidP="00B2050B">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570ACF76" w14:textId="77777777" w:rsidR="00B2050B" w:rsidRDefault="00B2050B" w:rsidP="00B2050B">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54C5C599" w14:textId="77777777" w:rsidR="00B2050B" w:rsidRDefault="00B2050B" w:rsidP="00B2050B">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14:paraId="423A4F5B" w14:textId="77777777" w:rsidR="00B2050B" w:rsidRPr="00167E46" w:rsidRDefault="00B2050B" w:rsidP="00B2050B">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B2050B" w14:paraId="18576D2D" w14:textId="77777777" w:rsidTr="00B2050B">
        <w:trPr>
          <w:trHeight w:val="218"/>
        </w:trPr>
        <w:tc>
          <w:tcPr>
            <w:tcW w:w="9859" w:type="dxa"/>
            <w:gridSpan w:val="11"/>
            <w:shd w:val="clear" w:color="auto" w:fill="F7CAAC"/>
          </w:tcPr>
          <w:p w14:paraId="5E37A8E6" w14:textId="77777777" w:rsidR="00B2050B" w:rsidRDefault="00B2050B" w:rsidP="00B2050B">
            <w:pPr>
              <w:rPr>
                <w:b/>
              </w:rPr>
            </w:pPr>
            <w:r>
              <w:rPr>
                <w:b/>
              </w:rPr>
              <w:t>Působení v zahraničí</w:t>
            </w:r>
          </w:p>
        </w:tc>
      </w:tr>
      <w:tr w:rsidR="00B2050B" w14:paraId="5EAA982D" w14:textId="77777777" w:rsidTr="00B2050B">
        <w:trPr>
          <w:trHeight w:val="328"/>
        </w:trPr>
        <w:tc>
          <w:tcPr>
            <w:tcW w:w="9859" w:type="dxa"/>
            <w:gridSpan w:val="11"/>
          </w:tcPr>
          <w:p w14:paraId="5361814F" w14:textId="773AF110" w:rsidR="00B2050B" w:rsidRPr="00821985" w:rsidRDefault="00B2050B" w:rsidP="00905401">
            <w:pPr>
              <w:jc w:val="both"/>
            </w:pPr>
            <w:r>
              <w:rPr>
                <w:b/>
              </w:rPr>
              <w:t xml:space="preserve">03/2015 – 07/2015: </w:t>
            </w:r>
            <w:r>
              <w:t>České Vysoké Učení Technické v Praze, Fakulta elektrotechnická, Stáž – Krátkodob</w:t>
            </w:r>
            <w:r w:rsidR="00743580">
              <w:t>ý</w:t>
            </w:r>
            <w:r>
              <w:t xml:space="preserve"> stu</w:t>
            </w:r>
            <w:r w:rsidR="00905401">
              <w:t>dijní pobyt doktoranda</w:t>
            </w:r>
          </w:p>
        </w:tc>
      </w:tr>
      <w:tr w:rsidR="00B2050B" w14:paraId="27B7727B" w14:textId="77777777" w:rsidTr="00B2050B">
        <w:trPr>
          <w:cantSplit/>
          <w:trHeight w:val="276"/>
        </w:trPr>
        <w:tc>
          <w:tcPr>
            <w:tcW w:w="2518" w:type="dxa"/>
            <w:shd w:val="clear" w:color="auto" w:fill="F7CAAC"/>
          </w:tcPr>
          <w:p w14:paraId="519CE671" w14:textId="77777777" w:rsidR="00B2050B" w:rsidRDefault="00B2050B" w:rsidP="00B2050B">
            <w:pPr>
              <w:jc w:val="both"/>
              <w:rPr>
                <w:b/>
              </w:rPr>
            </w:pPr>
            <w:r>
              <w:rPr>
                <w:b/>
              </w:rPr>
              <w:t xml:space="preserve">Podpis </w:t>
            </w:r>
          </w:p>
        </w:tc>
        <w:tc>
          <w:tcPr>
            <w:tcW w:w="4536" w:type="dxa"/>
            <w:gridSpan w:val="5"/>
          </w:tcPr>
          <w:p w14:paraId="0B414CB4" w14:textId="77777777" w:rsidR="00B2050B" w:rsidRDefault="00B2050B" w:rsidP="00B2050B">
            <w:pPr>
              <w:jc w:val="both"/>
            </w:pPr>
          </w:p>
        </w:tc>
        <w:tc>
          <w:tcPr>
            <w:tcW w:w="786" w:type="dxa"/>
            <w:gridSpan w:val="2"/>
            <w:shd w:val="clear" w:color="auto" w:fill="F7CAAC"/>
          </w:tcPr>
          <w:p w14:paraId="63284C16" w14:textId="77777777" w:rsidR="00B2050B" w:rsidRDefault="00B2050B" w:rsidP="00B2050B">
            <w:pPr>
              <w:jc w:val="both"/>
            </w:pPr>
            <w:r>
              <w:rPr>
                <w:b/>
              </w:rPr>
              <w:t>datum</w:t>
            </w:r>
          </w:p>
        </w:tc>
        <w:tc>
          <w:tcPr>
            <w:tcW w:w="2019" w:type="dxa"/>
            <w:gridSpan w:val="3"/>
          </w:tcPr>
          <w:p w14:paraId="1BFBD8C3" w14:textId="77777777" w:rsidR="00B2050B" w:rsidRDefault="00B2050B" w:rsidP="00B2050B">
            <w:pPr>
              <w:jc w:val="both"/>
            </w:pPr>
          </w:p>
        </w:tc>
      </w:tr>
    </w:tbl>
    <w:p w14:paraId="43AF90A8" w14:textId="77777777" w:rsidR="00B2050B" w:rsidRDefault="00B2050B" w:rsidP="00B2050B">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4916" w:author="Pavla Trefilová" w:date="2019-11-18T17:19: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08"/>
        <w:gridCol w:w="826"/>
        <w:gridCol w:w="1291"/>
        <w:gridCol w:w="422"/>
        <w:gridCol w:w="425"/>
        <w:gridCol w:w="97"/>
        <w:gridCol w:w="466"/>
        <w:gridCol w:w="143"/>
        <w:gridCol w:w="705"/>
        <w:gridCol w:w="141"/>
        <w:gridCol w:w="706"/>
        <w:gridCol w:w="77"/>
        <w:gridCol w:w="65"/>
        <w:gridCol w:w="140"/>
        <w:gridCol w:w="425"/>
        <w:gridCol w:w="424"/>
        <w:gridCol w:w="267"/>
        <w:gridCol w:w="694"/>
        <w:gridCol w:w="35"/>
        <w:tblGridChange w:id="4917">
          <w:tblGrid>
            <w:gridCol w:w="76"/>
            <w:gridCol w:w="2432"/>
            <w:gridCol w:w="86"/>
            <w:gridCol w:w="740"/>
            <w:gridCol w:w="1291"/>
            <w:gridCol w:w="422"/>
            <w:gridCol w:w="425"/>
            <w:gridCol w:w="97"/>
            <w:gridCol w:w="466"/>
            <w:gridCol w:w="143"/>
            <w:gridCol w:w="102"/>
            <w:gridCol w:w="603"/>
            <w:gridCol w:w="141"/>
            <w:gridCol w:w="706"/>
            <w:gridCol w:w="77"/>
            <w:gridCol w:w="65"/>
            <w:gridCol w:w="140"/>
            <w:gridCol w:w="110"/>
            <w:gridCol w:w="315"/>
            <w:gridCol w:w="424"/>
            <w:gridCol w:w="267"/>
            <w:gridCol w:w="694"/>
            <w:gridCol w:w="35"/>
            <w:gridCol w:w="78"/>
          </w:tblGrid>
        </w:tblGridChange>
      </w:tblGrid>
      <w:tr w:rsidR="00A23582" w14:paraId="52D82A1B" w14:textId="77777777" w:rsidTr="00A23582">
        <w:trPr>
          <w:gridAfter w:val="1"/>
          <w:wAfter w:w="35" w:type="dxa"/>
          <w:trPrChange w:id="4918" w:author="Pavla Trefilová" w:date="2019-11-18T17:19:00Z">
            <w:trPr>
              <w:gridBefore w:val="1"/>
            </w:trPr>
          </w:trPrChange>
        </w:trPr>
        <w:tc>
          <w:tcPr>
            <w:tcW w:w="9857" w:type="dxa"/>
            <w:gridSpan w:val="18"/>
            <w:tcBorders>
              <w:bottom w:val="double" w:sz="4" w:space="0" w:color="auto"/>
            </w:tcBorders>
            <w:shd w:val="clear" w:color="auto" w:fill="BDD6EE"/>
            <w:tcPrChange w:id="4919" w:author="Pavla Trefilová" w:date="2019-11-18T17:19:00Z">
              <w:tcPr>
                <w:tcW w:w="9859" w:type="dxa"/>
                <w:gridSpan w:val="23"/>
                <w:tcBorders>
                  <w:bottom w:val="double" w:sz="4" w:space="0" w:color="auto"/>
                </w:tcBorders>
                <w:shd w:val="clear" w:color="auto" w:fill="BDD6EE"/>
              </w:tcPr>
            </w:tcPrChange>
          </w:tcPr>
          <w:p w14:paraId="7A7E1AD4" w14:textId="77777777" w:rsidR="00A23582" w:rsidRDefault="00A23582" w:rsidP="00A23582">
            <w:pPr>
              <w:jc w:val="both"/>
              <w:rPr>
                <w:b/>
                <w:sz w:val="28"/>
              </w:rPr>
            </w:pPr>
            <w:r>
              <w:rPr>
                <w:b/>
                <w:sz w:val="28"/>
              </w:rPr>
              <w:lastRenderedPageBreak/>
              <w:t>C-I – Personální zabezpečení</w:t>
            </w:r>
          </w:p>
        </w:tc>
      </w:tr>
      <w:tr w:rsidR="00A23582" w14:paraId="41873C36" w14:textId="77777777" w:rsidTr="00A23582">
        <w:trPr>
          <w:gridAfter w:val="1"/>
          <w:wAfter w:w="35" w:type="dxa"/>
          <w:trPrChange w:id="4920" w:author="Pavla Trefilová" w:date="2019-11-18T17:19:00Z">
            <w:trPr>
              <w:gridBefore w:val="1"/>
            </w:trPr>
          </w:trPrChange>
        </w:trPr>
        <w:tc>
          <w:tcPr>
            <w:tcW w:w="2514" w:type="dxa"/>
            <w:tcBorders>
              <w:top w:val="double" w:sz="4" w:space="0" w:color="auto"/>
            </w:tcBorders>
            <w:shd w:val="clear" w:color="auto" w:fill="F7CAAC"/>
            <w:tcPrChange w:id="4921" w:author="Pavla Trefilová" w:date="2019-11-18T17:19:00Z">
              <w:tcPr>
                <w:tcW w:w="2518" w:type="dxa"/>
                <w:gridSpan w:val="2"/>
                <w:tcBorders>
                  <w:top w:val="double" w:sz="4" w:space="0" w:color="auto"/>
                </w:tcBorders>
                <w:shd w:val="clear" w:color="auto" w:fill="F7CAAC"/>
              </w:tcPr>
            </w:tcPrChange>
          </w:tcPr>
          <w:p w14:paraId="49D427A6" w14:textId="77777777" w:rsidR="00A23582" w:rsidRDefault="00A23582" w:rsidP="00A23582">
            <w:pPr>
              <w:jc w:val="both"/>
              <w:rPr>
                <w:b/>
              </w:rPr>
            </w:pPr>
            <w:r>
              <w:rPr>
                <w:b/>
              </w:rPr>
              <w:t>Vysoká škola</w:t>
            </w:r>
          </w:p>
        </w:tc>
        <w:tc>
          <w:tcPr>
            <w:tcW w:w="7343" w:type="dxa"/>
            <w:gridSpan w:val="17"/>
            <w:tcPrChange w:id="4922" w:author="Pavla Trefilová" w:date="2019-11-18T17:19:00Z">
              <w:tcPr>
                <w:tcW w:w="7341" w:type="dxa"/>
                <w:gridSpan w:val="21"/>
              </w:tcPr>
            </w:tcPrChange>
          </w:tcPr>
          <w:p w14:paraId="6B01DCF9" w14:textId="77777777" w:rsidR="00A23582" w:rsidRDefault="00A23582" w:rsidP="00A23582">
            <w:pPr>
              <w:jc w:val="both"/>
            </w:pPr>
            <w:r>
              <w:t>Univerzita Tomáše Bati ve Zlíně</w:t>
            </w:r>
          </w:p>
        </w:tc>
      </w:tr>
      <w:tr w:rsidR="00A23582" w14:paraId="0AFCFB94" w14:textId="77777777" w:rsidTr="00A23582">
        <w:trPr>
          <w:gridAfter w:val="1"/>
          <w:wAfter w:w="35" w:type="dxa"/>
          <w:trPrChange w:id="4923" w:author="Pavla Trefilová" w:date="2019-11-18T17:19:00Z">
            <w:trPr>
              <w:gridBefore w:val="1"/>
            </w:trPr>
          </w:trPrChange>
        </w:trPr>
        <w:tc>
          <w:tcPr>
            <w:tcW w:w="2514" w:type="dxa"/>
            <w:shd w:val="clear" w:color="auto" w:fill="F7CAAC"/>
            <w:tcPrChange w:id="4924" w:author="Pavla Trefilová" w:date="2019-11-18T17:19:00Z">
              <w:tcPr>
                <w:tcW w:w="2518" w:type="dxa"/>
                <w:gridSpan w:val="2"/>
                <w:shd w:val="clear" w:color="auto" w:fill="F7CAAC"/>
              </w:tcPr>
            </w:tcPrChange>
          </w:tcPr>
          <w:p w14:paraId="7C1DB1EA" w14:textId="77777777" w:rsidR="00A23582" w:rsidRDefault="00A23582" w:rsidP="00A23582">
            <w:pPr>
              <w:jc w:val="both"/>
              <w:rPr>
                <w:b/>
              </w:rPr>
            </w:pPr>
            <w:r>
              <w:rPr>
                <w:b/>
              </w:rPr>
              <w:t>Součást vysoké školy</w:t>
            </w:r>
          </w:p>
        </w:tc>
        <w:tc>
          <w:tcPr>
            <w:tcW w:w="7343" w:type="dxa"/>
            <w:gridSpan w:val="17"/>
            <w:tcPrChange w:id="4925" w:author="Pavla Trefilová" w:date="2019-11-18T17:19:00Z">
              <w:tcPr>
                <w:tcW w:w="7341" w:type="dxa"/>
                <w:gridSpan w:val="21"/>
              </w:tcPr>
            </w:tcPrChange>
          </w:tcPr>
          <w:p w14:paraId="1A3F5718" w14:textId="77777777" w:rsidR="00A23582" w:rsidRDefault="00A23582" w:rsidP="00A23582">
            <w:pPr>
              <w:jc w:val="both"/>
            </w:pPr>
            <w:r>
              <w:t>Fakulta managementu a ekonomiky</w:t>
            </w:r>
          </w:p>
        </w:tc>
      </w:tr>
      <w:tr w:rsidR="00A23582" w14:paraId="090806BC" w14:textId="77777777" w:rsidTr="00A23582">
        <w:trPr>
          <w:gridAfter w:val="1"/>
          <w:wAfter w:w="35" w:type="dxa"/>
          <w:trPrChange w:id="4926" w:author="Pavla Trefilová" w:date="2019-11-18T17:19:00Z">
            <w:trPr>
              <w:gridBefore w:val="1"/>
            </w:trPr>
          </w:trPrChange>
        </w:trPr>
        <w:tc>
          <w:tcPr>
            <w:tcW w:w="2514" w:type="dxa"/>
            <w:shd w:val="clear" w:color="auto" w:fill="F7CAAC"/>
            <w:tcPrChange w:id="4927" w:author="Pavla Trefilová" w:date="2019-11-18T17:19:00Z">
              <w:tcPr>
                <w:tcW w:w="2518" w:type="dxa"/>
                <w:gridSpan w:val="2"/>
                <w:shd w:val="clear" w:color="auto" w:fill="F7CAAC"/>
              </w:tcPr>
            </w:tcPrChange>
          </w:tcPr>
          <w:p w14:paraId="264C17A9" w14:textId="77777777" w:rsidR="00A23582" w:rsidRDefault="00A23582" w:rsidP="00A23582">
            <w:pPr>
              <w:jc w:val="both"/>
              <w:rPr>
                <w:b/>
              </w:rPr>
            </w:pPr>
            <w:r>
              <w:rPr>
                <w:b/>
              </w:rPr>
              <w:t>Název studijního programu</w:t>
            </w:r>
          </w:p>
        </w:tc>
        <w:tc>
          <w:tcPr>
            <w:tcW w:w="7343" w:type="dxa"/>
            <w:gridSpan w:val="17"/>
            <w:tcPrChange w:id="4928" w:author="Pavla Trefilová" w:date="2019-11-18T17:19:00Z">
              <w:tcPr>
                <w:tcW w:w="7341" w:type="dxa"/>
                <w:gridSpan w:val="21"/>
              </w:tcPr>
            </w:tcPrChange>
          </w:tcPr>
          <w:p w14:paraId="50347F64" w14:textId="2F8FE456" w:rsidR="00A23582" w:rsidRDefault="00343DC3" w:rsidP="00A23582">
            <w:pPr>
              <w:jc w:val="both"/>
            </w:pPr>
            <w:r>
              <w:t xml:space="preserve">Economics and Management </w:t>
            </w:r>
          </w:p>
        </w:tc>
      </w:tr>
      <w:tr w:rsidR="00B2050B" w14:paraId="1D882DF3" w14:textId="77777777" w:rsidTr="00B2050B">
        <w:trPr>
          <w:gridAfter w:val="1"/>
          <w:wAfter w:w="33" w:type="dxa"/>
          <w:del w:id="4929" w:author="Pavla Trefilová" w:date="2019-11-18T17:19:00Z"/>
        </w:trPr>
        <w:tc>
          <w:tcPr>
            <w:tcW w:w="2518" w:type="dxa"/>
            <w:shd w:val="clear" w:color="auto" w:fill="F7CAAC"/>
          </w:tcPr>
          <w:p w14:paraId="637E9085" w14:textId="77777777" w:rsidR="00B2050B" w:rsidRDefault="00B2050B" w:rsidP="00B2050B">
            <w:pPr>
              <w:jc w:val="both"/>
              <w:rPr>
                <w:del w:id="4930" w:author="Pavla Trefilová" w:date="2019-11-18T17:19:00Z"/>
                <w:b/>
              </w:rPr>
            </w:pPr>
            <w:del w:id="4931" w:author="Pavla Trefilová" w:date="2019-11-18T17:19:00Z">
              <w:r>
                <w:rPr>
                  <w:b/>
                </w:rPr>
                <w:delText>Jméno a příjmení</w:delText>
              </w:r>
            </w:del>
          </w:p>
        </w:tc>
        <w:tc>
          <w:tcPr>
            <w:tcW w:w="4536" w:type="dxa"/>
            <w:gridSpan w:val="9"/>
          </w:tcPr>
          <w:p w14:paraId="097B2785" w14:textId="77777777" w:rsidR="00B2050B" w:rsidRDefault="00B2050B" w:rsidP="00B2050B">
            <w:pPr>
              <w:jc w:val="both"/>
              <w:rPr>
                <w:del w:id="4932" w:author="Pavla Trefilová" w:date="2019-11-18T17:19:00Z"/>
              </w:rPr>
            </w:pPr>
            <w:del w:id="4933" w:author="Pavla Trefilová" w:date="2019-11-18T17:19:00Z">
              <w:r>
                <w:delText>Martin FAJKUS</w:delText>
              </w:r>
            </w:del>
          </w:p>
        </w:tc>
        <w:tc>
          <w:tcPr>
            <w:tcW w:w="992" w:type="dxa"/>
            <w:gridSpan w:val="4"/>
            <w:shd w:val="clear" w:color="auto" w:fill="F7CAAC"/>
          </w:tcPr>
          <w:p w14:paraId="54A7CDB1" w14:textId="77777777" w:rsidR="00B2050B" w:rsidRDefault="00B2050B" w:rsidP="00B2050B">
            <w:pPr>
              <w:jc w:val="both"/>
              <w:rPr>
                <w:del w:id="4934" w:author="Pavla Trefilová" w:date="2019-11-18T17:19:00Z"/>
                <w:b/>
              </w:rPr>
            </w:pPr>
            <w:del w:id="4935" w:author="Pavla Trefilová" w:date="2019-11-18T17:19:00Z">
              <w:r>
                <w:rPr>
                  <w:b/>
                </w:rPr>
                <w:delText>Tituly</w:delText>
              </w:r>
            </w:del>
          </w:p>
        </w:tc>
        <w:tc>
          <w:tcPr>
            <w:tcW w:w="1813" w:type="dxa"/>
            <w:gridSpan w:val="4"/>
          </w:tcPr>
          <w:p w14:paraId="448AD7DE" w14:textId="77777777" w:rsidR="00B2050B" w:rsidRDefault="00B2050B" w:rsidP="00841821">
            <w:pPr>
              <w:jc w:val="both"/>
              <w:rPr>
                <w:del w:id="4936" w:author="Pavla Trefilová" w:date="2019-11-18T17:19:00Z"/>
              </w:rPr>
            </w:pPr>
            <w:del w:id="4937" w:author="Pavla Trefilová" w:date="2019-11-18T17:19:00Z">
              <w:r>
                <w:delText>RNDr.</w:delText>
              </w:r>
              <w:r w:rsidR="00743580">
                <w:delText>,</w:delText>
              </w:r>
              <w:r>
                <w:delText xml:space="preserve"> PhD.</w:delText>
              </w:r>
            </w:del>
          </w:p>
        </w:tc>
      </w:tr>
      <w:tr w:rsidR="00B2050B" w14:paraId="5663D9C2" w14:textId="77777777" w:rsidTr="00B2050B">
        <w:trPr>
          <w:gridAfter w:val="1"/>
          <w:wAfter w:w="33" w:type="dxa"/>
          <w:del w:id="4938" w:author="Pavla Trefilová" w:date="2019-11-18T17:19:00Z"/>
        </w:trPr>
        <w:tc>
          <w:tcPr>
            <w:tcW w:w="2518" w:type="dxa"/>
            <w:shd w:val="clear" w:color="auto" w:fill="F7CAAC"/>
          </w:tcPr>
          <w:p w14:paraId="0C579600" w14:textId="77777777" w:rsidR="00B2050B" w:rsidRDefault="00B2050B" w:rsidP="00B2050B">
            <w:pPr>
              <w:jc w:val="both"/>
              <w:rPr>
                <w:del w:id="4939" w:author="Pavla Trefilová" w:date="2019-11-18T17:19:00Z"/>
                <w:b/>
              </w:rPr>
            </w:pPr>
            <w:del w:id="4940" w:author="Pavla Trefilová" w:date="2019-11-18T17:19:00Z">
              <w:r>
                <w:rPr>
                  <w:b/>
                </w:rPr>
                <w:delText>Rok narození</w:delText>
              </w:r>
            </w:del>
          </w:p>
        </w:tc>
        <w:tc>
          <w:tcPr>
            <w:tcW w:w="829" w:type="dxa"/>
          </w:tcPr>
          <w:p w14:paraId="172245DC" w14:textId="77777777" w:rsidR="00B2050B" w:rsidRDefault="00B2050B" w:rsidP="00B2050B">
            <w:pPr>
              <w:jc w:val="both"/>
              <w:rPr>
                <w:del w:id="4941" w:author="Pavla Trefilová" w:date="2019-11-18T17:19:00Z"/>
              </w:rPr>
            </w:pPr>
            <w:del w:id="4942" w:author="Pavla Trefilová" w:date="2019-11-18T17:19:00Z">
              <w:r>
                <w:delText>1973</w:delText>
              </w:r>
            </w:del>
          </w:p>
        </w:tc>
        <w:tc>
          <w:tcPr>
            <w:tcW w:w="2148" w:type="dxa"/>
            <w:gridSpan w:val="3"/>
            <w:shd w:val="clear" w:color="auto" w:fill="F7CAAC"/>
          </w:tcPr>
          <w:p w14:paraId="18DEC3D1" w14:textId="77777777" w:rsidR="00B2050B" w:rsidRDefault="00B2050B" w:rsidP="00B2050B">
            <w:pPr>
              <w:jc w:val="both"/>
              <w:rPr>
                <w:del w:id="4943" w:author="Pavla Trefilová" w:date="2019-11-18T17:19:00Z"/>
                <w:b/>
              </w:rPr>
            </w:pPr>
            <w:del w:id="4944" w:author="Pavla Trefilová" w:date="2019-11-18T17:19:00Z">
              <w:r>
                <w:rPr>
                  <w:b/>
                </w:rPr>
                <w:delText>typ vztahu k VŠ</w:delText>
              </w:r>
            </w:del>
          </w:p>
        </w:tc>
        <w:tc>
          <w:tcPr>
            <w:tcW w:w="709" w:type="dxa"/>
            <w:gridSpan w:val="3"/>
          </w:tcPr>
          <w:p w14:paraId="350AF9ED" w14:textId="77777777" w:rsidR="00B2050B" w:rsidRDefault="00B2050B" w:rsidP="00B2050B">
            <w:pPr>
              <w:jc w:val="both"/>
              <w:rPr>
                <w:del w:id="4945" w:author="Pavla Trefilová" w:date="2019-11-18T17:19:00Z"/>
              </w:rPr>
            </w:pPr>
            <w:del w:id="4946" w:author="Pavla Trefilová" w:date="2019-11-18T17:19:00Z">
              <w:r>
                <w:delText>pp</w:delText>
              </w:r>
            </w:del>
          </w:p>
        </w:tc>
        <w:tc>
          <w:tcPr>
            <w:tcW w:w="850" w:type="dxa"/>
            <w:gridSpan w:val="2"/>
            <w:shd w:val="clear" w:color="auto" w:fill="F7CAAC"/>
          </w:tcPr>
          <w:p w14:paraId="0122BA24" w14:textId="77777777" w:rsidR="00B2050B" w:rsidRDefault="00B2050B" w:rsidP="00B2050B">
            <w:pPr>
              <w:jc w:val="both"/>
              <w:rPr>
                <w:del w:id="4947" w:author="Pavla Trefilová" w:date="2019-11-18T17:19:00Z"/>
                <w:b/>
              </w:rPr>
            </w:pPr>
            <w:del w:id="4948" w:author="Pavla Trefilová" w:date="2019-11-18T17:19:00Z">
              <w:r>
                <w:rPr>
                  <w:b/>
                </w:rPr>
                <w:delText>rozsah</w:delText>
              </w:r>
            </w:del>
          </w:p>
        </w:tc>
        <w:tc>
          <w:tcPr>
            <w:tcW w:w="992" w:type="dxa"/>
            <w:gridSpan w:val="4"/>
          </w:tcPr>
          <w:p w14:paraId="2C4B9DAB" w14:textId="77777777" w:rsidR="00B2050B" w:rsidRDefault="00B2050B" w:rsidP="00B2050B">
            <w:pPr>
              <w:jc w:val="both"/>
              <w:rPr>
                <w:del w:id="4949" w:author="Pavla Trefilová" w:date="2019-11-18T17:19:00Z"/>
              </w:rPr>
            </w:pPr>
            <w:del w:id="4950" w:author="Pavla Trefilová" w:date="2019-11-18T17:19:00Z">
              <w:r>
                <w:delText>40</w:delText>
              </w:r>
            </w:del>
          </w:p>
        </w:tc>
        <w:tc>
          <w:tcPr>
            <w:tcW w:w="851" w:type="dxa"/>
            <w:gridSpan w:val="2"/>
            <w:shd w:val="clear" w:color="auto" w:fill="F7CAAC"/>
          </w:tcPr>
          <w:p w14:paraId="6BEC7180" w14:textId="77777777" w:rsidR="00B2050B" w:rsidRDefault="00B2050B" w:rsidP="00B2050B">
            <w:pPr>
              <w:jc w:val="both"/>
              <w:rPr>
                <w:del w:id="4951" w:author="Pavla Trefilová" w:date="2019-11-18T17:19:00Z"/>
                <w:b/>
              </w:rPr>
            </w:pPr>
            <w:del w:id="4952" w:author="Pavla Trefilová" w:date="2019-11-18T17:19:00Z">
              <w:r>
                <w:rPr>
                  <w:b/>
                </w:rPr>
                <w:delText>do kdy</w:delText>
              </w:r>
            </w:del>
          </w:p>
        </w:tc>
        <w:tc>
          <w:tcPr>
            <w:tcW w:w="962" w:type="dxa"/>
            <w:gridSpan w:val="2"/>
          </w:tcPr>
          <w:p w14:paraId="68CB32AC" w14:textId="77777777" w:rsidR="00B2050B" w:rsidRDefault="00B2050B" w:rsidP="00B2050B">
            <w:pPr>
              <w:jc w:val="both"/>
              <w:rPr>
                <w:del w:id="4953" w:author="Pavla Trefilová" w:date="2019-11-18T17:19:00Z"/>
              </w:rPr>
            </w:pPr>
            <w:del w:id="4954" w:author="Pavla Trefilová" w:date="2019-11-18T17:19:00Z">
              <w:r>
                <w:delText>31.7.2019</w:delText>
              </w:r>
            </w:del>
          </w:p>
        </w:tc>
      </w:tr>
      <w:tr w:rsidR="00534C60" w:rsidRPr="0003498C" w14:paraId="1020BDF7" w14:textId="77777777" w:rsidTr="00CF2C89">
        <w:trPr>
          <w:gridAfter w:val="1"/>
          <w:wAfter w:w="33" w:type="dxa"/>
        </w:trPr>
        <w:tc>
          <w:tcPr>
            <w:tcW w:w="5068" w:type="dxa"/>
            <w:gridSpan w:val="4"/>
            <w:shd w:val="clear" w:color="auto" w:fill="F7CAAC"/>
          </w:tcPr>
          <w:p w14:paraId="4FA5C92F" w14:textId="77777777" w:rsidR="00D3365F" w:rsidRPr="0003498C" w:rsidRDefault="00D3365F" w:rsidP="00D3365F">
            <w:pPr>
              <w:jc w:val="both"/>
              <w:rPr>
                <w:moveFrom w:id="4955" w:author="Pavla Trefilová" w:date="2019-11-18T17:19:00Z"/>
                <w:b/>
              </w:rPr>
            </w:pPr>
            <w:moveFromRangeStart w:id="4956" w:author="Pavla Trefilová" w:date="2019-11-18T17:19:00Z" w:name="move24990052"/>
            <w:moveFrom w:id="4957" w:author="Pavla Trefilová" w:date="2019-11-18T17:19:00Z">
              <w:r w:rsidRPr="0003498C">
                <w:rPr>
                  <w:b/>
                </w:rPr>
                <w:t>Typ vztahu na součásti VŠ, která uskutečňuje st. program</w:t>
              </w:r>
            </w:moveFrom>
          </w:p>
        </w:tc>
        <w:tc>
          <w:tcPr>
            <w:tcW w:w="992" w:type="dxa"/>
            <w:gridSpan w:val="3"/>
          </w:tcPr>
          <w:p w14:paraId="2623E485" w14:textId="77777777" w:rsidR="00D3365F" w:rsidRPr="0003498C" w:rsidRDefault="00D3365F" w:rsidP="00D3365F">
            <w:pPr>
              <w:jc w:val="both"/>
              <w:rPr>
                <w:moveFrom w:id="4958" w:author="Pavla Trefilová" w:date="2019-11-18T17:19:00Z"/>
              </w:rPr>
            </w:pPr>
          </w:p>
        </w:tc>
        <w:tc>
          <w:tcPr>
            <w:tcW w:w="994" w:type="dxa"/>
            <w:gridSpan w:val="3"/>
            <w:shd w:val="clear" w:color="auto" w:fill="F7CAAC"/>
          </w:tcPr>
          <w:p w14:paraId="4A0290FE" w14:textId="77777777" w:rsidR="00D3365F" w:rsidRPr="0003498C" w:rsidRDefault="00D3365F" w:rsidP="00D3365F">
            <w:pPr>
              <w:jc w:val="both"/>
              <w:rPr>
                <w:moveFrom w:id="4959" w:author="Pavla Trefilová" w:date="2019-11-18T17:19:00Z"/>
                <w:b/>
              </w:rPr>
            </w:pPr>
            <w:moveFrom w:id="4960" w:author="Pavla Trefilová" w:date="2019-11-18T17:19:00Z">
              <w:r w:rsidRPr="0003498C">
                <w:rPr>
                  <w:b/>
                </w:rPr>
                <w:t>rozsah</w:t>
              </w:r>
            </w:moveFrom>
          </w:p>
        </w:tc>
        <w:tc>
          <w:tcPr>
            <w:tcW w:w="709" w:type="dxa"/>
          </w:tcPr>
          <w:p w14:paraId="5F812F79" w14:textId="77777777" w:rsidR="00D3365F" w:rsidRPr="0003498C" w:rsidRDefault="00D3365F" w:rsidP="00D3365F">
            <w:pPr>
              <w:jc w:val="both"/>
              <w:rPr>
                <w:moveFrom w:id="4961" w:author="Pavla Trefilová" w:date="2019-11-18T17:19:00Z"/>
              </w:rPr>
            </w:pPr>
          </w:p>
        </w:tc>
        <w:tc>
          <w:tcPr>
            <w:tcW w:w="709" w:type="dxa"/>
            <w:gridSpan w:val="4"/>
            <w:shd w:val="clear" w:color="auto" w:fill="F7CAAC"/>
          </w:tcPr>
          <w:p w14:paraId="7A070E91" w14:textId="77777777" w:rsidR="00D3365F" w:rsidRPr="0003498C" w:rsidRDefault="00D3365F" w:rsidP="00D3365F">
            <w:pPr>
              <w:jc w:val="both"/>
              <w:rPr>
                <w:moveFrom w:id="4962" w:author="Pavla Trefilová" w:date="2019-11-18T17:19:00Z"/>
                <w:b/>
              </w:rPr>
            </w:pPr>
            <w:moveFrom w:id="4963" w:author="Pavla Trefilová" w:date="2019-11-18T17:19:00Z">
              <w:r w:rsidRPr="0003498C">
                <w:rPr>
                  <w:b/>
                </w:rPr>
                <w:t>do kdy</w:t>
              </w:r>
            </w:moveFrom>
          </w:p>
        </w:tc>
        <w:tc>
          <w:tcPr>
            <w:tcW w:w="1387" w:type="dxa"/>
            <w:gridSpan w:val="3"/>
          </w:tcPr>
          <w:p w14:paraId="7BC6DA2A" w14:textId="77777777" w:rsidR="00D3365F" w:rsidRPr="0003498C" w:rsidRDefault="00D3365F" w:rsidP="00D3365F">
            <w:pPr>
              <w:jc w:val="both"/>
              <w:rPr>
                <w:moveFrom w:id="4964" w:author="Pavla Trefilová" w:date="2019-11-18T17:19:00Z"/>
              </w:rPr>
            </w:pPr>
          </w:p>
        </w:tc>
      </w:tr>
      <w:tr w:rsidR="00534C60" w:rsidRPr="0003498C" w14:paraId="01ECBBA3" w14:textId="77777777" w:rsidTr="006C1AC3">
        <w:tc>
          <w:tcPr>
            <w:tcW w:w="6060" w:type="dxa"/>
            <w:gridSpan w:val="7"/>
            <w:shd w:val="clear" w:color="auto" w:fill="F7CAAC"/>
          </w:tcPr>
          <w:p w14:paraId="7421D4EB" w14:textId="77777777" w:rsidR="006C1AC3" w:rsidRPr="0003498C" w:rsidRDefault="006C1AC3" w:rsidP="006C1AC3">
            <w:pPr>
              <w:jc w:val="both"/>
              <w:rPr>
                <w:moveFrom w:id="4965" w:author="Pavla Trefilová" w:date="2019-11-18T17:19:00Z"/>
              </w:rPr>
            </w:pPr>
            <w:moveFromRangeStart w:id="4966" w:author="Pavla Trefilová" w:date="2019-11-18T17:19:00Z" w:name="move24990053"/>
            <w:moveFromRangeEnd w:id="4956"/>
            <w:moveFrom w:id="4967" w:author="Pavla Trefilová" w:date="2019-11-18T17:19:00Z">
              <w:r w:rsidRPr="0003498C">
                <w:rPr>
                  <w:b/>
                </w:rPr>
                <w:t>Další současná působení jako akademický pracovník na jiných VŠ</w:t>
              </w:r>
            </w:moveFrom>
          </w:p>
        </w:tc>
        <w:tc>
          <w:tcPr>
            <w:tcW w:w="1703" w:type="dxa"/>
            <w:gridSpan w:val="4"/>
            <w:shd w:val="clear" w:color="auto" w:fill="F7CAAC"/>
          </w:tcPr>
          <w:p w14:paraId="50F23AE6" w14:textId="77777777" w:rsidR="006C1AC3" w:rsidRPr="0003498C" w:rsidRDefault="006C1AC3" w:rsidP="006C1AC3">
            <w:pPr>
              <w:jc w:val="both"/>
              <w:rPr>
                <w:moveFrom w:id="4968" w:author="Pavla Trefilová" w:date="2019-11-18T17:19:00Z"/>
                <w:b/>
              </w:rPr>
            </w:pPr>
            <w:moveFrom w:id="4969" w:author="Pavla Trefilová" w:date="2019-11-18T17:19:00Z">
              <w:r w:rsidRPr="0003498C">
                <w:rPr>
                  <w:b/>
                </w:rPr>
                <w:t>typ prac. vztahu</w:t>
              </w:r>
            </w:moveFrom>
          </w:p>
        </w:tc>
        <w:tc>
          <w:tcPr>
            <w:tcW w:w="2096" w:type="dxa"/>
            <w:gridSpan w:val="8"/>
            <w:shd w:val="clear" w:color="auto" w:fill="F7CAAC"/>
          </w:tcPr>
          <w:p w14:paraId="77CA6963" w14:textId="77777777" w:rsidR="006C1AC3" w:rsidRPr="0003498C" w:rsidRDefault="006C1AC3" w:rsidP="006C1AC3">
            <w:pPr>
              <w:jc w:val="both"/>
              <w:rPr>
                <w:moveFrom w:id="4970" w:author="Pavla Trefilová" w:date="2019-11-18T17:19:00Z"/>
                <w:b/>
              </w:rPr>
            </w:pPr>
            <w:moveFrom w:id="4971" w:author="Pavla Trefilová" w:date="2019-11-18T17:19:00Z">
              <w:r w:rsidRPr="0003498C">
                <w:rPr>
                  <w:b/>
                </w:rPr>
                <w:t>rozsah</w:t>
              </w:r>
            </w:moveFrom>
          </w:p>
        </w:tc>
      </w:tr>
      <w:tr w:rsidR="006C1AC3" w:rsidRPr="0003498C" w14:paraId="3EEBAE81" w14:textId="77777777" w:rsidTr="006C1AC3">
        <w:trPr>
          <w:trPrChange w:id="4972" w:author="Pavla Trefilová" w:date="2019-11-18T17:19:00Z">
            <w:trPr>
              <w:gridBefore w:val="1"/>
            </w:trPr>
          </w:trPrChange>
        </w:trPr>
        <w:tc>
          <w:tcPr>
            <w:tcW w:w="6060" w:type="dxa"/>
            <w:gridSpan w:val="7"/>
            <w:tcPrChange w:id="4973" w:author="Pavla Trefilová" w:date="2019-11-18T17:19:00Z">
              <w:tcPr>
                <w:tcW w:w="6204" w:type="dxa"/>
                <w:gridSpan w:val="10"/>
              </w:tcPr>
            </w:tcPrChange>
          </w:tcPr>
          <w:p w14:paraId="667A3F93" w14:textId="77777777" w:rsidR="006C1AC3" w:rsidRPr="0003498C" w:rsidRDefault="006C1AC3" w:rsidP="006C1AC3">
            <w:pPr>
              <w:jc w:val="both"/>
              <w:rPr>
                <w:moveFrom w:id="4974" w:author="Pavla Trefilová" w:date="2019-11-18T17:19:00Z"/>
              </w:rPr>
            </w:pPr>
          </w:p>
        </w:tc>
        <w:tc>
          <w:tcPr>
            <w:tcW w:w="1703" w:type="dxa"/>
            <w:gridSpan w:val="4"/>
            <w:tcPrChange w:id="4975" w:author="Pavla Trefilová" w:date="2019-11-18T17:19:00Z">
              <w:tcPr>
                <w:tcW w:w="1842" w:type="dxa"/>
                <w:gridSpan w:val="7"/>
              </w:tcPr>
            </w:tcPrChange>
          </w:tcPr>
          <w:p w14:paraId="7AE5E488" w14:textId="77777777" w:rsidR="006C1AC3" w:rsidRPr="0003498C" w:rsidRDefault="006C1AC3" w:rsidP="006C1AC3">
            <w:pPr>
              <w:jc w:val="both"/>
              <w:rPr>
                <w:moveFrom w:id="4976" w:author="Pavla Trefilová" w:date="2019-11-18T17:19:00Z"/>
              </w:rPr>
            </w:pPr>
          </w:p>
        </w:tc>
        <w:tc>
          <w:tcPr>
            <w:tcW w:w="2096" w:type="dxa"/>
            <w:gridSpan w:val="8"/>
            <w:tcPrChange w:id="4977" w:author="Pavla Trefilová" w:date="2019-11-18T17:19:00Z">
              <w:tcPr>
                <w:tcW w:w="1813" w:type="dxa"/>
                <w:gridSpan w:val="6"/>
              </w:tcPr>
            </w:tcPrChange>
          </w:tcPr>
          <w:p w14:paraId="607D3874" w14:textId="77777777" w:rsidR="006C1AC3" w:rsidRPr="0003498C" w:rsidRDefault="006C1AC3" w:rsidP="006C1AC3">
            <w:pPr>
              <w:jc w:val="both"/>
              <w:rPr>
                <w:moveFrom w:id="4978" w:author="Pavla Trefilová" w:date="2019-11-18T17:19:00Z"/>
              </w:rPr>
            </w:pPr>
          </w:p>
        </w:tc>
      </w:tr>
      <w:tr w:rsidR="006C1AC3" w:rsidRPr="0003498C" w14:paraId="767ECC2F" w14:textId="77777777" w:rsidTr="006C1AC3">
        <w:trPr>
          <w:trPrChange w:id="4979" w:author="Pavla Trefilová" w:date="2019-11-18T17:19:00Z">
            <w:trPr>
              <w:gridBefore w:val="1"/>
            </w:trPr>
          </w:trPrChange>
        </w:trPr>
        <w:tc>
          <w:tcPr>
            <w:tcW w:w="6060" w:type="dxa"/>
            <w:gridSpan w:val="7"/>
            <w:tcPrChange w:id="4980" w:author="Pavla Trefilová" w:date="2019-11-18T17:19:00Z">
              <w:tcPr>
                <w:tcW w:w="6204" w:type="dxa"/>
                <w:gridSpan w:val="10"/>
              </w:tcPr>
            </w:tcPrChange>
          </w:tcPr>
          <w:p w14:paraId="72926812" w14:textId="77777777" w:rsidR="006C1AC3" w:rsidRPr="0003498C" w:rsidRDefault="006C1AC3" w:rsidP="006C1AC3">
            <w:pPr>
              <w:jc w:val="both"/>
              <w:rPr>
                <w:moveFrom w:id="4981" w:author="Pavla Trefilová" w:date="2019-11-18T17:19:00Z"/>
              </w:rPr>
            </w:pPr>
          </w:p>
        </w:tc>
        <w:tc>
          <w:tcPr>
            <w:tcW w:w="1703" w:type="dxa"/>
            <w:gridSpan w:val="4"/>
            <w:tcPrChange w:id="4982" w:author="Pavla Trefilová" w:date="2019-11-18T17:19:00Z">
              <w:tcPr>
                <w:tcW w:w="1842" w:type="dxa"/>
                <w:gridSpan w:val="7"/>
              </w:tcPr>
            </w:tcPrChange>
          </w:tcPr>
          <w:p w14:paraId="75AF793D" w14:textId="77777777" w:rsidR="006C1AC3" w:rsidRPr="0003498C" w:rsidRDefault="006C1AC3" w:rsidP="006C1AC3">
            <w:pPr>
              <w:jc w:val="both"/>
              <w:rPr>
                <w:moveFrom w:id="4983" w:author="Pavla Trefilová" w:date="2019-11-18T17:19:00Z"/>
              </w:rPr>
            </w:pPr>
          </w:p>
        </w:tc>
        <w:tc>
          <w:tcPr>
            <w:tcW w:w="2096" w:type="dxa"/>
            <w:gridSpan w:val="8"/>
            <w:tcPrChange w:id="4984" w:author="Pavla Trefilová" w:date="2019-11-18T17:19:00Z">
              <w:tcPr>
                <w:tcW w:w="1813" w:type="dxa"/>
                <w:gridSpan w:val="6"/>
              </w:tcPr>
            </w:tcPrChange>
          </w:tcPr>
          <w:p w14:paraId="67CB1F5B" w14:textId="77777777" w:rsidR="006C1AC3" w:rsidRPr="0003498C" w:rsidRDefault="006C1AC3" w:rsidP="006C1AC3">
            <w:pPr>
              <w:jc w:val="both"/>
              <w:rPr>
                <w:moveFrom w:id="4985" w:author="Pavla Trefilová" w:date="2019-11-18T17:19:00Z"/>
              </w:rPr>
            </w:pPr>
          </w:p>
        </w:tc>
      </w:tr>
      <w:moveFromRangeEnd w:id="4966"/>
      <w:tr w:rsidR="00B2050B" w14:paraId="785E2FA3" w14:textId="77777777" w:rsidTr="00B2050B">
        <w:trPr>
          <w:gridAfter w:val="1"/>
          <w:wAfter w:w="33" w:type="dxa"/>
          <w:del w:id="4986" w:author="Pavla Trefilová" w:date="2019-11-18T17:19:00Z"/>
        </w:trPr>
        <w:tc>
          <w:tcPr>
            <w:tcW w:w="6204" w:type="dxa"/>
            <w:gridSpan w:val="8"/>
          </w:tcPr>
          <w:p w14:paraId="796C1704" w14:textId="77777777" w:rsidR="00B2050B" w:rsidRDefault="00B2050B" w:rsidP="00B2050B">
            <w:pPr>
              <w:jc w:val="both"/>
              <w:rPr>
                <w:del w:id="4987" w:author="Pavla Trefilová" w:date="2019-11-18T17:19:00Z"/>
              </w:rPr>
            </w:pPr>
          </w:p>
        </w:tc>
        <w:tc>
          <w:tcPr>
            <w:tcW w:w="1842" w:type="dxa"/>
            <w:gridSpan w:val="6"/>
          </w:tcPr>
          <w:p w14:paraId="42BBDCAE" w14:textId="77777777" w:rsidR="00B2050B" w:rsidRDefault="00B2050B" w:rsidP="00B2050B">
            <w:pPr>
              <w:jc w:val="both"/>
              <w:rPr>
                <w:del w:id="4988" w:author="Pavla Trefilová" w:date="2019-11-18T17:19:00Z"/>
              </w:rPr>
            </w:pPr>
          </w:p>
        </w:tc>
        <w:tc>
          <w:tcPr>
            <w:tcW w:w="1813" w:type="dxa"/>
            <w:gridSpan w:val="4"/>
          </w:tcPr>
          <w:p w14:paraId="3C0DCC2A" w14:textId="77777777" w:rsidR="00B2050B" w:rsidRDefault="00B2050B" w:rsidP="00B2050B">
            <w:pPr>
              <w:jc w:val="both"/>
              <w:rPr>
                <w:del w:id="4989" w:author="Pavla Trefilová" w:date="2019-11-18T17:19:00Z"/>
              </w:rPr>
            </w:pPr>
          </w:p>
        </w:tc>
      </w:tr>
      <w:tr w:rsidR="00B2050B" w14:paraId="3EFAE806" w14:textId="77777777" w:rsidTr="00B2050B">
        <w:trPr>
          <w:gridAfter w:val="1"/>
          <w:wAfter w:w="33" w:type="dxa"/>
          <w:del w:id="4990" w:author="Pavla Trefilová" w:date="2019-11-18T17:19:00Z"/>
        </w:trPr>
        <w:tc>
          <w:tcPr>
            <w:tcW w:w="6204" w:type="dxa"/>
            <w:gridSpan w:val="8"/>
          </w:tcPr>
          <w:p w14:paraId="50566BE3" w14:textId="77777777" w:rsidR="00B2050B" w:rsidRDefault="00B2050B" w:rsidP="00B2050B">
            <w:pPr>
              <w:jc w:val="both"/>
              <w:rPr>
                <w:del w:id="4991" w:author="Pavla Trefilová" w:date="2019-11-18T17:19:00Z"/>
              </w:rPr>
            </w:pPr>
          </w:p>
        </w:tc>
        <w:tc>
          <w:tcPr>
            <w:tcW w:w="1842" w:type="dxa"/>
            <w:gridSpan w:val="6"/>
          </w:tcPr>
          <w:p w14:paraId="1E75BE0E" w14:textId="77777777" w:rsidR="00B2050B" w:rsidRDefault="00B2050B" w:rsidP="00B2050B">
            <w:pPr>
              <w:jc w:val="both"/>
              <w:rPr>
                <w:del w:id="4992" w:author="Pavla Trefilová" w:date="2019-11-18T17:19:00Z"/>
              </w:rPr>
            </w:pPr>
          </w:p>
        </w:tc>
        <w:tc>
          <w:tcPr>
            <w:tcW w:w="1813" w:type="dxa"/>
            <w:gridSpan w:val="4"/>
          </w:tcPr>
          <w:p w14:paraId="2608E9B7" w14:textId="77777777" w:rsidR="00B2050B" w:rsidRDefault="00B2050B" w:rsidP="00B2050B">
            <w:pPr>
              <w:jc w:val="both"/>
              <w:rPr>
                <w:del w:id="4993" w:author="Pavla Trefilová" w:date="2019-11-18T17:19:00Z"/>
              </w:rPr>
            </w:pPr>
          </w:p>
        </w:tc>
      </w:tr>
      <w:tr w:rsidR="00B2050B" w14:paraId="40A6A711" w14:textId="77777777" w:rsidTr="00B2050B">
        <w:trPr>
          <w:gridAfter w:val="1"/>
          <w:wAfter w:w="33" w:type="dxa"/>
          <w:del w:id="4994" w:author="Pavla Trefilová" w:date="2019-11-18T17:19:00Z"/>
        </w:trPr>
        <w:tc>
          <w:tcPr>
            <w:tcW w:w="9859" w:type="dxa"/>
            <w:gridSpan w:val="18"/>
            <w:shd w:val="clear" w:color="auto" w:fill="F7CAAC"/>
          </w:tcPr>
          <w:p w14:paraId="3AA40027" w14:textId="77777777" w:rsidR="00B2050B" w:rsidRDefault="00B2050B" w:rsidP="00B2050B">
            <w:pPr>
              <w:jc w:val="both"/>
              <w:rPr>
                <w:del w:id="4995" w:author="Pavla Trefilová" w:date="2019-11-18T17:19:00Z"/>
              </w:rPr>
            </w:pPr>
            <w:del w:id="4996" w:author="Pavla Trefilová" w:date="2019-11-18T17:19:00Z">
              <w:r>
                <w:rPr>
                  <w:b/>
                </w:rPr>
                <w:delText>Předměty příslušného studijního programu a způsob zapojení do jejich výuky, příp. další zapojení do uskutečňování studijního programu</w:delText>
              </w:r>
            </w:del>
          </w:p>
        </w:tc>
      </w:tr>
      <w:tr w:rsidR="00B2050B" w14:paraId="238F9C76" w14:textId="77777777" w:rsidTr="00B2050B">
        <w:trPr>
          <w:gridAfter w:val="1"/>
          <w:wAfter w:w="33" w:type="dxa"/>
          <w:trHeight w:val="633"/>
          <w:del w:id="4997" w:author="Pavla Trefilová" w:date="2019-11-18T17:19:00Z"/>
        </w:trPr>
        <w:tc>
          <w:tcPr>
            <w:tcW w:w="9859" w:type="dxa"/>
            <w:gridSpan w:val="18"/>
            <w:tcBorders>
              <w:top w:val="nil"/>
            </w:tcBorders>
          </w:tcPr>
          <w:p w14:paraId="54641B47" w14:textId="77777777" w:rsidR="00B2050B" w:rsidRDefault="00B807A0" w:rsidP="00B2050B">
            <w:pPr>
              <w:jc w:val="both"/>
              <w:rPr>
                <w:del w:id="4998" w:author="Pavla Trefilová" w:date="2019-11-18T17:19:00Z"/>
              </w:rPr>
            </w:pPr>
            <w:del w:id="4999" w:author="Pavla Trefilová" w:date="2019-11-18T17:19:00Z">
              <w:r>
                <w:delText xml:space="preserve">Mathematics EII </w:delText>
              </w:r>
              <w:r w:rsidR="00B2050B">
                <w:delText>– garant, přednášející (</w:delText>
              </w:r>
              <w:r>
                <w:delText>6</w:delText>
              </w:r>
              <w:r w:rsidR="00B2050B">
                <w:delText>0%)</w:delText>
              </w:r>
            </w:del>
          </w:p>
          <w:p w14:paraId="1F776669" w14:textId="77777777" w:rsidR="00B2050B" w:rsidRDefault="00B2050B" w:rsidP="00B2050B">
            <w:pPr>
              <w:jc w:val="both"/>
              <w:rPr>
                <w:del w:id="5000" w:author="Pavla Trefilová" w:date="2019-11-18T17:19:00Z"/>
              </w:rPr>
            </w:pPr>
          </w:p>
          <w:p w14:paraId="42A08809" w14:textId="77777777" w:rsidR="00B2050B" w:rsidRDefault="00B2050B" w:rsidP="00B2050B">
            <w:pPr>
              <w:jc w:val="both"/>
              <w:rPr>
                <w:del w:id="5001" w:author="Pavla Trefilová" w:date="2019-11-18T17:19:00Z"/>
              </w:rPr>
            </w:pPr>
          </w:p>
        </w:tc>
      </w:tr>
      <w:tr w:rsidR="00EE7C0E" w:rsidRPr="0003498C" w14:paraId="4DF073E4" w14:textId="77777777" w:rsidTr="00DC31A9">
        <w:trPr>
          <w:gridAfter w:val="1"/>
          <w:wAfter w:w="33" w:type="dxa"/>
        </w:trPr>
        <w:tc>
          <w:tcPr>
            <w:tcW w:w="9859" w:type="dxa"/>
            <w:gridSpan w:val="18"/>
            <w:shd w:val="clear" w:color="auto" w:fill="F7CAAC"/>
          </w:tcPr>
          <w:p w14:paraId="57721084" w14:textId="77777777" w:rsidR="00EE7C0E" w:rsidRPr="0003498C" w:rsidRDefault="00EE7C0E" w:rsidP="00DC31A9">
            <w:pPr>
              <w:jc w:val="both"/>
              <w:rPr>
                <w:moveFrom w:id="5002" w:author="Pavla Trefilová" w:date="2019-11-18T17:19:00Z"/>
              </w:rPr>
            </w:pPr>
            <w:moveFromRangeStart w:id="5003" w:author="Pavla Trefilová" w:date="2019-11-18T17:19:00Z" w:name="move24990054"/>
            <w:moveFrom w:id="5004" w:author="Pavla Trefilová" w:date="2019-11-18T17:19:00Z">
              <w:r w:rsidRPr="0003498C">
                <w:rPr>
                  <w:b/>
                </w:rPr>
                <w:t xml:space="preserve">Údaje o vzdělání na VŠ </w:t>
              </w:r>
            </w:moveFrom>
          </w:p>
        </w:tc>
      </w:tr>
      <w:moveFromRangeEnd w:id="5003"/>
      <w:tr w:rsidR="00B2050B" w:rsidRPr="00EA6069" w14:paraId="5FE170C2" w14:textId="77777777" w:rsidTr="00B2050B">
        <w:trPr>
          <w:gridAfter w:val="1"/>
          <w:wAfter w:w="33" w:type="dxa"/>
          <w:trHeight w:val="681"/>
          <w:del w:id="5005" w:author="Pavla Trefilová" w:date="2019-11-18T17:19:00Z"/>
        </w:trPr>
        <w:tc>
          <w:tcPr>
            <w:tcW w:w="9859" w:type="dxa"/>
            <w:gridSpan w:val="18"/>
          </w:tcPr>
          <w:p w14:paraId="1C9AC6CD" w14:textId="77777777" w:rsidR="00B2050B" w:rsidRPr="00832FBF" w:rsidRDefault="00B2050B" w:rsidP="00B2050B">
            <w:pPr>
              <w:ind w:left="-22"/>
              <w:rPr>
                <w:del w:id="5006" w:author="Pavla Trefilová" w:date="2019-11-18T17:19:00Z"/>
                <w:color w:val="000000"/>
                <w:lang w:eastAsia="zh-TW" w:bidi="he-IL"/>
              </w:rPr>
            </w:pPr>
            <w:del w:id="5007" w:author="Pavla Trefilová" w:date="2019-11-18T17:19:00Z">
              <w:r w:rsidRPr="00832FBF">
                <w:rPr>
                  <w:color w:val="000000"/>
                  <w:lang w:eastAsia="zh-TW" w:bidi="he-IL"/>
                </w:rPr>
                <w:delText>1991-1996</w:delText>
              </w:r>
              <w:r>
                <w:rPr>
                  <w:color w:val="000000"/>
                  <w:lang w:eastAsia="zh-TW" w:bidi="he-IL"/>
                </w:rPr>
                <w:tab/>
              </w:r>
              <w:r w:rsidRPr="00832FBF">
                <w:rPr>
                  <w:color w:val="000000"/>
                  <w:lang w:eastAsia="zh-TW" w:bidi="he-IL"/>
                </w:rPr>
                <w:delText>Matematicko-fyzikálna fakulta UK Bratislava</w:delText>
              </w:r>
              <w:r w:rsidR="001C2699">
                <w:rPr>
                  <w:color w:val="000000"/>
                  <w:lang w:eastAsia="zh-TW" w:bidi="he-IL"/>
                </w:rPr>
                <w:delText xml:space="preserve"> (RNDr.)</w:delText>
              </w:r>
            </w:del>
          </w:p>
          <w:p w14:paraId="78C95932" w14:textId="77777777" w:rsidR="00B2050B" w:rsidRDefault="00B2050B" w:rsidP="00B2050B">
            <w:pPr>
              <w:ind w:left="-22"/>
              <w:rPr>
                <w:del w:id="5008" w:author="Pavla Trefilová" w:date="2019-11-18T17:19:00Z"/>
                <w:color w:val="000000"/>
                <w:lang w:eastAsia="zh-TW" w:bidi="he-IL"/>
              </w:rPr>
            </w:pPr>
            <w:del w:id="5009" w:author="Pavla Trefilová" w:date="2019-11-18T17:19:00Z">
              <w:r w:rsidRPr="00832FBF">
                <w:rPr>
                  <w:color w:val="000000"/>
                  <w:lang w:eastAsia="zh-TW" w:bidi="he-IL"/>
                </w:rPr>
                <w:delText>1996-1999</w:delText>
              </w:r>
              <w:r>
                <w:rPr>
                  <w:color w:val="000000"/>
                  <w:lang w:eastAsia="zh-TW" w:bidi="he-IL"/>
                </w:rPr>
                <w:tab/>
              </w:r>
              <w:r w:rsidR="001C2699" w:rsidRPr="00832FBF">
                <w:rPr>
                  <w:color w:val="000000"/>
                  <w:lang w:eastAsia="zh-TW" w:bidi="he-IL"/>
                </w:rPr>
                <w:delText>FMFI UK</w:delText>
              </w:r>
              <w:r w:rsidR="001C2699">
                <w:rPr>
                  <w:color w:val="000000"/>
                  <w:lang w:eastAsia="zh-TW" w:bidi="he-IL"/>
                </w:rPr>
                <w:delText xml:space="preserve"> Bratislava,</w:delText>
              </w:r>
              <w:r w:rsidR="001C2699" w:rsidRPr="00832FBF">
                <w:rPr>
                  <w:color w:val="000000"/>
                  <w:lang w:eastAsia="zh-TW" w:bidi="he-IL"/>
                </w:rPr>
                <w:delText xml:space="preserve"> </w:delText>
              </w:r>
              <w:r w:rsidRPr="00832FBF">
                <w:rPr>
                  <w:color w:val="000000"/>
                  <w:lang w:eastAsia="zh-TW" w:bidi="he-IL"/>
                </w:rPr>
                <w:delText>Katedra biofyziky a chemickej fyziky</w:delText>
              </w:r>
              <w:r>
                <w:rPr>
                  <w:color w:val="000000"/>
                  <w:lang w:eastAsia="zh-TW" w:bidi="he-IL"/>
                </w:rPr>
                <w:delText xml:space="preserve">, </w:delText>
              </w:r>
              <w:r w:rsidRPr="00832FBF">
                <w:rPr>
                  <w:color w:val="000000"/>
                  <w:lang w:eastAsia="zh-TW" w:bidi="he-IL"/>
                </w:rPr>
                <w:delText>po</w:delText>
              </w:r>
              <w:r>
                <w:rPr>
                  <w:color w:val="000000"/>
                  <w:lang w:eastAsia="zh-TW" w:bidi="he-IL"/>
                </w:rPr>
                <w:delText>stgraduální a doktorské studium</w:delText>
              </w:r>
              <w:r w:rsidR="001C2699">
                <w:rPr>
                  <w:color w:val="000000"/>
                  <w:lang w:eastAsia="zh-TW" w:bidi="he-IL"/>
                </w:rPr>
                <w:delText xml:space="preserve"> (PhD.)</w:delText>
              </w:r>
            </w:del>
          </w:p>
          <w:p w14:paraId="5F6FD23E" w14:textId="77777777" w:rsidR="00B2050B" w:rsidRPr="00EA6069" w:rsidRDefault="00B2050B" w:rsidP="00B2050B">
            <w:pPr>
              <w:rPr>
                <w:del w:id="5010" w:author="Pavla Trefilová" w:date="2019-11-18T17:19:00Z"/>
                <w:color w:val="000000"/>
                <w:lang w:eastAsia="zh-TW" w:bidi="he-IL"/>
              </w:rPr>
            </w:pPr>
          </w:p>
        </w:tc>
      </w:tr>
      <w:tr w:rsidR="00965352" w:rsidRPr="00965352" w14:paraId="7D7F1964" w14:textId="77777777" w:rsidTr="00241F3C">
        <w:trPr>
          <w:gridAfter w:val="1"/>
          <w:wAfter w:w="33" w:type="dxa"/>
          <w:trPrChange w:id="5011" w:author="Pavla Trefilová" w:date="2019-11-18T17:19:00Z">
            <w:trPr>
              <w:gridBefore w:val="1"/>
            </w:trPr>
          </w:trPrChange>
        </w:trPr>
        <w:tc>
          <w:tcPr>
            <w:tcW w:w="9860" w:type="dxa"/>
            <w:gridSpan w:val="18"/>
            <w:shd w:val="clear" w:color="auto" w:fill="F7CAAC"/>
            <w:tcPrChange w:id="5012" w:author="Pavla Trefilová" w:date="2019-11-18T17:19:00Z">
              <w:tcPr>
                <w:tcW w:w="9859" w:type="dxa"/>
                <w:gridSpan w:val="23"/>
                <w:shd w:val="clear" w:color="auto" w:fill="F7CAAC"/>
              </w:tcPr>
            </w:tcPrChange>
          </w:tcPr>
          <w:p w14:paraId="66AFB351" w14:textId="77777777" w:rsidR="00965352" w:rsidRPr="00965352" w:rsidRDefault="00965352" w:rsidP="00965352">
            <w:pPr>
              <w:jc w:val="both"/>
              <w:rPr>
                <w:moveFrom w:id="5013" w:author="Pavla Trefilová" w:date="2019-11-18T17:19:00Z"/>
                <w:b/>
              </w:rPr>
            </w:pPr>
            <w:moveFromRangeStart w:id="5014" w:author="Pavla Trefilová" w:date="2019-11-18T17:19:00Z" w:name="move24990055"/>
            <w:moveFrom w:id="5015" w:author="Pavla Trefilová" w:date="2019-11-18T17:19:00Z">
              <w:r w:rsidRPr="00965352">
                <w:rPr>
                  <w:b/>
                </w:rPr>
                <w:t>Údaje o odborném působení od absolvování VŠ</w:t>
              </w:r>
            </w:moveFrom>
          </w:p>
        </w:tc>
      </w:tr>
      <w:moveFromRangeEnd w:id="5014"/>
      <w:tr w:rsidR="00B2050B" w14:paraId="65B707F1" w14:textId="77777777" w:rsidTr="00B2050B">
        <w:trPr>
          <w:gridAfter w:val="1"/>
          <w:wAfter w:w="33" w:type="dxa"/>
          <w:trHeight w:val="1090"/>
          <w:del w:id="5016" w:author="Pavla Trefilová" w:date="2019-11-18T17:19:00Z"/>
        </w:trPr>
        <w:tc>
          <w:tcPr>
            <w:tcW w:w="9859" w:type="dxa"/>
            <w:gridSpan w:val="18"/>
          </w:tcPr>
          <w:p w14:paraId="0FFE11E9" w14:textId="77777777" w:rsidR="00B2050B" w:rsidRPr="00832FBF" w:rsidRDefault="00B2050B" w:rsidP="00B2050B">
            <w:pPr>
              <w:ind w:left="-22"/>
              <w:rPr>
                <w:del w:id="5017" w:author="Pavla Trefilová" w:date="2019-11-18T17:19:00Z"/>
                <w:color w:val="000000"/>
                <w:lang w:eastAsia="zh-TW" w:bidi="he-IL"/>
              </w:rPr>
            </w:pPr>
            <w:del w:id="5018" w:author="Pavla Trefilová" w:date="2019-11-18T17:19:00Z">
              <w:r w:rsidRPr="00832FBF">
                <w:rPr>
                  <w:color w:val="000000"/>
                  <w:lang w:eastAsia="zh-TW" w:bidi="he-IL"/>
                </w:rPr>
                <w:delText>1999</w:delText>
              </w:r>
              <w:r>
                <w:rPr>
                  <w:color w:val="000000"/>
                  <w:lang w:eastAsia="zh-TW" w:bidi="he-IL"/>
                </w:rPr>
                <w:delText>-</w:delText>
              </w:r>
              <w:r w:rsidRPr="00832FBF">
                <w:rPr>
                  <w:color w:val="000000"/>
                  <w:lang w:eastAsia="zh-TW" w:bidi="he-IL"/>
                </w:rPr>
                <w:delText>2002</w:delText>
              </w:r>
              <w:r>
                <w:rPr>
                  <w:color w:val="000000"/>
                  <w:lang w:eastAsia="zh-TW" w:bidi="he-IL"/>
                </w:rPr>
                <w:tab/>
              </w:r>
              <w:r w:rsidRPr="00832FBF">
                <w:rPr>
                  <w:color w:val="000000"/>
                  <w:lang w:eastAsia="zh-TW" w:bidi="he-IL"/>
                </w:rPr>
                <w:delText>Gy</w:delText>
              </w:r>
              <w:r>
                <w:rPr>
                  <w:color w:val="000000"/>
                  <w:lang w:eastAsia="zh-TW" w:bidi="he-IL"/>
                </w:rPr>
                <w:delText>mnázium Tilgnerova; Bratislava, učitel</w:delText>
              </w:r>
            </w:del>
          </w:p>
          <w:p w14:paraId="2101BF6F" w14:textId="77777777" w:rsidR="00B2050B" w:rsidRPr="00832FBF" w:rsidRDefault="00B2050B" w:rsidP="00B2050B">
            <w:pPr>
              <w:ind w:left="-22"/>
              <w:rPr>
                <w:del w:id="5019" w:author="Pavla Trefilová" w:date="2019-11-18T17:19:00Z"/>
                <w:color w:val="000000"/>
                <w:lang w:eastAsia="zh-TW" w:bidi="he-IL"/>
              </w:rPr>
            </w:pPr>
            <w:del w:id="5020" w:author="Pavla Trefilová" w:date="2019-11-18T17:19:00Z">
              <w:r>
                <w:rPr>
                  <w:color w:val="000000"/>
                  <w:lang w:eastAsia="zh-TW" w:bidi="he-IL"/>
                </w:rPr>
                <w:delText xml:space="preserve">    </w:delText>
              </w:r>
              <w:r w:rsidRPr="00832FBF">
                <w:rPr>
                  <w:color w:val="000000"/>
                  <w:lang w:eastAsia="zh-TW" w:bidi="he-IL"/>
                </w:rPr>
                <w:delText>2002</w:delText>
              </w:r>
              <w:r>
                <w:rPr>
                  <w:color w:val="000000"/>
                  <w:lang w:eastAsia="zh-TW" w:bidi="he-IL"/>
                </w:rPr>
                <w:tab/>
              </w:r>
              <w:r>
                <w:rPr>
                  <w:color w:val="000000"/>
                  <w:lang w:eastAsia="zh-TW" w:bidi="he-IL"/>
                </w:rPr>
                <w:tab/>
              </w:r>
              <w:r w:rsidRPr="00832FBF">
                <w:rPr>
                  <w:color w:val="000000"/>
                  <w:lang w:eastAsia="zh-TW" w:bidi="he-IL"/>
                </w:rPr>
                <w:delText xml:space="preserve">Ministerstvo </w:delText>
              </w:r>
              <w:r>
                <w:rPr>
                  <w:color w:val="000000"/>
                  <w:lang w:eastAsia="zh-TW" w:bidi="he-IL"/>
                </w:rPr>
                <w:delText>obrany SR, tlumočení a překlady</w:delText>
              </w:r>
            </w:del>
          </w:p>
          <w:p w14:paraId="5B19CA1B" w14:textId="77777777" w:rsidR="00B2050B" w:rsidRPr="00832FBF" w:rsidRDefault="00B2050B" w:rsidP="00B2050B">
            <w:pPr>
              <w:ind w:left="-22"/>
              <w:rPr>
                <w:del w:id="5021" w:author="Pavla Trefilová" w:date="2019-11-18T17:19:00Z"/>
                <w:color w:val="000000"/>
                <w:lang w:eastAsia="zh-TW" w:bidi="he-IL"/>
              </w:rPr>
            </w:pPr>
            <w:del w:id="5022" w:author="Pavla Trefilová" w:date="2019-11-18T17:19:00Z">
              <w:r w:rsidRPr="00832FBF">
                <w:rPr>
                  <w:color w:val="000000"/>
                  <w:lang w:eastAsia="zh-TW" w:bidi="he-IL"/>
                </w:rPr>
                <w:delText>2003-2004</w:delText>
              </w:r>
              <w:r>
                <w:rPr>
                  <w:color w:val="000000"/>
                  <w:lang w:eastAsia="zh-TW" w:bidi="he-IL"/>
                </w:rPr>
                <w:tab/>
              </w:r>
              <w:r w:rsidRPr="00832FBF">
                <w:rPr>
                  <w:color w:val="000000"/>
                  <w:lang w:eastAsia="zh-TW" w:bidi="he-IL"/>
                </w:rPr>
                <w:delText xml:space="preserve">Gymnázium </w:delText>
              </w:r>
              <w:r>
                <w:rPr>
                  <w:color w:val="000000"/>
                  <w:lang w:eastAsia="zh-TW" w:bidi="he-IL"/>
                </w:rPr>
                <w:delText>Jura Hronca; Bratislava, učitel</w:delText>
              </w:r>
            </w:del>
          </w:p>
          <w:p w14:paraId="076B6446" w14:textId="77777777" w:rsidR="00B2050B" w:rsidRPr="00832FBF" w:rsidRDefault="00B2050B" w:rsidP="00B2050B">
            <w:pPr>
              <w:ind w:left="-22"/>
              <w:rPr>
                <w:del w:id="5023" w:author="Pavla Trefilová" w:date="2019-11-18T17:19:00Z"/>
                <w:color w:val="000000"/>
                <w:lang w:eastAsia="zh-TW" w:bidi="he-IL"/>
              </w:rPr>
            </w:pPr>
            <w:del w:id="5024" w:author="Pavla Trefilová" w:date="2019-11-18T17:19:00Z">
              <w:r w:rsidRPr="00832FBF">
                <w:rPr>
                  <w:color w:val="000000"/>
                  <w:lang w:eastAsia="zh-TW" w:bidi="he-IL"/>
                </w:rPr>
                <w:delText>2004-2005</w:delText>
              </w:r>
              <w:r>
                <w:rPr>
                  <w:color w:val="000000"/>
                  <w:lang w:eastAsia="zh-TW" w:bidi="he-IL"/>
                </w:rPr>
                <w:tab/>
              </w:r>
              <w:r w:rsidRPr="00832FBF">
                <w:rPr>
                  <w:color w:val="000000"/>
                  <w:lang w:eastAsia="zh-TW" w:bidi="he-IL"/>
                </w:rPr>
                <w:delText xml:space="preserve">Annie Wright School; </w:delText>
              </w:r>
              <w:r>
                <w:rPr>
                  <w:color w:val="000000"/>
                  <w:lang w:eastAsia="zh-TW" w:bidi="he-IL"/>
                </w:rPr>
                <w:delText>Tacoma, Washington, USA, učitel</w:delText>
              </w:r>
            </w:del>
          </w:p>
          <w:p w14:paraId="3DF28B93" w14:textId="77777777" w:rsidR="00B2050B" w:rsidRPr="00832FBF" w:rsidRDefault="00B2050B" w:rsidP="00B2050B">
            <w:pPr>
              <w:ind w:left="-22"/>
              <w:rPr>
                <w:del w:id="5025" w:author="Pavla Trefilová" w:date="2019-11-18T17:19:00Z"/>
                <w:color w:val="000000"/>
                <w:lang w:eastAsia="zh-TW" w:bidi="he-IL"/>
              </w:rPr>
            </w:pPr>
            <w:del w:id="5026" w:author="Pavla Trefilová" w:date="2019-11-18T17:19:00Z">
              <w:r w:rsidRPr="00832FBF">
                <w:rPr>
                  <w:color w:val="000000"/>
                  <w:lang w:eastAsia="zh-TW" w:bidi="he-IL"/>
                </w:rPr>
                <w:delText>2005-2006</w:delText>
              </w:r>
              <w:r>
                <w:rPr>
                  <w:color w:val="000000"/>
                  <w:lang w:eastAsia="zh-TW" w:bidi="he-IL"/>
                </w:rPr>
                <w:tab/>
              </w:r>
              <w:r w:rsidRPr="00832FBF">
                <w:rPr>
                  <w:color w:val="000000"/>
                  <w:lang w:eastAsia="zh-TW" w:bidi="he-IL"/>
                </w:rPr>
                <w:delText xml:space="preserve">Gymnázium </w:delText>
              </w:r>
              <w:r>
                <w:rPr>
                  <w:color w:val="000000"/>
                  <w:lang w:eastAsia="zh-TW" w:bidi="he-IL"/>
                </w:rPr>
                <w:delText>Jura Hronca; Bratislava, učitel</w:delText>
              </w:r>
            </w:del>
          </w:p>
          <w:p w14:paraId="1CE15E72" w14:textId="77777777" w:rsidR="00B2050B" w:rsidRDefault="00B2050B" w:rsidP="00B2050B">
            <w:pPr>
              <w:ind w:left="-22"/>
              <w:rPr>
                <w:del w:id="5027" w:author="Pavla Trefilová" w:date="2019-11-18T17:19:00Z"/>
                <w:color w:val="000000"/>
                <w:lang w:eastAsia="zh-TW" w:bidi="he-IL"/>
              </w:rPr>
            </w:pPr>
            <w:del w:id="5028" w:author="Pavla Trefilová" w:date="2019-11-18T17:19:00Z">
              <w:r w:rsidRPr="00832FBF">
                <w:rPr>
                  <w:color w:val="000000"/>
                  <w:lang w:eastAsia="zh-TW" w:bidi="he-IL"/>
                </w:rPr>
                <w:delText>2006-2008</w:delText>
              </w:r>
              <w:r>
                <w:rPr>
                  <w:color w:val="000000"/>
                  <w:lang w:eastAsia="zh-TW" w:bidi="he-IL"/>
                </w:rPr>
                <w:tab/>
              </w:r>
              <w:r w:rsidRPr="00832FBF">
                <w:rPr>
                  <w:color w:val="000000"/>
                  <w:lang w:eastAsia="zh-TW" w:bidi="he-IL"/>
                </w:rPr>
                <w:delText>Obchodní akademie T. Bati a VOŠE Zl</w:delText>
              </w:r>
              <w:r>
                <w:rPr>
                  <w:color w:val="000000"/>
                  <w:lang w:eastAsia="zh-TW" w:bidi="he-IL"/>
                </w:rPr>
                <w:delText>ín, učitel</w:delText>
              </w:r>
            </w:del>
          </w:p>
          <w:p w14:paraId="0CF0FF4D" w14:textId="77777777" w:rsidR="00B2050B" w:rsidRDefault="00B2050B" w:rsidP="00B2050B">
            <w:pPr>
              <w:jc w:val="both"/>
              <w:rPr>
                <w:del w:id="5029" w:author="Pavla Trefilová" w:date="2019-11-18T17:19:00Z"/>
                <w:color w:val="000000"/>
                <w:lang w:eastAsia="zh-TW" w:bidi="he-IL"/>
              </w:rPr>
            </w:pPr>
            <w:del w:id="5030" w:author="Pavla Trefilová" w:date="2019-11-18T17:19:00Z">
              <w:r w:rsidRPr="00BA57D0">
                <w:rPr>
                  <w:color w:val="000000"/>
                  <w:lang w:eastAsia="zh-TW" w:bidi="he-IL"/>
                </w:rPr>
                <w:delText>2008-</w:delText>
              </w:r>
              <w:r>
                <w:rPr>
                  <w:color w:val="000000"/>
                  <w:lang w:eastAsia="zh-TW" w:bidi="he-IL"/>
                </w:rPr>
                <w:delText>dosud</w:delText>
              </w:r>
              <w:r>
                <w:rPr>
                  <w:color w:val="000000"/>
                  <w:lang w:eastAsia="zh-TW" w:bidi="he-IL"/>
                </w:rPr>
                <w:tab/>
              </w:r>
              <w:r w:rsidRPr="00BA57D0">
                <w:rPr>
                  <w:color w:val="000000"/>
                  <w:lang w:eastAsia="zh-TW" w:bidi="he-IL"/>
                </w:rPr>
                <w:delText>UTB ve Zlíně, Fakulta aplikované informatiky, Ústav matematiky</w:delText>
              </w:r>
              <w:r>
                <w:rPr>
                  <w:color w:val="000000"/>
                  <w:lang w:eastAsia="zh-TW" w:bidi="he-IL"/>
                </w:rPr>
                <w:delText>,</w:delText>
              </w:r>
              <w:r w:rsidRPr="00BA57D0">
                <w:rPr>
                  <w:color w:val="000000"/>
                  <w:lang w:eastAsia="zh-TW" w:bidi="he-IL"/>
                </w:rPr>
                <w:delText xml:space="preserve"> odborný asistent</w:delText>
              </w:r>
            </w:del>
          </w:p>
          <w:p w14:paraId="147EF62E" w14:textId="77777777" w:rsidR="00B2050B" w:rsidRDefault="00B2050B" w:rsidP="00B2050B">
            <w:pPr>
              <w:jc w:val="both"/>
              <w:rPr>
                <w:del w:id="5031" w:author="Pavla Trefilová" w:date="2019-11-18T17:19:00Z"/>
              </w:rPr>
            </w:pPr>
          </w:p>
        </w:tc>
      </w:tr>
      <w:tr w:rsidR="00EE7C0E" w:rsidRPr="0003498C" w14:paraId="7B3D50A5" w14:textId="77777777" w:rsidTr="00DC31A9">
        <w:trPr>
          <w:gridAfter w:val="1"/>
          <w:wAfter w:w="33" w:type="dxa"/>
          <w:trHeight w:val="250"/>
        </w:trPr>
        <w:tc>
          <w:tcPr>
            <w:tcW w:w="9859" w:type="dxa"/>
            <w:gridSpan w:val="18"/>
            <w:shd w:val="clear" w:color="auto" w:fill="F7CAAC"/>
          </w:tcPr>
          <w:p w14:paraId="39B8A276" w14:textId="77777777" w:rsidR="00EE7C0E" w:rsidRPr="0003498C" w:rsidRDefault="00EE7C0E" w:rsidP="00DC31A9">
            <w:pPr>
              <w:jc w:val="both"/>
              <w:rPr>
                <w:moveFrom w:id="5032" w:author="Pavla Trefilová" w:date="2019-11-18T17:19:00Z"/>
              </w:rPr>
            </w:pPr>
            <w:moveFromRangeStart w:id="5033" w:author="Pavla Trefilová" w:date="2019-11-18T17:19:00Z" w:name="move24990056"/>
            <w:moveFrom w:id="5034" w:author="Pavla Trefilová" w:date="2019-11-18T17:19:00Z">
              <w:r w:rsidRPr="0003498C">
                <w:rPr>
                  <w:b/>
                </w:rPr>
                <w:t>Zkušenosti s vedením kvalifikačních a rigorózních prací</w:t>
              </w:r>
            </w:moveFrom>
          </w:p>
        </w:tc>
      </w:tr>
      <w:moveFromRangeEnd w:id="5033"/>
      <w:tr w:rsidR="00B2050B" w14:paraId="6FD7F036" w14:textId="77777777" w:rsidTr="00B2050B">
        <w:trPr>
          <w:gridAfter w:val="1"/>
          <w:wAfter w:w="33" w:type="dxa"/>
          <w:trHeight w:val="477"/>
          <w:del w:id="5035" w:author="Pavla Trefilová" w:date="2019-11-18T17:19:00Z"/>
        </w:trPr>
        <w:tc>
          <w:tcPr>
            <w:tcW w:w="9859" w:type="dxa"/>
            <w:gridSpan w:val="18"/>
          </w:tcPr>
          <w:p w14:paraId="7A4BCA97" w14:textId="77777777" w:rsidR="00905401" w:rsidRDefault="00905401" w:rsidP="00905401">
            <w:pPr>
              <w:jc w:val="both"/>
              <w:rPr>
                <w:del w:id="5036" w:author="Pavla Trefilová" w:date="2019-11-18T17:19:00Z"/>
              </w:rPr>
            </w:pPr>
            <w:del w:id="5037" w:author="Pavla Trefilová" w:date="2019-11-18T17:19:00Z">
              <w:r>
                <w:delText xml:space="preserve">Počet vedených bakalářských prací – 6 </w:delText>
              </w:r>
            </w:del>
          </w:p>
          <w:p w14:paraId="48A7FE69" w14:textId="77777777" w:rsidR="00B2050B" w:rsidRDefault="00905401" w:rsidP="00905401">
            <w:pPr>
              <w:jc w:val="both"/>
              <w:rPr>
                <w:del w:id="5038" w:author="Pavla Trefilová" w:date="2019-11-18T17:19:00Z"/>
              </w:rPr>
            </w:pPr>
            <w:del w:id="5039" w:author="Pavla Trefilová" w:date="2019-11-18T17:19:00Z">
              <w:r>
                <w:delText>Počet vedených diplomových prací – 0</w:delText>
              </w:r>
            </w:del>
          </w:p>
        </w:tc>
      </w:tr>
      <w:tr w:rsidR="00534C60" w14:paraId="6163B622" w14:textId="77777777" w:rsidTr="00B76D0F">
        <w:trPr>
          <w:gridAfter w:val="1"/>
          <w:wAfter w:w="33" w:type="dxa"/>
          <w:cantSplit/>
        </w:trPr>
        <w:tc>
          <w:tcPr>
            <w:tcW w:w="3347" w:type="dxa"/>
            <w:gridSpan w:val="2"/>
            <w:tcBorders>
              <w:top w:val="single" w:sz="12" w:space="0" w:color="auto"/>
            </w:tcBorders>
            <w:shd w:val="clear" w:color="auto" w:fill="F7CAAC"/>
          </w:tcPr>
          <w:p w14:paraId="4A27414D" w14:textId="77777777" w:rsidR="00B76D0F" w:rsidRDefault="00B76D0F" w:rsidP="00B76D0F">
            <w:pPr>
              <w:jc w:val="both"/>
              <w:rPr>
                <w:moveFrom w:id="5040" w:author="Pavla Trefilová" w:date="2019-11-18T17:19:00Z"/>
              </w:rPr>
            </w:pPr>
            <w:moveFromRangeStart w:id="5041" w:author="Pavla Trefilová" w:date="2019-11-18T17:19:00Z" w:name="move24990057"/>
            <w:moveFrom w:id="5042" w:author="Pavla Trefilová" w:date="2019-11-18T17:19:00Z">
              <w:r>
                <w:rPr>
                  <w:b/>
                </w:rPr>
                <w:t xml:space="preserve">Obor habilitačního řízení </w:t>
              </w:r>
            </w:moveFrom>
          </w:p>
        </w:tc>
        <w:tc>
          <w:tcPr>
            <w:tcW w:w="2245" w:type="dxa"/>
            <w:gridSpan w:val="4"/>
            <w:tcBorders>
              <w:top w:val="single" w:sz="12" w:space="0" w:color="auto"/>
            </w:tcBorders>
            <w:shd w:val="clear" w:color="auto" w:fill="F7CAAC"/>
          </w:tcPr>
          <w:p w14:paraId="5F010036" w14:textId="77777777" w:rsidR="00B76D0F" w:rsidRDefault="00B76D0F" w:rsidP="00B76D0F">
            <w:pPr>
              <w:jc w:val="both"/>
              <w:rPr>
                <w:moveFrom w:id="5043" w:author="Pavla Trefilová" w:date="2019-11-18T17:19:00Z"/>
              </w:rPr>
            </w:pPr>
            <w:moveFrom w:id="5044" w:author="Pavla Trefilová" w:date="2019-11-18T17:19:00Z">
              <w:r>
                <w:rPr>
                  <w:b/>
                </w:rPr>
                <w:t>Rok udělení hodnosti</w:t>
              </w:r>
            </w:moveFrom>
          </w:p>
        </w:tc>
        <w:tc>
          <w:tcPr>
            <w:tcW w:w="2248" w:type="dxa"/>
            <w:gridSpan w:val="6"/>
            <w:tcBorders>
              <w:top w:val="single" w:sz="12" w:space="0" w:color="auto"/>
              <w:right w:val="single" w:sz="12" w:space="0" w:color="auto"/>
            </w:tcBorders>
            <w:shd w:val="clear" w:color="auto" w:fill="F7CAAC"/>
          </w:tcPr>
          <w:p w14:paraId="4471FE45" w14:textId="77777777" w:rsidR="00B76D0F" w:rsidRDefault="00B76D0F" w:rsidP="00B76D0F">
            <w:pPr>
              <w:jc w:val="both"/>
              <w:rPr>
                <w:moveFrom w:id="5045" w:author="Pavla Trefilová" w:date="2019-11-18T17:19:00Z"/>
              </w:rPr>
            </w:pPr>
            <w:moveFrom w:id="5046" w:author="Pavla Trefilová" w:date="2019-11-18T17:19:00Z">
              <w:r>
                <w:rPr>
                  <w:b/>
                </w:rPr>
                <w:t>Řízení konáno na VŠ</w:t>
              </w:r>
            </w:moveFrom>
          </w:p>
        </w:tc>
        <w:tc>
          <w:tcPr>
            <w:tcW w:w="2019" w:type="dxa"/>
            <w:gridSpan w:val="6"/>
            <w:tcBorders>
              <w:top w:val="single" w:sz="12" w:space="0" w:color="auto"/>
              <w:left w:val="single" w:sz="12" w:space="0" w:color="auto"/>
            </w:tcBorders>
            <w:shd w:val="clear" w:color="auto" w:fill="F7CAAC"/>
          </w:tcPr>
          <w:p w14:paraId="6434710F" w14:textId="77777777" w:rsidR="00B76D0F" w:rsidRDefault="00B76D0F" w:rsidP="00B76D0F">
            <w:pPr>
              <w:jc w:val="both"/>
              <w:rPr>
                <w:moveFrom w:id="5047" w:author="Pavla Trefilová" w:date="2019-11-18T17:19:00Z"/>
                <w:b/>
              </w:rPr>
            </w:pPr>
            <w:moveFrom w:id="5048" w:author="Pavla Trefilová" w:date="2019-11-18T17:19:00Z">
              <w:r>
                <w:rPr>
                  <w:b/>
                </w:rPr>
                <w:t>Ohlasy publikací</w:t>
              </w:r>
            </w:moveFrom>
          </w:p>
        </w:tc>
      </w:tr>
      <w:tr w:rsidR="00534C60" w14:paraId="46AC5549" w14:textId="77777777" w:rsidTr="00B76D0F">
        <w:trPr>
          <w:gridAfter w:val="1"/>
          <w:wAfter w:w="33" w:type="dxa"/>
          <w:cantSplit/>
        </w:trPr>
        <w:tc>
          <w:tcPr>
            <w:tcW w:w="3347" w:type="dxa"/>
            <w:gridSpan w:val="2"/>
          </w:tcPr>
          <w:p w14:paraId="6472ED8E" w14:textId="77777777" w:rsidR="00B76D0F" w:rsidRDefault="00B76D0F" w:rsidP="00B76D0F">
            <w:pPr>
              <w:jc w:val="both"/>
              <w:rPr>
                <w:moveFrom w:id="5049" w:author="Pavla Trefilová" w:date="2019-11-18T17:19:00Z"/>
              </w:rPr>
            </w:pPr>
          </w:p>
        </w:tc>
        <w:tc>
          <w:tcPr>
            <w:tcW w:w="2245" w:type="dxa"/>
            <w:gridSpan w:val="4"/>
          </w:tcPr>
          <w:p w14:paraId="28105E51" w14:textId="77777777" w:rsidR="00B76D0F" w:rsidRDefault="00B76D0F" w:rsidP="00B76D0F">
            <w:pPr>
              <w:jc w:val="both"/>
              <w:rPr>
                <w:moveFrom w:id="5050" w:author="Pavla Trefilová" w:date="2019-11-18T17:19:00Z"/>
              </w:rPr>
            </w:pPr>
          </w:p>
        </w:tc>
        <w:tc>
          <w:tcPr>
            <w:tcW w:w="2248" w:type="dxa"/>
            <w:gridSpan w:val="6"/>
            <w:tcBorders>
              <w:right w:val="single" w:sz="12" w:space="0" w:color="auto"/>
            </w:tcBorders>
          </w:tcPr>
          <w:p w14:paraId="16FF1B53" w14:textId="77777777" w:rsidR="00B76D0F" w:rsidRDefault="00B76D0F" w:rsidP="00B76D0F">
            <w:pPr>
              <w:jc w:val="both"/>
              <w:rPr>
                <w:moveFrom w:id="5051" w:author="Pavla Trefilová" w:date="2019-11-18T17:19:00Z"/>
              </w:rPr>
            </w:pPr>
          </w:p>
        </w:tc>
        <w:tc>
          <w:tcPr>
            <w:tcW w:w="632" w:type="dxa"/>
            <w:gridSpan w:val="3"/>
            <w:tcBorders>
              <w:left w:val="single" w:sz="12" w:space="0" w:color="auto"/>
            </w:tcBorders>
            <w:shd w:val="clear" w:color="auto" w:fill="F7CAAC"/>
          </w:tcPr>
          <w:p w14:paraId="53C80715" w14:textId="77777777" w:rsidR="00B76D0F" w:rsidRDefault="00B76D0F" w:rsidP="00B76D0F">
            <w:pPr>
              <w:jc w:val="both"/>
              <w:rPr>
                <w:moveFrom w:id="5052" w:author="Pavla Trefilová" w:date="2019-11-18T17:19:00Z"/>
              </w:rPr>
            </w:pPr>
            <w:moveFrom w:id="5053" w:author="Pavla Trefilová" w:date="2019-11-18T17:19:00Z">
              <w:r>
                <w:rPr>
                  <w:b/>
                </w:rPr>
                <w:t>WOS</w:t>
              </w:r>
            </w:moveFrom>
          </w:p>
        </w:tc>
        <w:tc>
          <w:tcPr>
            <w:tcW w:w="693" w:type="dxa"/>
            <w:gridSpan w:val="2"/>
            <w:shd w:val="clear" w:color="auto" w:fill="F7CAAC"/>
          </w:tcPr>
          <w:p w14:paraId="3BC498DB" w14:textId="77777777" w:rsidR="00B76D0F" w:rsidRDefault="00B76D0F" w:rsidP="00B76D0F">
            <w:pPr>
              <w:jc w:val="both"/>
              <w:rPr>
                <w:moveFrom w:id="5054" w:author="Pavla Trefilová" w:date="2019-11-18T17:19:00Z"/>
                <w:sz w:val="18"/>
              </w:rPr>
            </w:pPr>
            <w:moveFrom w:id="5055" w:author="Pavla Trefilová" w:date="2019-11-18T17:19:00Z">
              <w:r>
                <w:rPr>
                  <w:b/>
                  <w:sz w:val="18"/>
                </w:rPr>
                <w:t>Scopus</w:t>
              </w:r>
            </w:moveFrom>
          </w:p>
        </w:tc>
        <w:tc>
          <w:tcPr>
            <w:tcW w:w="694" w:type="dxa"/>
            <w:shd w:val="clear" w:color="auto" w:fill="F7CAAC"/>
          </w:tcPr>
          <w:p w14:paraId="0028D670" w14:textId="77777777" w:rsidR="00B76D0F" w:rsidRDefault="00B76D0F" w:rsidP="00B76D0F">
            <w:pPr>
              <w:jc w:val="both"/>
              <w:rPr>
                <w:moveFrom w:id="5056" w:author="Pavla Trefilová" w:date="2019-11-18T17:19:00Z"/>
              </w:rPr>
            </w:pPr>
            <w:moveFrom w:id="5057" w:author="Pavla Trefilová" w:date="2019-11-18T17:19:00Z">
              <w:r>
                <w:rPr>
                  <w:b/>
                  <w:sz w:val="18"/>
                </w:rPr>
                <w:t>ostatní</w:t>
              </w:r>
            </w:moveFrom>
          </w:p>
        </w:tc>
      </w:tr>
      <w:moveFromRangeEnd w:id="5041"/>
      <w:tr w:rsidR="00B2050B" w14:paraId="3447247A" w14:textId="77777777" w:rsidTr="00B2050B">
        <w:trPr>
          <w:gridAfter w:val="1"/>
          <w:wAfter w:w="33" w:type="dxa"/>
          <w:cantSplit/>
          <w:trHeight w:val="70"/>
          <w:del w:id="5058" w:author="Pavla Trefilová" w:date="2019-11-18T17:19:00Z"/>
        </w:trPr>
        <w:tc>
          <w:tcPr>
            <w:tcW w:w="2518" w:type="dxa"/>
            <w:shd w:val="clear" w:color="auto" w:fill="F7CAAC"/>
          </w:tcPr>
          <w:p w14:paraId="4755D6E0" w14:textId="77777777" w:rsidR="00B2050B" w:rsidRDefault="00B2050B" w:rsidP="00B2050B">
            <w:pPr>
              <w:jc w:val="both"/>
              <w:rPr>
                <w:del w:id="5059" w:author="Pavla Trefilová" w:date="2019-11-18T17:19:00Z"/>
              </w:rPr>
            </w:pPr>
            <w:del w:id="5060" w:author="Pavla Trefilová" w:date="2019-11-18T17:19:00Z">
              <w:r>
                <w:rPr>
                  <w:b/>
                </w:rPr>
                <w:delText>Obor jmenovacího řízení</w:delText>
              </w:r>
            </w:del>
          </w:p>
        </w:tc>
        <w:tc>
          <w:tcPr>
            <w:tcW w:w="2126" w:type="dxa"/>
            <w:gridSpan w:val="2"/>
            <w:shd w:val="clear" w:color="auto" w:fill="F7CAAC"/>
          </w:tcPr>
          <w:p w14:paraId="432137E6" w14:textId="77777777" w:rsidR="00B2050B" w:rsidRDefault="00B2050B" w:rsidP="00B2050B">
            <w:pPr>
              <w:jc w:val="both"/>
              <w:rPr>
                <w:del w:id="5061" w:author="Pavla Trefilová" w:date="2019-11-18T17:19:00Z"/>
              </w:rPr>
            </w:pPr>
            <w:del w:id="5062" w:author="Pavla Trefilová" w:date="2019-11-18T17:19:00Z">
              <w:r>
                <w:rPr>
                  <w:b/>
                </w:rPr>
                <w:delText>Rok udělení hodnosti</w:delText>
              </w:r>
            </w:del>
          </w:p>
        </w:tc>
        <w:tc>
          <w:tcPr>
            <w:tcW w:w="2268" w:type="dxa"/>
            <w:gridSpan w:val="6"/>
            <w:tcBorders>
              <w:right w:val="single" w:sz="12" w:space="0" w:color="auto"/>
            </w:tcBorders>
            <w:shd w:val="clear" w:color="auto" w:fill="F7CAAC"/>
          </w:tcPr>
          <w:p w14:paraId="6C6A5B4D" w14:textId="77777777" w:rsidR="00B2050B" w:rsidRDefault="00B2050B" w:rsidP="00B2050B">
            <w:pPr>
              <w:jc w:val="both"/>
              <w:rPr>
                <w:del w:id="5063" w:author="Pavla Trefilová" w:date="2019-11-18T17:19:00Z"/>
              </w:rPr>
            </w:pPr>
            <w:del w:id="5064" w:author="Pavla Trefilová" w:date="2019-11-18T17:19:00Z">
              <w:r>
                <w:rPr>
                  <w:b/>
                </w:rPr>
                <w:delText>Řízení konáno na VŠ</w:delText>
              </w:r>
            </w:del>
          </w:p>
        </w:tc>
        <w:tc>
          <w:tcPr>
            <w:tcW w:w="993" w:type="dxa"/>
            <w:gridSpan w:val="4"/>
            <w:vMerge w:val="restart"/>
            <w:tcBorders>
              <w:left w:val="single" w:sz="12" w:space="0" w:color="auto"/>
            </w:tcBorders>
          </w:tcPr>
          <w:p w14:paraId="473D96A1" w14:textId="77777777" w:rsidR="00B2050B" w:rsidRDefault="00905401" w:rsidP="00B2050B">
            <w:pPr>
              <w:jc w:val="both"/>
              <w:rPr>
                <w:del w:id="5065" w:author="Pavla Trefilová" w:date="2019-11-18T17:19:00Z"/>
                <w:b/>
              </w:rPr>
            </w:pPr>
            <w:del w:id="5066" w:author="Pavla Trefilová" w:date="2019-11-18T17:19:00Z">
              <w:r>
                <w:rPr>
                  <w:b/>
                </w:rPr>
                <w:delText>40</w:delText>
              </w:r>
            </w:del>
          </w:p>
        </w:tc>
        <w:tc>
          <w:tcPr>
            <w:tcW w:w="1260" w:type="dxa"/>
            <w:gridSpan w:val="4"/>
            <w:vMerge w:val="restart"/>
          </w:tcPr>
          <w:p w14:paraId="20C8697E" w14:textId="77777777" w:rsidR="00B2050B" w:rsidRDefault="00B2050B" w:rsidP="00B2050B">
            <w:pPr>
              <w:jc w:val="both"/>
              <w:rPr>
                <w:del w:id="5067" w:author="Pavla Trefilová" w:date="2019-11-18T17:19:00Z"/>
                <w:b/>
              </w:rPr>
            </w:pPr>
            <w:del w:id="5068" w:author="Pavla Trefilová" w:date="2019-11-18T17:19:00Z">
              <w:r>
                <w:rPr>
                  <w:b/>
                </w:rPr>
                <w:delText>65</w:delText>
              </w:r>
            </w:del>
          </w:p>
        </w:tc>
        <w:tc>
          <w:tcPr>
            <w:tcW w:w="694" w:type="dxa"/>
            <w:vMerge w:val="restart"/>
          </w:tcPr>
          <w:p w14:paraId="4383D9CB" w14:textId="77777777" w:rsidR="00B2050B" w:rsidRDefault="00905401" w:rsidP="00B2050B">
            <w:pPr>
              <w:jc w:val="both"/>
              <w:rPr>
                <w:del w:id="5069" w:author="Pavla Trefilová" w:date="2019-11-18T17:19:00Z"/>
                <w:b/>
              </w:rPr>
            </w:pPr>
            <w:del w:id="5070" w:author="Pavla Trefilová" w:date="2019-11-18T17:19:00Z">
              <w:r>
                <w:rPr>
                  <w:b/>
                </w:rPr>
                <w:delText>0</w:delText>
              </w:r>
            </w:del>
          </w:p>
        </w:tc>
      </w:tr>
      <w:tr w:rsidR="00534C60" w14:paraId="6228BB0C" w14:textId="77777777" w:rsidTr="00B76D0F">
        <w:trPr>
          <w:gridAfter w:val="1"/>
          <w:wAfter w:w="33" w:type="dxa"/>
          <w:trHeight w:val="205"/>
        </w:trPr>
        <w:tc>
          <w:tcPr>
            <w:tcW w:w="3347" w:type="dxa"/>
            <w:gridSpan w:val="2"/>
          </w:tcPr>
          <w:p w14:paraId="284F2D18" w14:textId="77777777" w:rsidR="00CB41A3" w:rsidRDefault="00CB41A3" w:rsidP="00B76D0F">
            <w:pPr>
              <w:jc w:val="both"/>
              <w:rPr>
                <w:moveFrom w:id="5071" w:author="Pavla Trefilová" w:date="2019-11-18T17:19:00Z"/>
              </w:rPr>
            </w:pPr>
            <w:moveFromRangeStart w:id="5072" w:author="Pavla Trefilová" w:date="2019-11-18T17:19:00Z" w:name="move24990051"/>
          </w:p>
        </w:tc>
        <w:tc>
          <w:tcPr>
            <w:tcW w:w="2245" w:type="dxa"/>
            <w:gridSpan w:val="4"/>
          </w:tcPr>
          <w:p w14:paraId="0081C438" w14:textId="77777777" w:rsidR="00CB41A3" w:rsidRDefault="00CB41A3" w:rsidP="00B76D0F">
            <w:pPr>
              <w:jc w:val="both"/>
              <w:rPr>
                <w:moveFrom w:id="5073" w:author="Pavla Trefilová" w:date="2019-11-18T17:19:00Z"/>
              </w:rPr>
            </w:pPr>
          </w:p>
        </w:tc>
        <w:tc>
          <w:tcPr>
            <w:tcW w:w="2248" w:type="dxa"/>
            <w:gridSpan w:val="6"/>
            <w:tcBorders>
              <w:right w:val="single" w:sz="12" w:space="0" w:color="auto"/>
            </w:tcBorders>
          </w:tcPr>
          <w:p w14:paraId="0D514B4C" w14:textId="77777777" w:rsidR="00CB41A3" w:rsidRDefault="00CB41A3" w:rsidP="00B76D0F">
            <w:pPr>
              <w:jc w:val="both"/>
              <w:rPr>
                <w:moveFrom w:id="5074" w:author="Pavla Trefilová" w:date="2019-11-18T17:19:00Z"/>
              </w:rPr>
            </w:pPr>
          </w:p>
        </w:tc>
        <w:tc>
          <w:tcPr>
            <w:tcW w:w="632" w:type="dxa"/>
            <w:gridSpan w:val="3"/>
            <w:vMerge/>
            <w:tcBorders>
              <w:left w:val="single" w:sz="12" w:space="0" w:color="auto"/>
            </w:tcBorders>
            <w:vAlign w:val="center"/>
          </w:tcPr>
          <w:p w14:paraId="02C269DF" w14:textId="77777777" w:rsidR="00CB41A3" w:rsidRDefault="00CB41A3" w:rsidP="00B76D0F">
            <w:pPr>
              <w:rPr>
                <w:moveFrom w:id="5075" w:author="Pavla Trefilová" w:date="2019-11-18T17:19:00Z"/>
                <w:b/>
              </w:rPr>
            </w:pPr>
          </w:p>
        </w:tc>
        <w:tc>
          <w:tcPr>
            <w:tcW w:w="693" w:type="dxa"/>
            <w:gridSpan w:val="2"/>
            <w:vMerge/>
            <w:vAlign w:val="center"/>
          </w:tcPr>
          <w:p w14:paraId="77644505" w14:textId="77777777" w:rsidR="00CB41A3" w:rsidRDefault="00CB41A3" w:rsidP="00B76D0F">
            <w:pPr>
              <w:rPr>
                <w:moveFrom w:id="5076" w:author="Pavla Trefilová" w:date="2019-11-18T17:19:00Z"/>
                <w:b/>
              </w:rPr>
            </w:pPr>
          </w:p>
        </w:tc>
        <w:tc>
          <w:tcPr>
            <w:tcW w:w="694" w:type="dxa"/>
            <w:vMerge/>
            <w:vAlign w:val="center"/>
          </w:tcPr>
          <w:p w14:paraId="5CB8D16F" w14:textId="77777777" w:rsidR="00CB41A3" w:rsidRDefault="00CB41A3" w:rsidP="00B76D0F">
            <w:pPr>
              <w:rPr>
                <w:moveFrom w:id="5077" w:author="Pavla Trefilová" w:date="2019-11-18T17:19:00Z"/>
                <w:b/>
              </w:rPr>
            </w:pPr>
          </w:p>
        </w:tc>
      </w:tr>
      <w:tr w:rsidR="00CB41A3" w14:paraId="53EC2331" w14:textId="77777777" w:rsidTr="00B76D0F">
        <w:trPr>
          <w:gridAfter w:val="1"/>
          <w:wAfter w:w="33" w:type="dxa"/>
        </w:trPr>
        <w:tc>
          <w:tcPr>
            <w:tcW w:w="9859" w:type="dxa"/>
            <w:gridSpan w:val="18"/>
            <w:shd w:val="clear" w:color="auto" w:fill="F7CAAC"/>
          </w:tcPr>
          <w:p w14:paraId="02F3896F" w14:textId="77777777" w:rsidR="00CB41A3" w:rsidRDefault="00CB41A3" w:rsidP="00B76D0F">
            <w:pPr>
              <w:jc w:val="both"/>
              <w:rPr>
                <w:moveFrom w:id="5078" w:author="Pavla Trefilová" w:date="2019-11-18T17:19:00Z"/>
                <w:b/>
              </w:rPr>
            </w:pPr>
            <w:moveFrom w:id="5079" w:author="Pavla Trefilová" w:date="2019-11-18T17:19:00Z">
              <w:r>
                <w:rPr>
                  <w:b/>
                </w:rPr>
                <w:t xml:space="preserve">Přehled o nejvýznamnější publikační a další tvůrčí činnosti nebo další profesní činnosti u odborníků z praxe vztahující se k zabezpečovaným předmětům </w:t>
              </w:r>
            </w:moveFrom>
          </w:p>
        </w:tc>
      </w:tr>
      <w:moveFromRangeEnd w:id="5072"/>
      <w:tr w:rsidR="00B2050B" w:rsidRPr="00CA6635" w14:paraId="5836C48F" w14:textId="77777777" w:rsidTr="00B2050B">
        <w:trPr>
          <w:gridAfter w:val="1"/>
          <w:wAfter w:w="33" w:type="dxa"/>
          <w:trHeight w:val="839"/>
          <w:del w:id="5080" w:author="Pavla Trefilová" w:date="2019-11-18T17:19:00Z"/>
        </w:trPr>
        <w:tc>
          <w:tcPr>
            <w:tcW w:w="9859" w:type="dxa"/>
            <w:gridSpan w:val="18"/>
          </w:tcPr>
          <w:p w14:paraId="250EEDAA" w14:textId="77777777" w:rsidR="00905401" w:rsidRDefault="00905401" w:rsidP="00905401">
            <w:pPr>
              <w:jc w:val="both"/>
              <w:rPr>
                <w:del w:id="5081" w:author="Pavla Trefilová" w:date="2019-11-18T17:19:00Z"/>
                <w:bCs/>
              </w:rPr>
            </w:pPr>
            <w:del w:id="5082" w:author="Pavla Trefilová" w:date="2019-11-18T17:19:00Z">
              <w:r w:rsidRPr="00CA6635">
                <w:rPr>
                  <w:bCs/>
                </w:rPr>
                <w:delText>FAJKUS</w:delText>
              </w:r>
              <w:r w:rsidRPr="005479DC">
                <w:delText xml:space="preserve">, </w:delText>
              </w:r>
              <w:r w:rsidRPr="00CA6635">
                <w:rPr>
                  <w:bCs/>
                </w:rPr>
                <w:delText>M</w:delText>
              </w:r>
              <w:r>
                <w:rPr>
                  <w:bCs/>
                </w:rPr>
                <w:delText>.</w:delText>
              </w:r>
              <w:r w:rsidRPr="005B767A">
                <w:delText xml:space="preserve"> Visualization of Graphs of Functions of One and Two Variables.</w:delText>
              </w:r>
              <w:r>
                <w:delText xml:space="preserve"> </w:delText>
              </w:r>
              <w:r w:rsidRPr="00CA6635">
                <w:rPr>
                  <w:i/>
                  <w:iCs/>
                </w:rPr>
                <w:delText>International Journal of</w:delText>
              </w:r>
              <w:r>
                <w:rPr>
                  <w:i/>
                  <w:iCs/>
                </w:rPr>
                <w:delText xml:space="preserve"> Education and Learning Systems.</w:delText>
              </w:r>
              <w:r w:rsidRPr="00CA6635">
                <w:rPr>
                  <w:iCs/>
                </w:rPr>
                <w:delText xml:space="preserve"> 2017</w:delText>
              </w:r>
              <w:r>
                <w:rPr>
                  <w:iCs/>
                </w:rPr>
                <w:delText>, Volume 2,</w:delText>
              </w:r>
              <w:r w:rsidRPr="005B767A">
                <w:delText xml:space="preserve"> </w:delText>
              </w:r>
              <w:r>
                <w:delText xml:space="preserve">s. </w:delText>
              </w:r>
              <w:r w:rsidRPr="005B767A">
                <w:delText>282-286</w:delText>
              </w:r>
              <w:r>
                <w:delText>. ISSN</w:delText>
              </w:r>
              <w:r w:rsidRPr="00CA6635">
                <w:delText xml:space="preserve"> 2367-8933</w:delText>
              </w:r>
              <w:r>
                <w:delText>.</w:delText>
              </w:r>
            </w:del>
          </w:p>
          <w:p w14:paraId="48C05B97" w14:textId="77777777" w:rsidR="00905401" w:rsidRPr="00CA6635" w:rsidRDefault="00905401" w:rsidP="00905401">
            <w:pPr>
              <w:jc w:val="both"/>
              <w:rPr>
                <w:del w:id="5083" w:author="Pavla Trefilová" w:date="2019-11-18T17:19:00Z"/>
                <w:bCs/>
              </w:rPr>
            </w:pPr>
            <w:del w:id="5084" w:author="Pavla Trefilová" w:date="2019-11-18T17:19:00Z">
              <w:r w:rsidRPr="00CA6635">
                <w:rPr>
                  <w:bCs/>
                </w:rPr>
                <w:delText>FAJKUS</w:delText>
              </w:r>
              <w:r w:rsidRPr="005479DC">
                <w:delText xml:space="preserve">, </w:delText>
              </w:r>
              <w:r w:rsidRPr="00CA6635">
                <w:rPr>
                  <w:bCs/>
                </w:rPr>
                <w:delText>M</w:delText>
              </w:r>
              <w:r>
                <w:rPr>
                  <w:bCs/>
                </w:rPr>
                <w:delText>.</w:delText>
              </w:r>
              <w:r w:rsidRPr="005479DC">
                <w:delText xml:space="preserve"> A simple model of an economical problem in the Mathematica environment. </w:delText>
              </w:r>
              <w:r w:rsidRPr="00CA6635">
                <w:rPr>
                  <w:i/>
                  <w:iCs/>
                </w:rPr>
                <w:delText>Trendy ve vzdělávání</w:delText>
              </w:r>
              <w:r w:rsidRPr="005479DC">
                <w:delText>, 2016, roč. 9, č. 1, s. 56-62. ISSN 1805-8949</w:delText>
              </w:r>
              <w:r>
                <w:delText xml:space="preserve">. </w:delText>
              </w:r>
              <w:r w:rsidRPr="00CA6635">
                <w:delText>DOI: 10.5507/tvv.2016.008</w:delText>
              </w:r>
            </w:del>
          </w:p>
          <w:p w14:paraId="1686789D" w14:textId="77777777" w:rsidR="00905401" w:rsidRPr="00CA6635" w:rsidRDefault="00905401" w:rsidP="00905401">
            <w:pPr>
              <w:jc w:val="both"/>
              <w:rPr>
                <w:del w:id="5085" w:author="Pavla Trefilová" w:date="2019-11-18T17:19:00Z"/>
                <w:bCs/>
              </w:rPr>
            </w:pPr>
            <w:del w:id="5086" w:author="Pavla Trefilová" w:date="2019-11-18T17:19:00Z">
              <w:r w:rsidRPr="00CA6635">
                <w:rPr>
                  <w:bCs/>
                </w:rPr>
                <w:delText>FAJKUS</w:delText>
              </w:r>
              <w:r w:rsidRPr="005479DC">
                <w:delText xml:space="preserve">, </w:delText>
              </w:r>
              <w:r w:rsidRPr="00CA6635">
                <w:rPr>
                  <w:bCs/>
                </w:rPr>
                <w:delText>M</w:delText>
              </w:r>
              <w:r>
                <w:rPr>
                  <w:bCs/>
                </w:rPr>
                <w:delText>.</w:delText>
              </w:r>
              <w:r w:rsidRPr="005479DC">
                <w:delText xml:space="preserve"> IT-supported teaching of Microeconomics. In </w:delText>
              </w:r>
              <w:r w:rsidRPr="00CA6635">
                <w:rPr>
                  <w:i/>
                  <w:iCs/>
                </w:rPr>
                <w:delText>Proceedings from IX. International Conference on Applied Business Research ICABR 2014</w:delText>
              </w:r>
              <w:r>
                <w:delText>. Brno</w:delText>
              </w:r>
              <w:r w:rsidRPr="005479DC">
                <w:delText>: Mendelova univerzita v Brně, 2014, s. nečíslováno. ISBN 978-80-7509-223-6</w:delText>
              </w:r>
              <w:r>
                <w:delText>.</w:delText>
              </w:r>
            </w:del>
          </w:p>
          <w:p w14:paraId="3FCDE0D3" w14:textId="77777777" w:rsidR="00B2050B" w:rsidRPr="00CA6635" w:rsidRDefault="00905401" w:rsidP="00905401">
            <w:pPr>
              <w:rPr>
                <w:del w:id="5087" w:author="Pavla Trefilová" w:date="2019-11-18T17:19:00Z"/>
                <w:bCs/>
              </w:rPr>
            </w:pPr>
            <w:del w:id="5088" w:author="Pavla Trefilová" w:date="2019-11-18T17:19:00Z">
              <w:r w:rsidRPr="00CA6635">
                <w:rPr>
                  <w:bCs/>
                </w:rPr>
                <w:delText>FAJKUS</w:delText>
              </w:r>
              <w:r w:rsidRPr="005479DC">
                <w:delText xml:space="preserve">, </w:delText>
              </w:r>
              <w:r w:rsidRPr="00CA6635">
                <w:rPr>
                  <w:bCs/>
                </w:rPr>
                <w:delText>M</w:delText>
              </w:r>
              <w:r>
                <w:rPr>
                  <w:bCs/>
                </w:rPr>
                <w:delText>.</w:delText>
              </w:r>
              <w:r w:rsidRPr="005479DC">
                <w:delText xml:space="preserve"> Visualisation of a tangent plane of a function of two variables. In </w:delText>
              </w:r>
              <w:r w:rsidRPr="00CA6635">
                <w:rPr>
                  <w:i/>
                  <w:iCs/>
                </w:rPr>
                <w:delText>Konference MITAV 2014</w:delText>
              </w:r>
              <w:r w:rsidRPr="005479DC">
                <w:delText>. Brno: Klub Univerzity obrany, 2014, s. nečíslováno. ISBN 978-80-7231-961-9</w:delText>
              </w:r>
              <w:r>
                <w:delText>.</w:delText>
              </w:r>
            </w:del>
          </w:p>
        </w:tc>
      </w:tr>
      <w:tr w:rsidR="00B2050B" w14:paraId="7D9186E2" w14:textId="77777777" w:rsidTr="00B2050B">
        <w:trPr>
          <w:gridAfter w:val="1"/>
          <w:wAfter w:w="33" w:type="dxa"/>
          <w:trHeight w:val="218"/>
          <w:del w:id="5089" w:author="Pavla Trefilová" w:date="2019-11-18T17:19:00Z"/>
        </w:trPr>
        <w:tc>
          <w:tcPr>
            <w:tcW w:w="9859" w:type="dxa"/>
            <w:gridSpan w:val="18"/>
            <w:shd w:val="clear" w:color="auto" w:fill="F7CAAC"/>
          </w:tcPr>
          <w:p w14:paraId="481F8DD9" w14:textId="77777777" w:rsidR="00B2050B" w:rsidRDefault="00B2050B" w:rsidP="00B2050B">
            <w:pPr>
              <w:rPr>
                <w:del w:id="5090" w:author="Pavla Trefilová" w:date="2019-11-18T17:19:00Z"/>
                <w:b/>
              </w:rPr>
            </w:pPr>
            <w:del w:id="5091" w:author="Pavla Trefilová" w:date="2019-11-18T17:19:00Z">
              <w:r>
                <w:rPr>
                  <w:b/>
                </w:rPr>
                <w:delText>Působení v zahraničí</w:delText>
              </w:r>
            </w:del>
          </w:p>
        </w:tc>
      </w:tr>
      <w:tr w:rsidR="00B2050B" w:rsidRPr="00CA6635" w14:paraId="71D5F78F" w14:textId="77777777" w:rsidTr="00743580">
        <w:trPr>
          <w:gridAfter w:val="1"/>
          <w:wAfter w:w="33" w:type="dxa"/>
          <w:trHeight w:val="158"/>
          <w:del w:id="5092" w:author="Pavla Trefilová" w:date="2019-11-18T17:19:00Z"/>
        </w:trPr>
        <w:tc>
          <w:tcPr>
            <w:tcW w:w="9859" w:type="dxa"/>
            <w:gridSpan w:val="18"/>
          </w:tcPr>
          <w:p w14:paraId="52F09020" w14:textId="77777777" w:rsidR="00B2050B" w:rsidRPr="00CA6635" w:rsidRDefault="00B2050B" w:rsidP="00B2050B">
            <w:pPr>
              <w:jc w:val="both"/>
              <w:rPr>
                <w:del w:id="5093" w:author="Pavla Trefilová" w:date="2019-11-18T17:19:00Z"/>
                <w:iCs/>
              </w:rPr>
            </w:pPr>
            <w:del w:id="5094" w:author="Pavla Trefilová" w:date="2019-11-18T17:19:00Z">
              <w:r w:rsidRPr="00DC5FB2">
                <w:rPr>
                  <w:iCs/>
                </w:rPr>
                <w:delText xml:space="preserve">2004-2005 </w:delText>
              </w:r>
              <w:r>
                <w:rPr>
                  <w:iCs/>
                </w:rPr>
                <w:delText>–</w:delText>
              </w:r>
              <w:r w:rsidRPr="00DC5FB2">
                <w:rPr>
                  <w:iCs/>
                </w:rPr>
                <w:delText xml:space="preserve"> Annie Wright School; Tacoma, Washington, USA</w:delText>
              </w:r>
              <w:r>
                <w:rPr>
                  <w:iCs/>
                </w:rPr>
                <w:delText>, roční výukový pobyt v rámci Fulbrightova programu</w:delText>
              </w:r>
            </w:del>
          </w:p>
        </w:tc>
      </w:tr>
      <w:tr w:rsidR="00B2050B" w14:paraId="605D8A08" w14:textId="77777777" w:rsidTr="00743580">
        <w:trPr>
          <w:gridAfter w:val="1"/>
          <w:wAfter w:w="33" w:type="dxa"/>
          <w:cantSplit/>
          <w:trHeight w:val="92"/>
          <w:del w:id="5095" w:author="Pavla Trefilová" w:date="2019-11-18T17:19:00Z"/>
        </w:trPr>
        <w:tc>
          <w:tcPr>
            <w:tcW w:w="2518" w:type="dxa"/>
            <w:shd w:val="clear" w:color="auto" w:fill="F7CAAC"/>
          </w:tcPr>
          <w:p w14:paraId="38872448" w14:textId="77777777" w:rsidR="00B2050B" w:rsidRDefault="00B2050B" w:rsidP="00B2050B">
            <w:pPr>
              <w:jc w:val="both"/>
              <w:rPr>
                <w:del w:id="5096" w:author="Pavla Trefilová" w:date="2019-11-18T17:19:00Z"/>
                <w:b/>
              </w:rPr>
            </w:pPr>
            <w:del w:id="5097" w:author="Pavla Trefilová" w:date="2019-11-18T17:19:00Z">
              <w:r>
                <w:rPr>
                  <w:b/>
                </w:rPr>
                <w:delText xml:space="preserve">Podpis </w:delText>
              </w:r>
            </w:del>
          </w:p>
        </w:tc>
        <w:tc>
          <w:tcPr>
            <w:tcW w:w="4536" w:type="dxa"/>
            <w:gridSpan w:val="9"/>
          </w:tcPr>
          <w:p w14:paraId="3387B766" w14:textId="77777777" w:rsidR="00B2050B" w:rsidRDefault="00B2050B" w:rsidP="00B2050B">
            <w:pPr>
              <w:jc w:val="both"/>
              <w:rPr>
                <w:del w:id="5098" w:author="Pavla Trefilová" w:date="2019-11-18T17:19:00Z"/>
              </w:rPr>
            </w:pPr>
          </w:p>
        </w:tc>
        <w:tc>
          <w:tcPr>
            <w:tcW w:w="851" w:type="dxa"/>
            <w:gridSpan w:val="3"/>
            <w:shd w:val="clear" w:color="auto" w:fill="F7CAAC"/>
          </w:tcPr>
          <w:p w14:paraId="78938457" w14:textId="77777777" w:rsidR="00B2050B" w:rsidRDefault="00B2050B" w:rsidP="00B2050B">
            <w:pPr>
              <w:jc w:val="both"/>
              <w:rPr>
                <w:del w:id="5099" w:author="Pavla Trefilová" w:date="2019-11-18T17:19:00Z"/>
              </w:rPr>
            </w:pPr>
            <w:del w:id="5100" w:author="Pavla Trefilová" w:date="2019-11-18T17:19:00Z">
              <w:r>
                <w:rPr>
                  <w:b/>
                </w:rPr>
                <w:delText>datum</w:delText>
              </w:r>
            </w:del>
          </w:p>
        </w:tc>
        <w:tc>
          <w:tcPr>
            <w:tcW w:w="1954" w:type="dxa"/>
            <w:gridSpan w:val="5"/>
          </w:tcPr>
          <w:p w14:paraId="4E48F7F6" w14:textId="77777777" w:rsidR="00B2050B" w:rsidRDefault="00B2050B" w:rsidP="00B2050B">
            <w:pPr>
              <w:jc w:val="both"/>
              <w:rPr>
                <w:del w:id="5101" w:author="Pavla Trefilová" w:date="2019-11-18T17:19:00Z"/>
              </w:rPr>
            </w:pPr>
          </w:p>
        </w:tc>
      </w:tr>
    </w:tbl>
    <w:p w14:paraId="7F8543CC" w14:textId="77777777" w:rsidR="00B2050B" w:rsidRDefault="00B2050B" w:rsidP="00B2050B">
      <w:pPr>
        <w:rPr>
          <w:del w:id="5102" w:author="Pavla Trefilová" w:date="2019-11-18T17:19:00Z"/>
        </w:rPr>
      </w:pPr>
    </w:p>
    <w:p w14:paraId="3686E2B8" w14:textId="77777777" w:rsidR="00B2050B" w:rsidRDefault="00B2050B" w:rsidP="00B2050B">
      <w:pPr>
        <w:rPr>
          <w:del w:id="5103" w:author="Pavla Trefilová" w:date="2019-11-18T17:19:00Z"/>
        </w:rPr>
      </w:pPr>
    </w:p>
    <w:p w14:paraId="6FB47F30" w14:textId="77777777" w:rsidR="00B2050B" w:rsidRDefault="00B2050B" w:rsidP="00B2050B">
      <w:pPr>
        <w:rPr>
          <w:del w:id="5104" w:author="Pavla Trefilová" w:date="2019-11-18T17:19:00Z"/>
        </w:rPr>
      </w:pPr>
    </w:p>
    <w:p w14:paraId="7A80462D" w14:textId="77777777" w:rsidR="00905401" w:rsidRDefault="00905401" w:rsidP="00B2050B">
      <w:pPr>
        <w:rPr>
          <w:del w:id="5105" w:author="Pavla Trefilová" w:date="2019-11-18T17:19:00Z"/>
        </w:rPr>
      </w:pPr>
    </w:p>
    <w:p w14:paraId="2611225D" w14:textId="77777777" w:rsidR="00905401" w:rsidRDefault="00905401" w:rsidP="00B2050B">
      <w:pPr>
        <w:rPr>
          <w:del w:id="5106" w:author="Pavla Trefilová" w:date="2019-11-18T17:19:00Z"/>
        </w:rPr>
      </w:pPr>
    </w:p>
    <w:p w14:paraId="7A60008E" w14:textId="77777777" w:rsidR="00905401" w:rsidRDefault="00905401" w:rsidP="00B2050B">
      <w:pPr>
        <w:rPr>
          <w:del w:id="5107" w:author="Pavla Trefilová" w:date="2019-11-18T17:19:00Z"/>
        </w:rPr>
      </w:pPr>
    </w:p>
    <w:p w14:paraId="50023F52" w14:textId="77777777" w:rsidR="00743580" w:rsidRDefault="00743580" w:rsidP="00B2050B">
      <w:pPr>
        <w:rPr>
          <w:del w:id="5108" w:author="Pavla Trefilová" w:date="2019-11-18T17:19:00Z"/>
        </w:rPr>
      </w:pPr>
    </w:p>
    <w:p w14:paraId="014410D3" w14:textId="77777777" w:rsidR="00B2050B" w:rsidRDefault="00B2050B" w:rsidP="00B2050B">
      <w:pPr>
        <w:rPr>
          <w:del w:id="5109" w:author="Pavla Trefilová" w:date="2019-11-18T17:1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1"/>
        <w:gridCol w:w="11"/>
        <w:gridCol w:w="805"/>
        <w:gridCol w:w="14"/>
        <w:gridCol w:w="1677"/>
        <w:gridCol w:w="21"/>
        <w:gridCol w:w="495"/>
        <w:gridCol w:w="23"/>
        <w:gridCol w:w="462"/>
        <w:gridCol w:w="133"/>
        <w:gridCol w:w="820"/>
        <w:gridCol w:w="29"/>
        <w:gridCol w:w="129"/>
        <w:gridCol w:w="572"/>
        <w:gridCol w:w="45"/>
        <w:gridCol w:w="32"/>
        <w:gridCol w:w="50"/>
        <w:gridCol w:w="575"/>
        <w:gridCol w:w="124"/>
        <w:gridCol w:w="562"/>
        <w:gridCol w:w="646"/>
        <w:gridCol w:w="41"/>
        <w:gridCol w:w="122"/>
        <w:tblGridChange w:id="5110">
          <w:tblGrid>
            <w:gridCol w:w="76"/>
            <w:gridCol w:w="2395"/>
            <w:gridCol w:w="11"/>
            <w:gridCol w:w="805"/>
            <w:gridCol w:w="14"/>
            <w:gridCol w:w="1677"/>
            <w:gridCol w:w="21"/>
            <w:gridCol w:w="495"/>
            <w:gridCol w:w="23"/>
            <w:gridCol w:w="462"/>
            <w:gridCol w:w="133"/>
            <w:gridCol w:w="49"/>
            <w:gridCol w:w="771"/>
            <w:gridCol w:w="29"/>
            <w:gridCol w:w="129"/>
            <w:gridCol w:w="572"/>
            <w:gridCol w:w="45"/>
            <w:gridCol w:w="32"/>
            <w:gridCol w:w="50"/>
            <w:gridCol w:w="82"/>
            <w:gridCol w:w="493"/>
            <w:gridCol w:w="124"/>
            <w:gridCol w:w="562"/>
            <w:gridCol w:w="646"/>
            <w:gridCol w:w="41"/>
            <w:gridCol w:w="122"/>
            <w:gridCol w:w="117"/>
          </w:tblGrid>
        </w:tblGridChange>
      </w:tblGrid>
      <w:tr w:rsidR="00534C60" w14:paraId="50442804" w14:textId="77777777" w:rsidTr="00B76D0F">
        <w:trPr>
          <w:gridAfter w:val="2"/>
          <w:wAfter w:w="165" w:type="dxa"/>
        </w:trPr>
        <w:tc>
          <w:tcPr>
            <w:tcW w:w="9859" w:type="dxa"/>
            <w:gridSpan w:val="21"/>
            <w:tcBorders>
              <w:bottom w:val="double" w:sz="4" w:space="0" w:color="auto"/>
            </w:tcBorders>
            <w:shd w:val="clear" w:color="auto" w:fill="BDD6EE"/>
          </w:tcPr>
          <w:p w14:paraId="2B460E93" w14:textId="77777777" w:rsidR="00B76D0F" w:rsidRDefault="00B76D0F" w:rsidP="00B76D0F">
            <w:pPr>
              <w:jc w:val="both"/>
              <w:rPr>
                <w:moveFrom w:id="5111" w:author="Pavla Trefilová" w:date="2019-11-18T17:19:00Z"/>
                <w:b/>
                <w:sz w:val="28"/>
              </w:rPr>
            </w:pPr>
            <w:moveFromRangeStart w:id="5112" w:author="Pavla Trefilová" w:date="2019-11-18T17:19:00Z" w:name="move24990058"/>
            <w:moveFrom w:id="5113" w:author="Pavla Trefilová" w:date="2019-11-18T17:19:00Z">
              <w:r>
                <w:rPr>
                  <w:b/>
                  <w:sz w:val="28"/>
                </w:rPr>
                <w:t>C-I – Personální zabezpečení</w:t>
              </w:r>
            </w:moveFrom>
          </w:p>
        </w:tc>
      </w:tr>
      <w:tr w:rsidR="00534C60" w14:paraId="2279F070" w14:textId="77777777" w:rsidTr="00B76D0F">
        <w:trPr>
          <w:gridAfter w:val="2"/>
          <w:wAfter w:w="165" w:type="dxa"/>
        </w:trPr>
        <w:tc>
          <w:tcPr>
            <w:tcW w:w="2518" w:type="dxa"/>
            <w:tcBorders>
              <w:top w:val="double" w:sz="4" w:space="0" w:color="auto"/>
            </w:tcBorders>
            <w:shd w:val="clear" w:color="auto" w:fill="F7CAAC"/>
          </w:tcPr>
          <w:p w14:paraId="44ECCBD3" w14:textId="77777777" w:rsidR="00B76D0F" w:rsidRDefault="00B76D0F" w:rsidP="00B76D0F">
            <w:pPr>
              <w:jc w:val="both"/>
              <w:rPr>
                <w:moveFrom w:id="5114" w:author="Pavla Trefilová" w:date="2019-11-18T17:19:00Z"/>
                <w:b/>
              </w:rPr>
            </w:pPr>
            <w:moveFrom w:id="5115" w:author="Pavla Trefilová" w:date="2019-11-18T17:19:00Z">
              <w:r>
                <w:rPr>
                  <w:b/>
                </w:rPr>
                <w:t>Vysoká škola</w:t>
              </w:r>
            </w:moveFrom>
          </w:p>
        </w:tc>
        <w:tc>
          <w:tcPr>
            <w:tcW w:w="7341" w:type="dxa"/>
            <w:gridSpan w:val="20"/>
          </w:tcPr>
          <w:p w14:paraId="4B54256F" w14:textId="77777777" w:rsidR="00B76D0F" w:rsidRDefault="00B76D0F" w:rsidP="00B76D0F">
            <w:pPr>
              <w:jc w:val="both"/>
              <w:rPr>
                <w:moveFrom w:id="5116" w:author="Pavla Trefilová" w:date="2019-11-18T17:19:00Z"/>
              </w:rPr>
            </w:pPr>
            <w:moveFrom w:id="5117" w:author="Pavla Trefilová" w:date="2019-11-18T17:19:00Z">
              <w:r>
                <w:t>Univerzita Tomáše Bati ve Zlíně</w:t>
              </w:r>
            </w:moveFrom>
          </w:p>
        </w:tc>
      </w:tr>
      <w:tr w:rsidR="00534C60" w14:paraId="2360302C" w14:textId="77777777" w:rsidTr="00B76D0F">
        <w:trPr>
          <w:gridAfter w:val="2"/>
          <w:wAfter w:w="165" w:type="dxa"/>
        </w:trPr>
        <w:tc>
          <w:tcPr>
            <w:tcW w:w="2518" w:type="dxa"/>
            <w:shd w:val="clear" w:color="auto" w:fill="F7CAAC"/>
          </w:tcPr>
          <w:p w14:paraId="34A47528" w14:textId="77777777" w:rsidR="00B76D0F" w:rsidRDefault="00B76D0F" w:rsidP="00B76D0F">
            <w:pPr>
              <w:jc w:val="both"/>
              <w:rPr>
                <w:moveFrom w:id="5118" w:author="Pavla Trefilová" w:date="2019-11-18T17:19:00Z"/>
                <w:b/>
              </w:rPr>
            </w:pPr>
            <w:moveFrom w:id="5119" w:author="Pavla Trefilová" w:date="2019-11-18T17:19:00Z">
              <w:r>
                <w:rPr>
                  <w:b/>
                </w:rPr>
                <w:t>Součást vysoké školy</w:t>
              </w:r>
            </w:moveFrom>
          </w:p>
        </w:tc>
        <w:tc>
          <w:tcPr>
            <w:tcW w:w="7341" w:type="dxa"/>
            <w:gridSpan w:val="20"/>
          </w:tcPr>
          <w:p w14:paraId="242F4032" w14:textId="77777777" w:rsidR="00B76D0F" w:rsidRDefault="00B76D0F" w:rsidP="00B76D0F">
            <w:pPr>
              <w:jc w:val="both"/>
              <w:rPr>
                <w:moveFrom w:id="5120" w:author="Pavla Trefilová" w:date="2019-11-18T17:19:00Z"/>
              </w:rPr>
            </w:pPr>
            <w:moveFrom w:id="5121" w:author="Pavla Trefilová" w:date="2019-11-18T17:19:00Z">
              <w:r>
                <w:t>Fakulta managementu a ekonomiky</w:t>
              </w:r>
            </w:moveFrom>
          </w:p>
        </w:tc>
      </w:tr>
      <w:moveFromRangeEnd w:id="5112"/>
      <w:tr w:rsidR="00B2050B" w14:paraId="4836D246" w14:textId="77777777" w:rsidTr="00B2050B">
        <w:trPr>
          <w:gridAfter w:val="1"/>
          <w:wAfter w:w="124" w:type="dxa"/>
          <w:del w:id="5122" w:author="Pavla Trefilová" w:date="2019-11-18T17:19:00Z"/>
        </w:trPr>
        <w:tc>
          <w:tcPr>
            <w:tcW w:w="2529" w:type="dxa"/>
            <w:gridSpan w:val="2"/>
            <w:shd w:val="clear" w:color="auto" w:fill="F7CAAC"/>
          </w:tcPr>
          <w:p w14:paraId="0072E034" w14:textId="77777777" w:rsidR="00B2050B" w:rsidRDefault="00B2050B" w:rsidP="00B2050B">
            <w:pPr>
              <w:jc w:val="both"/>
              <w:rPr>
                <w:del w:id="5123" w:author="Pavla Trefilová" w:date="2019-11-18T17:19:00Z"/>
                <w:b/>
              </w:rPr>
            </w:pPr>
            <w:del w:id="5124" w:author="Pavla Trefilová" w:date="2019-11-18T17:19:00Z">
              <w:r>
                <w:rPr>
                  <w:b/>
                </w:rPr>
                <w:delText>Název studijního programu</w:delText>
              </w:r>
            </w:del>
          </w:p>
        </w:tc>
        <w:tc>
          <w:tcPr>
            <w:tcW w:w="7371" w:type="dxa"/>
            <w:gridSpan w:val="20"/>
          </w:tcPr>
          <w:p w14:paraId="520FEE53" w14:textId="77777777" w:rsidR="00B2050B" w:rsidRDefault="00343DC3" w:rsidP="00B2050B">
            <w:pPr>
              <w:jc w:val="both"/>
              <w:rPr>
                <w:del w:id="5125" w:author="Pavla Trefilová" w:date="2019-11-18T17:19:00Z"/>
              </w:rPr>
            </w:pPr>
            <w:del w:id="5126" w:author="Pavla Trefilová" w:date="2019-11-18T17:19:00Z">
              <w:r>
                <w:delText xml:space="preserve">Economics and Management </w:delText>
              </w:r>
            </w:del>
          </w:p>
        </w:tc>
      </w:tr>
      <w:tr w:rsidR="00B2050B" w14:paraId="3DD38B90" w14:textId="77777777" w:rsidTr="00B2050B">
        <w:trPr>
          <w:gridAfter w:val="1"/>
          <w:wAfter w:w="124" w:type="dxa"/>
          <w:del w:id="5127" w:author="Pavla Trefilová" w:date="2019-11-18T17:19:00Z"/>
        </w:trPr>
        <w:tc>
          <w:tcPr>
            <w:tcW w:w="2529" w:type="dxa"/>
            <w:gridSpan w:val="2"/>
            <w:shd w:val="clear" w:color="auto" w:fill="F7CAAC"/>
          </w:tcPr>
          <w:p w14:paraId="7A2DB0DA" w14:textId="77777777" w:rsidR="00B2050B" w:rsidRDefault="00B2050B" w:rsidP="00B2050B">
            <w:pPr>
              <w:jc w:val="both"/>
              <w:rPr>
                <w:del w:id="5128" w:author="Pavla Trefilová" w:date="2019-11-18T17:19:00Z"/>
                <w:b/>
              </w:rPr>
            </w:pPr>
            <w:del w:id="5129" w:author="Pavla Trefilová" w:date="2019-11-18T17:19:00Z">
              <w:r>
                <w:rPr>
                  <w:b/>
                </w:rPr>
                <w:delText>Jméno a příjmení</w:delText>
              </w:r>
            </w:del>
          </w:p>
        </w:tc>
        <w:tc>
          <w:tcPr>
            <w:tcW w:w="4554" w:type="dxa"/>
            <w:gridSpan w:val="10"/>
          </w:tcPr>
          <w:p w14:paraId="45E68AD7" w14:textId="77777777" w:rsidR="00B2050B" w:rsidRDefault="00B2050B" w:rsidP="00B2050B">
            <w:pPr>
              <w:jc w:val="both"/>
              <w:rPr>
                <w:del w:id="5130" w:author="Pavla Trefilová" w:date="2019-11-18T17:19:00Z"/>
              </w:rPr>
            </w:pPr>
            <w:del w:id="5131" w:author="Pavla Trefilová" w:date="2019-11-18T17:19:00Z">
              <w:r w:rsidRPr="00527A03">
                <w:delText>Mi</w:delText>
              </w:r>
              <w:r>
                <w:delText>loslav FIALKA</w:delText>
              </w:r>
            </w:del>
          </w:p>
        </w:tc>
        <w:tc>
          <w:tcPr>
            <w:tcW w:w="712" w:type="dxa"/>
            <w:gridSpan w:val="2"/>
            <w:shd w:val="clear" w:color="auto" w:fill="F7CAAC"/>
          </w:tcPr>
          <w:p w14:paraId="38692675" w14:textId="77777777" w:rsidR="00B2050B" w:rsidRDefault="00B2050B" w:rsidP="00B2050B">
            <w:pPr>
              <w:jc w:val="both"/>
              <w:rPr>
                <w:del w:id="5132" w:author="Pavla Trefilová" w:date="2019-11-18T17:19:00Z"/>
                <w:b/>
              </w:rPr>
            </w:pPr>
            <w:del w:id="5133" w:author="Pavla Trefilová" w:date="2019-11-18T17:19:00Z">
              <w:r>
                <w:rPr>
                  <w:b/>
                </w:rPr>
                <w:delText>Tituly</w:delText>
              </w:r>
            </w:del>
          </w:p>
        </w:tc>
        <w:tc>
          <w:tcPr>
            <w:tcW w:w="2105" w:type="dxa"/>
            <w:gridSpan w:val="8"/>
          </w:tcPr>
          <w:p w14:paraId="34F533DE" w14:textId="77777777" w:rsidR="00B2050B" w:rsidRDefault="00B2050B" w:rsidP="00B2050B">
            <w:pPr>
              <w:jc w:val="both"/>
              <w:rPr>
                <w:del w:id="5134" w:author="Pavla Trefilová" w:date="2019-11-18T17:19:00Z"/>
              </w:rPr>
            </w:pPr>
            <w:del w:id="5135" w:author="Pavla Trefilová" w:date="2019-11-18T17:19:00Z">
              <w:r w:rsidRPr="00527A03">
                <w:delText>RNDr., CSc.</w:delText>
              </w:r>
            </w:del>
          </w:p>
        </w:tc>
      </w:tr>
      <w:tr w:rsidR="00B2050B" w14:paraId="17C7956D" w14:textId="77777777" w:rsidTr="00B2050B">
        <w:trPr>
          <w:gridAfter w:val="1"/>
          <w:wAfter w:w="124" w:type="dxa"/>
          <w:del w:id="5136" w:author="Pavla Trefilová" w:date="2019-11-18T17:19:00Z"/>
        </w:trPr>
        <w:tc>
          <w:tcPr>
            <w:tcW w:w="2529" w:type="dxa"/>
            <w:gridSpan w:val="2"/>
            <w:shd w:val="clear" w:color="auto" w:fill="F7CAAC"/>
          </w:tcPr>
          <w:p w14:paraId="779DEAD3" w14:textId="77777777" w:rsidR="00B2050B" w:rsidRDefault="00B2050B" w:rsidP="00B2050B">
            <w:pPr>
              <w:jc w:val="both"/>
              <w:rPr>
                <w:del w:id="5137" w:author="Pavla Trefilová" w:date="2019-11-18T17:19:00Z"/>
                <w:b/>
              </w:rPr>
            </w:pPr>
            <w:del w:id="5138" w:author="Pavla Trefilová" w:date="2019-11-18T17:19:00Z">
              <w:r>
                <w:rPr>
                  <w:b/>
                </w:rPr>
                <w:delText>Rok narození</w:delText>
              </w:r>
            </w:del>
          </w:p>
        </w:tc>
        <w:tc>
          <w:tcPr>
            <w:tcW w:w="832" w:type="dxa"/>
            <w:gridSpan w:val="2"/>
          </w:tcPr>
          <w:p w14:paraId="0046A6DA" w14:textId="77777777" w:rsidR="00B2050B" w:rsidRDefault="00B2050B" w:rsidP="00B2050B">
            <w:pPr>
              <w:jc w:val="both"/>
              <w:rPr>
                <w:del w:id="5139" w:author="Pavla Trefilová" w:date="2019-11-18T17:19:00Z"/>
              </w:rPr>
            </w:pPr>
            <w:del w:id="5140" w:author="Pavla Trefilová" w:date="2019-11-18T17:19:00Z">
              <w:r w:rsidRPr="00527A03">
                <w:delText>195</w:delText>
              </w:r>
              <w:r>
                <w:delText>1</w:delText>
              </w:r>
            </w:del>
          </w:p>
        </w:tc>
        <w:tc>
          <w:tcPr>
            <w:tcW w:w="1728" w:type="dxa"/>
            <w:gridSpan w:val="2"/>
            <w:shd w:val="clear" w:color="auto" w:fill="F7CAAC"/>
          </w:tcPr>
          <w:p w14:paraId="317BB8F6" w14:textId="77777777" w:rsidR="00B2050B" w:rsidRDefault="00B2050B" w:rsidP="00B2050B">
            <w:pPr>
              <w:jc w:val="both"/>
              <w:rPr>
                <w:del w:id="5141" w:author="Pavla Trefilová" w:date="2019-11-18T17:19:00Z"/>
                <w:b/>
              </w:rPr>
            </w:pPr>
            <w:del w:id="5142" w:author="Pavla Trefilová" w:date="2019-11-18T17:19:00Z">
              <w:r>
                <w:rPr>
                  <w:b/>
                </w:rPr>
                <w:delText>typ vztahu k VŠ</w:delText>
              </w:r>
            </w:del>
          </w:p>
        </w:tc>
        <w:tc>
          <w:tcPr>
            <w:tcW w:w="996" w:type="dxa"/>
            <w:gridSpan w:val="3"/>
          </w:tcPr>
          <w:p w14:paraId="72737EF2" w14:textId="77777777" w:rsidR="00B2050B" w:rsidRDefault="00B2050B" w:rsidP="00B2050B">
            <w:pPr>
              <w:jc w:val="both"/>
              <w:rPr>
                <w:del w:id="5143" w:author="Pavla Trefilová" w:date="2019-11-18T17:19:00Z"/>
              </w:rPr>
            </w:pPr>
            <w:del w:id="5144" w:author="Pavla Trefilová" w:date="2019-11-18T17:19:00Z">
              <w:r>
                <w:delText>pp</w:delText>
              </w:r>
            </w:del>
          </w:p>
        </w:tc>
        <w:tc>
          <w:tcPr>
            <w:tcW w:w="998" w:type="dxa"/>
            <w:gridSpan w:val="3"/>
            <w:shd w:val="clear" w:color="auto" w:fill="F7CAAC"/>
          </w:tcPr>
          <w:p w14:paraId="53DA0060" w14:textId="77777777" w:rsidR="00B2050B" w:rsidRDefault="00B2050B" w:rsidP="00B2050B">
            <w:pPr>
              <w:jc w:val="both"/>
              <w:rPr>
                <w:del w:id="5145" w:author="Pavla Trefilová" w:date="2019-11-18T17:19:00Z"/>
                <w:b/>
              </w:rPr>
            </w:pPr>
            <w:del w:id="5146" w:author="Pavla Trefilová" w:date="2019-11-18T17:19:00Z">
              <w:r>
                <w:rPr>
                  <w:b/>
                </w:rPr>
                <w:delText>rozsah</w:delText>
              </w:r>
            </w:del>
          </w:p>
        </w:tc>
        <w:tc>
          <w:tcPr>
            <w:tcW w:w="712" w:type="dxa"/>
            <w:gridSpan w:val="2"/>
          </w:tcPr>
          <w:p w14:paraId="6D4D4375" w14:textId="77777777" w:rsidR="00B2050B" w:rsidRDefault="00B2050B" w:rsidP="00B2050B">
            <w:pPr>
              <w:jc w:val="both"/>
              <w:rPr>
                <w:del w:id="5147" w:author="Pavla Trefilová" w:date="2019-11-18T17:19:00Z"/>
              </w:rPr>
            </w:pPr>
            <w:del w:id="5148" w:author="Pavla Trefilová" w:date="2019-11-18T17:19:00Z">
              <w:r w:rsidRPr="00527A03">
                <w:delText>40</w:delText>
              </w:r>
            </w:del>
          </w:p>
        </w:tc>
        <w:tc>
          <w:tcPr>
            <w:tcW w:w="712" w:type="dxa"/>
            <w:gridSpan w:val="4"/>
            <w:shd w:val="clear" w:color="auto" w:fill="F7CAAC"/>
          </w:tcPr>
          <w:p w14:paraId="4821BE83" w14:textId="77777777" w:rsidR="00B2050B" w:rsidRDefault="00B2050B" w:rsidP="00B2050B">
            <w:pPr>
              <w:jc w:val="both"/>
              <w:rPr>
                <w:del w:id="5149" w:author="Pavla Trefilová" w:date="2019-11-18T17:19:00Z"/>
                <w:b/>
              </w:rPr>
            </w:pPr>
            <w:del w:id="5150" w:author="Pavla Trefilová" w:date="2019-11-18T17:19:00Z">
              <w:r>
                <w:rPr>
                  <w:b/>
                </w:rPr>
                <w:delText>do kdy</w:delText>
              </w:r>
            </w:del>
          </w:p>
        </w:tc>
        <w:tc>
          <w:tcPr>
            <w:tcW w:w="1393" w:type="dxa"/>
            <w:gridSpan w:val="4"/>
          </w:tcPr>
          <w:p w14:paraId="51968DB7" w14:textId="77777777" w:rsidR="00B2050B" w:rsidRDefault="00B2050B" w:rsidP="00B2050B">
            <w:pPr>
              <w:jc w:val="both"/>
              <w:rPr>
                <w:del w:id="5151" w:author="Pavla Trefilová" w:date="2019-11-18T17:19:00Z"/>
              </w:rPr>
            </w:pPr>
            <w:del w:id="5152" w:author="Pavla Trefilová" w:date="2019-11-18T17:19:00Z">
              <w:r>
                <w:delText>N</w:delText>
              </w:r>
            </w:del>
          </w:p>
        </w:tc>
      </w:tr>
      <w:tr w:rsidR="00534C60" w14:paraId="6BD15DE3" w14:textId="77777777" w:rsidTr="00233D8D">
        <w:tc>
          <w:tcPr>
            <w:tcW w:w="5068" w:type="dxa"/>
            <w:gridSpan w:val="5"/>
            <w:shd w:val="clear" w:color="auto" w:fill="F7CAAC"/>
          </w:tcPr>
          <w:p w14:paraId="5EBC384F" w14:textId="77777777" w:rsidR="00233D8D" w:rsidRDefault="00233D8D" w:rsidP="00233D8D">
            <w:pPr>
              <w:jc w:val="both"/>
              <w:rPr>
                <w:moveFrom w:id="5153" w:author="Pavla Trefilová" w:date="2019-11-18T17:19:00Z"/>
                <w:b/>
              </w:rPr>
            </w:pPr>
            <w:moveFromRangeStart w:id="5154" w:author="Pavla Trefilová" w:date="2019-11-18T17:19:00Z" w:name="move24990059"/>
            <w:moveFrom w:id="5155" w:author="Pavla Trefilová" w:date="2019-11-18T17:19:00Z">
              <w:r>
                <w:rPr>
                  <w:b/>
                </w:rPr>
                <w:t>Typ vztahu na součásti VŠ, která uskutečňuje st. program</w:t>
              </w:r>
            </w:moveFrom>
          </w:p>
        </w:tc>
        <w:tc>
          <w:tcPr>
            <w:tcW w:w="1152" w:type="dxa"/>
            <w:gridSpan w:val="5"/>
          </w:tcPr>
          <w:p w14:paraId="75C91400" w14:textId="77777777" w:rsidR="00233D8D" w:rsidRDefault="00233D8D" w:rsidP="00233D8D">
            <w:pPr>
              <w:jc w:val="both"/>
              <w:rPr>
                <w:moveFrom w:id="5156" w:author="Pavla Trefilová" w:date="2019-11-18T17:19:00Z"/>
              </w:rPr>
            </w:pPr>
          </w:p>
        </w:tc>
        <w:tc>
          <w:tcPr>
            <w:tcW w:w="994" w:type="dxa"/>
            <w:gridSpan w:val="3"/>
            <w:shd w:val="clear" w:color="auto" w:fill="F7CAAC"/>
          </w:tcPr>
          <w:p w14:paraId="3E113405" w14:textId="77777777" w:rsidR="00233D8D" w:rsidRDefault="00233D8D" w:rsidP="00233D8D">
            <w:pPr>
              <w:jc w:val="both"/>
              <w:rPr>
                <w:moveFrom w:id="5157" w:author="Pavla Trefilová" w:date="2019-11-18T17:19:00Z"/>
                <w:b/>
              </w:rPr>
            </w:pPr>
            <w:moveFrom w:id="5158" w:author="Pavla Trefilová" w:date="2019-11-18T17:19:00Z">
              <w:r>
                <w:rPr>
                  <w:b/>
                </w:rPr>
                <w:t>rozsah</w:t>
              </w:r>
            </w:moveFrom>
          </w:p>
        </w:tc>
        <w:tc>
          <w:tcPr>
            <w:tcW w:w="709" w:type="dxa"/>
            <w:gridSpan w:val="4"/>
          </w:tcPr>
          <w:p w14:paraId="35056C93" w14:textId="77777777" w:rsidR="00233D8D" w:rsidRDefault="00233D8D" w:rsidP="00233D8D">
            <w:pPr>
              <w:jc w:val="both"/>
              <w:rPr>
                <w:moveFrom w:id="5159" w:author="Pavla Trefilová" w:date="2019-11-18T17:19:00Z"/>
              </w:rPr>
            </w:pPr>
          </w:p>
        </w:tc>
        <w:tc>
          <w:tcPr>
            <w:tcW w:w="709" w:type="dxa"/>
            <w:gridSpan w:val="2"/>
            <w:shd w:val="clear" w:color="auto" w:fill="F7CAAC"/>
          </w:tcPr>
          <w:p w14:paraId="2C230531" w14:textId="77777777" w:rsidR="00233D8D" w:rsidRDefault="00233D8D" w:rsidP="00233D8D">
            <w:pPr>
              <w:jc w:val="both"/>
              <w:rPr>
                <w:moveFrom w:id="5160" w:author="Pavla Trefilová" w:date="2019-11-18T17:19:00Z"/>
                <w:b/>
              </w:rPr>
            </w:pPr>
            <w:moveFrom w:id="5161" w:author="Pavla Trefilová" w:date="2019-11-18T17:19:00Z">
              <w:r>
                <w:rPr>
                  <w:b/>
                </w:rPr>
                <w:t>do kdy</w:t>
              </w:r>
            </w:moveFrom>
          </w:p>
        </w:tc>
        <w:tc>
          <w:tcPr>
            <w:tcW w:w="1387" w:type="dxa"/>
            <w:gridSpan w:val="4"/>
          </w:tcPr>
          <w:p w14:paraId="568AEEB5" w14:textId="77777777" w:rsidR="00233D8D" w:rsidRDefault="00233D8D" w:rsidP="00233D8D">
            <w:pPr>
              <w:jc w:val="both"/>
              <w:rPr>
                <w:moveFrom w:id="5162" w:author="Pavla Trefilová" w:date="2019-11-18T17:19:00Z"/>
              </w:rPr>
            </w:pPr>
          </w:p>
        </w:tc>
      </w:tr>
      <w:tr w:rsidR="00534C60" w14:paraId="3685EA3D" w14:textId="77777777" w:rsidTr="00233D8D">
        <w:tc>
          <w:tcPr>
            <w:tcW w:w="6220" w:type="dxa"/>
            <w:gridSpan w:val="10"/>
            <w:shd w:val="clear" w:color="auto" w:fill="F7CAAC"/>
          </w:tcPr>
          <w:p w14:paraId="011EACBA" w14:textId="77777777" w:rsidR="00233D8D" w:rsidRDefault="00233D8D" w:rsidP="00233D8D">
            <w:pPr>
              <w:jc w:val="both"/>
              <w:rPr>
                <w:moveFrom w:id="5163" w:author="Pavla Trefilová" w:date="2019-11-18T17:19:00Z"/>
              </w:rPr>
            </w:pPr>
            <w:moveFrom w:id="5164" w:author="Pavla Trefilová" w:date="2019-11-18T17:19:00Z">
              <w:r>
                <w:rPr>
                  <w:b/>
                </w:rPr>
                <w:t>Další současná působení jako akademický pracovník na jiných VŠ</w:t>
              </w:r>
            </w:moveFrom>
          </w:p>
        </w:tc>
        <w:tc>
          <w:tcPr>
            <w:tcW w:w="1703" w:type="dxa"/>
            <w:gridSpan w:val="7"/>
            <w:shd w:val="clear" w:color="auto" w:fill="F7CAAC"/>
          </w:tcPr>
          <w:p w14:paraId="10D512DF" w14:textId="77777777" w:rsidR="00233D8D" w:rsidRDefault="00233D8D" w:rsidP="00233D8D">
            <w:pPr>
              <w:jc w:val="both"/>
              <w:rPr>
                <w:moveFrom w:id="5165" w:author="Pavla Trefilová" w:date="2019-11-18T17:19:00Z"/>
                <w:b/>
              </w:rPr>
            </w:pPr>
            <w:moveFrom w:id="5166" w:author="Pavla Trefilová" w:date="2019-11-18T17:19:00Z">
              <w:r>
                <w:rPr>
                  <w:b/>
                </w:rPr>
                <w:t>typ prac. vztahu</w:t>
              </w:r>
            </w:moveFrom>
          </w:p>
        </w:tc>
        <w:tc>
          <w:tcPr>
            <w:tcW w:w="2096" w:type="dxa"/>
            <w:gridSpan w:val="6"/>
            <w:shd w:val="clear" w:color="auto" w:fill="F7CAAC"/>
          </w:tcPr>
          <w:p w14:paraId="5941AA70" w14:textId="77777777" w:rsidR="00233D8D" w:rsidRDefault="00233D8D" w:rsidP="00233D8D">
            <w:pPr>
              <w:jc w:val="both"/>
              <w:rPr>
                <w:moveFrom w:id="5167" w:author="Pavla Trefilová" w:date="2019-11-18T17:19:00Z"/>
                <w:b/>
              </w:rPr>
            </w:pPr>
            <w:moveFrom w:id="5168" w:author="Pavla Trefilová" w:date="2019-11-18T17:19:00Z">
              <w:r>
                <w:rPr>
                  <w:b/>
                </w:rPr>
                <w:t>rozsah</w:t>
              </w:r>
            </w:moveFrom>
          </w:p>
        </w:tc>
      </w:tr>
      <w:tr w:rsidR="00233D8D" w14:paraId="0B048356" w14:textId="77777777" w:rsidTr="00233D8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69"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170" w:author="Pavla Trefilová" w:date="2019-11-18T17:19:00Z">
            <w:trPr>
              <w:gridBefore w:val="1"/>
            </w:trPr>
          </w:trPrChange>
        </w:trPr>
        <w:tc>
          <w:tcPr>
            <w:tcW w:w="6220" w:type="dxa"/>
            <w:gridSpan w:val="10"/>
            <w:tcPrChange w:id="5171" w:author="Pavla Trefilová" w:date="2019-11-18T17:19:00Z">
              <w:tcPr>
                <w:tcW w:w="6085" w:type="dxa"/>
                <w:gridSpan w:val="11"/>
              </w:tcPr>
            </w:tcPrChange>
          </w:tcPr>
          <w:p w14:paraId="3EE91D49" w14:textId="77777777" w:rsidR="00233D8D" w:rsidRDefault="00233D8D" w:rsidP="00233D8D">
            <w:pPr>
              <w:jc w:val="both"/>
              <w:rPr>
                <w:moveFrom w:id="5172" w:author="Pavla Trefilová" w:date="2019-11-18T17:19:00Z"/>
              </w:rPr>
            </w:pPr>
          </w:p>
        </w:tc>
        <w:tc>
          <w:tcPr>
            <w:tcW w:w="1703" w:type="dxa"/>
            <w:gridSpan w:val="7"/>
            <w:tcPrChange w:id="5173" w:author="Pavla Trefilová" w:date="2019-11-18T17:19:00Z">
              <w:tcPr>
                <w:tcW w:w="1710" w:type="dxa"/>
                <w:gridSpan w:val="8"/>
              </w:tcPr>
            </w:tcPrChange>
          </w:tcPr>
          <w:p w14:paraId="10156199" w14:textId="77777777" w:rsidR="00233D8D" w:rsidRDefault="00233D8D" w:rsidP="00233D8D">
            <w:pPr>
              <w:jc w:val="both"/>
              <w:rPr>
                <w:moveFrom w:id="5174" w:author="Pavla Trefilová" w:date="2019-11-18T17:19:00Z"/>
              </w:rPr>
            </w:pPr>
          </w:p>
        </w:tc>
        <w:tc>
          <w:tcPr>
            <w:tcW w:w="2096" w:type="dxa"/>
            <w:gridSpan w:val="6"/>
            <w:tcPrChange w:id="5175" w:author="Pavla Trefilová" w:date="2019-11-18T17:19:00Z">
              <w:tcPr>
                <w:tcW w:w="2105" w:type="dxa"/>
                <w:gridSpan w:val="7"/>
              </w:tcPr>
            </w:tcPrChange>
          </w:tcPr>
          <w:p w14:paraId="1F4DE986" w14:textId="77777777" w:rsidR="00233D8D" w:rsidRDefault="00233D8D" w:rsidP="00233D8D">
            <w:pPr>
              <w:jc w:val="both"/>
              <w:rPr>
                <w:moveFrom w:id="5176" w:author="Pavla Trefilová" w:date="2019-11-18T17:19:00Z"/>
              </w:rPr>
            </w:pPr>
          </w:p>
        </w:tc>
      </w:tr>
      <w:tr w:rsidR="00233D8D" w14:paraId="09D58995" w14:textId="77777777" w:rsidTr="00233D8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77"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178" w:author="Pavla Trefilová" w:date="2019-11-18T17:19:00Z">
            <w:trPr>
              <w:gridBefore w:val="1"/>
            </w:trPr>
          </w:trPrChange>
        </w:trPr>
        <w:tc>
          <w:tcPr>
            <w:tcW w:w="6220" w:type="dxa"/>
            <w:gridSpan w:val="10"/>
            <w:tcPrChange w:id="5179" w:author="Pavla Trefilová" w:date="2019-11-18T17:19:00Z">
              <w:tcPr>
                <w:tcW w:w="6085" w:type="dxa"/>
                <w:gridSpan w:val="11"/>
              </w:tcPr>
            </w:tcPrChange>
          </w:tcPr>
          <w:p w14:paraId="472F42EC" w14:textId="77777777" w:rsidR="00233D8D" w:rsidRDefault="00233D8D" w:rsidP="00233D8D">
            <w:pPr>
              <w:jc w:val="both"/>
              <w:rPr>
                <w:moveFrom w:id="5180" w:author="Pavla Trefilová" w:date="2019-11-18T17:19:00Z"/>
              </w:rPr>
            </w:pPr>
          </w:p>
        </w:tc>
        <w:tc>
          <w:tcPr>
            <w:tcW w:w="1703" w:type="dxa"/>
            <w:gridSpan w:val="7"/>
            <w:tcPrChange w:id="5181" w:author="Pavla Trefilová" w:date="2019-11-18T17:19:00Z">
              <w:tcPr>
                <w:tcW w:w="1710" w:type="dxa"/>
                <w:gridSpan w:val="8"/>
              </w:tcPr>
            </w:tcPrChange>
          </w:tcPr>
          <w:p w14:paraId="7B2738EA" w14:textId="77777777" w:rsidR="00233D8D" w:rsidRDefault="00233D8D" w:rsidP="00233D8D">
            <w:pPr>
              <w:jc w:val="both"/>
              <w:rPr>
                <w:moveFrom w:id="5182" w:author="Pavla Trefilová" w:date="2019-11-18T17:19:00Z"/>
              </w:rPr>
            </w:pPr>
          </w:p>
        </w:tc>
        <w:tc>
          <w:tcPr>
            <w:tcW w:w="2096" w:type="dxa"/>
            <w:gridSpan w:val="6"/>
            <w:tcPrChange w:id="5183" w:author="Pavla Trefilová" w:date="2019-11-18T17:19:00Z">
              <w:tcPr>
                <w:tcW w:w="2105" w:type="dxa"/>
                <w:gridSpan w:val="7"/>
              </w:tcPr>
            </w:tcPrChange>
          </w:tcPr>
          <w:p w14:paraId="2ABF5967" w14:textId="77777777" w:rsidR="00233D8D" w:rsidRDefault="00233D8D" w:rsidP="00233D8D">
            <w:pPr>
              <w:jc w:val="both"/>
              <w:rPr>
                <w:moveFrom w:id="5184" w:author="Pavla Trefilová" w:date="2019-11-18T17:19:00Z"/>
              </w:rPr>
            </w:pPr>
          </w:p>
        </w:tc>
      </w:tr>
      <w:tr w:rsidR="00233D8D" w14:paraId="0E3EDEBE" w14:textId="77777777" w:rsidTr="00233D8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85"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186" w:author="Pavla Trefilová" w:date="2019-11-18T17:19:00Z">
            <w:trPr>
              <w:gridBefore w:val="1"/>
            </w:trPr>
          </w:trPrChange>
        </w:trPr>
        <w:tc>
          <w:tcPr>
            <w:tcW w:w="6220" w:type="dxa"/>
            <w:gridSpan w:val="10"/>
            <w:tcPrChange w:id="5187" w:author="Pavla Trefilová" w:date="2019-11-18T17:19:00Z">
              <w:tcPr>
                <w:tcW w:w="6085" w:type="dxa"/>
                <w:gridSpan w:val="11"/>
              </w:tcPr>
            </w:tcPrChange>
          </w:tcPr>
          <w:p w14:paraId="600BBF57" w14:textId="77777777" w:rsidR="00233D8D" w:rsidRDefault="00233D8D" w:rsidP="00233D8D">
            <w:pPr>
              <w:jc w:val="both"/>
              <w:rPr>
                <w:moveFrom w:id="5188" w:author="Pavla Trefilová" w:date="2019-11-18T17:19:00Z"/>
              </w:rPr>
            </w:pPr>
          </w:p>
        </w:tc>
        <w:tc>
          <w:tcPr>
            <w:tcW w:w="1703" w:type="dxa"/>
            <w:gridSpan w:val="7"/>
            <w:tcPrChange w:id="5189" w:author="Pavla Trefilová" w:date="2019-11-18T17:19:00Z">
              <w:tcPr>
                <w:tcW w:w="1710" w:type="dxa"/>
                <w:gridSpan w:val="8"/>
              </w:tcPr>
            </w:tcPrChange>
          </w:tcPr>
          <w:p w14:paraId="3DB85EDF" w14:textId="77777777" w:rsidR="00233D8D" w:rsidRDefault="00233D8D" w:rsidP="00233D8D">
            <w:pPr>
              <w:jc w:val="both"/>
              <w:rPr>
                <w:moveFrom w:id="5190" w:author="Pavla Trefilová" w:date="2019-11-18T17:19:00Z"/>
              </w:rPr>
            </w:pPr>
          </w:p>
        </w:tc>
        <w:tc>
          <w:tcPr>
            <w:tcW w:w="2096" w:type="dxa"/>
            <w:gridSpan w:val="6"/>
            <w:tcPrChange w:id="5191" w:author="Pavla Trefilová" w:date="2019-11-18T17:19:00Z">
              <w:tcPr>
                <w:tcW w:w="2105" w:type="dxa"/>
                <w:gridSpan w:val="7"/>
              </w:tcPr>
            </w:tcPrChange>
          </w:tcPr>
          <w:p w14:paraId="651C6AEC" w14:textId="77777777" w:rsidR="00233D8D" w:rsidRDefault="00233D8D" w:rsidP="00233D8D">
            <w:pPr>
              <w:jc w:val="both"/>
              <w:rPr>
                <w:moveFrom w:id="5192" w:author="Pavla Trefilová" w:date="2019-11-18T17:19:00Z"/>
              </w:rPr>
            </w:pPr>
          </w:p>
        </w:tc>
      </w:tr>
      <w:tr w:rsidR="00233D8D" w14:paraId="19B53BBC" w14:textId="77777777" w:rsidTr="00233D8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93"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194" w:author="Pavla Trefilová" w:date="2019-11-18T17:19:00Z">
            <w:trPr>
              <w:gridBefore w:val="1"/>
            </w:trPr>
          </w:trPrChange>
        </w:trPr>
        <w:tc>
          <w:tcPr>
            <w:tcW w:w="6220" w:type="dxa"/>
            <w:gridSpan w:val="10"/>
            <w:tcPrChange w:id="5195" w:author="Pavla Trefilová" w:date="2019-11-18T17:19:00Z">
              <w:tcPr>
                <w:tcW w:w="6085" w:type="dxa"/>
                <w:gridSpan w:val="11"/>
              </w:tcPr>
            </w:tcPrChange>
          </w:tcPr>
          <w:p w14:paraId="1CF3CDEE" w14:textId="77777777" w:rsidR="00233D8D" w:rsidRDefault="00233D8D" w:rsidP="00233D8D">
            <w:pPr>
              <w:jc w:val="both"/>
              <w:rPr>
                <w:moveFrom w:id="5196" w:author="Pavla Trefilová" w:date="2019-11-18T17:19:00Z"/>
              </w:rPr>
            </w:pPr>
          </w:p>
        </w:tc>
        <w:tc>
          <w:tcPr>
            <w:tcW w:w="1703" w:type="dxa"/>
            <w:gridSpan w:val="7"/>
            <w:tcPrChange w:id="5197" w:author="Pavla Trefilová" w:date="2019-11-18T17:19:00Z">
              <w:tcPr>
                <w:tcW w:w="1710" w:type="dxa"/>
                <w:gridSpan w:val="8"/>
              </w:tcPr>
            </w:tcPrChange>
          </w:tcPr>
          <w:p w14:paraId="502FF20F" w14:textId="77777777" w:rsidR="00233D8D" w:rsidRDefault="00233D8D" w:rsidP="00233D8D">
            <w:pPr>
              <w:jc w:val="both"/>
              <w:rPr>
                <w:moveFrom w:id="5198" w:author="Pavla Trefilová" w:date="2019-11-18T17:19:00Z"/>
              </w:rPr>
            </w:pPr>
          </w:p>
        </w:tc>
        <w:tc>
          <w:tcPr>
            <w:tcW w:w="2096" w:type="dxa"/>
            <w:gridSpan w:val="6"/>
            <w:tcPrChange w:id="5199" w:author="Pavla Trefilová" w:date="2019-11-18T17:19:00Z">
              <w:tcPr>
                <w:tcW w:w="2105" w:type="dxa"/>
                <w:gridSpan w:val="7"/>
              </w:tcPr>
            </w:tcPrChange>
          </w:tcPr>
          <w:p w14:paraId="5A66180B" w14:textId="77777777" w:rsidR="00233D8D" w:rsidRDefault="00233D8D" w:rsidP="00233D8D">
            <w:pPr>
              <w:jc w:val="both"/>
              <w:rPr>
                <w:moveFrom w:id="5200" w:author="Pavla Trefilová" w:date="2019-11-18T17:19:00Z"/>
              </w:rPr>
            </w:pPr>
          </w:p>
        </w:tc>
      </w:tr>
      <w:tr w:rsidR="00233D8D" w14:paraId="0C4DE437" w14:textId="77777777" w:rsidTr="00233D8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01"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202" w:author="Pavla Trefilová" w:date="2019-11-18T17:19:00Z">
            <w:trPr>
              <w:gridBefore w:val="1"/>
            </w:trPr>
          </w:trPrChange>
        </w:trPr>
        <w:tc>
          <w:tcPr>
            <w:tcW w:w="10024" w:type="dxa"/>
            <w:gridSpan w:val="23"/>
            <w:shd w:val="clear" w:color="auto" w:fill="F7CAAC"/>
            <w:tcPrChange w:id="5203" w:author="Pavla Trefilová" w:date="2019-11-18T17:19:00Z">
              <w:tcPr>
                <w:tcW w:w="9900" w:type="dxa"/>
                <w:gridSpan w:val="26"/>
                <w:shd w:val="clear" w:color="auto" w:fill="F7CAAC"/>
              </w:tcPr>
            </w:tcPrChange>
          </w:tcPr>
          <w:p w14:paraId="58C157B0" w14:textId="77777777" w:rsidR="00233D8D" w:rsidRDefault="00233D8D" w:rsidP="00233D8D">
            <w:pPr>
              <w:jc w:val="both"/>
              <w:rPr>
                <w:moveFrom w:id="5204" w:author="Pavla Trefilová" w:date="2019-11-18T17:19:00Z"/>
              </w:rPr>
            </w:pPr>
            <w:moveFrom w:id="5205" w:author="Pavla Trefilová" w:date="2019-11-18T17:19:00Z">
              <w:r>
                <w:rPr>
                  <w:b/>
                </w:rPr>
                <w:t>Předměty příslušného studijního programu a způsob zapojení do jejich výuky, příp. další zapojení do uskutečňování studijního programu</w:t>
              </w:r>
            </w:moveFrom>
          </w:p>
        </w:tc>
      </w:tr>
      <w:moveFromRangeEnd w:id="5154"/>
      <w:tr w:rsidR="00B2050B" w14:paraId="3D5B6542" w14:textId="77777777" w:rsidTr="00B2050B">
        <w:trPr>
          <w:gridAfter w:val="1"/>
          <w:wAfter w:w="124" w:type="dxa"/>
          <w:trHeight w:val="466"/>
          <w:del w:id="5206" w:author="Pavla Trefilová" w:date="2019-11-18T17:19:00Z"/>
        </w:trPr>
        <w:tc>
          <w:tcPr>
            <w:tcW w:w="9900" w:type="dxa"/>
            <w:gridSpan w:val="22"/>
            <w:tcBorders>
              <w:top w:val="nil"/>
            </w:tcBorders>
          </w:tcPr>
          <w:p w14:paraId="2338CD53" w14:textId="77777777" w:rsidR="00B2050B" w:rsidRPr="006E10C1" w:rsidRDefault="00B807A0" w:rsidP="00B2050B">
            <w:pPr>
              <w:jc w:val="both"/>
              <w:rPr>
                <w:del w:id="5207" w:author="Pavla Trefilová" w:date="2019-11-18T17:19:00Z"/>
              </w:rPr>
            </w:pPr>
            <w:del w:id="5208" w:author="Pavla Trefilová" w:date="2019-11-18T17:19:00Z">
              <w:r>
                <w:delText>Mathematics EI -</w:delText>
              </w:r>
              <w:r w:rsidR="00B2050B" w:rsidRPr="006E10C1">
                <w:delText xml:space="preserve"> přednášející</w:delText>
              </w:r>
              <w:r w:rsidR="00B2050B">
                <w:delText xml:space="preserve"> (</w:delText>
              </w:r>
              <w:r>
                <w:delText>4</w:delText>
              </w:r>
              <w:r w:rsidR="00B2050B">
                <w:delText>0%)</w:delText>
              </w:r>
            </w:del>
          </w:p>
          <w:p w14:paraId="5529BD98" w14:textId="77777777" w:rsidR="00B2050B" w:rsidRDefault="00B807A0" w:rsidP="00B807A0">
            <w:pPr>
              <w:jc w:val="both"/>
              <w:rPr>
                <w:del w:id="5209" w:author="Pavla Trefilová" w:date="2019-11-18T17:19:00Z"/>
              </w:rPr>
            </w:pPr>
            <w:del w:id="5210" w:author="Pavla Trefilová" w:date="2019-11-18T17:19:00Z">
              <w:r>
                <w:delText xml:space="preserve">Mathematics EII - </w:delText>
              </w:r>
              <w:r w:rsidR="00B2050B" w:rsidRPr="006E10C1">
                <w:delText>přednášející</w:delText>
              </w:r>
              <w:r w:rsidR="00B2050B">
                <w:delText xml:space="preserve"> (</w:delText>
              </w:r>
              <w:r>
                <w:delText>4</w:delText>
              </w:r>
              <w:r w:rsidR="00B2050B">
                <w:delText>0%)</w:delText>
              </w:r>
            </w:del>
          </w:p>
        </w:tc>
      </w:tr>
      <w:tr w:rsidR="00B76D0F" w14:paraId="5237EBF6"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11"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2"/>
          <w:wAfter w:w="165" w:type="dxa"/>
          <w:trPrChange w:id="5212" w:author="Pavla Trefilová" w:date="2019-11-18T17:19:00Z">
            <w:trPr>
              <w:gridBefore w:val="1"/>
            </w:trPr>
          </w:trPrChange>
        </w:trPr>
        <w:tc>
          <w:tcPr>
            <w:tcW w:w="9859" w:type="dxa"/>
            <w:gridSpan w:val="21"/>
            <w:shd w:val="clear" w:color="auto" w:fill="F7CAAC"/>
            <w:tcPrChange w:id="5213" w:author="Pavla Trefilová" w:date="2019-11-18T17:19:00Z">
              <w:tcPr>
                <w:tcW w:w="9900" w:type="dxa"/>
                <w:gridSpan w:val="26"/>
                <w:shd w:val="clear" w:color="auto" w:fill="F7CAAC"/>
              </w:tcPr>
            </w:tcPrChange>
          </w:tcPr>
          <w:p w14:paraId="7648642C" w14:textId="77777777" w:rsidR="00B76D0F" w:rsidRDefault="00B76D0F" w:rsidP="00B76D0F">
            <w:pPr>
              <w:jc w:val="both"/>
              <w:rPr>
                <w:moveFrom w:id="5214" w:author="Pavla Trefilová" w:date="2019-11-18T17:19:00Z"/>
              </w:rPr>
            </w:pPr>
            <w:moveFromRangeStart w:id="5215" w:author="Pavla Trefilová" w:date="2019-11-18T17:19:00Z" w:name="move24990060"/>
            <w:moveFrom w:id="5216" w:author="Pavla Trefilová" w:date="2019-11-18T17:19:00Z">
              <w:r>
                <w:rPr>
                  <w:b/>
                </w:rPr>
                <w:t xml:space="preserve">Údaje o vzdělání na VŠ </w:t>
              </w:r>
            </w:moveFrom>
          </w:p>
        </w:tc>
      </w:tr>
      <w:moveFromRangeEnd w:id="5215"/>
      <w:tr w:rsidR="00B2050B" w14:paraId="4A20EBC7" w14:textId="77777777" w:rsidTr="00B2050B">
        <w:trPr>
          <w:gridAfter w:val="1"/>
          <w:wAfter w:w="124" w:type="dxa"/>
          <w:trHeight w:val="873"/>
          <w:del w:id="5217" w:author="Pavla Trefilová" w:date="2019-11-18T17:19:00Z"/>
        </w:trPr>
        <w:tc>
          <w:tcPr>
            <w:tcW w:w="9900" w:type="dxa"/>
            <w:gridSpan w:val="22"/>
          </w:tcPr>
          <w:p w14:paraId="46641F7F" w14:textId="77777777" w:rsidR="001C2699" w:rsidRDefault="00B2050B" w:rsidP="001C2699">
            <w:pPr>
              <w:tabs>
                <w:tab w:val="left" w:pos="1172"/>
              </w:tabs>
              <w:autoSpaceDE w:val="0"/>
              <w:autoSpaceDN w:val="0"/>
              <w:adjustRightInd w:val="0"/>
              <w:ind w:left="1172" w:hanging="1172"/>
              <w:rPr>
                <w:del w:id="5218" w:author="Pavla Trefilová" w:date="2019-11-18T17:19:00Z"/>
                <w:color w:val="000000"/>
                <w:szCs w:val="24"/>
              </w:rPr>
            </w:pPr>
            <w:del w:id="5219" w:author="Pavla Trefilová" w:date="2019-11-18T17:19:00Z">
              <w:r w:rsidRPr="00070858">
                <w:rPr>
                  <w:color w:val="000000"/>
                  <w:szCs w:val="24"/>
                </w:rPr>
                <w:delText>1969 – 1974: Univerzita Palackého v Olomouci, Přírodovědecká fakulta, obor Matematika a Fyzika</w:delText>
              </w:r>
              <w:r w:rsidRPr="004A32E5">
                <w:rPr>
                  <w:color w:val="000000"/>
                  <w:szCs w:val="24"/>
                </w:rPr>
                <w:delText xml:space="preserve"> </w:delText>
              </w:r>
            </w:del>
          </w:p>
          <w:p w14:paraId="0A1930E5" w14:textId="77777777" w:rsidR="001C2699" w:rsidRPr="00070858" w:rsidRDefault="001C2699" w:rsidP="001C2699">
            <w:pPr>
              <w:tabs>
                <w:tab w:val="left" w:pos="1172"/>
              </w:tabs>
              <w:autoSpaceDE w:val="0"/>
              <w:autoSpaceDN w:val="0"/>
              <w:adjustRightInd w:val="0"/>
              <w:ind w:left="1172" w:hanging="1172"/>
              <w:rPr>
                <w:del w:id="5220" w:author="Pavla Trefilová" w:date="2019-11-18T17:19:00Z"/>
                <w:color w:val="000000"/>
                <w:szCs w:val="24"/>
              </w:rPr>
            </w:pPr>
            <w:del w:id="5221" w:author="Pavla Trefilová" w:date="2019-11-18T17:19:00Z">
              <w:r w:rsidRPr="00070858">
                <w:rPr>
                  <w:color w:val="000000"/>
                  <w:szCs w:val="24"/>
                </w:rPr>
                <w:delText>1980: Univerzita Palackého v Olomouci, Přírodovědecká fakulta, obor Matematická analýza (RNDr.)</w:delText>
              </w:r>
            </w:del>
          </w:p>
          <w:p w14:paraId="037567EF" w14:textId="77777777" w:rsidR="00B2050B" w:rsidRPr="001C2699" w:rsidRDefault="001C2699" w:rsidP="001C2699">
            <w:pPr>
              <w:tabs>
                <w:tab w:val="left" w:pos="1418"/>
              </w:tabs>
              <w:autoSpaceDE w:val="0"/>
              <w:autoSpaceDN w:val="0"/>
              <w:adjustRightInd w:val="0"/>
              <w:ind w:left="1416" w:hanging="1416"/>
              <w:rPr>
                <w:del w:id="5222" w:author="Pavla Trefilová" w:date="2019-11-18T17:19:00Z"/>
                <w:color w:val="000000"/>
                <w:szCs w:val="24"/>
              </w:rPr>
            </w:pPr>
            <w:del w:id="5223" w:author="Pavla Trefilová" w:date="2019-11-18T17:19:00Z">
              <w:r w:rsidRPr="00070858">
                <w:rPr>
                  <w:color w:val="000000"/>
                  <w:szCs w:val="24"/>
                </w:rPr>
                <w:delText>1982 – 1987: Univerzita Palackého v Olomouci, Přírodovědecká fakulta, obor Matematická analýza (CSc.)</w:delText>
              </w:r>
            </w:del>
          </w:p>
        </w:tc>
      </w:tr>
      <w:tr w:rsidR="00EE7C0E" w:rsidRPr="0003498C" w14:paraId="26E1D879" w14:textId="77777777" w:rsidTr="00DC31A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24"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2"/>
          <w:wAfter w:w="165" w:type="dxa"/>
          <w:trPrChange w:id="5225" w:author="Pavla Trefilová" w:date="2019-11-18T17:19:00Z">
            <w:trPr>
              <w:gridBefore w:val="1"/>
            </w:trPr>
          </w:trPrChange>
        </w:trPr>
        <w:tc>
          <w:tcPr>
            <w:tcW w:w="9859" w:type="dxa"/>
            <w:gridSpan w:val="21"/>
            <w:shd w:val="clear" w:color="auto" w:fill="F7CAAC"/>
            <w:tcPrChange w:id="5226" w:author="Pavla Trefilová" w:date="2019-11-18T17:19:00Z">
              <w:tcPr>
                <w:tcW w:w="9900" w:type="dxa"/>
                <w:gridSpan w:val="26"/>
                <w:shd w:val="clear" w:color="auto" w:fill="F7CAAC"/>
              </w:tcPr>
            </w:tcPrChange>
          </w:tcPr>
          <w:p w14:paraId="6C0214B8" w14:textId="77777777" w:rsidR="00EE7C0E" w:rsidRPr="0003498C" w:rsidRDefault="00EE7C0E" w:rsidP="00DC31A9">
            <w:pPr>
              <w:jc w:val="both"/>
              <w:rPr>
                <w:moveFrom w:id="5227" w:author="Pavla Trefilová" w:date="2019-11-18T17:19:00Z"/>
                <w:b/>
              </w:rPr>
            </w:pPr>
            <w:moveFromRangeStart w:id="5228" w:author="Pavla Trefilová" w:date="2019-11-18T17:19:00Z" w:name="move24990061"/>
            <w:moveFrom w:id="5229" w:author="Pavla Trefilová" w:date="2019-11-18T17:19:00Z">
              <w:r w:rsidRPr="0003498C">
                <w:rPr>
                  <w:b/>
                </w:rPr>
                <w:t>Údaje o odborném působení od absolvování VŠ</w:t>
              </w:r>
            </w:moveFrom>
          </w:p>
        </w:tc>
      </w:tr>
      <w:moveFromRangeEnd w:id="5228"/>
      <w:tr w:rsidR="00B2050B" w14:paraId="48434FFC" w14:textId="77777777" w:rsidTr="00B2050B">
        <w:trPr>
          <w:gridAfter w:val="1"/>
          <w:wAfter w:w="124" w:type="dxa"/>
          <w:trHeight w:val="1031"/>
          <w:del w:id="5230" w:author="Pavla Trefilová" w:date="2019-11-18T17:19:00Z"/>
        </w:trPr>
        <w:tc>
          <w:tcPr>
            <w:tcW w:w="9900" w:type="dxa"/>
            <w:gridSpan w:val="22"/>
          </w:tcPr>
          <w:p w14:paraId="413A56B9" w14:textId="77777777" w:rsidR="00B2050B" w:rsidRPr="00E5354B" w:rsidRDefault="00B2050B" w:rsidP="00B2050B">
            <w:pPr>
              <w:autoSpaceDE w:val="0"/>
              <w:autoSpaceDN w:val="0"/>
              <w:adjustRightInd w:val="0"/>
              <w:rPr>
                <w:del w:id="5231" w:author="Pavla Trefilová" w:date="2019-11-18T17:19:00Z"/>
                <w:color w:val="000000"/>
                <w:szCs w:val="24"/>
              </w:rPr>
            </w:pPr>
            <w:del w:id="5232" w:author="Pavla Trefilová" w:date="2019-11-18T17:19:00Z">
              <w:r w:rsidRPr="00E5354B">
                <w:rPr>
                  <w:color w:val="000000"/>
                  <w:szCs w:val="24"/>
                </w:rPr>
                <w:delText>2006</w:delText>
              </w:r>
              <w:r>
                <w:rPr>
                  <w:color w:val="000000"/>
                  <w:szCs w:val="24"/>
                </w:rPr>
                <w:delText xml:space="preserve"> </w:delText>
              </w:r>
              <w:r w:rsidRPr="004A32E5">
                <w:rPr>
                  <w:color w:val="000000"/>
                  <w:szCs w:val="24"/>
                </w:rPr>
                <w:delText>–</w:delText>
              </w:r>
              <w:r>
                <w:rPr>
                  <w:color w:val="000000"/>
                  <w:szCs w:val="24"/>
                </w:rPr>
                <w:delText xml:space="preserve"> </w:delText>
              </w:r>
              <w:r w:rsidRPr="00E5354B">
                <w:rPr>
                  <w:color w:val="000000"/>
                  <w:szCs w:val="24"/>
                </w:rPr>
                <w:delText xml:space="preserve">dosud: Univerzita Tomáše Bati ve Zlíně, Fakulta aplikované informatiky, Ústav matematiky, </w:delText>
              </w:r>
              <w:r>
                <w:rPr>
                  <w:color w:val="000000"/>
                  <w:szCs w:val="24"/>
                </w:rPr>
                <w:delText xml:space="preserve">akademický </w:delText>
              </w:r>
              <w:r w:rsidRPr="00E5354B">
                <w:rPr>
                  <w:color w:val="000000"/>
                  <w:szCs w:val="24"/>
                </w:rPr>
                <w:delText>pracovník</w:delText>
              </w:r>
            </w:del>
          </w:p>
          <w:p w14:paraId="761DDCF5" w14:textId="77777777" w:rsidR="00B2050B" w:rsidRPr="00E5354B" w:rsidRDefault="00B2050B" w:rsidP="00B2050B">
            <w:pPr>
              <w:tabs>
                <w:tab w:val="left" w:pos="1418"/>
              </w:tabs>
              <w:autoSpaceDE w:val="0"/>
              <w:autoSpaceDN w:val="0"/>
              <w:adjustRightInd w:val="0"/>
              <w:ind w:left="1416" w:hanging="1416"/>
              <w:rPr>
                <w:del w:id="5233" w:author="Pavla Trefilová" w:date="2019-11-18T17:19:00Z"/>
                <w:color w:val="000000"/>
                <w:szCs w:val="24"/>
              </w:rPr>
            </w:pPr>
            <w:del w:id="5234" w:author="Pavla Trefilová" w:date="2019-11-18T17:19:00Z">
              <w:r w:rsidRPr="00E5354B">
                <w:rPr>
                  <w:color w:val="000000"/>
                  <w:szCs w:val="24"/>
                </w:rPr>
                <w:delText>2001</w:delText>
              </w:r>
              <w:r>
                <w:rPr>
                  <w:color w:val="000000"/>
                  <w:szCs w:val="24"/>
                </w:rPr>
                <w:delText xml:space="preserve"> </w:delText>
              </w:r>
              <w:r w:rsidRPr="004A32E5">
                <w:rPr>
                  <w:color w:val="000000"/>
                  <w:szCs w:val="24"/>
                </w:rPr>
                <w:delText>–</w:delText>
              </w:r>
              <w:r>
                <w:rPr>
                  <w:color w:val="000000"/>
                  <w:szCs w:val="24"/>
                </w:rPr>
                <w:delText xml:space="preserve"> </w:delText>
              </w:r>
              <w:r w:rsidRPr="00E5354B">
                <w:rPr>
                  <w:color w:val="000000"/>
                  <w:szCs w:val="24"/>
                </w:rPr>
                <w:delText>2005: Univerzita Tomáše Bati ve Zlíně, Fakulta technologická, Ústav matematiky, akademický pracovník</w:delText>
              </w:r>
            </w:del>
          </w:p>
          <w:p w14:paraId="72B29677" w14:textId="77777777" w:rsidR="00B2050B" w:rsidRDefault="00B2050B" w:rsidP="00B2050B">
            <w:pPr>
              <w:tabs>
                <w:tab w:val="left" w:pos="1418"/>
              </w:tabs>
              <w:autoSpaceDE w:val="0"/>
              <w:autoSpaceDN w:val="0"/>
              <w:adjustRightInd w:val="0"/>
              <w:ind w:left="1416" w:hanging="1416"/>
              <w:rPr>
                <w:del w:id="5235" w:author="Pavla Trefilová" w:date="2019-11-18T17:19:00Z"/>
              </w:rPr>
            </w:pPr>
            <w:del w:id="5236" w:author="Pavla Trefilová" w:date="2019-11-18T17:19:00Z">
              <w:r w:rsidRPr="00E5354B">
                <w:rPr>
                  <w:color w:val="000000"/>
                  <w:szCs w:val="24"/>
                </w:rPr>
                <w:delText>1975</w:delText>
              </w:r>
              <w:r>
                <w:rPr>
                  <w:color w:val="000000"/>
                  <w:szCs w:val="24"/>
                </w:rPr>
                <w:delText xml:space="preserve"> </w:delText>
              </w:r>
              <w:r w:rsidRPr="004A32E5">
                <w:rPr>
                  <w:color w:val="000000"/>
                  <w:szCs w:val="24"/>
                </w:rPr>
                <w:delText>–</w:delText>
              </w:r>
              <w:r>
                <w:rPr>
                  <w:color w:val="000000"/>
                  <w:szCs w:val="24"/>
                </w:rPr>
                <w:delText xml:space="preserve"> </w:delText>
              </w:r>
              <w:r w:rsidRPr="00E5354B">
                <w:rPr>
                  <w:color w:val="000000"/>
                  <w:szCs w:val="24"/>
                </w:rPr>
                <w:delText>2000: Vysoké učení technické v Brně, Fakulta technologická, Katedra matematiky, akademický pracovník</w:delText>
              </w:r>
            </w:del>
          </w:p>
        </w:tc>
      </w:tr>
      <w:tr w:rsidR="006C1AC3" w:rsidRPr="0003498C" w14:paraId="6176DAED" w14:textId="77777777" w:rsidTr="006C1AC3">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37"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2"/>
          <w:wAfter w:w="132" w:type="dxa"/>
          <w:trHeight w:val="250"/>
          <w:trPrChange w:id="5238" w:author="Pavla Trefilová" w:date="2019-11-18T17:19:00Z">
            <w:trPr>
              <w:gridBefore w:val="1"/>
              <w:trHeight w:val="250"/>
            </w:trPr>
          </w:trPrChange>
        </w:trPr>
        <w:tc>
          <w:tcPr>
            <w:tcW w:w="9859" w:type="dxa"/>
            <w:gridSpan w:val="21"/>
            <w:shd w:val="clear" w:color="auto" w:fill="F7CAAC"/>
            <w:tcPrChange w:id="5239" w:author="Pavla Trefilová" w:date="2019-11-18T17:19:00Z">
              <w:tcPr>
                <w:tcW w:w="9900" w:type="dxa"/>
                <w:gridSpan w:val="26"/>
                <w:shd w:val="clear" w:color="auto" w:fill="F7CAAC"/>
              </w:tcPr>
            </w:tcPrChange>
          </w:tcPr>
          <w:p w14:paraId="59606105" w14:textId="77777777" w:rsidR="006C1AC3" w:rsidRPr="0003498C" w:rsidRDefault="006C1AC3" w:rsidP="006C1AC3">
            <w:pPr>
              <w:jc w:val="both"/>
              <w:rPr>
                <w:moveFrom w:id="5240" w:author="Pavla Trefilová" w:date="2019-11-18T17:19:00Z"/>
              </w:rPr>
            </w:pPr>
            <w:moveFromRangeStart w:id="5241" w:author="Pavla Trefilová" w:date="2019-11-18T17:19:00Z" w:name="move24990062"/>
            <w:moveFrom w:id="5242" w:author="Pavla Trefilová" w:date="2019-11-18T17:19:00Z">
              <w:r w:rsidRPr="0003498C">
                <w:rPr>
                  <w:b/>
                </w:rPr>
                <w:t>Zkušenosti s vedením kvalifikačních a rigorózních prací</w:t>
              </w:r>
            </w:moveFrom>
          </w:p>
        </w:tc>
      </w:tr>
      <w:moveFromRangeEnd w:id="5241"/>
      <w:tr w:rsidR="00B2050B" w14:paraId="1DA88871" w14:textId="77777777" w:rsidTr="00B2050B">
        <w:trPr>
          <w:gridAfter w:val="1"/>
          <w:wAfter w:w="124" w:type="dxa"/>
          <w:trHeight w:val="297"/>
          <w:del w:id="5243" w:author="Pavla Trefilová" w:date="2019-11-18T17:19:00Z"/>
        </w:trPr>
        <w:tc>
          <w:tcPr>
            <w:tcW w:w="9900" w:type="dxa"/>
            <w:gridSpan w:val="22"/>
          </w:tcPr>
          <w:p w14:paraId="27B99555" w14:textId="77777777" w:rsidR="00905401" w:rsidRDefault="00905401" w:rsidP="00905401">
            <w:pPr>
              <w:jc w:val="both"/>
              <w:rPr>
                <w:del w:id="5244" w:author="Pavla Trefilová" w:date="2019-11-18T17:19:00Z"/>
              </w:rPr>
            </w:pPr>
            <w:del w:id="5245" w:author="Pavla Trefilová" w:date="2019-11-18T17:19:00Z">
              <w:r>
                <w:delText xml:space="preserve">Počet vedených bakalářských prací – 6 </w:delText>
              </w:r>
            </w:del>
          </w:p>
          <w:p w14:paraId="15A2B28D" w14:textId="77777777" w:rsidR="00B2050B" w:rsidRDefault="00905401" w:rsidP="00905401">
            <w:pPr>
              <w:jc w:val="both"/>
              <w:rPr>
                <w:del w:id="5246" w:author="Pavla Trefilová" w:date="2019-11-18T17:19:00Z"/>
              </w:rPr>
            </w:pPr>
            <w:del w:id="5247" w:author="Pavla Trefilová" w:date="2019-11-18T17:19:00Z">
              <w:r>
                <w:delText>Počet vedených diplomových prací – 3</w:delText>
              </w:r>
            </w:del>
          </w:p>
        </w:tc>
      </w:tr>
      <w:tr w:rsidR="00534C60" w14:paraId="1A9DCD5D" w14:textId="77777777" w:rsidTr="00B76D0F">
        <w:trPr>
          <w:gridAfter w:val="2"/>
          <w:wAfter w:w="165" w:type="dxa"/>
          <w:cantSplit/>
        </w:trPr>
        <w:tc>
          <w:tcPr>
            <w:tcW w:w="3347" w:type="dxa"/>
            <w:gridSpan w:val="3"/>
            <w:tcBorders>
              <w:top w:val="single" w:sz="12" w:space="0" w:color="auto"/>
            </w:tcBorders>
            <w:shd w:val="clear" w:color="auto" w:fill="F7CAAC"/>
          </w:tcPr>
          <w:p w14:paraId="658719E3" w14:textId="77777777" w:rsidR="00CB41A3" w:rsidRDefault="00CB41A3" w:rsidP="00B76D0F">
            <w:pPr>
              <w:jc w:val="both"/>
              <w:rPr>
                <w:moveFrom w:id="5248" w:author="Pavla Trefilová" w:date="2019-11-18T17:19:00Z"/>
              </w:rPr>
            </w:pPr>
            <w:moveFromRangeStart w:id="5249" w:author="Pavla Trefilová" w:date="2019-11-18T17:19:00Z" w:name="move24990050"/>
            <w:moveFrom w:id="5250" w:author="Pavla Trefilová" w:date="2019-11-18T17:19:00Z">
              <w:r>
                <w:rPr>
                  <w:b/>
                </w:rPr>
                <w:t xml:space="preserve">Obor habilitačního řízení </w:t>
              </w:r>
            </w:moveFrom>
          </w:p>
        </w:tc>
        <w:tc>
          <w:tcPr>
            <w:tcW w:w="2245" w:type="dxa"/>
            <w:gridSpan w:val="4"/>
            <w:tcBorders>
              <w:top w:val="single" w:sz="12" w:space="0" w:color="auto"/>
            </w:tcBorders>
            <w:shd w:val="clear" w:color="auto" w:fill="F7CAAC"/>
          </w:tcPr>
          <w:p w14:paraId="0AF8F435" w14:textId="77777777" w:rsidR="00CB41A3" w:rsidRDefault="00CB41A3" w:rsidP="00B76D0F">
            <w:pPr>
              <w:jc w:val="both"/>
              <w:rPr>
                <w:moveFrom w:id="5251" w:author="Pavla Trefilová" w:date="2019-11-18T17:19:00Z"/>
              </w:rPr>
            </w:pPr>
            <w:moveFrom w:id="5252" w:author="Pavla Trefilová" w:date="2019-11-18T17:19:00Z">
              <w:r>
                <w:rPr>
                  <w:b/>
                </w:rPr>
                <w:t>Rok udělení hodnosti</w:t>
              </w:r>
            </w:moveFrom>
          </w:p>
        </w:tc>
        <w:tc>
          <w:tcPr>
            <w:tcW w:w="2248" w:type="dxa"/>
            <w:gridSpan w:val="8"/>
            <w:tcBorders>
              <w:top w:val="single" w:sz="12" w:space="0" w:color="auto"/>
              <w:right w:val="single" w:sz="12" w:space="0" w:color="auto"/>
            </w:tcBorders>
            <w:shd w:val="clear" w:color="auto" w:fill="F7CAAC"/>
          </w:tcPr>
          <w:p w14:paraId="0BBD4776" w14:textId="77777777" w:rsidR="00CB41A3" w:rsidRDefault="00CB41A3" w:rsidP="00B76D0F">
            <w:pPr>
              <w:jc w:val="both"/>
              <w:rPr>
                <w:moveFrom w:id="5253" w:author="Pavla Trefilová" w:date="2019-11-18T17:19:00Z"/>
              </w:rPr>
            </w:pPr>
            <w:moveFrom w:id="5254" w:author="Pavla Trefilová" w:date="2019-11-18T17:19:00Z">
              <w:r>
                <w:rPr>
                  <w:b/>
                </w:rPr>
                <w:t>Řízení konáno na VŠ</w:t>
              </w:r>
            </w:moveFrom>
          </w:p>
        </w:tc>
        <w:tc>
          <w:tcPr>
            <w:tcW w:w="2019" w:type="dxa"/>
            <w:gridSpan w:val="6"/>
            <w:tcBorders>
              <w:top w:val="single" w:sz="12" w:space="0" w:color="auto"/>
              <w:left w:val="single" w:sz="12" w:space="0" w:color="auto"/>
            </w:tcBorders>
            <w:shd w:val="clear" w:color="auto" w:fill="F7CAAC"/>
          </w:tcPr>
          <w:p w14:paraId="776B21CD" w14:textId="77777777" w:rsidR="00CB41A3" w:rsidRDefault="00CB41A3" w:rsidP="00B76D0F">
            <w:pPr>
              <w:jc w:val="both"/>
              <w:rPr>
                <w:moveFrom w:id="5255" w:author="Pavla Trefilová" w:date="2019-11-18T17:19:00Z"/>
                <w:b/>
              </w:rPr>
            </w:pPr>
            <w:moveFrom w:id="5256" w:author="Pavla Trefilová" w:date="2019-11-18T17:19:00Z">
              <w:r>
                <w:rPr>
                  <w:b/>
                </w:rPr>
                <w:t>Ohlasy publikací</w:t>
              </w:r>
            </w:moveFrom>
          </w:p>
        </w:tc>
      </w:tr>
      <w:moveFromRangeEnd w:id="5249"/>
      <w:tr w:rsidR="00B2050B" w14:paraId="47ABFAA4" w14:textId="77777777" w:rsidTr="00B2050B">
        <w:trPr>
          <w:gridAfter w:val="1"/>
          <w:wAfter w:w="124" w:type="dxa"/>
          <w:cantSplit/>
          <w:del w:id="5257" w:author="Pavla Trefilová" w:date="2019-11-18T17:19:00Z"/>
        </w:trPr>
        <w:tc>
          <w:tcPr>
            <w:tcW w:w="3361" w:type="dxa"/>
            <w:gridSpan w:val="4"/>
          </w:tcPr>
          <w:p w14:paraId="6FC16BCE" w14:textId="77777777" w:rsidR="00B2050B" w:rsidRDefault="00B2050B" w:rsidP="00B2050B">
            <w:pPr>
              <w:jc w:val="both"/>
              <w:rPr>
                <w:del w:id="5258" w:author="Pavla Trefilová" w:date="2019-11-18T17:19:00Z"/>
              </w:rPr>
            </w:pPr>
          </w:p>
        </w:tc>
        <w:tc>
          <w:tcPr>
            <w:tcW w:w="2254" w:type="dxa"/>
            <w:gridSpan w:val="4"/>
          </w:tcPr>
          <w:p w14:paraId="6A519F17" w14:textId="77777777" w:rsidR="00B2050B" w:rsidRDefault="00B2050B" w:rsidP="00B2050B">
            <w:pPr>
              <w:jc w:val="both"/>
              <w:rPr>
                <w:del w:id="5259" w:author="Pavla Trefilová" w:date="2019-11-18T17:19:00Z"/>
              </w:rPr>
            </w:pPr>
          </w:p>
        </w:tc>
        <w:tc>
          <w:tcPr>
            <w:tcW w:w="2257" w:type="dxa"/>
            <w:gridSpan w:val="8"/>
            <w:tcBorders>
              <w:right w:val="single" w:sz="12" w:space="0" w:color="auto"/>
            </w:tcBorders>
          </w:tcPr>
          <w:p w14:paraId="58512CDD" w14:textId="77777777" w:rsidR="00B2050B" w:rsidRDefault="00B2050B" w:rsidP="00B2050B">
            <w:pPr>
              <w:jc w:val="both"/>
              <w:rPr>
                <w:del w:id="5260" w:author="Pavla Trefilová" w:date="2019-11-18T17:19:00Z"/>
              </w:rPr>
            </w:pPr>
          </w:p>
        </w:tc>
        <w:tc>
          <w:tcPr>
            <w:tcW w:w="635" w:type="dxa"/>
            <w:gridSpan w:val="2"/>
            <w:tcBorders>
              <w:left w:val="single" w:sz="12" w:space="0" w:color="auto"/>
            </w:tcBorders>
            <w:shd w:val="clear" w:color="auto" w:fill="F7CAAC"/>
          </w:tcPr>
          <w:p w14:paraId="3D330FA0" w14:textId="77777777" w:rsidR="00B2050B" w:rsidRDefault="00B2050B" w:rsidP="00B2050B">
            <w:pPr>
              <w:jc w:val="both"/>
              <w:rPr>
                <w:del w:id="5261" w:author="Pavla Trefilová" w:date="2019-11-18T17:19:00Z"/>
              </w:rPr>
            </w:pPr>
            <w:del w:id="5262" w:author="Pavla Trefilová" w:date="2019-11-18T17:19:00Z">
              <w:r>
                <w:rPr>
                  <w:b/>
                </w:rPr>
                <w:delText>WOS</w:delText>
              </w:r>
            </w:del>
          </w:p>
        </w:tc>
        <w:tc>
          <w:tcPr>
            <w:tcW w:w="696" w:type="dxa"/>
            <w:gridSpan w:val="2"/>
            <w:shd w:val="clear" w:color="auto" w:fill="F7CAAC"/>
          </w:tcPr>
          <w:p w14:paraId="6AEB31D5" w14:textId="77777777" w:rsidR="00B2050B" w:rsidRDefault="00B2050B" w:rsidP="00B2050B">
            <w:pPr>
              <w:jc w:val="both"/>
              <w:rPr>
                <w:del w:id="5263" w:author="Pavla Trefilová" w:date="2019-11-18T17:19:00Z"/>
                <w:sz w:val="18"/>
              </w:rPr>
            </w:pPr>
            <w:del w:id="5264" w:author="Pavla Trefilová" w:date="2019-11-18T17:19:00Z">
              <w:r>
                <w:rPr>
                  <w:b/>
                  <w:sz w:val="18"/>
                </w:rPr>
                <w:delText>Scopus</w:delText>
              </w:r>
            </w:del>
          </w:p>
        </w:tc>
        <w:tc>
          <w:tcPr>
            <w:tcW w:w="697" w:type="dxa"/>
            <w:gridSpan w:val="2"/>
            <w:shd w:val="clear" w:color="auto" w:fill="F7CAAC"/>
          </w:tcPr>
          <w:p w14:paraId="5BE3A7DF" w14:textId="77777777" w:rsidR="00B2050B" w:rsidRDefault="00B2050B" w:rsidP="00B2050B">
            <w:pPr>
              <w:jc w:val="both"/>
              <w:rPr>
                <w:del w:id="5265" w:author="Pavla Trefilová" w:date="2019-11-18T17:19:00Z"/>
              </w:rPr>
            </w:pPr>
            <w:del w:id="5266" w:author="Pavla Trefilová" w:date="2019-11-18T17:19:00Z">
              <w:r>
                <w:rPr>
                  <w:b/>
                  <w:sz w:val="18"/>
                </w:rPr>
                <w:delText>ostatní</w:delText>
              </w:r>
            </w:del>
          </w:p>
        </w:tc>
      </w:tr>
      <w:tr w:rsidR="00B2050B" w14:paraId="59E06537" w14:textId="77777777" w:rsidTr="00B2050B">
        <w:trPr>
          <w:gridAfter w:val="1"/>
          <w:wAfter w:w="124" w:type="dxa"/>
          <w:cantSplit/>
          <w:trHeight w:val="70"/>
          <w:del w:id="5267" w:author="Pavla Trefilová" w:date="2019-11-18T17:19:00Z"/>
        </w:trPr>
        <w:tc>
          <w:tcPr>
            <w:tcW w:w="3361" w:type="dxa"/>
            <w:gridSpan w:val="4"/>
            <w:shd w:val="clear" w:color="auto" w:fill="F7CAAC"/>
          </w:tcPr>
          <w:p w14:paraId="2BBB3D3F" w14:textId="77777777" w:rsidR="00B2050B" w:rsidRDefault="00B2050B" w:rsidP="00B2050B">
            <w:pPr>
              <w:jc w:val="both"/>
              <w:rPr>
                <w:del w:id="5268" w:author="Pavla Trefilová" w:date="2019-11-18T17:19:00Z"/>
              </w:rPr>
            </w:pPr>
            <w:del w:id="5269" w:author="Pavla Trefilová" w:date="2019-11-18T17:19:00Z">
              <w:r>
                <w:rPr>
                  <w:b/>
                </w:rPr>
                <w:delText>Obor jmenovacího řízení</w:delText>
              </w:r>
            </w:del>
          </w:p>
        </w:tc>
        <w:tc>
          <w:tcPr>
            <w:tcW w:w="2254" w:type="dxa"/>
            <w:gridSpan w:val="4"/>
            <w:shd w:val="clear" w:color="auto" w:fill="F7CAAC"/>
          </w:tcPr>
          <w:p w14:paraId="4929614B" w14:textId="77777777" w:rsidR="00B2050B" w:rsidRDefault="00B2050B" w:rsidP="00B2050B">
            <w:pPr>
              <w:jc w:val="both"/>
              <w:rPr>
                <w:del w:id="5270" w:author="Pavla Trefilová" w:date="2019-11-18T17:19:00Z"/>
              </w:rPr>
            </w:pPr>
            <w:del w:id="5271" w:author="Pavla Trefilová" w:date="2019-11-18T17:19:00Z">
              <w:r>
                <w:rPr>
                  <w:b/>
                </w:rPr>
                <w:delText>Rok udělení hodnosti</w:delText>
              </w:r>
            </w:del>
          </w:p>
        </w:tc>
        <w:tc>
          <w:tcPr>
            <w:tcW w:w="2257" w:type="dxa"/>
            <w:gridSpan w:val="8"/>
            <w:tcBorders>
              <w:right w:val="single" w:sz="12" w:space="0" w:color="auto"/>
            </w:tcBorders>
            <w:shd w:val="clear" w:color="auto" w:fill="F7CAAC"/>
          </w:tcPr>
          <w:p w14:paraId="5386580E" w14:textId="77777777" w:rsidR="00B2050B" w:rsidRDefault="00B2050B" w:rsidP="00B2050B">
            <w:pPr>
              <w:jc w:val="both"/>
              <w:rPr>
                <w:del w:id="5272" w:author="Pavla Trefilová" w:date="2019-11-18T17:19:00Z"/>
              </w:rPr>
            </w:pPr>
            <w:del w:id="5273" w:author="Pavla Trefilová" w:date="2019-11-18T17:19:00Z">
              <w:r>
                <w:rPr>
                  <w:b/>
                </w:rPr>
                <w:delText>Řízení konáno na VŠ</w:delText>
              </w:r>
            </w:del>
          </w:p>
        </w:tc>
        <w:tc>
          <w:tcPr>
            <w:tcW w:w="635" w:type="dxa"/>
            <w:gridSpan w:val="2"/>
            <w:vMerge w:val="restart"/>
            <w:tcBorders>
              <w:left w:val="single" w:sz="12" w:space="0" w:color="auto"/>
            </w:tcBorders>
          </w:tcPr>
          <w:p w14:paraId="63ECFACF" w14:textId="77777777" w:rsidR="00B2050B" w:rsidRDefault="00905401" w:rsidP="00B2050B">
            <w:pPr>
              <w:jc w:val="both"/>
              <w:rPr>
                <w:del w:id="5274" w:author="Pavla Trefilová" w:date="2019-11-18T17:19:00Z"/>
                <w:b/>
              </w:rPr>
            </w:pPr>
            <w:del w:id="5275" w:author="Pavla Trefilová" w:date="2019-11-18T17:19:00Z">
              <w:r>
                <w:delText>10</w:delText>
              </w:r>
            </w:del>
          </w:p>
        </w:tc>
        <w:tc>
          <w:tcPr>
            <w:tcW w:w="696" w:type="dxa"/>
            <w:gridSpan w:val="2"/>
            <w:vMerge w:val="restart"/>
          </w:tcPr>
          <w:p w14:paraId="155EBC5B" w14:textId="77777777" w:rsidR="00B2050B" w:rsidRDefault="00B2050B" w:rsidP="00905401">
            <w:pPr>
              <w:jc w:val="both"/>
              <w:rPr>
                <w:del w:id="5276" w:author="Pavla Trefilová" w:date="2019-11-18T17:19:00Z"/>
                <w:b/>
              </w:rPr>
            </w:pPr>
            <w:del w:id="5277" w:author="Pavla Trefilová" w:date="2019-11-18T17:19:00Z">
              <w:r>
                <w:delText>1</w:delText>
              </w:r>
              <w:r w:rsidR="00905401">
                <w:delText>4</w:delText>
              </w:r>
            </w:del>
          </w:p>
        </w:tc>
        <w:tc>
          <w:tcPr>
            <w:tcW w:w="697" w:type="dxa"/>
            <w:gridSpan w:val="2"/>
            <w:vMerge w:val="restart"/>
          </w:tcPr>
          <w:p w14:paraId="6E6CAAC6" w14:textId="77777777" w:rsidR="00B2050B" w:rsidRDefault="00B2050B" w:rsidP="00B2050B">
            <w:pPr>
              <w:jc w:val="both"/>
              <w:rPr>
                <w:del w:id="5278" w:author="Pavla Trefilová" w:date="2019-11-18T17:19:00Z"/>
                <w:b/>
              </w:rPr>
            </w:pPr>
            <w:del w:id="5279" w:author="Pavla Trefilová" w:date="2019-11-18T17:19:00Z">
              <w:r>
                <w:delText>14</w:delText>
              </w:r>
            </w:del>
          </w:p>
        </w:tc>
      </w:tr>
      <w:tr w:rsidR="00B2050B" w14:paraId="1A0C5259" w14:textId="77777777" w:rsidTr="00B2050B">
        <w:trPr>
          <w:gridAfter w:val="1"/>
          <w:wAfter w:w="124" w:type="dxa"/>
          <w:trHeight w:val="205"/>
          <w:del w:id="5280" w:author="Pavla Trefilová" w:date="2019-11-18T17:19:00Z"/>
        </w:trPr>
        <w:tc>
          <w:tcPr>
            <w:tcW w:w="3361" w:type="dxa"/>
            <w:gridSpan w:val="4"/>
          </w:tcPr>
          <w:p w14:paraId="1097CF6B" w14:textId="77777777" w:rsidR="00B2050B" w:rsidRDefault="00B2050B" w:rsidP="00B2050B">
            <w:pPr>
              <w:jc w:val="both"/>
              <w:rPr>
                <w:del w:id="5281" w:author="Pavla Trefilová" w:date="2019-11-18T17:19:00Z"/>
              </w:rPr>
            </w:pPr>
          </w:p>
        </w:tc>
        <w:tc>
          <w:tcPr>
            <w:tcW w:w="2254" w:type="dxa"/>
            <w:gridSpan w:val="4"/>
          </w:tcPr>
          <w:p w14:paraId="2AFCE695" w14:textId="77777777" w:rsidR="00B2050B" w:rsidRDefault="00B2050B" w:rsidP="00B2050B">
            <w:pPr>
              <w:jc w:val="both"/>
              <w:rPr>
                <w:del w:id="5282" w:author="Pavla Trefilová" w:date="2019-11-18T17:19:00Z"/>
              </w:rPr>
            </w:pPr>
          </w:p>
        </w:tc>
        <w:tc>
          <w:tcPr>
            <w:tcW w:w="2257" w:type="dxa"/>
            <w:gridSpan w:val="8"/>
            <w:tcBorders>
              <w:right w:val="single" w:sz="12" w:space="0" w:color="auto"/>
            </w:tcBorders>
          </w:tcPr>
          <w:p w14:paraId="4326AA23" w14:textId="77777777" w:rsidR="00B2050B" w:rsidRDefault="00B2050B" w:rsidP="00B2050B">
            <w:pPr>
              <w:jc w:val="both"/>
              <w:rPr>
                <w:del w:id="5283" w:author="Pavla Trefilová" w:date="2019-11-18T17:19:00Z"/>
              </w:rPr>
            </w:pPr>
          </w:p>
        </w:tc>
        <w:tc>
          <w:tcPr>
            <w:tcW w:w="635" w:type="dxa"/>
            <w:gridSpan w:val="2"/>
            <w:vMerge/>
            <w:tcBorders>
              <w:left w:val="single" w:sz="12" w:space="0" w:color="auto"/>
            </w:tcBorders>
            <w:vAlign w:val="center"/>
          </w:tcPr>
          <w:p w14:paraId="3D59C98C" w14:textId="77777777" w:rsidR="00B2050B" w:rsidRDefault="00B2050B" w:rsidP="00B2050B">
            <w:pPr>
              <w:rPr>
                <w:del w:id="5284" w:author="Pavla Trefilová" w:date="2019-11-18T17:19:00Z"/>
                <w:b/>
              </w:rPr>
            </w:pPr>
          </w:p>
        </w:tc>
        <w:tc>
          <w:tcPr>
            <w:tcW w:w="696" w:type="dxa"/>
            <w:gridSpan w:val="2"/>
            <w:vMerge/>
            <w:vAlign w:val="center"/>
          </w:tcPr>
          <w:p w14:paraId="3895C89E" w14:textId="77777777" w:rsidR="00B2050B" w:rsidRDefault="00B2050B" w:rsidP="00B2050B">
            <w:pPr>
              <w:rPr>
                <w:del w:id="5285" w:author="Pavla Trefilová" w:date="2019-11-18T17:19:00Z"/>
                <w:b/>
              </w:rPr>
            </w:pPr>
          </w:p>
        </w:tc>
        <w:tc>
          <w:tcPr>
            <w:tcW w:w="697" w:type="dxa"/>
            <w:gridSpan w:val="2"/>
            <w:vMerge/>
            <w:vAlign w:val="center"/>
          </w:tcPr>
          <w:p w14:paraId="653E172F" w14:textId="77777777" w:rsidR="00B2050B" w:rsidRDefault="00B2050B" w:rsidP="00B2050B">
            <w:pPr>
              <w:rPr>
                <w:del w:id="5286" w:author="Pavla Trefilová" w:date="2019-11-18T17:19:00Z"/>
                <w:b/>
              </w:rPr>
            </w:pPr>
          </w:p>
        </w:tc>
      </w:tr>
      <w:tr w:rsidR="00B2050B" w14:paraId="0DE23EB5" w14:textId="77777777" w:rsidTr="00B2050B">
        <w:trPr>
          <w:gridAfter w:val="1"/>
          <w:wAfter w:w="124" w:type="dxa"/>
          <w:del w:id="5287" w:author="Pavla Trefilová" w:date="2019-11-18T17:19:00Z"/>
        </w:trPr>
        <w:tc>
          <w:tcPr>
            <w:tcW w:w="9900" w:type="dxa"/>
            <w:gridSpan w:val="22"/>
            <w:shd w:val="clear" w:color="auto" w:fill="F7CAAC"/>
          </w:tcPr>
          <w:p w14:paraId="65BFE5DD" w14:textId="77777777" w:rsidR="00B2050B" w:rsidRDefault="00B2050B" w:rsidP="00B2050B">
            <w:pPr>
              <w:jc w:val="both"/>
              <w:rPr>
                <w:del w:id="5288" w:author="Pavla Trefilová" w:date="2019-11-18T17:19:00Z"/>
                <w:b/>
              </w:rPr>
            </w:pPr>
            <w:del w:id="5289"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B2050B" w14:paraId="1D4B38DB" w14:textId="77777777" w:rsidTr="00B2050B">
        <w:trPr>
          <w:gridAfter w:val="1"/>
          <w:wAfter w:w="124" w:type="dxa"/>
          <w:trHeight w:val="2347"/>
          <w:del w:id="5290" w:author="Pavla Trefilová" w:date="2019-11-18T17:19:00Z"/>
        </w:trPr>
        <w:tc>
          <w:tcPr>
            <w:tcW w:w="9900" w:type="dxa"/>
            <w:gridSpan w:val="22"/>
          </w:tcPr>
          <w:p w14:paraId="3B8C5D0D" w14:textId="77777777" w:rsidR="00905401" w:rsidRDefault="00905401" w:rsidP="00905401">
            <w:pPr>
              <w:jc w:val="both"/>
              <w:rPr>
                <w:del w:id="5291" w:author="Pavla Trefilová" w:date="2019-11-18T17:19:00Z"/>
                <w:lang w:val="en-GB"/>
              </w:rPr>
            </w:pPr>
            <w:del w:id="5292" w:author="Pavla Trefilová" w:date="2019-11-18T17:19:00Z">
              <w:r w:rsidRPr="00B30F37">
                <w:rPr>
                  <w:caps/>
                </w:rPr>
                <w:delText>Fialka, M</w:delText>
              </w:r>
              <w:r>
                <w:rPr>
                  <w:caps/>
                </w:rPr>
                <w:delText xml:space="preserve">., </w:delText>
              </w:r>
              <w:r w:rsidRPr="00070858">
                <w:rPr>
                  <w:caps/>
                </w:rPr>
                <w:delText xml:space="preserve">škopík, b. </w:delText>
              </w:r>
              <w:r w:rsidRPr="00070858">
                <w:rPr>
                  <w:lang w:val="en-GB"/>
                </w:rPr>
                <w:delText xml:space="preserve">The application of linear algebra in examples as a motivating tool for </w:delText>
              </w:r>
              <w:r w:rsidRPr="00070858">
                <w:rPr>
                  <w:lang w:val="en-US"/>
                </w:rPr>
                <w:delText>teaching</w:delText>
              </w:r>
              <w:r>
                <w:rPr>
                  <w:lang w:val="en-US"/>
                </w:rPr>
                <w:delText xml:space="preserve"> </w:delText>
              </w:r>
              <w:r w:rsidRPr="00070858">
                <w:rPr>
                  <w:lang w:val="en-US"/>
                </w:rPr>
                <w:delText>mathematics a</w:delText>
              </w:r>
              <w:r w:rsidRPr="00070858">
                <w:rPr>
                  <w:lang w:val="en-GB"/>
                </w:rPr>
                <w:delText xml:space="preserve">t universities. </w:delText>
              </w:r>
              <w:r w:rsidRPr="00070858">
                <w:rPr>
                  <w:i/>
                </w:rPr>
                <w:delText>TOJET</w:delText>
              </w:r>
              <w:r w:rsidRPr="00070858">
                <w:delText>, Issue: Special for INTE. 2017,</w:delText>
              </w:r>
              <w:r w:rsidRPr="00070858">
                <w:rPr>
                  <w:lang w:val="en-GB"/>
                </w:rPr>
                <w:delText xml:space="preserve"> </w:delText>
              </w:r>
              <w:r w:rsidRPr="00070858">
                <w:delText>pp. 124-130.</w:delText>
              </w:r>
              <w:r w:rsidRPr="00070858">
                <w:rPr>
                  <w:lang w:val="en-GB"/>
                </w:rPr>
                <w:delText xml:space="preserve"> ISSN 2146-7242</w:delText>
              </w:r>
              <w:r>
                <w:rPr>
                  <w:lang w:val="en-GB"/>
                </w:rPr>
                <w:delText xml:space="preserve"> (95%)</w:delText>
              </w:r>
              <w:r w:rsidRPr="00070858">
                <w:rPr>
                  <w:lang w:val="en-GB"/>
                </w:rPr>
                <w:delText>.</w:delText>
              </w:r>
            </w:del>
          </w:p>
          <w:p w14:paraId="12DA9783" w14:textId="77777777" w:rsidR="00905401" w:rsidRPr="00070858" w:rsidRDefault="00905401" w:rsidP="00905401">
            <w:pPr>
              <w:jc w:val="both"/>
              <w:rPr>
                <w:del w:id="5293" w:author="Pavla Trefilová" w:date="2019-11-18T17:19:00Z"/>
                <w:lang w:val="en-GB"/>
              </w:rPr>
            </w:pPr>
            <w:del w:id="5294" w:author="Pavla Trefilová" w:date="2019-11-18T17:19:00Z">
              <w:r w:rsidRPr="00070858">
                <w:rPr>
                  <w:lang w:val="en-GB"/>
                </w:rPr>
                <w:delText>FIALKA, M.</w:delText>
              </w:r>
              <w:r>
                <w:rPr>
                  <w:lang w:val="en-GB"/>
                </w:rPr>
                <w:delText>,</w:delText>
              </w:r>
              <w:r w:rsidRPr="00070858">
                <w:rPr>
                  <w:lang w:val="en-GB"/>
                </w:rPr>
                <w:delText xml:space="preserve"> CHARVÁTOVÁ, H. </w:delText>
              </w:r>
              <w:r w:rsidRPr="00D257D8">
                <w:rPr>
                  <w:lang w:val="en-GB"/>
                </w:rPr>
                <w:delText>A Diffusion Model of Bath Washing Extraction of a Porous Material and an Evaluation of Its Conformity with the Real Process</w:delText>
              </w:r>
              <w:r>
                <w:rPr>
                  <w:lang w:val="en-GB"/>
                </w:rPr>
                <w:delText xml:space="preserve">. </w:delText>
              </w:r>
              <w:r w:rsidRPr="00070858">
                <w:rPr>
                  <w:lang w:val="en-GB"/>
                </w:rPr>
                <w:delText xml:space="preserve">In </w:delText>
              </w:r>
              <w:r w:rsidRPr="00070858">
                <w:rPr>
                  <w:i/>
                  <w:lang w:val="en-GB"/>
                </w:rPr>
                <w:delText>Topical Problems of Fluid Mechanics</w:delText>
              </w:r>
              <w:r w:rsidRPr="00070858">
                <w:rPr>
                  <w:lang w:val="en-GB"/>
                </w:rPr>
                <w:delText xml:space="preserve"> 2016. Prague: Institut of Thermomechanics AS CR. 2016, pp.</w:delText>
              </w:r>
              <w:r>
                <w:rPr>
                  <w:lang w:val="en-GB"/>
                </w:rPr>
                <w:delText xml:space="preserve"> </w:delText>
              </w:r>
              <w:r w:rsidRPr="00070858">
                <w:rPr>
                  <w:lang w:val="en-GB"/>
                </w:rPr>
                <w:delText>37-40. ISBN 978-80-87012-58-1. ISSN 2336-5781.</w:delText>
              </w:r>
              <w:r>
                <w:delText xml:space="preserve"> </w:delText>
              </w:r>
              <w:r w:rsidRPr="00D257D8">
                <w:rPr>
                  <w:lang w:val="en-GB"/>
                </w:rPr>
                <w:delText>DOI: 10.14311/TPFM.2016.006</w:delText>
              </w:r>
              <w:r>
                <w:rPr>
                  <w:lang w:val="en-GB"/>
                </w:rPr>
                <w:delText xml:space="preserve"> (60%).</w:delText>
              </w:r>
            </w:del>
          </w:p>
          <w:p w14:paraId="66F3439F" w14:textId="77777777" w:rsidR="00905401" w:rsidRDefault="00905401" w:rsidP="00905401">
            <w:pPr>
              <w:jc w:val="both"/>
              <w:rPr>
                <w:del w:id="5295" w:author="Pavla Trefilová" w:date="2019-11-18T17:19:00Z"/>
                <w:lang w:val="en-US"/>
              </w:rPr>
            </w:pPr>
            <w:del w:id="5296" w:author="Pavla Trefilová" w:date="2019-11-18T17:19:00Z">
              <w:r w:rsidRPr="00070858">
                <w:rPr>
                  <w:caps/>
                  <w:lang w:val="en-US"/>
                </w:rPr>
                <w:delText>Charvátová, H</w:delText>
              </w:r>
              <w:r>
                <w:rPr>
                  <w:caps/>
                  <w:lang w:val="en-US"/>
                </w:rPr>
                <w:delText>.,</w:delText>
              </w:r>
              <w:r w:rsidRPr="00070858">
                <w:rPr>
                  <w:caps/>
                  <w:lang w:val="en-US"/>
                </w:rPr>
                <w:delText xml:space="preserve"> Janáčová, D</w:delText>
              </w:r>
              <w:r>
                <w:rPr>
                  <w:caps/>
                  <w:lang w:val="en-US"/>
                </w:rPr>
                <w:delText>.,</w:delText>
              </w:r>
              <w:r w:rsidRPr="00070858">
                <w:rPr>
                  <w:caps/>
                  <w:lang w:val="en-US"/>
                </w:rPr>
                <w:delText xml:space="preserve"> Fialka, M</w:delText>
              </w:r>
              <w:r>
                <w:rPr>
                  <w:caps/>
                  <w:lang w:val="en-US"/>
                </w:rPr>
                <w:delText>.,</w:delText>
              </w:r>
              <w:r w:rsidRPr="00070858">
                <w:rPr>
                  <w:caps/>
                  <w:lang w:val="en-US"/>
                </w:rPr>
                <w:delText xml:space="preserve"> Kolomazník, K</w:delText>
              </w:r>
              <w:r>
                <w:rPr>
                  <w:caps/>
                  <w:lang w:val="en-US"/>
                </w:rPr>
                <w:delText>.,</w:delText>
              </w:r>
              <w:r w:rsidRPr="00070858">
                <w:rPr>
                  <w:caps/>
                  <w:lang w:val="en-US"/>
                </w:rPr>
                <w:delText xml:space="preserve"> Drga R., Líška, O.</w:delText>
              </w:r>
              <w:r w:rsidRPr="00070858">
                <w:rPr>
                  <w:lang w:val="en-US"/>
                </w:rPr>
                <w:delText xml:space="preserve"> Model of washed out component concentration field in biopolymer studied particularly at the start of bath washing. In </w:delText>
              </w:r>
              <w:r w:rsidRPr="00070858">
                <w:rPr>
                  <w:i/>
                  <w:lang w:val="en-US"/>
                </w:rPr>
                <w:delText>Recent Advances in Systems</w:delText>
              </w:r>
              <w:r w:rsidRPr="00070858">
                <w:rPr>
                  <w:lang w:val="en-US"/>
                </w:rPr>
                <w:delText>. New Jersey, Piscataway: IEEE, 2015, pp. 622-626. ISBN 978-1-61804-321-4</w:delText>
              </w:r>
              <w:r>
                <w:rPr>
                  <w:lang w:val="en-US"/>
                </w:rPr>
                <w:delText>.</w:delText>
              </w:r>
              <w:r w:rsidRPr="00070858">
                <w:rPr>
                  <w:lang w:val="en-US"/>
                </w:rPr>
                <w:delText xml:space="preserve"> ISSN 1790-5117</w:delText>
              </w:r>
              <w:r>
                <w:rPr>
                  <w:lang w:val="en-US"/>
                </w:rPr>
                <w:delText xml:space="preserve"> (20%).</w:delText>
              </w:r>
            </w:del>
          </w:p>
          <w:p w14:paraId="1D760C19" w14:textId="77777777" w:rsidR="00905401" w:rsidRPr="00070858" w:rsidRDefault="00905401" w:rsidP="00905401">
            <w:pPr>
              <w:jc w:val="both"/>
              <w:rPr>
                <w:del w:id="5297" w:author="Pavla Trefilová" w:date="2019-11-18T17:19:00Z"/>
              </w:rPr>
            </w:pPr>
            <w:del w:id="5298" w:author="Pavla Trefilová" w:date="2019-11-18T17:19:00Z">
              <w:r w:rsidRPr="00070858">
                <w:rPr>
                  <w:caps/>
                </w:rPr>
                <w:delText>F</w:delText>
              </w:r>
              <w:r>
                <w:rPr>
                  <w:caps/>
                </w:rPr>
                <w:delText xml:space="preserve">ialka, </w:delText>
              </w:r>
              <w:r w:rsidRPr="00070858">
                <w:rPr>
                  <w:caps/>
                </w:rPr>
                <w:delText>M.</w:delText>
              </w:r>
              <w:r>
                <w:rPr>
                  <w:caps/>
                </w:rPr>
                <w:delText>,</w:delText>
              </w:r>
              <w:r w:rsidRPr="00070858">
                <w:rPr>
                  <w:caps/>
                </w:rPr>
                <w:delText xml:space="preserve"> Charvátová,</w:delText>
              </w:r>
              <w:r>
                <w:delText xml:space="preserve"> </w:delText>
              </w:r>
              <w:r w:rsidRPr="00070858">
                <w:delText xml:space="preserve">H. Experience of making the websites for university mathematics teaching at the TBU. In </w:delText>
              </w:r>
              <w:r w:rsidRPr="00070858">
                <w:rPr>
                  <w:i/>
                  <w:iCs/>
                </w:rPr>
                <w:delText>Sborník příspěvků z mezinárodní konference TVV 2014</w:delText>
              </w:r>
              <w:r w:rsidRPr="00070858">
                <w:delText xml:space="preserve">. Olomouc: Pedagogická fakulta Univerzita Palackého v Olomouci, 2014, </w:delText>
              </w:r>
              <w:r w:rsidRPr="00070858">
                <w:rPr>
                  <w:lang w:val="en-GB"/>
                </w:rPr>
                <w:delText xml:space="preserve">pp. </w:delText>
              </w:r>
              <w:r w:rsidRPr="00070858">
                <w:delText>171-174. ISBN 978-80-86768-89-2</w:delText>
              </w:r>
              <w:r>
                <w:delText xml:space="preserve"> (90%).</w:delText>
              </w:r>
            </w:del>
          </w:p>
          <w:p w14:paraId="54BACCAF" w14:textId="77777777" w:rsidR="00B2050B" w:rsidRDefault="00905401" w:rsidP="00905401">
            <w:pPr>
              <w:jc w:val="both"/>
              <w:rPr>
                <w:del w:id="5299" w:author="Pavla Trefilová" w:date="2019-11-18T17:19:00Z"/>
                <w:b/>
              </w:rPr>
            </w:pPr>
            <w:del w:id="5300" w:author="Pavla Trefilová" w:date="2019-11-18T17:19:00Z">
              <w:r w:rsidRPr="00070858">
                <w:rPr>
                  <w:caps/>
                </w:rPr>
                <w:delText>Janáčová, D., Charvátová, H.</w:delText>
              </w:r>
              <w:r>
                <w:rPr>
                  <w:caps/>
                </w:rPr>
                <w:delText>,</w:delText>
              </w:r>
              <w:r w:rsidRPr="00070858">
                <w:rPr>
                  <w:caps/>
                </w:rPr>
                <w:delText xml:space="preserve"> Kolomazník, K.</w:delText>
              </w:r>
              <w:r>
                <w:rPr>
                  <w:caps/>
                </w:rPr>
                <w:delText>,</w:delText>
              </w:r>
              <w:r w:rsidRPr="00070858">
                <w:rPr>
                  <w:caps/>
                </w:rPr>
                <w:delText xml:space="preserve"> Fialka, M.</w:delText>
              </w:r>
              <w:r>
                <w:rPr>
                  <w:caps/>
                </w:rPr>
                <w:delText>,</w:delText>
              </w:r>
              <w:r w:rsidRPr="00070858">
                <w:rPr>
                  <w:caps/>
                </w:rPr>
                <w:delText xml:space="preserve"> mokrejš, p.</w:delText>
              </w:r>
              <w:r>
                <w:rPr>
                  <w:caps/>
                </w:rPr>
                <w:delText>,</w:delText>
              </w:r>
              <w:r w:rsidRPr="00070858">
                <w:rPr>
                  <w:caps/>
                </w:rPr>
                <w:delText xml:space="preserve"> vašek, v. </w:delText>
              </w:r>
              <w:r w:rsidRPr="00070858">
                <w:delText>Interactive software application for calculation of non-stationary heat con</w:delText>
              </w:r>
              <w:r>
                <w:delText xml:space="preserve">duction in a cylindrical body. </w:delText>
              </w:r>
              <w:r>
                <w:rPr>
                  <w:i/>
                </w:rPr>
                <w:delText xml:space="preserve">Computer Applications in Engineering Education. </w:delText>
              </w:r>
              <w:r w:rsidRPr="00070858">
                <w:delText>2013</w:delText>
              </w:r>
              <w:r>
                <w:delText>, Volume</w:delText>
              </w:r>
              <w:r>
                <w:rPr>
                  <w:i/>
                </w:rPr>
                <w:delText xml:space="preserve"> </w:delText>
              </w:r>
              <w:r w:rsidRPr="00070858">
                <w:delText>21,</w:delText>
              </w:r>
              <w:r>
                <w:delText xml:space="preserve"> Issue 1</w:delText>
              </w:r>
              <w:r w:rsidRPr="00070858">
                <w:delText>, pp. 89-94. ISSN 1061-3773</w:delText>
              </w:r>
              <w:r>
                <w:delText xml:space="preserve">. </w:delText>
              </w:r>
              <w:r w:rsidRPr="00431689">
                <w:delText>DOI: 10.1002/cae.20453</w:delText>
              </w:r>
              <w:r>
                <w:delText xml:space="preserve"> (10%).</w:delText>
              </w:r>
            </w:del>
          </w:p>
        </w:tc>
      </w:tr>
      <w:tr w:rsidR="00B2050B" w14:paraId="109C2754" w14:textId="77777777" w:rsidTr="00B2050B">
        <w:trPr>
          <w:gridAfter w:val="1"/>
          <w:wAfter w:w="124" w:type="dxa"/>
          <w:trHeight w:val="218"/>
          <w:del w:id="5301" w:author="Pavla Trefilová" w:date="2019-11-18T17:19:00Z"/>
        </w:trPr>
        <w:tc>
          <w:tcPr>
            <w:tcW w:w="9900" w:type="dxa"/>
            <w:gridSpan w:val="22"/>
            <w:shd w:val="clear" w:color="auto" w:fill="F7CAAC"/>
          </w:tcPr>
          <w:p w14:paraId="69D0F6E2" w14:textId="77777777" w:rsidR="00B2050B" w:rsidRDefault="00B2050B" w:rsidP="00B2050B">
            <w:pPr>
              <w:rPr>
                <w:del w:id="5302" w:author="Pavla Trefilová" w:date="2019-11-18T17:19:00Z"/>
                <w:b/>
              </w:rPr>
            </w:pPr>
            <w:del w:id="5303" w:author="Pavla Trefilová" w:date="2019-11-18T17:19:00Z">
              <w:r>
                <w:rPr>
                  <w:b/>
                </w:rPr>
                <w:delText>Působení v zahraničí</w:delText>
              </w:r>
            </w:del>
          </w:p>
        </w:tc>
      </w:tr>
      <w:tr w:rsidR="00B2050B" w14:paraId="2033AABC" w14:textId="77777777" w:rsidTr="00743580">
        <w:trPr>
          <w:gridAfter w:val="1"/>
          <w:wAfter w:w="124" w:type="dxa"/>
          <w:trHeight w:val="128"/>
          <w:del w:id="5304" w:author="Pavla Trefilová" w:date="2019-11-18T17:19:00Z"/>
        </w:trPr>
        <w:tc>
          <w:tcPr>
            <w:tcW w:w="9900" w:type="dxa"/>
            <w:gridSpan w:val="22"/>
          </w:tcPr>
          <w:p w14:paraId="519D7238" w14:textId="77777777" w:rsidR="00B2050B" w:rsidRDefault="00B2050B" w:rsidP="00B2050B">
            <w:pPr>
              <w:rPr>
                <w:del w:id="5305" w:author="Pavla Trefilová" w:date="2019-11-18T17:19:00Z"/>
                <w:b/>
              </w:rPr>
            </w:pPr>
          </w:p>
        </w:tc>
      </w:tr>
      <w:tr w:rsidR="00534C60" w14:paraId="24EC1AD2" w14:textId="77777777" w:rsidTr="00B76D0F">
        <w:trPr>
          <w:gridAfter w:val="2"/>
          <w:wAfter w:w="165" w:type="dxa"/>
          <w:cantSplit/>
          <w:trHeight w:val="106"/>
        </w:trPr>
        <w:tc>
          <w:tcPr>
            <w:tcW w:w="2518" w:type="dxa"/>
            <w:shd w:val="clear" w:color="auto" w:fill="F7CAAC"/>
          </w:tcPr>
          <w:p w14:paraId="7929A059" w14:textId="77777777" w:rsidR="00B76D0F" w:rsidRDefault="00B76D0F" w:rsidP="00B76D0F">
            <w:pPr>
              <w:jc w:val="both"/>
              <w:rPr>
                <w:moveFrom w:id="5306" w:author="Pavla Trefilová" w:date="2019-11-18T17:19:00Z"/>
                <w:b/>
              </w:rPr>
            </w:pPr>
            <w:moveFromRangeStart w:id="5307" w:author="Pavla Trefilová" w:date="2019-11-18T17:19:00Z" w:name="move24990063"/>
            <w:moveFrom w:id="5308" w:author="Pavla Trefilová" w:date="2019-11-18T17:19:00Z">
              <w:r>
                <w:rPr>
                  <w:b/>
                </w:rPr>
                <w:t xml:space="preserve">Podpis </w:t>
              </w:r>
            </w:moveFrom>
          </w:p>
        </w:tc>
        <w:tc>
          <w:tcPr>
            <w:tcW w:w="4536" w:type="dxa"/>
            <w:gridSpan w:val="10"/>
          </w:tcPr>
          <w:p w14:paraId="4CF95D0F" w14:textId="77777777" w:rsidR="00B76D0F" w:rsidRDefault="00B76D0F" w:rsidP="00B76D0F">
            <w:pPr>
              <w:jc w:val="both"/>
              <w:rPr>
                <w:moveFrom w:id="5309" w:author="Pavla Trefilová" w:date="2019-11-18T17:19:00Z"/>
                <w:rPrChange w:id="5310" w:author="Pavla Trefilová" w:date="2019-11-18T17:19:00Z">
                  <w:rPr>
                    <w:moveFrom w:id="5311" w:author="Pavla Trefilová" w:date="2019-11-18T17:19:00Z"/>
                    <w:b/>
                  </w:rPr>
                </w:rPrChange>
              </w:rPr>
            </w:pPr>
          </w:p>
        </w:tc>
        <w:tc>
          <w:tcPr>
            <w:tcW w:w="786" w:type="dxa"/>
            <w:gridSpan w:val="4"/>
            <w:shd w:val="clear" w:color="auto" w:fill="F7CAAC"/>
          </w:tcPr>
          <w:p w14:paraId="1573E37D" w14:textId="77777777" w:rsidR="00B76D0F" w:rsidRDefault="00B76D0F" w:rsidP="00B76D0F">
            <w:pPr>
              <w:jc w:val="both"/>
              <w:rPr>
                <w:moveFrom w:id="5312" w:author="Pavla Trefilová" w:date="2019-11-18T17:19:00Z"/>
              </w:rPr>
            </w:pPr>
            <w:moveFrom w:id="5313" w:author="Pavla Trefilová" w:date="2019-11-18T17:19:00Z">
              <w:r>
                <w:rPr>
                  <w:b/>
                </w:rPr>
                <w:t>datum</w:t>
              </w:r>
            </w:moveFrom>
          </w:p>
        </w:tc>
        <w:tc>
          <w:tcPr>
            <w:tcW w:w="2019" w:type="dxa"/>
            <w:gridSpan w:val="6"/>
          </w:tcPr>
          <w:p w14:paraId="19EB007D" w14:textId="77777777" w:rsidR="00B76D0F" w:rsidRDefault="00B76D0F" w:rsidP="00B76D0F">
            <w:pPr>
              <w:jc w:val="both"/>
              <w:rPr>
                <w:moveFrom w:id="5314" w:author="Pavla Trefilová" w:date="2019-11-18T17:19:00Z"/>
              </w:rPr>
            </w:pPr>
          </w:p>
        </w:tc>
      </w:tr>
      <w:moveFromRangeEnd w:id="5307"/>
    </w:tbl>
    <w:p w14:paraId="79FD7A49" w14:textId="77777777" w:rsidR="00B2050B" w:rsidRDefault="00B2050B" w:rsidP="00B2050B">
      <w:pPr>
        <w:rPr>
          <w:del w:id="5315" w:author="Pavla Trefilová" w:date="2019-11-18T17:19:00Z"/>
        </w:rPr>
      </w:pPr>
    </w:p>
    <w:p w14:paraId="0C494905" w14:textId="77777777" w:rsidR="00B2050B" w:rsidRDefault="00B2050B" w:rsidP="00B2050B">
      <w:pPr>
        <w:rPr>
          <w:del w:id="5316" w:author="Pavla Trefilová" w:date="2019-11-18T17:19:00Z"/>
        </w:rPr>
      </w:pPr>
    </w:p>
    <w:p w14:paraId="7282FA16" w14:textId="77777777" w:rsidR="00743580" w:rsidRDefault="00743580" w:rsidP="00B2050B">
      <w:pPr>
        <w:rPr>
          <w:del w:id="5317" w:author="Pavla Trefilová" w:date="2019-11-18T17:19:00Z"/>
        </w:rPr>
      </w:pPr>
    </w:p>
    <w:p w14:paraId="25C123D1" w14:textId="77777777" w:rsidR="00B807A0" w:rsidRDefault="00B807A0" w:rsidP="00B2050B">
      <w:pPr>
        <w:rPr>
          <w:del w:id="5318" w:author="Pavla Trefilová" w:date="2019-11-18T17:19:00Z"/>
        </w:rPr>
      </w:pPr>
    </w:p>
    <w:p w14:paraId="7D87CC48" w14:textId="77777777" w:rsidR="00DB530D" w:rsidRDefault="00DB530D">
      <w:pPr>
        <w:rPr>
          <w:moveFrom w:id="5319" w:author="Pavla Trefilová" w:date="2019-11-18T17:19:00Z"/>
        </w:rPr>
      </w:pPr>
      <w:moveFromRangeStart w:id="5320" w:author="Pavla Trefilová" w:date="2019-11-18T17:19:00Z" w:name="move24990064"/>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534C60" w14:paraId="5DE2CC9E" w14:textId="77777777" w:rsidTr="00B2050B">
        <w:tc>
          <w:tcPr>
            <w:tcW w:w="9859" w:type="dxa"/>
            <w:gridSpan w:val="11"/>
            <w:tcBorders>
              <w:bottom w:val="double" w:sz="4" w:space="0" w:color="auto"/>
            </w:tcBorders>
            <w:shd w:val="clear" w:color="auto" w:fill="BDD6EE"/>
          </w:tcPr>
          <w:p w14:paraId="5DB4F1AC" w14:textId="77777777" w:rsidR="00B2050B" w:rsidRDefault="00B2050B" w:rsidP="00B2050B">
            <w:pPr>
              <w:jc w:val="both"/>
              <w:rPr>
                <w:moveFrom w:id="5321" w:author="Pavla Trefilová" w:date="2019-11-18T17:19:00Z"/>
                <w:b/>
                <w:sz w:val="28"/>
              </w:rPr>
            </w:pPr>
            <w:moveFrom w:id="5322" w:author="Pavla Trefilová" w:date="2019-11-18T17:19:00Z">
              <w:r>
                <w:rPr>
                  <w:b/>
                  <w:sz w:val="28"/>
                </w:rPr>
                <w:t>C-I – Personální zabezpečení</w:t>
              </w:r>
            </w:moveFrom>
          </w:p>
        </w:tc>
      </w:tr>
      <w:tr w:rsidR="00534C60" w14:paraId="2453DEFE" w14:textId="77777777" w:rsidTr="00B2050B">
        <w:tc>
          <w:tcPr>
            <w:tcW w:w="2518" w:type="dxa"/>
            <w:tcBorders>
              <w:top w:val="double" w:sz="4" w:space="0" w:color="auto"/>
            </w:tcBorders>
            <w:shd w:val="clear" w:color="auto" w:fill="F7CAAC"/>
          </w:tcPr>
          <w:p w14:paraId="2D218C57" w14:textId="77777777" w:rsidR="00B2050B" w:rsidRDefault="00B2050B" w:rsidP="00B2050B">
            <w:pPr>
              <w:jc w:val="both"/>
              <w:rPr>
                <w:moveFrom w:id="5323" w:author="Pavla Trefilová" w:date="2019-11-18T17:19:00Z"/>
                <w:b/>
              </w:rPr>
            </w:pPr>
            <w:moveFrom w:id="5324" w:author="Pavla Trefilová" w:date="2019-11-18T17:19:00Z">
              <w:r>
                <w:rPr>
                  <w:b/>
                </w:rPr>
                <w:t>Vysoká škola</w:t>
              </w:r>
            </w:moveFrom>
          </w:p>
        </w:tc>
        <w:tc>
          <w:tcPr>
            <w:tcW w:w="7341" w:type="dxa"/>
            <w:gridSpan w:val="10"/>
          </w:tcPr>
          <w:p w14:paraId="7B11BDCB" w14:textId="77777777" w:rsidR="00B2050B" w:rsidRDefault="00B2050B" w:rsidP="00B2050B">
            <w:pPr>
              <w:jc w:val="both"/>
              <w:rPr>
                <w:moveFrom w:id="5325" w:author="Pavla Trefilová" w:date="2019-11-18T17:19:00Z"/>
              </w:rPr>
            </w:pPr>
            <w:moveFrom w:id="5326" w:author="Pavla Trefilová" w:date="2019-11-18T17:19:00Z">
              <w:r>
                <w:t>Univerzita Tomáše Bati ve Zlíně</w:t>
              </w:r>
            </w:moveFrom>
          </w:p>
        </w:tc>
      </w:tr>
      <w:tr w:rsidR="00534C60" w14:paraId="492ECEB0" w14:textId="77777777" w:rsidTr="00B2050B">
        <w:tc>
          <w:tcPr>
            <w:tcW w:w="2518" w:type="dxa"/>
            <w:shd w:val="clear" w:color="auto" w:fill="F7CAAC"/>
          </w:tcPr>
          <w:p w14:paraId="28D529FA" w14:textId="77777777" w:rsidR="00B2050B" w:rsidRDefault="00B2050B" w:rsidP="00B2050B">
            <w:pPr>
              <w:jc w:val="both"/>
              <w:rPr>
                <w:moveFrom w:id="5327" w:author="Pavla Trefilová" w:date="2019-11-18T17:19:00Z"/>
                <w:b/>
              </w:rPr>
            </w:pPr>
            <w:moveFrom w:id="5328" w:author="Pavla Trefilová" w:date="2019-11-18T17:19:00Z">
              <w:r>
                <w:rPr>
                  <w:b/>
                </w:rPr>
                <w:t>Součást vysoké školy</w:t>
              </w:r>
            </w:moveFrom>
          </w:p>
        </w:tc>
        <w:tc>
          <w:tcPr>
            <w:tcW w:w="7341" w:type="dxa"/>
            <w:gridSpan w:val="10"/>
          </w:tcPr>
          <w:p w14:paraId="14B81299" w14:textId="77777777" w:rsidR="00B2050B" w:rsidRDefault="00B2050B" w:rsidP="00B2050B">
            <w:pPr>
              <w:jc w:val="both"/>
              <w:rPr>
                <w:moveFrom w:id="5329" w:author="Pavla Trefilová" w:date="2019-11-18T17:19:00Z"/>
              </w:rPr>
            </w:pPr>
            <w:moveFrom w:id="5330" w:author="Pavla Trefilová" w:date="2019-11-18T17:19:00Z">
              <w:r>
                <w:t>Fakulta managementu a ekonomiky</w:t>
              </w:r>
            </w:moveFrom>
          </w:p>
        </w:tc>
      </w:tr>
      <w:moveFromRangeEnd w:id="5320"/>
      <w:tr w:rsidR="00A23582" w14:paraId="6BE843D9" w14:textId="77777777" w:rsidTr="00A23582">
        <w:trPr>
          <w:del w:id="5331" w:author="Pavla Trefilová" w:date="2019-11-18T17:19:00Z"/>
        </w:trPr>
        <w:tc>
          <w:tcPr>
            <w:tcW w:w="2514" w:type="dxa"/>
            <w:shd w:val="clear" w:color="auto" w:fill="F7CAAC"/>
          </w:tcPr>
          <w:p w14:paraId="5771DEBC" w14:textId="77777777" w:rsidR="00A23582" w:rsidRDefault="00A23582" w:rsidP="00A23582">
            <w:pPr>
              <w:jc w:val="both"/>
              <w:rPr>
                <w:del w:id="5332" w:author="Pavla Trefilová" w:date="2019-11-18T17:19:00Z"/>
                <w:b/>
              </w:rPr>
            </w:pPr>
            <w:del w:id="5333" w:author="Pavla Trefilová" w:date="2019-11-18T17:19:00Z">
              <w:r>
                <w:rPr>
                  <w:b/>
                </w:rPr>
                <w:delText>Název studijního programu</w:delText>
              </w:r>
            </w:del>
          </w:p>
        </w:tc>
        <w:tc>
          <w:tcPr>
            <w:tcW w:w="7343" w:type="dxa"/>
            <w:gridSpan w:val="10"/>
          </w:tcPr>
          <w:p w14:paraId="467AB115" w14:textId="77777777" w:rsidR="00A23582" w:rsidRDefault="00343DC3" w:rsidP="00A23582">
            <w:pPr>
              <w:jc w:val="both"/>
              <w:rPr>
                <w:del w:id="5334" w:author="Pavla Trefilová" w:date="2019-11-18T17:19:00Z"/>
              </w:rPr>
            </w:pPr>
            <w:del w:id="5335" w:author="Pavla Trefilová" w:date="2019-11-18T17:19:00Z">
              <w:r>
                <w:delText xml:space="preserve">Economics and Management </w:delText>
              </w:r>
            </w:del>
          </w:p>
        </w:tc>
      </w:tr>
      <w:tr w:rsidR="00A23582" w14:paraId="0B4083E2" w14:textId="77777777" w:rsidTr="00A23582">
        <w:tc>
          <w:tcPr>
            <w:tcW w:w="2514" w:type="dxa"/>
            <w:shd w:val="clear" w:color="auto" w:fill="F7CAAC"/>
          </w:tcPr>
          <w:p w14:paraId="13F700E3" w14:textId="77777777" w:rsidR="00A23582" w:rsidRDefault="00A23582" w:rsidP="00A23582">
            <w:pPr>
              <w:jc w:val="both"/>
              <w:rPr>
                <w:b/>
              </w:rPr>
            </w:pPr>
            <w:r>
              <w:rPr>
                <w:b/>
              </w:rPr>
              <w:t>Jméno a příjmení</w:t>
            </w:r>
          </w:p>
        </w:tc>
        <w:tc>
          <w:tcPr>
            <w:tcW w:w="4253" w:type="dxa"/>
            <w:gridSpan w:val="5"/>
          </w:tcPr>
          <w:p w14:paraId="05E9CCD9" w14:textId="77777777" w:rsidR="00A23582" w:rsidRDefault="00A23582" w:rsidP="00A23582">
            <w:pPr>
              <w:jc w:val="both"/>
            </w:pPr>
            <w:r>
              <w:t>Aleš GREGAR</w:t>
            </w:r>
          </w:p>
        </w:tc>
        <w:tc>
          <w:tcPr>
            <w:tcW w:w="992" w:type="dxa"/>
            <w:shd w:val="clear" w:color="auto" w:fill="F7CAAC"/>
          </w:tcPr>
          <w:p w14:paraId="75646623" w14:textId="77777777" w:rsidR="00A23582" w:rsidRDefault="00A23582" w:rsidP="00A23582">
            <w:pPr>
              <w:jc w:val="both"/>
              <w:rPr>
                <w:b/>
              </w:rPr>
            </w:pPr>
            <w:r>
              <w:rPr>
                <w:b/>
              </w:rPr>
              <w:t>Tituly</w:t>
            </w:r>
          </w:p>
        </w:tc>
        <w:tc>
          <w:tcPr>
            <w:tcW w:w="2098" w:type="dxa"/>
            <w:gridSpan w:val="4"/>
          </w:tcPr>
          <w:p w14:paraId="27AF4D98" w14:textId="77777777" w:rsidR="00A23582" w:rsidRDefault="00A23582" w:rsidP="00A23582">
            <w:pPr>
              <w:jc w:val="both"/>
            </w:pPr>
            <w:r w:rsidRPr="00DC3820">
              <w:t xml:space="preserve">doc. </w:t>
            </w:r>
            <w:r>
              <w:t>PhDr. Ing., CSc</w:t>
            </w:r>
            <w:r w:rsidRPr="00DC3820">
              <w:t>.</w:t>
            </w:r>
          </w:p>
        </w:tc>
      </w:tr>
      <w:tr w:rsidR="00A23582" w14:paraId="12E30948" w14:textId="77777777" w:rsidTr="00A23582">
        <w:tc>
          <w:tcPr>
            <w:tcW w:w="2514" w:type="dxa"/>
            <w:shd w:val="clear" w:color="auto" w:fill="F7CAAC"/>
          </w:tcPr>
          <w:p w14:paraId="45102967" w14:textId="77777777" w:rsidR="00A23582" w:rsidRDefault="00A23582" w:rsidP="00A23582">
            <w:pPr>
              <w:jc w:val="both"/>
              <w:rPr>
                <w:b/>
              </w:rPr>
            </w:pPr>
            <w:r>
              <w:rPr>
                <w:b/>
              </w:rPr>
              <w:t>Rok narození</w:t>
            </w:r>
          </w:p>
        </w:tc>
        <w:tc>
          <w:tcPr>
            <w:tcW w:w="829" w:type="dxa"/>
          </w:tcPr>
          <w:p w14:paraId="18112605" w14:textId="77777777" w:rsidR="00A23582" w:rsidRDefault="00A23582" w:rsidP="00A23582">
            <w:pPr>
              <w:jc w:val="both"/>
            </w:pPr>
            <w:r>
              <w:t>1945</w:t>
            </w:r>
          </w:p>
        </w:tc>
        <w:tc>
          <w:tcPr>
            <w:tcW w:w="1721" w:type="dxa"/>
            <w:shd w:val="clear" w:color="auto" w:fill="F7CAAC"/>
          </w:tcPr>
          <w:p w14:paraId="64EC39DF" w14:textId="77777777" w:rsidR="00A23582" w:rsidRDefault="00A23582" w:rsidP="00A23582">
            <w:pPr>
              <w:jc w:val="both"/>
              <w:rPr>
                <w:b/>
              </w:rPr>
            </w:pPr>
            <w:r>
              <w:rPr>
                <w:b/>
              </w:rPr>
              <w:t>typ vztahu k VŠ</w:t>
            </w:r>
          </w:p>
        </w:tc>
        <w:tc>
          <w:tcPr>
            <w:tcW w:w="992" w:type="dxa"/>
            <w:gridSpan w:val="2"/>
          </w:tcPr>
          <w:p w14:paraId="557518B8" w14:textId="77777777" w:rsidR="00A23582" w:rsidRDefault="00A23582" w:rsidP="00A23582">
            <w:pPr>
              <w:jc w:val="both"/>
            </w:pPr>
            <w:r>
              <w:t>pp</w:t>
            </w:r>
          </w:p>
        </w:tc>
        <w:tc>
          <w:tcPr>
            <w:tcW w:w="711" w:type="dxa"/>
            <w:shd w:val="clear" w:color="auto" w:fill="F7CAAC"/>
          </w:tcPr>
          <w:p w14:paraId="08423C97" w14:textId="77777777" w:rsidR="00A23582" w:rsidRDefault="00A23582" w:rsidP="00A23582">
            <w:pPr>
              <w:jc w:val="both"/>
              <w:rPr>
                <w:b/>
              </w:rPr>
            </w:pPr>
            <w:r>
              <w:rPr>
                <w:b/>
              </w:rPr>
              <w:t>rozsah</w:t>
            </w:r>
          </w:p>
        </w:tc>
        <w:tc>
          <w:tcPr>
            <w:tcW w:w="992" w:type="dxa"/>
          </w:tcPr>
          <w:p w14:paraId="701B15FD" w14:textId="77777777" w:rsidR="00A23582" w:rsidRDefault="00A23582" w:rsidP="00A23582">
            <w:pPr>
              <w:jc w:val="both"/>
            </w:pPr>
            <w:r>
              <w:t>40</w:t>
            </w:r>
          </w:p>
        </w:tc>
        <w:tc>
          <w:tcPr>
            <w:tcW w:w="711" w:type="dxa"/>
            <w:gridSpan w:val="2"/>
            <w:shd w:val="clear" w:color="auto" w:fill="F7CAAC"/>
          </w:tcPr>
          <w:p w14:paraId="5A278065" w14:textId="77777777" w:rsidR="00A23582" w:rsidRDefault="00A23582" w:rsidP="00A23582">
            <w:pPr>
              <w:jc w:val="both"/>
              <w:rPr>
                <w:b/>
              </w:rPr>
            </w:pPr>
            <w:r>
              <w:rPr>
                <w:b/>
              </w:rPr>
              <w:t>do kdy</w:t>
            </w:r>
          </w:p>
        </w:tc>
        <w:tc>
          <w:tcPr>
            <w:tcW w:w="1387" w:type="dxa"/>
            <w:gridSpan w:val="2"/>
          </w:tcPr>
          <w:p w14:paraId="38759BB4" w14:textId="77777777" w:rsidR="00A23582" w:rsidRDefault="00A23582" w:rsidP="00A23582">
            <w:pPr>
              <w:jc w:val="both"/>
            </w:pPr>
            <w:r>
              <w:t xml:space="preserve">N </w:t>
            </w:r>
          </w:p>
        </w:tc>
      </w:tr>
      <w:tr w:rsidR="00A23582" w14:paraId="6B3E41DA" w14:textId="77777777" w:rsidTr="00A23582">
        <w:tc>
          <w:tcPr>
            <w:tcW w:w="5064" w:type="dxa"/>
            <w:gridSpan w:val="3"/>
            <w:shd w:val="clear" w:color="auto" w:fill="F7CAAC"/>
          </w:tcPr>
          <w:p w14:paraId="2AE7CE2C" w14:textId="77777777" w:rsidR="00A23582" w:rsidRDefault="00A23582" w:rsidP="00A23582">
            <w:pPr>
              <w:jc w:val="both"/>
              <w:rPr>
                <w:b/>
              </w:rPr>
            </w:pPr>
            <w:r>
              <w:rPr>
                <w:b/>
              </w:rPr>
              <w:t>Typ vztahu na součásti VŠ, která uskutečňuje st. program</w:t>
            </w:r>
          </w:p>
        </w:tc>
        <w:tc>
          <w:tcPr>
            <w:tcW w:w="992" w:type="dxa"/>
            <w:gridSpan w:val="2"/>
          </w:tcPr>
          <w:p w14:paraId="19DD3E9C" w14:textId="77777777" w:rsidR="00A23582" w:rsidRDefault="00A23582" w:rsidP="00A23582">
            <w:pPr>
              <w:jc w:val="both"/>
            </w:pPr>
            <w:r>
              <w:t>pp</w:t>
            </w:r>
          </w:p>
        </w:tc>
        <w:tc>
          <w:tcPr>
            <w:tcW w:w="711" w:type="dxa"/>
            <w:shd w:val="clear" w:color="auto" w:fill="F7CAAC"/>
          </w:tcPr>
          <w:p w14:paraId="57B7AB3B" w14:textId="77777777" w:rsidR="00A23582" w:rsidRDefault="00A23582" w:rsidP="00A23582">
            <w:pPr>
              <w:jc w:val="both"/>
              <w:rPr>
                <w:b/>
              </w:rPr>
            </w:pPr>
            <w:r>
              <w:rPr>
                <w:b/>
              </w:rPr>
              <w:t>rozsah</w:t>
            </w:r>
          </w:p>
        </w:tc>
        <w:tc>
          <w:tcPr>
            <w:tcW w:w="992" w:type="dxa"/>
          </w:tcPr>
          <w:p w14:paraId="3C30D7FE" w14:textId="77777777" w:rsidR="00A23582" w:rsidRDefault="00A23582" w:rsidP="00A23582">
            <w:pPr>
              <w:jc w:val="both"/>
            </w:pPr>
            <w:r>
              <w:t>40</w:t>
            </w:r>
          </w:p>
        </w:tc>
        <w:tc>
          <w:tcPr>
            <w:tcW w:w="711" w:type="dxa"/>
            <w:gridSpan w:val="2"/>
            <w:shd w:val="clear" w:color="auto" w:fill="F7CAAC"/>
          </w:tcPr>
          <w:p w14:paraId="38DAF1C8" w14:textId="77777777" w:rsidR="00A23582" w:rsidRDefault="00A23582" w:rsidP="00A23582">
            <w:pPr>
              <w:jc w:val="both"/>
              <w:rPr>
                <w:b/>
              </w:rPr>
            </w:pPr>
            <w:r>
              <w:rPr>
                <w:b/>
              </w:rPr>
              <w:t>do kdy</w:t>
            </w:r>
          </w:p>
        </w:tc>
        <w:tc>
          <w:tcPr>
            <w:tcW w:w="1387" w:type="dxa"/>
            <w:gridSpan w:val="2"/>
          </w:tcPr>
          <w:p w14:paraId="427A5C93" w14:textId="77777777" w:rsidR="00A23582" w:rsidRDefault="00A23582" w:rsidP="00A23582">
            <w:pPr>
              <w:jc w:val="both"/>
            </w:pPr>
            <w:r>
              <w:t xml:space="preserve">N </w:t>
            </w:r>
          </w:p>
        </w:tc>
      </w:tr>
      <w:tr w:rsidR="00A23582" w14:paraId="43124402" w14:textId="77777777" w:rsidTr="00A23582">
        <w:tc>
          <w:tcPr>
            <w:tcW w:w="6056" w:type="dxa"/>
            <w:gridSpan w:val="5"/>
            <w:shd w:val="clear" w:color="auto" w:fill="F7CAAC"/>
          </w:tcPr>
          <w:p w14:paraId="4E7128DA"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6391952" w14:textId="77777777" w:rsidR="00A23582" w:rsidRDefault="00A23582" w:rsidP="00A23582">
            <w:pPr>
              <w:jc w:val="both"/>
              <w:rPr>
                <w:b/>
              </w:rPr>
            </w:pPr>
            <w:r>
              <w:rPr>
                <w:b/>
              </w:rPr>
              <w:t>typ prac. vztahu</w:t>
            </w:r>
          </w:p>
        </w:tc>
        <w:tc>
          <w:tcPr>
            <w:tcW w:w="2098" w:type="dxa"/>
            <w:gridSpan w:val="4"/>
            <w:shd w:val="clear" w:color="auto" w:fill="F7CAAC"/>
          </w:tcPr>
          <w:p w14:paraId="378D4EBC" w14:textId="77777777" w:rsidR="00A23582" w:rsidRDefault="00A23582" w:rsidP="00A23582">
            <w:pPr>
              <w:jc w:val="both"/>
              <w:rPr>
                <w:b/>
              </w:rPr>
            </w:pPr>
            <w:r>
              <w:rPr>
                <w:b/>
              </w:rPr>
              <w:t>rozsah</w:t>
            </w:r>
          </w:p>
        </w:tc>
      </w:tr>
      <w:tr w:rsidR="00A23582" w14:paraId="4CF4B774" w14:textId="77777777" w:rsidTr="00A23582">
        <w:tc>
          <w:tcPr>
            <w:tcW w:w="6056" w:type="dxa"/>
            <w:gridSpan w:val="5"/>
          </w:tcPr>
          <w:p w14:paraId="2EC7E608" w14:textId="77777777" w:rsidR="00A23582" w:rsidRDefault="00A23582" w:rsidP="00A23582">
            <w:pPr>
              <w:jc w:val="both"/>
            </w:pPr>
          </w:p>
        </w:tc>
        <w:tc>
          <w:tcPr>
            <w:tcW w:w="1703" w:type="dxa"/>
            <w:gridSpan w:val="2"/>
          </w:tcPr>
          <w:p w14:paraId="45D08A90" w14:textId="77777777" w:rsidR="00A23582" w:rsidRDefault="00A23582" w:rsidP="00A23582">
            <w:pPr>
              <w:jc w:val="both"/>
            </w:pPr>
          </w:p>
        </w:tc>
        <w:tc>
          <w:tcPr>
            <w:tcW w:w="2098" w:type="dxa"/>
            <w:gridSpan w:val="4"/>
          </w:tcPr>
          <w:p w14:paraId="6C607EFE" w14:textId="77777777" w:rsidR="00A23582" w:rsidRDefault="00A23582" w:rsidP="00A23582">
            <w:pPr>
              <w:jc w:val="both"/>
            </w:pPr>
          </w:p>
        </w:tc>
      </w:tr>
      <w:tr w:rsidR="00A23582" w14:paraId="3DF283BD" w14:textId="77777777" w:rsidTr="00A23582">
        <w:tc>
          <w:tcPr>
            <w:tcW w:w="6056" w:type="dxa"/>
            <w:gridSpan w:val="5"/>
          </w:tcPr>
          <w:p w14:paraId="632ECD9B" w14:textId="77777777" w:rsidR="00A23582" w:rsidRDefault="00A23582" w:rsidP="00A23582">
            <w:pPr>
              <w:jc w:val="both"/>
            </w:pPr>
          </w:p>
        </w:tc>
        <w:tc>
          <w:tcPr>
            <w:tcW w:w="1703" w:type="dxa"/>
            <w:gridSpan w:val="2"/>
          </w:tcPr>
          <w:p w14:paraId="1592A5CD" w14:textId="77777777" w:rsidR="00A23582" w:rsidRDefault="00A23582" w:rsidP="00A23582">
            <w:pPr>
              <w:jc w:val="both"/>
            </w:pPr>
          </w:p>
        </w:tc>
        <w:tc>
          <w:tcPr>
            <w:tcW w:w="2098" w:type="dxa"/>
            <w:gridSpan w:val="4"/>
          </w:tcPr>
          <w:p w14:paraId="35EF71EE" w14:textId="77777777" w:rsidR="00A23582" w:rsidRDefault="00A23582" w:rsidP="00A23582">
            <w:pPr>
              <w:jc w:val="both"/>
            </w:pPr>
          </w:p>
        </w:tc>
      </w:tr>
      <w:tr w:rsidR="00A23582" w14:paraId="00389D20" w14:textId="77777777" w:rsidTr="00A23582">
        <w:tc>
          <w:tcPr>
            <w:tcW w:w="9857" w:type="dxa"/>
            <w:gridSpan w:val="11"/>
            <w:shd w:val="clear" w:color="auto" w:fill="F7CAAC"/>
          </w:tcPr>
          <w:p w14:paraId="1BB4C00E"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43AA3C7" w14:textId="77777777" w:rsidTr="00A23582">
        <w:trPr>
          <w:trHeight w:val="196"/>
        </w:trPr>
        <w:tc>
          <w:tcPr>
            <w:tcW w:w="9857" w:type="dxa"/>
            <w:gridSpan w:val="11"/>
            <w:tcBorders>
              <w:top w:val="nil"/>
            </w:tcBorders>
          </w:tcPr>
          <w:p w14:paraId="16F08568" w14:textId="77777777" w:rsidR="00A23582" w:rsidRDefault="00A23582" w:rsidP="00A23582">
            <w:pPr>
              <w:jc w:val="both"/>
            </w:pPr>
            <w:r w:rsidRPr="00435619">
              <w:rPr>
                <w:color w:val="000000"/>
                <w:shd w:val="clear" w:color="auto" w:fill="FFFFFF"/>
              </w:rPr>
              <w:t>Bata´s Management System</w:t>
            </w:r>
            <w:r>
              <w:t xml:space="preserve"> – garant, přednášející (100%)</w:t>
            </w:r>
          </w:p>
        </w:tc>
      </w:tr>
      <w:tr w:rsidR="00A23582" w14:paraId="240E1C08" w14:textId="77777777" w:rsidTr="00A23582">
        <w:tc>
          <w:tcPr>
            <w:tcW w:w="9857" w:type="dxa"/>
            <w:gridSpan w:val="11"/>
            <w:shd w:val="clear" w:color="auto" w:fill="F7CAAC"/>
          </w:tcPr>
          <w:p w14:paraId="78A9C597" w14:textId="77777777" w:rsidR="00A23582" w:rsidRDefault="00A23582" w:rsidP="00A23582">
            <w:pPr>
              <w:jc w:val="both"/>
            </w:pPr>
            <w:r>
              <w:rPr>
                <w:b/>
              </w:rPr>
              <w:t xml:space="preserve">Údaje o vzdělání na VŠ </w:t>
            </w:r>
          </w:p>
        </w:tc>
      </w:tr>
      <w:tr w:rsidR="00A23582" w14:paraId="0C6F3939" w14:textId="77777777" w:rsidTr="00A23582">
        <w:trPr>
          <w:trHeight w:val="1055"/>
        </w:trPr>
        <w:tc>
          <w:tcPr>
            <w:tcW w:w="9857" w:type="dxa"/>
            <w:gridSpan w:val="11"/>
          </w:tcPr>
          <w:tbl>
            <w:tblPr>
              <w:tblStyle w:val="Mkatabulky"/>
              <w:tblW w:w="10027" w:type="dxa"/>
              <w:tblLayout w:type="fixed"/>
              <w:tblLook w:val="04A0" w:firstRow="1" w:lastRow="0" w:firstColumn="1" w:lastColumn="0" w:noHBand="0" w:noVBand="1"/>
            </w:tblPr>
            <w:tblGrid>
              <w:gridCol w:w="1239"/>
              <w:gridCol w:w="8788"/>
            </w:tblGrid>
            <w:tr w:rsidR="00907631" w14:paraId="3C8F3C2C" w14:textId="77777777" w:rsidTr="001B465D">
              <w:tc>
                <w:tcPr>
                  <w:tcW w:w="1239" w:type="dxa"/>
                  <w:tcBorders>
                    <w:top w:val="nil"/>
                    <w:left w:val="nil"/>
                    <w:bottom w:val="nil"/>
                    <w:right w:val="nil"/>
                  </w:tcBorders>
                </w:tcPr>
                <w:p w14:paraId="4C562138" w14:textId="2D1EED72" w:rsidR="00907631" w:rsidRDefault="00907631" w:rsidP="00907631">
                  <w:pPr>
                    <w:jc w:val="both"/>
                  </w:pPr>
                  <w:r>
                    <w:t>1962-1967</w:t>
                  </w:r>
                </w:p>
              </w:tc>
              <w:tc>
                <w:tcPr>
                  <w:tcW w:w="8788" w:type="dxa"/>
                  <w:tcBorders>
                    <w:top w:val="nil"/>
                    <w:left w:val="nil"/>
                    <w:bottom w:val="nil"/>
                    <w:right w:val="nil"/>
                  </w:tcBorders>
                </w:tcPr>
                <w:p w14:paraId="1F4531AB" w14:textId="390FE7B4" w:rsidR="00907631" w:rsidRDefault="00907631" w:rsidP="00907631">
                  <w:pPr>
                    <w:jc w:val="both"/>
                  </w:pPr>
                  <w:r w:rsidRPr="00542D90">
                    <w:t>SVŠT Bratislava, Strojní f</w:t>
                  </w:r>
                  <w:r w:rsidR="001C2699">
                    <w:t>akulta, obor ekonomika a řízení</w:t>
                  </w:r>
                  <w:r w:rsidRPr="00542D90">
                    <w:t xml:space="preserve"> </w:t>
                  </w:r>
                  <w:r w:rsidR="001C2699">
                    <w:t>(</w:t>
                  </w:r>
                  <w:r w:rsidRPr="00542D90">
                    <w:t>Ing</w:t>
                  </w:r>
                  <w:r>
                    <w:t>.</w:t>
                  </w:r>
                  <w:r w:rsidR="001C2699">
                    <w:t>)</w:t>
                  </w:r>
                </w:p>
              </w:tc>
            </w:tr>
            <w:tr w:rsidR="00907631" w14:paraId="1E3EB135" w14:textId="77777777" w:rsidTr="001B465D">
              <w:tc>
                <w:tcPr>
                  <w:tcW w:w="1239" w:type="dxa"/>
                  <w:tcBorders>
                    <w:top w:val="nil"/>
                    <w:left w:val="nil"/>
                    <w:bottom w:val="nil"/>
                    <w:right w:val="nil"/>
                  </w:tcBorders>
                </w:tcPr>
                <w:p w14:paraId="5E042FA9" w14:textId="1687F4C6" w:rsidR="00907631" w:rsidRDefault="00907631" w:rsidP="00907631">
                  <w:pPr>
                    <w:jc w:val="both"/>
                  </w:pPr>
                  <w:r>
                    <w:t>1982</w:t>
                  </w:r>
                </w:p>
              </w:tc>
              <w:tc>
                <w:tcPr>
                  <w:tcW w:w="8788" w:type="dxa"/>
                  <w:tcBorders>
                    <w:top w:val="nil"/>
                    <w:left w:val="nil"/>
                    <w:bottom w:val="nil"/>
                    <w:right w:val="nil"/>
                  </w:tcBorders>
                </w:tcPr>
                <w:p w14:paraId="61A551C4" w14:textId="18DBBF3D" w:rsidR="00907631" w:rsidRDefault="00907631" w:rsidP="00907631">
                  <w:pPr>
                    <w:jc w:val="both"/>
                  </w:pPr>
                  <w:r w:rsidRPr="00542D90">
                    <w:t>UP Olomouc, Filozof</w:t>
                  </w:r>
                  <w:r w:rsidR="001C2699">
                    <w:t>ická fakulta, obor psychologie (</w:t>
                  </w:r>
                  <w:r w:rsidRPr="00542D90">
                    <w:t>PhDr</w:t>
                  </w:r>
                  <w:r>
                    <w:t>.</w:t>
                  </w:r>
                  <w:r w:rsidR="001C2699">
                    <w:t>)</w:t>
                  </w:r>
                </w:p>
              </w:tc>
            </w:tr>
            <w:tr w:rsidR="00907631" w14:paraId="299AC007" w14:textId="77777777" w:rsidTr="001B465D">
              <w:tc>
                <w:tcPr>
                  <w:tcW w:w="1239" w:type="dxa"/>
                  <w:tcBorders>
                    <w:top w:val="nil"/>
                    <w:left w:val="nil"/>
                    <w:bottom w:val="nil"/>
                    <w:right w:val="nil"/>
                  </w:tcBorders>
                </w:tcPr>
                <w:p w14:paraId="66211265" w14:textId="78C618E8" w:rsidR="00907631" w:rsidRDefault="00907631" w:rsidP="00907631">
                  <w:pPr>
                    <w:jc w:val="both"/>
                  </w:pPr>
                  <w:r>
                    <w:t>1991</w:t>
                  </w:r>
                </w:p>
              </w:tc>
              <w:tc>
                <w:tcPr>
                  <w:tcW w:w="8788" w:type="dxa"/>
                  <w:tcBorders>
                    <w:top w:val="nil"/>
                    <w:left w:val="nil"/>
                    <w:bottom w:val="nil"/>
                    <w:right w:val="nil"/>
                  </w:tcBorders>
                </w:tcPr>
                <w:p w14:paraId="1DCBAC39" w14:textId="77777777" w:rsidR="00907631" w:rsidRDefault="00907631" w:rsidP="00907631">
                  <w:pPr>
                    <w:jc w:val="both"/>
                  </w:pPr>
                  <w:r w:rsidRPr="00542D90">
                    <w:t xml:space="preserve">VŠE Praha, Podniko-hospodářská </w:t>
                  </w:r>
                  <w:r>
                    <w:t>fakulta, stud. kand. věd (CSc.)</w:t>
                  </w:r>
                </w:p>
              </w:tc>
            </w:tr>
          </w:tbl>
          <w:p w14:paraId="22F0D6DA" w14:textId="77777777" w:rsidR="00A23582" w:rsidRDefault="00A23582" w:rsidP="00A23582">
            <w:pPr>
              <w:jc w:val="both"/>
              <w:rPr>
                <w:b/>
              </w:rPr>
            </w:pPr>
          </w:p>
        </w:tc>
      </w:tr>
      <w:tr w:rsidR="00A23582" w14:paraId="005CA444" w14:textId="77777777" w:rsidTr="00A23582">
        <w:tc>
          <w:tcPr>
            <w:tcW w:w="9857" w:type="dxa"/>
            <w:gridSpan w:val="11"/>
            <w:shd w:val="clear" w:color="auto" w:fill="F7CAAC"/>
          </w:tcPr>
          <w:p w14:paraId="21F2F2E3" w14:textId="77777777" w:rsidR="00A23582" w:rsidRDefault="00A23582" w:rsidP="00A23582">
            <w:pPr>
              <w:jc w:val="both"/>
              <w:rPr>
                <w:b/>
              </w:rPr>
            </w:pPr>
            <w:r>
              <w:rPr>
                <w:b/>
              </w:rPr>
              <w:t>Údaje o odborném působení od absolvování VŠ</w:t>
            </w:r>
          </w:p>
        </w:tc>
      </w:tr>
      <w:tr w:rsidR="00A23582" w14:paraId="71BCD93A" w14:textId="77777777" w:rsidTr="00A23582">
        <w:trPr>
          <w:trHeight w:val="709"/>
        </w:trPr>
        <w:tc>
          <w:tcPr>
            <w:tcW w:w="9857" w:type="dxa"/>
            <w:gridSpan w:val="11"/>
          </w:tcPr>
          <w:tbl>
            <w:tblPr>
              <w:tblStyle w:val="Mkatabulky"/>
              <w:tblW w:w="9602" w:type="dxa"/>
              <w:tblLayout w:type="fixed"/>
              <w:tblLook w:val="04A0" w:firstRow="1" w:lastRow="0" w:firstColumn="1" w:lastColumn="0" w:noHBand="0" w:noVBand="1"/>
            </w:tblPr>
            <w:tblGrid>
              <w:gridCol w:w="1381"/>
              <w:gridCol w:w="8221"/>
            </w:tblGrid>
            <w:tr w:rsidR="00A23582" w14:paraId="626171FA" w14:textId="77777777" w:rsidTr="00A23582">
              <w:tc>
                <w:tcPr>
                  <w:tcW w:w="1381" w:type="dxa"/>
                  <w:tcBorders>
                    <w:top w:val="nil"/>
                    <w:left w:val="nil"/>
                    <w:bottom w:val="nil"/>
                    <w:right w:val="nil"/>
                  </w:tcBorders>
                </w:tcPr>
                <w:p w14:paraId="7D168836" w14:textId="62B67956" w:rsidR="00A23582" w:rsidRDefault="00A23582" w:rsidP="00A23582">
                  <w:pPr>
                    <w:jc w:val="both"/>
                  </w:pPr>
                  <w:r>
                    <w:t>196</w:t>
                  </w:r>
                  <w:r w:rsidR="00907631">
                    <w:t>7-1969</w:t>
                  </w:r>
                </w:p>
              </w:tc>
              <w:tc>
                <w:tcPr>
                  <w:tcW w:w="8221" w:type="dxa"/>
                  <w:tcBorders>
                    <w:top w:val="nil"/>
                    <w:left w:val="nil"/>
                    <w:bottom w:val="nil"/>
                    <w:right w:val="nil"/>
                  </w:tcBorders>
                </w:tcPr>
                <w:p w14:paraId="647472B5" w14:textId="77777777" w:rsidR="00A23582" w:rsidRDefault="00A23582" w:rsidP="00A23582">
                  <w:pPr>
                    <w:jc w:val="both"/>
                  </w:pPr>
                  <w:r w:rsidRPr="00542D90">
                    <w:t>Aritma Praha, obchodně technické služby</w:t>
                  </w:r>
                </w:p>
              </w:tc>
            </w:tr>
            <w:tr w:rsidR="00A23582" w14:paraId="07671481" w14:textId="77777777" w:rsidTr="00A23582">
              <w:tc>
                <w:tcPr>
                  <w:tcW w:w="1381" w:type="dxa"/>
                  <w:tcBorders>
                    <w:top w:val="nil"/>
                    <w:left w:val="nil"/>
                    <w:bottom w:val="nil"/>
                    <w:right w:val="nil"/>
                  </w:tcBorders>
                </w:tcPr>
                <w:p w14:paraId="4F5E770F" w14:textId="77D91A1A" w:rsidR="00A23582" w:rsidRDefault="00A23582" w:rsidP="00A23582">
                  <w:pPr>
                    <w:jc w:val="both"/>
                  </w:pPr>
                  <w:r>
                    <w:t>1970</w:t>
                  </w:r>
                  <w:r w:rsidR="00907631">
                    <w:t>-1981</w:t>
                  </w:r>
                </w:p>
              </w:tc>
              <w:tc>
                <w:tcPr>
                  <w:tcW w:w="8221" w:type="dxa"/>
                  <w:tcBorders>
                    <w:top w:val="nil"/>
                    <w:left w:val="nil"/>
                    <w:bottom w:val="nil"/>
                    <w:right w:val="nil"/>
                  </w:tcBorders>
                </w:tcPr>
                <w:p w14:paraId="760A6239" w14:textId="77777777" w:rsidR="00A23582" w:rsidRDefault="00A23582" w:rsidP="00A23582">
                  <w:pPr>
                    <w:jc w:val="both"/>
                  </w:pPr>
                  <w:r w:rsidRPr="00542D90">
                    <w:t>Barum Otrokovice, ekonomický úsek</w:t>
                  </w:r>
                </w:p>
              </w:tc>
            </w:tr>
            <w:tr w:rsidR="00A23582" w14:paraId="15C95FBF" w14:textId="77777777" w:rsidTr="00A23582">
              <w:tc>
                <w:tcPr>
                  <w:tcW w:w="1381" w:type="dxa"/>
                  <w:tcBorders>
                    <w:top w:val="nil"/>
                    <w:left w:val="nil"/>
                    <w:bottom w:val="nil"/>
                    <w:right w:val="nil"/>
                  </w:tcBorders>
                </w:tcPr>
                <w:p w14:paraId="188A4CA4" w14:textId="5ECB4716" w:rsidR="00A23582" w:rsidRDefault="00A23582" w:rsidP="00A23582">
                  <w:pPr>
                    <w:jc w:val="both"/>
                  </w:pPr>
                  <w:r>
                    <w:t>1981</w:t>
                  </w:r>
                  <w:r w:rsidR="00907631">
                    <w:t>-1991</w:t>
                  </w:r>
                </w:p>
              </w:tc>
              <w:tc>
                <w:tcPr>
                  <w:tcW w:w="8221" w:type="dxa"/>
                  <w:tcBorders>
                    <w:top w:val="nil"/>
                    <w:left w:val="nil"/>
                    <w:bottom w:val="nil"/>
                    <w:right w:val="nil"/>
                  </w:tcBorders>
                </w:tcPr>
                <w:p w14:paraId="0CAAF6C3" w14:textId="77777777" w:rsidR="00A23582" w:rsidRDefault="00A23582" w:rsidP="00A23582">
                  <w:pPr>
                    <w:jc w:val="both"/>
                  </w:pPr>
                  <w:r w:rsidRPr="00542D90">
                    <w:t>Barumprojekt Zlín, úsek ekonomických analýz a projektování,</w:t>
                  </w:r>
                </w:p>
              </w:tc>
            </w:tr>
            <w:tr w:rsidR="00A23582" w14:paraId="412F912C" w14:textId="77777777" w:rsidTr="00A23582">
              <w:tc>
                <w:tcPr>
                  <w:tcW w:w="1381" w:type="dxa"/>
                  <w:tcBorders>
                    <w:top w:val="nil"/>
                    <w:left w:val="nil"/>
                    <w:bottom w:val="nil"/>
                    <w:right w:val="nil"/>
                  </w:tcBorders>
                </w:tcPr>
                <w:p w14:paraId="696AF21C" w14:textId="377309B5" w:rsidR="00A23582" w:rsidRDefault="00A23582" w:rsidP="00A23582">
                  <w:pPr>
                    <w:jc w:val="both"/>
                  </w:pPr>
                  <w:r>
                    <w:t>1991</w:t>
                  </w:r>
                  <w:r w:rsidR="00907631">
                    <w:t>-1994</w:t>
                  </w:r>
                </w:p>
              </w:tc>
              <w:tc>
                <w:tcPr>
                  <w:tcW w:w="8221" w:type="dxa"/>
                  <w:tcBorders>
                    <w:top w:val="nil"/>
                    <w:left w:val="nil"/>
                    <w:bottom w:val="nil"/>
                    <w:right w:val="nil"/>
                  </w:tcBorders>
                </w:tcPr>
                <w:p w14:paraId="46D70033" w14:textId="77777777" w:rsidR="00A23582" w:rsidRDefault="00A23582" w:rsidP="00A23582">
                  <w:pPr>
                    <w:jc w:val="both"/>
                  </w:pPr>
                  <w:r w:rsidRPr="00542D90">
                    <w:t>Technoplast Chropyně, personální ředitel</w:t>
                  </w:r>
                </w:p>
              </w:tc>
            </w:tr>
            <w:tr w:rsidR="00A23582" w14:paraId="0220C656" w14:textId="77777777" w:rsidTr="00A23582">
              <w:tc>
                <w:tcPr>
                  <w:tcW w:w="1381" w:type="dxa"/>
                  <w:tcBorders>
                    <w:top w:val="nil"/>
                    <w:left w:val="nil"/>
                    <w:bottom w:val="nil"/>
                    <w:right w:val="nil"/>
                  </w:tcBorders>
                </w:tcPr>
                <w:p w14:paraId="58E12D5C" w14:textId="0D59B83B" w:rsidR="00A23582" w:rsidRDefault="00A23582" w:rsidP="00A23582">
                  <w:pPr>
                    <w:jc w:val="both"/>
                  </w:pPr>
                  <w:r>
                    <w:t>199</w:t>
                  </w:r>
                  <w:r w:rsidR="00907631">
                    <w:t>4-1995</w:t>
                  </w:r>
                </w:p>
              </w:tc>
              <w:tc>
                <w:tcPr>
                  <w:tcW w:w="8221" w:type="dxa"/>
                  <w:tcBorders>
                    <w:top w:val="nil"/>
                    <w:left w:val="nil"/>
                    <w:bottom w:val="nil"/>
                    <w:right w:val="nil"/>
                  </w:tcBorders>
                </w:tcPr>
                <w:p w14:paraId="5195FD3C" w14:textId="77777777" w:rsidR="00A23582" w:rsidRDefault="00A23582" w:rsidP="00A23582">
                  <w:pPr>
                    <w:jc w:val="both"/>
                  </w:pPr>
                  <w:r w:rsidRPr="00542D90">
                    <w:t>ZPS Zlín, personální ředitel</w:t>
                  </w:r>
                </w:p>
              </w:tc>
            </w:tr>
            <w:tr w:rsidR="00A23582" w14:paraId="5C513D32" w14:textId="77777777" w:rsidTr="00A23582">
              <w:tc>
                <w:tcPr>
                  <w:tcW w:w="1381" w:type="dxa"/>
                  <w:tcBorders>
                    <w:top w:val="nil"/>
                    <w:left w:val="nil"/>
                    <w:bottom w:val="nil"/>
                    <w:right w:val="nil"/>
                  </w:tcBorders>
                </w:tcPr>
                <w:p w14:paraId="3E65750F" w14:textId="45FD56B2" w:rsidR="00A23582" w:rsidRDefault="00A23582" w:rsidP="00A23582">
                  <w:pPr>
                    <w:jc w:val="both"/>
                  </w:pPr>
                  <w:r>
                    <w:t>199</w:t>
                  </w:r>
                  <w:r w:rsidR="00907631">
                    <w:t>5</w:t>
                  </w:r>
                  <w:r>
                    <w:t xml:space="preserve"> - dosud</w:t>
                  </w:r>
                </w:p>
              </w:tc>
              <w:tc>
                <w:tcPr>
                  <w:tcW w:w="8221" w:type="dxa"/>
                  <w:tcBorders>
                    <w:top w:val="nil"/>
                    <w:left w:val="nil"/>
                    <w:bottom w:val="nil"/>
                    <w:right w:val="nil"/>
                  </w:tcBorders>
                </w:tcPr>
                <w:p w14:paraId="5548938C" w14:textId="77777777" w:rsidR="00A23582" w:rsidRDefault="00A23582" w:rsidP="00A2358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3A5911D" w14:textId="77777777" w:rsidR="00A23582" w:rsidRDefault="00A23582" w:rsidP="00A23582">
            <w:pPr>
              <w:jc w:val="both"/>
            </w:pPr>
          </w:p>
        </w:tc>
      </w:tr>
      <w:tr w:rsidR="00A23582" w14:paraId="4A1BE437" w14:textId="77777777" w:rsidTr="00A23582">
        <w:trPr>
          <w:trHeight w:val="250"/>
        </w:trPr>
        <w:tc>
          <w:tcPr>
            <w:tcW w:w="9857" w:type="dxa"/>
            <w:gridSpan w:val="11"/>
            <w:shd w:val="clear" w:color="auto" w:fill="F7CAAC"/>
          </w:tcPr>
          <w:p w14:paraId="74E68226" w14:textId="77777777" w:rsidR="00A23582" w:rsidRDefault="00A23582" w:rsidP="00A23582">
            <w:pPr>
              <w:jc w:val="both"/>
            </w:pPr>
            <w:r>
              <w:rPr>
                <w:b/>
              </w:rPr>
              <w:t>Zkušenosti s vedením kvalifikačních a rigorózních prací</w:t>
            </w:r>
          </w:p>
        </w:tc>
      </w:tr>
      <w:tr w:rsidR="00A23582" w14:paraId="60499C3B" w14:textId="77777777" w:rsidTr="00A23582">
        <w:trPr>
          <w:trHeight w:val="488"/>
        </w:trPr>
        <w:tc>
          <w:tcPr>
            <w:tcW w:w="9857" w:type="dxa"/>
            <w:gridSpan w:val="11"/>
          </w:tcPr>
          <w:p w14:paraId="4EA77DB0" w14:textId="73D692E7" w:rsidR="00905401" w:rsidRDefault="00905401" w:rsidP="00905401">
            <w:pPr>
              <w:jc w:val="both"/>
            </w:pPr>
            <w:r>
              <w:t xml:space="preserve">Počet vedených bakalářských prací – 25 </w:t>
            </w:r>
          </w:p>
          <w:p w14:paraId="48D5D70A" w14:textId="544EAA76" w:rsidR="00905401" w:rsidRDefault="00905401" w:rsidP="00905401">
            <w:pPr>
              <w:jc w:val="both"/>
            </w:pPr>
            <w:r>
              <w:t>Počet vedených diplomových prací – 64</w:t>
            </w:r>
          </w:p>
          <w:p w14:paraId="4E063C71" w14:textId="6AC752F0" w:rsidR="00A23582" w:rsidRDefault="00905401" w:rsidP="00A23582">
            <w:pPr>
              <w:jc w:val="both"/>
            </w:pPr>
            <w:r>
              <w:t xml:space="preserve">Počet vedených disertačních prací – 12 </w:t>
            </w:r>
          </w:p>
        </w:tc>
      </w:tr>
      <w:tr w:rsidR="00A23582" w14:paraId="5C61F533" w14:textId="77777777" w:rsidTr="00A23582">
        <w:trPr>
          <w:cantSplit/>
        </w:trPr>
        <w:tc>
          <w:tcPr>
            <w:tcW w:w="3343" w:type="dxa"/>
            <w:gridSpan w:val="2"/>
            <w:tcBorders>
              <w:top w:val="single" w:sz="12" w:space="0" w:color="auto"/>
            </w:tcBorders>
            <w:shd w:val="clear" w:color="auto" w:fill="F7CAAC"/>
          </w:tcPr>
          <w:p w14:paraId="02FB73D5"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0397512E" w14:textId="77777777" w:rsidR="00A23582" w:rsidRDefault="00A23582" w:rsidP="00A23582">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F11F7ED"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6121FE" w14:textId="77777777" w:rsidR="00A23582" w:rsidRDefault="00A23582" w:rsidP="00A23582">
            <w:pPr>
              <w:jc w:val="both"/>
              <w:rPr>
                <w:b/>
              </w:rPr>
            </w:pPr>
            <w:r>
              <w:rPr>
                <w:b/>
              </w:rPr>
              <w:t>Ohlasy publikací</w:t>
            </w:r>
          </w:p>
        </w:tc>
      </w:tr>
      <w:tr w:rsidR="00A23582" w14:paraId="7752D311" w14:textId="77777777" w:rsidTr="00A23582">
        <w:trPr>
          <w:cantSplit/>
        </w:trPr>
        <w:tc>
          <w:tcPr>
            <w:tcW w:w="3343" w:type="dxa"/>
            <w:gridSpan w:val="2"/>
          </w:tcPr>
          <w:p w14:paraId="35087CE5" w14:textId="77777777" w:rsidR="00A23582" w:rsidRDefault="00A23582" w:rsidP="00A23582">
            <w:pPr>
              <w:jc w:val="both"/>
            </w:pPr>
            <w:r w:rsidRPr="00542D90">
              <w:t>Odvětvová ekonomika a management</w:t>
            </w:r>
          </w:p>
        </w:tc>
        <w:tc>
          <w:tcPr>
            <w:tcW w:w="2245" w:type="dxa"/>
            <w:gridSpan w:val="2"/>
          </w:tcPr>
          <w:p w14:paraId="21AC2F17" w14:textId="77777777" w:rsidR="00A23582" w:rsidRDefault="00A23582" w:rsidP="00A23582">
            <w:pPr>
              <w:jc w:val="both"/>
            </w:pPr>
            <w:r>
              <w:t>2001</w:t>
            </w:r>
          </w:p>
        </w:tc>
        <w:tc>
          <w:tcPr>
            <w:tcW w:w="2250" w:type="dxa"/>
            <w:gridSpan w:val="4"/>
            <w:tcBorders>
              <w:right w:val="single" w:sz="12" w:space="0" w:color="auto"/>
            </w:tcBorders>
          </w:tcPr>
          <w:p w14:paraId="65974D49" w14:textId="77777777" w:rsidR="00A23582" w:rsidRDefault="00A23582" w:rsidP="00A23582">
            <w:pPr>
              <w:jc w:val="both"/>
            </w:pPr>
            <w:r>
              <w:t>VUT Brno</w:t>
            </w:r>
          </w:p>
        </w:tc>
        <w:tc>
          <w:tcPr>
            <w:tcW w:w="632" w:type="dxa"/>
            <w:tcBorders>
              <w:left w:val="single" w:sz="12" w:space="0" w:color="auto"/>
            </w:tcBorders>
            <w:shd w:val="clear" w:color="auto" w:fill="F7CAAC"/>
          </w:tcPr>
          <w:p w14:paraId="787CD1BE" w14:textId="77777777" w:rsidR="00A23582" w:rsidRDefault="00A23582" w:rsidP="00A23582">
            <w:pPr>
              <w:jc w:val="both"/>
            </w:pPr>
            <w:r>
              <w:rPr>
                <w:b/>
              </w:rPr>
              <w:t>WOS</w:t>
            </w:r>
          </w:p>
        </w:tc>
        <w:tc>
          <w:tcPr>
            <w:tcW w:w="693" w:type="dxa"/>
            <w:shd w:val="clear" w:color="auto" w:fill="F7CAAC"/>
          </w:tcPr>
          <w:p w14:paraId="67875943" w14:textId="77777777" w:rsidR="00A23582" w:rsidRDefault="00A23582" w:rsidP="00A23582">
            <w:pPr>
              <w:jc w:val="both"/>
              <w:rPr>
                <w:sz w:val="18"/>
              </w:rPr>
            </w:pPr>
            <w:r>
              <w:rPr>
                <w:b/>
                <w:sz w:val="18"/>
              </w:rPr>
              <w:t>Scopus</w:t>
            </w:r>
          </w:p>
        </w:tc>
        <w:tc>
          <w:tcPr>
            <w:tcW w:w="694" w:type="dxa"/>
            <w:shd w:val="clear" w:color="auto" w:fill="F7CAAC"/>
          </w:tcPr>
          <w:p w14:paraId="4E784744" w14:textId="77777777" w:rsidR="00A23582" w:rsidRDefault="00A23582" w:rsidP="00A23582">
            <w:pPr>
              <w:jc w:val="both"/>
            </w:pPr>
            <w:r>
              <w:rPr>
                <w:b/>
                <w:sz w:val="18"/>
              </w:rPr>
              <w:t>ostatní</w:t>
            </w:r>
          </w:p>
        </w:tc>
      </w:tr>
      <w:tr w:rsidR="00A23582" w14:paraId="7A9B4405" w14:textId="77777777" w:rsidTr="00A23582">
        <w:trPr>
          <w:cantSplit/>
          <w:trHeight w:val="70"/>
        </w:trPr>
        <w:tc>
          <w:tcPr>
            <w:tcW w:w="3343" w:type="dxa"/>
            <w:gridSpan w:val="2"/>
            <w:shd w:val="clear" w:color="auto" w:fill="F7CAAC"/>
          </w:tcPr>
          <w:p w14:paraId="3F782B70" w14:textId="77777777" w:rsidR="00A23582" w:rsidRDefault="00A23582" w:rsidP="00A23582">
            <w:pPr>
              <w:jc w:val="both"/>
            </w:pPr>
            <w:r>
              <w:rPr>
                <w:b/>
              </w:rPr>
              <w:t>Obor jmenovacího řízení</w:t>
            </w:r>
          </w:p>
        </w:tc>
        <w:tc>
          <w:tcPr>
            <w:tcW w:w="2245" w:type="dxa"/>
            <w:gridSpan w:val="2"/>
            <w:shd w:val="clear" w:color="auto" w:fill="F7CAAC"/>
          </w:tcPr>
          <w:p w14:paraId="00272FB3" w14:textId="77777777" w:rsidR="00A23582" w:rsidRDefault="00A23582" w:rsidP="00A23582">
            <w:pPr>
              <w:jc w:val="both"/>
            </w:pPr>
            <w:r>
              <w:rPr>
                <w:b/>
              </w:rPr>
              <w:t>Rok udělení hodnosti</w:t>
            </w:r>
          </w:p>
        </w:tc>
        <w:tc>
          <w:tcPr>
            <w:tcW w:w="2250" w:type="dxa"/>
            <w:gridSpan w:val="4"/>
            <w:tcBorders>
              <w:right w:val="single" w:sz="12" w:space="0" w:color="auto"/>
            </w:tcBorders>
            <w:shd w:val="clear" w:color="auto" w:fill="F7CAAC"/>
          </w:tcPr>
          <w:p w14:paraId="7A5D887E"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14A38E4" w14:textId="07C42389" w:rsidR="00A23582" w:rsidRDefault="00227BC9" w:rsidP="00227BC9">
            <w:pPr>
              <w:jc w:val="both"/>
              <w:rPr>
                <w:b/>
              </w:rPr>
            </w:pPr>
            <w:r>
              <w:rPr>
                <w:b/>
              </w:rPr>
              <w:t>6</w:t>
            </w:r>
          </w:p>
        </w:tc>
        <w:tc>
          <w:tcPr>
            <w:tcW w:w="693" w:type="dxa"/>
            <w:vMerge w:val="restart"/>
          </w:tcPr>
          <w:p w14:paraId="47757971" w14:textId="5BDCCA05" w:rsidR="00A23582" w:rsidRDefault="00227BC9" w:rsidP="00A23582">
            <w:pPr>
              <w:jc w:val="both"/>
              <w:rPr>
                <w:b/>
              </w:rPr>
            </w:pPr>
            <w:r>
              <w:rPr>
                <w:b/>
              </w:rPr>
              <w:t>3</w:t>
            </w:r>
          </w:p>
        </w:tc>
        <w:tc>
          <w:tcPr>
            <w:tcW w:w="694" w:type="dxa"/>
            <w:vMerge w:val="restart"/>
          </w:tcPr>
          <w:p w14:paraId="00C0AC36" w14:textId="77777777" w:rsidR="00A23582" w:rsidRDefault="00A23582" w:rsidP="00A23582">
            <w:pPr>
              <w:jc w:val="both"/>
              <w:rPr>
                <w:b/>
              </w:rPr>
            </w:pPr>
            <w:r>
              <w:rPr>
                <w:b/>
              </w:rPr>
              <w:t>38</w:t>
            </w:r>
          </w:p>
        </w:tc>
      </w:tr>
      <w:tr w:rsidR="00A23582" w14:paraId="08053B08" w14:textId="77777777" w:rsidTr="00A23582">
        <w:trPr>
          <w:trHeight w:val="70"/>
        </w:trPr>
        <w:tc>
          <w:tcPr>
            <w:tcW w:w="3343" w:type="dxa"/>
            <w:gridSpan w:val="2"/>
          </w:tcPr>
          <w:p w14:paraId="318D5AB2" w14:textId="77777777" w:rsidR="00A23582" w:rsidRDefault="00A23582" w:rsidP="00A23582">
            <w:pPr>
              <w:jc w:val="both"/>
            </w:pPr>
          </w:p>
        </w:tc>
        <w:tc>
          <w:tcPr>
            <w:tcW w:w="2245" w:type="dxa"/>
            <w:gridSpan w:val="2"/>
          </w:tcPr>
          <w:p w14:paraId="16DD2CD1" w14:textId="77777777" w:rsidR="00A23582" w:rsidRDefault="00A23582" w:rsidP="00A23582">
            <w:pPr>
              <w:jc w:val="both"/>
            </w:pPr>
          </w:p>
        </w:tc>
        <w:tc>
          <w:tcPr>
            <w:tcW w:w="2250" w:type="dxa"/>
            <w:gridSpan w:val="4"/>
            <w:tcBorders>
              <w:right w:val="single" w:sz="12" w:space="0" w:color="auto"/>
            </w:tcBorders>
          </w:tcPr>
          <w:p w14:paraId="3E0D12B6" w14:textId="77777777" w:rsidR="00A23582" w:rsidRDefault="00A23582" w:rsidP="00A23582">
            <w:pPr>
              <w:jc w:val="both"/>
            </w:pPr>
          </w:p>
        </w:tc>
        <w:tc>
          <w:tcPr>
            <w:tcW w:w="632" w:type="dxa"/>
            <w:vMerge/>
            <w:tcBorders>
              <w:left w:val="single" w:sz="12" w:space="0" w:color="auto"/>
            </w:tcBorders>
            <w:vAlign w:val="center"/>
          </w:tcPr>
          <w:p w14:paraId="1693A038" w14:textId="77777777" w:rsidR="00A23582" w:rsidRDefault="00A23582" w:rsidP="00A23582">
            <w:pPr>
              <w:rPr>
                <w:b/>
              </w:rPr>
            </w:pPr>
          </w:p>
        </w:tc>
        <w:tc>
          <w:tcPr>
            <w:tcW w:w="693" w:type="dxa"/>
            <w:vMerge/>
            <w:vAlign w:val="center"/>
          </w:tcPr>
          <w:p w14:paraId="38763E7D" w14:textId="77777777" w:rsidR="00A23582" w:rsidRDefault="00A23582" w:rsidP="00A23582">
            <w:pPr>
              <w:rPr>
                <w:b/>
              </w:rPr>
            </w:pPr>
          </w:p>
        </w:tc>
        <w:tc>
          <w:tcPr>
            <w:tcW w:w="694" w:type="dxa"/>
            <w:vMerge/>
            <w:vAlign w:val="center"/>
          </w:tcPr>
          <w:p w14:paraId="2B481974" w14:textId="77777777" w:rsidR="00A23582" w:rsidRDefault="00A23582" w:rsidP="00A23582">
            <w:pPr>
              <w:rPr>
                <w:b/>
              </w:rPr>
            </w:pPr>
          </w:p>
        </w:tc>
      </w:tr>
      <w:tr w:rsidR="00A23582" w14:paraId="2A783EFC" w14:textId="77777777" w:rsidTr="00A23582">
        <w:tc>
          <w:tcPr>
            <w:tcW w:w="9857" w:type="dxa"/>
            <w:gridSpan w:val="11"/>
            <w:shd w:val="clear" w:color="auto" w:fill="F7CAAC"/>
          </w:tcPr>
          <w:p w14:paraId="4BB644B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FA67798" w14:textId="77777777" w:rsidTr="00A23582">
        <w:trPr>
          <w:trHeight w:val="708"/>
        </w:trPr>
        <w:tc>
          <w:tcPr>
            <w:tcW w:w="9857" w:type="dxa"/>
            <w:gridSpan w:val="11"/>
          </w:tcPr>
          <w:p w14:paraId="62151D17" w14:textId="77777777" w:rsidR="00A23582" w:rsidRPr="008F1029" w:rsidRDefault="00A23582" w:rsidP="00A2358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hyperlink r:id="rId23" w:history="1">
              <w:r w:rsidRPr="008F1029">
                <w:rPr>
                  <w:rStyle w:val="Hypertextovodkaz"/>
                  <w:color w:val="auto"/>
                  <w:u w:val="none"/>
                </w:rPr>
                <w:t>https://doi.org/10.14254/2071-789X.2018/11-1/17</w:t>
              </w:r>
            </w:hyperlink>
            <w:r w:rsidRPr="008F1029">
              <w:t xml:space="preserve"> (10%)</w:t>
            </w:r>
          </w:p>
          <w:p w14:paraId="5F09E980" w14:textId="77777777" w:rsidR="00A23582" w:rsidRPr="008F1029" w:rsidRDefault="00A23582" w:rsidP="00A2358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hyperlink r:id="rId24" w:history="1">
              <w:r w:rsidRPr="008F1029">
                <w:rPr>
                  <w:rStyle w:val="Hypertextovodkaz"/>
                  <w:color w:val="auto"/>
                  <w:u w:val="none"/>
                </w:rPr>
                <w:t>http://aimijournal.com/Jg/0/1/b0ad8f15-aab9-4f7c-925d-62e949e51eca/1</w:t>
              </w:r>
            </w:hyperlink>
            <w:r w:rsidRPr="008F1029">
              <w:t>. (15%)</w:t>
            </w:r>
          </w:p>
          <w:p w14:paraId="1A4FADCB" w14:textId="77777777" w:rsidR="00A23582" w:rsidRPr="008F1029" w:rsidRDefault="00A23582" w:rsidP="00A2358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14:paraId="7DCAF37F" w14:textId="77777777" w:rsidR="00A23582" w:rsidRPr="008F1029" w:rsidRDefault="00A23582" w:rsidP="00A2358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14:paraId="6DEC5C86" w14:textId="487FD823" w:rsidR="00A23582" w:rsidRPr="004950DC" w:rsidRDefault="00A23582" w:rsidP="00A23582">
            <w:pPr>
              <w:jc w:val="both"/>
            </w:pPr>
            <w:del w:id="5336" w:author="Pavla Trefilová" w:date="2019-11-18T17:19:00Z">
              <w:r w:rsidRPr="008F1029">
                <w:delText xml:space="preserve">JAYAWARDENA, C., GREGAR, A. Career and Knowledge Management Practices and Occupational Self Efficacy of Elderly Employees. </w:delText>
              </w:r>
              <w:r w:rsidRPr="008F1029">
                <w:rPr>
                  <w:i/>
                  <w:iCs/>
                  <w:bdr w:val="none" w:sz="0" w:space="0" w:color="auto" w:frame="1"/>
                </w:rPr>
                <w:delText>Proceedings of the 10th International Conference on Intellectual Capital, Knowledge Management and Organisational Learning (ICICKM-2013)</w:delText>
              </w:r>
              <w:r w:rsidRPr="008F1029">
                <w:delText>. 2013, s. 533-539. ISSN 2048-9803. (50%)</w:delText>
              </w:r>
            </w:del>
          </w:p>
        </w:tc>
      </w:tr>
      <w:tr w:rsidR="00A23582" w14:paraId="453C2DBF" w14:textId="77777777" w:rsidTr="00A23582">
        <w:trPr>
          <w:trHeight w:val="218"/>
        </w:trPr>
        <w:tc>
          <w:tcPr>
            <w:tcW w:w="9857" w:type="dxa"/>
            <w:gridSpan w:val="11"/>
            <w:shd w:val="clear" w:color="auto" w:fill="F7CAAC"/>
          </w:tcPr>
          <w:p w14:paraId="5046BFE2" w14:textId="77777777" w:rsidR="00A23582" w:rsidRDefault="00A23582" w:rsidP="00A23582">
            <w:pPr>
              <w:rPr>
                <w:b/>
              </w:rPr>
            </w:pPr>
            <w:r>
              <w:rPr>
                <w:b/>
              </w:rPr>
              <w:t>Působení v zahraničí</w:t>
            </w:r>
          </w:p>
        </w:tc>
      </w:tr>
      <w:tr w:rsidR="00A23582" w14:paraId="2A05AC7D" w14:textId="77777777" w:rsidTr="00D14722">
        <w:trPr>
          <w:trHeight w:val="130"/>
        </w:trPr>
        <w:tc>
          <w:tcPr>
            <w:tcW w:w="9857" w:type="dxa"/>
            <w:gridSpan w:val="11"/>
          </w:tcPr>
          <w:p w14:paraId="6587E915" w14:textId="009B7A23" w:rsidR="00A23582" w:rsidRDefault="00A23582" w:rsidP="00A23582">
            <w:pPr>
              <w:rPr>
                <w:b/>
              </w:rPr>
            </w:pPr>
          </w:p>
        </w:tc>
      </w:tr>
      <w:tr w:rsidR="00A23582" w14:paraId="6DAB4F16" w14:textId="77777777" w:rsidTr="00A23582">
        <w:trPr>
          <w:cantSplit/>
          <w:trHeight w:val="283"/>
        </w:trPr>
        <w:tc>
          <w:tcPr>
            <w:tcW w:w="2514" w:type="dxa"/>
            <w:shd w:val="clear" w:color="auto" w:fill="F7CAAC"/>
          </w:tcPr>
          <w:p w14:paraId="36B6F36E" w14:textId="77777777" w:rsidR="00A23582" w:rsidRDefault="00A23582" w:rsidP="00A23582">
            <w:pPr>
              <w:jc w:val="both"/>
              <w:rPr>
                <w:b/>
              </w:rPr>
            </w:pPr>
            <w:r>
              <w:rPr>
                <w:b/>
              </w:rPr>
              <w:t xml:space="preserve">Podpis </w:t>
            </w:r>
          </w:p>
        </w:tc>
        <w:tc>
          <w:tcPr>
            <w:tcW w:w="4253" w:type="dxa"/>
            <w:gridSpan w:val="5"/>
          </w:tcPr>
          <w:p w14:paraId="23A58965" w14:textId="77777777" w:rsidR="00A23582" w:rsidRDefault="00A23582" w:rsidP="00A23582">
            <w:pPr>
              <w:jc w:val="both"/>
            </w:pPr>
          </w:p>
        </w:tc>
        <w:tc>
          <w:tcPr>
            <w:tcW w:w="1071" w:type="dxa"/>
            <w:gridSpan w:val="2"/>
            <w:shd w:val="clear" w:color="auto" w:fill="F7CAAC"/>
          </w:tcPr>
          <w:p w14:paraId="2094B7A4" w14:textId="77777777" w:rsidR="00A23582" w:rsidRDefault="00A23582" w:rsidP="00A23582">
            <w:pPr>
              <w:jc w:val="both"/>
            </w:pPr>
            <w:r>
              <w:rPr>
                <w:b/>
              </w:rPr>
              <w:t>datum</w:t>
            </w:r>
          </w:p>
        </w:tc>
        <w:tc>
          <w:tcPr>
            <w:tcW w:w="2019" w:type="dxa"/>
            <w:gridSpan w:val="3"/>
          </w:tcPr>
          <w:p w14:paraId="0455E127" w14:textId="77777777" w:rsidR="00A23582" w:rsidRDefault="00A23582" w:rsidP="00A23582">
            <w:pPr>
              <w:jc w:val="both"/>
            </w:pPr>
          </w:p>
        </w:tc>
      </w:tr>
    </w:tbl>
    <w:p w14:paraId="6005E87D" w14:textId="3FD55920" w:rsidR="00D3365F" w:rsidRDefault="00D3365F" w:rsidP="00B2050B">
      <w:pPr>
        <w:rPr>
          <w:ins w:id="5337" w:author="Pavla Trefilová" w:date="2019-11-18T17:19:00Z"/>
        </w:rPr>
      </w:pPr>
    </w:p>
    <w:p w14:paraId="4546AFCC" w14:textId="77777777" w:rsidR="00380D44" w:rsidRDefault="00380D44">
      <w:pPr>
        <w:rPr>
          <w:moveTo w:id="5338" w:author="Pavla Trefilová" w:date="2019-11-18T17:19:00Z"/>
        </w:rPr>
      </w:pPr>
      <w:moveToRangeStart w:id="5339" w:author="Pavla Trefilová" w:date="2019-11-18T17:19:00Z" w:name="move24990034"/>
      <w:moveTo w:id="5340" w:author="Pavla Trefilová" w:date="2019-11-18T17:19:00Z">
        <w:r>
          <w:br w:type="page"/>
        </w:r>
      </w:moveTo>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5341">
          <w:tblGrid>
            <w:gridCol w:w="76"/>
            <w:gridCol w:w="2442"/>
            <w:gridCol w:w="76"/>
            <w:gridCol w:w="753"/>
            <w:gridCol w:w="76"/>
            <w:gridCol w:w="1645"/>
            <w:gridCol w:w="524"/>
            <w:gridCol w:w="76"/>
            <w:gridCol w:w="392"/>
            <w:gridCol w:w="236"/>
            <w:gridCol w:w="758"/>
            <w:gridCol w:w="709"/>
            <w:gridCol w:w="77"/>
            <w:gridCol w:w="164"/>
            <w:gridCol w:w="77"/>
            <w:gridCol w:w="391"/>
            <w:gridCol w:w="241"/>
            <w:gridCol w:w="452"/>
            <w:gridCol w:w="241"/>
            <w:gridCol w:w="453"/>
            <w:gridCol w:w="76"/>
            <w:gridCol w:w="165"/>
          </w:tblGrid>
        </w:tblGridChange>
      </w:tblGrid>
      <w:tr w:rsidR="00534C60" w:rsidRPr="0003498C" w14:paraId="4E94033D" w14:textId="77777777" w:rsidTr="00CF2C89">
        <w:tc>
          <w:tcPr>
            <w:tcW w:w="9859" w:type="dxa"/>
            <w:gridSpan w:val="11"/>
            <w:tcBorders>
              <w:bottom w:val="double" w:sz="4" w:space="0" w:color="auto"/>
            </w:tcBorders>
            <w:shd w:val="clear" w:color="auto" w:fill="BDD6EE"/>
          </w:tcPr>
          <w:p w14:paraId="7D455B51" w14:textId="3D24BBD5" w:rsidR="00D3365F" w:rsidRPr="0003498C" w:rsidRDefault="00D3365F" w:rsidP="00CF2C89">
            <w:pPr>
              <w:jc w:val="both"/>
              <w:rPr>
                <w:moveTo w:id="5342" w:author="Pavla Trefilová" w:date="2019-11-18T17:19:00Z"/>
                <w:b/>
                <w:sz w:val="28"/>
              </w:rPr>
            </w:pPr>
            <w:moveTo w:id="5343" w:author="Pavla Trefilová" w:date="2019-11-18T17:19:00Z">
              <w:r w:rsidRPr="0003498C">
                <w:rPr>
                  <w:b/>
                  <w:sz w:val="28"/>
                </w:rPr>
                <w:lastRenderedPageBreak/>
                <w:t>C-I – Personální zabezpečení</w:t>
              </w:r>
            </w:moveTo>
          </w:p>
        </w:tc>
      </w:tr>
      <w:tr w:rsidR="00534C60" w:rsidRPr="0003498C" w14:paraId="2A6C3BF3" w14:textId="77777777" w:rsidTr="00CF2C89">
        <w:tc>
          <w:tcPr>
            <w:tcW w:w="2518" w:type="dxa"/>
            <w:tcBorders>
              <w:top w:val="double" w:sz="4" w:space="0" w:color="auto"/>
            </w:tcBorders>
            <w:shd w:val="clear" w:color="auto" w:fill="F7CAAC"/>
          </w:tcPr>
          <w:p w14:paraId="24A8CA64" w14:textId="77777777" w:rsidR="00D3365F" w:rsidRPr="0003498C" w:rsidRDefault="00D3365F" w:rsidP="00CF2C89">
            <w:pPr>
              <w:jc w:val="both"/>
              <w:rPr>
                <w:moveTo w:id="5344" w:author="Pavla Trefilová" w:date="2019-11-18T17:19:00Z"/>
                <w:b/>
              </w:rPr>
            </w:pPr>
            <w:moveTo w:id="5345" w:author="Pavla Trefilová" w:date="2019-11-18T17:19:00Z">
              <w:r w:rsidRPr="0003498C">
                <w:rPr>
                  <w:b/>
                </w:rPr>
                <w:t>Vysoká škola</w:t>
              </w:r>
            </w:moveTo>
          </w:p>
        </w:tc>
        <w:tc>
          <w:tcPr>
            <w:tcW w:w="7341" w:type="dxa"/>
            <w:gridSpan w:val="10"/>
          </w:tcPr>
          <w:p w14:paraId="7A691F10" w14:textId="77777777" w:rsidR="00D3365F" w:rsidRPr="0003498C" w:rsidRDefault="00D3365F" w:rsidP="00CF2C89">
            <w:pPr>
              <w:jc w:val="both"/>
              <w:rPr>
                <w:moveTo w:id="5346" w:author="Pavla Trefilová" w:date="2019-11-18T17:19:00Z"/>
              </w:rPr>
            </w:pPr>
            <w:moveTo w:id="5347" w:author="Pavla Trefilová" w:date="2019-11-18T17:19:00Z">
              <w:r w:rsidRPr="0003498C">
                <w:t>Univerzita Tomáše Bati ve Zlíně</w:t>
              </w:r>
            </w:moveTo>
          </w:p>
        </w:tc>
      </w:tr>
      <w:tr w:rsidR="00D3365F" w:rsidRPr="0003498C" w14:paraId="4A810C15"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48"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349" w:author="Pavla Trefilová" w:date="2019-11-18T17:19:00Z">
            <w:trPr>
              <w:gridBefore w:val="1"/>
            </w:trPr>
          </w:trPrChange>
        </w:trPr>
        <w:tc>
          <w:tcPr>
            <w:tcW w:w="2518" w:type="dxa"/>
            <w:shd w:val="clear" w:color="auto" w:fill="F7CAAC"/>
            <w:tcPrChange w:id="5350" w:author="Pavla Trefilová" w:date="2019-11-18T17:19:00Z">
              <w:tcPr>
                <w:tcW w:w="2518" w:type="dxa"/>
                <w:gridSpan w:val="2"/>
                <w:shd w:val="clear" w:color="auto" w:fill="F7CAAC"/>
              </w:tcPr>
            </w:tcPrChange>
          </w:tcPr>
          <w:p w14:paraId="11D9D457" w14:textId="77777777" w:rsidR="00D3365F" w:rsidRPr="0003498C" w:rsidRDefault="00D3365F" w:rsidP="00CF2C89">
            <w:pPr>
              <w:jc w:val="both"/>
              <w:rPr>
                <w:moveTo w:id="5351" w:author="Pavla Trefilová" w:date="2019-11-18T17:19:00Z"/>
                <w:b/>
              </w:rPr>
            </w:pPr>
            <w:moveTo w:id="5352" w:author="Pavla Trefilová" w:date="2019-11-18T17:19:00Z">
              <w:r w:rsidRPr="0003498C">
                <w:rPr>
                  <w:b/>
                </w:rPr>
                <w:t>Součást vysoké školy</w:t>
              </w:r>
            </w:moveTo>
          </w:p>
        </w:tc>
        <w:tc>
          <w:tcPr>
            <w:tcW w:w="7341" w:type="dxa"/>
            <w:gridSpan w:val="10"/>
            <w:tcPrChange w:id="5353" w:author="Pavla Trefilová" w:date="2019-11-18T17:19:00Z">
              <w:tcPr>
                <w:tcW w:w="7506" w:type="dxa"/>
                <w:gridSpan w:val="19"/>
              </w:tcPr>
            </w:tcPrChange>
          </w:tcPr>
          <w:p w14:paraId="6CB3D862" w14:textId="77777777" w:rsidR="00D3365F" w:rsidRPr="0003498C" w:rsidRDefault="00D3365F" w:rsidP="00CF2C89">
            <w:pPr>
              <w:jc w:val="both"/>
              <w:rPr>
                <w:moveTo w:id="5354" w:author="Pavla Trefilová" w:date="2019-11-18T17:19:00Z"/>
              </w:rPr>
            </w:pPr>
            <w:moveTo w:id="5355" w:author="Pavla Trefilová" w:date="2019-11-18T17:19:00Z">
              <w:r w:rsidRPr="0003498C">
                <w:t>Fakulta managementu a ekonomiky</w:t>
              </w:r>
            </w:moveTo>
          </w:p>
        </w:tc>
      </w:tr>
      <w:tr w:rsidR="00D3365F" w:rsidRPr="0003498C" w14:paraId="5290717D"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56"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357" w:author="Pavla Trefilová" w:date="2019-11-18T17:19:00Z">
            <w:trPr>
              <w:gridBefore w:val="1"/>
            </w:trPr>
          </w:trPrChange>
        </w:trPr>
        <w:tc>
          <w:tcPr>
            <w:tcW w:w="2518" w:type="dxa"/>
            <w:shd w:val="clear" w:color="auto" w:fill="F7CAAC"/>
            <w:tcPrChange w:id="5358" w:author="Pavla Trefilová" w:date="2019-11-18T17:19:00Z">
              <w:tcPr>
                <w:tcW w:w="2518" w:type="dxa"/>
                <w:gridSpan w:val="2"/>
                <w:shd w:val="clear" w:color="auto" w:fill="F7CAAC"/>
              </w:tcPr>
            </w:tcPrChange>
          </w:tcPr>
          <w:p w14:paraId="53B94B6F" w14:textId="77777777" w:rsidR="00D3365F" w:rsidRPr="0003498C" w:rsidRDefault="00D3365F" w:rsidP="00D3365F">
            <w:pPr>
              <w:jc w:val="both"/>
              <w:rPr>
                <w:moveTo w:id="5359" w:author="Pavla Trefilová" w:date="2019-11-18T17:19:00Z"/>
                <w:b/>
              </w:rPr>
            </w:pPr>
            <w:moveTo w:id="5360" w:author="Pavla Trefilová" w:date="2019-11-18T17:19:00Z">
              <w:r w:rsidRPr="0003498C">
                <w:rPr>
                  <w:b/>
                </w:rPr>
                <w:t>Název studijního programu</w:t>
              </w:r>
            </w:moveTo>
          </w:p>
        </w:tc>
        <w:tc>
          <w:tcPr>
            <w:tcW w:w="7341" w:type="dxa"/>
            <w:gridSpan w:val="10"/>
            <w:tcPrChange w:id="5361" w:author="Pavla Trefilová" w:date="2019-11-18T17:19:00Z">
              <w:tcPr>
                <w:tcW w:w="7506" w:type="dxa"/>
                <w:gridSpan w:val="19"/>
              </w:tcPr>
            </w:tcPrChange>
          </w:tcPr>
          <w:p w14:paraId="068FB7F2" w14:textId="1F2E7B06" w:rsidR="00D3365F" w:rsidRPr="0003498C" w:rsidRDefault="00D3365F" w:rsidP="00D3365F">
            <w:pPr>
              <w:jc w:val="both"/>
              <w:rPr>
                <w:moveTo w:id="5362" w:author="Pavla Trefilová" w:date="2019-11-18T17:19:00Z"/>
              </w:rPr>
            </w:pPr>
            <w:moveTo w:id="5363" w:author="Pavla Trefilová" w:date="2019-11-18T17:19:00Z">
              <w:r>
                <w:t xml:space="preserve">Economics and Management </w:t>
              </w:r>
            </w:moveTo>
          </w:p>
        </w:tc>
      </w:tr>
      <w:moveToRangeEnd w:id="5339"/>
      <w:tr w:rsidR="00D3365F" w:rsidRPr="0003498C" w14:paraId="204428B5" w14:textId="77777777" w:rsidTr="00CF2C89">
        <w:trPr>
          <w:ins w:id="5364" w:author="Pavla Trefilová" w:date="2019-11-18T17:19:00Z"/>
        </w:trPr>
        <w:tc>
          <w:tcPr>
            <w:tcW w:w="2518" w:type="dxa"/>
            <w:shd w:val="clear" w:color="auto" w:fill="F7CAAC"/>
          </w:tcPr>
          <w:p w14:paraId="0A5EB98E" w14:textId="77777777" w:rsidR="00D3365F" w:rsidRPr="0003498C" w:rsidRDefault="00D3365F" w:rsidP="00D3365F">
            <w:pPr>
              <w:jc w:val="both"/>
              <w:rPr>
                <w:ins w:id="5365" w:author="Pavla Trefilová" w:date="2019-11-18T17:19:00Z"/>
                <w:b/>
              </w:rPr>
            </w:pPr>
            <w:ins w:id="5366" w:author="Pavla Trefilová" w:date="2019-11-18T17:19:00Z">
              <w:r w:rsidRPr="0003498C">
                <w:rPr>
                  <w:b/>
                </w:rPr>
                <w:t>Jméno a příjmení</w:t>
              </w:r>
            </w:ins>
          </w:p>
        </w:tc>
        <w:tc>
          <w:tcPr>
            <w:tcW w:w="4536" w:type="dxa"/>
            <w:gridSpan w:val="5"/>
          </w:tcPr>
          <w:p w14:paraId="6F013AB3" w14:textId="2984887E" w:rsidR="00D3365F" w:rsidRPr="00D3365F" w:rsidRDefault="00D3365F" w:rsidP="00D3365F">
            <w:pPr>
              <w:jc w:val="both"/>
              <w:rPr>
                <w:ins w:id="5367" w:author="Pavla Trefilová" w:date="2019-11-18T17:19:00Z"/>
              </w:rPr>
            </w:pPr>
            <w:ins w:id="5368" w:author="Pavla Trefilová" w:date="2019-11-18T17:19:00Z">
              <w:r w:rsidRPr="0031440D">
                <w:t>Jeffrey Paul H</w:t>
              </w:r>
              <w:r w:rsidR="00D6618A" w:rsidRPr="00D3365F">
                <w:t>ERWELS</w:t>
              </w:r>
            </w:ins>
          </w:p>
        </w:tc>
        <w:tc>
          <w:tcPr>
            <w:tcW w:w="709" w:type="dxa"/>
            <w:shd w:val="clear" w:color="auto" w:fill="F7CAAC"/>
          </w:tcPr>
          <w:p w14:paraId="1D35D51F" w14:textId="77777777" w:rsidR="00D3365F" w:rsidRPr="0003498C" w:rsidRDefault="00D3365F" w:rsidP="00D3365F">
            <w:pPr>
              <w:jc w:val="both"/>
              <w:rPr>
                <w:ins w:id="5369" w:author="Pavla Trefilová" w:date="2019-11-18T17:19:00Z"/>
                <w:b/>
              </w:rPr>
            </w:pPr>
            <w:ins w:id="5370" w:author="Pavla Trefilová" w:date="2019-11-18T17:19:00Z">
              <w:r w:rsidRPr="0003498C">
                <w:rPr>
                  <w:b/>
                </w:rPr>
                <w:t>Tituly</w:t>
              </w:r>
            </w:ins>
          </w:p>
        </w:tc>
        <w:tc>
          <w:tcPr>
            <w:tcW w:w="2096" w:type="dxa"/>
            <w:gridSpan w:val="4"/>
          </w:tcPr>
          <w:p w14:paraId="353DD5E9" w14:textId="4A438213" w:rsidR="00D3365F" w:rsidRPr="0003498C" w:rsidRDefault="00D3365F" w:rsidP="00D3365F">
            <w:pPr>
              <w:jc w:val="both"/>
              <w:rPr>
                <w:ins w:id="5371" w:author="Pavla Trefilová" w:date="2019-11-18T17:19:00Z"/>
              </w:rPr>
            </w:pPr>
            <w:ins w:id="5372" w:author="Pavla Trefilová" w:date="2019-11-18T17:19:00Z">
              <w:r>
                <w:t>B.A.</w:t>
              </w:r>
            </w:ins>
          </w:p>
        </w:tc>
      </w:tr>
      <w:tr w:rsidR="00D3365F" w:rsidRPr="0003498C" w14:paraId="4E274967" w14:textId="77777777" w:rsidTr="00CF2C89">
        <w:trPr>
          <w:ins w:id="5373" w:author="Pavla Trefilová" w:date="2019-11-18T17:19:00Z"/>
        </w:trPr>
        <w:tc>
          <w:tcPr>
            <w:tcW w:w="2518" w:type="dxa"/>
            <w:shd w:val="clear" w:color="auto" w:fill="F7CAAC"/>
          </w:tcPr>
          <w:p w14:paraId="71DA7228" w14:textId="77777777" w:rsidR="00D3365F" w:rsidRPr="0003498C" w:rsidRDefault="00D3365F" w:rsidP="00D3365F">
            <w:pPr>
              <w:jc w:val="both"/>
              <w:rPr>
                <w:ins w:id="5374" w:author="Pavla Trefilová" w:date="2019-11-18T17:19:00Z"/>
                <w:b/>
              </w:rPr>
            </w:pPr>
            <w:ins w:id="5375" w:author="Pavla Trefilová" w:date="2019-11-18T17:19:00Z">
              <w:r w:rsidRPr="0003498C">
                <w:rPr>
                  <w:b/>
                </w:rPr>
                <w:t>Rok narození</w:t>
              </w:r>
            </w:ins>
          </w:p>
        </w:tc>
        <w:tc>
          <w:tcPr>
            <w:tcW w:w="829" w:type="dxa"/>
          </w:tcPr>
          <w:p w14:paraId="645A5088" w14:textId="19250BFC" w:rsidR="00D3365F" w:rsidRPr="0003498C" w:rsidRDefault="00D3365F" w:rsidP="00D3365F">
            <w:pPr>
              <w:jc w:val="both"/>
              <w:rPr>
                <w:ins w:id="5376" w:author="Pavla Trefilová" w:date="2019-11-18T17:19:00Z"/>
              </w:rPr>
            </w:pPr>
            <w:ins w:id="5377" w:author="Pavla Trefilová" w:date="2019-11-18T17:19:00Z">
              <w:r>
                <w:t>1977</w:t>
              </w:r>
            </w:ins>
          </w:p>
        </w:tc>
        <w:tc>
          <w:tcPr>
            <w:tcW w:w="1721" w:type="dxa"/>
            <w:shd w:val="clear" w:color="auto" w:fill="F7CAAC"/>
          </w:tcPr>
          <w:p w14:paraId="77D04FBD" w14:textId="77777777" w:rsidR="00D3365F" w:rsidRPr="0003498C" w:rsidRDefault="00D3365F" w:rsidP="00D3365F">
            <w:pPr>
              <w:jc w:val="both"/>
              <w:rPr>
                <w:ins w:id="5378" w:author="Pavla Trefilová" w:date="2019-11-18T17:19:00Z"/>
                <w:b/>
              </w:rPr>
            </w:pPr>
            <w:ins w:id="5379" w:author="Pavla Trefilová" w:date="2019-11-18T17:19:00Z">
              <w:r w:rsidRPr="0003498C">
                <w:rPr>
                  <w:b/>
                </w:rPr>
                <w:t>typ vztahu k VŠ</w:t>
              </w:r>
            </w:ins>
          </w:p>
        </w:tc>
        <w:tc>
          <w:tcPr>
            <w:tcW w:w="992" w:type="dxa"/>
            <w:gridSpan w:val="2"/>
          </w:tcPr>
          <w:p w14:paraId="0D8FF9CD" w14:textId="77777777" w:rsidR="00D3365F" w:rsidRPr="0003498C" w:rsidRDefault="00D3365F" w:rsidP="00D3365F">
            <w:pPr>
              <w:jc w:val="both"/>
              <w:rPr>
                <w:ins w:id="5380" w:author="Pavla Trefilová" w:date="2019-11-18T17:19:00Z"/>
              </w:rPr>
            </w:pPr>
          </w:p>
        </w:tc>
        <w:tc>
          <w:tcPr>
            <w:tcW w:w="994" w:type="dxa"/>
            <w:shd w:val="clear" w:color="auto" w:fill="F7CAAC"/>
          </w:tcPr>
          <w:p w14:paraId="676EF5ED" w14:textId="77777777" w:rsidR="00D3365F" w:rsidRPr="0003498C" w:rsidRDefault="00D3365F" w:rsidP="00D3365F">
            <w:pPr>
              <w:jc w:val="both"/>
              <w:rPr>
                <w:ins w:id="5381" w:author="Pavla Trefilová" w:date="2019-11-18T17:19:00Z"/>
                <w:b/>
              </w:rPr>
            </w:pPr>
            <w:ins w:id="5382" w:author="Pavla Trefilová" w:date="2019-11-18T17:19:00Z">
              <w:r w:rsidRPr="0003498C">
                <w:rPr>
                  <w:b/>
                </w:rPr>
                <w:t>rozsah</w:t>
              </w:r>
            </w:ins>
          </w:p>
        </w:tc>
        <w:tc>
          <w:tcPr>
            <w:tcW w:w="709" w:type="dxa"/>
          </w:tcPr>
          <w:p w14:paraId="26DD77BD" w14:textId="77777777" w:rsidR="00D3365F" w:rsidRPr="0003498C" w:rsidRDefault="00D3365F" w:rsidP="00D3365F">
            <w:pPr>
              <w:jc w:val="both"/>
              <w:rPr>
                <w:ins w:id="5383" w:author="Pavla Trefilová" w:date="2019-11-18T17:19:00Z"/>
              </w:rPr>
            </w:pPr>
          </w:p>
        </w:tc>
        <w:tc>
          <w:tcPr>
            <w:tcW w:w="709" w:type="dxa"/>
            <w:gridSpan w:val="2"/>
            <w:shd w:val="clear" w:color="auto" w:fill="F7CAAC"/>
          </w:tcPr>
          <w:p w14:paraId="1947640E" w14:textId="77777777" w:rsidR="00D3365F" w:rsidRPr="0003498C" w:rsidRDefault="00D3365F" w:rsidP="00D3365F">
            <w:pPr>
              <w:jc w:val="both"/>
              <w:rPr>
                <w:ins w:id="5384" w:author="Pavla Trefilová" w:date="2019-11-18T17:19:00Z"/>
                <w:b/>
              </w:rPr>
            </w:pPr>
            <w:ins w:id="5385" w:author="Pavla Trefilová" w:date="2019-11-18T17:19:00Z">
              <w:r w:rsidRPr="0003498C">
                <w:rPr>
                  <w:b/>
                </w:rPr>
                <w:t>do kdy</w:t>
              </w:r>
            </w:ins>
          </w:p>
        </w:tc>
        <w:tc>
          <w:tcPr>
            <w:tcW w:w="1387" w:type="dxa"/>
            <w:gridSpan w:val="2"/>
          </w:tcPr>
          <w:p w14:paraId="62D6311E" w14:textId="77777777" w:rsidR="00D3365F" w:rsidRPr="0003498C" w:rsidRDefault="00D3365F" w:rsidP="00D3365F">
            <w:pPr>
              <w:jc w:val="both"/>
              <w:rPr>
                <w:ins w:id="5386" w:author="Pavla Trefilová" w:date="2019-11-18T17:19:00Z"/>
              </w:rPr>
            </w:pPr>
          </w:p>
        </w:tc>
      </w:tr>
      <w:tr w:rsidR="00534C60" w:rsidRPr="0003498C" w14:paraId="48A12CEF" w14:textId="77777777" w:rsidTr="00CF2C89">
        <w:tc>
          <w:tcPr>
            <w:tcW w:w="5068" w:type="dxa"/>
            <w:gridSpan w:val="3"/>
            <w:shd w:val="clear" w:color="auto" w:fill="F7CAAC"/>
          </w:tcPr>
          <w:p w14:paraId="5437D7C6" w14:textId="77777777" w:rsidR="00D3365F" w:rsidRPr="0003498C" w:rsidRDefault="00D3365F" w:rsidP="00D3365F">
            <w:pPr>
              <w:jc w:val="both"/>
              <w:rPr>
                <w:moveTo w:id="5387" w:author="Pavla Trefilová" w:date="2019-11-18T17:19:00Z"/>
                <w:b/>
              </w:rPr>
            </w:pPr>
            <w:moveToRangeStart w:id="5388" w:author="Pavla Trefilová" w:date="2019-11-18T17:19:00Z" w:name="move24990052"/>
            <w:moveTo w:id="5389" w:author="Pavla Trefilová" w:date="2019-11-18T17:19:00Z">
              <w:r w:rsidRPr="0003498C">
                <w:rPr>
                  <w:b/>
                </w:rPr>
                <w:t>Typ vztahu na součásti VŠ, která uskutečňuje st. program</w:t>
              </w:r>
            </w:moveTo>
          </w:p>
        </w:tc>
        <w:tc>
          <w:tcPr>
            <w:tcW w:w="992" w:type="dxa"/>
            <w:gridSpan w:val="2"/>
          </w:tcPr>
          <w:p w14:paraId="7D5D9B38" w14:textId="77777777" w:rsidR="00D3365F" w:rsidRPr="0003498C" w:rsidRDefault="00D3365F" w:rsidP="00D3365F">
            <w:pPr>
              <w:jc w:val="both"/>
              <w:rPr>
                <w:moveTo w:id="5390" w:author="Pavla Trefilová" w:date="2019-11-18T17:19:00Z"/>
              </w:rPr>
            </w:pPr>
          </w:p>
        </w:tc>
        <w:tc>
          <w:tcPr>
            <w:tcW w:w="994" w:type="dxa"/>
            <w:shd w:val="clear" w:color="auto" w:fill="F7CAAC"/>
          </w:tcPr>
          <w:p w14:paraId="0B18C0D0" w14:textId="77777777" w:rsidR="00D3365F" w:rsidRPr="0003498C" w:rsidRDefault="00D3365F" w:rsidP="00D3365F">
            <w:pPr>
              <w:jc w:val="both"/>
              <w:rPr>
                <w:moveTo w:id="5391" w:author="Pavla Trefilová" w:date="2019-11-18T17:19:00Z"/>
                <w:b/>
              </w:rPr>
            </w:pPr>
            <w:moveTo w:id="5392" w:author="Pavla Trefilová" w:date="2019-11-18T17:19:00Z">
              <w:r w:rsidRPr="0003498C">
                <w:rPr>
                  <w:b/>
                </w:rPr>
                <w:t>rozsah</w:t>
              </w:r>
            </w:moveTo>
          </w:p>
        </w:tc>
        <w:tc>
          <w:tcPr>
            <w:tcW w:w="709" w:type="dxa"/>
          </w:tcPr>
          <w:p w14:paraId="4FA99CA4" w14:textId="77777777" w:rsidR="00D3365F" w:rsidRPr="0003498C" w:rsidRDefault="00D3365F" w:rsidP="00D3365F">
            <w:pPr>
              <w:jc w:val="both"/>
              <w:rPr>
                <w:moveTo w:id="5393" w:author="Pavla Trefilová" w:date="2019-11-18T17:19:00Z"/>
              </w:rPr>
            </w:pPr>
          </w:p>
        </w:tc>
        <w:tc>
          <w:tcPr>
            <w:tcW w:w="709" w:type="dxa"/>
            <w:gridSpan w:val="2"/>
            <w:shd w:val="clear" w:color="auto" w:fill="F7CAAC"/>
          </w:tcPr>
          <w:p w14:paraId="38EB1872" w14:textId="77777777" w:rsidR="00D3365F" w:rsidRPr="0003498C" w:rsidRDefault="00D3365F" w:rsidP="00D3365F">
            <w:pPr>
              <w:jc w:val="both"/>
              <w:rPr>
                <w:moveTo w:id="5394" w:author="Pavla Trefilová" w:date="2019-11-18T17:19:00Z"/>
                <w:b/>
              </w:rPr>
            </w:pPr>
            <w:moveTo w:id="5395" w:author="Pavla Trefilová" w:date="2019-11-18T17:19:00Z">
              <w:r w:rsidRPr="0003498C">
                <w:rPr>
                  <w:b/>
                </w:rPr>
                <w:t>do kdy</w:t>
              </w:r>
            </w:moveTo>
          </w:p>
        </w:tc>
        <w:tc>
          <w:tcPr>
            <w:tcW w:w="1387" w:type="dxa"/>
            <w:gridSpan w:val="2"/>
          </w:tcPr>
          <w:p w14:paraId="2E15913A" w14:textId="77777777" w:rsidR="00D3365F" w:rsidRPr="0003498C" w:rsidRDefault="00D3365F" w:rsidP="00D3365F">
            <w:pPr>
              <w:jc w:val="both"/>
              <w:rPr>
                <w:moveTo w:id="5396" w:author="Pavla Trefilová" w:date="2019-11-18T17:19:00Z"/>
              </w:rPr>
            </w:pPr>
          </w:p>
        </w:tc>
      </w:tr>
      <w:tr w:rsidR="00534C60" w:rsidRPr="0003498C" w14:paraId="2D8B14B1" w14:textId="77777777" w:rsidTr="00CF2C89">
        <w:tc>
          <w:tcPr>
            <w:tcW w:w="6060" w:type="dxa"/>
            <w:gridSpan w:val="5"/>
            <w:shd w:val="clear" w:color="auto" w:fill="F7CAAC"/>
          </w:tcPr>
          <w:p w14:paraId="6AF1400D" w14:textId="77777777" w:rsidR="00D3365F" w:rsidRPr="0003498C" w:rsidRDefault="00D3365F" w:rsidP="00D3365F">
            <w:pPr>
              <w:jc w:val="both"/>
              <w:rPr>
                <w:moveTo w:id="5397" w:author="Pavla Trefilová" w:date="2019-11-18T17:19:00Z"/>
              </w:rPr>
            </w:pPr>
            <w:moveToRangeStart w:id="5398" w:author="Pavla Trefilová" w:date="2019-11-18T17:19:00Z" w:name="move24990035"/>
            <w:moveToRangeEnd w:id="5388"/>
            <w:moveTo w:id="5399" w:author="Pavla Trefilová" w:date="2019-11-18T17:19:00Z">
              <w:r w:rsidRPr="0003498C">
                <w:rPr>
                  <w:b/>
                </w:rPr>
                <w:t>Další současná působení jako akademický pracovník na jiných VŠ</w:t>
              </w:r>
            </w:moveTo>
          </w:p>
        </w:tc>
        <w:tc>
          <w:tcPr>
            <w:tcW w:w="1703" w:type="dxa"/>
            <w:gridSpan w:val="2"/>
            <w:shd w:val="clear" w:color="auto" w:fill="F7CAAC"/>
          </w:tcPr>
          <w:p w14:paraId="44332C42" w14:textId="77777777" w:rsidR="00D3365F" w:rsidRPr="0003498C" w:rsidRDefault="00D3365F" w:rsidP="00D3365F">
            <w:pPr>
              <w:jc w:val="both"/>
              <w:rPr>
                <w:moveTo w:id="5400" w:author="Pavla Trefilová" w:date="2019-11-18T17:19:00Z"/>
                <w:b/>
              </w:rPr>
            </w:pPr>
            <w:moveTo w:id="5401" w:author="Pavla Trefilová" w:date="2019-11-18T17:19:00Z">
              <w:r w:rsidRPr="0003498C">
                <w:rPr>
                  <w:b/>
                </w:rPr>
                <w:t>typ prac. vztahu</w:t>
              </w:r>
            </w:moveTo>
          </w:p>
        </w:tc>
        <w:tc>
          <w:tcPr>
            <w:tcW w:w="2096" w:type="dxa"/>
            <w:gridSpan w:val="4"/>
            <w:shd w:val="clear" w:color="auto" w:fill="F7CAAC"/>
          </w:tcPr>
          <w:p w14:paraId="7A35AB6D" w14:textId="77777777" w:rsidR="00D3365F" w:rsidRPr="0003498C" w:rsidRDefault="00D3365F" w:rsidP="00D3365F">
            <w:pPr>
              <w:jc w:val="both"/>
              <w:rPr>
                <w:moveTo w:id="5402" w:author="Pavla Trefilová" w:date="2019-11-18T17:19:00Z"/>
                <w:b/>
              </w:rPr>
            </w:pPr>
            <w:moveTo w:id="5403" w:author="Pavla Trefilová" w:date="2019-11-18T17:19:00Z">
              <w:r w:rsidRPr="0003498C">
                <w:rPr>
                  <w:b/>
                </w:rPr>
                <w:t>rozsah</w:t>
              </w:r>
            </w:moveTo>
          </w:p>
        </w:tc>
      </w:tr>
      <w:tr w:rsidR="00D3365F" w:rsidRPr="0003498C" w14:paraId="7ACC339F"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04"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405" w:author="Pavla Trefilová" w:date="2019-11-18T17:19:00Z">
            <w:trPr>
              <w:gridBefore w:val="1"/>
            </w:trPr>
          </w:trPrChange>
        </w:trPr>
        <w:tc>
          <w:tcPr>
            <w:tcW w:w="6060" w:type="dxa"/>
            <w:gridSpan w:val="5"/>
            <w:tcPrChange w:id="5406" w:author="Pavla Trefilová" w:date="2019-11-18T17:19:00Z">
              <w:tcPr>
                <w:tcW w:w="6220" w:type="dxa"/>
                <w:gridSpan w:val="9"/>
              </w:tcPr>
            </w:tcPrChange>
          </w:tcPr>
          <w:p w14:paraId="7752541C" w14:textId="77777777" w:rsidR="00D3365F" w:rsidRPr="0003498C" w:rsidRDefault="00D3365F" w:rsidP="00D3365F">
            <w:pPr>
              <w:jc w:val="both"/>
              <w:rPr>
                <w:moveTo w:id="5407" w:author="Pavla Trefilová" w:date="2019-11-18T17:19:00Z"/>
              </w:rPr>
            </w:pPr>
          </w:p>
        </w:tc>
        <w:tc>
          <w:tcPr>
            <w:tcW w:w="1703" w:type="dxa"/>
            <w:gridSpan w:val="2"/>
            <w:tcPrChange w:id="5408" w:author="Pavla Trefilová" w:date="2019-11-18T17:19:00Z">
              <w:tcPr>
                <w:tcW w:w="1708" w:type="dxa"/>
                <w:gridSpan w:val="4"/>
              </w:tcPr>
            </w:tcPrChange>
          </w:tcPr>
          <w:p w14:paraId="2C71BD92" w14:textId="77777777" w:rsidR="00D3365F" w:rsidRPr="0003498C" w:rsidRDefault="00D3365F" w:rsidP="00D3365F">
            <w:pPr>
              <w:jc w:val="both"/>
              <w:rPr>
                <w:moveTo w:id="5409" w:author="Pavla Trefilová" w:date="2019-11-18T17:19:00Z"/>
              </w:rPr>
            </w:pPr>
          </w:p>
        </w:tc>
        <w:tc>
          <w:tcPr>
            <w:tcW w:w="2096" w:type="dxa"/>
            <w:gridSpan w:val="4"/>
            <w:tcPrChange w:id="5410" w:author="Pavla Trefilová" w:date="2019-11-18T17:19:00Z">
              <w:tcPr>
                <w:tcW w:w="2096" w:type="dxa"/>
                <w:gridSpan w:val="8"/>
              </w:tcPr>
            </w:tcPrChange>
          </w:tcPr>
          <w:p w14:paraId="22824635" w14:textId="77777777" w:rsidR="00D3365F" w:rsidRPr="0003498C" w:rsidRDefault="00D3365F" w:rsidP="00D3365F">
            <w:pPr>
              <w:jc w:val="both"/>
              <w:rPr>
                <w:moveTo w:id="5411" w:author="Pavla Trefilová" w:date="2019-11-18T17:19:00Z"/>
              </w:rPr>
            </w:pPr>
          </w:p>
        </w:tc>
      </w:tr>
      <w:tr w:rsidR="00D3365F" w:rsidRPr="0003498C" w14:paraId="05709340"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12"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413" w:author="Pavla Trefilová" w:date="2019-11-18T17:19:00Z">
            <w:trPr>
              <w:gridBefore w:val="1"/>
            </w:trPr>
          </w:trPrChange>
        </w:trPr>
        <w:tc>
          <w:tcPr>
            <w:tcW w:w="6060" w:type="dxa"/>
            <w:gridSpan w:val="5"/>
            <w:tcPrChange w:id="5414" w:author="Pavla Trefilová" w:date="2019-11-18T17:19:00Z">
              <w:tcPr>
                <w:tcW w:w="6220" w:type="dxa"/>
                <w:gridSpan w:val="9"/>
              </w:tcPr>
            </w:tcPrChange>
          </w:tcPr>
          <w:p w14:paraId="06E548D6" w14:textId="77777777" w:rsidR="00D3365F" w:rsidRPr="0003498C" w:rsidRDefault="00D3365F" w:rsidP="00D3365F">
            <w:pPr>
              <w:jc w:val="both"/>
              <w:rPr>
                <w:moveTo w:id="5415" w:author="Pavla Trefilová" w:date="2019-11-18T17:19:00Z"/>
              </w:rPr>
            </w:pPr>
          </w:p>
        </w:tc>
        <w:tc>
          <w:tcPr>
            <w:tcW w:w="1703" w:type="dxa"/>
            <w:gridSpan w:val="2"/>
            <w:tcPrChange w:id="5416" w:author="Pavla Trefilová" w:date="2019-11-18T17:19:00Z">
              <w:tcPr>
                <w:tcW w:w="1708" w:type="dxa"/>
                <w:gridSpan w:val="4"/>
              </w:tcPr>
            </w:tcPrChange>
          </w:tcPr>
          <w:p w14:paraId="2527E6C7" w14:textId="77777777" w:rsidR="00D3365F" w:rsidRPr="0003498C" w:rsidRDefault="00D3365F" w:rsidP="00D3365F">
            <w:pPr>
              <w:jc w:val="both"/>
              <w:rPr>
                <w:moveTo w:id="5417" w:author="Pavla Trefilová" w:date="2019-11-18T17:19:00Z"/>
              </w:rPr>
            </w:pPr>
          </w:p>
        </w:tc>
        <w:tc>
          <w:tcPr>
            <w:tcW w:w="2096" w:type="dxa"/>
            <w:gridSpan w:val="4"/>
            <w:tcPrChange w:id="5418" w:author="Pavla Trefilová" w:date="2019-11-18T17:19:00Z">
              <w:tcPr>
                <w:tcW w:w="2096" w:type="dxa"/>
                <w:gridSpan w:val="8"/>
              </w:tcPr>
            </w:tcPrChange>
          </w:tcPr>
          <w:p w14:paraId="06CD1A24" w14:textId="77777777" w:rsidR="00D3365F" w:rsidRPr="0003498C" w:rsidRDefault="00D3365F" w:rsidP="00D3365F">
            <w:pPr>
              <w:jc w:val="both"/>
              <w:rPr>
                <w:moveTo w:id="5419" w:author="Pavla Trefilová" w:date="2019-11-18T17:19:00Z"/>
              </w:rPr>
            </w:pPr>
          </w:p>
        </w:tc>
      </w:tr>
      <w:tr w:rsidR="00D3365F" w:rsidRPr="0003498C" w14:paraId="4296256E"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20"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421" w:author="Pavla Trefilová" w:date="2019-11-18T17:19:00Z">
            <w:trPr>
              <w:gridBefore w:val="1"/>
            </w:trPr>
          </w:trPrChange>
        </w:trPr>
        <w:tc>
          <w:tcPr>
            <w:tcW w:w="6060" w:type="dxa"/>
            <w:gridSpan w:val="5"/>
            <w:tcPrChange w:id="5422" w:author="Pavla Trefilová" w:date="2019-11-18T17:19:00Z">
              <w:tcPr>
                <w:tcW w:w="6220" w:type="dxa"/>
                <w:gridSpan w:val="9"/>
              </w:tcPr>
            </w:tcPrChange>
          </w:tcPr>
          <w:p w14:paraId="4ACDAC41" w14:textId="77777777" w:rsidR="00D3365F" w:rsidRPr="0003498C" w:rsidRDefault="00D3365F" w:rsidP="00D3365F">
            <w:pPr>
              <w:jc w:val="both"/>
              <w:rPr>
                <w:moveTo w:id="5423" w:author="Pavla Trefilová" w:date="2019-11-18T17:19:00Z"/>
              </w:rPr>
            </w:pPr>
          </w:p>
        </w:tc>
        <w:tc>
          <w:tcPr>
            <w:tcW w:w="1703" w:type="dxa"/>
            <w:gridSpan w:val="2"/>
            <w:tcPrChange w:id="5424" w:author="Pavla Trefilová" w:date="2019-11-18T17:19:00Z">
              <w:tcPr>
                <w:tcW w:w="1708" w:type="dxa"/>
                <w:gridSpan w:val="4"/>
              </w:tcPr>
            </w:tcPrChange>
          </w:tcPr>
          <w:p w14:paraId="4F5627AF" w14:textId="77777777" w:rsidR="00D3365F" w:rsidRPr="0003498C" w:rsidRDefault="00D3365F" w:rsidP="00D3365F">
            <w:pPr>
              <w:jc w:val="both"/>
              <w:rPr>
                <w:moveTo w:id="5425" w:author="Pavla Trefilová" w:date="2019-11-18T17:19:00Z"/>
              </w:rPr>
            </w:pPr>
          </w:p>
        </w:tc>
        <w:tc>
          <w:tcPr>
            <w:tcW w:w="2096" w:type="dxa"/>
            <w:gridSpan w:val="4"/>
            <w:tcPrChange w:id="5426" w:author="Pavla Trefilová" w:date="2019-11-18T17:19:00Z">
              <w:tcPr>
                <w:tcW w:w="2096" w:type="dxa"/>
                <w:gridSpan w:val="8"/>
              </w:tcPr>
            </w:tcPrChange>
          </w:tcPr>
          <w:p w14:paraId="373D37E5" w14:textId="77777777" w:rsidR="00D3365F" w:rsidRPr="0003498C" w:rsidRDefault="00D3365F" w:rsidP="00D3365F">
            <w:pPr>
              <w:jc w:val="both"/>
              <w:rPr>
                <w:moveTo w:id="5427" w:author="Pavla Trefilová" w:date="2019-11-18T17:19:00Z"/>
              </w:rPr>
            </w:pPr>
          </w:p>
        </w:tc>
      </w:tr>
      <w:tr w:rsidR="00D3365F" w:rsidRPr="0003498C" w14:paraId="362FD847"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28"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429" w:author="Pavla Trefilová" w:date="2019-11-18T17:19:00Z">
            <w:trPr>
              <w:gridBefore w:val="1"/>
            </w:trPr>
          </w:trPrChange>
        </w:trPr>
        <w:tc>
          <w:tcPr>
            <w:tcW w:w="6060" w:type="dxa"/>
            <w:gridSpan w:val="5"/>
            <w:tcPrChange w:id="5430" w:author="Pavla Trefilová" w:date="2019-11-18T17:19:00Z">
              <w:tcPr>
                <w:tcW w:w="6220" w:type="dxa"/>
                <w:gridSpan w:val="9"/>
              </w:tcPr>
            </w:tcPrChange>
          </w:tcPr>
          <w:p w14:paraId="1526D39E" w14:textId="77777777" w:rsidR="00D3365F" w:rsidRPr="0003498C" w:rsidRDefault="00D3365F" w:rsidP="00D3365F">
            <w:pPr>
              <w:jc w:val="both"/>
              <w:rPr>
                <w:moveTo w:id="5431" w:author="Pavla Trefilová" w:date="2019-11-18T17:19:00Z"/>
              </w:rPr>
            </w:pPr>
          </w:p>
        </w:tc>
        <w:tc>
          <w:tcPr>
            <w:tcW w:w="1703" w:type="dxa"/>
            <w:gridSpan w:val="2"/>
            <w:tcPrChange w:id="5432" w:author="Pavla Trefilová" w:date="2019-11-18T17:19:00Z">
              <w:tcPr>
                <w:tcW w:w="1708" w:type="dxa"/>
                <w:gridSpan w:val="4"/>
              </w:tcPr>
            </w:tcPrChange>
          </w:tcPr>
          <w:p w14:paraId="0D910208" w14:textId="77777777" w:rsidR="00D3365F" w:rsidRPr="0003498C" w:rsidRDefault="00D3365F" w:rsidP="00D3365F">
            <w:pPr>
              <w:jc w:val="both"/>
              <w:rPr>
                <w:moveTo w:id="5433" w:author="Pavla Trefilová" w:date="2019-11-18T17:19:00Z"/>
              </w:rPr>
            </w:pPr>
          </w:p>
        </w:tc>
        <w:tc>
          <w:tcPr>
            <w:tcW w:w="2096" w:type="dxa"/>
            <w:gridSpan w:val="4"/>
            <w:tcPrChange w:id="5434" w:author="Pavla Trefilová" w:date="2019-11-18T17:19:00Z">
              <w:tcPr>
                <w:tcW w:w="2096" w:type="dxa"/>
                <w:gridSpan w:val="8"/>
              </w:tcPr>
            </w:tcPrChange>
          </w:tcPr>
          <w:p w14:paraId="0F07B823" w14:textId="77777777" w:rsidR="00D3365F" w:rsidRPr="0003498C" w:rsidRDefault="00D3365F" w:rsidP="00D3365F">
            <w:pPr>
              <w:jc w:val="both"/>
              <w:rPr>
                <w:moveTo w:id="5435" w:author="Pavla Trefilová" w:date="2019-11-18T17:19:00Z"/>
              </w:rPr>
            </w:pPr>
          </w:p>
        </w:tc>
      </w:tr>
      <w:tr w:rsidR="00D3365F" w:rsidRPr="0003498C" w14:paraId="74E53DCA"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36"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437" w:author="Pavla Trefilová" w:date="2019-11-18T17:19:00Z">
            <w:trPr>
              <w:gridBefore w:val="1"/>
            </w:trPr>
          </w:trPrChange>
        </w:trPr>
        <w:tc>
          <w:tcPr>
            <w:tcW w:w="9859" w:type="dxa"/>
            <w:gridSpan w:val="11"/>
            <w:shd w:val="clear" w:color="auto" w:fill="F7CAAC"/>
            <w:tcPrChange w:id="5438" w:author="Pavla Trefilová" w:date="2019-11-18T17:19:00Z">
              <w:tcPr>
                <w:tcW w:w="10024" w:type="dxa"/>
                <w:gridSpan w:val="21"/>
                <w:shd w:val="clear" w:color="auto" w:fill="F7CAAC"/>
              </w:tcPr>
            </w:tcPrChange>
          </w:tcPr>
          <w:p w14:paraId="6488F328" w14:textId="77777777" w:rsidR="00D3365F" w:rsidRPr="0003498C" w:rsidRDefault="00D3365F" w:rsidP="00D3365F">
            <w:pPr>
              <w:jc w:val="both"/>
              <w:rPr>
                <w:moveTo w:id="5439" w:author="Pavla Trefilová" w:date="2019-11-18T17:19:00Z"/>
              </w:rPr>
            </w:pPr>
            <w:moveTo w:id="5440" w:author="Pavla Trefilová" w:date="2019-11-18T17:19:00Z">
              <w:r w:rsidRPr="0003498C">
                <w:rPr>
                  <w:b/>
                </w:rPr>
                <w:t>Předměty příslušného studijního programu a způsob zapojení do jejich výuky, příp. další zapojení do uskutečňování studijního programu</w:t>
              </w:r>
            </w:moveTo>
          </w:p>
        </w:tc>
      </w:tr>
      <w:moveToRangeEnd w:id="5398"/>
      <w:tr w:rsidR="00D3365F" w:rsidRPr="0003498C" w14:paraId="6C704112" w14:textId="77777777" w:rsidTr="00CF2C89">
        <w:trPr>
          <w:trHeight w:val="324"/>
          <w:ins w:id="5441" w:author="Pavla Trefilová" w:date="2019-11-18T17:19:00Z"/>
        </w:trPr>
        <w:tc>
          <w:tcPr>
            <w:tcW w:w="9859" w:type="dxa"/>
            <w:gridSpan w:val="11"/>
            <w:tcBorders>
              <w:top w:val="nil"/>
            </w:tcBorders>
          </w:tcPr>
          <w:p w14:paraId="19805CAE" w14:textId="17E48A39" w:rsidR="00D3365F" w:rsidRPr="0003498C" w:rsidRDefault="00D3365F" w:rsidP="00D3365F">
            <w:pPr>
              <w:jc w:val="both"/>
              <w:rPr>
                <w:ins w:id="5442" w:author="Pavla Trefilová" w:date="2019-11-18T17:19:00Z"/>
              </w:rPr>
            </w:pPr>
            <w:ins w:id="5443" w:author="Pavla Trefilová" w:date="2019-11-18T17:19:00Z">
              <w:r w:rsidRPr="008D29E0">
                <w:rPr>
                  <w:color w:val="000000"/>
                  <w:shd w:val="clear" w:color="auto" w:fill="FFFFFF"/>
                </w:rPr>
                <w:t>English Language</w:t>
              </w:r>
              <w:r w:rsidRPr="008D29E0">
                <w:t xml:space="preserve"> - CJ1</w:t>
              </w:r>
              <w:r>
                <w:t xml:space="preserve"> – cvičení (20%)</w:t>
              </w:r>
            </w:ins>
          </w:p>
        </w:tc>
      </w:tr>
      <w:tr w:rsidR="00D3365F" w:rsidRPr="0003498C" w14:paraId="4577B438" w14:textId="77777777" w:rsidTr="00CF2C89">
        <w:tc>
          <w:tcPr>
            <w:tcW w:w="9859" w:type="dxa"/>
            <w:gridSpan w:val="11"/>
            <w:shd w:val="clear" w:color="auto" w:fill="F7CAAC"/>
          </w:tcPr>
          <w:p w14:paraId="297D42C8" w14:textId="77777777" w:rsidR="00D3365F" w:rsidRPr="0003498C" w:rsidRDefault="00D3365F" w:rsidP="00D3365F">
            <w:pPr>
              <w:jc w:val="both"/>
              <w:rPr>
                <w:moveTo w:id="5444" w:author="Pavla Trefilová" w:date="2019-11-18T17:19:00Z"/>
              </w:rPr>
            </w:pPr>
            <w:moveToRangeStart w:id="5445" w:author="Pavla Trefilová" w:date="2019-11-18T17:19:00Z" w:name="move24990044"/>
            <w:moveTo w:id="5446" w:author="Pavla Trefilová" w:date="2019-11-18T17:19:00Z">
              <w:r w:rsidRPr="0003498C">
                <w:rPr>
                  <w:b/>
                </w:rPr>
                <w:t xml:space="preserve">Údaje o vzdělání na VŠ </w:t>
              </w:r>
            </w:moveTo>
          </w:p>
        </w:tc>
      </w:tr>
      <w:moveToRangeEnd w:id="5445"/>
      <w:tr w:rsidR="00D3365F" w:rsidRPr="0003498C" w14:paraId="4F80DB03" w14:textId="77777777" w:rsidTr="00CF2C89">
        <w:trPr>
          <w:trHeight w:val="745"/>
          <w:ins w:id="5447" w:author="Pavla Trefilová" w:date="2019-11-18T17:19:00Z"/>
        </w:trPr>
        <w:tc>
          <w:tcPr>
            <w:tcW w:w="9859" w:type="dxa"/>
            <w:gridSpan w:val="11"/>
          </w:tcPr>
          <w:p w14:paraId="7A19FC2A" w14:textId="71121620" w:rsidR="00D3365F" w:rsidRPr="0031440D" w:rsidRDefault="00D3365F" w:rsidP="00D3365F">
            <w:pPr>
              <w:ind w:left="1456" w:hanging="1456"/>
              <w:jc w:val="both"/>
              <w:rPr>
                <w:ins w:id="5448" w:author="Pavla Trefilová" w:date="2019-11-18T17:19:00Z"/>
                <w:bCs/>
              </w:rPr>
            </w:pPr>
            <w:ins w:id="5449" w:author="Pavla Trefilová" w:date="2019-11-18T17:19:00Z">
              <w:r w:rsidRPr="0031440D">
                <w:rPr>
                  <w:bCs/>
                </w:rPr>
                <w:t>2019-2021 - University of Leicester, MA Applied Linguistics and T.E.S.O.L</w:t>
              </w:r>
            </w:ins>
          </w:p>
          <w:p w14:paraId="3BBC8BF9" w14:textId="4F64E17B" w:rsidR="00D3365F" w:rsidRPr="0031440D" w:rsidRDefault="00D3365F" w:rsidP="00D3365F">
            <w:pPr>
              <w:ind w:left="1456" w:hanging="1456"/>
              <w:jc w:val="both"/>
              <w:rPr>
                <w:ins w:id="5450" w:author="Pavla Trefilová" w:date="2019-11-18T17:19:00Z"/>
                <w:bCs/>
              </w:rPr>
            </w:pPr>
            <w:ins w:id="5451" w:author="Pavla Trefilová" w:date="2019-11-18T17:19:00Z">
              <w:r w:rsidRPr="0031440D">
                <w:rPr>
                  <w:bCs/>
                </w:rPr>
                <w:t xml:space="preserve">2017 - UNISA (University of South Africa), </w:t>
              </w:r>
              <w:r w:rsidR="00EE7C0E" w:rsidRPr="0031440D">
                <w:rPr>
                  <w:bCs/>
                </w:rPr>
                <w:t xml:space="preserve">bakalář </w:t>
              </w:r>
              <w:r w:rsidR="00A46955" w:rsidRPr="00A46955">
                <w:rPr>
                  <w:bCs/>
                </w:rPr>
                <w:t>humanitních věd</w:t>
              </w:r>
              <w:r w:rsidRPr="0031440D">
                <w:rPr>
                  <w:bCs/>
                </w:rPr>
                <w:t xml:space="preserve">, </w:t>
              </w:r>
              <w:r w:rsidR="00EE7C0E" w:rsidRPr="0031440D">
                <w:rPr>
                  <w:bCs/>
                </w:rPr>
                <w:t>hlavní předměty</w:t>
              </w:r>
              <w:r w:rsidRPr="0031440D">
                <w:rPr>
                  <w:bCs/>
                </w:rPr>
                <w:t xml:space="preserve">: </w:t>
              </w:r>
              <w:r w:rsidR="00EE7C0E" w:rsidRPr="0031440D">
                <w:rPr>
                  <w:bCs/>
                </w:rPr>
                <w:t>anglická literatura, lingvistika</w:t>
              </w:r>
              <w:r w:rsidRPr="0031440D">
                <w:rPr>
                  <w:bCs/>
                </w:rPr>
                <w:t xml:space="preserve"> </w:t>
              </w:r>
            </w:ins>
          </w:p>
          <w:p w14:paraId="73025FFB" w14:textId="0C962AC5" w:rsidR="00EE7C0E" w:rsidRPr="0031440D" w:rsidRDefault="00D3365F">
            <w:pPr>
              <w:ind w:left="1456" w:hanging="1456"/>
              <w:jc w:val="both"/>
              <w:rPr>
                <w:ins w:id="5452" w:author="Pavla Trefilová" w:date="2019-11-18T17:19:00Z"/>
                <w:bCs/>
              </w:rPr>
            </w:pPr>
            <w:ins w:id="5453" w:author="Pavla Trefilová" w:date="2019-11-18T17:19:00Z">
              <w:r w:rsidRPr="0031440D">
                <w:rPr>
                  <w:bCs/>
                </w:rPr>
                <w:t xml:space="preserve">2010 - University of Cambridge, CELTA Cambridge ESOL Level 5* </w:t>
              </w:r>
              <w:r w:rsidR="00EE7C0E" w:rsidRPr="0031440D">
                <w:rPr>
                  <w:bCs/>
                </w:rPr>
                <w:t xml:space="preserve">Osvědčení o výuce angličtiny </w:t>
              </w:r>
              <w:r w:rsidR="00A46955" w:rsidRPr="00A46955">
                <w:rPr>
                  <w:bCs/>
                </w:rPr>
                <w:t>jako cizího jazyka</w:t>
              </w:r>
            </w:ins>
          </w:p>
          <w:p w14:paraId="70A57B3A" w14:textId="77F39065" w:rsidR="00D3365F" w:rsidRPr="0031440D" w:rsidRDefault="00D3365F">
            <w:pPr>
              <w:ind w:left="1456" w:hanging="1456"/>
              <w:jc w:val="both"/>
              <w:rPr>
                <w:ins w:id="5454" w:author="Pavla Trefilová" w:date="2019-11-18T17:19:00Z"/>
                <w:bCs/>
              </w:rPr>
            </w:pPr>
            <w:ins w:id="5455" w:author="Pavla Trefilová" w:date="2019-11-18T17:19:00Z">
              <w:r w:rsidRPr="0031440D">
                <w:rPr>
                  <w:bCs/>
                </w:rPr>
                <w:t xml:space="preserve">2001 - Cape Town T.E.F.L Training Institute, </w:t>
              </w:r>
              <w:r w:rsidR="00EE7C0E" w:rsidRPr="0031440D">
                <w:rPr>
                  <w:bCs/>
                </w:rPr>
                <w:t>Mezinárodní certifikát k výuce angličtiny jako cizího jazyka</w:t>
              </w:r>
            </w:ins>
          </w:p>
          <w:p w14:paraId="1C499FB6" w14:textId="016B54A9" w:rsidR="00D3365F" w:rsidRPr="0031440D" w:rsidRDefault="00D3365F" w:rsidP="0031440D">
            <w:pPr>
              <w:rPr>
                <w:ins w:id="5456" w:author="Pavla Trefilová" w:date="2019-11-18T17:19:00Z"/>
                <w:bCs/>
              </w:rPr>
            </w:pPr>
            <w:ins w:id="5457" w:author="Pavla Trefilová" w:date="2019-11-18T17:19:00Z">
              <w:r w:rsidRPr="0031440D">
                <w:rPr>
                  <w:bCs/>
                </w:rPr>
                <w:t xml:space="preserve">1999 - Cape Peninsula University of Technology, </w:t>
              </w:r>
              <w:r w:rsidRPr="00D52CD0">
                <w:rPr>
                  <w:bCs/>
                </w:rPr>
                <w:t>BTech: Cost and Management Accountin</w:t>
              </w:r>
              <w:r w:rsidR="00A46955">
                <w:rPr>
                  <w:bCs/>
                </w:rPr>
                <w:t>g</w:t>
              </w:r>
            </w:ins>
          </w:p>
        </w:tc>
      </w:tr>
      <w:tr w:rsidR="00D3365F" w:rsidRPr="0003498C" w14:paraId="5E38C7D3" w14:textId="77777777" w:rsidTr="00CF2C89">
        <w:tc>
          <w:tcPr>
            <w:tcW w:w="9859" w:type="dxa"/>
            <w:gridSpan w:val="11"/>
            <w:shd w:val="clear" w:color="auto" w:fill="F7CAAC"/>
          </w:tcPr>
          <w:p w14:paraId="1D5EF063" w14:textId="77777777" w:rsidR="00D3365F" w:rsidRPr="0003498C" w:rsidRDefault="00D3365F" w:rsidP="00D3365F">
            <w:pPr>
              <w:jc w:val="both"/>
              <w:rPr>
                <w:moveTo w:id="5458" w:author="Pavla Trefilová" w:date="2019-11-18T17:19:00Z"/>
                <w:b/>
              </w:rPr>
            </w:pPr>
            <w:moveToRangeStart w:id="5459" w:author="Pavla Trefilová" w:date="2019-11-18T17:19:00Z" w:name="move24990045"/>
            <w:moveTo w:id="5460" w:author="Pavla Trefilová" w:date="2019-11-18T17:19:00Z">
              <w:r w:rsidRPr="0003498C">
                <w:rPr>
                  <w:b/>
                </w:rPr>
                <w:t>Údaje o odborném působení od absolvování VŠ</w:t>
              </w:r>
            </w:moveTo>
          </w:p>
        </w:tc>
      </w:tr>
      <w:moveToRangeEnd w:id="5459"/>
      <w:tr w:rsidR="00D3365F" w:rsidRPr="0003498C" w14:paraId="7664FE9A" w14:textId="77777777" w:rsidTr="00CF2C89">
        <w:trPr>
          <w:trHeight w:val="605"/>
          <w:ins w:id="5461" w:author="Pavla Trefilová" w:date="2019-11-18T17:19:00Z"/>
        </w:trPr>
        <w:tc>
          <w:tcPr>
            <w:tcW w:w="9859" w:type="dxa"/>
            <w:gridSpan w:val="11"/>
          </w:tcPr>
          <w:p w14:paraId="02564215" w14:textId="2131731E" w:rsidR="00431C51" w:rsidRPr="00675CFC" w:rsidRDefault="00431C51" w:rsidP="00D6618A">
            <w:pPr>
              <w:jc w:val="both"/>
              <w:rPr>
                <w:ins w:id="5462" w:author="Pavla Trefilová" w:date="2019-11-18T17:19:00Z"/>
              </w:rPr>
            </w:pPr>
            <w:ins w:id="5463" w:author="Pavla Trefilová" w:date="2019-11-18T17:19:00Z">
              <w:r w:rsidRPr="00675CFC">
                <w:t>1/2000 – 8/2004 - Annix Construction, Cost and Management Controller</w:t>
              </w:r>
            </w:ins>
          </w:p>
          <w:p w14:paraId="0A463DF7" w14:textId="3744DBA2" w:rsidR="00431C51" w:rsidRPr="00675CFC" w:rsidRDefault="00431C51" w:rsidP="00D6618A">
            <w:pPr>
              <w:jc w:val="both"/>
              <w:rPr>
                <w:ins w:id="5464" w:author="Pavla Trefilová" w:date="2019-11-18T17:19:00Z"/>
              </w:rPr>
            </w:pPr>
            <w:ins w:id="5465" w:author="Pavla Trefilová" w:date="2019-11-18T17:19:00Z">
              <w:r w:rsidRPr="00675CFC">
                <w:t>9/2004 – 12/2005 - Phantom Forest Eco Reserve, Cost and Management Controller</w:t>
              </w:r>
            </w:ins>
          </w:p>
          <w:p w14:paraId="4B0D337B" w14:textId="44658DF3" w:rsidR="00431C51" w:rsidRPr="00675CFC" w:rsidRDefault="00431C51" w:rsidP="00D6618A">
            <w:pPr>
              <w:jc w:val="both"/>
              <w:rPr>
                <w:ins w:id="5466" w:author="Pavla Trefilová" w:date="2019-11-18T17:19:00Z"/>
              </w:rPr>
            </w:pPr>
            <w:ins w:id="5467" w:author="Pavla Trefilová" w:date="2019-11-18T17:19:00Z">
              <w:r w:rsidRPr="00675CFC">
                <w:t xml:space="preserve">2/2005 – 9/2005 - </w:t>
              </w:r>
              <w:r w:rsidRPr="0031440D">
                <w:t>Wall Street Institute, Turecko, učitel ESL</w:t>
              </w:r>
            </w:ins>
          </w:p>
          <w:p w14:paraId="51B0EAAE" w14:textId="443FF080" w:rsidR="00431C51" w:rsidRPr="0031440D" w:rsidRDefault="00431C51" w:rsidP="00D6618A">
            <w:pPr>
              <w:jc w:val="both"/>
              <w:rPr>
                <w:ins w:id="5468" w:author="Pavla Trefilová" w:date="2019-11-18T17:19:00Z"/>
              </w:rPr>
            </w:pPr>
            <w:ins w:id="5469" w:author="Pavla Trefilová" w:date="2019-11-18T17:19:00Z">
              <w:r w:rsidRPr="00675CFC">
                <w:t xml:space="preserve">2/2006 – 5/2006 - </w:t>
              </w:r>
              <w:r w:rsidRPr="0031440D">
                <w:t>Cape Communication Centre, učitel ESL</w:t>
              </w:r>
            </w:ins>
          </w:p>
          <w:p w14:paraId="63FA39FC" w14:textId="2C99EC1D" w:rsidR="00431C51" w:rsidRPr="00675CFC" w:rsidRDefault="00431C51" w:rsidP="00D6618A">
            <w:pPr>
              <w:jc w:val="both"/>
              <w:rPr>
                <w:ins w:id="5470" w:author="Pavla Trefilová" w:date="2019-11-18T17:19:00Z"/>
              </w:rPr>
            </w:pPr>
            <w:ins w:id="5471" w:author="Pavla Trefilová" w:date="2019-11-18T17:19:00Z">
              <w:r w:rsidRPr="0031440D">
                <w:t>5/2006 – 6/2006</w:t>
              </w:r>
              <w:r w:rsidRPr="00675CFC">
                <w:t xml:space="preserve"> - Darnell International, konzultat pro nábor, vedoucí týmu</w:t>
              </w:r>
            </w:ins>
          </w:p>
          <w:p w14:paraId="2803E4C9" w14:textId="60AE1CCD" w:rsidR="00431C51" w:rsidRPr="00675CFC" w:rsidRDefault="00431C51" w:rsidP="00D6618A">
            <w:pPr>
              <w:jc w:val="both"/>
              <w:rPr>
                <w:ins w:id="5472" w:author="Pavla Trefilová" w:date="2019-11-18T17:19:00Z"/>
              </w:rPr>
            </w:pPr>
            <w:ins w:id="5473" w:author="Pavla Trefilová" w:date="2019-11-18T17:19:00Z">
              <w:r w:rsidRPr="00675CFC">
                <w:t>6/2007</w:t>
              </w:r>
              <w:r w:rsidR="00675CFC">
                <w:t xml:space="preserve"> </w:t>
              </w:r>
              <w:r w:rsidRPr="00675CFC">
                <w:t>-</w:t>
              </w:r>
              <w:r w:rsidR="00675CFC">
                <w:t xml:space="preserve"> </w:t>
              </w:r>
              <w:r w:rsidRPr="00675CFC">
                <w:t>7/2008 - Westlakes International Recruitment, manažer služeb</w:t>
              </w:r>
            </w:ins>
          </w:p>
          <w:p w14:paraId="183DFE0D" w14:textId="4DB01E6B" w:rsidR="00431C51" w:rsidRPr="00675CFC" w:rsidRDefault="00431C51" w:rsidP="00D6618A">
            <w:pPr>
              <w:jc w:val="both"/>
              <w:rPr>
                <w:ins w:id="5474" w:author="Pavla Trefilová" w:date="2019-11-18T17:19:00Z"/>
              </w:rPr>
            </w:pPr>
            <w:ins w:id="5475" w:author="Pavla Trefilová" w:date="2019-11-18T17:19:00Z">
              <w:r w:rsidRPr="00675CFC">
                <w:t>7/2007</w:t>
              </w:r>
              <w:r w:rsidR="00675CFC">
                <w:t xml:space="preserve"> </w:t>
              </w:r>
              <w:r w:rsidRPr="00675CFC">
                <w:t>-</w:t>
              </w:r>
              <w:r w:rsidR="00675CFC">
                <w:t xml:space="preserve"> </w:t>
              </w:r>
              <w:r w:rsidRPr="00675CFC">
                <w:t>4/2009 - Empower Recruitment, manažer, partner</w:t>
              </w:r>
            </w:ins>
          </w:p>
          <w:p w14:paraId="27D43653" w14:textId="50ABE6BB" w:rsidR="00431C51" w:rsidRPr="00675CFC" w:rsidRDefault="00431C51" w:rsidP="00D6618A">
            <w:pPr>
              <w:jc w:val="both"/>
              <w:rPr>
                <w:ins w:id="5476" w:author="Pavla Trefilová" w:date="2019-11-18T17:19:00Z"/>
              </w:rPr>
            </w:pPr>
            <w:ins w:id="5477" w:author="Pavla Trefilová" w:date="2019-11-18T17:19:00Z">
              <w:r w:rsidRPr="00675CFC">
                <w:t>4/2009 – 9/2009</w:t>
              </w:r>
              <w:r w:rsidRPr="0031440D">
                <w:t xml:space="preserve"> - Kurus English, učitel ESL</w:t>
              </w:r>
            </w:ins>
          </w:p>
          <w:p w14:paraId="41A8607F" w14:textId="36C19D20" w:rsidR="00431C51" w:rsidRPr="00675CFC" w:rsidRDefault="00675CFC" w:rsidP="00D6618A">
            <w:pPr>
              <w:jc w:val="both"/>
              <w:rPr>
                <w:ins w:id="5478" w:author="Pavla Trefilová" w:date="2019-11-18T17:19:00Z"/>
              </w:rPr>
            </w:pPr>
            <w:ins w:id="5479" w:author="Pavla Trefilová" w:date="2019-11-18T17:19:00Z">
              <w:r w:rsidRPr="00675CFC">
                <w:t xml:space="preserve">9/2009 – 5/2014 - </w:t>
              </w:r>
              <w:r w:rsidRPr="0031440D">
                <w:t>EC Cape Town, vedoucí učitel, mentor</w:t>
              </w:r>
            </w:ins>
          </w:p>
          <w:p w14:paraId="6ADB7698" w14:textId="55F99D30" w:rsidR="00431C51" w:rsidRPr="00675CFC" w:rsidRDefault="00675CFC" w:rsidP="00D6618A">
            <w:pPr>
              <w:jc w:val="both"/>
              <w:rPr>
                <w:ins w:id="5480" w:author="Pavla Trefilová" w:date="2019-11-18T17:19:00Z"/>
              </w:rPr>
            </w:pPr>
            <w:ins w:id="5481" w:author="Pavla Trefilová" w:date="2019-11-18T17:19:00Z">
              <w:r w:rsidRPr="00675CFC">
                <w:t xml:space="preserve">5/2014 – 9/2014 - </w:t>
              </w:r>
              <w:r w:rsidRPr="0031440D">
                <w:t>Apollo Kids Hanoi, Vietnam, učitel angličtiny (letní program)</w:t>
              </w:r>
            </w:ins>
          </w:p>
          <w:p w14:paraId="22432DC6" w14:textId="695008DC" w:rsidR="00675CFC" w:rsidRPr="00675CFC" w:rsidRDefault="00675CFC" w:rsidP="00D6618A">
            <w:pPr>
              <w:jc w:val="both"/>
              <w:rPr>
                <w:ins w:id="5482" w:author="Pavla Trefilová" w:date="2019-11-18T17:19:00Z"/>
              </w:rPr>
            </w:pPr>
            <w:ins w:id="5483" w:author="Pavla Trefilová" w:date="2019-11-18T17:19:00Z">
              <w:r w:rsidRPr="00675CFC">
                <w:t xml:space="preserve">9/2014 – 3/2016 - </w:t>
              </w:r>
              <w:r w:rsidRPr="0031440D">
                <w:t>Australian Centre for Education (ACE) Phnom Penh, Kambodža, učitel IELTS / EAP</w:t>
              </w:r>
            </w:ins>
          </w:p>
          <w:p w14:paraId="57FC43A6" w14:textId="55F761CF" w:rsidR="00675CFC" w:rsidRPr="00675CFC" w:rsidRDefault="00675CFC" w:rsidP="00D6618A">
            <w:pPr>
              <w:jc w:val="both"/>
              <w:rPr>
                <w:ins w:id="5484" w:author="Pavla Trefilová" w:date="2019-11-18T17:19:00Z"/>
              </w:rPr>
            </w:pPr>
            <w:ins w:id="5485" w:author="Pavla Trefilová" w:date="2019-11-18T17:19:00Z">
              <w:r w:rsidRPr="00675CFC">
                <w:t>4/2016</w:t>
              </w:r>
              <w:r>
                <w:t xml:space="preserve"> </w:t>
              </w:r>
              <w:r w:rsidRPr="00675CFC">
                <w:t>-</w:t>
              </w:r>
              <w:r>
                <w:t xml:space="preserve"> </w:t>
              </w:r>
              <w:r w:rsidRPr="00675CFC">
                <w:t xml:space="preserve">9/2017 - </w:t>
              </w:r>
              <w:r w:rsidRPr="0031440D">
                <w:t>Australian Centre for Education (ACE) Phnom Penh, Kambodža, vývojář učebních plánů a hlavní učitel/diplomo</w:t>
              </w:r>
              <w:r w:rsidR="00A46955">
                <w:t>vaný</w:t>
              </w:r>
              <w:r w:rsidRPr="0031440D">
                <w:t xml:space="preserve"> učitel</w:t>
              </w:r>
            </w:ins>
          </w:p>
          <w:p w14:paraId="06D810E7" w14:textId="0E702A6E" w:rsidR="00675CFC" w:rsidRPr="00675CFC" w:rsidRDefault="00675CFC" w:rsidP="00D6618A">
            <w:pPr>
              <w:jc w:val="both"/>
              <w:rPr>
                <w:ins w:id="5486" w:author="Pavla Trefilová" w:date="2019-11-18T17:19:00Z"/>
              </w:rPr>
            </w:pPr>
            <w:ins w:id="5487" w:author="Pavla Trefilová" w:date="2019-11-18T17:19:00Z">
              <w:r w:rsidRPr="00675CFC">
                <w:t xml:space="preserve">1/2018 – 6/2018 - </w:t>
              </w:r>
              <w:r w:rsidRPr="0031440D">
                <w:t>Australian Centre for Education (ACE) Phnom Penh, Kambodža, příprava/výuka IELTS, diplomo</w:t>
              </w:r>
              <w:r w:rsidR="00A46955">
                <w:t>vaný</w:t>
              </w:r>
              <w:r w:rsidRPr="0031440D">
                <w:t xml:space="preserve"> učitel</w:t>
              </w:r>
            </w:ins>
          </w:p>
          <w:p w14:paraId="4356DCE4" w14:textId="0BE951D8" w:rsidR="00D6618A" w:rsidRPr="0003498C" w:rsidRDefault="00675CFC">
            <w:pPr>
              <w:jc w:val="both"/>
              <w:rPr>
                <w:ins w:id="5488" w:author="Pavla Trefilová" w:date="2019-11-18T17:19:00Z"/>
              </w:rPr>
            </w:pPr>
            <w:ins w:id="5489" w:author="Pavla Trefilová" w:date="2019-11-18T17:19:00Z">
              <w:r w:rsidRPr="00675CFC">
                <w:t xml:space="preserve">9/1018 – 10/2018 - </w:t>
              </w:r>
              <w:r w:rsidRPr="0031440D">
                <w:t>St. Boniface Catholic Church,</w:t>
              </w:r>
              <w:r w:rsidRPr="00675CFC">
                <w:t xml:space="preserve"> p</w:t>
              </w:r>
              <w:r w:rsidRPr="0031440D">
                <w:t>rojekt jazykového pomoci, dobrovolný akademický koordinátor</w:t>
              </w:r>
            </w:ins>
          </w:p>
        </w:tc>
      </w:tr>
      <w:tr w:rsidR="00D3365F" w:rsidRPr="0003498C" w14:paraId="5681B1CC" w14:textId="77777777" w:rsidTr="00CF2C89">
        <w:trPr>
          <w:trHeight w:val="250"/>
        </w:trPr>
        <w:tc>
          <w:tcPr>
            <w:tcW w:w="9859" w:type="dxa"/>
            <w:gridSpan w:val="11"/>
            <w:shd w:val="clear" w:color="auto" w:fill="F7CAAC"/>
          </w:tcPr>
          <w:p w14:paraId="1B8849BE" w14:textId="77777777" w:rsidR="00D3365F" w:rsidRPr="0003498C" w:rsidRDefault="00D3365F" w:rsidP="00D3365F">
            <w:pPr>
              <w:jc w:val="both"/>
              <w:rPr>
                <w:moveTo w:id="5490" w:author="Pavla Trefilová" w:date="2019-11-18T17:19:00Z"/>
              </w:rPr>
            </w:pPr>
            <w:moveToRangeStart w:id="5491" w:author="Pavla Trefilová" w:date="2019-11-18T17:19:00Z" w:name="move24990046"/>
            <w:moveTo w:id="5492" w:author="Pavla Trefilová" w:date="2019-11-18T17:19:00Z">
              <w:r w:rsidRPr="0003498C">
                <w:rPr>
                  <w:b/>
                </w:rPr>
                <w:t>Zkušenosti s vedením kvalifikačních a rigorózních prací</w:t>
              </w:r>
            </w:moveTo>
          </w:p>
        </w:tc>
      </w:tr>
      <w:moveToRangeEnd w:id="5491"/>
      <w:tr w:rsidR="00D3365F" w:rsidRPr="0003498C" w14:paraId="3312F3EA" w14:textId="77777777" w:rsidTr="00CF2C89">
        <w:trPr>
          <w:trHeight w:val="420"/>
          <w:ins w:id="5493" w:author="Pavla Trefilová" w:date="2019-11-18T17:19:00Z"/>
        </w:trPr>
        <w:tc>
          <w:tcPr>
            <w:tcW w:w="9859" w:type="dxa"/>
            <w:gridSpan w:val="11"/>
          </w:tcPr>
          <w:p w14:paraId="488ECCA8" w14:textId="7C6CEF1B" w:rsidR="00D3365F" w:rsidRPr="0003498C" w:rsidRDefault="00D3365F" w:rsidP="00D3365F">
            <w:pPr>
              <w:jc w:val="both"/>
              <w:rPr>
                <w:ins w:id="5494" w:author="Pavla Trefilová" w:date="2019-11-18T17:19:00Z"/>
              </w:rPr>
            </w:pPr>
            <w:ins w:id="5495" w:author="Pavla Trefilová" w:date="2019-11-18T17:19:00Z">
              <w:r w:rsidRPr="0003498C">
                <w:t>Počet v</w:t>
              </w:r>
              <w:r>
                <w:t xml:space="preserve">edených bakalářských prací – </w:t>
              </w:r>
              <w:r w:rsidR="00A46955">
                <w:t>0</w:t>
              </w:r>
            </w:ins>
          </w:p>
          <w:p w14:paraId="294E11F0" w14:textId="493CF75F" w:rsidR="00D3365F" w:rsidRPr="0003498C" w:rsidRDefault="00D3365F" w:rsidP="00D3365F">
            <w:pPr>
              <w:jc w:val="both"/>
              <w:rPr>
                <w:ins w:id="5496" w:author="Pavla Trefilová" w:date="2019-11-18T17:19:00Z"/>
              </w:rPr>
            </w:pPr>
            <w:ins w:id="5497" w:author="Pavla Trefilová" w:date="2019-11-18T17:19:00Z">
              <w:r w:rsidRPr="0003498C">
                <w:t>Počet</w:t>
              </w:r>
              <w:r>
                <w:t xml:space="preserve"> vedených diplomových prací – </w:t>
              </w:r>
              <w:r w:rsidR="00A46955">
                <w:t>0</w:t>
              </w:r>
            </w:ins>
          </w:p>
        </w:tc>
      </w:tr>
      <w:tr w:rsidR="00534C60" w:rsidRPr="0003498C" w14:paraId="64560401" w14:textId="77777777" w:rsidTr="00CF2C89">
        <w:trPr>
          <w:cantSplit/>
        </w:trPr>
        <w:tc>
          <w:tcPr>
            <w:tcW w:w="3347" w:type="dxa"/>
            <w:gridSpan w:val="2"/>
            <w:tcBorders>
              <w:top w:val="single" w:sz="12" w:space="0" w:color="auto"/>
            </w:tcBorders>
            <w:shd w:val="clear" w:color="auto" w:fill="F7CAAC"/>
          </w:tcPr>
          <w:p w14:paraId="792415AC" w14:textId="77777777" w:rsidR="00D3365F" w:rsidRPr="0003498C" w:rsidRDefault="00D3365F" w:rsidP="00D3365F">
            <w:pPr>
              <w:jc w:val="both"/>
              <w:rPr>
                <w:moveTo w:id="5498" w:author="Pavla Trefilová" w:date="2019-11-18T17:19:00Z"/>
              </w:rPr>
            </w:pPr>
            <w:moveToRangeStart w:id="5499" w:author="Pavla Trefilová" w:date="2019-11-18T17:19:00Z" w:name="move24990039"/>
            <w:moveTo w:id="5500" w:author="Pavla Trefilová" w:date="2019-11-18T17:19:00Z">
              <w:r w:rsidRPr="0003498C">
                <w:rPr>
                  <w:b/>
                </w:rPr>
                <w:t xml:space="preserve">Obor habilitačního řízení </w:t>
              </w:r>
            </w:moveTo>
          </w:p>
        </w:tc>
        <w:tc>
          <w:tcPr>
            <w:tcW w:w="2245" w:type="dxa"/>
            <w:gridSpan w:val="2"/>
            <w:tcBorders>
              <w:top w:val="single" w:sz="12" w:space="0" w:color="auto"/>
            </w:tcBorders>
            <w:shd w:val="clear" w:color="auto" w:fill="F7CAAC"/>
          </w:tcPr>
          <w:p w14:paraId="78605421" w14:textId="77777777" w:rsidR="00D3365F" w:rsidRPr="0003498C" w:rsidRDefault="00D3365F" w:rsidP="00D3365F">
            <w:pPr>
              <w:jc w:val="both"/>
              <w:rPr>
                <w:moveTo w:id="5501" w:author="Pavla Trefilová" w:date="2019-11-18T17:19:00Z"/>
              </w:rPr>
            </w:pPr>
            <w:moveTo w:id="5502" w:author="Pavla Trefilová" w:date="2019-11-18T17:19:00Z">
              <w:r w:rsidRPr="0003498C">
                <w:rPr>
                  <w:b/>
                </w:rPr>
                <w:t>Rok udělení hodnosti</w:t>
              </w:r>
            </w:moveTo>
          </w:p>
        </w:tc>
        <w:tc>
          <w:tcPr>
            <w:tcW w:w="2248" w:type="dxa"/>
            <w:gridSpan w:val="4"/>
            <w:tcBorders>
              <w:top w:val="single" w:sz="12" w:space="0" w:color="auto"/>
              <w:right w:val="single" w:sz="12" w:space="0" w:color="auto"/>
            </w:tcBorders>
            <w:shd w:val="clear" w:color="auto" w:fill="F7CAAC"/>
          </w:tcPr>
          <w:p w14:paraId="22885E84" w14:textId="77777777" w:rsidR="00D3365F" w:rsidRPr="0003498C" w:rsidRDefault="00D3365F" w:rsidP="00D3365F">
            <w:pPr>
              <w:jc w:val="both"/>
              <w:rPr>
                <w:moveTo w:id="5503" w:author="Pavla Trefilová" w:date="2019-11-18T17:19:00Z"/>
              </w:rPr>
            </w:pPr>
            <w:moveTo w:id="5504" w:author="Pavla Trefilová" w:date="2019-11-18T17:19:00Z">
              <w:r w:rsidRPr="0003498C">
                <w:rPr>
                  <w:b/>
                </w:rPr>
                <w:t>Řízení konáno na VŠ</w:t>
              </w:r>
            </w:moveTo>
          </w:p>
        </w:tc>
        <w:tc>
          <w:tcPr>
            <w:tcW w:w="2019" w:type="dxa"/>
            <w:gridSpan w:val="3"/>
            <w:tcBorders>
              <w:top w:val="single" w:sz="12" w:space="0" w:color="auto"/>
              <w:left w:val="single" w:sz="12" w:space="0" w:color="auto"/>
            </w:tcBorders>
            <w:shd w:val="clear" w:color="auto" w:fill="F7CAAC"/>
          </w:tcPr>
          <w:p w14:paraId="649EB06A" w14:textId="77777777" w:rsidR="00D3365F" w:rsidRPr="0003498C" w:rsidRDefault="00D3365F" w:rsidP="00D3365F">
            <w:pPr>
              <w:jc w:val="both"/>
              <w:rPr>
                <w:moveTo w:id="5505" w:author="Pavla Trefilová" w:date="2019-11-18T17:19:00Z"/>
                <w:b/>
              </w:rPr>
            </w:pPr>
            <w:moveTo w:id="5506" w:author="Pavla Trefilová" w:date="2019-11-18T17:19:00Z">
              <w:r w:rsidRPr="0003498C">
                <w:rPr>
                  <w:b/>
                </w:rPr>
                <w:t>Ohlasy publikací</w:t>
              </w:r>
            </w:moveTo>
          </w:p>
        </w:tc>
      </w:tr>
      <w:tr w:rsidR="00534C60" w:rsidRPr="0003498C" w14:paraId="0BD35ECD" w14:textId="77777777" w:rsidTr="00CF2C89">
        <w:trPr>
          <w:cantSplit/>
        </w:trPr>
        <w:tc>
          <w:tcPr>
            <w:tcW w:w="3347" w:type="dxa"/>
            <w:gridSpan w:val="2"/>
          </w:tcPr>
          <w:p w14:paraId="31A43C60" w14:textId="77777777" w:rsidR="00D3365F" w:rsidRPr="0003498C" w:rsidRDefault="00D3365F" w:rsidP="00D3365F">
            <w:pPr>
              <w:jc w:val="both"/>
              <w:rPr>
                <w:moveTo w:id="5507" w:author="Pavla Trefilová" w:date="2019-11-18T17:19:00Z"/>
              </w:rPr>
            </w:pPr>
          </w:p>
        </w:tc>
        <w:tc>
          <w:tcPr>
            <w:tcW w:w="2245" w:type="dxa"/>
            <w:gridSpan w:val="2"/>
          </w:tcPr>
          <w:p w14:paraId="04ACFB4E" w14:textId="77777777" w:rsidR="00D3365F" w:rsidRPr="0003498C" w:rsidRDefault="00D3365F" w:rsidP="00D3365F">
            <w:pPr>
              <w:jc w:val="both"/>
              <w:rPr>
                <w:moveTo w:id="5508" w:author="Pavla Trefilová" w:date="2019-11-18T17:19:00Z"/>
              </w:rPr>
            </w:pPr>
          </w:p>
        </w:tc>
        <w:tc>
          <w:tcPr>
            <w:tcW w:w="2248" w:type="dxa"/>
            <w:gridSpan w:val="4"/>
            <w:tcBorders>
              <w:right w:val="single" w:sz="12" w:space="0" w:color="auto"/>
            </w:tcBorders>
          </w:tcPr>
          <w:p w14:paraId="7B319D4C" w14:textId="77777777" w:rsidR="00D3365F" w:rsidRPr="0003498C" w:rsidRDefault="00D3365F" w:rsidP="00D3365F">
            <w:pPr>
              <w:jc w:val="both"/>
              <w:rPr>
                <w:moveTo w:id="5509" w:author="Pavla Trefilová" w:date="2019-11-18T17:19:00Z"/>
              </w:rPr>
            </w:pPr>
          </w:p>
        </w:tc>
        <w:tc>
          <w:tcPr>
            <w:tcW w:w="632" w:type="dxa"/>
            <w:tcBorders>
              <w:left w:val="single" w:sz="12" w:space="0" w:color="auto"/>
            </w:tcBorders>
            <w:shd w:val="clear" w:color="auto" w:fill="F7CAAC"/>
          </w:tcPr>
          <w:p w14:paraId="396C7521" w14:textId="77777777" w:rsidR="00D3365F" w:rsidRPr="0003498C" w:rsidRDefault="00D3365F" w:rsidP="00D3365F">
            <w:pPr>
              <w:jc w:val="both"/>
              <w:rPr>
                <w:moveTo w:id="5510" w:author="Pavla Trefilová" w:date="2019-11-18T17:19:00Z"/>
              </w:rPr>
            </w:pPr>
            <w:moveTo w:id="5511" w:author="Pavla Trefilová" w:date="2019-11-18T17:19:00Z">
              <w:r w:rsidRPr="0003498C">
                <w:rPr>
                  <w:b/>
                </w:rPr>
                <w:t>WOS</w:t>
              </w:r>
            </w:moveTo>
          </w:p>
        </w:tc>
        <w:tc>
          <w:tcPr>
            <w:tcW w:w="693" w:type="dxa"/>
            <w:shd w:val="clear" w:color="auto" w:fill="F7CAAC"/>
          </w:tcPr>
          <w:p w14:paraId="10D64B08" w14:textId="77777777" w:rsidR="00D3365F" w:rsidRPr="0003498C" w:rsidRDefault="00D3365F" w:rsidP="00D3365F">
            <w:pPr>
              <w:jc w:val="both"/>
              <w:rPr>
                <w:moveTo w:id="5512" w:author="Pavla Trefilová" w:date="2019-11-18T17:19:00Z"/>
                <w:sz w:val="18"/>
              </w:rPr>
            </w:pPr>
            <w:moveTo w:id="5513" w:author="Pavla Trefilová" w:date="2019-11-18T17:19:00Z">
              <w:r w:rsidRPr="0003498C">
                <w:rPr>
                  <w:b/>
                  <w:sz w:val="18"/>
                </w:rPr>
                <w:t>Scopus</w:t>
              </w:r>
            </w:moveTo>
          </w:p>
        </w:tc>
        <w:tc>
          <w:tcPr>
            <w:tcW w:w="694" w:type="dxa"/>
            <w:shd w:val="clear" w:color="auto" w:fill="F7CAAC"/>
          </w:tcPr>
          <w:p w14:paraId="080935CC" w14:textId="77777777" w:rsidR="00D3365F" w:rsidRPr="0003498C" w:rsidRDefault="00D3365F" w:rsidP="00D3365F">
            <w:pPr>
              <w:jc w:val="both"/>
              <w:rPr>
                <w:moveTo w:id="5514" w:author="Pavla Trefilová" w:date="2019-11-18T17:19:00Z"/>
              </w:rPr>
            </w:pPr>
            <w:moveTo w:id="5515" w:author="Pavla Trefilová" w:date="2019-11-18T17:19:00Z">
              <w:r w:rsidRPr="0003498C">
                <w:rPr>
                  <w:b/>
                  <w:sz w:val="18"/>
                </w:rPr>
                <w:t>ostatní</w:t>
              </w:r>
            </w:moveTo>
          </w:p>
        </w:tc>
      </w:tr>
      <w:moveToRangeEnd w:id="5499"/>
      <w:tr w:rsidR="00D3365F" w:rsidRPr="0003498C" w14:paraId="67E08CC8" w14:textId="77777777" w:rsidTr="00CF2C89">
        <w:trPr>
          <w:cantSplit/>
          <w:trHeight w:val="70"/>
          <w:ins w:id="5516" w:author="Pavla Trefilová" w:date="2019-11-18T17:19:00Z"/>
        </w:trPr>
        <w:tc>
          <w:tcPr>
            <w:tcW w:w="3347" w:type="dxa"/>
            <w:gridSpan w:val="2"/>
            <w:shd w:val="clear" w:color="auto" w:fill="F7CAAC"/>
          </w:tcPr>
          <w:p w14:paraId="09F6D6E1" w14:textId="77777777" w:rsidR="00D3365F" w:rsidRPr="0003498C" w:rsidRDefault="00D3365F" w:rsidP="00D3365F">
            <w:pPr>
              <w:jc w:val="both"/>
              <w:rPr>
                <w:ins w:id="5517" w:author="Pavla Trefilová" w:date="2019-11-18T17:19:00Z"/>
              </w:rPr>
            </w:pPr>
            <w:ins w:id="5518" w:author="Pavla Trefilová" w:date="2019-11-18T17:19:00Z">
              <w:r w:rsidRPr="0003498C">
                <w:rPr>
                  <w:b/>
                </w:rPr>
                <w:t>Obor jmenovacího řízení</w:t>
              </w:r>
            </w:ins>
          </w:p>
        </w:tc>
        <w:tc>
          <w:tcPr>
            <w:tcW w:w="2245" w:type="dxa"/>
            <w:gridSpan w:val="2"/>
            <w:shd w:val="clear" w:color="auto" w:fill="F7CAAC"/>
          </w:tcPr>
          <w:p w14:paraId="5D9E22EB" w14:textId="77777777" w:rsidR="00D3365F" w:rsidRPr="0003498C" w:rsidRDefault="00D3365F" w:rsidP="00D3365F">
            <w:pPr>
              <w:jc w:val="both"/>
              <w:rPr>
                <w:ins w:id="5519" w:author="Pavla Trefilová" w:date="2019-11-18T17:19:00Z"/>
              </w:rPr>
            </w:pPr>
            <w:ins w:id="5520" w:author="Pavla Trefilová" w:date="2019-11-18T17:19:00Z">
              <w:r w:rsidRPr="0003498C">
                <w:rPr>
                  <w:b/>
                </w:rPr>
                <w:t>Rok udělení hodnosti</w:t>
              </w:r>
            </w:ins>
          </w:p>
        </w:tc>
        <w:tc>
          <w:tcPr>
            <w:tcW w:w="2248" w:type="dxa"/>
            <w:gridSpan w:val="4"/>
            <w:tcBorders>
              <w:right w:val="single" w:sz="12" w:space="0" w:color="auto"/>
            </w:tcBorders>
            <w:shd w:val="clear" w:color="auto" w:fill="F7CAAC"/>
          </w:tcPr>
          <w:p w14:paraId="16AE7F85" w14:textId="77777777" w:rsidR="00D3365F" w:rsidRPr="0003498C" w:rsidRDefault="00D3365F" w:rsidP="00D3365F">
            <w:pPr>
              <w:jc w:val="both"/>
              <w:rPr>
                <w:ins w:id="5521" w:author="Pavla Trefilová" w:date="2019-11-18T17:19:00Z"/>
              </w:rPr>
            </w:pPr>
            <w:ins w:id="5522" w:author="Pavla Trefilová" w:date="2019-11-18T17:19:00Z">
              <w:r w:rsidRPr="0003498C">
                <w:rPr>
                  <w:b/>
                </w:rPr>
                <w:t>Řízení konáno na VŠ</w:t>
              </w:r>
            </w:ins>
          </w:p>
        </w:tc>
        <w:tc>
          <w:tcPr>
            <w:tcW w:w="632" w:type="dxa"/>
            <w:vMerge w:val="restart"/>
            <w:tcBorders>
              <w:left w:val="single" w:sz="12" w:space="0" w:color="auto"/>
            </w:tcBorders>
          </w:tcPr>
          <w:p w14:paraId="3F5EC53E" w14:textId="77777777" w:rsidR="00D3365F" w:rsidRPr="0003498C" w:rsidRDefault="00D3365F" w:rsidP="00D3365F">
            <w:pPr>
              <w:jc w:val="both"/>
              <w:rPr>
                <w:ins w:id="5523" w:author="Pavla Trefilová" w:date="2019-11-18T17:19:00Z"/>
                <w:b/>
              </w:rPr>
            </w:pPr>
          </w:p>
        </w:tc>
        <w:tc>
          <w:tcPr>
            <w:tcW w:w="693" w:type="dxa"/>
            <w:vMerge w:val="restart"/>
          </w:tcPr>
          <w:p w14:paraId="31C1B0A5" w14:textId="77777777" w:rsidR="00D3365F" w:rsidRPr="0003498C" w:rsidRDefault="00D3365F" w:rsidP="00D3365F">
            <w:pPr>
              <w:jc w:val="both"/>
              <w:rPr>
                <w:ins w:id="5524" w:author="Pavla Trefilová" w:date="2019-11-18T17:19:00Z"/>
                <w:b/>
              </w:rPr>
            </w:pPr>
          </w:p>
        </w:tc>
        <w:tc>
          <w:tcPr>
            <w:tcW w:w="694" w:type="dxa"/>
            <w:vMerge w:val="restart"/>
          </w:tcPr>
          <w:p w14:paraId="6EA26A9A" w14:textId="77777777" w:rsidR="00D3365F" w:rsidRPr="0003498C" w:rsidRDefault="00D3365F" w:rsidP="00D3365F">
            <w:pPr>
              <w:jc w:val="both"/>
              <w:rPr>
                <w:ins w:id="5525" w:author="Pavla Trefilová" w:date="2019-11-18T17:19:00Z"/>
                <w:b/>
              </w:rPr>
            </w:pPr>
          </w:p>
        </w:tc>
      </w:tr>
      <w:tr w:rsidR="00D3365F" w:rsidRPr="0003498C" w14:paraId="26372951"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26"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5527" w:author="Pavla Trefilová" w:date="2019-11-18T17:19:00Z">
            <w:trPr>
              <w:gridBefore w:val="1"/>
              <w:trHeight w:val="205"/>
            </w:trPr>
          </w:trPrChange>
        </w:trPr>
        <w:tc>
          <w:tcPr>
            <w:tcW w:w="3347" w:type="dxa"/>
            <w:gridSpan w:val="2"/>
            <w:tcPrChange w:id="5528" w:author="Pavla Trefilová" w:date="2019-11-18T17:19:00Z">
              <w:tcPr>
                <w:tcW w:w="3347" w:type="dxa"/>
                <w:gridSpan w:val="4"/>
              </w:tcPr>
            </w:tcPrChange>
          </w:tcPr>
          <w:p w14:paraId="2C85B1CB" w14:textId="77777777" w:rsidR="00D3365F" w:rsidRPr="0003498C" w:rsidRDefault="00D3365F" w:rsidP="00D3365F">
            <w:pPr>
              <w:jc w:val="both"/>
              <w:rPr>
                <w:moveTo w:id="5529" w:author="Pavla Trefilová" w:date="2019-11-18T17:19:00Z"/>
              </w:rPr>
            </w:pPr>
            <w:moveToRangeStart w:id="5530" w:author="Pavla Trefilová" w:date="2019-11-18T17:19:00Z" w:name="move24990040"/>
          </w:p>
        </w:tc>
        <w:tc>
          <w:tcPr>
            <w:tcW w:w="2245" w:type="dxa"/>
            <w:gridSpan w:val="2"/>
            <w:tcPrChange w:id="5531" w:author="Pavla Trefilová" w:date="2019-11-18T17:19:00Z">
              <w:tcPr>
                <w:tcW w:w="2245" w:type="dxa"/>
                <w:gridSpan w:val="3"/>
              </w:tcPr>
            </w:tcPrChange>
          </w:tcPr>
          <w:p w14:paraId="20028A1F" w14:textId="77777777" w:rsidR="00D3365F" w:rsidRPr="0003498C" w:rsidRDefault="00D3365F" w:rsidP="00D3365F">
            <w:pPr>
              <w:jc w:val="both"/>
              <w:rPr>
                <w:moveTo w:id="5532" w:author="Pavla Trefilová" w:date="2019-11-18T17:19:00Z"/>
              </w:rPr>
            </w:pPr>
          </w:p>
        </w:tc>
        <w:tc>
          <w:tcPr>
            <w:tcW w:w="2248" w:type="dxa"/>
            <w:gridSpan w:val="4"/>
            <w:tcBorders>
              <w:right w:val="single" w:sz="12" w:space="0" w:color="auto"/>
            </w:tcBorders>
            <w:tcPrChange w:id="5533" w:author="Pavla Trefilová" w:date="2019-11-18T17:19:00Z">
              <w:tcPr>
                <w:tcW w:w="2413" w:type="dxa"/>
                <w:gridSpan w:val="7"/>
                <w:tcBorders>
                  <w:right w:val="single" w:sz="12" w:space="0" w:color="auto"/>
                </w:tcBorders>
              </w:tcPr>
            </w:tcPrChange>
          </w:tcPr>
          <w:p w14:paraId="1C7984C8" w14:textId="77777777" w:rsidR="00D3365F" w:rsidRPr="0003498C" w:rsidRDefault="00D3365F" w:rsidP="00D3365F">
            <w:pPr>
              <w:jc w:val="both"/>
              <w:rPr>
                <w:moveTo w:id="5534" w:author="Pavla Trefilová" w:date="2019-11-18T17:19:00Z"/>
              </w:rPr>
            </w:pPr>
          </w:p>
        </w:tc>
        <w:tc>
          <w:tcPr>
            <w:tcW w:w="632" w:type="dxa"/>
            <w:vMerge/>
            <w:tcBorders>
              <w:left w:val="single" w:sz="12" w:space="0" w:color="auto"/>
            </w:tcBorders>
            <w:vAlign w:val="center"/>
            <w:tcPrChange w:id="5535" w:author="Pavla Trefilová" w:date="2019-11-18T17:19:00Z">
              <w:tcPr>
                <w:tcW w:w="632" w:type="dxa"/>
                <w:gridSpan w:val="2"/>
                <w:vMerge/>
                <w:tcBorders>
                  <w:left w:val="single" w:sz="12" w:space="0" w:color="auto"/>
                </w:tcBorders>
                <w:vAlign w:val="center"/>
              </w:tcPr>
            </w:tcPrChange>
          </w:tcPr>
          <w:p w14:paraId="7CE7A500" w14:textId="77777777" w:rsidR="00D3365F" w:rsidRPr="0003498C" w:rsidRDefault="00D3365F" w:rsidP="00D3365F">
            <w:pPr>
              <w:rPr>
                <w:moveTo w:id="5536" w:author="Pavla Trefilová" w:date="2019-11-18T17:19:00Z"/>
                <w:b/>
              </w:rPr>
            </w:pPr>
          </w:p>
        </w:tc>
        <w:tc>
          <w:tcPr>
            <w:tcW w:w="693" w:type="dxa"/>
            <w:vMerge/>
            <w:vAlign w:val="center"/>
            <w:tcPrChange w:id="5537" w:author="Pavla Trefilová" w:date="2019-11-18T17:19:00Z">
              <w:tcPr>
                <w:tcW w:w="693" w:type="dxa"/>
                <w:gridSpan w:val="2"/>
                <w:vMerge/>
                <w:vAlign w:val="center"/>
              </w:tcPr>
            </w:tcPrChange>
          </w:tcPr>
          <w:p w14:paraId="5DB1E19E" w14:textId="77777777" w:rsidR="00D3365F" w:rsidRPr="0003498C" w:rsidRDefault="00D3365F" w:rsidP="00D3365F">
            <w:pPr>
              <w:rPr>
                <w:moveTo w:id="5538" w:author="Pavla Trefilová" w:date="2019-11-18T17:19:00Z"/>
                <w:b/>
              </w:rPr>
            </w:pPr>
          </w:p>
        </w:tc>
        <w:tc>
          <w:tcPr>
            <w:tcW w:w="694" w:type="dxa"/>
            <w:vMerge/>
            <w:vAlign w:val="center"/>
            <w:tcPrChange w:id="5539" w:author="Pavla Trefilová" w:date="2019-11-18T17:19:00Z">
              <w:tcPr>
                <w:tcW w:w="694" w:type="dxa"/>
                <w:gridSpan w:val="3"/>
                <w:vMerge/>
                <w:vAlign w:val="center"/>
              </w:tcPr>
            </w:tcPrChange>
          </w:tcPr>
          <w:p w14:paraId="0C29448A" w14:textId="77777777" w:rsidR="00D3365F" w:rsidRPr="0003498C" w:rsidRDefault="00D3365F" w:rsidP="00D3365F">
            <w:pPr>
              <w:rPr>
                <w:moveTo w:id="5540" w:author="Pavla Trefilová" w:date="2019-11-18T17:19:00Z"/>
                <w:b/>
              </w:rPr>
            </w:pPr>
          </w:p>
        </w:tc>
      </w:tr>
      <w:tr w:rsidR="00D3365F" w:rsidRPr="0003498C" w14:paraId="77C37999"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41" w:author="Pavla Trefilová" w:date="2019-11-18T17:19:00Z">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542" w:author="Pavla Trefilová" w:date="2019-11-18T17:19:00Z">
            <w:trPr>
              <w:gridBefore w:val="1"/>
            </w:trPr>
          </w:trPrChange>
        </w:trPr>
        <w:tc>
          <w:tcPr>
            <w:tcW w:w="9859" w:type="dxa"/>
            <w:gridSpan w:val="11"/>
            <w:shd w:val="clear" w:color="auto" w:fill="F7CAAC"/>
            <w:tcPrChange w:id="5543" w:author="Pavla Trefilová" w:date="2019-11-18T17:19:00Z">
              <w:tcPr>
                <w:tcW w:w="10024" w:type="dxa"/>
                <w:gridSpan w:val="21"/>
                <w:shd w:val="clear" w:color="auto" w:fill="F7CAAC"/>
              </w:tcPr>
            </w:tcPrChange>
          </w:tcPr>
          <w:p w14:paraId="2D38D155" w14:textId="77777777" w:rsidR="00D3365F" w:rsidRPr="0003498C" w:rsidRDefault="00D3365F" w:rsidP="00D3365F">
            <w:pPr>
              <w:jc w:val="both"/>
              <w:rPr>
                <w:moveTo w:id="5544" w:author="Pavla Trefilová" w:date="2019-11-18T17:19:00Z"/>
                <w:b/>
              </w:rPr>
            </w:pPr>
            <w:moveTo w:id="5545" w:author="Pavla Trefilová" w:date="2019-11-18T17:19:00Z">
              <w:r w:rsidRPr="0003498C">
                <w:rPr>
                  <w:b/>
                </w:rPr>
                <w:t xml:space="preserve">Přehled o nejvýznamnější publikační a další tvůrčí činnosti nebo další profesní činnosti u odborníků z praxe vztahující se k zabezpečovaným předmětům </w:t>
              </w:r>
            </w:moveTo>
          </w:p>
        </w:tc>
      </w:tr>
      <w:moveToRangeEnd w:id="5530"/>
      <w:tr w:rsidR="00D3365F" w:rsidRPr="0003498C" w14:paraId="318E6FBC" w14:textId="77777777" w:rsidTr="0031440D">
        <w:trPr>
          <w:trHeight w:val="1125"/>
          <w:ins w:id="5546" w:author="Pavla Trefilová" w:date="2019-11-18T17:19:00Z"/>
        </w:trPr>
        <w:tc>
          <w:tcPr>
            <w:tcW w:w="9859" w:type="dxa"/>
            <w:gridSpan w:val="11"/>
          </w:tcPr>
          <w:p w14:paraId="1CA64414" w14:textId="77777777" w:rsidR="00D3365F" w:rsidRPr="0003498C" w:rsidRDefault="00D3365F" w:rsidP="00D3365F">
            <w:pPr>
              <w:jc w:val="both"/>
              <w:rPr>
                <w:ins w:id="5547" w:author="Pavla Trefilová" w:date="2019-11-18T17:19:00Z"/>
                <w:b/>
              </w:rPr>
            </w:pPr>
          </w:p>
        </w:tc>
      </w:tr>
      <w:tr w:rsidR="00D3365F" w:rsidRPr="0003498C" w14:paraId="6F4120EE" w14:textId="77777777" w:rsidTr="00CF2C89">
        <w:trPr>
          <w:trHeight w:val="218"/>
        </w:trPr>
        <w:tc>
          <w:tcPr>
            <w:tcW w:w="9859" w:type="dxa"/>
            <w:gridSpan w:val="11"/>
            <w:shd w:val="clear" w:color="auto" w:fill="F7CAAC"/>
          </w:tcPr>
          <w:p w14:paraId="4061492D" w14:textId="77777777" w:rsidR="00D3365F" w:rsidRPr="0003498C" w:rsidRDefault="00D3365F" w:rsidP="00D3365F">
            <w:pPr>
              <w:rPr>
                <w:moveTo w:id="5548" w:author="Pavla Trefilová" w:date="2019-11-18T17:19:00Z"/>
                <w:b/>
              </w:rPr>
            </w:pPr>
            <w:moveToRangeStart w:id="5549" w:author="Pavla Trefilová" w:date="2019-11-18T17:19:00Z" w:name="move24990049"/>
            <w:moveTo w:id="5550" w:author="Pavla Trefilová" w:date="2019-11-18T17:19:00Z">
              <w:r w:rsidRPr="0003498C">
                <w:rPr>
                  <w:b/>
                </w:rPr>
                <w:t>Působení v zahraničí</w:t>
              </w:r>
            </w:moveTo>
          </w:p>
        </w:tc>
      </w:tr>
      <w:tr w:rsidR="00D3365F" w:rsidRPr="0003498C" w14:paraId="03119619" w14:textId="77777777" w:rsidTr="00CF2C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51"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6"/>
          <w:trPrChange w:id="5552" w:author="Pavla Trefilová" w:date="2019-11-18T17:19:00Z">
            <w:trPr>
              <w:gridBefore w:val="1"/>
              <w:gridAfter w:val="0"/>
              <w:trHeight w:val="60"/>
            </w:trPr>
          </w:trPrChange>
        </w:trPr>
        <w:tc>
          <w:tcPr>
            <w:tcW w:w="9859" w:type="dxa"/>
            <w:gridSpan w:val="11"/>
            <w:tcPrChange w:id="5553" w:author="Pavla Trefilová" w:date="2019-11-18T17:19:00Z">
              <w:tcPr>
                <w:tcW w:w="9859" w:type="dxa"/>
                <w:gridSpan w:val="20"/>
              </w:tcPr>
            </w:tcPrChange>
          </w:tcPr>
          <w:p w14:paraId="309945A5" w14:textId="77777777" w:rsidR="00D3365F" w:rsidRPr="0003498C" w:rsidRDefault="00D3365F" w:rsidP="00D3365F">
            <w:pPr>
              <w:rPr>
                <w:moveTo w:id="5554" w:author="Pavla Trefilová" w:date="2019-11-18T17:19:00Z"/>
                <w:b/>
              </w:rPr>
            </w:pPr>
          </w:p>
        </w:tc>
      </w:tr>
      <w:tr w:rsidR="00534C60" w:rsidRPr="0003498C" w14:paraId="1F07776C" w14:textId="77777777" w:rsidTr="00CF2C89">
        <w:trPr>
          <w:cantSplit/>
          <w:trHeight w:val="219"/>
        </w:trPr>
        <w:tc>
          <w:tcPr>
            <w:tcW w:w="2518" w:type="dxa"/>
            <w:shd w:val="clear" w:color="auto" w:fill="F7CAAC"/>
          </w:tcPr>
          <w:p w14:paraId="54B7F7AD" w14:textId="77777777" w:rsidR="00D3365F" w:rsidRPr="0003498C" w:rsidRDefault="00D3365F" w:rsidP="00D3365F">
            <w:pPr>
              <w:jc w:val="both"/>
              <w:rPr>
                <w:moveTo w:id="5555" w:author="Pavla Trefilová" w:date="2019-11-18T17:19:00Z"/>
                <w:b/>
              </w:rPr>
            </w:pPr>
            <w:moveTo w:id="5556" w:author="Pavla Trefilová" w:date="2019-11-18T17:19:00Z">
              <w:r w:rsidRPr="0003498C">
                <w:rPr>
                  <w:b/>
                </w:rPr>
                <w:t xml:space="preserve">Podpis </w:t>
              </w:r>
            </w:moveTo>
          </w:p>
        </w:tc>
        <w:tc>
          <w:tcPr>
            <w:tcW w:w="4536" w:type="dxa"/>
            <w:gridSpan w:val="5"/>
          </w:tcPr>
          <w:p w14:paraId="30A58357" w14:textId="77777777" w:rsidR="00D3365F" w:rsidRPr="0003498C" w:rsidRDefault="00D3365F" w:rsidP="00D3365F">
            <w:pPr>
              <w:jc w:val="both"/>
              <w:rPr>
                <w:moveTo w:id="5557" w:author="Pavla Trefilová" w:date="2019-11-18T17:19:00Z"/>
              </w:rPr>
            </w:pPr>
          </w:p>
        </w:tc>
        <w:tc>
          <w:tcPr>
            <w:tcW w:w="786" w:type="dxa"/>
            <w:gridSpan w:val="2"/>
            <w:shd w:val="clear" w:color="auto" w:fill="F7CAAC"/>
          </w:tcPr>
          <w:p w14:paraId="58AC62C4" w14:textId="77777777" w:rsidR="00D3365F" w:rsidRPr="0003498C" w:rsidRDefault="00D3365F" w:rsidP="00D3365F">
            <w:pPr>
              <w:jc w:val="both"/>
              <w:rPr>
                <w:moveTo w:id="5558" w:author="Pavla Trefilová" w:date="2019-11-18T17:19:00Z"/>
              </w:rPr>
            </w:pPr>
            <w:moveTo w:id="5559" w:author="Pavla Trefilová" w:date="2019-11-18T17:19:00Z">
              <w:r w:rsidRPr="0003498C">
                <w:rPr>
                  <w:b/>
                </w:rPr>
                <w:t>datum</w:t>
              </w:r>
            </w:moveTo>
          </w:p>
        </w:tc>
        <w:tc>
          <w:tcPr>
            <w:tcW w:w="2019" w:type="dxa"/>
            <w:gridSpan w:val="3"/>
          </w:tcPr>
          <w:p w14:paraId="6855E1F3" w14:textId="77777777" w:rsidR="00D3365F" w:rsidRPr="0003498C" w:rsidRDefault="00D3365F" w:rsidP="00D3365F">
            <w:pPr>
              <w:jc w:val="both"/>
              <w:rPr>
                <w:moveTo w:id="5560" w:author="Pavla Trefilová" w:date="2019-11-18T17:19:00Z"/>
              </w:rPr>
            </w:pPr>
          </w:p>
        </w:tc>
      </w:tr>
      <w:moveToRangeEnd w:id="5549"/>
    </w:tbl>
    <w:p w14:paraId="76C8EA80" w14:textId="15FCEBC0" w:rsidR="00D3365F" w:rsidRDefault="00D3365F">
      <w:pPr>
        <w:rPr>
          <w:ins w:id="5561" w:author="Pavla Trefilová" w:date="2019-11-18T17:19:00Z"/>
        </w:rPr>
      </w:pPr>
      <w:ins w:id="5562" w:author="Pavla Trefilová" w:date="2019-11-18T17:1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5563">
          <w:tblGrid>
            <w:gridCol w:w="76"/>
            <w:gridCol w:w="2442"/>
            <w:gridCol w:w="829"/>
            <w:gridCol w:w="1721"/>
            <w:gridCol w:w="524"/>
            <w:gridCol w:w="468"/>
            <w:gridCol w:w="994"/>
            <w:gridCol w:w="709"/>
            <w:gridCol w:w="77"/>
            <w:gridCol w:w="632"/>
            <w:gridCol w:w="693"/>
            <w:gridCol w:w="694"/>
            <w:gridCol w:w="117"/>
          </w:tblGrid>
        </w:tblGridChange>
      </w:tblGrid>
      <w:tr w:rsidR="00EE7C0E" w:rsidRPr="0003498C" w14:paraId="71012D2F" w14:textId="77777777" w:rsidTr="00DC31A9">
        <w:trPr>
          <w:ins w:id="5564" w:author="Pavla Trefilová" w:date="2019-11-18T17:19:00Z"/>
        </w:trPr>
        <w:tc>
          <w:tcPr>
            <w:tcW w:w="9859" w:type="dxa"/>
            <w:gridSpan w:val="11"/>
            <w:tcBorders>
              <w:bottom w:val="double" w:sz="4" w:space="0" w:color="auto"/>
            </w:tcBorders>
            <w:shd w:val="clear" w:color="auto" w:fill="BDD6EE"/>
          </w:tcPr>
          <w:p w14:paraId="46C0E43F" w14:textId="77777777" w:rsidR="00EE7C0E" w:rsidRPr="0003498C" w:rsidRDefault="00EE7C0E" w:rsidP="00DC31A9">
            <w:pPr>
              <w:jc w:val="both"/>
              <w:rPr>
                <w:ins w:id="5565" w:author="Pavla Trefilová" w:date="2019-11-18T17:19:00Z"/>
                <w:b/>
                <w:sz w:val="28"/>
              </w:rPr>
            </w:pPr>
            <w:ins w:id="5566" w:author="Pavla Trefilová" w:date="2019-11-18T17:19:00Z">
              <w:r w:rsidRPr="0003498C">
                <w:rPr>
                  <w:b/>
                  <w:sz w:val="28"/>
                </w:rPr>
                <w:lastRenderedPageBreak/>
                <w:t>C-I – Personální zabezpečení</w:t>
              </w:r>
            </w:ins>
          </w:p>
        </w:tc>
      </w:tr>
      <w:tr w:rsidR="00EE7C0E" w:rsidRPr="0003498C" w14:paraId="730D7C3C" w14:textId="77777777" w:rsidTr="00DC31A9">
        <w:trPr>
          <w:ins w:id="5567" w:author="Pavla Trefilová" w:date="2019-11-18T17:19:00Z"/>
        </w:trPr>
        <w:tc>
          <w:tcPr>
            <w:tcW w:w="2518" w:type="dxa"/>
            <w:tcBorders>
              <w:top w:val="double" w:sz="4" w:space="0" w:color="auto"/>
            </w:tcBorders>
            <w:shd w:val="clear" w:color="auto" w:fill="F7CAAC"/>
          </w:tcPr>
          <w:p w14:paraId="552F5E48" w14:textId="77777777" w:rsidR="00EE7C0E" w:rsidRPr="0003498C" w:rsidRDefault="00EE7C0E" w:rsidP="00DC31A9">
            <w:pPr>
              <w:jc w:val="both"/>
              <w:rPr>
                <w:ins w:id="5568" w:author="Pavla Trefilová" w:date="2019-11-18T17:19:00Z"/>
                <w:b/>
              </w:rPr>
            </w:pPr>
            <w:ins w:id="5569" w:author="Pavla Trefilová" w:date="2019-11-18T17:19:00Z">
              <w:r w:rsidRPr="0003498C">
                <w:rPr>
                  <w:b/>
                </w:rPr>
                <w:t>Vysoká škola</w:t>
              </w:r>
            </w:ins>
          </w:p>
        </w:tc>
        <w:tc>
          <w:tcPr>
            <w:tcW w:w="7341" w:type="dxa"/>
            <w:gridSpan w:val="10"/>
          </w:tcPr>
          <w:p w14:paraId="1540D3E4" w14:textId="77777777" w:rsidR="00EE7C0E" w:rsidRPr="0003498C" w:rsidRDefault="00EE7C0E" w:rsidP="00DC31A9">
            <w:pPr>
              <w:jc w:val="both"/>
              <w:rPr>
                <w:ins w:id="5570" w:author="Pavla Trefilová" w:date="2019-11-18T17:19:00Z"/>
              </w:rPr>
            </w:pPr>
            <w:ins w:id="5571" w:author="Pavla Trefilová" w:date="2019-11-18T17:19:00Z">
              <w:r w:rsidRPr="0003498C">
                <w:t>Univerzita Tomáše Bati ve Zlíně</w:t>
              </w:r>
            </w:ins>
          </w:p>
        </w:tc>
      </w:tr>
      <w:tr w:rsidR="00EE7C0E" w:rsidRPr="0003498C" w14:paraId="1DD0BD76" w14:textId="77777777" w:rsidTr="00DC31A9">
        <w:trPr>
          <w:ins w:id="5572" w:author="Pavla Trefilová" w:date="2019-11-18T17:19:00Z"/>
        </w:trPr>
        <w:tc>
          <w:tcPr>
            <w:tcW w:w="2518" w:type="dxa"/>
            <w:shd w:val="clear" w:color="auto" w:fill="F7CAAC"/>
          </w:tcPr>
          <w:p w14:paraId="676402A7" w14:textId="77777777" w:rsidR="00EE7C0E" w:rsidRPr="0003498C" w:rsidRDefault="00EE7C0E" w:rsidP="00DC31A9">
            <w:pPr>
              <w:jc w:val="both"/>
              <w:rPr>
                <w:ins w:id="5573" w:author="Pavla Trefilová" w:date="2019-11-18T17:19:00Z"/>
                <w:b/>
              </w:rPr>
            </w:pPr>
            <w:ins w:id="5574" w:author="Pavla Trefilová" w:date="2019-11-18T17:19:00Z">
              <w:r w:rsidRPr="0003498C">
                <w:rPr>
                  <w:b/>
                </w:rPr>
                <w:t>Součást vysoké školy</w:t>
              </w:r>
            </w:ins>
          </w:p>
        </w:tc>
        <w:tc>
          <w:tcPr>
            <w:tcW w:w="7341" w:type="dxa"/>
            <w:gridSpan w:val="10"/>
          </w:tcPr>
          <w:p w14:paraId="02C6C06D" w14:textId="77777777" w:rsidR="00EE7C0E" w:rsidRPr="0003498C" w:rsidRDefault="00EE7C0E" w:rsidP="00DC31A9">
            <w:pPr>
              <w:jc w:val="both"/>
              <w:rPr>
                <w:ins w:id="5575" w:author="Pavla Trefilová" w:date="2019-11-18T17:19:00Z"/>
              </w:rPr>
            </w:pPr>
            <w:ins w:id="5576" w:author="Pavla Trefilová" w:date="2019-11-18T17:19:00Z">
              <w:r w:rsidRPr="0003498C">
                <w:t>Fakulta managementu a ekonomiky</w:t>
              </w:r>
            </w:ins>
          </w:p>
        </w:tc>
      </w:tr>
      <w:tr w:rsidR="00EE7C0E" w:rsidRPr="0003498C" w14:paraId="2B3EE9EA" w14:textId="77777777" w:rsidTr="00DC31A9">
        <w:trPr>
          <w:ins w:id="5577" w:author="Pavla Trefilová" w:date="2019-11-18T17:19:00Z"/>
        </w:trPr>
        <w:tc>
          <w:tcPr>
            <w:tcW w:w="2518" w:type="dxa"/>
            <w:shd w:val="clear" w:color="auto" w:fill="F7CAAC"/>
          </w:tcPr>
          <w:p w14:paraId="6C01239F" w14:textId="77777777" w:rsidR="00EE7C0E" w:rsidRPr="0003498C" w:rsidRDefault="00EE7C0E" w:rsidP="00DC31A9">
            <w:pPr>
              <w:jc w:val="both"/>
              <w:rPr>
                <w:ins w:id="5578" w:author="Pavla Trefilová" w:date="2019-11-18T17:19:00Z"/>
                <w:b/>
              </w:rPr>
            </w:pPr>
            <w:ins w:id="5579" w:author="Pavla Trefilová" w:date="2019-11-18T17:19:00Z">
              <w:r w:rsidRPr="0003498C">
                <w:rPr>
                  <w:b/>
                </w:rPr>
                <w:t>Název studijního programu</w:t>
              </w:r>
            </w:ins>
          </w:p>
        </w:tc>
        <w:tc>
          <w:tcPr>
            <w:tcW w:w="7341" w:type="dxa"/>
            <w:gridSpan w:val="10"/>
          </w:tcPr>
          <w:p w14:paraId="02C06DBF" w14:textId="77777777" w:rsidR="00EE7C0E" w:rsidRPr="00707BE7" w:rsidRDefault="00EE7C0E" w:rsidP="00DC31A9">
            <w:pPr>
              <w:jc w:val="both"/>
              <w:rPr>
                <w:ins w:id="5580" w:author="Pavla Trefilová" w:date="2019-11-18T17:19:00Z"/>
              </w:rPr>
            </w:pPr>
            <w:ins w:id="5581" w:author="Pavla Trefilová" w:date="2019-11-18T17:19:00Z">
              <w:r w:rsidRPr="00BC7BA7">
                <w:t>Economics and Management</w:t>
              </w:r>
            </w:ins>
          </w:p>
        </w:tc>
      </w:tr>
      <w:tr w:rsidR="00EE7C0E" w:rsidRPr="0003498C" w14:paraId="2329FF49" w14:textId="77777777" w:rsidTr="00DC31A9">
        <w:trPr>
          <w:ins w:id="5582" w:author="Pavla Trefilová" w:date="2019-11-18T17:19:00Z"/>
        </w:trPr>
        <w:tc>
          <w:tcPr>
            <w:tcW w:w="2518" w:type="dxa"/>
            <w:shd w:val="clear" w:color="auto" w:fill="F7CAAC"/>
          </w:tcPr>
          <w:p w14:paraId="27A09253" w14:textId="77777777" w:rsidR="00EE7C0E" w:rsidRPr="0003498C" w:rsidRDefault="00EE7C0E" w:rsidP="00DC31A9">
            <w:pPr>
              <w:jc w:val="both"/>
              <w:rPr>
                <w:ins w:id="5583" w:author="Pavla Trefilová" w:date="2019-11-18T17:19:00Z"/>
                <w:b/>
              </w:rPr>
            </w:pPr>
            <w:ins w:id="5584" w:author="Pavla Trefilová" w:date="2019-11-18T17:19:00Z">
              <w:r w:rsidRPr="0003498C">
                <w:rPr>
                  <w:b/>
                </w:rPr>
                <w:t>Jméno a příjmení</w:t>
              </w:r>
            </w:ins>
          </w:p>
        </w:tc>
        <w:tc>
          <w:tcPr>
            <w:tcW w:w="4536" w:type="dxa"/>
            <w:gridSpan w:val="5"/>
          </w:tcPr>
          <w:p w14:paraId="561A3C3D" w14:textId="77777777" w:rsidR="00EE7C0E" w:rsidRPr="0003498C" w:rsidRDefault="00EE7C0E" w:rsidP="00DC31A9">
            <w:pPr>
              <w:jc w:val="both"/>
              <w:rPr>
                <w:ins w:id="5585" w:author="Pavla Trefilová" w:date="2019-11-18T17:19:00Z"/>
              </w:rPr>
            </w:pPr>
            <w:ins w:id="5586" w:author="Pavla Trefilová" w:date="2019-11-18T17:19:00Z">
              <w:r>
                <w:t>David HOMOLA</w:t>
              </w:r>
            </w:ins>
          </w:p>
        </w:tc>
        <w:tc>
          <w:tcPr>
            <w:tcW w:w="709" w:type="dxa"/>
            <w:shd w:val="clear" w:color="auto" w:fill="F7CAAC"/>
          </w:tcPr>
          <w:p w14:paraId="4785D1F1" w14:textId="77777777" w:rsidR="00EE7C0E" w:rsidRPr="0003498C" w:rsidRDefault="00EE7C0E" w:rsidP="00DC31A9">
            <w:pPr>
              <w:jc w:val="both"/>
              <w:rPr>
                <w:ins w:id="5587" w:author="Pavla Trefilová" w:date="2019-11-18T17:19:00Z"/>
                <w:b/>
              </w:rPr>
            </w:pPr>
            <w:ins w:id="5588" w:author="Pavla Trefilová" w:date="2019-11-18T17:19:00Z">
              <w:r w:rsidRPr="0003498C">
                <w:rPr>
                  <w:b/>
                </w:rPr>
                <w:t>Tituly</w:t>
              </w:r>
            </w:ins>
          </w:p>
        </w:tc>
        <w:tc>
          <w:tcPr>
            <w:tcW w:w="2096" w:type="dxa"/>
            <w:gridSpan w:val="4"/>
          </w:tcPr>
          <w:p w14:paraId="73D3E5F6" w14:textId="77777777" w:rsidR="00EE7C0E" w:rsidRPr="0003498C" w:rsidRDefault="00EE7C0E" w:rsidP="00DC31A9">
            <w:pPr>
              <w:jc w:val="both"/>
              <w:rPr>
                <w:ins w:id="5589" w:author="Pavla Trefilová" w:date="2019-11-18T17:19:00Z"/>
              </w:rPr>
            </w:pPr>
            <w:ins w:id="5590" w:author="Pavla Trefilová" w:date="2019-11-18T17:19:00Z">
              <w:r>
                <w:t>Ing.</w:t>
              </w:r>
            </w:ins>
          </w:p>
        </w:tc>
      </w:tr>
      <w:tr w:rsidR="00EE7C0E" w:rsidRPr="0003498C" w14:paraId="674A16C7" w14:textId="77777777" w:rsidTr="00DC31A9">
        <w:trPr>
          <w:ins w:id="5591" w:author="Pavla Trefilová" w:date="2019-11-18T17:19:00Z"/>
        </w:trPr>
        <w:tc>
          <w:tcPr>
            <w:tcW w:w="2518" w:type="dxa"/>
            <w:shd w:val="clear" w:color="auto" w:fill="F7CAAC"/>
          </w:tcPr>
          <w:p w14:paraId="1D33632C" w14:textId="77777777" w:rsidR="00EE7C0E" w:rsidRPr="0003498C" w:rsidRDefault="00EE7C0E" w:rsidP="00DC31A9">
            <w:pPr>
              <w:jc w:val="both"/>
              <w:rPr>
                <w:ins w:id="5592" w:author="Pavla Trefilová" w:date="2019-11-18T17:19:00Z"/>
                <w:b/>
              </w:rPr>
            </w:pPr>
            <w:ins w:id="5593" w:author="Pavla Trefilová" w:date="2019-11-18T17:19:00Z">
              <w:r w:rsidRPr="0003498C">
                <w:rPr>
                  <w:b/>
                </w:rPr>
                <w:t>Rok narození</w:t>
              </w:r>
            </w:ins>
          </w:p>
        </w:tc>
        <w:tc>
          <w:tcPr>
            <w:tcW w:w="829" w:type="dxa"/>
          </w:tcPr>
          <w:p w14:paraId="577045AE" w14:textId="77777777" w:rsidR="00EE7C0E" w:rsidRPr="00707BE7" w:rsidRDefault="00EE7C0E" w:rsidP="00DC31A9">
            <w:pPr>
              <w:jc w:val="both"/>
              <w:rPr>
                <w:ins w:id="5594" w:author="Pavla Trefilová" w:date="2019-11-18T17:19:00Z"/>
                <w:highlight w:val="yellow"/>
              </w:rPr>
            </w:pPr>
            <w:ins w:id="5595" w:author="Pavla Trefilová" w:date="2019-11-18T17:19:00Z">
              <w:r w:rsidRPr="0031440D">
                <w:t>1988</w:t>
              </w:r>
            </w:ins>
          </w:p>
        </w:tc>
        <w:tc>
          <w:tcPr>
            <w:tcW w:w="1721" w:type="dxa"/>
            <w:shd w:val="clear" w:color="auto" w:fill="F7CAAC"/>
          </w:tcPr>
          <w:p w14:paraId="092E14FB" w14:textId="77777777" w:rsidR="00EE7C0E" w:rsidRPr="0003498C" w:rsidRDefault="00EE7C0E" w:rsidP="00DC31A9">
            <w:pPr>
              <w:jc w:val="both"/>
              <w:rPr>
                <w:ins w:id="5596" w:author="Pavla Trefilová" w:date="2019-11-18T17:19:00Z"/>
                <w:b/>
              </w:rPr>
            </w:pPr>
            <w:ins w:id="5597" w:author="Pavla Trefilová" w:date="2019-11-18T17:19:00Z">
              <w:r w:rsidRPr="0003498C">
                <w:rPr>
                  <w:b/>
                </w:rPr>
                <w:t>typ vztahu k VŠ</w:t>
              </w:r>
            </w:ins>
          </w:p>
        </w:tc>
        <w:tc>
          <w:tcPr>
            <w:tcW w:w="992" w:type="dxa"/>
            <w:gridSpan w:val="2"/>
          </w:tcPr>
          <w:p w14:paraId="47E7A2D2" w14:textId="77777777" w:rsidR="00EE7C0E" w:rsidRPr="0003498C" w:rsidRDefault="00EE7C0E" w:rsidP="00DC31A9">
            <w:pPr>
              <w:jc w:val="both"/>
              <w:rPr>
                <w:ins w:id="5598" w:author="Pavla Trefilová" w:date="2019-11-18T17:19:00Z"/>
              </w:rPr>
            </w:pPr>
            <w:ins w:id="5599" w:author="Pavla Trefilová" w:date="2019-11-18T17:19:00Z">
              <w:r>
                <w:t>pp</w:t>
              </w:r>
            </w:ins>
          </w:p>
        </w:tc>
        <w:tc>
          <w:tcPr>
            <w:tcW w:w="994" w:type="dxa"/>
            <w:shd w:val="clear" w:color="auto" w:fill="F7CAAC"/>
          </w:tcPr>
          <w:p w14:paraId="1C5E30A0" w14:textId="77777777" w:rsidR="00EE7C0E" w:rsidRPr="0003498C" w:rsidRDefault="00EE7C0E" w:rsidP="00DC31A9">
            <w:pPr>
              <w:jc w:val="both"/>
              <w:rPr>
                <w:ins w:id="5600" w:author="Pavla Trefilová" w:date="2019-11-18T17:19:00Z"/>
                <w:b/>
              </w:rPr>
            </w:pPr>
            <w:ins w:id="5601" w:author="Pavla Trefilová" w:date="2019-11-18T17:19:00Z">
              <w:r w:rsidRPr="0003498C">
                <w:rPr>
                  <w:b/>
                </w:rPr>
                <w:t>rozsah</w:t>
              </w:r>
            </w:ins>
          </w:p>
        </w:tc>
        <w:tc>
          <w:tcPr>
            <w:tcW w:w="709" w:type="dxa"/>
          </w:tcPr>
          <w:p w14:paraId="647C37E6" w14:textId="77777777" w:rsidR="00EE7C0E" w:rsidRPr="0003498C" w:rsidRDefault="00EE7C0E" w:rsidP="00DC31A9">
            <w:pPr>
              <w:jc w:val="both"/>
              <w:rPr>
                <w:ins w:id="5602" w:author="Pavla Trefilová" w:date="2019-11-18T17:19:00Z"/>
              </w:rPr>
            </w:pPr>
            <w:ins w:id="5603" w:author="Pavla Trefilová" w:date="2019-11-18T17:19:00Z">
              <w:r>
                <w:t>40</w:t>
              </w:r>
            </w:ins>
          </w:p>
        </w:tc>
        <w:tc>
          <w:tcPr>
            <w:tcW w:w="709" w:type="dxa"/>
            <w:gridSpan w:val="2"/>
            <w:shd w:val="clear" w:color="auto" w:fill="F7CAAC"/>
          </w:tcPr>
          <w:p w14:paraId="0C79613A" w14:textId="77777777" w:rsidR="00EE7C0E" w:rsidRPr="0003498C" w:rsidRDefault="00EE7C0E" w:rsidP="00DC31A9">
            <w:pPr>
              <w:jc w:val="both"/>
              <w:rPr>
                <w:ins w:id="5604" w:author="Pavla Trefilová" w:date="2019-11-18T17:19:00Z"/>
                <w:b/>
              </w:rPr>
            </w:pPr>
            <w:ins w:id="5605" w:author="Pavla Trefilová" w:date="2019-11-18T17:19:00Z">
              <w:r w:rsidRPr="0003498C">
                <w:rPr>
                  <w:b/>
                </w:rPr>
                <w:t>do kdy</w:t>
              </w:r>
            </w:ins>
          </w:p>
        </w:tc>
        <w:tc>
          <w:tcPr>
            <w:tcW w:w="1387" w:type="dxa"/>
            <w:gridSpan w:val="2"/>
          </w:tcPr>
          <w:p w14:paraId="2793AC6A" w14:textId="412D69BA" w:rsidR="00EE7C0E" w:rsidRPr="00012F96" w:rsidRDefault="00012F96" w:rsidP="00DC31A9">
            <w:pPr>
              <w:jc w:val="both"/>
              <w:rPr>
                <w:ins w:id="5606" w:author="Pavla Trefilová" w:date="2019-11-18T17:19:00Z"/>
              </w:rPr>
            </w:pPr>
            <w:ins w:id="5607" w:author="Pavla Trefilová" w:date="2019-11-18T17:19:00Z">
              <w:r w:rsidRPr="0031440D">
                <w:t>08/</w:t>
              </w:r>
              <w:r w:rsidR="00EE7C0E" w:rsidRPr="0031440D">
                <w:t>2021</w:t>
              </w:r>
            </w:ins>
          </w:p>
        </w:tc>
      </w:tr>
      <w:tr w:rsidR="00EE7C0E" w:rsidRPr="0003498C" w14:paraId="4C7BA628" w14:textId="77777777" w:rsidTr="00DC31A9">
        <w:trPr>
          <w:ins w:id="5608" w:author="Pavla Trefilová" w:date="2019-11-18T17:19:00Z"/>
        </w:trPr>
        <w:tc>
          <w:tcPr>
            <w:tcW w:w="5068" w:type="dxa"/>
            <w:gridSpan w:val="3"/>
            <w:shd w:val="clear" w:color="auto" w:fill="F7CAAC"/>
          </w:tcPr>
          <w:p w14:paraId="2058B9F2" w14:textId="77777777" w:rsidR="00EE7C0E" w:rsidRPr="0003498C" w:rsidRDefault="00EE7C0E" w:rsidP="00DC31A9">
            <w:pPr>
              <w:jc w:val="both"/>
              <w:rPr>
                <w:ins w:id="5609" w:author="Pavla Trefilová" w:date="2019-11-18T17:19:00Z"/>
                <w:b/>
              </w:rPr>
            </w:pPr>
            <w:ins w:id="5610" w:author="Pavla Trefilová" w:date="2019-11-18T17:19:00Z">
              <w:r w:rsidRPr="0003498C">
                <w:rPr>
                  <w:b/>
                </w:rPr>
                <w:t>Typ vztahu na součásti VŠ, která uskutečňuje st. program</w:t>
              </w:r>
            </w:ins>
          </w:p>
        </w:tc>
        <w:tc>
          <w:tcPr>
            <w:tcW w:w="992" w:type="dxa"/>
            <w:gridSpan w:val="2"/>
          </w:tcPr>
          <w:p w14:paraId="06E230BD" w14:textId="1B737D9B" w:rsidR="00EE7C0E" w:rsidRPr="0003498C" w:rsidRDefault="00EE7C0E" w:rsidP="00DC31A9">
            <w:pPr>
              <w:jc w:val="both"/>
              <w:rPr>
                <w:ins w:id="5611" w:author="Pavla Trefilová" w:date="2019-11-18T17:19:00Z"/>
              </w:rPr>
            </w:pPr>
            <w:ins w:id="5612" w:author="Pavla Trefilová" w:date="2019-11-18T17:19:00Z">
              <w:r>
                <w:t>pp</w:t>
              </w:r>
            </w:ins>
          </w:p>
        </w:tc>
        <w:tc>
          <w:tcPr>
            <w:tcW w:w="994" w:type="dxa"/>
            <w:shd w:val="clear" w:color="auto" w:fill="F7CAAC"/>
          </w:tcPr>
          <w:p w14:paraId="2E748280" w14:textId="77777777" w:rsidR="00EE7C0E" w:rsidRPr="0003498C" w:rsidRDefault="00EE7C0E" w:rsidP="00DC31A9">
            <w:pPr>
              <w:jc w:val="both"/>
              <w:rPr>
                <w:ins w:id="5613" w:author="Pavla Trefilová" w:date="2019-11-18T17:19:00Z"/>
                <w:b/>
              </w:rPr>
            </w:pPr>
            <w:ins w:id="5614" w:author="Pavla Trefilová" w:date="2019-11-18T17:19:00Z">
              <w:r w:rsidRPr="0003498C">
                <w:rPr>
                  <w:b/>
                </w:rPr>
                <w:t>rozsah</w:t>
              </w:r>
            </w:ins>
          </w:p>
        </w:tc>
        <w:tc>
          <w:tcPr>
            <w:tcW w:w="709" w:type="dxa"/>
          </w:tcPr>
          <w:p w14:paraId="46BF390C" w14:textId="60989A5C" w:rsidR="00EE7C0E" w:rsidRPr="0003498C" w:rsidRDefault="00EE7C0E" w:rsidP="00DC31A9">
            <w:pPr>
              <w:jc w:val="both"/>
              <w:rPr>
                <w:ins w:id="5615" w:author="Pavla Trefilová" w:date="2019-11-18T17:19:00Z"/>
              </w:rPr>
            </w:pPr>
            <w:ins w:id="5616" w:author="Pavla Trefilová" w:date="2019-11-18T17:19:00Z">
              <w:r>
                <w:t>40</w:t>
              </w:r>
            </w:ins>
          </w:p>
        </w:tc>
        <w:tc>
          <w:tcPr>
            <w:tcW w:w="709" w:type="dxa"/>
            <w:gridSpan w:val="2"/>
            <w:shd w:val="clear" w:color="auto" w:fill="F7CAAC"/>
          </w:tcPr>
          <w:p w14:paraId="30FC6551" w14:textId="77777777" w:rsidR="00EE7C0E" w:rsidRPr="0003498C" w:rsidRDefault="00EE7C0E" w:rsidP="00DC31A9">
            <w:pPr>
              <w:jc w:val="both"/>
              <w:rPr>
                <w:ins w:id="5617" w:author="Pavla Trefilová" w:date="2019-11-18T17:19:00Z"/>
                <w:b/>
              </w:rPr>
            </w:pPr>
            <w:ins w:id="5618" w:author="Pavla Trefilová" w:date="2019-11-18T17:19:00Z">
              <w:r w:rsidRPr="0003498C">
                <w:rPr>
                  <w:b/>
                </w:rPr>
                <w:t>do kdy</w:t>
              </w:r>
            </w:ins>
          </w:p>
        </w:tc>
        <w:tc>
          <w:tcPr>
            <w:tcW w:w="1387" w:type="dxa"/>
            <w:gridSpan w:val="2"/>
          </w:tcPr>
          <w:p w14:paraId="5DC793BD" w14:textId="01CFFCC5" w:rsidR="00EE7C0E" w:rsidRPr="00012F96" w:rsidRDefault="00012F96" w:rsidP="00DC31A9">
            <w:pPr>
              <w:jc w:val="both"/>
              <w:rPr>
                <w:ins w:id="5619" w:author="Pavla Trefilová" w:date="2019-11-18T17:19:00Z"/>
              </w:rPr>
            </w:pPr>
            <w:ins w:id="5620" w:author="Pavla Trefilová" w:date="2019-11-18T17:19:00Z">
              <w:r w:rsidRPr="0031440D">
                <w:t>08/2021</w:t>
              </w:r>
            </w:ins>
          </w:p>
        </w:tc>
      </w:tr>
      <w:tr w:rsidR="00EE7C0E" w:rsidRPr="0003498C" w14:paraId="6C01B526" w14:textId="77777777" w:rsidTr="00DC31A9">
        <w:tc>
          <w:tcPr>
            <w:tcW w:w="6060" w:type="dxa"/>
            <w:gridSpan w:val="5"/>
            <w:shd w:val="clear" w:color="auto" w:fill="F7CAAC"/>
          </w:tcPr>
          <w:p w14:paraId="3EA226F8" w14:textId="77777777" w:rsidR="00EE7C0E" w:rsidRPr="0003498C" w:rsidRDefault="00EE7C0E" w:rsidP="00DC31A9">
            <w:pPr>
              <w:jc w:val="both"/>
              <w:rPr>
                <w:moveTo w:id="5621" w:author="Pavla Trefilová" w:date="2019-11-18T17:19:00Z"/>
              </w:rPr>
            </w:pPr>
            <w:moveToRangeStart w:id="5622" w:author="Pavla Trefilová" w:date="2019-11-18T17:19:00Z" w:name="move24990042"/>
            <w:moveTo w:id="5623" w:author="Pavla Trefilová" w:date="2019-11-18T17:19:00Z">
              <w:r w:rsidRPr="0003498C">
                <w:rPr>
                  <w:b/>
                </w:rPr>
                <w:t>Další současná působení jako akademický pracovník na jiných VŠ</w:t>
              </w:r>
            </w:moveTo>
          </w:p>
        </w:tc>
        <w:tc>
          <w:tcPr>
            <w:tcW w:w="1703" w:type="dxa"/>
            <w:gridSpan w:val="2"/>
            <w:shd w:val="clear" w:color="auto" w:fill="F7CAAC"/>
          </w:tcPr>
          <w:p w14:paraId="6DBDDB26" w14:textId="77777777" w:rsidR="00EE7C0E" w:rsidRPr="0003498C" w:rsidRDefault="00EE7C0E" w:rsidP="00DC31A9">
            <w:pPr>
              <w:jc w:val="both"/>
              <w:rPr>
                <w:moveTo w:id="5624" w:author="Pavla Trefilová" w:date="2019-11-18T17:19:00Z"/>
                <w:b/>
              </w:rPr>
            </w:pPr>
            <w:moveTo w:id="5625" w:author="Pavla Trefilová" w:date="2019-11-18T17:19:00Z">
              <w:r w:rsidRPr="0003498C">
                <w:rPr>
                  <w:b/>
                </w:rPr>
                <w:t>typ prac. vztahu</w:t>
              </w:r>
            </w:moveTo>
          </w:p>
        </w:tc>
        <w:tc>
          <w:tcPr>
            <w:tcW w:w="2096" w:type="dxa"/>
            <w:gridSpan w:val="4"/>
            <w:shd w:val="clear" w:color="auto" w:fill="F7CAAC"/>
          </w:tcPr>
          <w:p w14:paraId="278D1F97" w14:textId="77777777" w:rsidR="00EE7C0E" w:rsidRPr="0003498C" w:rsidRDefault="00EE7C0E" w:rsidP="00DC31A9">
            <w:pPr>
              <w:jc w:val="both"/>
              <w:rPr>
                <w:moveTo w:id="5626" w:author="Pavla Trefilová" w:date="2019-11-18T17:19:00Z"/>
                <w:b/>
              </w:rPr>
            </w:pPr>
            <w:moveTo w:id="5627" w:author="Pavla Trefilová" w:date="2019-11-18T17:19:00Z">
              <w:r w:rsidRPr="0003498C">
                <w:rPr>
                  <w:b/>
                </w:rPr>
                <w:t>rozsah</w:t>
              </w:r>
            </w:moveTo>
          </w:p>
        </w:tc>
      </w:tr>
      <w:moveToRangeEnd w:id="5622"/>
      <w:tr w:rsidR="00EE7C0E" w:rsidRPr="0003498C" w14:paraId="4CB2E2F4" w14:textId="77777777" w:rsidTr="00DC31A9">
        <w:trPr>
          <w:ins w:id="5628" w:author="Pavla Trefilová" w:date="2019-11-18T17:19:00Z"/>
        </w:trPr>
        <w:tc>
          <w:tcPr>
            <w:tcW w:w="6060" w:type="dxa"/>
            <w:gridSpan w:val="5"/>
          </w:tcPr>
          <w:p w14:paraId="188F7615" w14:textId="77777777" w:rsidR="00EE7C0E" w:rsidRPr="0003498C" w:rsidRDefault="00EE7C0E" w:rsidP="00DC31A9">
            <w:pPr>
              <w:jc w:val="both"/>
              <w:rPr>
                <w:ins w:id="5629" w:author="Pavla Trefilová" w:date="2019-11-18T17:19:00Z"/>
              </w:rPr>
            </w:pPr>
            <w:ins w:id="5630" w:author="Pavla Trefilová" w:date="2019-11-18T17:19:00Z">
              <w:r>
                <w:t>-</w:t>
              </w:r>
            </w:ins>
          </w:p>
        </w:tc>
        <w:tc>
          <w:tcPr>
            <w:tcW w:w="1703" w:type="dxa"/>
            <w:gridSpan w:val="2"/>
          </w:tcPr>
          <w:p w14:paraId="52B1C018" w14:textId="77777777" w:rsidR="00EE7C0E" w:rsidRPr="0003498C" w:rsidRDefault="00EE7C0E" w:rsidP="00DC31A9">
            <w:pPr>
              <w:jc w:val="both"/>
              <w:rPr>
                <w:ins w:id="5631" w:author="Pavla Trefilová" w:date="2019-11-18T17:19:00Z"/>
              </w:rPr>
            </w:pPr>
            <w:ins w:id="5632" w:author="Pavla Trefilová" w:date="2019-11-18T17:19:00Z">
              <w:r>
                <w:t>-</w:t>
              </w:r>
            </w:ins>
          </w:p>
        </w:tc>
        <w:tc>
          <w:tcPr>
            <w:tcW w:w="2096" w:type="dxa"/>
            <w:gridSpan w:val="4"/>
          </w:tcPr>
          <w:p w14:paraId="082348F7" w14:textId="77777777" w:rsidR="00EE7C0E" w:rsidRPr="0003498C" w:rsidRDefault="00EE7C0E" w:rsidP="00DC31A9">
            <w:pPr>
              <w:jc w:val="both"/>
              <w:rPr>
                <w:ins w:id="5633" w:author="Pavla Trefilová" w:date="2019-11-18T17:19:00Z"/>
              </w:rPr>
            </w:pPr>
            <w:ins w:id="5634" w:author="Pavla Trefilová" w:date="2019-11-18T17:19:00Z">
              <w:r>
                <w:t>-</w:t>
              </w:r>
            </w:ins>
          </w:p>
        </w:tc>
      </w:tr>
      <w:tr w:rsidR="00EE7C0E" w:rsidRPr="0003498C" w14:paraId="7AB4EC6A" w14:textId="77777777" w:rsidTr="00DC31A9">
        <w:tc>
          <w:tcPr>
            <w:tcW w:w="6060" w:type="dxa"/>
            <w:gridSpan w:val="5"/>
          </w:tcPr>
          <w:p w14:paraId="05B97F77" w14:textId="77777777" w:rsidR="00EE7C0E" w:rsidRPr="0003498C" w:rsidRDefault="00EE7C0E" w:rsidP="00DC31A9">
            <w:pPr>
              <w:jc w:val="both"/>
              <w:rPr>
                <w:moveTo w:id="5635" w:author="Pavla Trefilová" w:date="2019-11-18T17:19:00Z"/>
              </w:rPr>
            </w:pPr>
            <w:moveToRangeStart w:id="5636" w:author="Pavla Trefilová" w:date="2019-11-18T17:19:00Z" w:name="move24990043"/>
          </w:p>
        </w:tc>
        <w:tc>
          <w:tcPr>
            <w:tcW w:w="1703" w:type="dxa"/>
            <w:gridSpan w:val="2"/>
          </w:tcPr>
          <w:p w14:paraId="385B9D05" w14:textId="77777777" w:rsidR="00EE7C0E" w:rsidRPr="0003498C" w:rsidRDefault="00EE7C0E" w:rsidP="00DC31A9">
            <w:pPr>
              <w:jc w:val="both"/>
              <w:rPr>
                <w:moveTo w:id="5637" w:author="Pavla Trefilová" w:date="2019-11-18T17:19:00Z"/>
              </w:rPr>
            </w:pPr>
          </w:p>
        </w:tc>
        <w:tc>
          <w:tcPr>
            <w:tcW w:w="2096" w:type="dxa"/>
            <w:gridSpan w:val="4"/>
          </w:tcPr>
          <w:p w14:paraId="2DA3A9C6" w14:textId="77777777" w:rsidR="00EE7C0E" w:rsidRPr="0003498C" w:rsidRDefault="00EE7C0E" w:rsidP="00DC31A9">
            <w:pPr>
              <w:jc w:val="both"/>
              <w:rPr>
                <w:moveTo w:id="5638" w:author="Pavla Trefilová" w:date="2019-11-18T17:19:00Z"/>
              </w:rPr>
            </w:pPr>
          </w:p>
        </w:tc>
      </w:tr>
      <w:tr w:rsidR="00EE7C0E" w:rsidRPr="0003498C" w14:paraId="5D6FBEA5" w14:textId="77777777" w:rsidTr="00DC31A9">
        <w:tc>
          <w:tcPr>
            <w:tcW w:w="6060" w:type="dxa"/>
            <w:gridSpan w:val="5"/>
          </w:tcPr>
          <w:p w14:paraId="09DE9666" w14:textId="77777777" w:rsidR="00EE7C0E" w:rsidRPr="0003498C" w:rsidRDefault="00EE7C0E" w:rsidP="00DC31A9">
            <w:pPr>
              <w:jc w:val="both"/>
              <w:rPr>
                <w:moveTo w:id="5639" w:author="Pavla Trefilová" w:date="2019-11-18T17:19:00Z"/>
              </w:rPr>
            </w:pPr>
          </w:p>
        </w:tc>
        <w:tc>
          <w:tcPr>
            <w:tcW w:w="1703" w:type="dxa"/>
            <w:gridSpan w:val="2"/>
          </w:tcPr>
          <w:p w14:paraId="3B3C6C25" w14:textId="77777777" w:rsidR="00EE7C0E" w:rsidRPr="0003498C" w:rsidRDefault="00EE7C0E" w:rsidP="00DC31A9">
            <w:pPr>
              <w:jc w:val="both"/>
              <w:rPr>
                <w:moveTo w:id="5640" w:author="Pavla Trefilová" w:date="2019-11-18T17:19:00Z"/>
              </w:rPr>
            </w:pPr>
          </w:p>
        </w:tc>
        <w:tc>
          <w:tcPr>
            <w:tcW w:w="2096" w:type="dxa"/>
            <w:gridSpan w:val="4"/>
          </w:tcPr>
          <w:p w14:paraId="180D9DE9" w14:textId="77777777" w:rsidR="00EE7C0E" w:rsidRPr="0003498C" w:rsidRDefault="00EE7C0E" w:rsidP="00DC31A9">
            <w:pPr>
              <w:jc w:val="both"/>
              <w:rPr>
                <w:moveTo w:id="5641" w:author="Pavla Trefilová" w:date="2019-11-18T17:19:00Z"/>
              </w:rPr>
            </w:pPr>
          </w:p>
        </w:tc>
      </w:tr>
      <w:tr w:rsidR="00EE7C0E" w:rsidRPr="0003498C" w14:paraId="516161DF" w14:textId="77777777" w:rsidTr="00DC31A9">
        <w:tc>
          <w:tcPr>
            <w:tcW w:w="6060" w:type="dxa"/>
            <w:gridSpan w:val="5"/>
          </w:tcPr>
          <w:p w14:paraId="22F1B954" w14:textId="77777777" w:rsidR="00EE7C0E" w:rsidRPr="0003498C" w:rsidRDefault="00EE7C0E" w:rsidP="00DC31A9">
            <w:pPr>
              <w:jc w:val="both"/>
              <w:rPr>
                <w:moveTo w:id="5642" w:author="Pavla Trefilová" w:date="2019-11-18T17:19:00Z"/>
              </w:rPr>
            </w:pPr>
          </w:p>
        </w:tc>
        <w:tc>
          <w:tcPr>
            <w:tcW w:w="1703" w:type="dxa"/>
            <w:gridSpan w:val="2"/>
          </w:tcPr>
          <w:p w14:paraId="2E5F88E2" w14:textId="77777777" w:rsidR="00EE7C0E" w:rsidRPr="0003498C" w:rsidRDefault="00EE7C0E" w:rsidP="00DC31A9">
            <w:pPr>
              <w:jc w:val="both"/>
              <w:rPr>
                <w:moveTo w:id="5643" w:author="Pavla Trefilová" w:date="2019-11-18T17:19:00Z"/>
              </w:rPr>
            </w:pPr>
          </w:p>
        </w:tc>
        <w:tc>
          <w:tcPr>
            <w:tcW w:w="2096" w:type="dxa"/>
            <w:gridSpan w:val="4"/>
          </w:tcPr>
          <w:p w14:paraId="221316E0" w14:textId="77777777" w:rsidR="00EE7C0E" w:rsidRPr="0003498C" w:rsidRDefault="00EE7C0E" w:rsidP="00DC31A9">
            <w:pPr>
              <w:jc w:val="both"/>
              <w:rPr>
                <w:moveTo w:id="5644" w:author="Pavla Trefilová" w:date="2019-11-18T17:19:00Z"/>
              </w:rPr>
            </w:pPr>
          </w:p>
        </w:tc>
      </w:tr>
      <w:tr w:rsidR="00EE7C0E" w:rsidRPr="0003498C" w14:paraId="02123AC7" w14:textId="77777777" w:rsidTr="00DC31A9">
        <w:tc>
          <w:tcPr>
            <w:tcW w:w="9859" w:type="dxa"/>
            <w:gridSpan w:val="11"/>
            <w:shd w:val="clear" w:color="auto" w:fill="F7CAAC"/>
          </w:tcPr>
          <w:p w14:paraId="1FF48154" w14:textId="77777777" w:rsidR="00EE7C0E" w:rsidRPr="0003498C" w:rsidRDefault="00EE7C0E" w:rsidP="00DC31A9">
            <w:pPr>
              <w:jc w:val="both"/>
              <w:rPr>
                <w:moveTo w:id="5645" w:author="Pavla Trefilová" w:date="2019-11-18T17:19:00Z"/>
              </w:rPr>
            </w:pPr>
            <w:moveTo w:id="5646" w:author="Pavla Trefilová" w:date="2019-11-18T17:19:00Z">
              <w:r w:rsidRPr="0003498C">
                <w:rPr>
                  <w:b/>
                </w:rPr>
                <w:t>Předměty příslušného studijního programu a způsob zapojení do jejich výuky, příp. další zapojení do uskutečňování studijního programu</w:t>
              </w:r>
            </w:moveTo>
          </w:p>
        </w:tc>
      </w:tr>
      <w:moveToRangeEnd w:id="5636"/>
      <w:tr w:rsidR="00EE7C0E" w:rsidRPr="0003498C" w14:paraId="010B3B19" w14:textId="77777777" w:rsidTr="00DC31A9">
        <w:trPr>
          <w:trHeight w:val="324"/>
          <w:ins w:id="5647" w:author="Pavla Trefilová" w:date="2019-11-18T17:19:00Z"/>
        </w:trPr>
        <w:tc>
          <w:tcPr>
            <w:tcW w:w="9859" w:type="dxa"/>
            <w:gridSpan w:val="11"/>
            <w:tcBorders>
              <w:top w:val="nil"/>
            </w:tcBorders>
          </w:tcPr>
          <w:p w14:paraId="10658DCE" w14:textId="77777777" w:rsidR="00EE7C0E" w:rsidRDefault="00EE7C0E" w:rsidP="00DC31A9">
            <w:pPr>
              <w:jc w:val="both"/>
              <w:rPr>
                <w:ins w:id="5648" w:author="Pavla Trefilová" w:date="2019-11-18T17:19:00Z"/>
              </w:rPr>
            </w:pPr>
            <w:ins w:id="5649" w:author="Pavla Trefilová" w:date="2019-11-18T17:19:00Z">
              <w:r>
                <w:t>Financial Accounting I</w:t>
              </w:r>
              <w:r w:rsidRPr="00707BE7">
                <w:t xml:space="preserve"> – přednášející (</w:t>
              </w:r>
              <w:r>
                <w:t>4</w:t>
              </w:r>
              <w:r w:rsidRPr="00707BE7">
                <w:t>0%)</w:t>
              </w:r>
            </w:ins>
          </w:p>
          <w:p w14:paraId="22FDE371" w14:textId="77777777" w:rsidR="00EE7C0E" w:rsidRPr="00707BE7" w:rsidRDefault="00EE7C0E" w:rsidP="00DC31A9">
            <w:pPr>
              <w:jc w:val="both"/>
              <w:rPr>
                <w:ins w:id="5650" w:author="Pavla Trefilová" w:date="2019-11-18T17:19:00Z"/>
              </w:rPr>
            </w:pPr>
          </w:p>
        </w:tc>
      </w:tr>
      <w:tr w:rsidR="00EE7C0E" w:rsidRPr="0003498C" w14:paraId="035691E4" w14:textId="77777777" w:rsidTr="00DC31A9">
        <w:tc>
          <w:tcPr>
            <w:tcW w:w="9859" w:type="dxa"/>
            <w:gridSpan w:val="11"/>
            <w:shd w:val="clear" w:color="auto" w:fill="F7CAAC"/>
          </w:tcPr>
          <w:p w14:paraId="26E6E7C7" w14:textId="77777777" w:rsidR="00EE7C0E" w:rsidRPr="0003498C" w:rsidRDefault="00EE7C0E" w:rsidP="00DC31A9">
            <w:pPr>
              <w:jc w:val="both"/>
              <w:rPr>
                <w:moveTo w:id="5651" w:author="Pavla Trefilová" w:date="2019-11-18T17:19:00Z"/>
              </w:rPr>
            </w:pPr>
            <w:moveToRangeStart w:id="5652" w:author="Pavla Trefilová" w:date="2019-11-18T17:19:00Z" w:name="move24990054"/>
            <w:moveTo w:id="5653" w:author="Pavla Trefilová" w:date="2019-11-18T17:19:00Z">
              <w:r w:rsidRPr="0003498C">
                <w:rPr>
                  <w:b/>
                </w:rPr>
                <w:t xml:space="preserve">Údaje o vzdělání na VŠ </w:t>
              </w:r>
            </w:moveTo>
          </w:p>
        </w:tc>
      </w:tr>
      <w:tr w:rsidR="00EE7C0E" w:rsidRPr="0003498C" w14:paraId="7AA37404" w14:textId="77777777" w:rsidTr="00DC31A9">
        <w:trPr>
          <w:trHeight w:val="745"/>
          <w:ins w:id="5654" w:author="Pavla Trefilová" w:date="2019-11-18T17:19:00Z"/>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7905"/>
            </w:tblGrid>
            <w:tr w:rsidR="00EE7C0E" w14:paraId="71481F7D" w14:textId="77777777" w:rsidTr="0031440D">
              <w:trPr>
                <w:ins w:id="5655" w:author="Pavla Trefilová" w:date="2019-11-18T17:19:00Z"/>
              </w:trPr>
              <w:tc>
                <w:tcPr>
                  <w:tcW w:w="1388" w:type="dxa"/>
                </w:tcPr>
                <w:moveToRangeEnd w:id="5652"/>
                <w:p w14:paraId="221D31D2" w14:textId="00C465C4" w:rsidR="00EE7C0E" w:rsidRDefault="00EE7C0E" w:rsidP="00DC31A9">
                  <w:pPr>
                    <w:jc w:val="both"/>
                    <w:rPr>
                      <w:ins w:id="5656" w:author="Pavla Trefilová" w:date="2019-11-18T17:19:00Z"/>
                    </w:rPr>
                  </w:pPr>
                  <w:ins w:id="5657" w:author="Pavla Trefilová" w:date="2019-11-18T17:19:00Z">
                    <w:r w:rsidRPr="00C11DFC">
                      <w:t>2017 –</w:t>
                    </w:r>
                    <w:r>
                      <w:t xml:space="preserve"> </w:t>
                    </w:r>
                    <w:r w:rsidR="00DC31A9">
                      <w:t>dosud</w:t>
                    </w:r>
                  </w:ins>
                </w:p>
              </w:tc>
              <w:tc>
                <w:tcPr>
                  <w:tcW w:w="7905" w:type="dxa"/>
                </w:tcPr>
                <w:p w14:paraId="550D10BE" w14:textId="0746364E" w:rsidR="00EE7C0E" w:rsidRDefault="00EE7C0E" w:rsidP="0031440D">
                  <w:pPr>
                    <w:ind w:left="4" w:hanging="4"/>
                    <w:jc w:val="both"/>
                    <w:rPr>
                      <w:ins w:id="5658" w:author="Pavla Trefilová" w:date="2019-11-18T17:19:00Z"/>
                    </w:rPr>
                  </w:pPr>
                  <w:ins w:id="5659" w:author="Pavla Trefilová" w:date="2019-11-18T17:19:00Z">
                    <w:r>
                      <w:t>Univerzita Tomáše Bati ve Zlíně</w:t>
                    </w:r>
                    <w:r w:rsidRPr="00C11DFC">
                      <w:t xml:space="preserve">, </w:t>
                    </w:r>
                    <w:r>
                      <w:t>Fakulta managementu a ekonomiky, doktorský studijní program Hospodářská politika</w:t>
                    </w:r>
                    <w:r w:rsidRPr="00C11DFC">
                      <w:t xml:space="preserve">, </w:t>
                    </w:r>
                    <w:r>
                      <w:t>specializace Finance</w:t>
                    </w:r>
                    <w:r w:rsidRPr="00C11DFC">
                      <w:t xml:space="preserve"> </w:t>
                    </w:r>
                  </w:ins>
                </w:p>
              </w:tc>
            </w:tr>
            <w:tr w:rsidR="00EE7C0E" w14:paraId="6B9258BC" w14:textId="77777777" w:rsidTr="0031440D">
              <w:trPr>
                <w:ins w:id="5660" w:author="Pavla Trefilová" w:date="2019-11-18T17:19:00Z"/>
              </w:trPr>
              <w:tc>
                <w:tcPr>
                  <w:tcW w:w="1388" w:type="dxa"/>
                </w:tcPr>
                <w:p w14:paraId="76ECEFC6" w14:textId="2C303844" w:rsidR="00EE7C0E" w:rsidRDefault="00EE7C0E" w:rsidP="00DC31A9">
                  <w:pPr>
                    <w:jc w:val="both"/>
                    <w:rPr>
                      <w:ins w:id="5661" w:author="Pavla Trefilová" w:date="2019-11-18T17:19:00Z"/>
                    </w:rPr>
                  </w:pPr>
                  <w:ins w:id="5662" w:author="Pavla Trefilová" w:date="2019-11-18T17:19:00Z">
                    <w:r w:rsidRPr="00C11DFC">
                      <w:t>2013</w:t>
                    </w:r>
                    <w:r w:rsidR="00DC31A9">
                      <w:t xml:space="preserve"> </w:t>
                    </w:r>
                    <w:r w:rsidRPr="00C11DFC">
                      <w:t>-</w:t>
                    </w:r>
                    <w:r w:rsidR="00DC31A9">
                      <w:t xml:space="preserve"> </w:t>
                    </w:r>
                    <w:r w:rsidRPr="00C11DFC">
                      <w:t>2015</w:t>
                    </w:r>
                  </w:ins>
                </w:p>
              </w:tc>
              <w:tc>
                <w:tcPr>
                  <w:tcW w:w="7905" w:type="dxa"/>
                </w:tcPr>
                <w:p w14:paraId="7AB77863" w14:textId="58739F4E" w:rsidR="00EE7C0E" w:rsidRDefault="00EE7C0E" w:rsidP="0031440D">
                  <w:pPr>
                    <w:ind w:left="1104" w:hanging="1104"/>
                    <w:jc w:val="both"/>
                    <w:rPr>
                      <w:ins w:id="5663" w:author="Pavla Trefilová" w:date="2019-11-18T17:19:00Z"/>
                    </w:rPr>
                  </w:pPr>
                  <w:ins w:id="5664" w:author="Pavla Trefilová" w:date="2019-11-18T17:19:00Z">
                    <w:r w:rsidRPr="00C11DFC">
                      <w:t xml:space="preserve">ACCA </w:t>
                    </w:r>
                    <w:r>
                      <w:t>studijní program, Vykonané zkoušky</w:t>
                    </w:r>
                    <w:r w:rsidRPr="00C11DFC">
                      <w:t xml:space="preserve"> – F1, F2, F3, F4, F7, F8</w:t>
                    </w:r>
                  </w:ins>
                </w:p>
              </w:tc>
            </w:tr>
            <w:tr w:rsidR="00EE7C0E" w14:paraId="6693AA35" w14:textId="77777777" w:rsidTr="0031440D">
              <w:trPr>
                <w:ins w:id="5665" w:author="Pavla Trefilová" w:date="2019-11-18T17:19:00Z"/>
              </w:trPr>
              <w:tc>
                <w:tcPr>
                  <w:tcW w:w="1388" w:type="dxa"/>
                </w:tcPr>
                <w:p w14:paraId="68631E5A" w14:textId="6D0CFFD2" w:rsidR="00EE7C0E" w:rsidRDefault="00EE7C0E" w:rsidP="00DC31A9">
                  <w:pPr>
                    <w:jc w:val="both"/>
                    <w:rPr>
                      <w:ins w:id="5666" w:author="Pavla Trefilová" w:date="2019-11-18T17:19:00Z"/>
                    </w:rPr>
                  </w:pPr>
                  <w:ins w:id="5667" w:author="Pavla Trefilová" w:date="2019-11-18T17:19:00Z">
                    <w:r w:rsidRPr="00C11DFC">
                      <w:t>2008</w:t>
                    </w:r>
                    <w:r w:rsidR="00DC31A9">
                      <w:t xml:space="preserve"> </w:t>
                    </w:r>
                    <w:r w:rsidRPr="00C11DFC">
                      <w:t>-</w:t>
                    </w:r>
                    <w:r w:rsidR="00DC31A9">
                      <w:t xml:space="preserve"> </w:t>
                    </w:r>
                    <w:r w:rsidRPr="00C11DFC">
                      <w:t>2013</w:t>
                    </w:r>
                  </w:ins>
                </w:p>
              </w:tc>
              <w:tc>
                <w:tcPr>
                  <w:tcW w:w="7905" w:type="dxa"/>
                </w:tcPr>
                <w:p w14:paraId="3D905EDA" w14:textId="7CE39E08" w:rsidR="00EE7C0E" w:rsidRDefault="00EE7C0E" w:rsidP="00DC31A9">
                  <w:pPr>
                    <w:jc w:val="both"/>
                    <w:rPr>
                      <w:ins w:id="5668" w:author="Pavla Trefilová" w:date="2019-11-18T17:19:00Z"/>
                    </w:rPr>
                  </w:pPr>
                  <w:ins w:id="5669" w:author="Pavla Trefilová" w:date="2019-11-18T17:19:00Z">
                    <w:r>
                      <w:t>Masarykova univerzita v Brně</w:t>
                    </w:r>
                    <w:r w:rsidRPr="00C11DFC">
                      <w:t xml:space="preserve">, </w:t>
                    </w:r>
                    <w:r>
                      <w:t>Ekonomicko-správní fakulta</w:t>
                    </w:r>
                    <w:r w:rsidRPr="00C11DFC">
                      <w:t xml:space="preserve"> (Ing. – </w:t>
                    </w:r>
                    <w:r>
                      <w:t>Podniková ekonomika a management</w:t>
                    </w:r>
                    <w:r w:rsidRPr="00C11DFC">
                      <w:t xml:space="preserve">)                  </w:t>
                    </w:r>
                  </w:ins>
                </w:p>
              </w:tc>
            </w:tr>
          </w:tbl>
          <w:p w14:paraId="1D4852F6" w14:textId="50834225" w:rsidR="00EE7C0E" w:rsidRPr="00707BE7" w:rsidRDefault="00EE7C0E">
            <w:pPr>
              <w:ind w:left="1104" w:hanging="1104"/>
              <w:jc w:val="both"/>
              <w:rPr>
                <w:ins w:id="5670" w:author="Pavla Trefilová" w:date="2019-11-18T17:19:00Z"/>
              </w:rPr>
            </w:pPr>
          </w:p>
        </w:tc>
      </w:tr>
      <w:tr w:rsidR="00EE7C0E" w:rsidRPr="0003498C" w14:paraId="75BB53E1" w14:textId="77777777" w:rsidTr="00DC31A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671"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672" w:author="Pavla Trefilová" w:date="2019-11-18T17:19:00Z">
            <w:trPr>
              <w:gridBefore w:val="1"/>
            </w:trPr>
          </w:trPrChange>
        </w:trPr>
        <w:tc>
          <w:tcPr>
            <w:tcW w:w="9859" w:type="dxa"/>
            <w:gridSpan w:val="11"/>
            <w:shd w:val="clear" w:color="auto" w:fill="F7CAAC"/>
            <w:tcPrChange w:id="5673" w:author="Pavla Trefilová" w:date="2019-11-18T17:19:00Z">
              <w:tcPr>
                <w:tcW w:w="9900" w:type="dxa"/>
                <w:gridSpan w:val="12"/>
                <w:shd w:val="clear" w:color="auto" w:fill="F7CAAC"/>
              </w:tcPr>
            </w:tcPrChange>
          </w:tcPr>
          <w:p w14:paraId="6BA6B6AF" w14:textId="77777777" w:rsidR="00EE7C0E" w:rsidRPr="0003498C" w:rsidRDefault="00EE7C0E" w:rsidP="00DC31A9">
            <w:pPr>
              <w:jc w:val="both"/>
              <w:rPr>
                <w:moveTo w:id="5674" w:author="Pavla Trefilová" w:date="2019-11-18T17:19:00Z"/>
                <w:b/>
              </w:rPr>
            </w:pPr>
            <w:moveToRangeStart w:id="5675" w:author="Pavla Trefilová" w:date="2019-11-18T17:19:00Z" w:name="move24990061"/>
            <w:moveTo w:id="5676" w:author="Pavla Trefilová" w:date="2019-11-18T17:19:00Z">
              <w:r w:rsidRPr="0003498C">
                <w:rPr>
                  <w:b/>
                </w:rPr>
                <w:t>Údaje o odborném působení od absolvování VŠ</w:t>
              </w:r>
            </w:moveTo>
          </w:p>
        </w:tc>
      </w:tr>
      <w:tr w:rsidR="00EE7C0E" w:rsidRPr="0003498C" w14:paraId="75ABECBE" w14:textId="77777777" w:rsidTr="00DC31A9">
        <w:trPr>
          <w:trHeight w:val="605"/>
          <w:ins w:id="5677" w:author="Pavla Trefilová" w:date="2019-11-18T17:19:00Z"/>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7905"/>
            </w:tblGrid>
            <w:tr w:rsidR="00EE7C0E" w14:paraId="0824B406" w14:textId="77777777" w:rsidTr="0031440D">
              <w:trPr>
                <w:ins w:id="5678" w:author="Pavla Trefilová" w:date="2019-11-18T17:19:00Z"/>
              </w:trPr>
              <w:tc>
                <w:tcPr>
                  <w:tcW w:w="1388" w:type="dxa"/>
                </w:tcPr>
                <w:moveToRangeEnd w:id="5675"/>
                <w:p w14:paraId="450F9B24" w14:textId="1DB83A2C" w:rsidR="00EE7C0E" w:rsidRDefault="00EE7C0E" w:rsidP="00EE7C0E">
                  <w:pPr>
                    <w:jc w:val="both"/>
                    <w:rPr>
                      <w:ins w:id="5679" w:author="Pavla Trefilová" w:date="2019-11-18T17:19:00Z"/>
                    </w:rPr>
                  </w:pPr>
                  <w:ins w:id="5680" w:author="Pavla Trefilová" w:date="2019-11-18T17:19:00Z">
                    <w:r w:rsidRPr="00C11DFC">
                      <w:t>2013 – 2015</w:t>
                    </w:r>
                  </w:ins>
                </w:p>
              </w:tc>
              <w:tc>
                <w:tcPr>
                  <w:tcW w:w="7905" w:type="dxa"/>
                </w:tcPr>
                <w:p w14:paraId="02BF8382" w14:textId="60B2AF89" w:rsidR="00EE7C0E" w:rsidRDefault="00EE7C0E" w:rsidP="00EE7C0E">
                  <w:pPr>
                    <w:ind w:left="4" w:hanging="4"/>
                    <w:jc w:val="both"/>
                    <w:rPr>
                      <w:ins w:id="5681" w:author="Pavla Trefilová" w:date="2019-11-18T17:19:00Z"/>
                    </w:rPr>
                  </w:pPr>
                  <w:ins w:id="5682" w:author="Pavla Trefilová" w:date="2019-11-18T17:19:00Z">
                    <w:r w:rsidRPr="00C11DFC">
                      <w:t>PricewaterhouseCoopers Brno</w:t>
                    </w:r>
                    <w:r>
                      <w:t>, asistent auditora</w:t>
                    </w:r>
                  </w:ins>
                </w:p>
              </w:tc>
            </w:tr>
            <w:tr w:rsidR="00EE7C0E" w14:paraId="15CDE495" w14:textId="77777777" w:rsidTr="0031440D">
              <w:trPr>
                <w:ins w:id="5683" w:author="Pavla Trefilová" w:date="2019-11-18T17:19:00Z"/>
              </w:trPr>
              <w:tc>
                <w:tcPr>
                  <w:tcW w:w="1388" w:type="dxa"/>
                </w:tcPr>
                <w:p w14:paraId="031AFA97" w14:textId="5C140B94" w:rsidR="00EE7C0E" w:rsidRDefault="00EE7C0E" w:rsidP="00EE7C0E">
                  <w:pPr>
                    <w:jc w:val="both"/>
                    <w:rPr>
                      <w:ins w:id="5684" w:author="Pavla Trefilová" w:date="2019-11-18T17:19:00Z"/>
                    </w:rPr>
                  </w:pPr>
                  <w:ins w:id="5685" w:author="Pavla Trefilová" w:date="2019-11-18T17:19:00Z">
                    <w:r w:rsidRPr="00C11DFC">
                      <w:t xml:space="preserve">2016 – </w:t>
                    </w:r>
                    <w:r w:rsidR="00DC31A9">
                      <w:t>dosud</w:t>
                    </w:r>
                  </w:ins>
                </w:p>
              </w:tc>
              <w:tc>
                <w:tcPr>
                  <w:tcW w:w="7905" w:type="dxa"/>
                </w:tcPr>
                <w:p w14:paraId="3D0C2400" w14:textId="25669F84" w:rsidR="00EE7C0E" w:rsidRDefault="00EE7C0E" w:rsidP="00EE7C0E">
                  <w:pPr>
                    <w:ind w:left="1104" w:hanging="1104"/>
                    <w:jc w:val="both"/>
                    <w:rPr>
                      <w:ins w:id="5686" w:author="Pavla Trefilová" w:date="2019-11-18T17:19:00Z"/>
                    </w:rPr>
                  </w:pPr>
                  <w:ins w:id="5687" w:author="Pavla Trefilová" w:date="2019-11-18T17:19:00Z">
                    <w:r>
                      <w:t>Univerzita Tomáše Bati ve Zlíně</w:t>
                    </w:r>
                    <w:r w:rsidRPr="00C11DFC">
                      <w:t xml:space="preserve">, </w:t>
                    </w:r>
                    <w:r>
                      <w:t>Fakulta managementu a ekonomiky, akademický pracovník</w:t>
                    </w:r>
                  </w:ins>
                </w:p>
              </w:tc>
            </w:tr>
            <w:tr w:rsidR="00EE7C0E" w14:paraId="65B76766" w14:textId="77777777" w:rsidTr="0031440D">
              <w:trPr>
                <w:ins w:id="5688" w:author="Pavla Trefilová" w:date="2019-11-18T17:19:00Z"/>
              </w:trPr>
              <w:tc>
                <w:tcPr>
                  <w:tcW w:w="1388" w:type="dxa"/>
                </w:tcPr>
                <w:p w14:paraId="16C6DDC8" w14:textId="724D5DED" w:rsidR="00EE7C0E" w:rsidRDefault="00EE7C0E" w:rsidP="00EE7C0E">
                  <w:pPr>
                    <w:jc w:val="both"/>
                    <w:rPr>
                      <w:ins w:id="5689" w:author="Pavla Trefilová" w:date="2019-11-18T17:19:00Z"/>
                    </w:rPr>
                  </w:pPr>
                  <w:ins w:id="5690" w:author="Pavla Trefilová" w:date="2019-11-18T17:19:00Z">
                    <w:r w:rsidRPr="00C11DFC">
                      <w:t xml:space="preserve">2016 – </w:t>
                    </w:r>
                    <w:r w:rsidR="00DC31A9">
                      <w:t>dosud</w:t>
                    </w:r>
                  </w:ins>
                </w:p>
              </w:tc>
              <w:tc>
                <w:tcPr>
                  <w:tcW w:w="7905" w:type="dxa"/>
                </w:tcPr>
                <w:p w14:paraId="6636F73A" w14:textId="74BDD915" w:rsidR="00EE7C0E" w:rsidRDefault="00EE7C0E" w:rsidP="00EE7C0E">
                  <w:pPr>
                    <w:jc w:val="both"/>
                    <w:rPr>
                      <w:ins w:id="5691" w:author="Pavla Trefilová" w:date="2019-11-18T17:19:00Z"/>
                    </w:rPr>
                  </w:pPr>
                  <w:ins w:id="5692" w:author="Pavla Trefilová" w:date="2019-11-18T17:19:00Z">
                    <w:r w:rsidRPr="00C11DFC">
                      <w:t>Wer admin s.r.o.</w:t>
                    </w:r>
                    <w:r>
                      <w:t>, vedoucí finančního oddělení</w:t>
                    </w:r>
                  </w:ins>
                </w:p>
              </w:tc>
            </w:tr>
          </w:tbl>
          <w:p w14:paraId="3BDF0412" w14:textId="77777777" w:rsidR="00EE7C0E" w:rsidRPr="0003498C" w:rsidRDefault="00EE7C0E">
            <w:pPr>
              <w:jc w:val="both"/>
              <w:rPr>
                <w:ins w:id="5693" w:author="Pavla Trefilová" w:date="2019-11-18T17:19:00Z"/>
              </w:rPr>
            </w:pPr>
          </w:p>
        </w:tc>
      </w:tr>
      <w:tr w:rsidR="00EE7C0E" w:rsidRPr="0003498C" w14:paraId="077716AF" w14:textId="77777777" w:rsidTr="00DC31A9">
        <w:trPr>
          <w:trHeight w:val="250"/>
        </w:trPr>
        <w:tc>
          <w:tcPr>
            <w:tcW w:w="9859" w:type="dxa"/>
            <w:gridSpan w:val="11"/>
            <w:shd w:val="clear" w:color="auto" w:fill="F7CAAC"/>
          </w:tcPr>
          <w:p w14:paraId="5FA63CCB" w14:textId="77777777" w:rsidR="00EE7C0E" w:rsidRPr="0003498C" w:rsidRDefault="00EE7C0E" w:rsidP="00DC31A9">
            <w:pPr>
              <w:jc w:val="both"/>
              <w:rPr>
                <w:moveTo w:id="5694" w:author="Pavla Trefilová" w:date="2019-11-18T17:19:00Z"/>
              </w:rPr>
            </w:pPr>
            <w:moveToRangeStart w:id="5695" w:author="Pavla Trefilová" w:date="2019-11-18T17:19:00Z" w:name="move24990056"/>
            <w:moveTo w:id="5696" w:author="Pavla Trefilová" w:date="2019-11-18T17:19:00Z">
              <w:r w:rsidRPr="0003498C">
                <w:rPr>
                  <w:b/>
                </w:rPr>
                <w:t>Zkušenosti s vedením kvalifikačních a rigorózních prací</w:t>
              </w:r>
            </w:moveTo>
          </w:p>
        </w:tc>
      </w:tr>
      <w:moveToRangeEnd w:id="5695"/>
      <w:tr w:rsidR="00EE7C0E" w:rsidRPr="0003498C" w14:paraId="68251164" w14:textId="77777777" w:rsidTr="00DC31A9">
        <w:trPr>
          <w:trHeight w:val="420"/>
          <w:ins w:id="5697" w:author="Pavla Trefilová" w:date="2019-11-18T17:19:00Z"/>
        </w:trPr>
        <w:tc>
          <w:tcPr>
            <w:tcW w:w="9859" w:type="dxa"/>
            <w:gridSpan w:val="11"/>
          </w:tcPr>
          <w:p w14:paraId="7EADF05E" w14:textId="77777777" w:rsidR="00EE7C0E" w:rsidRPr="0003498C" w:rsidRDefault="00EE7C0E" w:rsidP="00DC31A9">
            <w:pPr>
              <w:jc w:val="both"/>
              <w:rPr>
                <w:ins w:id="5698" w:author="Pavla Trefilová" w:date="2019-11-18T17:19:00Z"/>
              </w:rPr>
            </w:pPr>
            <w:ins w:id="5699" w:author="Pavla Trefilová" w:date="2019-11-18T17:19:00Z">
              <w:r w:rsidRPr="0003498C">
                <w:t>Počet v</w:t>
              </w:r>
              <w:r>
                <w:t>edených bakalářských prací – 6</w:t>
              </w:r>
            </w:ins>
          </w:p>
          <w:p w14:paraId="71EB3A36" w14:textId="77777777" w:rsidR="00EE7C0E" w:rsidRPr="0003498C" w:rsidRDefault="00EE7C0E" w:rsidP="00DC31A9">
            <w:pPr>
              <w:jc w:val="both"/>
              <w:rPr>
                <w:ins w:id="5700" w:author="Pavla Trefilová" w:date="2019-11-18T17:19:00Z"/>
              </w:rPr>
            </w:pPr>
            <w:ins w:id="5701" w:author="Pavla Trefilová" w:date="2019-11-18T17:19:00Z">
              <w:r w:rsidRPr="0003498C">
                <w:t>Počet</w:t>
              </w:r>
              <w:r>
                <w:t xml:space="preserve"> vedených diplomových prací – 8</w:t>
              </w:r>
            </w:ins>
          </w:p>
        </w:tc>
      </w:tr>
      <w:tr w:rsidR="00EE7C0E" w:rsidRPr="0003498C" w14:paraId="25A0683C" w14:textId="77777777" w:rsidTr="00DC31A9">
        <w:trPr>
          <w:cantSplit/>
        </w:trPr>
        <w:tc>
          <w:tcPr>
            <w:tcW w:w="3347" w:type="dxa"/>
            <w:gridSpan w:val="2"/>
            <w:tcBorders>
              <w:top w:val="single" w:sz="12" w:space="0" w:color="auto"/>
            </w:tcBorders>
            <w:shd w:val="clear" w:color="auto" w:fill="F7CAAC"/>
          </w:tcPr>
          <w:p w14:paraId="71191932" w14:textId="77777777" w:rsidR="00EE7C0E" w:rsidRPr="0003498C" w:rsidRDefault="00EE7C0E" w:rsidP="00DC31A9">
            <w:pPr>
              <w:jc w:val="both"/>
              <w:rPr>
                <w:moveTo w:id="5702" w:author="Pavla Trefilová" w:date="2019-11-18T17:19:00Z"/>
              </w:rPr>
            </w:pPr>
            <w:moveToRangeStart w:id="5703" w:author="Pavla Trefilová" w:date="2019-11-18T17:19:00Z" w:name="move24990047"/>
            <w:moveTo w:id="5704" w:author="Pavla Trefilová" w:date="2019-11-18T17:19:00Z">
              <w:r w:rsidRPr="0003498C">
                <w:rPr>
                  <w:b/>
                </w:rPr>
                <w:t xml:space="preserve">Obor habilitačního řízení </w:t>
              </w:r>
            </w:moveTo>
          </w:p>
        </w:tc>
        <w:tc>
          <w:tcPr>
            <w:tcW w:w="2245" w:type="dxa"/>
            <w:gridSpan w:val="2"/>
            <w:tcBorders>
              <w:top w:val="single" w:sz="12" w:space="0" w:color="auto"/>
            </w:tcBorders>
            <w:shd w:val="clear" w:color="auto" w:fill="F7CAAC"/>
          </w:tcPr>
          <w:p w14:paraId="6AE87445" w14:textId="77777777" w:rsidR="00EE7C0E" w:rsidRPr="0003498C" w:rsidRDefault="00EE7C0E" w:rsidP="00DC31A9">
            <w:pPr>
              <w:jc w:val="both"/>
              <w:rPr>
                <w:moveTo w:id="5705" w:author="Pavla Trefilová" w:date="2019-11-18T17:19:00Z"/>
              </w:rPr>
            </w:pPr>
            <w:moveTo w:id="5706" w:author="Pavla Trefilová" w:date="2019-11-18T17:19:00Z">
              <w:r w:rsidRPr="0003498C">
                <w:rPr>
                  <w:b/>
                </w:rPr>
                <w:t>Rok udělení hodnosti</w:t>
              </w:r>
            </w:moveTo>
          </w:p>
        </w:tc>
        <w:tc>
          <w:tcPr>
            <w:tcW w:w="2248" w:type="dxa"/>
            <w:gridSpan w:val="4"/>
            <w:tcBorders>
              <w:top w:val="single" w:sz="12" w:space="0" w:color="auto"/>
              <w:right w:val="single" w:sz="12" w:space="0" w:color="auto"/>
            </w:tcBorders>
            <w:shd w:val="clear" w:color="auto" w:fill="F7CAAC"/>
          </w:tcPr>
          <w:p w14:paraId="72C1647D" w14:textId="77777777" w:rsidR="00EE7C0E" w:rsidRPr="0003498C" w:rsidRDefault="00EE7C0E" w:rsidP="00DC31A9">
            <w:pPr>
              <w:jc w:val="both"/>
              <w:rPr>
                <w:moveTo w:id="5707" w:author="Pavla Trefilová" w:date="2019-11-18T17:19:00Z"/>
              </w:rPr>
            </w:pPr>
            <w:moveTo w:id="5708" w:author="Pavla Trefilová" w:date="2019-11-18T17:19:00Z">
              <w:r w:rsidRPr="0003498C">
                <w:rPr>
                  <w:b/>
                </w:rPr>
                <w:t>Řízení konáno na VŠ</w:t>
              </w:r>
            </w:moveTo>
          </w:p>
        </w:tc>
        <w:tc>
          <w:tcPr>
            <w:tcW w:w="2019" w:type="dxa"/>
            <w:gridSpan w:val="3"/>
            <w:tcBorders>
              <w:top w:val="single" w:sz="12" w:space="0" w:color="auto"/>
              <w:left w:val="single" w:sz="12" w:space="0" w:color="auto"/>
            </w:tcBorders>
            <w:shd w:val="clear" w:color="auto" w:fill="F7CAAC"/>
          </w:tcPr>
          <w:p w14:paraId="0038FF22" w14:textId="77777777" w:rsidR="00EE7C0E" w:rsidRPr="0003498C" w:rsidRDefault="00EE7C0E" w:rsidP="00DC31A9">
            <w:pPr>
              <w:jc w:val="both"/>
              <w:rPr>
                <w:moveTo w:id="5709" w:author="Pavla Trefilová" w:date="2019-11-18T17:19:00Z"/>
                <w:b/>
              </w:rPr>
            </w:pPr>
            <w:moveTo w:id="5710" w:author="Pavla Trefilová" w:date="2019-11-18T17:19:00Z">
              <w:r w:rsidRPr="0003498C">
                <w:rPr>
                  <w:b/>
                </w:rPr>
                <w:t>Ohlasy publikací</w:t>
              </w:r>
            </w:moveTo>
          </w:p>
        </w:tc>
      </w:tr>
      <w:tr w:rsidR="00EE7C0E" w:rsidRPr="0003498C" w14:paraId="4FA12D57" w14:textId="77777777" w:rsidTr="00DC31A9">
        <w:trPr>
          <w:cantSplit/>
        </w:trPr>
        <w:tc>
          <w:tcPr>
            <w:tcW w:w="3347" w:type="dxa"/>
            <w:gridSpan w:val="2"/>
          </w:tcPr>
          <w:p w14:paraId="15CB9813" w14:textId="77777777" w:rsidR="00EE7C0E" w:rsidRPr="0003498C" w:rsidRDefault="00EE7C0E" w:rsidP="00DC31A9">
            <w:pPr>
              <w:jc w:val="both"/>
              <w:rPr>
                <w:moveTo w:id="5711" w:author="Pavla Trefilová" w:date="2019-11-18T17:19:00Z"/>
              </w:rPr>
            </w:pPr>
          </w:p>
        </w:tc>
        <w:tc>
          <w:tcPr>
            <w:tcW w:w="2245" w:type="dxa"/>
            <w:gridSpan w:val="2"/>
          </w:tcPr>
          <w:p w14:paraId="3E95BD56" w14:textId="77777777" w:rsidR="00EE7C0E" w:rsidRPr="0003498C" w:rsidRDefault="00EE7C0E" w:rsidP="00DC31A9">
            <w:pPr>
              <w:jc w:val="both"/>
              <w:rPr>
                <w:moveTo w:id="5712" w:author="Pavla Trefilová" w:date="2019-11-18T17:19:00Z"/>
              </w:rPr>
            </w:pPr>
          </w:p>
        </w:tc>
        <w:tc>
          <w:tcPr>
            <w:tcW w:w="2248" w:type="dxa"/>
            <w:gridSpan w:val="4"/>
            <w:tcBorders>
              <w:right w:val="single" w:sz="12" w:space="0" w:color="auto"/>
            </w:tcBorders>
          </w:tcPr>
          <w:p w14:paraId="118D5B12" w14:textId="77777777" w:rsidR="00EE7C0E" w:rsidRPr="0003498C" w:rsidRDefault="00EE7C0E" w:rsidP="00DC31A9">
            <w:pPr>
              <w:jc w:val="both"/>
              <w:rPr>
                <w:moveTo w:id="5713" w:author="Pavla Trefilová" w:date="2019-11-18T17:19:00Z"/>
              </w:rPr>
            </w:pPr>
          </w:p>
        </w:tc>
        <w:tc>
          <w:tcPr>
            <w:tcW w:w="632" w:type="dxa"/>
            <w:tcBorders>
              <w:left w:val="single" w:sz="12" w:space="0" w:color="auto"/>
            </w:tcBorders>
            <w:shd w:val="clear" w:color="auto" w:fill="F7CAAC"/>
          </w:tcPr>
          <w:p w14:paraId="76EB784F" w14:textId="77777777" w:rsidR="00EE7C0E" w:rsidRPr="0003498C" w:rsidRDefault="00EE7C0E" w:rsidP="00DC31A9">
            <w:pPr>
              <w:jc w:val="both"/>
              <w:rPr>
                <w:moveTo w:id="5714" w:author="Pavla Trefilová" w:date="2019-11-18T17:19:00Z"/>
              </w:rPr>
            </w:pPr>
            <w:moveTo w:id="5715" w:author="Pavla Trefilová" w:date="2019-11-18T17:19:00Z">
              <w:r w:rsidRPr="0003498C">
                <w:rPr>
                  <w:b/>
                </w:rPr>
                <w:t>WOS</w:t>
              </w:r>
            </w:moveTo>
          </w:p>
        </w:tc>
        <w:tc>
          <w:tcPr>
            <w:tcW w:w="693" w:type="dxa"/>
            <w:shd w:val="clear" w:color="auto" w:fill="F7CAAC"/>
          </w:tcPr>
          <w:p w14:paraId="4273666F" w14:textId="77777777" w:rsidR="00EE7C0E" w:rsidRPr="0003498C" w:rsidRDefault="00EE7C0E" w:rsidP="00DC31A9">
            <w:pPr>
              <w:jc w:val="both"/>
              <w:rPr>
                <w:moveTo w:id="5716" w:author="Pavla Trefilová" w:date="2019-11-18T17:19:00Z"/>
                <w:sz w:val="18"/>
              </w:rPr>
            </w:pPr>
            <w:moveTo w:id="5717" w:author="Pavla Trefilová" w:date="2019-11-18T17:19:00Z">
              <w:r w:rsidRPr="0003498C">
                <w:rPr>
                  <w:b/>
                  <w:sz w:val="18"/>
                </w:rPr>
                <w:t>Scopus</w:t>
              </w:r>
            </w:moveTo>
          </w:p>
        </w:tc>
        <w:tc>
          <w:tcPr>
            <w:tcW w:w="694" w:type="dxa"/>
            <w:shd w:val="clear" w:color="auto" w:fill="F7CAAC"/>
          </w:tcPr>
          <w:p w14:paraId="602D945A" w14:textId="77777777" w:rsidR="00EE7C0E" w:rsidRPr="0003498C" w:rsidRDefault="00EE7C0E" w:rsidP="00DC31A9">
            <w:pPr>
              <w:jc w:val="both"/>
              <w:rPr>
                <w:moveTo w:id="5718" w:author="Pavla Trefilová" w:date="2019-11-18T17:19:00Z"/>
              </w:rPr>
            </w:pPr>
            <w:moveTo w:id="5719" w:author="Pavla Trefilová" w:date="2019-11-18T17:19:00Z">
              <w:r w:rsidRPr="0003498C">
                <w:rPr>
                  <w:b/>
                  <w:sz w:val="18"/>
                </w:rPr>
                <w:t>ostatní</w:t>
              </w:r>
            </w:moveTo>
          </w:p>
        </w:tc>
      </w:tr>
      <w:moveToRangeEnd w:id="5703"/>
      <w:tr w:rsidR="00EE7C0E" w:rsidRPr="0003498C" w14:paraId="67362D57" w14:textId="77777777" w:rsidTr="00DC31A9">
        <w:trPr>
          <w:cantSplit/>
          <w:trHeight w:val="70"/>
          <w:ins w:id="5720" w:author="Pavla Trefilová" w:date="2019-11-18T17:19:00Z"/>
        </w:trPr>
        <w:tc>
          <w:tcPr>
            <w:tcW w:w="3347" w:type="dxa"/>
            <w:gridSpan w:val="2"/>
            <w:shd w:val="clear" w:color="auto" w:fill="F7CAAC"/>
          </w:tcPr>
          <w:p w14:paraId="75554AFA" w14:textId="77777777" w:rsidR="00EE7C0E" w:rsidRPr="0003498C" w:rsidRDefault="00EE7C0E" w:rsidP="00DC31A9">
            <w:pPr>
              <w:jc w:val="both"/>
              <w:rPr>
                <w:ins w:id="5721" w:author="Pavla Trefilová" w:date="2019-11-18T17:19:00Z"/>
              </w:rPr>
            </w:pPr>
            <w:ins w:id="5722" w:author="Pavla Trefilová" w:date="2019-11-18T17:19:00Z">
              <w:r w:rsidRPr="0003498C">
                <w:rPr>
                  <w:b/>
                </w:rPr>
                <w:t>Obor jmenovacího řízení</w:t>
              </w:r>
            </w:ins>
          </w:p>
        </w:tc>
        <w:tc>
          <w:tcPr>
            <w:tcW w:w="2245" w:type="dxa"/>
            <w:gridSpan w:val="2"/>
            <w:shd w:val="clear" w:color="auto" w:fill="F7CAAC"/>
          </w:tcPr>
          <w:p w14:paraId="642A59FF" w14:textId="77777777" w:rsidR="00EE7C0E" w:rsidRPr="0003498C" w:rsidRDefault="00EE7C0E" w:rsidP="00DC31A9">
            <w:pPr>
              <w:jc w:val="both"/>
              <w:rPr>
                <w:ins w:id="5723" w:author="Pavla Trefilová" w:date="2019-11-18T17:19:00Z"/>
              </w:rPr>
            </w:pPr>
            <w:ins w:id="5724" w:author="Pavla Trefilová" w:date="2019-11-18T17:19:00Z">
              <w:r w:rsidRPr="0003498C">
                <w:rPr>
                  <w:b/>
                </w:rPr>
                <w:t>Rok udělení hodnosti</w:t>
              </w:r>
            </w:ins>
          </w:p>
        </w:tc>
        <w:tc>
          <w:tcPr>
            <w:tcW w:w="2248" w:type="dxa"/>
            <w:gridSpan w:val="4"/>
            <w:tcBorders>
              <w:right w:val="single" w:sz="12" w:space="0" w:color="auto"/>
            </w:tcBorders>
            <w:shd w:val="clear" w:color="auto" w:fill="F7CAAC"/>
          </w:tcPr>
          <w:p w14:paraId="47CB6B2C" w14:textId="77777777" w:rsidR="00EE7C0E" w:rsidRPr="0003498C" w:rsidRDefault="00EE7C0E" w:rsidP="00DC31A9">
            <w:pPr>
              <w:jc w:val="both"/>
              <w:rPr>
                <w:ins w:id="5725" w:author="Pavla Trefilová" w:date="2019-11-18T17:19:00Z"/>
              </w:rPr>
            </w:pPr>
            <w:ins w:id="5726" w:author="Pavla Trefilová" w:date="2019-11-18T17:19:00Z">
              <w:r w:rsidRPr="0003498C">
                <w:rPr>
                  <w:b/>
                </w:rPr>
                <w:t>Řízení konáno na VŠ</w:t>
              </w:r>
            </w:ins>
          </w:p>
        </w:tc>
        <w:tc>
          <w:tcPr>
            <w:tcW w:w="632" w:type="dxa"/>
            <w:vMerge w:val="restart"/>
            <w:tcBorders>
              <w:left w:val="single" w:sz="12" w:space="0" w:color="auto"/>
            </w:tcBorders>
          </w:tcPr>
          <w:p w14:paraId="61DB4129" w14:textId="77777777" w:rsidR="00EE7C0E" w:rsidRPr="0003498C" w:rsidRDefault="00EE7C0E" w:rsidP="00DC31A9">
            <w:pPr>
              <w:jc w:val="both"/>
              <w:rPr>
                <w:ins w:id="5727" w:author="Pavla Trefilová" w:date="2019-11-18T17:19:00Z"/>
                <w:b/>
              </w:rPr>
            </w:pPr>
          </w:p>
        </w:tc>
        <w:tc>
          <w:tcPr>
            <w:tcW w:w="693" w:type="dxa"/>
            <w:vMerge w:val="restart"/>
          </w:tcPr>
          <w:p w14:paraId="335FBB5B" w14:textId="77777777" w:rsidR="00EE7C0E" w:rsidRPr="0003498C" w:rsidRDefault="00EE7C0E" w:rsidP="00DC31A9">
            <w:pPr>
              <w:jc w:val="both"/>
              <w:rPr>
                <w:ins w:id="5728" w:author="Pavla Trefilová" w:date="2019-11-18T17:19:00Z"/>
                <w:b/>
              </w:rPr>
            </w:pPr>
          </w:p>
        </w:tc>
        <w:tc>
          <w:tcPr>
            <w:tcW w:w="694" w:type="dxa"/>
            <w:vMerge w:val="restart"/>
          </w:tcPr>
          <w:p w14:paraId="7AA35664" w14:textId="77777777" w:rsidR="00EE7C0E" w:rsidRPr="0003498C" w:rsidRDefault="00EE7C0E" w:rsidP="00DC31A9">
            <w:pPr>
              <w:jc w:val="both"/>
              <w:rPr>
                <w:ins w:id="5729" w:author="Pavla Trefilová" w:date="2019-11-18T17:19:00Z"/>
                <w:b/>
              </w:rPr>
            </w:pPr>
          </w:p>
        </w:tc>
      </w:tr>
      <w:tr w:rsidR="00EE7C0E" w:rsidRPr="0003498C" w14:paraId="6B566A36" w14:textId="77777777" w:rsidTr="00DC31A9">
        <w:trPr>
          <w:trHeight w:val="205"/>
        </w:trPr>
        <w:tc>
          <w:tcPr>
            <w:tcW w:w="3347" w:type="dxa"/>
            <w:gridSpan w:val="2"/>
          </w:tcPr>
          <w:p w14:paraId="24765BEB" w14:textId="77777777" w:rsidR="00EE7C0E" w:rsidRPr="0003498C" w:rsidRDefault="00EE7C0E" w:rsidP="00DC31A9">
            <w:pPr>
              <w:jc w:val="both"/>
              <w:rPr>
                <w:moveTo w:id="5730" w:author="Pavla Trefilová" w:date="2019-11-18T17:19:00Z"/>
              </w:rPr>
            </w:pPr>
            <w:moveToRangeStart w:id="5731" w:author="Pavla Trefilová" w:date="2019-11-18T17:19:00Z" w:name="move24990048"/>
          </w:p>
        </w:tc>
        <w:tc>
          <w:tcPr>
            <w:tcW w:w="2245" w:type="dxa"/>
            <w:gridSpan w:val="2"/>
          </w:tcPr>
          <w:p w14:paraId="6BB0FCC4" w14:textId="77777777" w:rsidR="00EE7C0E" w:rsidRPr="0003498C" w:rsidRDefault="00EE7C0E" w:rsidP="00DC31A9">
            <w:pPr>
              <w:jc w:val="both"/>
              <w:rPr>
                <w:moveTo w:id="5732" w:author="Pavla Trefilová" w:date="2019-11-18T17:19:00Z"/>
              </w:rPr>
            </w:pPr>
          </w:p>
        </w:tc>
        <w:tc>
          <w:tcPr>
            <w:tcW w:w="2248" w:type="dxa"/>
            <w:gridSpan w:val="4"/>
            <w:tcBorders>
              <w:right w:val="single" w:sz="12" w:space="0" w:color="auto"/>
            </w:tcBorders>
          </w:tcPr>
          <w:p w14:paraId="7FDDE675" w14:textId="77777777" w:rsidR="00EE7C0E" w:rsidRPr="0003498C" w:rsidRDefault="00EE7C0E" w:rsidP="00DC31A9">
            <w:pPr>
              <w:jc w:val="both"/>
              <w:rPr>
                <w:moveTo w:id="5733" w:author="Pavla Trefilová" w:date="2019-11-18T17:19:00Z"/>
              </w:rPr>
            </w:pPr>
          </w:p>
        </w:tc>
        <w:tc>
          <w:tcPr>
            <w:tcW w:w="632" w:type="dxa"/>
            <w:vMerge/>
            <w:tcBorders>
              <w:left w:val="single" w:sz="12" w:space="0" w:color="auto"/>
            </w:tcBorders>
            <w:vAlign w:val="center"/>
          </w:tcPr>
          <w:p w14:paraId="7EDF0F0F" w14:textId="77777777" w:rsidR="00EE7C0E" w:rsidRPr="0003498C" w:rsidRDefault="00EE7C0E" w:rsidP="00DC31A9">
            <w:pPr>
              <w:rPr>
                <w:moveTo w:id="5734" w:author="Pavla Trefilová" w:date="2019-11-18T17:19:00Z"/>
                <w:b/>
              </w:rPr>
            </w:pPr>
          </w:p>
        </w:tc>
        <w:tc>
          <w:tcPr>
            <w:tcW w:w="693" w:type="dxa"/>
            <w:vMerge/>
            <w:vAlign w:val="center"/>
          </w:tcPr>
          <w:p w14:paraId="4E51BCB1" w14:textId="77777777" w:rsidR="00EE7C0E" w:rsidRPr="0003498C" w:rsidRDefault="00EE7C0E" w:rsidP="00DC31A9">
            <w:pPr>
              <w:rPr>
                <w:moveTo w:id="5735" w:author="Pavla Trefilová" w:date="2019-11-18T17:19:00Z"/>
                <w:b/>
              </w:rPr>
            </w:pPr>
          </w:p>
        </w:tc>
        <w:tc>
          <w:tcPr>
            <w:tcW w:w="694" w:type="dxa"/>
            <w:vMerge/>
            <w:vAlign w:val="center"/>
          </w:tcPr>
          <w:p w14:paraId="30C0B116" w14:textId="77777777" w:rsidR="00EE7C0E" w:rsidRPr="0003498C" w:rsidRDefault="00EE7C0E" w:rsidP="00DC31A9">
            <w:pPr>
              <w:rPr>
                <w:moveTo w:id="5736" w:author="Pavla Trefilová" w:date="2019-11-18T17:19:00Z"/>
                <w:b/>
              </w:rPr>
            </w:pPr>
          </w:p>
        </w:tc>
      </w:tr>
      <w:tr w:rsidR="00EE7C0E" w:rsidRPr="0003498C" w14:paraId="3BC565C3" w14:textId="77777777" w:rsidTr="00DC31A9">
        <w:tc>
          <w:tcPr>
            <w:tcW w:w="9859" w:type="dxa"/>
            <w:gridSpan w:val="11"/>
            <w:shd w:val="clear" w:color="auto" w:fill="F7CAAC"/>
          </w:tcPr>
          <w:p w14:paraId="6D3595EC" w14:textId="77777777" w:rsidR="00EE7C0E" w:rsidRPr="0003498C" w:rsidRDefault="00EE7C0E" w:rsidP="00DC31A9">
            <w:pPr>
              <w:jc w:val="both"/>
              <w:rPr>
                <w:moveTo w:id="5737" w:author="Pavla Trefilová" w:date="2019-11-18T17:19:00Z"/>
                <w:b/>
              </w:rPr>
            </w:pPr>
            <w:moveTo w:id="5738" w:author="Pavla Trefilová" w:date="2019-11-18T17:19:00Z">
              <w:r w:rsidRPr="0003498C">
                <w:rPr>
                  <w:b/>
                </w:rPr>
                <w:t xml:space="preserve">Přehled o nejvýznamnější publikační a další tvůrčí činnosti nebo další profesní činnosti u odborníků z praxe vztahující se k zabezpečovaným předmětům </w:t>
              </w:r>
            </w:moveTo>
          </w:p>
        </w:tc>
      </w:tr>
      <w:moveToRangeEnd w:id="5731"/>
      <w:tr w:rsidR="00EE7C0E" w:rsidRPr="0003498C" w14:paraId="08D524DC" w14:textId="77777777" w:rsidTr="0031440D">
        <w:trPr>
          <w:trHeight w:val="1572"/>
          <w:ins w:id="5739" w:author="Pavla Trefilová" w:date="2019-11-18T17:19:00Z"/>
        </w:trPr>
        <w:tc>
          <w:tcPr>
            <w:tcW w:w="9859" w:type="dxa"/>
            <w:gridSpan w:val="11"/>
          </w:tcPr>
          <w:p w14:paraId="1EDDBA64" w14:textId="1EFE703E" w:rsidR="00EE7C0E" w:rsidRPr="00C11DFC" w:rsidRDefault="00EE7C0E" w:rsidP="00DC31A9">
            <w:pPr>
              <w:jc w:val="both"/>
              <w:rPr>
                <w:ins w:id="5740" w:author="Pavla Trefilová" w:date="2019-11-18T17:19:00Z"/>
              </w:rPr>
            </w:pPr>
            <w:ins w:id="5741" w:author="Pavla Trefilová" w:date="2019-11-18T17:19:00Z">
              <w:r w:rsidRPr="00C11DFC">
                <w:t>KOLÁŘOVÁ, E.</w:t>
              </w:r>
              <w:r>
                <w:t>,</w:t>
              </w:r>
              <w:r w:rsidRPr="00C11DFC">
                <w:t xml:space="preserve"> HOMOLA, D. </w:t>
              </w:r>
              <w:r w:rsidRPr="0031440D">
                <w:rPr>
                  <w:iCs/>
                </w:rPr>
                <w:t>Analysis of the Relationship between the Error Rate in the Selected Accounting Areas and the Size of the Company</w:t>
              </w:r>
              <w:r w:rsidRPr="00D52CD0">
                <w:rPr>
                  <w:iCs/>
                </w:rPr>
                <w:t xml:space="preserve">. </w:t>
              </w:r>
              <w:r w:rsidRPr="0031440D">
                <w:rPr>
                  <w:i/>
                  <w:iCs/>
                </w:rPr>
                <w:t xml:space="preserve">In: ICFE 2017. Sborník z mezinárodní vědecké konference. </w:t>
              </w:r>
              <w:r w:rsidRPr="00C11DFC">
                <w:t>Ho Chi Minh City</w:t>
              </w:r>
              <w:r>
                <w:t>:</w:t>
              </w:r>
              <w:r w:rsidRPr="00C11DFC">
                <w:t xml:space="preserve"> Ton Duc Thang University, 2017</w:t>
              </w:r>
              <w:r>
                <w:t>,</w:t>
              </w:r>
              <w:r w:rsidRPr="00C11DFC">
                <w:t xml:space="preserve"> s. 24-32. ISBN 978-80-87990-11-7</w:t>
              </w:r>
            </w:ins>
          </w:p>
          <w:p w14:paraId="6A69CB8F" w14:textId="57A770CD" w:rsidR="00EE7C0E" w:rsidRDefault="00EE7C0E" w:rsidP="00DC31A9">
            <w:pPr>
              <w:jc w:val="both"/>
              <w:rPr>
                <w:ins w:id="5742" w:author="Pavla Trefilová" w:date="2019-11-18T17:19:00Z"/>
              </w:rPr>
            </w:pPr>
            <w:ins w:id="5743" w:author="Pavla Trefilová" w:date="2019-11-18T17:19:00Z">
              <w:r w:rsidRPr="00C11DFC">
                <w:t>KOLÁŘOVÁ, E., HOMOLA, D.</w:t>
              </w:r>
              <w:r>
                <w:t>,</w:t>
              </w:r>
              <w:r w:rsidRPr="00C11DFC">
                <w:t xml:space="preserve"> KOLÁŘOVÁ, V. </w:t>
              </w:r>
              <w:r w:rsidRPr="0031440D">
                <w:rPr>
                  <w:iCs/>
                </w:rPr>
                <w:t>The impact of errors in the area of taxable expenses and revenues on economic indicators.</w:t>
              </w:r>
              <w:r w:rsidRPr="00C11DFC">
                <w:t xml:space="preserve"> </w:t>
              </w:r>
              <w:r w:rsidRPr="0031440D">
                <w:rPr>
                  <w:i/>
                  <w:iCs/>
                </w:rPr>
                <w:t>Journal of Competitiveness,</w:t>
              </w:r>
              <w:r w:rsidR="00534BDA">
                <w:rPr>
                  <w:i/>
                  <w:iCs/>
                </w:rPr>
                <w:t xml:space="preserve"> </w:t>
              </w:r>
              <w:r>
                <w:t xml:space="preserve">2019, Volume </w:t>
              </w:r>
              <w:r w:rsidRPr="00C11DFC">
                <w:t>11,</w:t>
              </w:r>
              <w:r>
                <w:t xml:space="preserve"> Issue </w:t>
              </w:r>
              <w:r w:rsidRPr="00C11DFC">
                <w:t>1,</w:t>
              </w:r>
              <w:r>
                <w:t xml:space="preserve"> p. </w:t>
              </w:r>
              <w:r w:rsidRPr="00C11DFC">
                <w:t>41-51</w:t>
              </w:r>
              <w:r>
                <w:t>.</w:t>
              </w:r>
              <w:r w:rsidRPr="00C11DFC">
                <w:t xml:space="preserve"> ISSN 1804-1728</w:t>
              </w:r>
              <w:r w:rsidR="00534BDA">
                <w:t xml:space="preserve">. </w:t>
              </w:r>
              <w:r w:rsidR="00534BDA" w:rsidRPr="00534BDA">
                <w:t>https://doi.org/10.7441/joc.2019.01.03</w:t>
              </w:r>
            </w:ins>
          </w:p>
          <w:p w14:paraId="46215C0C" w14:textId="0CDF37BB" w:rsidR="00EE7C0E" w:rsidRPr="00C11DFC" w:rsidRDefault="00EE7C0E">
            <w:pPr>
              <w:jc w:val="both"/>
              <w:rPr>
                <w:ins w:id="5744" w:author="Pavla Trefilová" w:date="2019-11-18T17:19:00Z"/>
              </w:rPr>
            </w:pPr>
          </w:p>
        </w:tc>
      </w:tr>
      <w:tr w:rsidR="00EE7C0E" w:rsidRPr="0003498C" w14:paraId="69197CB1" w14:textId="77777777" w:rsidTr="00DC31A9">
        <w:trPr>
          <w:trHeight w:val="70"/>
          <w:ins w:id="5745" w:author="Pavla Trefilová" w:date="2019-11-18T17:19:00Z"/>
        </w:trPr>
        <w:tc>
          <w:tcPr>
            <w:tcW w:w="9859" w:type="dxa"/>
            <w:gridSpan w:val="11"/>
            <w:shd w:val="clear" w:color="auto" w:fill="F7CAAC"/>
          </w:tcPr>
          <w:p w14:paraId="73F3BFFF" w14:textId="77777777" w:rsidR="00EE7C0E" w:rsidRPr="0003498C" w:rsidRDefault="00EE7C0E" w:rsidP="00DC31A9">
            <w:pPr>
              <w:rPr>
                <w:ins w:id="5746" w:author="Pavla Trefilová" w:date="2019-11-18T17:19:00Z"/>
                <w:b/>
              </w:rPr>
            </w:pPr>
            <w:ins w:id="5747" w:author="Pavla Trefilová" w:date="2019-11-18T17:19:00Z">
              <w:r w:rsidRPr="0003498C">
                <w:rPr>
                  <w:b/>
                </w:rPr>
                <w:t>Působení v zahraničí</w:t>
              </w:r>
            </w:ins>
          </w:p>
        </w:tc>
      </w:tr>
      <w:tr w:rsidR="00EE7C0E" w:rsidRPr="0003498C" w14:paraId="0749480D" w14:textId="77777777" w:rsidTr="0031440D">
        <w:trPr>
          <w:trHeight w:val="669"/>
          <w:ins w:id="5748" w:author="Pavla Trefilová" w:date="2019-11-18T17:19:00Z"/>
        </w:trPr>
        <w:tc>
          <w:tcPr>
            <w:tcW w:w="9859" w:type="dxa"/>
            <w:gridSpan w:val="11"/>
          </w:tcPr>
          <w:p w14:paraId="2809492F" w14:textId="77777777" w:rsidR="00EE7C0E" w:rsidRPr="00CC59FF" w:rsidRDefault="00EE7C0E">
            <w:pPr>
              <w:rPr>
                <w:ins w:id="5749" w:author="Pavla Trefilová" w:date="2019-11-18T17:19:00Z"/>
              </w:rPr>
            </w:pPr>
          </w:p>
        </w:tc>
      </w:tr>
      <w:tr w:rsidR="00EE7C0E" w:rsidRPr="0003498C" w14:paraId="1898B8EE" w14:textId="77777777" w:rsidTr="00DC31A9">
        <w:trPr>
          <w:cantSplit/>
          <w:trHeight w:val="219"/>
          <w:ins w:id="5750" w:author="Pavla Trefilová" w:date="2019-11-18T17:19:00Z"/>
        </w:trPr>
        <w:tc>
          <w:tcPr>
            <w:tcW w:w="2518" w:type="dxa"/>
            <w:shd w:val="clear" w:color="auto" w:fill="F7CAAC"/>
          </w:tcPr>
          <w:p w14:paraId="215DC223" w14:textId="77777777" w:rsidR="00EE7C0E" w:rsidRPr="0003498C" w:rsidRDefault="00EE7C0E" w:rsidP="00DC31A9">
            <w:pPr>
              <w:jc w:val="both"/>
              <w:rPr>
                <w:ins w:id="5751" w:author="Pavla Trefilová" w:date="2019-11-18T17:19:00Z"/>
                <w:b/>
              </w:rPr>
            </w:pPr>
            <w:ins w:id="5752" w:author="Pavla Trefilová" w:date="2019-11-18T17:19:00Z">
              <w:r w:rsidRPr="0003498C">
                <w:rPr>
                  <w:b/>
                </w:rPr>
                <w:t xml:space="preserve">Podpis </w:t>
              </w:r>
            </w:ins>
          </w:p>
        </w:tc>
        <w:tc>
          <w:tcPr>
            <w:tcW w:w="4536" w:type="dxa"/>
            <w:gridSpan w:val="5"/>
          </w:tcPr>
          <w:p w14:paraId="24ED8106" w14:textId="77777777" w:rsidR="00EE7C0E" w:rsidRPr="0003498C" w:rsidRDefault="00EE7C0E" w:rsidP="00DC31A9">
            <w:pPr>
              <w:jc w:val="both"/>
              <w:rPr>
                <w:ins w:id="5753" w:author="Pavla Trefilová" w:date="2019-11-18T17:19:00Z"/>
              </w:rPr>
            </w:pPr>
          </w:p>
        </w:tc>
        <w:tc>
          <w:tcPr>
            <w:tcW w:w="786" w:type="dxa"/>
            <w:gridSpan w:val="2"/>
            <w:shd w:val="clear" w:color="auto" w:fill="F7CAAC"/>
          </w:tcPr>
          <w:p w14:paraId="467B8185" w14:textId="77777777" w:rsidR="00EE7C0E" w:rsidRPr="0003498C" w:rsidRDefault="00EE7C0E" w:rsidP="00DC31A9">
            <w:pPr>
              <w:jc w:val="both"/>
              <w:rPr>
                <w:ins w:id="5754" w:author="Pavla Trefilová" w:date="2019-11-18T17:19:00Z"/>
              </w:rPr>
            </w:pPr>
            <w:ins w:id="5755" w:author="Pavla Trefilová" w:date="2019-11-18T17:19:00Z">
              <w:r w:rsidRPr="0003498C">
                <w:rPr>
                  <w:b/>
                </w:rPr>
                <w:t>datum</w:t>
              </w:r>
            </w:ins>
          </w:p>
        </w:tc>
        <w:tc>
          <w:tcPr>
            <w:tcW w:w="2019" w:type="dxa"/>
            <w:gridSpan w:val="3"/>
          </w:tcPr>
          <w:p w14:paraId="0B24A9F4" w14:textId="0143D32D" w:rsidR="00EE7C0E" w:rsidRPr="0003498C" w:rsidRDefault="00EE7C0E" w:rsidP="00DC31A9">
            <w:pPr>
              <w:jc w:val="both"/>
              <w:rPr>
                <w:ins w:id="5756" w:author="Pavla Trefilová" w:date="2019-11-18T17:19:00Z"/>
              </w:rPr>
            </w:pPr>
          </w:p>
        </w:tc>
      </w:tr>
    </w:tbl>
    <w:p w14:paraId="3FA2A6AF" w14:textId="77777777" w:rsidR="00B76D0F" w:rsidRDefault="00B76D0F">
      <w:pPr>
        <w:rPr>
          <w:ins w:id="5757" w:author="Pavla Trefilová" w:date="2019-11-18T17:19:00Z"/>
        </w:rPr>
      </w:pPr>
      <w:ins w:id="5758" w:author="Pavla Trefilová" w:date="2019-11-18T17:1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5759">
          <w:tblGrid>
            <w:gridCol w:w="76"/>
            <w:gridCol w:w="2442"/>
            <w:gridCol w:w="829"/>
            <w:gridCol w:w="1721"/>
            <w:gridCol w:w="524"/>
            <w:gridCol w:w="468"/>
            <w:gridCol w:w="994"/>
            <w:gridCol w:w="709"/>
            <w:gridCol w:w="77"/>
            <w:gridCol w:w="632"/>
            <w:gridCol w:w="693"/>
            <w:gridCol w:w="694"/>
            <w:gridCol w:w="117"/>
          </w:tblGrid>
        </w:tblGridChange>
      </w:tblGrid>
      <w:tr w:rsidR="00534C60" w14:paraId="762E461F" w14:textId="77777777" w:rsidTr="00B76D0F">
        <w:tc>
          <w:tcPr>
            <w:tcW w:w="9859" w:type="dxa"/>
            <w:gridSpan w:val="11"/>
            <w:tcBorders>
              <w:bottom w:val="double" w:sz="4" w:space="0" w:color="auto"/>
            </w:tcBorders>
            <w:shd w:val="clear" w:color="auto" w:fill="BDD6EE"/>
          </w:tcPr>
          <w:p w14:paraId="55470024" w14:textId="77777777" w:rsidR="00B76D0F" w:rsidRDefault="00B76D0F" w:rsidP="00B76D0F">
            <w:pPr>
              <w:jc w:val="both"/>
              <w:rPr>
                <w:moveTo w:id="5760" w:author="Pavla Trefilová" w:date="2019-11-18T17:19:00Z"/>
                <w:b/>
                <w:sz w:val="28"/>
              </w:rPr>
            </w:pPr>
            <w:moveToRangeStart w:id="5761" w:author="Pavla Trefilová" w:date="2019-11-18T17:19:00Z" w:name="move24990058"/>
            <w:moveTo w:id="5762" w:author="Pavla Trefilová" w:date="2019-11-18T17:19:00Z">
              <w:r>
                <w:rPr>
                  <w:b/>
                  <w:sz w:val="28"/>
                </w:rPr>
                <w:lastRenderedPageBreak/>
                <w:t>C-I – Personální zabezpečení</w:t>
              </w:r>
            </w:moveTo>
          </w:p>
        </w:tc>
      </w:tr>
      <w:tr w:rsidR="00534C60" w14:paraId="7E4CE253" w14:textId="77777777" w:rsidTr="00B76D0F">
        <w:tc>
          <w:tcPr>
            <w:tcW w:w="2518" w:type="dxa"/>
            <w:tcBorders>
              <w:top w:val="double" w:sz="4" w:space="0" w:color="auto"/>
            </w:tcBorders>
            <w:shd w:val="clear" w:color="auto" w:fill="F7CAAC"/>
          </w:tcPr>
          <w:p w14:paraId="09612567" w14:textId="77777777" w:rsidR="00B76D0F" w:rsidRDefault="00B76D0F" w:rsidP="00B76D0F">
            <w:pPr>
              <w:jc w:val="both"/>
              <w:rPr>
                <w:moveTo w:id="5763" w:author="Pavla Trefilová" w:date="2019-11-18T17:19:00Z"/>
                <w:b/>
              </w:rPr>
            </w:pPr>
            <w:moveTo w:id="5764" w:author="Pavla Trefilová" w:date="2019-11-18T17:19:00Z">
              <w:r>
                <w:rPr>
                  <w:b/>
                </w:rPr>
                <w:t>Vysoká škola</w:t>
              </w:r>
            </w:moveTo>
          </w:p>
        </w:tc>
        <w:tc>
          <w:tcPr>
            <w:tcW w:w="7341" w:type="dxa"/>
            <w:gridSpan w:val="10"/>
          </w:tcPr>
          <w:p w14:paraId="6EE4A32D" w14:textId="77777777" w:rsidR="00B76D0F" w:rsidRDefault="00B76D0F" w:rsidP="00B76D0F">
            <w:pPr>
              <w:jc w:val="both"/>
              <w:rPr>
                <w:moveTo w:id="5765" w:author="Pavla Trefilová" w:date="2019-11-18T17:19:00Z"/>
              </w:rPr>
            </w:pPr>
            <w:moveTo w:id="5766" w:author="Pavla Trefilová" w:date="2019-11-18T17:19:00Z">
              <w:r>
                <w:t>Univerzita Tomáše Bati ve Zlíně</w:t>
              </w:r>
            </w:moveTo>
          </w:p>
        </w:tc>
      </w:tr>
      <w:tr w:rsidR="00534C60" w14:paraId="36A85237" w14:textId="77777777" w:rsidTr="00B76D0F">
        <w:tc>
          <w:tcPr>
            <w:tcW w:w="2518" w:type="dxa"/>
            <w:shd w:val="clear" w:color="auto" w:fill="F7CAAC"/>
          </w:tcPr>
          <w:p w14:paraId="59741E85" w14:textId="77777777" w:rsidR="00B76D0F" w:rsidRDefault="00B76D0F" w:rsidP="00B76D0F">
            <w:pPr>
              <w:jc w:val="both"/>
              <w:rPr>
                <w:moveTo w:id="5767" w:author="Pavla Trefilová" w:date="2019-11-18T17:19:00Z"/>
                <w:b/>
              </w:rPr>
            </w:pPr>
            <w:moveTo w:id="5768" w:author="Pavla Trefilová" w:date="2019-11-18T17:19:00Z">
              <w:r>
                <w:rPr>
                  <w:b/>
                </w:rPr>
                <w:t>Součást vysoké školy</w:t>
              </w:r>
            </w:moveTo>
          </w:p>
        </w:tc>
        <w:tc>
          <w:tcPr>
            <w:tcW w:w="7341" w:type="dxa"/>
            <w:gridSpan w:val="10"/>
          </w:tcPr>
          <w:p w14:paraId="56C3B02D" w14:textId="77777777" w:rsidR="00B76D0F" w:rsidRDefault="00B76D0F" w:rsidP="00B76D0F">
            <w:pPr>
              <w:jc w:val="both"/>
              <w:rPr>
                <w:moveTo w:id="5769" w:author="Pavla Trefilová" w:date="2019-11-18T17:19:00Z"/>
              </w:rPr>
            </w:pPr>
            <w:moveTo w:id="5770" w:author="Pavla Trefilová" w:date="2019-11-18T17:19:00Z">
              <w:r>
                <w:t>Fakulta managementu a ekonomiky</w:t>
              </w:r>
            </w:moveTo>
          </w:p>
        </w:tc>
      </w:tr>
      <w:moveToRangeEnd w:id="5761"/>
      <w:tr w:rsidR="00B76D0F" w14:paraId="7D1E4C50" w14:textId="77777777" w:rsidTr="00B76D0F">
        <w:trPr>
          <w:ins w:id="5771" w:author="Pavla Trefilová" w:date="2019-11-18T17:19:00Z"/>
        </w:trPr>
        <w:tc>
          <w:tcPr>
            <w:tcW w:w="2518" w:type="dxa"/>
            <w:shd w:val="clear" w:color="auto" w:fill="F7CAAC"/>
          </w:tcPr>
          <w:p w14:paraId="4650FD54" w14:textId="77777777" w:rsidR="00B76D0F" w:rsidRDefault="00B76D0F" w:rsidP="00B76D0F">
            <w:pPr>
              <w:jc w:val="both"/>
              <w:rPr>
                <w:ins w:id="5772" w:author="Pavla Trefilová" w:date="2019-11-18T17:19:00Z"/>
                <w:b/>
              </w:rPr>
            </w:pPr>
            <w:ins w:id="5773" w:author="Pavla Trefilová" w:date="2019-11-18T17:19:00Z">
              <w:r>
                <w:rPr>
                  <w:b/>
                </w:rPr>
                <w:t>Název studijního programu</w:t>
              </w:r>
            </w:ins>
          </w:p>
        </w:tc>
        <w:tc>
          <w:tcPr>
            <w:tcW w:w="7341" w:type="dxa"/>
            <w:gridSpan w:val="10"/>
          </w:tcPr>
          <w:p w14:paraId="2C1357DC" w14:textId="69D37BB7" w:rsidR="00B76D0F" w:rsidRDefault="00B76D0F" w:rsidP="00B76D0F">
            <w:pPr>
              <w:jc w:val="both"/>
              <w:rPr>
                <w:ins w:id="5774" w:author="Pavla Trefilová" w:date="2019-11-18T17:19:00Z"/>
              </w:rPr>
            </w:pPr>
            <w:ins w:id="5775" w:author="Pavla Trefilová" w:date="2019-11-18T17:19:00Z">
              <w:r>
                <w:t>Economics and Management</w:t>
              </w:r>
            </w:ins>
          </w:p>
        </w:tc>
      </w:tr>
      <w:tr w:rsidR="00B76D0F" w14:paraId="0844FF40" w14:textId="77777777" w:rsidTr="00B76D0F">
        <w:trPr>
          <w:ins w:id="5776" w:author="Pavla Trefilová" w:date="2019-11-18T17:19:00Z"/>
        </w:trPr>
        <w:tc>
          <w:tcPr>
            <w:tcW w:w="2518" w:type="dxa"/>
            <w:shd w:val="clear" w:color="auto" w:fill="F7CAAC"/>
          </w:tcPr>
          <w:p w14:paraId="0E629E83" w14:textId="77777777" w:rsidR="00B76D0F" w:rsidRDefault="00B76D0F" w:rsidP="00B76D0F">
            <w:pPr>
              <w:jc w:val="both"/>
              <w:rPr>
                <w:ins w:id="5777" w:author="Pavla Trefilová" w:date="2019-11-18T17:19:00Z"/>
                <w:b/>
              </w:rPr>
            </w:pPr>
            <w:ins w:id="5778" w:author="Pavla Trefilová" w:date="2019-11-18T17:19:00Z">
              <w:r>
                <w:rPr>
                  <w:b/>
                </w:rPr>
                <w:t>Jméno a příjmení</w:t>
              </w:r>
            </w:ins>
          </w:p>
        </w:tc>
        <w:tc>
          <w:tcPr>
            <w:tcW w:w="4536" w:type="dxa"/>
            <w:gridSpan w:val="5"/>
          </w:tcPr>
          <w:p w14:paraId="7867CE65" w14:textId="77777777" w:rsidR="00B76D0F" w:rsidRDefault="00B76D0F" w:rsidP="00B76D0F">
            <w:pPr>
              <w:jc w:val="both"/>
              <w:rPr>
                <w:ins w:id="5779" w:author="Pavla Trefilová" w:date="2019-11-18T17:19:00Z"/>
              </w:rPr>
            </w:pPr>
            <w:ins w:id="5780" w:author="Pavla Trefilová" w:date="2019-11-18T17:19:00Z">
              <w:r>
                <w:t>Lubor HOMOLKA</w:t>
              </w:r>
            </w:ins>
          </w:p>
        </w:tc>
        <w:tc>
          <w:tcPr>
            <w:tcW w:w="709" w:type="dxa"/>
            <w:shd w:val="clear" w:color="auto" w:fill="F7CAAC"/>
          </w:tcPr>
          <w:p w14:paraId="4165EB7B" w14:textId="77777777" w:rsidR="00B76D0F" w:rsidRDefault="00B76D0F" w:rsidP="00B76D0F">
            <w:pPr>
              <w:jc w:val="both"/>
              <w:rPr>
                <w:ins w:id="5781" w:author="Pavla Trefilová" w:date="2019-11-18T17:19:00Z"/>
                <w:b/>
              </w:rPr>
            </w:pPr>
            <w:ins w:id="5782" w:author="Pavla Trefilová" w:date="2019-11-18T17:19:00Z">
              <w:r>
                <w:rPr>
                  <w:b/>
                </w:rPr>
                <w:t>Tituly</w:t>
              </w:r>
            </w:ins>
          </w:p>
        </w:tc>
        <w:tc>
          <w:tcPr>
            <w:tcW w:w="2096" w:type="dxa"/>
            <w:gridSpan w:val="4"/>
          </w:tcPr>
          <w:p w14:paraId="7E07B202" w14:textId="77777777" w:rsidR="00B76D0F" w:rsidRDefault="00B76D0F" w:rsidP="00B76D0F">
            <w:pPr>
              <w:jc w:val="both"/>
              <w:rPr>
                <w:ins w:id="5783" w:author="Pavla Trefilová" w:date="2019-11-18T17:19:00Z"/>
              </w:rPr>
            </w:pPr>
            <w:ins w:id="5784" w:author="Pavla Trefilová" w:date="2019-11-18T17:19:00Z">
              <w:r>
                <w:t>Ing., Ph.D.</w:t>
              </w:r>
            </w:ins>
          </w:p>
        </w:tc>
      </w:tr>
      <w:tr w:rsidR="00B76D0F" w14:paraId="7C8FEE28" w14:textId="77777777" w:rsidTr="00B76D0F">
        <w:trPr>
          <w:ins w:id="5785" w:author="Pavla Trefilová" w:date="2019-11-18T17:19:00Z"/>
        </w:trPr>
        <w:tc>
          <w:tcPr>
            <w:tcW w:w="2518" w:type="dxa"/>
            <w:shd w:val="clear" w:color="auto" w:fill="F7CAAC"/>
          </w:tcPr>
          <w:p w14:paraId="5A00EBED" w14:textId="77777777" w:rsidR="00B76D0F" w:rsidRDefault="00B76D0F" w:rsidP="00B76D0F">
            <w:pPr>
              <w:jc w:val="both"/>
              <w:rPr>
                <w:ins w:id="5786" w:author="Pavla Trefilová" w:date="2019-11-18T17:19:00Z"/>
                <w:b/>
              </w:rPr>
            </w:pPr>
            <w:ins w:id="5787" w:author="Pavla Trefilová" w:date="2019-11-18T17:19:00Z">
              <w:r>
                <w:rPr>
                  <w:b/>
                </w:rPr>
                <w:t>Rok narození</w:t>
              </w:r>
            </w:ins>
          </w:p>
        </w:tc>
        <w:tc>
          <w:tcPr>
            <w:tcW w:w="829" w:type="dxa"/>
          </w:tcPr>
          <w:p w14:paraId="7067CD58" w14:textId="77777777" w:rsidR="00B76D0F" w:rsidRDefault="00B76D0F" w:rsidP="00B76D0F">
            <w:pPr>
              <w:jc w:val="both"/>
              <w:rPr>
                <w:ins w:id="5788" w:author="Pavla Trefilová" w:date="2019-11-18T17:19:00Z"/>
              </w:rPr>
            </w:pPr>
            <w:ins w:id="5789" w:author="Pavla Trefilová" w:date="2019-11-18T17:19:00Z">
              <w:r>
                <w:t>1985</w:t>
              </w:r>
            </w:ins>
          </w:p>
        </w:tc>
        <w:tc>
          <w:tcPr>
            <w:tcW w:w="1721" w:type="dxa"/>
            <w:shd w:val="clear" w:color="auto" w:fill="F7CAAC"/>
          </w:tcPr>
          <w:p w14:paraId="593D9889" w14:textId="77777777" w:rsidR="00B76D0F" w:rsidRDefault="00B76D0F" w:rsidP="00B76D0F">
            <w:pPr>
              <w:jc w:val="both"/>
              <w:rPr>
                <w:ins w:id="5790" w:author="Pavla Trefilová" w:date="2019-11-18T17:19:00Z"/>
                <w:b/>
              </w:rPr>
            </w:pPr>
            <w:ins w:id="5791" w:author="Pavla Trefilová" w:date="2019-11-18T17:19:00Z">
              <w:r>
                <w:rPr>
                  <w:b/>
                </w:rPr>
                <w:t>typ vztahu k VŠ</w:t>
              </w:r>
            </w:ins>
          </w:p>
        </w:tc>
        <w:tc>
          <w:tcPr>
            <w:tcW w:w="992" w:type="dxa"/>
            <w:gridSpan w:val="2"/>
          </w:tcPr>
          <w:p w14:paraId="2B11AB71" w14:textId="77777777" w:rsidR="00B76D0F" w:rsidRDefault="00B76D0F" w:rsidP="00B76D0F">
            <w:pPr>
              <w:jc w:val="both"/>
              <w:rPr>
                <w:ins w:id="5792" w:author="Pavla Trefilová" w:date="2019-11-18T17:19:00Z"/>
              </w:rPr>
            </w:pPr>
            <w:ins w:id="5793" w:author="Pavla Trefilová" w:date="2019-11-18T17:19:00Z">
              <w:r>
                <w:t>pp</w:t>
              </w:r>
            </w:ins>
          </w:p>
        </w:tc>
        <w:tc>
          <w:tcPr>
            <w:tcW w:w="994" w:type="dxa"/>
            <w:shd w:val="clear" w:color="auto" w:fill="F7CAAC"/>
          </w:tcPr>
          <w:p w14:paraId="5FEAE890" w14:textId="77777777" w:rsidR="00B76D0F" w:rsidRDefault="00B76D0F" w:rsidP="00B76D0F">
            <w:pPr>
              <w:jc w:val="both"/>
              <w:rPr>
                <w:ins w:id="5794" w:author="Pavla Trefilová" w:date="2019-11-18T17:19:00Z"/>
                <w:b/>
              </w:rPr>
            </w:pPr>
            <w:ins w:id="5795" w:author="Pavla Trefilová" w:date="2019-11-18T17:19:00Z">
              <w:r>
                <w:rPr>
                  <w:b/>
                </w:rPr>
                <w:t>rozsah</w:t>
              </w:r>
            </w:ins>
          </w:p>
        </w:tc>
        <w:tc>
          <w:tcPr>
            <w:tcW w:w="709" w:type="dxa"/>
          </w:tcPr>
          <w:p w14:paraId="51E8C656" w14:textId="77777777" w:rsidR="00B76D0F" w:rsidRDefault="00B76D0F" w:rsidP="00B76D0F">
            <w:pPr>
              <w:jc w:val="both"/>
              <w:rPr>
                <w:ins w:id="5796" w:author="Pavla Trefilová" w:date="2019-11-18T17:19:00Z"/>
              </w:rPr>
            </w:pPr>
            <w:ins w:id="5797" w:author="Pavla Trefilová" w:date="2019-11-18T17:19:00Z">
              <w:r>
                <w:t>40</w:t>
              </w:r>
            </w:ins>
          </w:p>
        </w:tc>
        <w:tc>
          <w:tcPr>
            <w:tcW w:w="709" w:type="dxa"/>
            <w:gridSpan w:val="2"/>
            <w:shd w:val="clear" w:color="auto" w:fill="F7CAAC"/>
          </w:tcPr>
          <w:p w14:paraId="6A0DABE7" w14:textId="77777777" w:rsidR="00B76D0F" w:rsidRDefault="00B76D0F" w:rsidP="00B76D0F">
            <w:pPr>
              <w:jc w:val="both"/>
              <w:rPr>
                <w:ins w:id="5798" w:author="Pavla Trefilová" w:date="2019-11-18T17:19:00Z"/>
                <w:b/>
              </w:rPr>
            </w:pPr>
            <w:ins w:id="5799" w:author="Pavla Trefilová" w:date="2019-11-18T17:19:00Z">
              <w:r>
                <w:rPr>
                  <w:b/>
                </w:rPr>
                <w:t>do kdy</w:t>
              </w:r>
            </w:ins>
          </w:p>
        </w:tc>
        <w:tc>
          <w:tcPr>
            <w:tcW w:w="1387" w:type="dxa"/>
            <w:gridSpan w:val="2"/>
          </w:tcPr>
          <w:p w14:paraId="2988B4E1" w14:textId="77777777" w:rsidR="00B76D0F" w:rsidRDefault="00B76D0F" w:rsidP="00B76D0F">
            <w:pPr>
              <w:jc w:val="both"/>
              <w:rPr>
                <w:ins w:id="5800" w:author="Pavla Trefilová" w:date="2019-11-18T17:19:00Z"/>
              </w:rPr>
            </w:pPr>
            <w:ins w:id="5801" w:author="Pavla Trefilová" w:date="2019-11-18T17:19:00Z">
              <w:r>
                <w:t>N</w:t>
              </w:r>
            </w:ins>
          </w:p>
        </w:tc>
      </w:tr>
      <w:tr w:rsidR="00534C60" w14:paraId="7DBF28BD" w14:textId="77777777" w:rsidTr="00B76D0F">
        <w:tc>
          <w:tcPr>
            <w:tcW w:w="5068" w:type="dxa"/>
            <w:gridSpan w:val="3"/>
            <w:shd w:val="clear" w:color="auto" w:fill="F7CAAC"/>
          </w:tcPr>
          <w:p w14:paraId="38B06D3E" w14:textId="77777777" w:rsidR="00B76D0F" w:rsidRDefault="00B76D0F" w:rsidP="00B76D0F">
            <w:pPr>
              <w:jc w:val="both"/>
              <w:rPr>
                <w:moveTo w:id="5802" w:author="Pavla Trefilová" w:date="2019-11-18T17:19:00Z"/>
                <w:b/>
              </w:rPr>
            </w:pPr>
            <w:moveToRangeStart w:id="5803" w:author="Pavla Trefilová" w:date="2019-11-18T17:19:00Z" w:name="move24990065"/>
            <w:moveTo w:id="5804" w:author="Pavla Trefilová" w:date="2019-11-18T17:19:00Z">
              <w:r>
                <w:rPr>
                  <w:b/>
                </w:rPr>
                <w:t>Typ vztahu na součásti VŠ, která uskutečňuje st. program</w:t>
              </w:r>
            </w:moveTo>
          </w:p>
        </w:tc>
        <w:tc>
          <w:tcPr>
            <w:tcW w:w="992" w:type="dxa"/>
            <w:gridSpan w:val="2"/>
          </w:tcPr>
          <w:p w14:paraId="635BAEF9" w14:textId="77777777" w:rsidR="00B76D0F" w:rsidRDefault="00B76D0F" w:rsidP="00B76D0F">
            <w:pPr>
              <w:jc w:val="both"/>
              <w:rPr>
                <w:moveTo w:id="5805" w:author="Pavla Trefilová" w:date="2019-11-18T17:19:00Z"/>
              </w:rPr>
            </w:pPr>
            <w:moveTo w:id="5806" w:author="Pavla Trefilová" w:date="2019-11-18T17:19:00Z">
              <w:r>
                <w:t>pp</w:t>
              </w:r>
            </w:moveTo>
          </w:p>
        </w:tc>
        <w:tc>
          <w:tcPr>
            <w:tcW w:w="994" w:type="dxa"/>
            <w:shd w:val="clear" w:color="auto" w:fill="F7CAAC"/>
          </w:tcPr>
          <w:p w14:paraId="4F548349" w14:textId="77777777" w:rsidR="00B76D0F" w:rsidRDefault="00B76D0F" w:rsidP="00B76D0F">
            <w:pPr>
              <w:jc w:val="both"/>
              <w:rPr>
                <w:moveTo w:id="5807" w:author="Pavla Trefilová" w:date="2019-11-18T17:19:00Z"/>
                <w:b/>
              </w:rPr>
            </w:pPr>
            <w:moveTo w:id="5808" w:author="Pavla Trefilová" w:date="2019-11-18T17:19:00Z">
              <w:r>
                <w:rPr>
                  <w:b/>
                </w:rPr>
                <w:t>rozsah</w:t>
              </w:r>
            </w:moveTo>
          </w:p>
        </w:tc>
        <w:tc>
          <w:tcPr>
            <w:tcW w:w="709" w:type="dxa"/>
          </w:tcPr>
          <w:p w14:paraId="783D78E2" w14:textId="77777777" w:rsidR="00B76D0F" w:rsidRDefault="00B76D0F" w:rsidP="00B76D0F">
            <w:pPr>
              <w:jc w:val="both"/>
              <w:rPr>
                <w:moveTo w:id="5809" w:author="Pavla Trefilová" w:date="2019-11-18T17:19:00Z"/>
              </w:rPr>
            </w:pPr>
            <w:moveTo w:id="5810" w:author="Pavla Trefilová" w:date="2019-11-18T17:19:00Z">
              <w:r>
                <w:t>40</w:t>
              </w:r>
            </w:moveTo>
          </w:p>
        </w:tc>
        <w:tc>
          <w:tcPr>
            <w:tcW w:w="709" w:type="dxa"/>
            <w:gridSpan w:val="2"/>
            <w:shd w:val="clear" w:color="auto" w:fill="F7CAAC"/>
          </w:tcPr>
          <w:p w14:paraId="69536F7C" w14:textId="77777777" w:rsidR="00B76D0F" w:rsidRDefault="00B76D0F" w:rsidP="00B76D0F">
            <w:pPr>
              <w:jc w:val="both"/>
              <w:rPr>
                <w:moveTo w:id="5811" w:author="Pavla Trefilová" w:date="2019-11-18T17:19:00Z"/>
                <w:b/>
              </w:rPr>
            </w:pPr>
            <w:moveTo w:id="5812" w:author="Pavla Trefilová" w:date="2019-11-18T17:19:00Z">
              <w:r>
                <w:rPr>
                  <w:b/>
                </w:rPr>
                <w:t>do kdy</w:t>
              </w:r>
            </w:moveTo>
          </w:p>
        </w:tc>
        <w:tc>
          <w:tcPr>
            <w:tcW w:w="1387" w:type="dxa"/>
            <w:gridSpan w:val="2"/>
          </w:tcPr>
          <w:p w14:paraId="40E8CBC7" w14:textId="77777777" w:rsidR="00B76D0F" w:rsidRDefault="00B76D0F" w:rsidP="00B76D0F">
            <w:pPr>
              <w:jc w:val="both"/>
              <w:rPr>
                <w:moveTo w:id="5813" w:author="Pavla Trefilová" w:date="2019-11-18T17:19:00Z"/>
              </w:rPr>
            </w:pPr>
            <w:moveTo w:id="5814" w:author="Pavla Trefilová" w:date="2019-11-18T17:19:00Z">
              <w:r>
                <w:t>N</w:t>
              </w:r>
            </w:moveTo>
          </w:p>
        </w:tc>
      </w:tr>
      <w:moveToRangeEnd w:id="5803"/>
      <w:tr w:rsidR="00B76D0F" w14:paraId="233EA7CF" w14:textId="77777777" w:rsidTr="00B76D0F">
        <w:trPr>
          <w:ins w:id="5815" w:author="Pavla Trefilová" w:date="2019-11-18T17:19:00Z"/>
        </w:trPr>
        <w:tc>
          <w:tcPr>
            <w:tcW w:w="6060" w:type="dxa"/>
            <w:gridSpan w:val="5"/>
            <w:shd w:val="clear" w:color="auto" w:fill="F7CAAC"/>
          </w:tcPr>
          <w:p w14:paraId="1764F8AD" w14:textId="77777777" w:rsidR="00B76D0F" w:rsidRDefault="00B76D0F" w:rsidP="00B76D0F">
            <w:pPr>
              <w:jc w:val="both"/>
              <w:rPr>
                <w:ins w:id="5816" w:author="Pavla Trefilová" w:date="2019-11-18T17:19:00Z"/>
              </w:rPr>
            </w:pPr>
            <w:ins w:id="5817" w:author="Pavla Trefilová" w:date="2019-11-18T17:19:00Z">
              <w:r>
                <w:rPr>
                  <w:b/>
                </w:rPr>
                <w:t>Další současná působení jako akademický pracovník na jiných VŠ</w:t>
              </w:r>
            </w:ins>
          </w:p>
        </w:tc>
        <w:tc>
          <w:tcPr>
            <w:tcW w:w="1703" w:type="dxa"/>
            <w:gridSpan w:val="2"/>
            <w:shd w:val="clear" w:color="auto" w:fill="F7CAAC"/>
          </w:tcPr>
          <w:p w14:paraId="17A4B7CD" w14:textId="77777777" w:rsidR="00B76D0F" w:rsidRDefault="00B76D0F" w:rsidP="00B76D0F">
            <w:pPr>
              <w:jc w:val="both"/>
              <w:rPr>
                <w:ins w:id="5818" w:author="Pavla Trefilová" w:date="2019-11-18T17:19:00Z"/>
                <w:b/>
              </w:rPr>
            </w:pPr>
            <w:ins w:id="5819" w:author="Pavla Trefilová" w:date="2019-11-18T17:19:00Z">
              <w:r>
                <w:rPr>
                  <w:b/>
                </w:rPr>
                <w:t>typ prac. vztahu</w:t>
              </w:r>
            </w:ins>
          </w:p>
        </w:tc>
        <w:tc>
          <w:tcPr>
            <w:tcW w:w="2096" w:type="dxa"/>
            <w:gridSpan w:val="4"/>
            <w:shd w:val="clear" w:color="auto" w:fill="F7CAAC"/>
          </w:tcPr>
          <w:p w14:paraId="252BFABB" w14:textId="77777777" w:rsidR="00B76D0F" w:rsidRDefault="00B76D0F" w:rsidP="00B76D0F">
            <w:pPr>
              <w:jc w:val="both"/>
              <w:rPr>
                <w:ins w:id="5820" w:author="Pavla Trefilová" w:date="2019-11-18T17:19:00Z"/>
                <w:b/>
              </w:rPr>
            </w:pPr>
            <w:ins w:id="5821" w:author="Pavla Trefilová" w:date="2019-11-18T17:19:00Z">
              <w:r>
                <w:rPr>
                  <w:b/>
                </w:rPr>
                <w:t>Rozsah</w:t>
              </w:r>
            </w:ins>
          </w:p>
        </w:tc>
      </w:tr>
      <w:tr w:rsidR="00B76D0F" w14:paraId="5A3A3745" w14:textId="77777777" w:rsidTr="00B76D0F">
        <w:trPr>
          <w:ins w:id="5822" w:author="Pavla Trefilová" w:date="2019-11-18T17:19:00Z"/>
        </w:trPr>
        <w:tc>
          <w:tcPr>
            <w:tcW w:w="6060" w:type="dxa"/>
            <w:gridSpan w:val="5"/>
          </w:tcPr>
          <w:p w14:paraId="35B87BCE" w14:textId="77777777" w:rsidR="00B76D0F" w:rsidRDefault="00B76D0F" w:rsidP="00B76D0F">
            <w:pPr>
              <w:jc w:val="both"/>
              <w:rPr>
                <w:ins w:id="5823" w:author="Pavla Trefilová" w:date="2019-11-18T17:19:00Z"/>
              </w:rPr>
            </w:pPr>
          </w:p>
        </w:tc>
        <w:tc>
          <w:tcPr>
            <w:tcW w:w="1703" w:type="dxa"/>
            <w:gridSpan w:val="2"/>
          </w:tcPr>
          <w:p w14:paraId="01724BE1" w14:textId="77777777" w:rsidR="00B76D0F" w:rsidRDefault="00B76D0F" w:rsidP="00B76D0F">
            <w:pPr>
              <w:jc w:val="both"/>
              <w:rPr>
                <w:ins w:id="5824" w:author="Pavla Trefilová" w:date="2019-11-18T17:19:00Z"/>
              </w:rPr>
            </w:pPr>
          </w:p>
        </w:tc>
        <w:tc>
          <w:tcPr>
            <w:tcW w:w="2096" w:type="dxa"/>
            <w:gridSpan w:val="4"/>
          </w:tcPr>
          <w:p w14:paraId="18D5B981" w14:textId="77777777" w:rsidR="00B76D0F" w:rsidRDefault="00B76D0F" w:rsidP="00B76D0F">
            <w:pPr>
              <w:jc w:val="both"/>
              <w:rPr>
                <w:ins w:id="5825" w:author="Pavla Trefilová" w:date="2019-11-18T17:19:00Z"/>
              </w:rPr>
            </w:pPr>
          </w:p>
        </w:tc>
      </w:tr>
      <w:tr w:rsidR="00B76D0F" w14:paraId="0F6F8AE9" w14:textId="77777777" w:rsidTr="00B76D0F">
        <w:trPr>
          <w:ins w:id="5826" w:author="Pavla Trefilová" w:date="2019-11-18T17:19:00Z"/>
        </w:trPr>
        <w:tc>
          <w:tcPr>
            <w:tcW w:w="6060" w:type="dxa"/>
            <w:gridSpan w:val="5"/>
          </w:tcPr>
          <w:p w14:paraId="06673A42" w14:textId="77777777" w:rsidR="00B76D0F" w:rsidRDefault="00B76D0F" w:rsidP="00B76D0F">
            <w:pPr>
              <w:jc w:val="both"/>
              <w:rPr>
                <w:ins w:id="5827" w:author="Pavla Trefilová" w:date="2019-11-18T17:19:00Z"/>
              </w:rPr>
            </w:pPr>
          </w:p>
        </w:tc>
        <w:tc>
          <w:tcPr>
            <w:tcW w:w="1703" w:type="dxa"/>
            <w:gridSpan w:val="2"/>
          </w:tcPr>
          <w:p w14:paraId="4132AC3A" w14:textId="77777777" w:rsidR="00B76D0F" w:rsidRDefault="00B76D0F" w:rsidP="00B76D0F">
            <w:pPr>
              <w:jc w:val="both"/>
              <w:rPr>
                <w:ins w:id="5828" w:author="Pavla Trefilová" w:date="2019-11-18T17:19:00Z"/>
              </w:rPr>
            </w:pPr>
          </w:p>
        </w:tc>
        <w:tc>
          <w:tcPr>
            <w:tcW w:w="2096" w:type="dxa"/>
            <w:gridSpan w:val="4"/>
          </w:tcPr>
          <w:p w14:paraId="5005F407" w14:textId="77777777" w:rsidR="00B76D0F" w:rsidRDefault="00B76D0F" w:rsidP="00B76D0F">
            <w:pPr>
              <w:jc w:val="both"/>
              <w:rPr>
                <w:ins w:id="5829" w:author="Pavla Trefilová" w:date="2019-11-18T17:19:00Z"/>
              </w:rPr>
            </w:pPr>
          </w:p>
        </w:tc>
      </w:tr>
      <w:tr w:rsidR="00B76D0F" w14:paraId="7A9D730D" w14:textId="77777777" w:rsidTr="00B76D0F">
        <w:trPr>
          <w:ins w:id="5830" w:author="Pavla Trefilová" w:date="2019-11-18T17:19:00Z"/>
        </w:trPr>
        <w:tc>
          <w:tcPr>
            <w:tcW w:w="9859" w:type="dxa"/>
            <w:gridSpan w:val="11"/>
            <w:shd w:val="clear" w:color="auto" w:fill="F7CAAC"/>
          </w:tcPr>
          <w:p w14:paraId="4530C25E" w14:textId="77777777" w:rsidR="00B76D0F" w:rsidRDefault="00B76D0F" w:rsidP="00B76D0F">
            <w:pPr>
              <w:jc w:val="both"/>
              <w:rPr>
                <w:ins w:id="5831" w:author="Pavla Trefilová" w:date="2019-11-18T17:19:00Z"/>
              </w:rPr>
            </w:pPr>
            <w:ins w:id="5832" w:author="Pavla Trefilová" w:date="2019-11-18T17:19:00Z">
              <w:r>
                <w:rPr>
                  <w:b/>
                </w:rPr>
                <w:t>Předměty příslušného studijního programu a způsob zapojení do jejich výuky, příp. další zapojení do uskutečňování studijního programu</w:t>
              </w:r>
            </w:ins>
          </w:p>
        </w:tc>
      </w:tr>
      <w:tr w:rsidR="00B76D0F" w14:paraId="76B79A5C" w14:textId="77777777" w:rsidTr="00B76D0F">
        <w:trPr>
          <w:trHeight w:val="813"/>
          <w:ins w:id="5833" w:author="Pavla Trefilová" w:date="2019-11-18T17:19:00Z"/>
        </w:trPr>
        <w:tc>
          <w:tcPr>
            <w:tcW w:w="9859" w:type="dxa"/>
            <w:gridSpan w:val="11"/>
            <w:tcBorders>
              <w:top w:val="nil"/>
            </w:tcBorders>
          </w:tcPr>
          <w:p w14:paraId="0553B0F0" w14:textId="16468E0C" w:rsidR="00B76D0F" w:rsidRDefault="00B76D0F" w:rsidP="00B76D0F">
            <w:pPr>
              <w:jc w:val="both"/>
              <w:rPr>
                <w:ins w:id="5834" w:author="Pavla Trefilová" w:date="2019-11-18T17:19:00Z"/>
              </w:rPr>
            </w:pPr>
            <w:ins w:id="5835" w:author="Pavla Trefilová" w:date="2019-11-18T17:19:00Z">
              <w:r>
                <w:t>Mathematics EI – přednášející (40%)</w:t>
              </w:r>
            </w:ins>
          </w:p>
        </w:tc>
      </w:tr>
      <w:tr w:rsidR="00B76D0F" w14:paraId="16E8D6F1" w14:textId="77777777" w:rsidTr="00B76D0F">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36"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837" w:author="Pavla Trefilová" w:date="2019-11-18T17:19:00Z">
            <w:trPr>
              <w:gridBefore w:val="1"/>
            </w:trPr>
          </w:trPrChange>
        </w:trPr>
        <w:tc>
          <w:tcPr>
            <w:tcW w:w="9859" w:type="dxa"/>
            <w:gridSpan w:val="11"/>
            <w:shd w:val="clear" w:color="auto" w:fill="F7CAAC"/>
            <w:tcPrChange w:id="5838" w:author="Pavla Trefilová" w:date="2019-11-18T17:19:00Z">
              <w:tcPr>
                <w:tcW w:w="9900" w:type="dxa"/>
                <w:gridSpan w:val="12"/>
                <w:shd w:val="clear" w:color="auto" w:fill="F7CAAC"/>
              </w:tcPr>
            </w:tcPrChange>
          </w:tcPr>
          <w:p w14:paraId="7CA9BDF2" w14:textId="77777777" w:rsidR="00B76D0F" w:rsidRDefault="00B76D0F" w:rsidP="00B76D0F">
            <w:pPr>
              <w:jc w:val="both"/>
              <w:rPr>
                <w:moveTo w:id="5839" w:author="Pavla Trefilová" w:date="2019-11-18T17:19:00Z"/>
              </w:rPr>
            </w:pPr>
            <w:moveToRangeStart w:id="5840" w:author="Pavla Trefilová" w:date="2019-11-18T17:19:00Z" w:name="move24990060"/>
            <w:moveTo w:id="5841" w:author="Pavla Trefilová" w:date="2019-11-18T17:19:00Z">
              <w:r>
                <w:rPr>
                  <w:b/>
                </w:rPr>
                <w:t xml:space="preserve">Údaje o vzdělání na VŠ </w:t>
              </w:r>
            </w:moveTo>
          </w:p>
        </w:tc>
      </w:tr>
      <w:moveToRangeEnd w:id="5840"/>
      <w:tr w:rsidR="00B76D0F" w14:paraId="67FE00E9" w14:textId="77777777" w:rsidTr="00B76D0F">
        <w:trPr>
          <w:trHeight w:val="743"/>
          <w:ins w:id="5842" w:author="Pavla Trefilová" w:date="2019-11-18T17:19:00Z"/>
        </w:trPr>
        <w:tc>
          <w:tcPr>
            <w:tcW w:w="9859" w:type="dxa"/>
            <w:gridSpan w:val="11"/>
          </w:tcPr>
          <w:p w14:paraId="7D8A8FEC" w14:textId="77777777" w:rsidR="00B76D0F" w:rsidRPr="008E0197" w:rsidRDefault="00B76D0F" w:rsidP="00B76D0F">
            <w:pPr>
              <w:jc w:val="both"/>
              <w:rPr>
                <w:ins w:id="5843" w:author="Pavla Trefilová" w:date="2019-11-18T17:19:00Z"/>
                <w:bCs/>
                <w:color w:val="000000"/>
                <w:szCs w:val="24"/>
              </w:rPr>
            </w:pPr>
            <w:ins w:id="5844" w:author="Pavla Trefilová" w:date="2019-11-18T17:19:00Z">
              <w:r w:rsidRPr="0031440D">
                <w:rPr>
                  <w:bCs/>
                </w:rPr>
                <w:t>2010-2015</w:t>
              </w:r>
              <w:r w:rsidRPr="008E0197">
                <w:rPr>
                  <w:bCs/>
                </w:rPr>
                <w:t xml:space="preserve">   </w:t>
              </w:r>
              <w:r w:rsidRPr="008E0197">
                <w:rPr>
                  <w:bCs/>
                  <w:color w:val="000000"/>
                  <w:szCs w:val="24"/>
                </w:rPr>
                <w:t>Univerzita Tomáše Bati ve Zlíně, Fakulta managementu a ekonomiky, obor Finance (</w:t>
              </w:r>
              <w:r w:rsidRPr="0031440D">
                <w:rPr>
                  <w:bCs/>
                  <w:color w:val="000000"/>
                  <w:szCs w:val="24"/>
                </w:rPr>
                <w:t>Ph.D.</w:t>
              </w:r>
              <w:r w:rsidRPr="008E0197">
                <w:rPr>
                  <w:bCs/>
                  <w:color w:val="000000"/>
                  <w:szCs w:val="24"/>
                </w:rPr>
                <w:t>)</w:t>
              </w:r>
            </w:ins>
          </w:p>
          <w:p w14:paraId="47C04FAA" w14:textId="77777777" w:rsidR="00B76D0F" w:rsidRPr="008E0197" w:rsidRDefault="00B76D0F" w:rsidP="00B76D0F">
            <w:pPr>
              <w:jc w:val="both"/>
              <w:rPr>
                <w:ins w:id="5845" w:author="Pavla Trefilová" w:date="2019-11-18T17:19:00Z"/>
                <w:bCs/>
                <w:color w:val="000000"/>
                <w:szCs w:val="24"/>
              </w:rPr>
            </w:pPr>
            <w:ins w:id="5846" w:author="Pavla Trefilová" w:date="2019-11-18T17:19:00Z">
              <w:r w:rsidRPr="0031440D">
                <w:rPr>
                  <w:bCs/>
                </w:rPr>
                <w:t xml:space="preserve">2008-2010   </w:t>
              </w:r>
              <w:r w:rsidRPr="008E0197">
                <w:rPr>
                  <w:bCs/>
                  <w:color w:val="000000"/>
                  <w:szCs w:val="24"/>
                </w:rPr>
                <w:t>Univerzita Tomáše Bati ve Zlíně, Fakulta managementu a ekonomiky, obor Finance (</w:t>
              </w:r>
              <w:r w:rsidRPr="0031440D">
                <w:rPr>
                  <w:bCs/>
                  <w:color w:val="000000"/>
                  <w:szCs w:val="24"/>
                </w:rPr>
                <w:t>Ing.</w:t>
              </w:r>
              <w:r w:rsidRPr="008E0197">
                <w:rPr>
                  <w:bCs/>
                  <w:color w:val="000000"/>
                  <w:szCs w:val="24"/>
                </w:rPr>
                <w:t>)</w:t>
              </w:r>
            </w:ins>
          </w:p>
          <w:p w14:paraId="37BCFB35" w14:textId="77777777" w:rsidR="00B76D0F" w:rsidRPr="008E0197" w:rsidRDefault="00B76D0F" w:rsidP="00B76D0F">
            <w:pPr>
              <w:jc w:val="both"/>
              <w:rPr>
                <w:ins w:id="5847" w:author="Pavla Trefilová" w:date="2019-11-18T17:19:00Z"/>
                <w:bCs/>
                <w:color w:val="000000"/>
                <w:szCs w:val="24"/>
              </w:rPr>
            </w:pPr>
            <w:ins w:id="5848" w:author="Pavla Trefilová" w:date="2019-11-18T17:19:00Z">
              <w:r w:rsidRPr="0031440D">
                <w:rPr>
                  <w:bCs/>
                </w:rPr>
                <w:t xml:space="preserve">2005-2008   </w:t>
              </w:r>
              <w:r w:rsidRPr="008E0197">
                <w:rPr>
                  <w:bCs/>
                  <w:color w:val="000000"/>
                  <w:szCs w:val="24"/>
                </w:rPr>
                <w:t>Univerzita Tomáše Bati ve Zlíně, Fakulta managementu a ekonomiky, obor Ekonomika a management (</w:t>
              </w:r>
              <w:r w:rsidRPr="0031440D">
                <w:rPr>
                  <w:bCs/>
                  <w:color w:val="000000"/>
                  <w:szCs w:val="24"/>
                </w:rPr>
                <w:t>Bc.</w:t>
              </w:r>
              <w:r w:rsidRPr="008E0197">
                <w:rPr>
                  <w:bCs/>
                  <w:color w:val="000000"/>
                  <w:szCs w:val="24"/>
                </w:rPr>
                <w:t>)</w:t>
              </w:r>
            </w:ins>
          </w:p>
        </w:tc>
      </w:tr>
      <w:tr w:rsidR="00B76D0F" w14:paraId="40D145C5" w14:textId="77777777" w:rsidTr="00B76D0F">
        <w:trPr>
          <w:ins w:id="5849" w:author="Pavla Trefilová" w:date="2019-11-18T17:19:00Z"/>
        </w:trPr>
        <w:tc>
          <w:tcPr>
            <w:tcW w:w="9859" w:type="dxa"/>
            <w:gridSpan w:val="11"/>
            <w:shd w:val="clear" w:color="auto" w:fill="F7CAAC"/>
          </w:tcPr>
          <w:p w14:paraId="1675D0A0" w14:textId="77777777" w:rsidR="00B76D0F" w:rsidRDefault="00B76D0F" w:rsidP="00B76D0F">
            <w:pPr>
              <w:jc w:val="both"/>
              <w:rPr>
                <w:ins w:id="5850" w:author="Pavla Trefilová" w:date="2019-11-18T17:19:00Z"/>
                <w:b/>
              </w:rPr>
            </w:pPr>
            <w:ins w:id="5851" w:author="Pavla Trefilová" w:date="2019-11-18T17:19:00Z">
              <w:r>
                <w:rPr>
                  <w:b/>
                </w:rPr>
                <w:t>Údaje o odborném působení od absolvování VŠ</w:t>
              </w:r>
            </w:ins>
          </w:p>
        </w:tc>
      </w:tr>
      <w:tr w:rsidR="00B76D0F" w14:paraId="7DAC42A4" w14:textId="77777777" w:rsidTr="00B76D0F">
        <w:trPr>
          <w:trHeight w:val="730"/>
          <w:ins w:id="5852" w:author="Pavla Trefilová" w:date="2019-11-18T17:19:00Z"/>
        </w:trPr>
        <w:tc>
          <w:tcPr>
            <w:tcW w:w="9859" w:type="dxa"/>
            <w:gridSpan w:val="11"/>
          </w:tcPr>
          <w:p w14:paraId="376E6085" w14:textId="77777777" w:rsidR="00B76D0F" w:rsidRPr="00822910" w:rsidRDefault="00B76D0F" w:rsidP="00B76D0F">
            <w:pPr>
              <w:tabs>
                <w:tab w:val="left" w:pos="2127"/>
              </w:tabs>
              <w:autoSpaceDE w:val="0"/>
              <w:autoSpaceDN w:val="0"/>
              <w:adjustRightInd w:val="0"/>
              <w:rPr>
                <w:ins w:id="5853" w:author="Pavla Trefilová" w:date="2019-11-18T17:19:00Z"/>
                <w:color w:val="000000"/>
                <w:szCs w:val="24"/>
              </w:rPr>
            </w:pPr>
            <w:ins w:id="5854" w:author="Pavla Trefilová" w:date="2019-11-18T17:19:00Z">
              <w:r w:rsidRPr="0031440D">
                <w:rPr>
                  <w:color w:val="000000"/>
                  <w:szCs w:val="24"/>
                </w:rPr>
                <w:t xml:space="preserve">02/2004 - 12/2004:  </w:t>
              </w:r>
              <w:r w:rsidRPr="008E0197">
                <w:rPr>
                  <w:color w:val="000000"/>
                  <w:szCs w:val="24"/>
                </w:rPr>
                <w:t xml:space="preserve">SAB Finance a.s., obor praxe: </w:t>
              </w:r>
              <w:r w:rsidRPr="00822910">
                <w:rPr>
                  <w:color w:val="000000"/>
                  <w:szCs w:val="24"/>
                </w:rPr>
                <w:t>Finance, Řízení rizik</w:t>
              </w:r>
            </w:ins>
          </w:p>
          <w:p w14:paraId="2079B2DF" w14:textId="77777777" w:rsidR="00B76D0F" w:rsidRPr="00822910" w:rsidRDefault="00B76D0F" w:rsidP="00B76D0F">
            <w:pPr>
              <w:tabs>
                <w:tab w:val="left" w:pos="2127"/>
              </w:tabs>
              <w:autoSpaceDE w:val="0"/>
              <w:autoSpaceDN w:val="0"/>
              <w:adjustRightInd w:val="0"/>
              <w:rPr>
                <w:ins w:id="5855" w:author="Pavla Trefilová" w:date="2019-11-18T17:19:00Z"/>
                <w:color w:val="000000"/>
                <w:szCs w:val="24"/>
              </w:rPr>
            </w:pPr>
            <w:ins w:id="5856" w:author="Pavla Trefilová" w:date="2019-11-18T17:19:00Z">
              <w:r w:rsidRPr="0031440D">
                <w:rPr>
                  <w:color w:val="000000"/>
                  <w:szCs w:val="24"/>
                </w:rPr>
                <w:t>02/2016 – 05/2017:</w:t>
              </w:r>
              <w:r w:rsidRPr="00822910">
                <w:rPr>
                  <w:color w:val="000000"/>
                  <w:szCs w:val="24"/>
                </w:rPr>
                <w:t xml:space="preserve"> Senior Analyst, Baoviet Securities (Vietnam), obor praxe: Analýza trhu, Prediktivní modelování</w:t>
              </w:r>
            </w:ins>
          </w:p>
          <w:p w14:paraId="77CFE5B5" w14:textId="77777777" w:rsidR="00B76D0F" w:rsidRPr="00822910" w:rsidRDefault="00B76D0F" w:rsidP="00B76D0F">
            <w:pPr>
              <w:tabs>
                <w:tab w:val="left" w:pos="2127"/>
              </w:tabs>
              <w:autoSpaceDE w:val="0"/>
              <w:autoSpaceDN w:val="0"/>
              <w:adjustRightInd w:val="0"/>
              <w:rPr>
                <w:ins w:id="5857" w:author="Pavla Trefilová" w:date="2019-11-18T17:19:00Z"/>
                <w:color w:val="000000"/>
                <w:szCs w:val="24"/>
              </w:rPr>
            </w:pPr>
            <w:ins w:id="5858" w:author="Pavla Trefilová" w:date="2019-11-18T17:19:00Z">
              <w:r w:rsidRPr="0031440D">
                <w:rPr>
                  <w:color w:val="000000"/>
                  <w:szCs w:val="24"/>
                </w:rPr>
                <w:t xml:space="preserve">09/2017 – dosud:    </w:t>
              </w:r>
              <w:r w:rsidRPr="00822910">
                <w:rPr>
                  <w:color w:val="000000"/>
                  <w:szCs w:val="24"/>
                </w:rPr>
                <w:t>UTB ve Zlíně, Fakulta managementu a ekonomiky, akademický pracovník</w:t>
              </w:r>
            </w:ins>
          </w:p>
        </w:tc>
      </w:tr>
      <w:tr w:rsidR="00B76D0F" w14:paraId="2326FD33" w14:textId="77777777" w:rsidTr="00B76D0F">
        <w:trPr>
          <w:trHeight w:val="250"/>
          <w:ins w:id="5859" w:author="Pavla Trefilová" w:date="2019-11-18T17:19:00Z"/>
        </w:trPr>
        <w:tc>
          <w:tcPr>
            <w:tcW w:w="9859" w:type="dxa"/>
            <w:gridSpan w:val="11"/>
            <w:shd w:val="clear" w:color="auto" w:fill="F7CAAC"/>
          </w:tcPr>
          <w:p w14:paraId="54859160" w14:textId="77777777" w:rsidR="00B76D0F" w:rsidRDefault="00B76D0F" w:rsidP="00B76D0F">
            <w:pPr>
              <w:jc w:val="both"/>
              <w:rPr>
                <w:ins w:id="5860" w:author="Pavla Trefilová" w:date="2019-11-18T17:19:00Z"/>
              </w:rPr>
            </w:pPr>
            <w:ins w:id="5861" w:author="Pavla Trefilová" w:date="2019-11-18T17:19:00Z">
              <w:r>
                <w:rPr>
                  <w:b/>
                </w:rPr>
                <w:t>Zkušenosti s vedením kvalifikačních a rigorózních prací</w:t>
              </w:r>
            </w:ins>
          </w:p>
        </w:tc>
      </w:tr>
      <w:tr w:rsidR="00B76D0F" w14:paraId="7BDD38E4" w14:textId="77777777" w:rsidTr="00B76D0F">
        <w:trPr>
          <w:trHeight w:val="303"/>
          <w:ins w:id="5862" w:author="Pavla Trefilová" w:date="2019-11-18T17:19:00Z"/>
        </w:trPr>
        <w:tc>
          <w:tcPr>
            <w:tcW w:w="9859" w:type="dxa"/>
            <w:gridSpan w:val="11"/>
          </w:tcPr>
          <w:p w14:paraId="29CC4187" w14:textId="77777777" w:rsidR="00B76D0F" w:rsidRDefault="00B76D0F" w:rsidP="00B76D0F">
            <w:pPr>
              <w:jc w:val="both"/>
              <w:rPr>
                <w:ins w:id="5863" w:author="Pavla Trefilová" w:date="2019-11-18T17:19:00Z"/>
              </w:rPr>
            </w:pPr>
            <w:ins w:id="5864" w:author="Pavla Trefilová" w:date="2019-11-18T17:19:00Z">
              <w:r>
                <w:t xml:space="preserve">Počet vedených bakalářských prací – 1 </w:t>
              </w:r>
            </w:ins>
          </w:p>
          <w:p w14:paraId="1BFAB422" w14:textId="77777777" w:rsidR="00B76D0F" w:rsidRDefault="00B76D0F" w:rsidP="00B76D0F">
            <w:pPr>
              <w:jc w:val="both"/>
              <w:rPr>
                <w:ins w:id="5865" w:author="Pavla Trefilová" w:date="2019-11-18T17:19:00Z"/>
              </w:rPr>
            </w:pPr>
            <w:ins w:id="5866" w:author="Pavla Trefilová" w:date="2019-11-18T17:19:00Z">
              <w:r>
                <w:t>Konzultant disertační práce - 1</w:t>
              </w:r>
            </w:ins>
          </w:p>
        </w:tc>
      </w:tr>
      <w:tr w:rsidR="00534C60" w14:paraId="1B4F9188" w14:textId="77777777" w:rsidTr="00B76D0F">
        <w:trPr>
          <w:cantSplit/>
        </w:trPr>
        <w:tc>
          <w:tcPr>
            <w:tcW w:w="3347" w:type="dxa"/>
            <w:gridSpan w:val="2"/>
            <w:tcBorders>
              <w:top w:val="single" w:sz="12" w:space="0" w:color="auto"/>
            </w:tcBorders>
            <w:shd w:val="clear" w:color="auto" w:fill="F7CAAC"/>
          </w:tcPr>
          <w:p w14:paraId="70DC7A09" w14:textId="77777777" w:rsidR="00B76D0F" w:rsidRDefault="00B76D0F" w:rsidP="00B76D0F">
            <w:pPr>
              <w:jc w:val="both"/>
              <w:rPr>
                <w:moveTo w:id="5867" w:author="Pavla Trefilová" w:date="2019-11-18T17:19:00Z"/>
              </w:rPr>
            </w:pPr>
            <w:moveToRangeStart w:id="5868" w:author="Pavla Trefilová" w:date="2019-11-18T17:19:00Z" w:name="move24990057"/>
            <w:moveTo w:id="5869" w:author="Pavla Trefilová" w:date="2019-11-18T17:19:00Z">
              <w:r>
                <w:rPr>
                  <w:b/>
                </w:rPr>
                <w:t xml:space="preserve">Obor habilitačního řízení </w:t>
              </w:r>
            </w:moveTo>
          </w:p>
        </w:tc>
        <w:tc>
          <w:tcPr>
            <w:tcW w:w="2245" w:type="dxa"/>
            <w:gridSpan w:val="2"/>
            <w:tcBorders>
              <w:top w:val="single" w:sz="12" w:space="0" w:color="auto"/>
            </w:tcBorders>
            <w:shd w:val="clear" w:color="auto" w:fill="F7CAAC"/>
          </w:tcPr>
          <w:p w14:paraId="5542AB2C" w14:textId="77777777" w:rsidR="00B76D0F" w:rsidRDefault="00B76D0F" w:rsidP="00B76D0F">
            <w:pPr>
              <w:jc w:val="both"/>
              <w:rPr>
                <w:moveTo w:id="5870" w:author="Pavla Trefilová" w:date="2019-11-18T17:19:00Z"/>
              </w:rPr>
            </w:pPr>
            <w:moveTo w:id="5871" w:author="Pavla Trefilová" w:date="2019-11-18T17:19:00Z">
              <w:r>
                <w:rPr>
                  <w:b/>
                </w:rPr>
                <w:t>Rok udělení hodnosti</w:t>
              </w:r>
            </w:moveTo>
          </w:p>
        </w:tc>
        <w:tc>
          <w:tcPr>
            <w:tcW w:w="2248" w:type="dxa"/>
            <w:gridSpan w:val="4"/>
            <w:tcBorders>
              <w:top w:val="single" w:sz="12" w:space="0" w:color="auto"/>
              <w:right w:val="single" w:sz="12" w:space="0" w:color="auto"/>
            </w:tcBorders>
            <w:shd w:val="clear" w:color="auto" w:fill="F7CAAC"/>
          </w:tcPr>
          <w:p w14:paraId="79AD9338" w14:textId="77777777" w:rsidR="00B76D0F" w:rsidRDefault="00B76D0F" w:rsidP="00B76D0F">
            <w:pPr>
              <w:jc w:val="both"/>
              <w:rPr>
                <w:moveTo w:id="5872" w:author="Pavla Trefilová" w:date="2019-11-18T17:19:00Z"/>
              </w:rPr>
            </w:pPr>
            <w:moveTo w:id="5873" w:author="Pavla Trefilová" w:date="2019-11-18T17:19:00Z">
              <w:r>
                <w:rPr>
                  <w:b/>
                </w:rPr>
                <w:t>Řízení konáno na VŠ</w:t>
              </w:r>
            </w:moveTo>
          </w:p>
        </w:tc>
        <w:tc>
          <w:tcPr>
            <w:tcW w:w="2019" w:type="dxa"/>
            <w:gridSpan w:val="3"/>
            <w:tcBorders>
              <w:top w:val="single" w:sz="12" w:space="0" w:color="auto"/>
              <w:left w:val="single" w:sz="12" w:space="0" w:color="auto"/>
            </w:tcBorders>
            <w:shd w:val="clear" w:color="auto" w:fill="F7CAAC"/>
          </w:tcPr>
          <w:p w14:paraId="12F5BC30" w14:textId="77777777" w:rsidR="00B76D0F" w:rsidRDefault="00B76D0F" w:rsidP="00B76D0F">
            <w:pPr>
              <w:jc w:val="both"/>
              <w:rPr>
                <w:moveTo w:id="5874" w:author="Pavla Trefilová" w:date="2019-11-18T17:19:00Z"/>
                <w:b/>
              </w:rPr>
            </w:pPr>
            <w:moveTo w:id="5875" w:author="Pavla Trefilová" w:date="2019-11-18T17:19:00Z">
              <w:r>
                <w:rPr>
                  <w:b/>
                </w:rPr>
                <w:t>Ohlasy publikací</w:t>
              </w:r>
            </w:moveTo>
          </w:p>
        </w:tc>
      </w:tr>
      <w:tr w:rsidR="00534C60" w14:paraId="35DD4558" w14:textId="77777777" w:rsidTr="00B76D0F">
        <w:trPr>
          <w:cantSplit/>
        </w:trPr>
        <w:tc>
          <w:tcPr>
            <w:tcW w:w="3347" w:type="dxa"/>
            <w:gridSpan w:val="2"/>
          </w:tcPr>
          <w:p w14:paraId="7B2EADF3" w14:textId="77777777" w:rsidR="00B76D0F" w:rsidRDefault="00B76D0F" w:rsidP="00B76D0F">
            <w:pPr>
              <w:jc w:val="both"/>
              <w:rPr>
                <w:moveTo w:id="5876" w:author="Pavla Trefilová" w:date="2019-11-18T17:19:00Z"/>
              </w:rPr>
            </w:pPr>
          </w:p>
        </w:tc>
        <w:tc>
          <w:tcPr>
            <w:tcW w:w="2245" w:type="dxa"/>
            <w:gridSpan w:val="2"/>
          </w:tcPr>
          <w:p w14:paraId="48D42FB3" w14:textId="77777777" w:rsidR="00B76D0F" w:rsidRDefault="00B76D0F" w:rsidP="00B76D0F">
            <w:pPr>
              <w:jc w:val="both"/>
              <w:rPr>
                <w:moveTo w:id="5877" w:author="Pavla Trefilová" w:date="2019-11-18T17:19:00Z"/>
              </w:rPr>
            </w:pPr>
          </w:p>
        </w:tc>
        <w:tc>
          <w:tcPr>
            <w:tcW w:w="2248" w:type="dxa"/>
            <w:gridSpan w:val="4"/>
            <w:tcBorders>
              <w:right w:val="single" w:sz="12" w:space="0" w:color="auto"/>
            </w:tcBorders>
          </w:tcPr>
          <w:p w14:paraId="0F36B993" w14:textId="77777777" w:rsidR="00B76D0F" w:rsidRDefault="00B76D0F" w:rsidP="00B76D0F">
            <w:pPr>
              <w:jc w:val="both"/>
              <w:rPr>
                <w:moveTo w:id="5878" w:author="Pavla Trefilová" w:date="2019-11-18T17:19:00Z"/>
              </w:rPr>
            </w:pPr>
          </w:p>
        </w:tc>
        <w:tc>
          <w:tcPr>
            <w:tcW w:w="632" w:type="dxa"/>
            <w:tcBorders>
              <w:left w:val="single" w:sz="12" w:space="0" w:color="auto"/>
            </w:tcBorders>
            <w:shd w:val="clear" w:color="auto" w:fill="F7CAAC"/>
          </w:tcPr>
          <w:p w14:paraId="417A042F" w14:textId="77777777" w:rsidR="00B76D0F" w:rsidRDefault="00B76D0F" w:rsidP="00B76D0F">
            <w:pPr>
              <w:jc w:val="both"/>
              <w:rPr>
                <w:moveTo w:id="5879" w:author="Pavla Trefilová" w:date="2019-11-18T17:19:00Z"/>
              </w:rPr>
            </w:pPr>
            <w:moveTo w:id="5880" w:author="Pavla Trefilová" w:date="2019-11-18T17:19:00Z">
              <w:r>
                <w:rPr>
                  <w:b/>
                </w:rPr>
                <w:t>WOS</w:t>
              </w:r>
            </w:moveTo>
          </w:p>
        </w:tc>
        <w:tc>
          <w:tcPr>
            <w:tcW w:w="693" w:type="dxa"/>
            <w:shd w:val="clear" w:color="auto" w:fill="F7CAAC"/>
          </w:tcPr>
          <w:p w14:paraId="00FF595E" w14:textId="77777777" w:rsidR="00B76D0F" w:rsidRDefault="00B76D0F" w:rsidP="00B76D0F">
            <w:pPr>
              <w:jc w:val="both"/>
              <w:rPr>
                <w:moveTo w:id="5881" w:author="Pavla Trefilová" w:date="2019-11-18T17:19:00Z"/>
                <w:sz w:val="18"/>
              </w:rPr>
            </w:pPr>
            <w:moveTo w:id="5882" w:author="Pavla Trefilová" w:date="2019-11-18T17:19:00Z">
              <w:r>
                <w:rPr>
                  <w:b/>
                  <w:sz w:val="18"/>
                </w:rPr>
                <w:t>Scopus</w:t>
              </w:r>
            </w:moveTo>
          </w:p>
        </w:tc>
        <w:tc>
          <w:tcPr>
            <w:tcW w:w="694" w:type="dxa"/>
            <w:shd w:val="clear" w:color="auto" w:fill="F7CAAC"/>
          </w:tcPr>
          <w:p w14:paraId="5F1419E7" w14:textId="77777777" w:rsidR="00B76D0F" w:rsidRDefault="00B76D0F" w:rsidP="00B76D0F">
            <w:pPr>
              <w:jc w:val="both"/>
              <w:rPr>
                <w:moveTo w:id="5883" w:author="Pavla Trefilová" w:date="2019-11-18T17:19:00Z"/>
              </w:rPr>
            </w:pPr>
            <w:moveTo w:id="5884" w:author="Pavla Trefilová" w:date="2019-11-18T17:19:00Z">
              <w:r>
                <w:rPr>
                  <w:b/>
                  <w:sz w:val="18"/>
                </w:rPr>
                <w:t>ostatní</w:t>
              </w:r>
            </w:moveTo>
          </w:p>
        </w:tc>
      </w:tr>
      <w:moveToRangeEnd w:id="5868"/>
      <w:tr w:rsidR="00B76D0F" w14:paraId="49B3516B" w14:textId="77777777" w:rsidTr="00B76D0F">
        <w:trPr>
          <w:cantSplit/>
          <w:trHeight w:val="70"/>
          <w:ins w:id="5885" w:author="Pavla Trefilová" w:date="2019-11-18T17:19:00Z"/>
        </w:trPr>
        <w:tc>
          <w:tcPr>
            <w:tcW w:w="3347" w:type="dxa"/>
            <w:gridSpan w:val="2"/>
            <w:shd w:val="clear" w:color="auto" w:fill="F7CAAC"/>
          </w:tcPr>
          <w:p w14:paraId="2D48B4DA" w14:textId="77777777" w:rsidR="00B76D0F" w:rsidRDefault="00B76D0F" w:rsidP="00B76D0F">
            <w:pPr>
              <w:jc w:val="both"/>
              <w:rPr>
                <w:ins w:id="5886" w:author="Pavla Trefilová" w:date="2019-11-18T17:19:00Z"/>
              </w:rPr>
            </w:pPr>
            <w:ins w:id="5887" w:author="Pavla Trefilová" w:date="2019-11-18T17:19:00Z">
              <w:r>
                <w:rPr>
                  <w:b/>
                </w:rPr>
                <w:t>Obor jmenovacího řízení</w:t>
              </w:r>
            </w:ins>
          </w:p>
        </w:tc>
        <w:tc>
          <w:tcPr>
            <w:tcW w:w="2245" w:type="dxa"/>
            <w:gridSpan w:val="2"/>
            <w:shd w:val="clear" w:color="auto" w:fill="F7CAAC"/>
          </w:tcPr>
          <w:p w14:paraId="594EE42A" w14:textId="77777777" w:rsidR="00B76D0F" w:rsidRDefault="00B76D0F" w:rsidP="00B76D0F">
            <w:pPr>
              <w:jc w:val="both"/>
              <w:rPr>
                <w:ins w:id="5888" w:author="Pavla Trefilová" w:date="2019-11-18T17:19:00Z"/>
              </w:rPr>
            </w:pPr>
            <w:ins w:id="5889" w:author="Pavla Trefilová" w:date="2019-11-18T17:19:00Z">
              <w:r>
                <w:rPr>
                  <w:b/>
                </w:rPr>
                <w:t>Rok udělení hodnosti</w:t>
              </w:r>
            </w:ins>
          </w:p>
        </w:tc>
        <w:tc>
          <w:tcPr>
            <w:tcW w:w="2248" w:type="dxa"/>
            <w:gridSpan w:val="4"/>
            <w:tcBorders>
              <w:right w:val="single" w:sz="12" w:space="0" w:color="auto"/>
            </w:tcBorders>
            <w:shd w:val="clear" w:color="auto" w:fill="F7CAAC"/>
          </w:tcPr>
          <w:p w14:paraId="4293F859" w14:textId="77777777" w:rsidR="00B76D0F" w:rsidRDefault="00B76D0F" w:rsidP="00B76D0F">
            <w:pPr>
              <w:jc w:val="both"/>
              <w:rPr>
                <w:ins w:id="5890" w:author="Pavla Trefilová" w:date="2019-11-18T17:19:00Z"/>
              </w:rPr>
            </w:pPr>
            <w:ins w:id="5891" w:author="Pavla Trefilová" w:date="2019-11-18T17:19:00Z">
              <w:r>
                <w:rPr>
                  <w:b/>
                </w:rPr>
                <w:t>Řízení konáno na VŠ</w:t>
              </w:r>
            </w:ins>
          </w:p>
        </w:tc>
        <w:tc>
          <w:tcPr>
            <w:tcW w:w="632" w:type="dxa"/>
            <w:vMerge w:val="restart"/>
            <w:tcBorders>
              <w:left w:val="single" w:sz="12" w:space="0" w:color="auto"/>
            </w:tcBorders>
          </w:tcPr>
          <w:p w14:paraId="41AB470C" w14:textId="77777777" w:rsidR="00B76D0F" w:rsidRDefault="00B76D0F" w:rsidP="00B76D0F">
            <w:pPr>
              <w:jc w:val="both"/>
              <w:rPr>
                <w:ins w:id="5892" w:author="Pavla Trefilová" w:date="2019-11-18T17:19:00Z"/>
                <w:b/>
              </w:rPr>
            </w:pPr>
            <w:ins w:id="5893" w:author="Pavla Trefilová" w:date="2019-11-18T17:19:00Z">
              <w:r>
                <w:rPr>
                  <w:b/>
                </w:rPr>
                <w:t>65</w:t>
              </w:r>
            </w:ins>
          </w:p>
        </w:tc>
        <w:tc>
          <w:tcPr>
            <w:tcW w:w="693" w:type="dxa"/>
            <w:vMerge w:val="restart"/>
          </w:tcPr>
          <w:p w14:paraId="62D17398" w14:textId="77777777" w:rsidR="00B76D0F" w:rsidRDefault="00B76D0F" w:rsidP="00B76D0F">
            <w:pPr>
              <w:jc w:val="both"/>
              <w:rPr>
                <w:ins w:id="5894" w:author="Pavla Trefilová" w:date="2019-11-18T17:19:00Z"/>
                <w:b/>
              </w:rPr>
            </w:pPr>
            <w:ins w:id="5895" w:author="Pavla Trefilová" w:date="2019-11-18T17:19:00Z">
              <w:r>
                <w:rPr>
                  <w:b/>
                </w:rPr>
                <w:t>28</w:t>
              </w:r>
            </w:ins>
          </w:p>
        </w:tc>
        <w:tc>
          <w:tcPr>
            <w:tcW w:w="694" w:type="dxa"/>
            <w:vMerge w:val="restart"/>
          </w:tcPr>
          <w:p w14:paraId="184C7F10" w14:textId="77777777" w:rsidR="00B76D0F" w:rsidRDefault="00B76D0F" w:rsidP="00B76D0F">
            <w:pPr>
              <w:jc w:val="both"/>
              <w:rPr>
                <w:ins w:id="5896" w:author="Pavla Trefilová" w:date="2019-11-18T17:19:00Z"/>
                <w:b/>
              </w:rPr>
            </w:pPr>
            <w:ins w:id="5897" w:author="Pavla Trefilová" w:date="2019-11-18T17:19:00Z">
              <w:r>
                <w:rPr>
                  <w:b/>
                </w:rPr>
                <w:t>64</w:t>
              </w:r>
            </w:ins>
          </w:p>
        </w:tc>
      </w:tr>
      <w:tr w:rsidR="00B76D0F" w14:paraId="6D70995C" w14:textId="77777777" w:rsidTr="00B76D0F">
        <w:trPr>
          <w:trHeight w:val="205"/>
          <w:ins w:id="5898" w:author="Pavla Trefilová" w:date="2019-11-18T17:19:00Z"/>
        </w:trPr>
        <w:tc>
          <w:tcPr>
            <w:tcW w:w="3347" w:type="dxa"/>
            <w:gridSpan w:val="2"/>
          </w:tcPr>
          <w:p w14:paraId="7F475015" w14:textId="77777777" w:rsidR="00B76D0F" w:rsidRDefault="00B76D0F" w:rsidP="00B76D0F">
            <w:pPr>
              <w:jc w:val="both"/>
              <w:rPr>
                <w:ins w:id="5899" w:author="Pavla Trefilová" w:date="2019-11-18T17:19:00Z"/>
              </w:rPr>
            </w:pPr>
          </w:p>
        </w:tc>
        <w:tc>
          <w:tcPr>
            <w:tcW w:w="2245" w:type="dxa"/>
            <w:gridSpan w:val="2"/>
          </w:tcPr>
          <w:p w14:paraId="6DD82A24" w14:textId="77777777" w:rsidR="00B76D0F" w:rsidRDefault="00B76D0F" w:rsidP="00B76D0F">
            <w:pPr>
              <w:jc w:val="both"/>
              <w:rPr>
                <w:ins w:id="5900" w:author="Pavla Trefilová" w:date="2019-11-18T17:19:00Z"/>
              </w:rPr>
            </w:pPr>
          </w:p>
        </w:tc>
        <w:tc>
          <w:tcPr>
            <w:tcW w:w="2248" w:type="dxa"/>
            <w:gridSpan w:val="4"/>
            <w:tcBorders>
              <w:right w:val="single" w:sz="12" w:space="0" w:color="auto"/>
            </w:tcBorders>
          </w:tcPr>
          <w:p w14:paraId="18D5924E" w14:textId="77777777" w:rsidR="00B76D0F" w:rsidRDefault="00B76D0F" w:rsidP="00B76D0F">
            <w:pPr>
              <w:jc w:val="both"/>
              <w:rPr>
                <w:ins w:id="5901" w:author="Pavla Trefilová" w:date="2019-11-18T17:19:00Z"/>
              </w:rPr>
            </w:pPr>
          </w:p>
        </w:tc>
        <w:tc>
          <w:tcPr>
            <w:tcW w:w="632" w:type="dxa"/>
            <w:vMerge/>
            <w:tcBorders>
              <w:left w:val="single" w:sz="12" w:space="0" w:color="auto"/>
            </w:tcBorders>
            <w:vAlign w:val="center"/>
          </w:tcPr>
          <w:p w14:paraId="545A6B1D" w14:textId="77777777" w:rsidR="00B76D0F" w:rsidRDefault="00B76D0F" w:rsidP="00B76D0F">
            <w:pPr>
              <w:rPr>
                <w:ins w:id="5902" w:author="Pavla Trefilová" w:date="2019-11-18T17:19:00Z"/>
                <w:b/>
              </w:rPr>
            </w:pPr>
          </w:p>
        </w:tc>
        <w:tc>
          <w:tcPr>
            <w:tcW w:w="693" w:type="dxa"/>
            <w:vMerge/>
            <w:vAlign w:val="center"/>
          </w:tcPr>
          <w:p w14:paraId="2BCC1AE4" w14:textId="77777777" w:rsidR="00B76D0F" w:rsidRDefault="00B76D0F" w:rsidP="00B76D0F">
            <w:pPr>
              <w:rPr>
                <w:ins w:id="5903" w:author="Pavla Trefilová" w:date="2019-11-18T17:19:00Z"/>
                <w:b/>
              </w:rPr>
            </w:pPr>
          </w:p>
        </w:tc>
        <w:tc>
          <w:tcPr>
            <w:tcW w:w="694" w:type="dxa"/>
            <w:vMerge/>
            <w:vAlign w:val="center"/>
          </w:tcPr>
          <w:p w14:paraId="5030711F" w14:textId="77777777" w:rsidR="00B76D0F" w:rsidRDefault="00B76D0F" w:rsidP="00B76D0F">
            <w:pPr>
              <w:rPr>
                <w:ins w:id="5904" w:author="Pavla Trefilová" w:date="2019-11-18T17:19:00Z"/>
                <w:b/>
              </w:rPr>
            </w:pPr>
          </w:p>
        </w:tc>
      </w:tr>
      <w:tr w:rsidR="00B76D0F" w14:paraId="22B6F603" w14:textId="77777777" w:rsidTr="00B76D0F">
        <w:trPr>
          <w:ins w:id="5905" w:author="Pavla Trefilová" w:date="2019-11-18T17:19:00Z"/>
        </w:trPr>
        <w:tc>
          <w:tcPr>
            <w:tcW w:w="9859" w:type="dxa"/>
            <w:gridSpan w:val="11"/>
            <w:shd w:val="clear" w:color="auto" w:fill="F7CAAC"/>
          </w:tcPr>
          <w:p w14:paraId="13B85C3B" w14:textId="77777777" w:rsidR="00B76D0F" w:rsidRDefault="00B76D0F" w:rsidP="00B76D0F">
            <w:pPr>
              <w:jc w:val="both"/>
              <w:rPr>
                <w:ins w:id="5906" w:author="Pavla Trefilová" w:date="2019-11-18T17:19:00Z"/>
                <w:b/>
              </w:rPr>
            </w:pPr>
            <w:ins w:id="5907" w:author="Pavla Trefilová" w:date="2019-11-18T17:19:00Z">
              <w:r>
                <w:rPr>
                  <w:b/>
                </w:rPr>
                <w:t xml:space="preserve">Přehled o nejvýznamnější publikační a další tvůrčí činnosti nebo další profesní činnosti u odborníků z praxe vztahující se k zabezpečovaným předmětům </w:t>
              </w:r>
            </w:ins>
          </w:p>
        </w:tc>
      </w:tr>
      <w:tr w:rsidR="00B76D0F" w14:paraId="69A69309" w14:textId="77777777" w:rsidTr="00B76D0F">
        <w:trPr>
          <w:trHeight w:val="2347"/>
          <w:ins w:id="5908" w:author="Pavla Trefilová" w:date="2019-11-18T17:19:00Z"/>
        </w:trPr>
        <w:tc>
          <w:tcPr>
            <w:tcW w:w="9859" w:type="dxa"/>
            <w:gridSpan w:val="11"/>
          </w:tcPr>
          <w:p w14:paraId="60089BDE" w14:textId="77777777" w:rsidR="00B76D0F" w:rsidRPr="001A247A" w:rsidRDefault="00B76D0F" w:rsidP="00B76D0F">
            <w:pPr>
              <w:jc w:val="both"/>
              <w:rPr>
                <w:ins w:id="5909" w:author="Pavla Trefilová" w:date="2019-11-18T17:19:00Z"/>
              </w:rPr>
            </w:pPr>
            <w:ins w:id="5910" w:author="Pavla Trefilová" w:date="2019-11-18T17:19:00Z">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ins>
          </w:p>
          <w:p w14:paraId="45507821" w14:textId="77777777" w:rsidR="00B76D0F" w:rsidRDefault="00B76D0F" w:rsidP="00B76D0F">
            <w:pPr>
              <w:pStyle w:val="Abstrakt"/>
              <w:spacing w:line="240" w:lineRule="auto"/>
              <w:jc w:val="both"/>
              <w:rPr>
                <w:ins w:id="5911" w:author="Pavla Trefilová" w:date="2019-11-18T17:19:00Z"/>
                <w:b w:val="0"/>
                <w:sz w:val="20"/>
              </w:rPr>
            </w:pPr>
            <w:ins w:id="5912" w:author="Pavla Trefilová" w:date="2019-11-18T17:19:00Z">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ins>
          </w:p>
          <w:p w14:paraId="3B1D53B8" w14:textId="77777777" w:rsidR="00B76D0F" w:rsidRDefault="00B76D0F" w:rsidP="00B76D0F">
            <w:pPr>
              <w:pStyle w:val="Abstrakt"/>
              <w:spacing w:line="240" w:lineRule="auto"/>
              <w:jc w:val="both"/>
              <w:rPr>
                <w:ins w:id="5913" w:author="Pavla Trefilová" w:date="2019-11-18T17:19:00Z"/>
                <w:b w:val="0"/>
                <w:sz w:val="20"/>
              </w:rPr>
            </w:pPr>
            <w:ins w:id="5914" w:author="Pavla Trefilová" w:date="2019-11-18T17:19:00Z">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ins>
          </w:p>
          <w:p w14:paraId="6F21897D" w14:textId="77777777" w:rsidR="00B76D0F" w:rsidRPr="001A247A" w:rsidRDefault="00B76D0F" w:rsidP="00B76D0F">
            <w:pPr>
              <w:jc w:val="both"/>
              <w:rPr>
                <w:ins w:id="5915" w:author="Pavla Trefilová" w:date="2019-11-18T17:19:00Z"/>
              </w:rPr>
            </w:pPr>
            <w:ins w:id="5916" w:author="Pavla Trefilová" w:date="2019-11-18T17:19:00Z">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ins>
          </w:p>
          <w:p w14:paraId="74A483D5" w14:textId="77777777" w:rsidR="00B76D0F" w:rsidRPr="001A247A" w:rsidRDefault="00B76D0F" w:rsidP="00B76D0F">
            <w:pPr>
              <w:jc w:val="both"/>
              <w:rPr>
                <w:ins w:id="5917" w:author="Pavla Trefilová" w:date="2019-11-18T17:19:00Z"/>
                <w:sz w:val="18"/>
              </w:rPr>
            </w:pPr>
            <w:ins w:id="5918" w:author="Pavla Trefilová" w:date="2019-11-18T17:19:00Z">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ins>
          </w:p>
          <w:p w14:paraId="6662734B" w14:textId="77777777" w:rsidR="00B76D0F" w:rsidRPr="001A247A" w:rsidRDefault="00B76D0F" w:rsidP="00B76D0F">
            <w:pPr>
              <w:jc w:val="both"/>
              <w:rPr>
                <w:ins w:id="5919" w:author="Pavla Trefilová" w:date="2019-11-18T17:19:00Z"/>
                <w:i/>
              </w:rPr>
            </w:pPr>
            <w:ins w:id="5920" w:author="Pavla Trefilová" w:date="2019-11-18T17:19:00Z">
              <w:r w:rsidRPr="001A247A">
                <w:rPr>
                  <w:i/>
                </w:rPr>
                <w:t>Přehled projektové činnosti:</w:t>
              </w:r>
            </w:ins>
          </w:p>
          <w:p w14:paraId="69EDFA42" w14:textId="77777777" w:rsidR="00B76D0F" w:rsidRPr="00641FDB" w:rsidRDefault="00B76D0F" w:rsidP="00B76D0F">
            <w:pPr>
              <w:tabs>
                <w:tab w:val="left" w:pos="2565"/>
              </w:tabs>
              <w:rPr>
                <w:ins w:id="5921" w:author="Pavla Trefilová" w:date="2019-11-18T17:19:00Z"/>
              </w:rPr>
            </w:pPr>
            <w:ins w:id="5922" w:author="Pavla Trefilová" w:date="2019-11-18T17:19:00Z">
              <w:r w:rsidRPr="001A247A">
                <w:t>GAČR 16-25536S Metodika tvorby modelu predikce sektorové a podnikové výkonnosti v makroekonomických souvislostech 2016-2018 (člen řešitelského týmu).</w:t>
              </w:r>
            </w:ins>
          </w:p>
        </w:tc>
      </w:tr>
      <w:tr w:rsidR="00B76D0F" w14:paraId="298B8E46" w14:textId="77777777" w:rsidTr="00B76D0F">
        <w:trPr>
          <w:trHeight w:val="218"/>
          <w:ins w:id="5923" w:author="Pavla Trefilová" w:date="2019-11-18T17:19:00Z"/>
        </w:trPr>
        <w:tc>
          <w:tcPr>
            <w:tcW w:w="9859" w:type="dxa"/>
            <w:gridSpan w:val="11"/>
            <w:shd w:val="clear" w:color="auto" w:fill="F7CAAC"/>
          </w:tcPr>
          <w:p w14:paraId="3663B10A" w14:textId="77777777" w:rsidR="00B76D0F" w:rsidRDefault="00B76D0F" w:rsidP="00B76D0F">
            <w:pPr>
              <w:rPr>
                <w:ins w:id="5924" w:author="Pavla Trefilová" w:date="2019-11-18T17:19:00Z"/>
                <w:b/>
              </w:rPr>
            </w:pPr>
            <w:ins w:id="5925" w:author="Pavla Trefilová" w:date="2019-11-18T17:19:00Z">
              <w:r>
                <w:rPr>
                  <w:b/>
                </w:rPr>
                <w:t xml:space="preserve">Působení v zahraničí: </w:t>
              </w:r>
            </w:ins>
          </w:p>
        </w:tc>
      </w:tr>
      <w:tr w:rsidR="00B76D0F" w14:paraId="7CD0FC31" w14:textId="77777777" w:rsidTr="00B76D0F">
        <w:trPr>
          <w:trHeight w:val="202"/>
          <w:ins w:id="5926" w:author="Pavla Trefilová" w:date="2019-11-18T17:19:00Z"/>
        </w:trPr>
        <w:tc>
          <w:tcPr>
            <w:tcW w:w="9859" w:type="dxa"/>
            <w:gridSpan w:val="11"/>
          </w:tcPr>
          <w:p w14:paraId="69DDCB66" w14:textId="77777777" w:rsidR="00B76D0F" w:rsidRPr="00B314E3" w:rsidRDefault="00B76D0F" w:rsidP="00B76D0F">
            <w:pPr>
              <w:rPr>
                <w:ins w:id="5927" w:author="Pavla Trefilová" w:date="2019-11-18T17:19:00Z"/>
              </w:rPr>
            </w:pPr>
            <w:ins w:id="5928" w:author="Pavla Trefilová" w:date="2019-11-18T17:19:00Z">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ins>
          </w:p>
        </w:tc>
      </w:tr>
      <w:tr w:rsidR="00534C60" w14:paraId="7A83B400" w14:textId="77777777" w:rsidTr="00B76D0F">
        <w:trPr>
          <w:cantSplit/>
          <w:trHeight w:val="106"/>
        </w:trPr>
        <w:tc>
          <w:tcPr>
            <w:tcW w:w="2518" w:type="dxa"/>
            <w:shd w:val="clear" w:color="auto" w:fill="F7CAAC"/>
          </w:tcPr>
          <w:p w14:paraId="7867D277" w14:textId="77777777" w:rsidR="00B76D0F" w:rsidRDefault="00B76D0F" w:rsidP="00B76D0F">
            <w:pPr>
              <w:jc w:val="both"/>
              <w:rPr>
                <w:moveTo w:id="5929" w:author="Pavla Trefilová" w:date="2019-11-18T17:19:00Z"/>
                <w:b/>
              </w:rPr>
            </w:pPr>
            <w:moveToRangeStart w:id="5930" w:author="Pavla Trefilová" w:date="2019-11-18T17:19:00Z" w:name="move24990063"/>
            <w:moveTo w:id="5931" w:author="Pavla Trefilová" w:date="2019-11-18T17:19:00Z">
              <w:r>
                <w:rPr>
                  <w:b/>
                </w:rPr>
                <w:t xml:space="preserve">Podpis </w:t>
              </w:r>
            </w:moveTo>
          </w:p>
        </w:tc>
        <w:tc>
          <w:tcPr>
            <w:tcW w:w="4536" w:type="dxa"/>
            <w:gridSpan w:val="5"/>
          </w:tcPr>
          <w:p w14:paraId="42022A5F" w14:textId="77777777" w:rsidR="00B76D0F" w:rsidRDefault="00B76D0F" w:rsidP="00B76D0F">
            <w:pPr>
              <w:jc w:val="both"/>
              <w:rPr>
                <w:moveTo w:id="5932" w:author="Pavla Trefilová" w:date="2019-11-18T17:19:00Z"/>
                <w:rPrChange w:id="5933" w:author="Pavla Trefilová" w:date="2019-11-18T17:19:00Z">
                  <w:rPr>
                    <w:moveTo w:id="5934" w:author="Pavla Trefilová" w:date="2019-11-18T17:19:00Z"/>
                    <w:b/>
                  </w:rPr>
                </w:rPrChange>
              </w:rPr>
            </w:pPr>
          </w:p>
        </w:tc>
        <w:tc>
          <w:tcPr>
            <w:tcW w:w="786" w:type="dxa"/>
            <w:gridSpan w:val="2"/>
            <w:shd w:val="clear" w:color="auto" w:fill="F7CAAC"/>
          </w:tcPr>
          <w:p w14:paraId="68206430" w14:textId="77777777" w:rsidR="00B76D0F" w:rsidRDefault="00B76D0F" w:rsidP="00B76D0F">
            <w:pPr>
              <w:jc w:val="both"/>
              <w:rPr>
                <w:moveTo w:id="5935" w:author="Pavla Trefilová" w:date="2019-11-18T17:19:00Z"/>
              </w:rPr>
            </w:pPr>
            <w:moveTo w:id="5936" w:author="Pavla Trefilová" w:date="2019-11-18T17:19:00Z">
              <w:r>
                <w:rPr>
                  <w:b/>
                </w:rPr>
                <w:t>datum</w:t>
              </w:r>
            </w:moveTo>
          </w:p>
        </w:tc>
        <w:tc>
          <w:tcPr>
            <w:tcW w:w="2019" w:type="dxa"/>
            <w:gridSpan w:val="3"/>
          </w:tcPr>
          <w:p w14:paraId="3DB071EF" w14:textId="77777777" w:rsidR="00B76D0F" w:rsidRDefault="00B76D0F" w:rsidP="00B76D0F">
            <w:pPr>
              <w:jc w:val="both"/>
              <w:rPr>
                <w:moveTo w:id="5937" w:author="Pavla Trefilová" w:date="2019-11-18T17:19:00Z"/>
              </w:rPr>
            </w:pPr>
          </w:p>
        </w:tc>
      </w:tr>
      <w:moveToRangeEnd w:id="5930"/>
    </w:tbl>
    <w:p w14:paraId="368010EC" w14:textId="1B1CEC51" w:rsidR="00B76D0F" w:rsidRDefault="00B76D0F">
      <w:ins w:id="5938" w:author="Pavla Trefilová" w:date="2019-11-18T17:19:00Z">
        <w:r>
          <w:br w:type="page"/>
        </w:r>
      </w:ins>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A23582" w14:paraId="1F44D4A6" w14:textId="77777777" w:rsidTr="00A23582">
        <w:tc>
          <w:tcPr>
            <w:tcW w:w="9881" w:type="dxa"/>
            <w:gridSpan w:val="11"/>
            <w:tcBorders>
              <w:bottom w:val="double" w:sz="4" w:space="0" w:color="auto"/>
            </w:tcBorders>
            <w:shd w:val="clear" w:color="auto" w:fill="BDD6EE"/>
          </w:tcPr>
          <w:p w14:paraId="45C7DBB7" w14:textId="77777777" w:rsidR="00A23582" w:rsidRDefault="00A23582" w:rsidP="00A23582">
            <w:pPr>
              <w:jc w:val="both"/>
              <w:rPr>
                <w:b/>
                <w:sz w:val="28"/>
              </w:rPr>
            </w:pPr>
            <w:r>
              <w:rPr>
                <w:b/>
                <w:sz w:val="28"/>
              </w:rPr>
              <w:lastRenderedPageBreak/>
              <w:t>C-I – Personální zabezpečení</w:t>
            </w:r>
          </w:p>
        </w:tc>
      </w:tr>
      <w:tr w:rsidR="00A23582" w14:paraId="4614A460" w14:textId="77777777" w:rsidTr="00A23582">
        <w:tc>
          <w:tcPr>
            <w:tcW w:w="2517" w:type="dxa"/>
            <w:tcBorders>
              <w:top w:val="double" w:sz="4" w:space="0" w:color="auto"/>
            </w:tcBorders>
            <w:shd w:val="clear" w:color="auto" w:fill="F7CAAC"/>
          </w:tcPr>
          <w:p w14:paraId="2E9E9DA0" w14:textId="77777777" w:rsidR="00A23582" w:rsidRDefault="00A23582" w:rsidP="00A23582">
            <w:pPr>
              <w:jc w:val="both"/>
              <w:rPr>
                <w:b/>
              </w:rPr>
            </w:pPr>
            <w:r>
              <w:rPr>
                <w:b/>
              </w:rPr>
              <w:t>Vysoká škola</w:t>
            </w:r>
          </w:p>
        </w:tc>
        <w:tc>
          <w:tcPr>
            <w:tcW w:w="7364" w:type="dxa"/>
            <w:gridSpan w:val="10"/>
          </w:tcPr>
          <w:p w14:paraId="1611DB3E" w14:textId="77777777" w:rsidR="00A23582" w:rsidRDefault="00A23582" w:rsidP="00A23582">
            <w:pPr>
              <w:jc w:val="both"/>
            </w:pPr>
            <w:r>
              <w:t>Univerzita Tomáše Bati ve Zlíně</w:t>
            </w:r>
          </w:p>
        </w:tc>
      </w:tr>
      <w:tr w:rsidR="00A23582" w14:paraId="7EBDBBDC" w14:textId="77777777" w:rsidTr="00A23582">
        <w:tc>
          <w:tcPr>
            <w:tcW w:w="2517" w:type="dxa"/>
            <w:shd w:val="clear" w:color="auto" w:fill="F7CAAC"/>
          </w:tcPr>
          <w:p w14:paraId="20F2E253" w14:textId="77777777" w:rsidR="00A23582" w:rsidRDefault="00A23582" w:rsidP="00A23582">
            <w:pPr>
              <w:jc w:val="both"/>
              <w:rPr>
                <w:b/>
              </w:rPr>
            </w:pPr>
            <w:r>
              <w:rPr>
                <w:b/>
              </w:rPr>
              <w:t>Součást vysoké školy</w:t>
            </w:r>
          </w:p>
        </w:tc>
        <w:tc>
          <w:tcPr>
            <w:tcW w:w="7364" w:type="dxa"/>
            <w:gridSpan w:val="10"/>
          </w:tcPr>
          <w:p w14:paraId="20E14FC3" w14:textId="77777777" w:rsidR="00A23582" w:rsidRDefault="00A23582" w:rsidP="00A23582">
            <w:pPr>
              <w:jc w:val="both"/>
            </w:pPr>
            <w:r>
              <w:t>Fakulta managementu a ekonomiky</w:t>
            </w:r>
          </w:p>
        </w:tc>
      </w:tr>
      <w:tr w:rsidR="00A23582" w14:paraId="78B1DD4E" w14:textId="77777777" w:rsidTr="00A23582">
        <w:tc>
          <w:tcPr>
            <w:tcW w:w="2517" w:type="dxa"/>
            <w:shd w:val="clear" w:color="auto" w:fill="F7CAAC"/>
          </w:tcPr>
          <w:p w14:paraId="4FDCE6D3" w14:textId="77777777" w:rsidR="00A23582" w:rsidRDefault="00A23582" w:rsidP="00A23582">
            <w:pPr>
              <w:jc w:val="both"/>
              <w:rPr>
                <w:b/>
              </w:rPr>
            </w:pPr>
            <w:r>
              <w:rPr>
                <w:b/>
              </w:rPr>
              <w:t>Název studijního programu</w:t>
            </w:r>
          </w:p>
        </w:tc>
        <w:tc>
          <w:tcPr>
            <w:tcW w:w="7364" w:type="dxa"/>
            <w:gridSpan w:val="10"/>
          </w:tcPr>
          <w:p w14:paraId="689008E3" w14:textId="723F0B53" w:rsidR="00A23582" w:rsidRDefault="00343DC3" w:rsidP="00A23582">
            <w:pPr>
              <w:jc w:val="both"/>
            </w:pPr>
            <w:r>
              <w:t xml:space="preserve">Economics and Management </w:t>
            </w:r>
          </w:p>
        </w:tc>
      </w:tr>
      <w:tr w:rsidR="00A23582" w14:paraId="14845FB3" w14:textId="77777777" w:rsidTr="00A23582">
        <w:tc>
          <w:tcPr>
            <w:tcW w:w="2517" w:type="dxa"/>
            <w:shd w:val="clear" w:color="auto" w:fill="F7CAAC"/>
          </w:tcPr>
          <w:p w14:paraId="5A83E84E" w14:textId="77777777" w:rsidR="00A23582" w:rsidRDefault="00A23582" w:rsidP="00A23582">
            <w:pPr>
              <w:jc w:val="both"/>
              <w:rPr>
                <w:b/>
              </w:rPr>
            </w:pPr>
            <w:r>
              <w:rPr>
                <w:b/>
              </w:rPr>
              <w:t>Jméno a příjmení</w:t>
            </w:r>
          </w:p>
        </w:tc>
        <w:tc>
          <w:tcPr>
            <w:tcW w:w="4536" w:type="dxa"/>
            <w:gridSpan w:val="5"/>
          </w:tcPr>
          <w:p w14:paraId="1173D2A1" w14:textId="77777777" w:rsidR="00A23582" w:rsidRDefault="00A23582" w:rsidP="00A23582">
            <w:pPr>
              <w:jc w:val="both"/>
            </w:pPr>
            <w:r>
              <w:t>Monika HORÁKOVÁ</w:t>
            </w:r>
          </w:p>
        </w:tc>
        <w:tc>
          <w:tcPr>
            <w:tcW w:w="711" w:type="dxa"/>
            <w:shd w:val="clear" w:color="auto" w:fill="F7CAAC"/>
          </w:tcPr>
          <w:p w14:paraId="2364193F" w14:textId="77777777" w:rsidR="00A23582" w:rsidRDefault="00A23582" w:rsidP="00A23582">
            <w:pPr>
              <w:jc w:val="both"/>
              <w:rPr>
                <w:b/>
              </w:rPr>
            </w:pPr>
            <w:r>
              <w:rPr>
                <w:b/>
              </w:rPr>
              <w:t>Tituly</w:t>
            </w:r>
          </w:p>
        </w:tc>
        <w:tc>
          <w:tcPr>
            <w:tcW w:w="2117" w:type="dxa"/>
            <w:gridSpan w:val="4"/>
          </w:tcPr>
          <w:p w14:paraId="5229468D" w14:textId="77777777" w:rsidR="00A23582" w:rsidRDefault="00A23582" w:rsidP="00A23582">
            <w:pPr>
              <w:jc w:val="both"/>
            </w:pPr>
            <w:r>
              <w:t>Ing., Ph.D.</w:t>
            </w:r>
          </w:p>
        </w:tc>
      </w:tr>
      <w:tr w:rsidR="00A23582" w14:paraId="2E8729EF" w14:textId="77777777" w:rsidTr="00A23582">
        <w:tc>
          <w:tcPr>
            <w:tcW w:w="2517" w:type="dxa"/>
            <w:shd w:val="clear" w:color="auto" w:fill="F7CAAC"/>
          </w:tcPr>
          <w:p w14:paraId="35580CA7" w14:textId="77777777" w:rsidR="00A23582" w:rsidRDefault="00A23582" w:rsidP="00A23582">
            <w:pPr>
              <w:jc w:val="both"/>
              <w:rPr>
                <w:b/>
              </w:rPr>
            </w:pPr>
            <w:r>
              <w:rPr>
                <w:b/>
              </w:rPr>
              <w:t>Rok narození</w:t>
            </w:r>
          </w:p>
        </w:tc>
        <w:tc>
          <w:tcPr>
            <w:tcW w:w="829" w:type="dxa"/>
          </w:tcPr>
          <w:p w14:paraId="0DEA261B" w14:textId="77777777" w:rsidR="00A23582" w:rsidRDefault="00A23582" w:rsidP="00A23582">
            <w:pPr>
              <w:jc w:val="both"/>
            </w:pPr>
            <w:r>
              <w:t>1984</w:t>
            </w:r>
          </w:p>
        </w:tc>
        <w:tc>
          <w:tcPr>
            <w:tcW w:w="1721" w:type="dxa"/>
            <w:shd w:val="clear" w:color="auto" w:fill="F7CAAC"/>
          </w:tcPr>
          <w:p w14:paraId="6AC49F91" w14:textId="77777777" w:rsidR="00A23582" w:rsidRDefault="00A23582" w:rsidP="00A23582">
            <w:pPr>
              <w:jc w:val="both"/>
              <w:rPr>
                <w:b/>
              </w:rPr>
            </w:pPr>
            <w:r>
              <w:rPr>
                <w:b/>
              </w:rPr>
              <w:t>typ vztahu k VŠ</w:t>
            </w:r>
          </w:p>
        </w:tc>
        <w:tc>
          <w:tcPr>
            <w:tcW w:w="992" w:type="dxa"/>
            <w:gridSpan w:val="2"/>
          </w:tcPr>
          <w:p w14:paraId="142A5BA4" w14:textId="77777777" w:rsidR="00A23582" w:rsidRDefault="00A23582" w:rsidP="00A23582">
            <w:pPr>
              <w:jc w:val="both"/>
            </w:pPr>
            <w:r>
              <w:t>pp</w:t>
            </w:r>
          </w:p>
        </w:tc>
        <w:tc>
          <w:tcPr>
            <w:tcW w:w="994" w:type="dxa"/>
            <w:shd w:val="clear" w:color="auto" w:fill="F7CAAC"/>
          </w:tcPr>
          <w:p w14:paraId="380A4D83" w14:textId="77777777" w:rsidR="00A23582" w:rsidRDefault="00A23582" w:rsidP="00A23582">
            <w:pPr>
              <w:jc w:val="both"/>
              <w:rPr>
                <w:b/>
              </w:rPr>
            </w:pPr>
            <w:r>
              <w:rPr>
                <w:b/>
              </w:rPr>
              <w:t>rozsah</w:t>
            </w:r>
          </w:p>
        </w:tc>
        <w:tc>
          <w:tcPr>
            <w:tcW w:w="711" w:type="dxa"/>
          </w:tcPr>
          <w:p w14:paraId="7E4C777F" w14:textId="77777777" w:rsidR="00A23582" w:rsidRDefault="00A23582" w:rsidP="00A23582">
            <w:pPr>
              <w:jc w:val="both"/>
            </w:pPr>
            <w:r>
              <w:t>40</w:t>
            </w:r>
          </w:p>
        </w:tc>
        <w:tc>
          <w:tcPr>
            <w:tcW w:w="917" w:type="dxa"/>
            <w:gridSpan w:val="2"/>
            <w:shd w:val="clear" w:color="auto" w:fill="F7CAAC"/>
          </w:tcPr>
          <w:p w14:paraId="56914C54" w14:textId="77777777" w:rsidR="00A23582" w:rsidRDefault="00A23582" w:rsidP="00A23582">
            <w:pPr>
              <w:jc w:val="both"/>
              <w:rPr>
                <w:b/>
              </w:rPr>
            </w:pPr>
            <w:r>
              <w:rPr>
                <w:b/>
              </w:rPr>
              <w:t>do kdy</w:t>
            </w:r>
          </w:p>
        </w:tc>
        <w:tc>
          <w:tcPr>
            <w:tcW w:w="1200" w:type="dxa"/>
            <w:gridSpan w:val="2"/>
          </w:tcPr>
          <w:p w14:paraId="1F2A22D6" w14:textId="77777777" w:rsidR="00A23582" w:rsidRDefault="00A23582" w:rsidP="00A23582">
            <w:pPr>
              <w:jc w:val="both"/>
            </w:pPr>
            <w:r>
              <w:t>N</w:t>
            </w:r>
          </w:p>
        </w:tc>
      </w:tr>
      <w:tr w:rsidR="00A23582" w14:paraId="62DC154C" w14:textId="77777777" w:rsidTr="00A23582">
        <w:tc>
          <w:tcPr>
            <w:tcW w:w="5067" w:type="dxa"/>
            <w:gridSpan w:val="3"/>
            <w:shd w:val="clear" w:color="auto" w:fill="F7CAAC"/>
          </w:tcPr>
          <w:p w14:paraId="12608686" w14:textId="77777777" w:rsidR="00A23582" w:rsidRDefault="00A23582" w:rsidP="00A23582">
            <w:pPr>
              <w:jc w:val="both"/>
              <w:rPr>
                <w:b/>
              </w:rPr>
            </w:pPr>
            <w:r>
              <w:rPr>
                <w:b/>
              </w:rPr>
              <w:t>Typ vztahu na součásti VŠ, která uskutečňuje st. program</w:t>
            </w:r>
          </w:p>
        </w:tc>
        <w:tc>
          <w:tcPr>
            <w:tcW w:w="992" w:type="dxa"/>
            <w:gridSpan w:val="2"/>
          </w:tcPr>
          <w:p w14:paraId="1C158E36" w14:textId="77777777" w:rsidR="00A23582" w:rsidRDefault="00A23582" w:rsidP="00A23582">
            <w:pPr>
              <w:jc w:val="both"/>
            </w:pPr>
            <w:r>
              <w:t>pp</w:t>
            </w:r>
          </w:p>
        </w:tc>
        <w:tc>
          <w:tcPr>
            <w:tcW w:w="994" w:type="dxa"/>
            <w:shd w:val="clear" w:color="auto" w:fill="F7CAAC"/>
          </w:tcPr>
          <w:p w14:paraId="01FD64B2" w14:textId="77777777" w:rsidR="00A23582" w:rsidRDefault="00A23582" w:rsidP="00A23582">
            <w:pPr>
              <w:jc w:val="both"/>
              <w:rPr>
                <w:b/>
              </w:rPr>
            </w:pPr>
            <w:r>
              <w:rPr>
                <w:b/>
              </w:rPr>
              <w:t>rozsah</w:t>
            </w:r>
          </w:p>
        </w:tc>
        <w:tc>
          <w:tcPr>
            <w:tcW w:w="711" w:type="dxa"/>
          </w:tcPr>
          <w:p w14:paraId="710CA12E" w14:textId="77777777" w:rsidR="00A23582" w:rsidRDefault="00A23582" w:rsidP="00A23582">
            <w:pPr>
              <w:jc w:val="both"/>
            </w:pPr>
            <w:r>
              <w:t>40</w:t>
            </w:r>
          </w:p>
        </w:tc>
        <w:tc>
          <w:tcPr>
            <w:tcW w:w="917" w:type="dxa"/>
            <w:gridSpan w:val="2"/>
            <w:shd w:val="clear" w:color="auto" w:fill="F7CAAC"/>
          </w:tcPr>
          <w:p w14:paraId="0C905B7A" w14:textId="77777777" w:rsidR="00A23582" w:rsidRDefault="00A23582" w:rsidP="00A23582">
            <w:pPr>
              <w:jc w:val="both"/>
              <w:rPr>
                <w:b/>
              </w:rPr>
            </w:pPr>
            <w:r>
              <w:rPr>
                <w:b/>
              </w:rPr>
              <w:t>do kdy</w:t>
            </w:r>
          </w:p>
        </w:tc>
        <w:tc>
          <w:tcPr>
            <w:tcW w:w="1200" w:type="dxa"/>
            <w:gridSpan w:val="2"/>
          </w:tcPr>
          <w:p w14:paraId="191201CF" w14:textId="77777777" w:rsidR="00A23582" w:rsidRDefault="00A23582" w:rsidP="00A23582">
            <w:pPr>
              <w:jc w:val="both"/>
            </w:pPr>
            <w:r>
              <w:t>N</w:t>
            </w:r>
          </w:p>
        </w:tc>
      </w:tr>
      <w:tr w:rsidR="00A23582" w14:paraId="05B66718" w14:textId="77777777" w:rsidTr="00A23582">
        <w:tc>
          <w:tcPr>
            <w:tcW w:w="6059" w:type="dxa"/>
            <w:gridSpan w:val="5"/>
            <w:shd w:val="clear" w:color="auto" w:fill="F7CAAC"/>
          </w:tcPr>
          <w:p w14:paraId="302A002B" w14:textId="77777777" w:rsidR="00A23582" w:rsidRDefault="00A23582" w:rsidP="00A23582">
            <w:pPr>
              <w:jc w:val="both"/>
            </w:pPr>
            <w:r>
              <w:rPr>
                <w:b/>
              </w:rPr>
              <w:t>Další současná působení jako akademický pracovník na jiných VŠ</w:t>
            </w:r>
          </w:p>
        </w:tc>
        <w:tc>
          <w:tcPr>
            <w:tcW w:w="1705" w:type="dxa"/>
            <w:gridSpan w:val="2"/>
            <w:shd w:val="clear" w:color="auto" w:fill="F7CAAC"/>
          </w:tcPr>
          <w:p w14:paraId="56553940" w14:textId="77777777" w:rsidR="00A23582" w:rsidRDefault="00A23582" w:rsidP="00A23582">
            <w:pPr>
              <w:jc w:val="both"/>
              <w:rPr>
                <w:b/>
              </w:rPr>
            </w:pPr>
            <w:r>
              <w:rPr>
                <w:b/>
              </w:rPr>
              <w:t>typ prac. vztahu</w:t>
            </w:r>
          </w:p>
        </w:tc>
        <w:tc>
          <w:tcPr>
            <w:tcW w:w="2117" w:type="dxa"/>
            <w:gridSpan w:val="4"/>
            <w:shd w:val="clear" w:color="auto" w:fill="F7CAAC"/>
          </w:tcPr>
          <w:p w14:paraId="1E823EF8" w14:textId="77777777" w:rsidR="00A23582" w:rsidRDefault="00A23582" w:rsidP="00A23582">
            <w:pPr>
              <w:jc w:val="both"/>
              <w:rPr>
                <w:b/>
              </w:rPr>
            </w:pPr>
            <w:r>
              <w:rPr>
                <w:b/>
              </w:rPr>
              <w:t>rozsah</w:t>
            </w:r>
          </w:p>
        </w:tc>
      </w:tr>
      <w:tr w:rsidR="00A23582" w14:paraId="4F12E13C" w14:textId="77777777" w:rsidTr="00A23582">
        <w:tc>
          <w:tcPr>
            <w:tcW w:w="6059" w:type="dxa"/>
            <w:gridSpan w:val="5"/>
          </w:tcPr>
          <w:p w14:paraId="419DC3A2" w14:textId="77777777" w:rsidR="00A23582" w:rsidRDefault="00A23582" w:rsidP="00A23582">
            <w:pPr>
              <w:jc w:val="both"/>
            </w:pPr>
          </w:p>
        </w:tc>
        <w:tc>
          <w:tcPr>
            <w:tcW w:w="1705" w:type="dxa"/>
            <w:gridSpan w:val="2"/>
          </w:tcPr>
          <w:p w14:paraId="5C66F55E" w14:textId="77777777" w:rsidR="00A23582" w:rsidRDefault="00A23582" w:rsidP="00A23582">
            <w:pPr>
              <w:jc w:val="both"/>
            </w:pPr>
          </w:p>
        </w:tc>
        <w:tc>
          <w:tcPr>
            <w:tcW w:w="2117" w:type="dxa"/>
            <w:gridSpan w:val="4"/>
          </w:tcPr>
          <w:p w14:paraId="74DFF6FB" w14:textId="77777777" w:rsidR="00A23582" w:rsidRDefault="00A23582" w:rsidP="00A23582">
            <w:pPr>
              <w:jc w:val="both"/>
            </w:pPr>
          </w:p>
        </w:tc>
      </w:tr>
      <w:tr w:rsidR="00A23582" w14:paraId="352B6426" w14:textId="77777777" w:rsidTr="00A23582">
        <w:tc>
          <w:tcPr>
            <w:tcW w:w="6059" w:type="dxa"/>
            <w:gridSpan w:val="5"/>
          </w:tcPr>
          <w:p w14:paraId="2257A3EC" w14:textId="77777777" w:rsidR="00A23582" w:rsidRDefault="00A23582" w:rsidP="00A23582">
            <w:pPr>
              <w:jc w:val="both"/>
            </w:pPr>
          </w:p>
        </w:tc>
        <w:tc>
          <w:tcPr>
            <w:tcW w:w="1705" w:type="dxa"/>
            <w:gridSpan w:val="2"/>
          </w:tcPr>
          <w:p w14:paraId="17386882" w14:textId="77777777" w:rsidR="00A23582" w:rsidRDefault="00A23582" w:rsidP="00A23582">
            <w:pPr>
              <w:jc w:val="both"/>
            </w:pPr>
          </w:p>
        </w:tc>
        <w:tc>
          <w:tcPr>
            <w:tcW w:w="2117" w:type="dxa"/>
            <w:gridSpan w:val="4"/>
          </w:tcPr>
          <w:p w14:paraId="6A0DF98C" w14:textId="77777777" w:rsidR="00A23582" w:rsidRDefault="00A23582" w:rsidP="00A23582">
            <w:pPr>
              <w:jc w:val="both"/>
            </w:pPr>
          </w:p>
        </w:tc>
      </w:tr>
      <w:tr w:rsidR="00A23582" w14:paraId="6EFB7816" w14:textId="77777777" w:rsidTr="00A23582">
        <w:tc>
          <w:tcPr>
            <w:tcW w:w="6059" w:type="dxa"/>
            <w:gridSpan w:val="5"/>
          </w:tcPr>
          <w:p w14:paraId="5CADDC0C" w14:textId="77777777" w:rsidR="00A23582" w:rsidRDefault="00A23582" w:rsidP="00A23582">
            <w:pPr>
              <w:jc w:val="both"/>
            </w:pPr>
          </w:p>
        </w:tc>
        <w:tc>
          <w:tcPr>
            <w:tcW w:w="1705" w:type="dxa"/>
            <w:gridSpan w:val="2"/>
          </w:tcPr>
          <w:p w14:paraId="14DF94D3" w14:textId="77777777" w:rsidR="00A23582" w:rsidRDefault="00A23582" w:rsidP="00A23582">
            <w:pPr>
              <w:jc w:val="both"/>
            </w:pPr>
          </w:p>
        </w:tc>
        <w:tc>
          <w:tcPr>
            <w:tcW w:w="2117" w:type="dxa"/>
            <w:gridSpan w:val="4"/>
          </w:tcPr>
          <w:p w14:paraId="605D1BAC" w14:textId="77777777" w:rsidR="00A23582" w:rsidRDefault="00A23582" w:rsidP="00A23582">
            <w:pPr>
              <w:jc w:val="both"/>
            </w:pPr>
          </w:p>
        </w:tc>
      </w:tr>
      <w:tr w:rsidR="00A23582" w14:paraId="370D6E86" w14:textId="77777777" w:rsidTr="00A23582">
        <w:tc>
          <w:tcPr>
            <w:tcW w:w="6059" w:type="dxa"/>
            <w:gridSpan w:val="5"/>
          </w:tcPr>
          <w:p w14:paraId="403AE5B2" w14:textId="77777777" w:rsidR="00A23582" w:rsidRDefault="00A23582" w:rsidP="00A23582">
            <w:pPr>
              <w:jc w:val="both"/>
            </w:pPr>
          </w:p>
        </w:tc>
        <w:tc>
          <w:tcPr>
            <w:tcW w:w="1705" w:type="dxa"/>
            <w:gridSpan w:val="2"/>
          </w:tcPr>
          <w:p w14:paraId="2E8AA153" w14:textId="77777777" w:rsidR="00A23582" w:rsidRDefault="00A23582" w:rsidP="00A23582">
            <w:pPr>
              <w:jc w:val="both"/>
            </w:pPr>
          </w:p>
        </w:tc>
        <w:tc>
          <w:tcPr>
            <w:tcW w:w="2117" w:type="dxa"/>
            <w:gridSpan w:val="4"/>
          </w:tcPr>
          <w:p w14:paraId="175BC7D2" w14:textId="77777777" w:rsidR="00A23582" w:rsidRDefault="00A23582" w:rsidP="00A23582">
            <w:pPr>
              <w:jc w:val="both"/>
            </w:pPr>
          </w:p>
        </w:tc>
      </w:tr>
      <w:tr w:rsidR="00A23582" w14:paraId="0E1000CB" w14:textId="77777777" w:rsidTr="00A23582">
        <w:tc>
          <w:tcPr>
            <w:tcW w:w="9881" w:type="dxa"/>
            <w:gridSpan w:val="11"/>
            <w:shd w:val="clear" w:color="auto" w:fill="F7CAAC"/>
          </w:tcPr>
          <w:p w14:paraId="1955DD1A"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195218C1" w14:textId="77777777" w:rsidTr="00A23582">
        <w:trPr>
          <w:trHeight w:val="338"/>
        </w:trPr>
        <w:tc>
          <w:tcPr>
            <w:tcW w:w="9881" w:type="dxa"/>
            <w:gridSpan w:val="11"/>
            <w:tcBorders>
              <w:top w:val="nil"/>
            </w:tcBorders>
          </w:tcPr>
          <w:p w14:paraId="6D634A69" w14:textId="4CE28B81" w:rsidR="00B76D0F" w:rsidRDefault="00B76D0F" w:rsidP="00B76D0F">
            <w:pPr>
              <w:jc w:val="both"/>
              <w:rPr>
                <w:ins w:id="5939" w:author="Pavla Trefilová" w:date="2019-11-18T17:19:00Z"/>
              </w:rPr>
            </w:pPr>
            <w:ins w:id="5940" w:author="Pavla Trefilová" w:date="2019-11-18T17:19:00Z">
              <w:r>
                <w:t xml:space="preserve">Macroeconomics I </w:t>
              </w:r>
              <w:r w:rsidR="009268F4">
                <w:t>–</w:t>
              </w:r>
              <w:r>
                <w:t xml:space="preserve"> </w:t>
              </w:r>
              <w:r w:rsidR="009268F4">
                <w:t xml:space="preserve">garant, </w:t>
              </w:r>
              <w:r>
                <w:t>přednášející (</w:t>
              </w:r>
              <w:r w:rsidR="009268F4">
                <w:t>6</w:t>
              </w:r>
              <w:r>
                <w:t>0 %)</w:t>
              </w:r>
            </w:ins>
          </w:p>
          <w:p w14:paraId="16FB3720" w14:textId="204C58F6" w:rsidR="00A23582" w:rsidRDefault="00A23582" w:rsidP="00A23582">
            <w:pPr>
              <w:jc w:val="both"/>
            </w:pPr>
            <w:r w:rsidRPr="00A56964">
              <w:t>International Business Environment</w:t>
            </w:r>
            <w:r>
              <w:t xml:space="preserve"> – přednášející (40 %)</w:t>
            </w:r>
          </w:p>
          <w:p w14:paraId="3E7E9620" w14:textId="77777777" w:rsidR="00A23582" w:rsidRDefault="00A23582" w:rsidP="00A23582">
            <w:pPr>
              <w:jc w:val="both"/>
            </w:pPr>
          </w:p>
        </w:tc>
      </w:tr>
      <w:tr w:rsidR="00A23582" w14:paraId="0AF519F2" w14:textId="77777777" w:rsidTr="00A23582">
        <w:tc>
          <w:tcPr>
            <w:tcW w:w="9881" w:type="dxa"/>
            <w:gridSpan w:val="11"/>
            <w:shd w:val="clear" w:color="auto" w:fill="F7CAAC"/>
          </w:tcPr>
          <w:p w14:paraId="7D8C5064" w14:textId="77777777" w:rsidR="00A23582" w:rsidRDefault="00A23582" w:rsidP="00A23582">
            <w:pPr>
              <w:jc w:val="both"/>
            </w:pPr>
            <w:r>
              <w:rPr>
                <w:b/>
              </w:rPr>
              <w:t xml:space="preserve">Údaje o vzdělání na VŠ </w:t>
            </w:r>
          </w:p>
        </w:tc>
      </w:tr>
      <w:tr w:rsidR="00A23582" w14:paraId="0D2E998F" w14:textId="77777777" w:rsidTr="00A23582">
        <w:trPr>
          <w:trHeight w:val="1773"/>
        </w:trPr>
        <w:tc>
          <w:tcPr>
            <w:tcW w:w="9881" w:type="dxa"/>
            <w:gridSpan w:val="11"/>
          </w:tcPr>
          <w:p w14:paraId="77F11813" w14:textId="77777777" w:rsidR="00A23582" w:rsidRPr="00822910" w:rsidRDefault="00A23582" w:rsidP="00A23582">
            <w:pPr>
              <w:autoSpaceDE w:val="0"/>
              <w:autoSpaceDN w:val="0"/>
              <w:adjustRightInd w:val="0"/>
              <w:rPr>
                <w:color w:val="000000"/>
                <w:szCs w:val="24"/>
              </w:rPr>
            </w:pPr>
            <w:r w:rsidRPr="0031440D">
              <w:rPr>
                <w:color w:val="000000"/>
                <w:rPrChange w:id="5941" w:author="Pavla Trefilová" w:date="2019-11-18T17:19:00Z">
                  <w:rPr>
                    <w:b/>
                    <w:color w:val="000000"/>
                  </w:rPr>
                </w:rPrChange>
              </w:rPr>
              <w:t xml:space="preserve">2009 – 2015 </w:t>
            </w:r>
            <w:r w:rsidRPr="00822910">
              <w:rPr>
                <w:color w:val="000000"/>
                <w:szCs w:val="24"/>
              </w:rPr>
              <w:t>Univerzita Tomáše Bati ve Zlíně, Fakulta managementu a ekonomiky, Studijní program: Ekonomika a management, Obor: Management a ekonomika (Ph.D.)</w:t>
            </w:r>
          </w:p>
          <w:p w14:paraId="773595D2" w14:textId="77777777" w:rsidR="00A23582" w:rsidRPr="00822910" w:rsidRDefault="00A23582" w:rsidP="00A23582">
            <w:pPr>
              <w:autoSpaceDE w:val="0"/>
              <w:autoSpaceDN w:val="0"/>
              <w:adjustRightInd w:val="0"/>
              <w:rPr>
                <w:color w:val="000000"/>
                <w:szCs w:val="24"/>
              </w:rPr>
            </w:pPr>
            <w:r w:rsidRPr="0031440D">
              <w:rPr>
                <w:color w:val="000000"/>
                <w:rPrChange w:id="5942" w:author="Pavla Trefilová" w:date="2019-11-18T17:19:00Z">
                  <w:rPr>
                    <w:b/>
                    <w:color w:val="000000"/>
                  </w:rPr>
                </w:rPrChange>
              </w:rPr>
              <w:t xml:space="preserve">2011 – 2013 </w:t>
            </w:r>
            <w:r w:rsidRPr="00822910">
              <w:rPr>
                <w:color w:val="000000"/>
                <w:szCs w:val="24"/>
              </w:rPr>
              <w:t>Univerzita Tomáš Bati ve Zlíně, Fakulta humanitních studií, Studijní program: Specializace v pedagogice, Obor: Učitelství odborných předmětů pro střední školy (Bc.)</w:t>
            </w:r>
          </w:p>
          <w:p w14:paraId="5DC1A27B" w14:textId="77777777" w:rsidR="00A23582" w:rsidRPr="00822910" w:rsidRDefault="00A23582" w:rsidP="00A23582">
            <w:pPr>
              <w:autoSpaceDE w:val="0"/>
              <w:autoSpaceDN w:val="0"/>
              <w:adjustRightInd w:val="0"/>
              <w:rPr>
                <w:color w:val="000000"/>
                <w:szCs w:val="24"/>
              </w:rPr>
            </w:pPr>
            <w:r w:rsidRPr="0031440D">
              <w:rPr>
                <w:color w:val="000000"/>
                <w:rPrChange w:id="5943" w:author="Pavla Trefilová" w:date="2019-11-18T17:19:00Z">
                  <w:rPr>
                    <w:b/>
                    <w:color w:val="000000"/>
                  </w:rPr>
                </w:rPrChange>
              </w:rPr>
              <w:t xml:space="preserve">2007 – 2009 </w:t>
            </w:r>
            <w:r w:rsidRPr="00822910">
              <w:rPr>
                <w:color w:val="000000"/>
                <w:szCs w:val="24"/>
              </w:rPr>
              <w:t>Univerzita Tomáše Bati ve Zlíně, Fakulta managementu a ekonomiky, Studijní program: Ekonomika a management, Obor: Management a marketing (Ing.)</w:t>
            </w:r>
          </w:p>
          <w:p w14:paraId="68833900" w14:textId="77777777" w:rsidR="00A23582" w:rsidRPr="00C72B2E" w:rsidRDefault="00A23582" w:rsidP="00A23582">
            <w:pPr>
              <w:autoSpaceDE w:val="0"/>
              <w:autoSpaceDN w:val="0"/>
              <w:adjustRightInd w:val="0"/>
              <w:rPr>
                <w:color w:val="000000"/>
                <w:szCs w:val="24"/>
              </w:rPr>
            </w:pPr>
            <w:r w:rsidRPr="0031440D">
              <w:rPr>
                <w:color w:val="000000"/>
                <w:rPrChange w:id="5944" w:author="Pavla Trefilová" w:date="2019-11-18T17:19:00Z">
                  <w:rPr>
                    <w:b/>
                    <w:color w:val="000000"/>
                  </w:rPr>
                </w:rPrChange>
              </w:rPr>
              <w:t xml:space="preserve">2003 – 2007 </w:t>
            </w:r>
            <w:r w:rsidRPr="00822910">
              <w:rPr>
                <w:color w:val="000000"/>
                <w:szCs w:val="24"/>
              </w:rPr>
              <w:t>Univerzita Tomáše Bati ve Zlíně, Fakulta managementu a ekonomiky – realizace na OA a VOŠE ve Zlíně, Studijní program: Ekonomika</w:t>
            </w:r>
            <w:r w:rsidRPr="009A3584">
              <w:rPr>
                <w:color w:val="000000"/>
                <w:szCs w:val="24"/>
              </w:rPr>
              <w:t xml:space="preserve"> a management</w:t>
            </w:r>
            <w:r>
              <w:rPr>
                <w:color w:val="000000"/>
                <w:szCs w:val="24"/>
              </w:rPr>
              <w:t>, Obor: Marketing</w:t>
            </w:r>
            <w:r w:rsidRPr="009A3584">
              <w:rPr>
                <w:color w:val="000000"/>
                <w:szCs w:val="24"/>
              </w:rPr>
              <w:t xml:space="preserve"> </w:t>
            </w:r>
            <w:r w:rsidRPr="001C2699">
              <w:rPr>
                <w:color w:val="000000"/>
                <w:szCs w:val="24"/>
              </w:rPr>
              <w:t>(Bc.)</w:t>
            </w:r>
          </w:p>
        </w:tc>
      </w:tr>
      <w:tr w:rsidR="00A23582" w14:paraId="6D95950B" w14:textId="77777777" w:rsidTr="00A23582">
        <w:tc>
          <w:tcPr>
            <w:tcW w:w="9881" w:type="dxa"/>
            <w:gridSpan w:val="11"/>
            <w:shd w:val="clear" w:color="auto" w:fill="F7CAAC"/>
          </w:tcPr>
          <w:p w14:paraId="4FC5AD48" w14:textId="77777777" w:rsidR="00A23582" w:rsidRDefault="00A23582" w:rsidP="00A23582">
            <w:pPr>
              <w:jc w:val="both"/>
              <w:rPr>
                <w:b/>
              </w:rPr>
            </w:pPr>
            <w:r>
              <w:rPr>
                <w:b/>
              </w:rPr>
              <w:t>Údaje o odborném působení od absolvování VŠ</w:t>
            </w:r>
          </w:p>
        </w:tc>
      </w:tr>
      <w:tr w:rsidR="00A23582" w14:paraId="4107BB11" w14:textId="77777777" w:rsidTr="00A23582">
        <w:trPr>
          <w:trHeight w:val="570"/>
        </w:trPr>
        <w:tc>
          <w:tcPr>
            <w:tcW w:w="9881" w:type="dxa"/>
            <w:gridSpan w:val="11"/>
          </w:tcPr>
          <w:p w14:paraId="1E83CACC" w14:textId="77777777" w:rsidR="00A23582" w:rsidRDefault="00A23582" w:rsidP="00A23582">
            <w:pPr>
              <w:jc w:val="both"/>
            </w:pPr>
            <w:r w:rsidRPr="0031440D">
              <w:rPr>
                <w:color w:val="000000"/>
                <w:rPrChange w:id="5945" w:author="Pavla Trefilová" w:date="2019-11-18T17:19:00Z">
                  <w:rPr>
                    <w:b/>
                    <w:color w:val="000000"/>
                  </w:rPr>
                </w:rPrChange>
              </w:rPr>
              <w:t>9/2010 – dosud:</w:t>
            </w:r>
            <w:r>
              <w:rPr>
                <w:color w:val="000000"/>
                <w:szCs w:val="24"/>
              </w:rPr>
              <w:t xml:space="preserve"> UTB ve Zlíně, Fakulta managementu a ekonomiky, akademický pracovník</w:t>
            </w:r>
          </w:p>
        </w:tc>
      </w:tr>
      <w:tr w:rsidR="00A23582" w14:paraId="01FE6B39" w14:textId="77777777" w:rsidTr="00A23582">
        <w:trPr>
          <w:trHeight w:val="250"/>
        </w:trPr>
        <w:tc>
          <w:tcPr>
            <w:tcW w:w="9881" w:type="dxa"/>
            <w:gridSpan w:val="11"/>
            <w:shd w:val="clear" w:color="auto" w:fill="F7CAAC"/>
          </w:tcPr>
          <w:p w14:paraId="60A0558A" w14:textId="77777777" w:rsidR="00A23582" w:rsidRDefault="00A23582" w:rsidP="00A23582">
            <w:pPr>
              <w:jc w:val="both"/>
            </w:pPr>
            <w:r>
              <w:rPr>
                <w:b/>
              </w:rPr>
              <w:t>Zkušenosti s vedením kvalifikačních a rigorózních prací</w:t>
            </w:r>
          </w:p>
        </w:tc>
      </w:tr>
      <w:tr w:rsidR="00A23582" w14:paraId="551C3619" w14:textId="77777777" w:rsidTr="00A23582">
        <w:trPr>
          <w:trHeight w:val="284"/>
        </w:trPr>
        <w:tc>
          <w:tcPr>
            <w:tcW w:w="9881" w:type="dxa"/>
            <w:gridSpan w:val="11"/>
          </w:tcPr>
          <w:p w14:paraId="512518F4" w14:textId="77777777" w:rsidR="00227BC9" w:rsidRDefault="00227BC9" w:rsidP="00227BC9">
            <w:pPr>
              <w:jc w:val="both"/>
            </w:pPr>
            <w:r>
              <w:t xml:space="preserve">Počet vedených bakalářských prací – 5 </w:t>
            </w:r>
          </w:p>
          <w:p w14:paraId="18642640" w14:textId="173B3BE2" w:rsidR="00A23582" w:rsidRDefault="00227BC9" w:rsidP="00227BC9">
            <w:pPr>
              <w:jc w:val="both"/>
            </w:pPr>
            <w:r>
              <w:t>Počet vedených diplomových prací – 1</w:t>
            </w:r>
          </w:p>
        </w:tc>
      </w:tr>
      <w:tr w:rsidR="00A23582" w14:paraId="226C2ACF" w14:textId="77777777" w:rsidTr="00A23582">
        <w:trPr>
          <w:cantSplit/>
        </w:trPr>
        <w:tc>
          <w:tcPr>
            <w:tcW w:w="3346" w:type="dxa"/>
            <w:gridSpan w:val="2"/>
            <w:tcBorders>
              <w:top w:val="single" w:sz="12" w:space="0" w:color="auto"/>
            </w:tcBorders>
            <w:shd w:val="clear" w:color="auto" w:fill="F7CAAC"/>
          </w:tcPr>
          <w:p w14:paraId="36544D8D"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B2FE65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A4D326" w14:textId="77777777" w:rsidR="00A23582" w:rsidRDefault="00A23582" w:rsidP="00A23582">
            <w:pPr>
              <w:jc w:val="both"/>
            </w:pPr>
            <w:r>
              <w:rPr>
                <w:b/>
              </w:rPr>
              <w:t>Řízení konáno na VŠ</w:t>
            </w:r>
          </w:p>
        </w:tc>
        <w:tc>
          <w:tcPr>
            <w:tcW w:w="2042" w:type="dxa"/>
            <w:gridSpan w:val="3"/>
            <w:tcBorders>
              <w:top w:val="single" w:sz="12" w:space="0" w:color="auto"/>
              <w:left w:val="single" w:sz="12" w:space="0" w:color="auto"/>
            </w:tcBorders>
            <w:shd w:val="clear" w:color="auto" w:fill="F7CAAC"/>
          </w:tcPr>
          <w:p w14:paraId="69454B71" w14:textId="77777777" w:rsidR="00A23582" w:rsidRDefault="00A23582" w:rsidP="00A23582">
            <w:pPr>
              <w:jc w:val="both"/>
              <w:rPr>
                <w:b/>
              </w:rPr>
            </w:pPr>
            <w:r>
              <w:rPr>
                <w:b/>
              </w:rPr>
              <w:t>Ohlasy publikací</w:t>
            </w:r>
          </w:p>
        </w:tc>
      </w:tr>
      <w:tr w:rsidR="00A23582" w14:paraId="1BC4F547" w14:textId="77777777" w:rsidTr="00A23582">
        <w:trPr>
          <w:cantSplit/>
        </w:trPr>
        <w:tc>
          <w:tcPr>
            <w:tcW w:w="3346" w:type="dxa"/>
            <w:gridSpan w:val="2"/>
          </w:tcPr>
          <w:p w14:paraId="2AB30B3C" w14:textId="77777777" w:rsidR="00A23582" w:rsidRDefault="00A23582" w:rsidP="00A23582">
            <w:pPr>
              <w:jc w:val="both"/>
            </w:pPr>
          </w:p>
        </w:tc>
        <w:tc>
          <w:tcPr>
            <w:tcW w:w="2245" w:type="dxa"/>
            <w:gridSpan w:val="2"/>
          </w:tcPr>
          <w:p w14:paraId="31C2D3F1" w14:textId="77777777" w:rsidR="00A23582" w:rsidRDefault="00A23582" w:rsidP="00A23582">
            <w:pPr>
              <w:jc w:val="both"/>
            </w:pPr>
          </w:p>
        </w:tc>
        <w:tc>
          <w:tcPr>
            <w:tcW w:w="2248" w:type="dxa"/>
            <w:gridSpan w:val="4"/>
            <w:tcBorders>
              <w:right w:val="single" w:sz="12" w:space="0" w:color="auto"/>
            </w:tcBorders>
          </w:tcPr>
          <w:p w14:paraId="1A49818C" w14:textId="77777777" w:rsidR="00A23582" w:rsidRDefault="00A23582" w:rsidP="00A23582">
            <w:pPr>
              <w:jc w:val="both"/>
            </w:pPr>
          </w:p>
        </w:tc>
        <w:tc>
          <w:tcPr>
            <w:tcW w:w="842" w:type="dxa"/>
            <w:tcBorders>
              <w:left w:val="single" w:sz="12" w:space="0" w:color="auto"/>
            </w:tcBorders>
            <w:shd w:val="clear" w:color="auto" w:fill="F7CAAC"/>
          </w:tcPr>
          <w:p w14:paraId="10FB85CB" w14:textId="77777777" w:rsidR="00A23582" w:rsidRDefault="00A23582" w:rsidP="00A23582">
            <w:pPr>
              <w:jc w:val="both"/>
            </w:pPr>
            <w:r>
              <w:rPr>
                <w:b/>
              </w:rPr>
              <w:t>WOS</w:t>
            </w:r>
          </w:p>
        </w:tc>
        <w:tc>
          <w:tcPr>
            <w:tcW w:w="693" w:type="dxa"/>
            <w:shd w:val="clear" w:color="auto" w:fill="F7CAAC"/>
          </w:tcPr>
          <w:p w14:paraId="1C487D7D" w14:textId="77777777" w:rsidR="00A23582" w:rsidRDefault="00A23582" w:rsidP="00A23582">
            <w:pPr>
              <w:jc w:val="both"/>
              <w:rPr>
                <w:sz w:val="18"/>
              </w:rPr>
            </w:pPr>
            <w:r>
              <w:rPr>
                <w:b/>
                <w:sz w:val="18"/>
              </w:rPr>
              <w:t>Scopus</w:t>
            </w:r>
          </w:p>
        </w:tc>
        <w:tc>
          <w:tcPr>
            <w:tcW w:w="507" w:type="dxa"/>
            <w:shd w:val="clear" w:color="auto" w:fill="F7CAAC"/>
          </w:tcPr>
          <w:p w14:paraId="2402D57D" w14:textId="77777777" w:rsidR="00A23582" w:rsidRDefault="00A23582" w:rsidP="00A23582">
            <w:pPr>
              <w:jc w:val="both"/>
            </w:pPr>
            <w:r>
              <w:rPr>
                <w:b/>
                <w:sz w:val="18"/>
              </w:rPr>
              <w:t>ostatní</w:t>
            </w:r>
          </w:p>
        </w:tc>
      </w:tr>
      <w:tr w:rsidR="00A23582" w14:paraId="7C96A8DB" w14:textId="77777777" w:rsidTr="00A23582">
        <w:trPr>
          <w:cantSplit/>
          <w:trHeight w:val="70"/>
        </w:trPr>
        <w:tc>
          <w:tcPr>
            <w:tcW w:w="3346" w:type="dxa"/>
            <w:gridSpan w:val="2"/>
            <w:shd w:val="clear" w:color="auto" w:fill="F7CAAC"/>
          </w:tcPr>
          <w:p w14:paraId="6E02689A" w14:textId="77777777" w:rsidR="00A23582" w:rsidRDefault="00A23582" w:rsidP="00A23582">
            <w:pPr>
              <w:jc w:val="both"/>
            </w:pPr>
            <w:r>
              <w:rPr>
                <w:b/>
              </w:rPr>
              <w:t>Obor jmenovacího řízení</w:t>
            </w:r>
          </w:p>
        </w:tc>
        <w:tc>
          <w:tcPr>
            <w:tcW w:w="2245" w:type="dxa"/>
            <w:gridSpan w:val="2"/>
            <w:shd w:val="clear" w:color="auto" w:fill="F7CAAC"/>
          </w:tcPr>
          <w:p w14:paraId="6D73C48B"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0D47F838" w14:textId="77777777" w:rsidR="00A23582" w:rsidRDefault="00A23582" w:rsidP="00A23582">
            <w:pPr>
              <w:jc w:val="both"/>
            </w:pPr>
            <w:r>
              <w:rPr>
                <w:b/>
              </w:rPr>
              <w:t>Řízení konáno na VŠ</w:t>
            </w:r>
          </w:p>
        </w:tc>
        <w:tc>
          <w:tcPr>
            <w:tcW w:w="842" w:type="dxa"/>
            <w:vMerge w:val="restart"/>
            <w:tcBorders>
              <w:left w:val="single" w:sz="12" w:space="0" w:color="auto"/>
            </w:tcBorders>
          </w:tcPr>
          <w:p w14:paraId="1D0A293A" w14:textId="77777777" w:rsidR="00A23582" w:rsidRDefault="00B34DF7" w:rsidP="00A23582">
            <w:pPr>
              <w:jc w:val="both"/>
              <w:rPr>
                <w:b/>
              </w:rPr>
            </w:pPr>
            <w:r>
              <w:rPr>
                <w:b/>
              </w:rPr>
              <w:t>4</w:t>
            </w:r>
          </w:p>
        </w:tc>
        <w:tc>
          <w:tcPr>
            <w:tcW w:w="693" w:type="dxa"/>
            <w:vMerge w:val="restart"/>
          </w:tcPr>
          <w:p w14:paraId="29DC6858" w14:textId="77777777" w:rsidR="00A23582" w:rsidRDefault="00B34DF7" w:rsidP="00A23582">
            <w:pPr>
              <w:jc w:val="both"/>
              <w:rPr>
                <w:b/>
              </w:rPr>
            </w:pPr>
            <w:r>
              <w:rPr>
                <w:b/>
              </w:rPr>
              <w:t>0</w:t>
            </w:r>
          </w:p>
        </w:tc>
        <w:tc>
          <w:tcPr>
            <w:tcW w:w="507" w:type="dxa"/>
            <w:vMerge w:val="restart"/>
          </w:tcPr>
          <w:p w14:paraId="079BBC62" w14:textId="7B97BB99" w:rsidR="00A23582" w:rsidRDefault="00227BC9" w:rsidP="00A23582">
            <w:pPr>
              <w:jc w:val="both"/>
              <w:rPr>
                <w:b/>
              </w:rPr>
            </w:pPr>
            <w:r>
              <w:rPr>
                <w:b/>
              </w:rPr>
              <w:t>0</w:t>
            </w:r>
          </w:p>
        </w:tc>
      </w:tr>
      <w:tr w:rsidR="00A23582" w14:paraId="42A4E869" w14:textId="77777777" w:rsidTr="00A23582">
        <w:trPr>
          <w:trHeight w:val="205"/>
        </w:trPr>
        <w:tc>
          <w:tcPr>
            <w:tcW w:w="3346" w:type="dxa"/>
            <w:gridSpan w:val="2"/>
          </w:tcPr>
          <w:p w14:paraId="3AD8CEAC" w14:textId="77777777" w:rsidR="00A23582" w:rsidRDefault="00A23582" w:rsidP="00A23582">
            <w:pPr>
              <w:jc w:val="both"/>
            </w:pPr>
          </w:p>
        </w:tc>
        <w:tc>
          <w:tcPr>
            <w:tcW w:w="2245" w:type="dxa"/>
            <w:gridSpan w:val="2"/>
          </w:tcPr>
          <w:p w14:paraId="2A7D72BA" w14:textId="77777777" w:rsidR="00A23582" w:rsidRDefault="00A23582" w:rsidP="00A23582">
            <w:pPr>
              <w:jc w:val="both"/>
            </w:pPr>
          </w:p>
        </w:tc>
        <w:tc>
          <w:tcPr>
            <w:tcW w:w="2248" w:type="dxa"/>
            <w:gridSpan w:val="4"/>
            <w:tcBorders>
              <w:right w:val="single" w:sz="12" w:space="0" w:color="auto"/>
            </w:tcBorders>
          </w:tcPr>
          <w:p w14:paraId="29A72609" w14:textId="77777777" w:rsidR="00A23582" w:rsidRDefault="00A23582" w:rsidP="00A23582">
            <w:pPr>
              <w:jc w:val="both"/>
            </w:pPr>
          </w:p>
        </w:tc>
        <w:tc>
          <w:tcPr>
            <w:tcW w:w="842" w:type="dxa"/>
            <w:vMerge/>
            <w:tcBorders>
              <w:left w:val="single" w:sz="12" w:space="0" w:color="auto"/>
            </w:tcBorders>
            <w:vAlign w:val="center"/>
          </w:tcPr>
          <w:p w14:paraId="0C6AE04B" w14:textId="77777777" w:rsidR="00A23582" w:rsidRDefault="00A23582" w:rsidP="00A23582">
            <w:pPr>
              <w:rPr>
                <w:b/>
              </w:rPr>
            </w:pPr>
          </w:p>
        </w:tc>
        <w:tc>
          <w:tcPr>
            <w:tcW w:w="693" w:type="dxa"/>
            <w:vMerge/>
            <w:vAlign w:val="center"/>
          </w:tcPr>
          <w:p w14:paraId="7B2B597C" w14:textId="77777777" w:rsidR="00A23582" w:rsidRDefault="00A23582" w:rsidP="00A23582">
            <w:pPr>
              <w:rPr>
                <w:b/>
              </w:rPr>
            </w:pPr>
          </w:p>
        </w:tc>
        <w:tc>
          <w:tcPr>
            <w:tcW w:w="507" w:type="dxa"/>
            <w:vMerge/>
            <w:vAlign w:val="center"/>
          </w:tcPr>
          <w:p w14:paraId="4914EBBF" w14:textId="77777777" w:rsidR="00A23582" w:rsidRDefault="00A23582" w:rsidP="00A23582">
            <w:pPr>
              <w:rPr>
                <w:b/>
              </w:rPr>
            </w:pPr>
          </w:p>
        </w:tc>
      </w:tr>
      <w:tr w:rsidR="00A23582" w14:paraId="5D947CCB" w14:textId="77777777" w:rsidTr="00A23582">
        <w:tc>
          <w:tcPr>
            <w:tcW w:w="9881" w:type="dxa"/>
            <w:gridSpan w:val="11"/>
            <w:shd w:val="clear" w:color="auto" w:fill="F7CAAC"/>
          </w:tcPr>
          <w:p w14:paraId="4B74DEC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2EB3953C" w14:textId="77777777" w:rsidTr="00A23582">
        <w:trPr>
          <w:trHeight w:val="2347"/>
        </w:trPr>
        <w:tc>
          <w:tcPr>
            <w:tcW w:w="9881" w:type="dxa"/>
            <w:gridSpan w:val="11"/>
          </w:tcPr>
          <w:p w14:paraId="24847088" w14:textId="77777777" w:rsidR="00A23582" w:rsidRPr="00F31B6D" w:rsidRDefault="00A23582" w:rsidP="00A23582">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roč. 7, č. 4, s. 68-85. ISSN 1804-1728. </w:t>
            </w:r>
            <w:hyperlink r:id="rId25" w:history="1">
              <w:r w:rsidRPr="00F31B6D">
                <w:rPr>
                  <w:rStyle w:val="Hypertextovodkaz"/>
                  <w:color w:val="auto"/>
                  <w:u w:val="none"/>
                </w:rPr>
                <w:t>https://doi.org/10.7441/joc.2015.04.05</w:t>
              </w:r>
            </w:hyperlink>
          </w:p>
          <w:p w14:paraId="07DDE3C2" w14:textId="77777777" w:rsidR="00A23582" w:rsidRPr="002019DA" w:rsidRDefault="00A23582" w:rsidP="00A23582">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r w:rsidRPr="00F31B6D">
              <w:rPr>
                <w:rStyle w:val="Siln"/>
                <w:b w:val="0"/>
                <w:sz w:val="20"/>
                <w:szCs w:val="20"/>
              </w:rPr>
              <w:t>DOI:</w:t>
            </w:r>
            <w:r w:rsidRPr="002019DA">
              <w:rPr>
                <w:sz w:val="20"/>
                <w:szCs w:val="20"/>
              </w:rPr>
              <w:t> 10.20472/BM.2015.3.1.007</w:t>
            </w:r>
            <w:r>
              <w:rPr>
                <w:sz w:val="20"/>
                <w:szCs w:val="20"/>
              </w:rPr>
              <w:t xml:space="preserve"> (50%).</w:t>
            </w:r>
          </w:p>
          <w:p w14:paraId="66772E7D" w14:textId="77777777" w:rsidR="00A23582" w:rsidRPr="002019DA" w:rsidRDefault="00A23582" w:rsidP="00A23582">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p w14:paraId="053F6747" w14:textId="77777777" w:rsidR="00A23582" w:rsidRDefault="00A23582" w:rsidP="00A23582">
            <w:pPr>
              <w:jc w:val="both"/>
            </w:pPr>
            <w:r>
              <w:t xml:space="preserve">HORÁKOVÁ, M. Importance of Disposable Income for Consumer Behavior. In </w:t>
            </w:r>
            <w:r w:rsidRPr="001D5FE0">
              <w:rPr>
                <w:i/>
              </w:rPr>
              <w:t>IBIMA Conference Proceedings of the 24th IBIMA conference on Crafting Global Competitive Economies: 2020 Vision Strategic Planning &amp; Smart Implementation and for inclusion.</w:t>
            </w:r>
            <w:r>
              <w:t xml:space="preserve"> 2014, pp. 2070-2081. ISBN 978-0-9860419-3-8.</w:t>
            </w:r>
          </w:p>
          <w:p w14:paraId="6C69B78D" w14:textId="77777777" w:rsidR="00A23582" w:rsidRPr="00744CA2" w:rsidRDefault="00A23582" w:rsidP="00A23582">
            <w:pPr>
              <w:jc w:val="both"/>
            </w:pPr>
            <w:r>
              <w:t xml:space="preserve">HORÁKOVÁ, M. The Role of Home Production for College Students in the Czech Republic. In </w:t>
            </w:r>
            <w:r w:rsidRPr="001D5FE0">
              <w:rPr>
                <w:i/>
              </w:rPr>
              <w:t>WSEAS Press Proceedings of the 3rd International Conference on Economics, Political and Law Science</w:t>
            </w:r>
            <w:r>
              <w:t>. 2014, pp. 226-234, ISSN 2227-460X. ISBN 978-960-474-386-5.</w:t>
            </w:r>
          </w:p>
        </w:tc>
      </w:tr>
      <w:tr w:rsidR="00A23582" w14:paraId="174501D3" w14:textId="77777777" w:rsidTr="00A23582">
        <w:trPr>
          <w:trHeight w:val="218"/>
        </w:trPr>
        <w:tc>
          <w:tcPr>
            <w:tcW w:w="9881" w:type="dxa"/>
            <w:gridSpan w:val="11"/>
            <w:shd w:val="clear" w:color="auto" w:fill="F7CAAC"/>
          </w:tcPr>
          <w:p w14:paraId="3A70DFC3" w14:textId="77777777" w:rsidR="00A23582" w:rsidRDefault="00A23582" w:rsidP="00A23582">
            <w:pPr>
              <w:rPr>
                <w:b/>
              </w:rPr>
            </w:pPr>
            <w:r>
              <w:rPr>
                <w:b/>
              </w:rPr>
              <w:t>Působení v zahraničí</w:t>
            </w:r>
          </w:p>
        </w:tc>
      </w:tr>
      <w:tr w:rsidR="00A23582" w14:paraId="08026B78" w14:textId="77777777" w:rsidTr="00A23582">
        <w:trPr>
          <w:trHeight w:val="60"/>
        </w:trPr>
        <w:tc>
          <w:tcPr>
            <w:tcW w:w="9881" w:type="dxa"/>
            <w:gridSpan w:val="11"/>
          </w:tcPr>
          <w:p w14:paraId="4D63C827" w14:textId="77777777" w:rsidR="00A23582" w:rsidRDefault="00A23582" w:rsidP="00A23582">
            <w:pPr>
              <w:rPr>
                <w:b/>
              </w:rPr>
            </w:pPr>
          </w:p>
        </w:tc>
      </w:tr>
      <w:tr w:rsidR="00A23582" w14:paraId="161485EE" w14:textId="77777777" w:rsidTr="00A23582">
        <w:trPr>
          <w:cantSplit/>
          <w:trHeight w:val="152"/>
        </w:trPr>
        <w:tc>
          <w:tcPr>
            <w:tcW w:w="2517" w:type="dxa"/>
            <w:shd w:val="clear" w:color="auto" w:fill="F7CAAC"/>
          </w:tcPr>
          <w:p w14:paraId="5FE19244" w14:textId="77777777" w:rsidR="00A23582" w:rsidRDefault="00A23582" w:rsidP="00A23582">
            <w:pPr>
              <w:jc w:val="both"/>
              <w:rPr>
                <w:b/>
              </w:rPr>
            </w:pPr>
            <w:r>
              <w:rPr>
                <w:b/>
              </w:rPr>
              <w:t xml:space="preserve">Podpis </w:t>
            </w:r>
          </w:p>
        </w:tc>
        <w:tc>
          <w:tcPr>
            <w:tcW w:w="4536" w:type="dxa"/>
            <w:gridSpan w:val="5"/>
          </w:tcPr>
          <w:p w14:paraId="6BB512F7" w14:textId="77777777" w:rsidR="00A23582" w:rsidRDefault="00A23582" w:rsidP="00A23582">
            <w:pPr>
              <w:jc w:val="both"/>
            </w:pPr>
          </w:p>
        </w:tc>
        <w:tc>
          <w:tcPr>
            <w:tcW w:w="786" w:type="dxa"/>
            <w:gridSpan w:val="2"/>
            <w:shd w:val="clear" w:color="auto" w:fill="F7CAAC"/>
          </w:tcPr>
          <w:p w14:paraId="1CA58CE3" w14:textId="77777777" w:rsidR="00A23582" w:rsidRDefault="00A23582" w:rsidP="00A23582">
            <w:pPr>
              <w:jc w:val="both"/>
            </w:pPr>
            <w:r>
              <w:rPr>
                <w:b/>
              </w:rPr>
              <w:t>datum</w:t>
            </w:r>
          </w:p>
        </w:tc>
        <w:tc>
          <w:tcPr>
            <w:tcW w:w="2042" w:type="dxa"/>
            <w:gridSpan w:val="3"/>
          </w:tcPr>
          <w:p w14:paraId="161A9D62" w14:textId="77777777" w:rsidR="00A23582" w:rsidRDefault="00A23582" w:rsidP="00A23582">
            <w:pPr>
              <w:jc w:val="both"/>
            </w:pPr>
          </w:p>
        </w:tc>
      </w:tr>
    </w:tbl>
    <w:p w14:paraId="2C62C052" w14:textId="77777777" w:rsidR="00A23582" w:rsidRDefault="00A23582"/>
    <w:p w14:paraId="6378E0DB" w14:textId="1763B0A6" w:rsidR="00965352" w:rsidRDefault="00965352">
      <w:pPr>
        <w:rPr>
          <w:ins w:id="5946" w:author="Pavla Trefilová" w:date="2019-11-18T17:19:00Z"/>
        </w:rPr>
      </w:pPr>
      <w:ins w:id="5947" w:author="Pavla Trefilová" w:date="2019-11-18T17:19:00Z">
        <w:r>
          <w:br w:type="page"/>
        </w:r>
      </w:ins>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Change w:id="5948">
          <w:tblGrid>
            <w:gridCol w:w="79"/>
            <w:gridCol w:w="2438"/>
            <w:gridCol w:w="829"/>
            <w:gridCol w:w="1721"/>
            <w:gridCol w:w="524"/>
            <w:gridCol w:w="468"/>
            <w:gridCol w:w="994"/>
            <w:gridCol w:w="711"/>
            <w:gridCol w:w="75"/>
            <w:gridCol w:w="634"/>
            <w:gridCol w:w="693"/>
            <w:gridCol w:w="694"/>
            <w:gridCol w:w="78"/>
          </w:tblGrid>
        </w:tblGridChange>
      </w:tblGrid>
      <w:tr w:rsidR="00965352" w:rsidRPr="00965352" w14:paraId="37A83456" w14:textId="77777777" w:rsidTr="00241F3C">
        <w:trPr>
          <w:ins w:id="5949" w:author="Pavla Trefilová" w:date="2019-11-18T17:19:00Z"/>
        </w:trPr>
        <w:tc>
          <w:tcPr>
            <w:tcW w:w="9860" w:type="dxa"/>
            <w:gridSpan w:val="11"/>
            <w:tcBorders>
              <w:bottom w:val="double" w:sz="4" w:space="0" w:color="auto"/>
            </w:tcBorders>
            <w:shd w:val="clear" w:color="auto" w:fill="BDD6EE"/>
          </w:tcPr>
          <w:p w14:paraId="58D9D409" w14:textId="77777777" w:rsidR="00965352" w:rsidRPr="00965352" w:rsidRDefault="00965352" w:rsidP="00965352">
            <w:pPr>
              <w:jc w:val="both"/>
              <w:rPr>
                <w:ins w:id="5950" w:author="Pavla Trefilová" w:date="2019-11-18T17:19:00Z"/>
                <w:b/>
                <w:sz w:val="28"/>
              </w:rPr>
            </w:pPr>
            <w:ins w:id="5951" w:author="Pavla Trefilová" w:date="2019-11-18T17:19:00Z">
              <w:r w:rsidRPr="00965352">
                <w:lastRenderedPageBreak/>
                <w:br w:type="page"/>
              </w:r>
              <w:r w:rsidRPr="00965352">
                <w:br w:type="page"/>
              </w:r>
              <w:r w:rsidRPr="00965352">
                <w:rPr>
                  <w:b/>
                  <w:sz w:val="28"/>
                </w:rPr>
                <w:t>C-I – Personální zabezpečení</w:t>
              </w:r>
            </w:ins>
          </w:p>
        </w:tc>
      </w:tr>
      <w:tr w:rsidR="00965352" w:rsidRPr="00965352" w14:paraId="199097A6" w14:textId="77777777" w:rsidTr="00241F3C">
        <w:trPr>
          <w:ins w:id="5952" w:author="Pavla Trefilová" w:date="2019-11-18T17:19:00Z"/>
        </w:trPr>
        <w:tc>
          <w:tcPr>
            <w:tcW w:w="2517" w:type="dxa"/>
            <w:tcBorders>
              <w:top w:val="double" w:sz="4" w:space="0" w:color="auto"/>
            </w:tcBorders>
            <w:shd w:val="clear" w:color="auto" w:fill="F7CAAC"/>
          </w:tcPr>
          <w:p w14:paraId="4AECA3A1" w14:textId="77777777" w:rsidR="00965352" w:rsidRPr="00965352" w:rsidRDefault="00965352" w:rsidP="00965352">
            <w:pPr>
              <w:jc w:val="both"/>
              <w:rPr>
                <w:ins w:id="5953" w:author="Pavla Trefilová" w:date="2019-11-18T17:19:00Z"/>
                <w:b/>
              </w:rPr>
            </w:pPr>
            <w:ins w:id="5954" w:author="Pavla Trefilová" w:date="2019-11-18T17:19:00Z">
              <w:r w:rsidRPr="00965352">
                <w:rPr>
                  <w:b/>
                </w:rPr>
                <w:t>Vysoká škola</w:t>
              </w:r>
            </w:ins>
          </w:p>
        </w:tc>
        <w:tc>
          <w:tcPr>
            <w:tcW w:w="7343" w:type="dxa"/>
            <w:gridSpan w:val="10"/>
          </w:tcPr>
          <w:p w14:paraId="734E2FE7" w14:textId="77777777" w:rsidR="00965352" w:rsidRPr="00965352" w:rsidRDefault="00965352" w:rsidP="00965352">
            <w:pPr>
              <w:jc w:val="both"/>
              <w:rPr>
                <w:ins w:id="5955" w:author="Pavla Trefilová" w:date="2019-11-18T17:19:00Z"/>
              </w:rPr>
            </w:pPr>
            <w:ins w:id="5956" w:author="Pavla Trefilová" w:date="2019-11-18T17:19:00Z">
              <w:r w:rsidRPr="00965352">
                <w:t>Univerzita Tomáše Bati ve Zlíně</w:t>
              </w:r>
            </w:ins>
          </w:p>
        </w:tc>
      </w:tr>
      <w:tr w:rsidR="00965352" w:rsidRPr="00965352" w14:paraId="5DD9CE27" w14:textId="77777777" w:rsidTr="00241F3C">
        <w:trPr>
          <w:ins w:id="5957" w:author="Pavla Trefilová" w:date="2019-11-18T17:19:00Z"/>
        </w:trPr>
        <w:tc>
          <w:tcPr>
            <w:tcW w:w="2517" w:type="dxa"/>
            <w:shd w:val="clear" w:color="auto" w:fill="F7CAAC"/>
          </w:tcPr>
          <w:p w14:paraId="5B166FFA" w14:textId="77777777" w:rsidR="00965352" w:rsidRPr="00965352" w:rsidRDefault="00965352" w:rsidP="00965352">
            <w:pPr>
              <w:jc w:val="both"/>
              <w:rPr>
                <w:ins w:id="5958" w:author="Pavla Trefilová" w:date="2019-11-18T17:19:00Z"/>
                <w:b/>
              </w:rPr>
            </w:pPr>
            <w:ins w:id="5959" w:author="Pavla Trefilová" w:date="2019-11-18T17:19:00Z">
              <w:r w:rsidRPr="00965352">
                <w:rPr>
                  <w:b/>
                </w:rPr>
                <w:t>Součást vysoké školy</w:t>
              </w:r>
            </w:ins>
          </w:p>
        </w:tc>
        <w:tc>
          <w:tcPr>
            <w:tcW w:w="7343" w:type="dxa"/>
            <w:gridSpan w:val="10"/>
          </w:tcPr>
          <w:p w14:paraId="06D2BE43" w14:textId="77777777" w:rsidR="00965352" w:rsidRPr="00965352" w:rsidRDefault="00965352" w:rsidP="00965352">
            <w:pPr>
              <w:jc w:val="both"/>
              <w:rPr>
                <w:ins w:id="5960" w:author="Pavla Trefilová" w:date="2019-11-18T17:19:00Z"/>
              </w:rPr>
            </w:pPr>
            <w:ins w:id="5961" w:author="Pavla Trefilová" w:date="2019-11-18T17:19:00Z">
              <w:r w:rsidRPr="00965352">
                <w:t>Fakulta managementu a ekonomiky</w:t>
              </w:r>
            </w:ins>
          </w:p>
        </w:tc>
      </w:tr>
      <w:tr w:rsidR="00965352" w:rsidRPr="00965352" w14:paraId="44CF92AA" w14:textId="77777777" w:rsidTr="00241F3C">
        <w:trPr>
          <w:ins w:id="5962" w:author="Pavla Trefilová" w:date="2019-11-18T17:19:00Z"/>
        </w:trPr>
        <w:tc>
          <w:tcPr>
            <w:tcW w:w="2517" w:type="dxa"/>
            <w:shd w:val="clear" w:color="auto" w:fill="F7CAAC"/>
          </w:tcPr>
          <w:p w14:paraId="07C6A8C1" w14:textId="77777777" w:rsidR="00965352" w:rsidRPr="00965352" w:rsidRDefault="00965352" w:rsidP="00965352">
            <w:pPr>
              <w:jc w:val="both"/>
              <w:rPr>
                <w:ins w:id="5963" w:author="Pavla Trefilová" w:date="2019-11-18T17:19:00Z"/>
                <w:b/>
              </w:rPr>
            </w:pPr>
            <w:ins w:id="5964" w:author="Pavla Trefilová" w:date="2019-11-18T17:19:00Z">
              <w:r w:rsidRPr="00965352">
                <w:rPr>
                  <w:b/>
                </w:rPr>
                <w:t>Název studijního programu</w:t>
              </w:r>
            </w:ins>
          </w:p>
        </w:tc>
        <w:tc>
          <w:tcPr>
            <w:tcW w:w="7343" w:type="dxa"/>
            <w:gridSpan w:val="10"/>
          </w:tcPr>
          <w:p w14:paraId="6B44ADE1" w14:textId="44973635" w:rsidR="00965352" w:rsidRPr="00965352" w:rsidRDefault="00965352" w:rsidP="00965352">
            <w:pPr>
              <w:jc w:val="both"/>
              <w:rPr>
                <w:ins w:id="5965" w:author="Pavla Trefilová" w:date="2019-11-18T17:19:00Z"/>
              </w:rPr>
            </w:pPr>
            <w:ins w:id="5966" w:author="Pavla Trefilová" w:date="2019-11-18T17:19:00Z">
              <w:r>
                <w:t xml:space="preserve">Economics and Management </w:t>
              </w:r>
            </w:ins>
          </w:p>
        </w:tc>
      </w:tr>
      <w:tr w:rsidR="00965352" w:rsidRPr="00965352" w14:paraId="4335D1B4" w14:textId="77777777" w:rsidTr="00241F3C">
        <w:trPr>
          <w:ins w:id="5967" w:author="Pavla Trefilová" w:date="2019-11-18T17:19:00Z"/>
        </w:trPr>
        <w:tc>
          <w:tcPr>
            <w:tcW w:w="2517" w:type="dxa"/>
            <w:shd w:val="clear" w:color="auto" w:fill="F7CAAC"/>
          </w:tcPr>
          <w:p w14:paraId="6A3A5C65" w14:textId="77777777" w:rsidR="00965352" w:rsidRPr="00965352" w:rsidRDefault="00965352" w:rsidP="00965352">
            <w:pPr>
              <w:jc w:val="both"/>
              <w:rPr>
                <w:ins w:id="5968" w:author="Pavla Trefilová" w:date="2019-11-18T17:19:00Z"/>
                <w:b/>
              </w:rPr>
            </w:pPr>
            <w:ins w:id="5969" w:author="Pavla Trefilová" w:date="2019-11-18T17:19:00Z">
              <w:r w:rsidRPr="00965352">
                <w:rPr>
                  <w:b/>
                </w:rPr>
                <w:t>Jméno a příjmení</w:t>
              </w:r>
            </w:ins>
          </w:p>
        </w:tc>
        <w:tc>
          <w:tcPr>
            <w:tcW w:w="4536" w:type="dxa"/>
            <w:gridSpan w:val="5"/>
          </w:tcPr>
          <w:p w14:paraId="5BF78A52" w14:textId="77777777" w:rsidR="00965352" w:rsidRPr="00965352" w:rsidRDefault="00965352" w:rsidP="00965352">
            <w:pPr>
              <w:jc w:val="both"/>
              <w:rPr>
                <w:ins w:id="5970" w:author="Pavla Trefilová" w:date="2019-11-18T17:19:00Z"/>
              </w:rPr>
            </w:pPr>
            <w:ins w:id="5971" w:author="Pavla Trefilová" w:date="2019-11-18T17:19:00Z">
              <w:r w:rsidRPr="00965352">
                <w:t>Xiaofang CHEN</w:t>
              </w:r>
            </w:ins>
          </w:p>
        </w:tc>
        <w:tc>
          <w:tcPr>
            <w:tcW w:w="711" w:type="dxa"/>
            <w:shd w:val="clear" w:color="auto" w:fill="F7CAAC"/>
          </w:tcPr>
          <w:p w14:paraId="428260C1" w14:textId="77777777" w:rsidR="00965352" w:rsidRPr="00965352" w:rsidRDefault="00965352" w:rsidP="00965352">
            <w:pPr>
              <w:jc w:val="both"/>
              <w:rPr>
                <w:ins w:id="5972" w:author="Pavla Trefilová" w:date="2019-11-18T17:19:00Z"/>
                <w:b/>
              </w:rPr>
            </w:pPr>
            <w:ins w:id="5973" w:author="Pavla Trefilová" w:date="2019-11-18T17:19:00Z">
              <w:r w:rsidRPr="00965352">
                <w:rPr>
                  <w:b/>
                </w:rPr>
                <w:t>Tituly</w:t>
              </w:r>
            </w:ins>
          </w:p>
        </w:tc>
        <w:tc>
          <w:tcPr>
            <w:tcW w:w="2096" w:type="dxa"/>
            <w:gridSpan w:val="4"/>
          </w:tcPr>
          <w:p w14:paraId="1EC69459" w14:textId="77777777" w:rsidR="00965352" w:rsidRPr="00965352" w:rsidRDefault="00965352" w:rsidP="00965352">
            <w:pPr>
              <w:jc w:val="both"/>
              <w:rPr>
                <w:ins w:id="5974" w:author="Pavla Trefilová" w:date="2019-11-18T17:19:00Z"/>
              </w:rPr>
            </w:pPr>
            <w:ins w:id="5975" w:author="Pavla Trefilová" w:date="2019-11-18T17:19:00Z">
              <w:r w:rsidRPr="00965352">
                <w:t>M.A.</w:t>
              </w:r>
            </w:ins>
          </w:p>
        </w:tc>
      </w:tr>
      <w:tr w:rsidR="00965352" w:rsidRPr="00965352" w14:paraId="57037FBF" w14:textId="77777777" w:rsidTr="00241F3C">
        <w:trPr>
          <w:trHeight w:val="400"/>
          <w:ins w:id="5976" w:author="Pavla Trefilová" w:date="2019-11-18T17:19:00Z"/>
        </w:trPr>
        <w:tc>
          <w:tcPr>
            <w:tcW w:w="2517" w:type="dxa"/>
            <w:shd w:val="clear" w:color="auto" w:fill="F7CAAC"/>
          </w:tcPr>
          <w:p w14:paraId="02BAC926" w14:textId="77777777" w:rsidR="00965352" w:rsidRPr="00965352" w:rsidRDefault="00965352" w:rsidP="00965352">
            <w:pPr>
              <w:jc w:val="both"/>
              <w:rPr>
                <w:ins w:id="5977" w:author="Pavla Trefilová" w:date="2019-11-18T17:19:00Z"/>
                <w:b/>
              </w:rPr>
            </w:pPr>
            <w:ins w:id="5978" w:author="Pavla Trefilová" w:date="2019-11-18T17:19:00Z">
              <w:r w:rsidRPr="00965352">
                <w:rPr>
                  <w:b/>
                </w:rPr>
                <w:t>Rok narození</w:t>
              </w:r>
            </w:ins>
          </w:p>
        </w:tc>
        <w:tc>
          <w:tcPr>
            <w:tcW w:w="829" w:type="dxa"/>
          </w:tcPr>
          <w:p w14:paraId="52C379B7" w14:textId="77777777" w:rsidR="00965352" w:rsidRPr="00965352" w:rsidRDefault="00965352" w:rsidP="00965352">
            <w:pPr>
              <w:jc w:val="both"/>
              <w:rPr>
                <w:ins w:id="5979" w:author="Pavla Trefilová" w:date="2019-11-18T17:19:00Z"/>
                <w:rFonts w:eastAsiaTheme="minorEastAsia"/>
                <w:lang w:eastAsia="zh-CN"/>
              </w:rPr>
            </w:pPr>
            <w:ins w:id="5980" w:author="Pavla Trefilová" w:date="2019-11-18T17:19:00Z">
              <w:r w:rsidRPr="00965352">
                <w:rPr>
                  <w:rFonts w:eastAsiaTheme="minorEastAsia" w:hint="eastAsia"/>
                  <w:lang w:eastAsia="zh-CN"/>
                </w:rPr>
                <w:t>1990</w:t>
              </w:r>
            </w:ins>
          </w:p>
        </w:tc>
        <w:tc>
          <w:tcPr>
            <w:tcW w:w="1721" w:type="dxa"/>
            <w:shd w:val="clear" w:color="auto" w:fill="F7CAAC"/>
          </w:tcPr>
          <w:p w14:paraId="30214331" w14:textId="77777777" w:rsidR="00965352" w:rsidRPr="00965352" w:rsidRDefault="00965352" w:rsidP="00965352">
            <w:pPr>
              <w:jc w:val="both"/>
              <w:rPr>
                <w:ins w:id="5981" w:author="Pavla Trefilová" w:date="2019-11-18T17:19:00Z"/>
                <w:b/>
              </w:rPr>
            </w:pPr>
            <w:ins w:id="5982" w:author="Pavla Trefilová" w:date="2019-11-18T17:19:00Z">
              <w:r w:rsidRPr="00965352">
                <w:rPr>
                  <w:b/>
                </w:rPr>
                <w:t>typ vztahu k VŠ</w:t>
              </w:r>
            </w:ins>
          </w:p>
        </w:tc>
        <w:tc>
          <w:tcPr>
            <w:tcW w:w="992" w:type="dxa"/>
            <w:gridSpan w:val="2"/>
          </w:tcPr>
          <w:p w14:paraId="071B73E3" w14:textId="77777777" w:rsidR="00965352" w:rsidRPr="00965352" w:rsidRDefault="00965352" w:rsidP="00965352">
            <w:pPr>
              <w:jc w:val="both"/>
              <w:rPr>
                <w:ins w:id="5983" w:author="Pavla Trefilová" w:date="2019-11-18T17:19:00Z"/>
              </w:rPr>
            </w:pPr>
            <w:ins w:id="5984" w:author="Pavla Trefilová" w:date="2019-11-18T17:19:00Z">
              <w:r w:rsidRPr="00965352">
                <w:t>pp</w:t>
              </w:r>
            </w:ins>
          </w:p>
        </w:tc>
        <w:tc>
          <w:tcPr>
            <w:tcW w:w="994" w:type="dxa"/>
            <w:shd w:val="clear" w:color="auto" w:fill="F7CAAC"/>
          </w:tcPr>
          <w:p w14:paraId="43399113" w14:textId="77777777" w:rsidR="00965352" w:rsidRPr="00965352" w:rsidRDefault="00965352" w:rsidP="00965352">
            <w:pPr>
              <w:jc w:val="both"/>
              <w:rPr>
                <w:ins w:id="5985" w:author="Pavla Trefilová" w:date="2019-11-18T17:19:00Z"/>
                <w:b/>
              </w:rPr>
            </w:pPr>
            <w:ins w:id="5986" w:author="Pavla Trefilová" w:date="2019-11-18T17:19:00Z">
              <w:r w:rsidRPr="00965352">
                <w:rPr>
                  <w:b/>
                </w:rPr>
                <w:t>rozsah</w:t>
              </w:r>
            </w:ins>
          </w:p>
        </w:tc>
        <w:tc>
          <w:tcPr>
            <w:tcW w:w="711" w:type="dxa"/>
          </w:tcPr>
          <w:p w14:paraId="127F55EE" w14:textId="77777777" w:rsidR="00965352" w:rsidRPr="00965352" w:rsidRDefault="00965352" w:rsidP="00965352">
            <w:pPr>
              <w:jc w:val="both"/>
              <w:rPr>
                <w:ins w:id="5987" w:author="Pavla Trefilová" w:date="2019-11-18T17:19:00Z"/>
              </w:rPr>
            </w:pPr>
            <w:ins w:id="5988" w:author="Pavla Trefilová" w:date="2019-11-18T17:19:00Z">
              <w:r w:rsidRPr="00965352">
                <w:t>12</w:t>
              </w:r>
            </w:ins>
          </w:p>
        </w:tc>
        <w:tc>
          <w:tcPr>
            <w:tcW w:w="709" w:type="dxa"/>
            <w:gridSpan w:val="2"/>
            <w:shd w:val="clear" w:color="auto" w:fill="F7CAAC"/>
          </w:tcPr>
          <w:p w14:paraId="3A103EA3" w14:textId="77777777" w:rsidR="00965352" w:rsidRPr="00965352" w:rsidRDefault="00965352" w:rsidP="00965352">
            <w:pPr>
              <w:jc w:val="both"/>
              <w:rPr>
                <w:ins w:id="5989" w:author="Pavla Trefilová" w:date="2019-11-18T17:19:00Z"/>
                <w:b/>
              </w:rPr>
            </w:pPr>
            <w:ins w:id="5990" w:author="Pavla Trefilová" w:date="2019-11-18T17:19:00Z">
              <w:r w:rsidRPr="00965352">
                <w:rPr>
                  <w:b/>
                </w:rPr>
                <w:t>do kdy</w:t>
              </w:r>
            </w:ins>
          </w:p>
        </w:tc>
        <w:tc>
          <w:tcPr>
            <w:tcW w:w="1387" w:type="dxa"/>
            <w:gridSpan w:val="2"/>
          </w:tcPr>
          <w:p w14:paraId="1C3FCF61" w14:textId="77777777" w:rsidR="00965352" w:rsidRPr="00965352" w:rsidRDefault="00965352" w:rsidP="00965352">
            <w:pPr>
              <w:jc w:val="both"/>
              <w:rPr>
                <w:ins w:id="5991" w:author="Pavla Trefilová" w:date="2019-11-18T17:19:00Z"/>
              </w:rPr>
            </w:pPr>
            <w:ins w:id="5992" w:author="Pavla Trefilová" w:date="2019-11-18T17:19:00Z">
              <w:r w:rsidRPr="00965352">
                <w:t>12/2019</w:t>
              </w:r>
            </w:ins>
          </w:p>
        </w:tc>
      </w:tr>
      <w:tr w:rsidR="00965352" w:rsidRPr="00965352" w14:paraId="764C5DF5" w14:textId="77777777" w:rsidTr="00241F3C">
        <w:trPr>
          <w:ins w:id="5993" w:author="Pavla Trefilová" w:date="2019-11-18T17:19:00Z"/>
        </w:trPr>
        <w:tc>
          <w:tcPr>
            <w:tcW w:w="5067" w:type="dxa"/>
            <w:gridSpan w:val="3"/>
            <w:shd w:val="clear" w:color="auto" w:fill="F7CAAC"/>
          </w:tcPr>
          <w:p w14:paraId="3C48B57A" w14:textId="77777777" w:rsidR="00965352" w:rsidRPr="00965352" w:rsidRDefault="00965352" w:rsidP="00965352">
            <w:pPr>
              <w:jc w:val="both"/>
              <w:rPr>
                <w:ins w:id="5994" w:author="Pavla Trefilová" w:date="2019-11-18T17:19:00Z"/>
                <w:b/>
              </w:rPr>
            </w:pPr>
            <w:ins w:id="5995" w:author="Pavla Trefilová" w:date="2019-11-18T17:19:00Z">
              <w:r w:rsidRPr="00965352">
                <w:rPr>
                  <w:b/>
                </w:rPr>
                <w:t>Typ vztahu na součásti VŠ, která uskutečňuje st. program</w:t>
              </w:r>
            </w:ins>
          </w:p>
        </w:tc>
        <w:tc>
          <w:tcPr>
            <w:tcW w:w="992" w:type="dxa"/>
            <w:gridSpan w:val="2"/>
          </w:tcPr>
          <w:p w14:paraId="4C66E329" w14:textId="77777777" w:rsidR="00965352" w:rsidRPr="00965352" w:rsidRDefault="00965352" w:rsidP="00965352">
            <w:pPr>
              <w:jc w:val="both"/>
              <w:rPr>
                <w:ins w:id="5996" w:author="Pavla Trefilová" w:date="2019-11-18T17:19:00Z"/>
              </w:rPr>
            </w:pPr>
          </w:p>
        </w:tc>
        <w:tc>
          <w:tcPr>
            <w:tcW w:w="994" w:type="dxa"/>
            <w:shd w:val="clear" w:color="auto" w:fill="F7CAAC"/>
          </w:tcPr>
          <w:p w14:paraId="22256D92" w14:textId="77777777" w:rsidR="00965352" w:rsidRPr="00965352" w:rsidRDefault="00965352" w:rsidP="00965352">
            <w:pPr>
              <w:jc w:val="both"/>
              <w:rPr>
                <w:ins w:id="5997" w:author="Pavla Trefilová" w:date="2019-11-18T17:19:00Z"/>
                <w:b/>
              </w:rPr>
            </w:pPr>
            <w:ins w:id="5998" w:author="Pavla Trefilová" w:date="2019-11-18T17:19:00Z">
              <w:r w:rsidRPr="00965352">
                <w:rPr>
                  <w:b/>
                </w:rPr>
                <w:t>rozsah</w:t>
              </w:r>
            </w:ins>
          </w:p>
        </w:tc>
        <w:tc>
          <w:tcPr>
            <w:tcW w:w="711" w:type="dxa"/>
          </w:tcPr>
          <w:p w14:paraId="10E92D12" w14:textId="77777777" w:rsidR="00965352" w:rsidRPr="00965352" w:rsidRDefault="00965352" w:rsidP="00965352">
            <w:pPr>
              <w:jc w:val="both"/>
              <w:rPr>
                <w:ins w:id="5999" w:author="Pavla Trefilová" w:date="2019-11-18T17:19:00Z"/>
              </w:rPr>
            </w:pPr>
          </w:p>
        </w:tc>
        <w:tc>
          <w:tcPr>
            <w:tcW w:w="709" w:type="dxa"/>
            <w:gridSpan w:val="2"/>
            <w:shd w:val="clear" w:color="auto" w:fill="F7CAAC"/>
          </w:tcPr>
          <w:p w14:paraId="5C72B366" w14:textId="77777777" w:rsidR="00965352" w:rsidRPr="00965352" w:rsidRDefault="00965352" w:rsidP="00965352">
            <w:pPr>
              <w:jc w:val="both"/>
              <w:rPr>
                <w:ins w:id="6000" w:author="Pavla Trefilová" w:date="2019-11-18T17:19:00Z"/>
                <w:b/>
              </w:rPr>
            </w:pPr>
            <w:ins w:id="6001" w:author="Pavla Trefilová" w:date="2019-11-18T17:19:00Z">
              <w:r w:rsidRPr="00965352">
                <w:rPr>
                  <w:b/>
                </w:rPr>
                <w:t>do kdy</w:t>
              </w:r>
            </w:ins>
          </w:p>
        </w:tc>
        <w:tc>
          <w:tcPr>
            <w:tcW w:w="1387" w:type="dxa"/>
            <w:gridSpan w:val="2"/>
          </w:tcPr>
          <w:p w14:paraId="3759422C" w14:textId="77777777" w:rsidR="00965352" w:rsidRPr="00965352" w:rsidRDefault="00965352" w:rsidP="00965352">
            <w:pPr>
              <w:jc w:val="both"/>
              <w:rPr>
                <w:ins w:id="6002" w:author="Pavla Trefilová" w:date="2019-11-18T17:19:00Z"/>
              </w:rPr>
            </w:pPr>
          </w:p>
        </w:tc>
      </w:tr>
      <w:tr w:rsidR="00965352" w:rsidRPr="00965352" w14:paraId="44050196" w14:textId="77777777" w:rsidTr="00241F3C">
        <w:trPr>
          <w:ins w:id="6003" w:author="Pavla Trefilová" w:date="2019-11-18T17:19:00Z"/>
        </w:trPr>
        <w:tc>
          <w:tcPr>
            <w:tcW w:w="6059" w:type="dxa"/>
            <w:gridSpan w:val="5"/>
            <w:shd w:val="clear" w:color="auto" w:fill="F7CAAC"/>
          </w:tcPr>
          <w:p w14:paraId="6ABD873F" w14:textId="77777777" w:rsidR="00965352" w:rsidRPr="00965352" w:rsidRDefault="00965352" w:rsidP="00965352">
            <w:pPr>
              <w:jc w:val="both"/>
              <w:rPr>
                <w:ins w:id="6004" w:author="Pavla Trefilová" w:date="2019-11-18T17:19:00Z"/>
              </w:rPr>
            </w:pPr>
            <w:ins w:id="6005" w:author="Pavla Trefilová" w:date="2019-11-18T17:19:00Z">
              <w:r w:rsidRPr="00965352">
                <w:rPr>
                  <w:b/>
                </w:rPr>
                <w:t>Další současná působení jako akademický pracovník na jiných VŠ</w:t>
              </w:r>
            </w:ins>
          </w:p>
        </w:tc>
        <w:tc>
          <w:tcPr>
            <w:tcW w:w="1705" w:type="dxa"/>
            <w:gridSpan w:val="2"/>
            <w:shd w:val="clear" w:color="auto" w:fill="F7CAAC"/>
          </w:tcPr>
          <w:p w14:paraId="03FA76D9" w14:textId="77777777" w:rsidR="00965352" w:rsidRPr="00965352" w:rsidRDefault="00965352" w:rsidP="00965352">
            <w:pPr>
              <w:jc w:val="both"/>
              <w:rPr>
                <w:ins w:id="6006" w:author="Pavla Trefilová" w:date="2019-11-18T17:19:00Z"/>
                <w:b/>
              </w:rPr>
            </w:pPr>
            <w:ins w:id="6007" w:author="Pavla Trefilová" w:date="2019-11-18T17:19:00Z">
              <w:r w:rsidRPr="00965352">
                <w:rPr>
                  <w:b/>
                </w:rPr>
                <w:t>typ prac. vztahu</w:t>
              </w:r>
            </w:ins>
          </w:p>
        </w:tc>
        <w:tc>
          <w:tcPr>
            <w:tcW w:w="2096" w:type="dxa"/>
            <w:gridSpan w:val="4"/>
            <w:shd w:val="clear" w:color="auto" w:fill="F7CAAC"/>
          </w:tcPr>
          <w:p w14:paraId="3AAE1915" w14:textId="77777777" w:rsidR="00965352" w:rsidRPr="00965352" w:rsidRDefault="00965352" w:rsidP="00965352">
            <w:pPr>
              <w:jc w:val="both"/>
              <w:rPr>
                <w:ins w:id="6008" w:author="Pavla Trefilová" w:date="2019-11-18T17:19:00Z"/>
                <w:b/>
              </w:rPr>
            </w:pPr>
            <w:ins w:id="6009" w:author="Pavla Trefilová" w:date="2019-11-18T17:19:00Z">
              <w:r w:rsidRPr="00965352">
                <w:rPr>
                  <w:b/>
                </w:rPr>
                <w:t>rozsah</w:t>
              </w:r>
            </w:ins>
          </w:p>
        </w:tc>
      </w:tr>
      <w:tr w:rsidR="00965352" w:rsidRPr="00965352" w14:paraId="38624BAE" w14:textId="77777777" w:rsidTr="00241F3C">
        <w:trPr>
          <w:ins w:id="6010" w:author="Pavla Trefilová" w:date="2019-11-18T17:19:00Z"/>
        </w:trPr>
        <w:tc>
          <w:tcPr>
            <w:tcW w:w="6059" w:type="dxa"/>
            <w:gridSpan w:val="5"/>
          </w:tcPr>
          <w:p w14:paraId="0F1AB1DC" w14:textId="77777777" w:rsidR="00965352" w:rsidRPr="00965352" w:rsidRDefault="00965352" w:rsidP="00965352">
            <w:pPr>
              <w:jc w:val="both"/>
              <w:rPr>
                <w:ins w:id="6011" w:author="Pavla Trefilová" w:date="2019-11-18T17:19:00Z"/>
              </w:rPr>
            </w:pPr>
          </w:p>
        </w:tc>
        <w:tc>
          <w:tcPr>
            <w:tcW w:w="1705" w:type="dxa"/>
            <w:gridSpan w:val="2"/>
          </w:tcPr>
          <w:p w14:paraId="0E25FAA6" w14:textId="77777777" w:rsidR="00965352" w:rsidRPr="00965352" w:rsidRDefault="00965352" w:rsidP="00965352">
            <w:pPr>
              <w:jc w:val="both"/>
              <w:rPr>
                <w:ins w:id="6012" w:author="Pavla Trefilová" w:date="2019-11-18T17:19:00Z"/>
              </w:rPr>
            </w:pPr>
          </w:p>
        </w:tc>
        <w:tc>
          <w:tcPr>
            <w:tcW w:w="2096" w:type="dxa"/>
            <w:gridSpan w:val="4"/>
          </w:tcPr>
          <w:p w14:paraId="620D6ED8" w14:textId="77777777" w:rsidR="00965352" w:rsidRPr="00965352" w:rsidRDefault="00965352" w:rsidP="00965352">
            <w:pPr>
              <w:jc w:val="both"/>
              <w:rPr>
                <w:ins w:id="6013" w:author="Pavla Trefilová" w:date="2019-11-18T17:19:00Z"/>
              </w:rPr>
            </w:pPr>
          </w:p>
        </w:tc>
      </w:tr>
      <w:tr w:rsidR="00965352" w:rsidRPr="00965352" w14:paraId="28C7AED8" w14:textId="77777777" w:rsidTr="00241F3C">
        <w:trPr>
          <w:ins w:id="6014" w:author="Pavla Trefilová" w:date="2019-11-18T17:19:00Z"/>
        </w:trPr>
        <w:tc>
          <w:tcPr>
            <w:tcW w:w="6059" w:type="dxa"/>
            <w:gridSpan w:val="5"/>
          </w:tcPr>
          <w:p w14:paraId="2DFE2BAD" w14:textId="77777777" w:rsidR="00965352" w:rsidRPr="00965352" w:rsidRDefault="00965352" w:rsidP="00965352">
            <w:pPr>
              <w:jc w:val="both"/>
              <w:rPr>
                <w:ins w:id="6015" w:author="Pavla Trefilová" w:date="2019-11-18T17:19:00Z"/>
              </w:rPr>
            </w:pPr>
          </w:p>
        </w:tc>
        <w:tc>
          <w:tcPr>
            <w:tcW w:w="1705" w:type="dxa"/>
            <w:gridSpan w:val="2"/>
          </w:tcPr>
          <w:p w14:paraId="0ADE610B" w14:textId="77777777" w:rsidR="00965352" w:rsidRPr="00965352" w:rsidRDefault="00965352" w:rsidP="00965352">
            <w:pPr>
              <w:jc w:val="both"/>
              <w:rPr>
                <w:ins w:id="6016" w:author="Pavla Trefilová" w:date="2019-11-18T17:19:00Z"/>
              </w:rPr>
            </w:pPr>
          </w:p>
        </w:tc>
        <w:tc>
          <w:tcPr>
            <w:tcW w:w="2096" w:type="dxa"/>
            <w:gridSpan w:val="4"/>
          </w:tcPr>
          <w:p w14:paraId="103DAAA1" w14:textId="77777777" w:rsidR="00965352" w:rsidRPr="00965352" w:rsidRDefault="00965352" w:rsidP="00965352">
            <w:pPr>
              <w:jc w:val="both"/>
              <w:rPr>
                <w:ins w:id="6017" w:author="Pavla Trefilová" w:date="2019-11-18T17:19:00Z"/>
              </w:rPr>
            </w:pPr>
          </w:p>
        </w:tc>
      </w:tr>
      <w:tr w:rsidR="00965352" w:rsidRPr="00965352" w14:paraId="33936CDC" w14:textId="77777777" w:rsidTr="00241F3C">
        <w:trPr>
          <w:ins w:id="6018" w:author="Pavla Trefilová" w:date="2019-11-18T17:19:00Z"/>
        </w:trPr>
        <w:tc>
          <w:tcPr>
            <w:tcW w:w="6059" w:type="dxa"/>
            <w:gridSpan w:val="5"/>
          </w:tcPr>
          <w:p w14:paraId="0F8B4B78" w14:textId="77777777" w:rsidR="00965352" w:rsidRPr="00965352" w:rsidRDefault="00965352" w:rsidP="00965352">
            <w:pPr>
              <w:jc w:val="both"/>
              <w:rPr>
                <w:ins w:id="6019" w:author="Pavla Trefilová" w:date="2019-11-18T17:19:00Z"/>
              </w:rPr>
            </w:pPr>
          </w:p>
        </w:tc>
        <w:tc>
          <w:tcPr>
            <w:tcW w:w="1705" w:type="dxa"/>
            <w:gridSpan w:val="2"/>
          </w:tcPr>
          <w:p w14:paraId="6DDAFA81" w14:textId="77777777" w:rsidR="00965352" w:rsidRPr="00965352" w:rsidRDefault="00965352" w:rsidP="00965352">
            <w:pPr>
              <w:jc w:val="both"/>
              <w:rPr>
                <w:ins w:id="6020" w:author="Pavla Trefilová" w:date="2019-11-18T17:19:00Z"/>
              </w:rPr>
            </w:pPr>
          </w:p>
        </w:tc>
        <w:tc>
          <w:tcPr>
            <w:tcW w:w="2096" w:type="dxa"/>
            <w:gridSpan w:val="4"/>
          </w:tcPr>
          <w:p w14:paraId="04C924BF" w14:textId="77777777" w:rsidR="00965352" w:rsidRPr="00965352" w:rsidRDefault="00965352" w:rsidP="00965352">
            <w:pPr>
              <w:jc w:val="both"/>
              <w:rPr>
                <w:ins w:id="6021" w:author="Pavla Trefilová" w:date="2019-11-18T17:19:00Z"/>
              </w:rPr>
            </w:pPr>
          </w:p>
        </w:tc>
      </w:tr>
      <w:tr w:rsidR="00965352" w:rsidRPr="00965352" w14:paraId="1E7181A5" w14:textId="77777777" w:rsidTr="00241F3C">
        <w:trPr>
          <w:ins w:id="6022" w:author="Pavla Trefilová" w:date="2019-11-18T17:19:00Z"/>
        </w:trPr>
        <w:tc>
          <w:tcPr>
            <w:tcW w:w="6059" w:type="dxa"/>
            <w:gridSpan w:val="5"/>
          </w:tcPr>
          <w:p w14:paraId="39C3F39D" w14:textId="77777777" w:rsidR="00965352" w:rsidRPr="00965352" w:rsidRDefault="00965352" w:rsidP="00965352">
            <w:pPr>
              <w:jc w:val="both"/>
              <w:rPr>
                <w:ins w:id="6023" w:author="Pavla Trefilová" w:date="2019-11-18T17:19:00Z"/>
              </w:rPr>
            </w:pPr>
          </w:p>
        </w:tc>
        <w:tc>
          <w:tcPr>
            <w:tcW w:w="1705" w:type="dxa"/>
            <w:gridSpan w:val="2"/>
          </w:tcPr>
          <w:p w14:paraId="2D6590A6" w14:textId="77777777" w:rsidR="00965352" w:rsidRPr="00965352" w:rsidRDefault="00965352" w:rsidP="00965352">
            <w:pPr>
              <w:jc w:val="both"/>
              <w:rPr>
                <w:ins w:id="6024" w:author="Pavla Trefilová" w:date="2019-11-18T17:19:00Z"/>
              </w:rPr>
            </w:pPr>
          </w:p>
        </w:tc>
        <w:tc>
          <w:tcPr>
            <w:tcW w:w="2096" w:type="dxa"/>
            <w:gridSpan w:val="4"/>
          </w:tcPr>
          <w:p w14:paraId="2C6AF624" w14:textId="77777777" w:rsidR="00965352" w:rsidRPr="00965352" w:rsidRDefault="00965352" w:rsidP="00965352">
            <w:pPr>
              <w:jc w:val="both"/>
              <w:rPr>
                <w:ins w:id="6025" w:author="Pavla Trefilová" w:date="2019-11-18T17:19:00Z"/>
              </w:rPr>
            </w:pPr>
          </w:p>
        </w:tc>
      </w:tr>
      <w:tr w:rsidR="00965352" w:rsidRPr="00965352" w14:paraId="7C18B02E" w14:textId="77777777" w:rsidTr="00241F3C">
        <w:trPr>
          <w:ins w:id="6026" w:author="Pavla Trefilová" w:date="2019-11-18T17:19:00Z"/>
        </w:trPr>
        <w:tc>
          <w:tcPr>
            <w:tcW w:w="9860" w:type="dxa"/>
            <w:gridSpan w:val="11"/>
            <w:shd w:val="clear" w:color="auto" w:fill="F7CAAC"/>
          </w:tcPr>
          <w:p w14:paraId="0387641F" w14:textId="77777777" w:rsidR="00965352" w:rsidRPr="00965352" w:rsidRDefault="00965352" w:rsidP="00965352">
            <w:pPr>
              <w:jc w:val="both"/>
              <w:rPr>
                <w:ins w:id="6027" w:author="Pavla Trefilová" w:date="2019-11-18T17:19:00Z"/>
              </w:rPr>
            </w:pPr>
            <w:ins w:id="6028" w:author="Pavla Trefilová" w:date="2019-11-18T17:19:00Z">
              <w:r w:rsidRPr="00965352">
                <w:rPr>
                  <w:b/>
                </w:rPr>
                <w:t>Předměty příslušného studijního programu a způsob zapojení do jejich výuky, příp. další zapojení do uskutečňování studijního programu</w:t>
              </w:r>
            </w:ins>
          </w:p>
        </w:tc>
      </w:tr>
      <w:tr w:rsidR="00965352" w:rsidRPr="00965352" w14:paraId="5D19AC9E" w14:textId="77777777" w:rsidTr="00241F3C">
        <w:trPr>
          <w:trHeight w:val="763"/>
          <w:ins w:id="6029" w:author="Pavla Trefilová" w:date="2019-11-18T17:19:00Z"/>
        </w:trPr>
        <w:tc>
          <w:tcPr>
            <w:tcW w:w="9860" w:type="dxa"/>
            <w:gridSpan w:val="11"/>
            <w:tcBorders>
              <w:top w:val="nil"/>
            </w:tcBorders>
          </w:tcPr>
          <w:p w14:paraId="5A2BDA62" w14:textId="77777777" w:rsidR="00965352" w:rsidRPr="00965352" w:rsidRDefault="00965352" w:rsidP="00965352">
            <w:pPr>
              <w:jc w:val="both"/>
              <w:rPr>
                <w:ins w:id="6030" w:author="Pavla Trefilová" w:date="2019-11-18T17:19:00Z"/>
              </w:rPr>
            </w:pPr>
            <w:ins w:id="6031" w:author="Pavla Trefilová" w:date="2019-11-18T17:19:00Z">
              <w:r w:rsidRPr="00965352">
                <w:rPr>
                  <w:color w:val="000000"/>
                  <w:shd w:val="clear" w:color="auto" w:fill="FFFFFF"/>
                </w:rPr>
                <w:t>Chinese</w:t>
              </w:r>
              <w:r w:rsidRPr="00965352">
                <w:t xml:space="preserve"> 1 - garant, vedení seminářů (100%)</w:t>
              </w:r>
            </w:ins>
          </w:p>
          <w:p w14:paraId="5F65BD3D" w14:textId="77777777" w:rsidR="00965352" w:rsidRPr="00965352" w:rsidRDefault="00965352" w:rsidP="00965352">
            <w:pPr>
              <w:jc w:val="both"/>
              <w:rPr>
                <w:ins w:id="6032" w:author="Pavla Trefilová" w:date="2019-11-18T17:19:00Z"/>
              </w:rPr>
            </w:pPr>
            <w:ins w:id="6033" w:author="Pavla Trefilová" w:date="2019-11-18T17:19:00Z">
              <w:r w:rsidRPr="00965352">
                <w:rPr>
                  <w:color w:val="000000"/>
                  <w:shd w:val="clear" w:color="auto" w:fill="FFFFFF"/>
                </w:rPr>
                <w:t>Chinese</w:t>
              </w:r>
              <w:r w:rsidRPr="00965352">
                <w:t xml:space="preserve"> 2 - garant, vedení seminářů (100%)</w:t>
              </w:r>
            </w:ins>
          </w:p>
        </w:tc>
      </w:tr>
      <w:tr w:rsidR="00965352" w:rsidRPr="00965352" w14:paraId="46E4B1AC" w14:textId="77777777" w:rsidTr="00241F3C">
        <w:trPr>
          <w:ins w:id="6034" w:author="Pavla Trefilová" w:date="2019-11-18T17:19:00Z"/>
        </w:trPr>
        <w:tc>
          <w:tcPr>
            <w:tcW w:w="9860" w:type="dxa"/>
            <w:gridSpan w:val="11"/>
            <w:shd w:val="clear" w:color="auto" w:fill="F7CAAC"/>
          </w:tcPr>
          <w:p w14:paraId="3D0012F9" w14:textId="77777777" w:rsidR="00965352" w:rsidRPr="00965352" w:rsidRDefault="00965352" w:rsidP="00965352">
            <w:pPr>
              <w:jc w:val="both"/>
              <w:rPr>
                <w:ins w:id="6035" w:author="Pavla Trefilová" w:date="2019-11-18T17:19:00Z"/>
              </w:rPr>
            </w:pPr>
            <w:ins w:id="6036" w:author="Pavla Trefilová" w:date="2019-11-18T17:19:00Z">
              <w:r w:rsidRPr="00965352">
                <w:rPr>
                  <w:b/>
                </w:rPr>
                <w:t xml:space="preserve">Údaje o vzdělání na VŠ </w:t>
              </w:r>
            </w:ins>
          </w:p>
        </w:tc>
      </w:tr>
      <w:tr w:rsidR="00965352" w:rsidRPr="00965352" w14:paraId="1CB529FD" w14:textId="77777777" w:rsidTr="00241F3C">
        <w:trPr>
          <w:trHeight w:val="655"/>
          <w:ins w:id="6037" w:author="Pavla Trefilová" w:date="2019-11-18T17:19:00Z"/>
        </w:trPr>
        <w:tc>
          <w:tcPr>
            <w:tcW w:w="9860" w:type="dxa"/>
            <w:gridSpan w:val="11"/>
          </w:tcPr>
          <w:p w14:paraId="4E80FDCF" w14:textId="77777777" w:rsidR="00965352" w:rsidRPr="00965352" w:rsidRDefault="00965352" w:rsidP="00965352">
            <w:pPr>
              <w:tabs>
                <w:tab w:val="left" w:pos="1134"/>
              </w:tabs>
              <w:ind w:left="1134" w:hanging="1134"/>
              <w:rPr>
                <w:ins w:id="6038" w:author="Pavla Trefilová" w:date="2019-11-18T17:19:00Z"/>
                <w:rFonts w:eastAsia="Calibri"/>
              </w:rPr>
            </w:pPr>
            <w:ins w:id="6039" w:author="Pavla Trefilová" w:date="2019-11-18T17:19:00Z">
              <w:r w:rsidRPr="00965352">
                <w:rPr>
                  <w:rFonts w:eastAsia="Calibri"/>
                </w:rPr>
                <w:t>2009-2013      PINGDINGSHAN University; bakalář - výuka čínštiny jako druhého jazyka (bachelor of TCSL - teaching Chinese as a second language)</w:t>
              </w:r>
            </w:ins>
          </w:p>
          <w:p w14:paraId="4595BE5F" w14:textId="77777777" w:rsidR="00965352" w:rsidRPr="00965352" w:rsidRDefault="00965352" w:rsidP="00965352">
            <w:pPr>
              <w:tabs>
                <w:tab w:val="left" w:pos="1134"/>
              </w:tabs>
              <w:ind w:left="1134" w:hanging="1134"/>
              <w:rPr>
                <w:ins w:id="6040" w:author="Pavla Trefilová" w:date="2019-11-18T17:19:00Z"/>
                <w:rFonts w:eastAsia="Calibri"/>
                <w:i/>
              </w:rPr>
            </w:pPr>
            <w:ins w:id="6041" w:author="Pavla Trefilová" w:date="2019-11-18T17:19:00Z">
              <w:r w:rsidRPr="00965352">
                <w:rPr>
                  <w:rFonts w:eastAsia="Calibri"/>
                </w:rPr>
                <w:t>2014-2017      QINGDAO University; magistr (master of TCSL)</w:t>
              </w:r>
            </w:ins>
          </w:p>
        </w:tc>
      </w:tr>
      <w:tr w:rsidR="00965352" w:rsidRPr="00965352" w14:paraId="652B89A3" w14:textId="77777777" w:rsidTr="00241F3C">
        <w:tblPrEx>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42"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43" w:author="Pavla Trefilová" w:date="2019-11-18T17:19:00Z">
            <w:trPr>
              <w:gridBefore w:val="1"/>
            </w:trPr>
          </w:trPrChange>
        </w:trPr>
        <w:tc>
          <w:tcPr>
            <w:tcW w:w="9860" w:type="dxa"/>
            <w:gridSpan w:val="11"/>
            <w:shd w:val="clear" w:color="auto" w:fill="F7CAAC"/>
            <w:tcPrChange w:id="6044" w:author="Pavla Trefilová" w:date="2019-11-18T17:19:00Z">
              <w:tcPr>
                <w:tcW w:w="9859" w:type="dxa"/>
                <w:gridSpan w:val="12"/>
                <w:shd w:val="clear" w:color="auto" w:fill="F7CAAC"/>
              </w:tcPr>
            </w:tcPrChange>
          </w:tcPr>
          <w:p w14:paraId="6D18A2D4" w14:textId="77777777" w:rsidR="00965352" w:rsidRPr="00965352" w:rsidRDefault="00965352" w:rsidP="00965352">
            <w:pPr>
              <w:jc w:val="both"/>
              <w:rPr>
                <w:moveTo w:id="6045" w:author="Pavla Trefilová" w:date="2019-11-18T17:19:00Z"/>
                <w:b/>
              </w:rPr>
            </w:pPr>
            <w:moveToRangeStart w:id="6046" w:author="Pavla Trefilová" w:date="2019-11-18T17:19:00Z" w:name="move24990055"/>
            <w:moveTo w:id="6047" w:author="Pavla Trefilová" w:date="2019-11-18T17:19:00Z">
              <w:r w:rsidRPr="00965352">
                <w:rPr>
                  <w:b/>
                </w:rPr>
                <w:t>Údaje o odborném působení od absolvování VŠ</w:t>
              </w:r>
            </w:moveTo>
          </w:p>
        </w:tc>
      </w:tr>
      <w:moveToRangeEnd w:id="6046"/>
      <w:tr w:rsidR="00965352" w:rsidRPr="00965352" w14:paraId="27992B24" w14:textId="77777777" w:rsidTr="00241F3C">
        <w:trPr>
          <w:trHeight w:val="612"/>
          <w:ins w:id="6048" w:author="Pavla Trefilová" w:date="2019-11-18T17:19:00Z"/>
        </w:trPr>
        <w:tc>
          <w:tcPr>
            <w:tcW w:w="9860" w:type="dxa"/>
            <w:gridSpan w:val="11"/>
          </w:tcPr>
          <w:p w14:paraId="524C1E56" w14:textId="77777777" w:rsidR="00965352" w:rsidRPr="00965352" w:rsidRDefault="00965352" w:rsidP="00965352">
            <w:pPr>
              <w:jc w:val="both"/>
              <w:rPr>
                <w:ins w:id="6049" w:author="Pavla Trefilová" w:date="2019-11-18T17:19:00Z"/>
              </w:rPr>
            </w:pPr>
            <w:ins w:id="6050" w:author="Pavla Trefilová" w:date="2019-11-18T17:19:00Z">
              <w:r w:rsidRPr="00965352">
                <w:t>2019–dosud</w:t>
              </w:r>
              <w:r w:rsidRPr="00965352">
                <w:tab/>
                <w:t>UTB ve Zlíně, FHS, Ústav moderních jazyků a literatur, lektor</w:t>
              </w:r>
            </w:ins>
          </w:p>
          <w:p w14:paraId="4D34A734" w14:textId="77777777" w:rsidR="00965352" w:rsidRPr="00965352" w:rsidRDefault="00965352" w:rsidP="00965352">
            <w:pPr>
              <w:jc w:val="both"/>
              <w:rPr>
                <w:ins w:id="6051" w:author="Pavla Trefilová" w:date="2019-11-18T17:19:00Z"/>
              </w:rPr>
            </w:pPr>
            <w:ins w:id="6052" w:author="Pavla Trefilová" w:date="2019-11-18T17:19:00Z">
              <w:r w:rsidRPr="00965352">
                <w:t xml:space="preserve">01/2018-dosud    Konfuciův institut Univerzity Palackého v Olomouci </w:t>
              </w:r>
            </w:ins>
          </w:p>
          <w:p w14:paraId="77FF472F" w14:textId="77777777" w:rsidR="00965352" w:rsidRPr="00965352" w:rsidRDefault="00965352" w:rsidP="00965352">
            <w:pPr>
              <w:jc w:val="both"/>
              <w:rPr>
                <w:ins w:id="6053" w:author="Pavla Trefilová" w:date="2019-11-18T17:19:00Z"/>
              </w:rPr>
            </w:pPr>
            <w:ins w:id="6054" w:author="Pavla Trefilová" w:date="2019-11-18T17:19:00Z">
              <w:r w:rsidRPr="00965352">
                <w:t xml:space="preserve">6/2016-8/2016    Qingdao University, letní kemp, lektor čínského jazyka </w:t>
              </w:r>
            </w:ins>
          </w:p>
          <w:p w14:paraId="175AD95A" w14:textId="77777777" w:rsidR="00965352" w:rsidRPr="00965352" w:rsidRDefault="00965352" w:rsidP="00965352">
            <w:pPr>
              <w:jc w:val="both"/>
              <w:rPr>
                <w:ins w:id="6055" w:author="Pavla Trefilová" w:date="2019-11-18T17:19:00Z"/>
              </w:rPr>
            </w:pPr>
            <w:ins w:id="6056" w:author="Pavla Trefilová" w:date="2019-11-18T17:19:00Z">
              <w:r w:rsidRPr="00965352">
                <w:t xml:space="preserve">3/2015-3/2016    Konfuciův institut Univerzity Sehan v Jižní Koreji </w:t>
              </w:r>
            </w:ins>
          </w:p>
          <w:p w14:paraId="13510E2A" w14:textId="77777777" w:rsidR="00965352" w:rsidRPr="00965352" w:rsidRDefault="00965352" w:rsidP="00965352">
            <w:pPr>
              <w:jc w:val="both"/>
              <w:rPr>
                <w:ins w:id="6057" w:author="Pavla Trefilová" w:date="2019-11-18T17:19:00Z"/>
              </w:rPr>
            </w:pPr>
            <w:ins w:id="6058" w:author="Pavla Trefilová" w:date="2019-11-18T17:19:00Z">
              <w:r w:rsidRPr="00965352">
                <w:t xml:space="preserve">5/2013-3/2014    Nepál, lektor čínského jazyka </w:t>
              </w:r>
            </w:ins>
          </w:p>
        </w:tc>
      </w:tr>
      <w:tr w:rsidR="00965352" w:rsidRPr="00965352" w14:paraId="61D64DCA" w14:textId="77777777" w:rsidTr="00241F3C">
        <w:trPr>
          <w:trHeight w:val="250"/>
          <w:ins w:id="6059" w:author="Pavla Trefilová" w:date="2019-11-18T17:19:00Z"/>
        </w:trPr>
        <w:tc>
          <w:tcPr>
            <w:tcW w:w="9860" w:type="dxa"/>
            <w:gridSpan w:val="11"/>
            <w:shd w:val="clear" w:color="auto" w:fill="F7CAAC"/>
          </w:tcPr>
          <w:p w14:paraId="3A18BB4D" w14:textId="77777777" w:rsidR="00965352" w:rsidRPr="00965352" w:rsidRDefault="00965352" w:rsidP="00965352">
            <w:pPr>
              <w:jc w:val="both"/>
              <w:rPr>
                <w:ins w:id="6060" w:author="Pavla Trefilová" w:date="2019-11-18T17:19:00Z"/>
                <w:rFonts w:eastAsiaTheme="minorEastAsia"/>
                <w:b/>
                <w:lang w:eastAsia="zh-CN"/>
              </w:rPr>
            </w:pPr>
            <w:ins w:id="6061" w:author="Pavla Trefilová" w:date="2019-11-18T17:19:00Z">
              <w:r w:rsidRPr="00965352">
                <w:rPr>
                  <w:b/>
                </w:rPr>
                <w:t>Zkušenosti s vedením kvalifikačních a rigorózních prací</w:t>
              </w:r>
            </w:ins>
          </w:p>
        </w:tc>
      </w:tr>
      <w:tr w:rsidR="00965352" w:rsidRPr="00965352" w14:paraId="54865C3A" w14:textId="77777777" w:rsidTr="00241F3C">
        <w:trPr>
          <w:trHeight w:val="425"/>
          <w:ins w:id="6062" w:author="Pavla Trefilová" w:date="2019-11-18T17:19:00Z"/>
        </w:trPr>
        <w:tc>
          <w:tcPr>
            <w:tcW w:w="9860" w:type="dxa"/>
            <w:gridSpan w:val="11"/>
          </w:tcPr>
          <w:p w14:paraId="75732FE5" w14:textId="77777777" w:rsidR="00965352" w:rsidRPr="00965352" w:rsidRDefault="00965352" w:rsidP="00965352">
            <w:pPr>
              <w:jc w:val="both"/>
              <w:rPr>
                <w:ins w:id="6063" w:author="Pavla Trefilová" w:date="2019-11-18T17:19:00Z"/>
              </w:rPr>
            </w:pPr>
            <w:ins w:id="6064" w:author="Pavla Trefilová" w:date="2019-11-18T17:19:00Z">
              <w:r w:rsidRPr="00965352">
                <w:t>Počet vedených bakalářských prací – 0</w:t>
              </w:r>
            </w:ins>
          </w:p>
          <w:p w14:paraId="5F016B83" w14:textId="77777777" w:rsidR="00965352" w:rsidRPr="00965352" w:rsidRDefault="00965352" w:rsidP="00965352">
            <w:pPr>
              <w:jc w:val="both"/>
              <w:rPr>
                <w:ins w:id="6065" w:author="Pavla Trefilová" w:date="2019-11-18T17:19:00Z"/>
                <w:rFonts w:eastAsiaTheme="minorEastAsia"/>
                <w:lang w:eastAsia="zh-CN"/>
              </w:rPr>
            </w:pPr>
            <w:ins w:id="6066" w:author="Pavla Trefilová" w:date="2019-11-18T17:19:00Z">
              <w:r w:rsidRPr="00965352">
                <w:t>Počet vedených diplomových prací – 0</w:t>
              </w:r>
            </w:ins>
          </w:p>
        </w:tc>
      </w:tr>
      <w:tr w:rsidR="00965352" w:rsidRPr="00965352" w14:paraId="7680BAAB" w14:textId="77777777" w:rsidTr="00241F3C">
        <w:trPr>
          <w:cantSplit/>
          <w:ins w:id="6067" w:author="Pavla Trefilová" w:date="2019-11-18T17:19:00Z"/>
        </w:trPr>
        <w:tc>
          <w:tcPr>
            <w:tcW w:w="3346" w:type="dxa"/>
            <w:gridSpan w:val="2"/>
            <w:tcBorders>
              <w:top w:val="single" w:sz="12" w:space="0" w:color="auto"/>
            </w:tcBorders>
            <w:shd w:val="clear" w:color="auto" w:fill="F7CAAC"/>
          </w:tcPr>
          <w:p w14:paraId="418CFC87" w14:textId="77777777" w:rsidR="00965352" w:rsidRPr="00965352" w:rsidRDefault="00965352" w:rsidP="00965352">
            <w:pPr>
              <w:jc w:val="both"/>
              <w:rPr>
                <w:ins w:id="6068" w:author="Pavla Trefilová" w:date="2019-11-18T17:19:00Z"/>
              </w:rPr>
            </w:pPr>
            <w:ins w:id="6069" w:author="Pavla Trefilová" w:date="2019-11-18T17:19:00Z">
              <w:r w:rsidRPr="00965352">
                <w:rPr>
                  <w:b/>
                </w:rPr>
                <w:t xml:space="preserve">Obor habilitačního řízení </w:t>
              </w:r>
            </w:ins>
          </w:p>
        </w:tc>
        <w:tc>
          <w:tcPr>
            <w:tcW w:w="2245" w:type="dxa"/>
            <w:gridSpan w:val="2"/>
            <w:tcBorders>
              <w:top w:val="single" w:sz="12" w:space="0" w:color="auto"/>
            </w:tcBorders>
            <w:shd w:val="clear" w:color="auto" w:fill="F7CAAC"/>
          </w:tcPr>
          <w:p w14:paraId="58C0B09E" w14:textId="77777777" w:rsidR="00965352" w:rsidRPr="00965352" w:rsidRDefault="00965352" w:rsidP="00965352">
            <w:pPr>
              <w:jc w:val="both"/>
              <w:rPr>
                <w:ins w:id="6070" w:author="Pavla Trefilová" w:date="2019-11-18T17:19:00Z"/>
              </w:rPr>
            </w:pPr>
            <w:ins w:id="6071" w:author="Pavla Trefilová" w:date="2019-11-18T17:19:00Z">
              <w:r w:rsidRPr="00965352">
                <w:rPr>
                  <w:b/>
                </w:rPr>
                <w:t>Rok udělení hodnosti</w:t>
              </w:r>
            </w:ins>
          </w:p>
        </w:tc>
        <w:tc>
          <w:tcPr>
            <w:tcW w:w="2248" w:type="dxa"/>
            <w:gridSpan w:val="4"/>
            <w:tcBorders>
              <w:top w:val="single" w:sz="12" w:space="0" w:color="auto"/>
              <w:right w:val="single" w:sz="12" w:space="0" w:color="auto"/>
            </w:tcBorders>
            <w:shd w:val="clear" w:color="auto" w:fill="F7CAAC"/>
          </w:tcPr>
          <w:p w14:paraId="7344749D" w14:textId="77777777" w:rsidR="00965352" w:rsidRPr="00965352" w:rsidRDefault="00965352" w:rsidP="00965352">
            <w:pPr>
              <w:jc w:val="both"/>
              <w:rPr>
                <w:ins w:id="6072" w:author="Pavla Trefilová" w:date="2019-11-18T17:19:00Z"/>
              </w:rPr>
            </w:pPr>
            <w:ins w:id="6073" w:author="Pavla Trefilová" w:date="2019-11-18T17:19:00Z">
              <w:r w:rsidRPr="00965352">
                <w:rPr>
                  <w:b/>
                </w:rPr>
                <w:t>Řízení konáno na VŠ</w:t>
              </w:r>
            </w:ins>
          </w:p>
        </w:tc>
        <w:tc>
          <w:tcPr>
            <w:tcW w:w="2021" w:type="dxa"/>
            <w:gridSpan w:val="3"/>
            <w:tcBorders>
              <w:top w:val="single" w:sz="12" w:space="0" w:color="auto"/>
              <w:left w:val="single" w:sz="12" w:space="0" w:color="auto"/>
            </w:tcBorders>
            <w:shd w:val="clear" w:color="auto" w:fill="F7CAAC"/>
          </w:tcPr>
          <w:p w14:paraId="243A955C" w14:textId="77777777" w:rsidR="00965352" w:rsidRPr="00965352" w:rsidRDefault="00965352" w:rsidP="00965352">
            <w:pPr>
              <w:jc w:val="both"/>
              <w:rPr>
                <w:ins w:id="6074" w:author="Pavla Trefilová" w:date="2019-11-18T17:19:00Z"/>
                <w:b/>
              </w:rPr>
            </w:pPr>
            <w:ins w:id="6075" w:author="Pavla Trefilová" w:date="2019-11-18T17:19:00Z">
              <w:r w:rsidRPr="00965352">
                <w:rPr>
                  <w:b/>
                </w:rPr>
                <w:t>Ohlasy publikací</w:t>
              </w:r>
            </w:ins>
          </w:p>
        </w:tc>
      </w:tr>
      <w:tr w:rsidR="00965352" w:rsidRPr="00965352" w14:paraId="36403FBF" w14:textId="77777777" w:rsidTr="00241F3C">
        <w:trPr>
          <w:cantSplit/>
          <w:ins w:id="6076" w:author="Pavla Trefilová" w:date="2019-11-18T17:19:00Z"/>
        </w:trPr>
        <w:tc>
          <w:tcPr>
            <w:tcW w:w="3346" w:type="dxa"/>
            <w:gridSpan w:val="2"/>
          </w:tcPr>
          <w:p w14:paraId="43862091" w14:textId="77777777" w:rsidR="00965352" w:rsidRPr="00965352" w:rsidRDefault="00965352" w:rsidP="00965352">
            <w:pPr>
              <w:jc w:val="both"/>
              <w:rPr>
                <w:ins w:id="6077" w:author="Pavla Trefilová" w:date="2019-11-18T17:19:00Z"/>
              </w:rPr>
            </w:pPr>
          </w:p>
        </w:tc>
        <w:tc>
          <w:tcPr>
            <w:tcW w:w="2245" w:type="dxa"/>
            <w:gridSpan w:val="2"/>
          </w:tcPr>
          <w:p w14:paraId="0B9C2AA1" w14:textId="77777777" w:rsidR="00965352" w:rsidRPr="00965352" w:rsidRDefault="00965352" w:rsidP="00965352">
            <w:pPr>
              <w:jc w:val="both"/>
              <w:rPr>
                <w:ins w:id="6078" w:author="Pavla Trefilová" w:date="2019-11-18T17:19:00Z"/>
              </w:rPr>
            </w:pPr>
          </w:p>
        </w:tc>
        <w:tc>
          <w:tcPr>
            <w:tcW w:w="2248" w:type="dxa"/>
            <w:gridSpan w:val="4"/>
            <w:tcBorders>
              <w:right w:val="single" w:sz="12" w:space="0" w:color="auto"/>
            </w:tcBorders>
          </w:tcPr>
          <w:p w14:paraId="011C0EB3" w14:textId="77777777" w:rsidR="00965352" w:rsidRPr="00965352" w:rsidRDefault="00965352" w:rsidP="00965352">
            <w:pPr>
              <w:jc w:val="both"/>
              <w:rPr>
                <w:ins w:id="6079" w:author="Pavla Trefilová" w:date="2019-11-18T17:19:00Z"/>
              </w:rPr>
            </w:pPr>
          </w:p>
        </w:tc>
        <w:tc>
          <w:tcPr>
            <w:tcW w:w="634" w:type="dxa"/>
            <w:tcBorders>
              <w:left w:val="single" w:sz="12" w:space="0" w:color="auto"/>
            </w:tcBorders>
            <w:shd w:val="clear" w:color="auto" w:fill="F7CAAC"/>
          </w:tcPr>
          <w:p w14:paraId="2C6CA2F3" w14:textId="77777777" w:rsidR="00965352" w:rsidRPr="00965352" w:rsidRDefault="00965352" w:rsidP="00965352">
            <w:pPr>
              <w:jc w:val="both"/>
              <w:rPr>
                <w:ins w:id="6080" w:author="Pavla Trefilová" w:date="2019-11-18T17:19:00Z"/>
              </w:rPr>
            </w:pPr>
            <w:ins w:id="6081" w:author="Pavla Trefilová" w:date="2019-11-18T17:19:00Z">
              <w:r w:rsidRPr="00965352">
                <w:rPr>
                  <w:b/>
                </w:rPr>
                <w:t>WOS</w:t>
              </w:r>
            </w:ins>
          </w:p>
        </w:tc>
        <w:tc>
          <w:tcPr>
            <w:tcW w:w="693" w:type="dxa"/>
            <w:shd w:val="clear" w:color="auto" w:fill="F7CAAC"/>
          </w:tcPr>
          <w:p w14:paraId="5EB4076A" w14:textId="77777777" w:rsidR="00965352" w:rsidRPr="00965352" w:rsidRDefault="00965352" w:rsidP="00965352">
            <w:pPr>
              <w:jc w:val="both"/>
              <w:rPr>
                <w:ins w:id="6082" w:author="Pavla Trefilová" w:date="2019-11-18T17:19:00Z"/>
                <w:sz w:val="18"/>
              </w:rPr>
            </w:pPr>
            <w:ins w:id="6083" w:author="Pavla Trefilová" w:date="2019-11-18T17:19:00Z">
              <w:r w:rsidRPr="00965352">
                <w:rPr>
                  <w:b/>
                  <w:sz w:val="18"/>
                </w:rPr>
                <w:t>Scopus</w:t>
              </w:r>
            </w:ins>
          </w:p>
        </w:tc>
        <w:tc>
          <w:tcPr>
            <w:tcW w:w="694" w:type="dxa"/>
            <w:shd w:val="clear" w:color="auto" w:fill="F7CAAC"/>
          </w:tcPr>
          <w:p w14:paraId="3B8D4942" w14:textId="77777777" w:rsidR="00965352" w:rsidRPr="00965352" w:rsidRDefault="00965352" w:rsidP="00965352">
            <w:pPr>
              <w:jc w:val="both"/>
              <w:rPr>
                <w:ins w:id="6084" w:author="Pavla Trefilová" w:date="2019-11-18T17:19:00Z"/>
              </w:rPr>
            </w:pPr>
            <w:ins w:id="6085" w:author="Pavla Trefilová" w:date="2019-11-18T17:19:00Z">
              <w:r w:rsidRPr="00965352">
                <w:rPr>
                  <w:b/>
                  <w:sz w:val="18"/>
                </w:rPr>
                <w:t>ostatní</w:t>
              </w:r>
            </w:ins>
          </w:p>
        </w:tc>
      </w:tr>
      <w:tr w:rsidR="00965352" w:rsidRPr="00965352" w14:paraId="5A5E497C" w14:textId="77777777" w:rsidTr="00241F3C">
        <w:trPr>
          <w:cantSplit/>
          <w:trHeight w:val="70"/>
          <w:ins w:id="6086" w:author="Pavla Trefilová" w:date="2019-11-18T17:19:00Z"/>
        </w:trPr>
        <w:tc>
          <w:tcPr>
            <w:tcW w:w="3346" w:type="dxa"/>
            <w:gridSpan w:val="2"/>
            <w:shd w:val="clear" w:color="auto" w:fill="F7CAAC"/>
          </w:tcPr>
          <w:p w14:paraId="59DA42E6" w14:textId="77777777" w:rsidR="00965352" w:rsidRPr="00965352" w:rsidRDefault="00965352" w:rsidP="00965352">
            <w:pPr>
              <w:jc w:val="both"/>
              <w:rPr>
                <w:ins w:id="6087" w:author="Pavla Trefilová" w:date="2019-11-18T17:19:00Z"/>
              </w:rPr>
            </w:pPr>
            <w:ins w:id="6088" w:author="Pavla Trefilová" w:date="2019-11-18T17:19:00Z">
              <w:r w:rsidRPr="00965352">
                <w:rPr>
                  <w:b/>
                </w:rPr>
                <w:t>Obor jmenovacího řízení</w:t>
              </w:r>
            </w:ins>
          </w:p>
        </w:tc>
        <w:tc>
          <w:tcPr>
            <w:tcW w:w="2245" w:type="dxa"/>
            <w:gridSpan w:val="2"/>
            <w:shd w:val="clear" w:color="auto" w:fill="F7CAAC"/>
          </w:tcPr>
          <w:p w14:paraId="25455A75" w14:textId="77777777" w:rsidR="00965352" w:rsidRPr="00965352" w:rsidRDefault="00965352" w:rsidP="00965352">
            <w:pPr>
              <w:jc w:val="both"/>
              <w:rPr>
                <w:ins w:id="6089" w:author="Pavla Trefilová" w:date="2019-11-18T17:19:00Z"/>
              </w:rPr>
            </w:pPr>
            <w:ins w:id="6090" w:author="Pavla Trefilová" w:date="2019-11-18T17:19:00Z">
              <w:r w:rsidRPr="00965352">
                <w:rPr>
                  <w:b/>
                </w:rPr>
                <w:t>Rok udělení hodnosti</w:t>
              </w:r>
            </w:ins>
          </w:p>
        </w:tc>
        <w:tc>
          <w:tcPr>
            <w:tcW w:w="2248" w:type="dxa"/>
            <w:gridSpan w:val="4"/>
            <w:tcBorders>
              <w:right w:val="single" w:sz="12" w:space="0" w:color="auto"/>
            </w:tcBorders>
            <w:shd w:val="clear" w:color="auto" w:fill="F7CAAC"/>
          </w:tcPr>
          <w:p w14:paraId="70ABF95E" w14:textId="77777777" w:rsidR="00965352" w:rsidRPr="00965352" w:rsidRDefault="00965352" w:rsidP="00965352">
            <w:pPr>
              <w:jc w:val="both"/>
              <w:rPr>
                <w:ins w:id="6091" w:author="Pavla Trefilová" w:date="2019-11-18T17:19:00Z"/>
              </w:rPr>
            </w:pPr>
            <w:ins w:id="6092" w:author="Pavla Trefilová" w:date="2019-11-18T17:19:00Z">
              <w:r w:rsidRPr="00965352">
                <w:rPr>
                  <w:b/>
                </w:rPr>
                <w:t>Řízení konáno na VŠ</w:t>
              </w:r>
            </w:ins>
          </w:p>
        </w:tc>
        <w:tc>
          <w:tcPr>
            <w:tcW w:w="634" w:type="dxa"/>
            <w:vMerge w:val="restart"/>
            <w:tcBorders>
              <w:left w:val="single" w:sz="12" w:space="0" w:color="auto"/>
            </w:tcBorders>
          </w:tcPr>
          <w:p w14:paraId="108A7433" w14:textId="77777777" w:rsidR="00965352" w:rsidRPr="00965352" w:rsidRDefault="00965352" w:rsidP="00965352">
            <w:pPr>
              <w:jc w:val="both"/>
              <w:rPr>
                <w:ins w:id="6093" w:author="Pavla Trefilová" w:date="2019-11-18T17:19:00Z"/>
                <w:b/>
              </w:rPr>
            </w:pPr>
            <w:ins w:id="6094" w:author="Pavla Trefilová" w:date="2019-11-18T17:19:00Z">
              <w:r w:rsidRPr="00965352">
                <w:rPr>
                  <w:b/>
                </w:rPr>
                <w:t>0</w:t>
              </w:r>
            </w:ins>
          </w:p>
        </w:tc>
        <w:tc>
          <w:tcPr>
            <w:tcW w:w="693" w:type="dxa"/>
            <w:vMerge w:val="restart"/>
          </w:tcPr>
          <w:p w14:paraId="2A98957B" w14:textId="77777777" w:rsidR="00965352" w:rsidRPr="00965352" w:rsidRDefault="00965352" w:rsidP="00965352">
            <w:pPr>
              <w:jc w:val="both"/>
              <w:rPr>
                <w:ins w:id="6095" w:author="Pavla Trefilová" w:date="2019-11-18T17:19:00Z"/>
                <w:b/>
              </w:rPr>
            </w:pPr>
            <w:ins w:id="6096" w:author="Pavla Trefilová" w:date="2019-11-18T17:19:00Z">
              <w:r w:rsidRPr="00965352">
                <w:rPr>
                  <w:b/>
                </w:rPr>
                <w:t>0</w:t>
              </w:r>
            </w:ins>
          </w:p>
        </w:tc>
        <w:tc>
          <w:tcPr>
            <w:tcW w:w="694" w:type="dxa"/>
            <w:vMerge w:val="restart"/>
          </w:tcPr>
          <w:p w14:paraId="3AAB5811" w14:textId="77777777" w:rsidR="00965352" w:rsidRPr="00965352" w:rsidRDefault="00965352" w:rsidP="00965352">
            <w:pPr>
              <w:jc w:val="both"/>
              <w:rPr>
                <w:ins w:id="6097" w:author="Pavla Trefilová" w:date="2019-11-18T17:19:00Z"/>
                <w:b/>
              </w:rPr>
            </w:pPr>
            <w:ins w:id="6098" w:author="Pavla Trefilová" w:date="2019-11-18T17:19:00Z">
              <w:r w:rsidRPr="00965352">
                <w:rPr>
                  <w:b/>
                </w:rPr>
                <w:t>0</w:t>
              </w:r>
            </w:ins>
          </w:p>
        </w:tc>
      </w:tr>
      <w:tr w:rsidR="00965352" w:rsidRPr="00965352" w14:paraId="1517B5F5" w14:textId="77777777" w:rsidTr="00241F3C">
        <w:trPr>
          <w:trHeight w:val="205"/>
          <w:ins w:id="6099" w:author="Pavla Trefilová" w:date="2019-11-18T17:19:00Z"/>
        </w:trPr>
        <w:tc>
          <w:tcPr>
            <w:tcW w:w="3346" w:type="dxa"/>
            <w:gridSpan w:val="2"/>
          </w:tcPr>
          <w:p w14:paraId="6E35F48F" w14:textId="77777777" w:rsidR="00965352" w:rsidRPr="00965352" w:rsidRDefault="00965352" w:rsidP="00965352">
            <w:pPr>
              <w:jc w:val="both"/>
              <w:rPr>
                <w:ins w:id="6100" w:author="Pavla Trefilová" w:date="2019-11-18T17:19:00Z"/>
              </w:rPr>
            </w:pPr>
          </w:p>
        </w:tc>
        <w:tc>
          <w:tcPr>
            <w:tcW w:w="2245" w:type="dxa"/>
            <w:gridSpan w:val="2"/>
          </w:tcPr>
          <w:p w14:paraId="26F3FBFA" w14:textId="77777777" w:rsidR="00965352" w:rsidRPr="00965352" w:rsidRDefault="00965352" w:rsidP="00965352">
            <w:pPr>
              <w:jc w:val="both"/>
              <w:rPr>
                <w:ins w:id="6101" w:author="Pavla Trefilová" w:date="2019-11-18T17:19:00Z"/>
              </w:rPr>
            </w:pPr>
          </w:p>
        </w:tc>
        <w:tc>
          <w:tcPr>
            <w:tcW w:w="2248" w:type="dxa"/>
            <w:gridSpan w:val="4"/>
            <w:tcBorders>
              <w:right w:val="single" w:sz="12" w:space="0" w:color="auto"/>
            </w:tcBorders>
          </w:tcPr>
          <w:p w14:paraId="79165A31" w14:textId="77777777" w:rsidR="00965352" w:rsidRPr="00965352" w:rsidRDefault="00965352" w:rsidP="00965352">
            <w:pPr>
              <w:jc w:val="both"/>
              <w:rPr>
                <w:ins w:id="6102" w:author="Pavla Trefilová" w:date="2019-11-18T17:19:00Z"/>
              </w:rPr>
            </w:pPr>
          </w:p>
        </w:tc>
        <w:tc>
          <w:tcPr>
            <w:tcW w:w="634" w:type="dxa"/>
            <w:vMerge/>
            <w:tcBorders>
              <w:left w:val="single" w:sz="12" w:space="0" w:color="auto"/>
            </w:tcBorders>
            <w:vAlign w:val="center"/>
          </w:tcPr>
          <w:p w14:paraId="698F08BA" w14:textId="77777777" w:rsidR="00965352" w:rsidRPr="00965352" w:rsidRDefault="00965352" w:rsidP="00965352">
            <w:pPr>
              <w:rPr>
                <w:ins w:id="6103" w:author="Pavla Trefilová" w:date="2019-11-18T17:19:00Z"/>
                <w:b/>
              </w:rPr>
            </w:pPr>
          </w:p>
        </w:tc>
        <w:tc>
          <w:tcPr>
            <w:tcW w:w="693" w:type="dxa"/>
            <w:vMerge/>
            <w:vAlign w:val="center"/>
          </w:tcPr>
          <w:p w14:paraId="2F4EBC63" w14:textId="77777777" w:rsidR="00965352" w:rsidRPr="00965352" w:rsidRDefault="00965352" w:rsidP="00965352">
            <w:pPr>
              <w:rPr>
                <w:ins w:id="6104" w:author="Pavla Trefilová" w:date="2019-11-18T17:19:00Z"/>
                <w:b/>
              </w:rPr>
            </w:pPr>
          </w:p>
        </w:tc>
        <w:tc>
          <w:tcPr>
            <w:tcW w:w="694" w:type="dxa"/>
            <w:vMerge/>
            <w:vAlign w:val="center"/>
          </w:tcPr>
          <w:p w14:paraId="7A9DDC41" w14:textId="77777777" w:rsidR="00965352" w:rsidRPr="00965352" w:rsidRDefault="00965352" w:rsidP="00965352">
            <w:pPr>
              <w:rPr>
                <w:ins w:id="6105" w:author="Pavla Trefilová" w:date="2019-11-18T17:19:00Z"/>
                <w:b/>
              </w:rPr>
            </w:pPr>
          </w:p>
        </w:tc>
      </w:tr>
      <w:tr w:rsidR="00965352" w:rsidRPr="00965352" w14:paraId="6E491121" w14:textId="77777777" w:rsidTr="00241F3C">
        <w:trPr>
          <w:ins w:id="6106" w:author="Pavla Trefilová" w:date="2019-11-18T17:19:00Z"/>
        </w:trPr>
        <w:tc>
          <w:tcPr>
            <w:tcW w:w="9860" w:type="dxa"/>
            <w:gridSpan w:val="11"/>
            <w:shd w:val="clear" w:color="auto" w:fill="F7CAAC"/>
          </w:tcPr>
          <w:p w14:paraId="49AC33B9" w14:textId="77777777" w:rsidR="00965352" w:rsidRPr="00965352" w:rsidRDefault="00965352" w:rsidP="00965352">
            <w:pPr>
              <w:jc w:val="both"/>
              <w:rPr>
                <w:ins w:id="6107" w:author="Pavla Trefilová" w:date="2019-11-18T17:19:00Z"/>
                <w:rFonts w:eastAsiaTheme="minorEastAsia"/>
                <w:b/>
                <w:lang w:eastAsia="zh-CN"/>
              </w:rPr>
            </w:pPr>
            <w:ins w:id="6108" w:author="Pavla Trefilová" w:date="2019-11-18T17:19:00Z">
              <w:r w:rsidRPr="00965352">
                <w:rPr>
                  <w:b/>
                </w:rPr>
                <w:t>Přehled o nejvýznamnější publikační a další tvůrčí činnosti nebo další profesní činnosti u odborníků z praxe vztahující se k zabezpečovaným předmětů</w:t>
              </w:r>
            </w:ins>
          </w:p>
        </w:tc>
      </w:tr>
      <w:tr w:rsidR="00965352" w:rsidRPr="00965352" w14:paraId="4DADA362" w14:textId="77777777" w:rsidTr="00241F3C">
        <w:trPr>
          <w:trHeight w:val="1312"/>
          <w:ins w:id="6109" w:author="Pavla Trefilová" w:date="2019-11-18T17:19:00Z"/>
        </w:trPr>
        <w:tc>
          <w:tcPr>
            <w:tcW w:w="9860" w:type="dxa"/>
            <w:gridSpan w:val="11"/>
          </w:tcPr>
          <w:p w14:paraId="0422FF6D" w14:textId="77777777" w:rsidR="00965352" w:rsidRPr="00965352" w:rsidRDefault="00965352" w:rsidP="00965352">
            <w:pPr>
              <w:jc w:val="both"/>
              <w:rPr>
                <w:ins w:id="6110" w:author="Pavla Trefilová" w:date="2019-11-18T17:19:00Z"/>
                <w:rFonts w:ascii="Calibri" w:eastAsia="DengXian" w:hAnsi="Calibri" w:cs="Calibri"/>
                <w:color w:val="000000"/>
                <w:sz w:val="21"/>
                <w:szCs w:val="21"/>
                <w:highlight w:val="red"/>
              </w:rPr>
            </w:pPr>
          </w:p>
        </w:tc>
      </w:tr>
      <w:tr w:rsidR="00965352" w:rsidRPr="00965352" w14:paraId="547FB379" w14:textId="77777777" w:rsidTr="00241F3C">
        <w:trPr>
          <w:trHeight w:val="218"/>
          <w:ins w:id="6111" w:author="Pavla Trefilová" w:date="2019-11-18T17:19:00Z"/>
        </w:trPr>
        <w:tc>
          <w:tcPr>
            <w:tcW w:w="9860" w:type="dxa"/>
            <w:gridSpan w:val="11"/>
            <w:shd w:val="clear" w:color="auto" w:fill="F7CAAC"/>
          </w:tcPr>
          <w:p w14:paraId="1961B594" w14:textId="77777777" w:rsidR="00965352" w:rsidRPr="00965352" w:rsidRDefault="00965352" w:rsidP="00965352">
            <w:pPr>
              <w:rPr>
                <w:ins w:id="6112" w:author="Pavla Trefilová" w:date="2019-11-18T17:19:00Z"/>
                <w:b/>
              </w:rPr>
            </w:pPr>
            <w:ins w:id="6113" w:author="Pavla Trefilová" w:date="2019-11-18T17:19:00Z">
              <w:r w:rsidRPr="00965352">
                <w:rPr>
                  <w:b/>
                </w:rPr>
                <w:t>Působení v zahraničí</w:t>
              </w:r>
            </w:ins>
          </w:p>
        </w:tc>
      </w:tr>
      <w:tr w:rsidR="00965352" w:rsidRPr="00965352" w14:paraId="3E57D868" w14:textId="77777777" w:rsidTr="00241F3C">
        <w:trPr>
          <w:trHeight w:val="172"/>
          <w:ins w:id="6114" w:author="Pavla Trefilová" w:date="2019-11-18T17:19:00Z"/>
        </w:trPr>
        <w:tc>
          <w:tcPr>
            <w:tcW w:w="9860" w:type="dxa"/>
            <w:gridSpan w:val="11"/>
          </w:tcPr>
          <w:p w14:paraId="42151873" w14:textId="77777777" w:rsidR="00965352" w:rsidRPr="00965352" w:rsidRDefault="00965352" w:rsidP="00965352">
            <w:pPr>
              <w:ind w:left="530" w:hanging="530"/>
              <w:rPr>
                <w:ins w:id="6115" w:author="Pavla Trefilová" w:date="2019-11-18T17:19:00Z"/>
                <w:rFonts w:eastAsiaTheme="minorEastAsia"/>
                <w:b/>
                <w:lang w:eastAsia="zh-CN"/>
              </w:rPr>
            </w:pPr>
            <w:ins w:id="6116" w:author="Pavla Trefilová" w:date="2019-11-18T17:19:00Z">
              <w:r w:rsidRPr="00965352">
                <w:rPr>
                  <w:rFonts w:eastAsiaTheme="minorEastAsia"/>
                  <w:b/>
                  <w:lang w:eastAsia="zh-CN"/>
                </w:rPr>
                <w:t>Viz „</w:t>
              </w:r>
              <w:r w:rsidRPr="00965352">
                <w:rPr>
                  <w:b/>
                </w:rPr>
                <w:t>Údaje o odborném působení od absolvování VŠ“</w:t>
              </w:r>
            </w:ins>
          </w:p>
        </w:tc>
      </w:tr>
      <w:tr w:rsidR="00534C60" w:rsidRPr="00965352" w14:paraId="7A23E6F0" w14:textId="77777777" w:rsidTr="00241F3C">
        <w:trPr>
          <w:cantSplit/>
          <w:trHeight w:val="135"/>
        </w:trPr>
        <w:tc>
          <w:tcPr>
            <w:tcW w:w="2517" w:type="dxa"/>
            <w:shd w:val="clear" w:color="auto" w:fill="F7CAAC"/>
          </w:tcPr>
          <w:p w14:paraId="4B15E572" w14:textId="77777777" w:rsidR="00965352" w:rsidRPr="00965352" w:rsidRDefault="00965352" w:rsidP="00965352">
            <w:pPr>
              <w:jc w:val="both"/>
              <w:rPr>
                <w:moveTo w:id="6117" w:author="Pavla Trefilová" w:date="2019-11-18T17:19:00Z"/>
                <w:b/>
              </w:rPr>
            </w:pPr>
            <w:moveToRangeStart w:id="6118" w:author="Pavla Trefilová" w:date="2019-11-18T17:19:00Z" w:name="move24990066"/>
            <w:moveTo w:id="6119" w:author="Pavla Trefilová" w:date="2019-11-18T17:19:00Z">
              <w:r w:rsidRPr="00965352">
                <w:rPr>
                  <w:b/>
                </w:rPr>
                <w:t xml:space="preserve">Podpis </w:t>
              </w:r>
            </w:moveTo>
          </w:p>
        </w:tc>
        <w:tc>
          <w:tcPr>
            <w:tcW w:w="4536" w:type="dxa"/>
            <w:gridSpan w:val="5"/>
          </w:tcPr>
          <w:p w14:paraId="22103430" w14:textId="77777777" w:rsidR="00965352" w:rsidRPr="00965352" w:rsidRDefault="00965352" w:rsidP="00965352">
            <w:pPr>
              <w:jc w:val="both"/>
              <w:rPr>
                <w:moveTo w:id="6120" w:author="Pavla Trefilová" w:date="2019-11-18T17:19:00Z"/>
                <w:rPrChange w:id="6121" w:author="Pavla Trefilová" w:date="2019-11-18T17:19:00Z">
                  <w:rPr>
                    <w:moveTo w:id="6122" w:author="Pavla Trefilová" w:date="2019-11-18T17:19:00Z"/>
                    <w:b/>
                  </w:rPr>
                </w:rPrChange>
              </w:rPr>
            </w:pPr>
          </w:p>
        </w:tc>
        <w:tc>
          <w:tcPr>
            <w:tcW w:w="786" w:type="dxa"/>
            <w:gridSpan w:val="2"/>
            <w:shd w:val="clear" w:color="auto" w:fill="F7CAAC"/>
          </w:tcPr>
          <w:p w14:paraId="62AECCE2" w14:textId="77777777" w:rsidR="00965352" w:rsidRPr="00965352" w:rsidRDefault="00965352" w:rsidP="00965352">
            <w:pPr>
              <w:jc w:val="both"/>
              <w:rPr>
                <w:moveTo w:id="6123" w:author="Pavla Trefilová" w:date="2019-11-18T17:19:00Z"/>
              </w:rPr>
            </w:pPr>
            <w:moveTo w:id="6124" w:author="Pavla Trefilová" w:date="2019-11-18T17:19:00Z">
              <w:r w:rsidRPr="00965352">
                <w:rPr>
                  <w:b/>
                </w:rPr>
                <w:t>datum</w:t>
              </w:r>
            </w:moveTo>
          </w:p>
        </w:tc>
        <w:tc>
          <w:tcPr>
            <w:tcW w:w="2021" w:type="dxa"/>
            <w:gridSpan w:val="3"/>
          </w:tcPr>
          <w:p w14:paraId="66F6E3D3" w14:textId="77777777" w:rsidR="00965352" w:rsidRPr="00965352" w:rsidRDefault="00965352" w:rsidP="00965352">
            <w:pPr>
              <w:jc w:val="both"/>
              <w:rPr>
                <w:moveTo w:id="6125" w:author="Pavla Trefilová" w:date="2019-11-18T17:19:00Z"/>
              </w:rPr>
            </w:pPr>
          </w:p>
        </w:tc>
      </w:tr>
      <w:moveToRangeEnd w:id="6118"/>
    </w:tbl>
    <w:p w14:paraId="6B939DBD" w14:textId="77777777" w:rsidR="00A23582" w:rsidRDefault="00A23582">
      <w:pPr>
        <w:rPr>
          <w:del w:id="6126" w:author="Pavla Trefilová" w:date="2019-11-18T17:19:00Z"/>
        </w:rPr>
      </w:pPr>
    </w:p>
    <w:p w14:paraId="19175280" w14:textId="77777777" w:rsidR="00A23582" w:rsidRDefault="00A23582">
      <w:pPr>
        <w:rPr>
          <w:del w:id="6127" w:author="Pavla Trefilová" w:date="2019-11-18T17:19:00Z"/>
        </w:rPr>
      </w:pPr>
    </w:p>
    <w:p w14:paraId="38FCB412" w14:textId="77777777" w:rsidR="00965352" w:rsidRDefault="00965352">
      <w:pPr>
        <w:rPr>
          <w:ins w:id="6128" w:author="Pavla Trefilová" w:date="2019-11-18T17:19:00Z"/>
        </w:rPr>
      </w:pPr>
    </w:p>
    <w:p w14:paraId="2F570DF2" w14:textId="77777777" w:rsidR="00A23582" w:rsidRDefault="00A23582">
      <w:pPr>
        <w:rPr>
          <w:ins w:id="6129" w:author="Pavla Trefilová" w:date="2019-11-18T17:19:00Z"/>
        </w:rPr>
      </w:pPr>
    </w:p>
    <w:p w14:paraId="3AD59047" w14:textId="77777777" w:rsidR="00965352" w:rsidRDefault="00965352">
      <w:pPr>
        <w:rPr>
          <w:ins w:id="6130" w:author="Pavla Trefilová" w:date="2019-11-18T17:19:00Z"/>
        </w:rPr>
      </w:pPr>
      <w:ins w:id="6131" w:author="Pavla Trefilová" w:date="2019-11-18T17:1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0FCCB7C" w14:textId="77777777" w:rsidTr="00B2050B">
        <w:tc>
          <w:tcPr>
            <w:tcW w:w="9859" w:type="dxa"/>
            <w:gridSpan w:val="11"/>
            <w:tcBorders>
              <w:bottom w:val="double" w:sz="4" w:space="0" w:color="auto"/>
            </w:tcBorders>
            <w:shd w:val="clear" w:color="auto" w:fill="BDD6EE"/>
          </w:tcPr>
          <w:p w14:paraId="690ADE3D" w14:textId="5CFEECF6" w:rsidR="00B2050B" w:rsidRDefault="00B2050B" w:rsidP="00B2050B">
            <w:pPr>
              <w:jc w:val="both"/>
              <w:rPr>
                <w:b/>
                <w:sz w:val="28"/>
              </w:rPr>
            </w:pPr>
            <w:r>
              <w:rPr>
                <w:b/>
                <w:sz w:val="28"/>
              </w:rPr>
              <w:lastRenderedPageBreak/>
              <w:t>C-I – Personální zabezpečení</w:t>
            </w:r>
          </w:p>
        </w:tc>
      </w:tr>
      <w:tr w:rsidR="00B2050B" w14:paraId="11558A76" w14:textId="77777777" w:rsidTr="00B2050B">
        <w:tc>
          <w:tcPr>
            <w:tcW w:w="2518" w:type="dxa"/>
            <w:tcBorders>
              <w:top w:val="double" w:sz="4" w:space="0" w:color="auto"/>
            </w:tcBorders>
            <w:shd w:val="clear" w:color="auto" w:fill="F7CAAC"/>
          </w:tcPr>
          <w:p w14:paraId="5D174184" w14:textId="77777777" w:rsidR="00B2050B" w:rsidRDefault="00B2050B" w:rsidP="00B2050B">
            <w:pPr>
              <w:jc w:val="both"/>
              <w:rPr>
                <w:b/>
              </w:rPr>
            </w:pPr>
            <w:r>
              <w:rPr>
                <w:b/>
              </w:rPr>
              <w:t>Vysoká škola</w:t>
            </w:r>
          </w:p>
        </w:tc>
        <w:tc>
          <w:tcPr>
            <w:tcW w:w="7341" w:type="dxa"/>
            <w:gridSpan w:val="10"/>
          </w:tcPr>
          <w:p w14:paraId="60394D40" w14:textId="77777777" w:rsidR="00B2050B" w:rsidRDefault="00B2050B" w:rsidP="00B2050B">
            <w:pPr>
              <w:jc w:val="both"/>
            </w:pPr>
            <w:r>
              <w:t>Univerzita Tomáše Bati ve Zlíně</w:t>
            </w:r>
          </w:p>
        </w:tc>
      </w:tr>
      <w:tr w:rsidR="00B2050B" w14:paraId="7D769DA4" w14:textId="77777777" w:rsidTr="00B2050B">
        <w:tc>
          <w:tcPr>
            <w:tcW w:w="2518" w:type="dxa"/>
            <w:shd w:val="clear" w:color="auto" w:fill="F7CAAC"/>
          </w:tcPr>
          <w:p w14:paraId="19AD8E29" w14:textId="77777777" w:rsidR="00B2050B" w:rsidRDefault="00B2050B" w:rsidP="00B2050B">
            <w:pPr>
              <w:jc w:val="both"/>
              <w:rPr>
                <w:b/>
              </w:rPr>
            </w:pPr>
            <w:r>
              <w:rPr>
                <w:b/>
              </w:rPr>
              <w:t>Součást vysoké školy</w:t>
            </w:r>
          </w:p>
        </w:tc>
        <w:tc>
          <w:tcPr>
            <w:tcW w:w="7341" w:type="dxa"/>
            <w:gridSpan w:val="10"/>
          </w:tcPr>
          <w:p w14:paraId="323384B3" w14:textId="77777777" w:rsidR="00B2050B" w:rsidRDefault="00B2050B" w:rsidP="00B2050B">
            <w:pPr>
              <w:jc w:val="both"/>
            </w:pPr>
            <w:r>
              <w:t>Fakulta managementu a ekonomiky</w:t>
            </w:r>
          </w:p>
        </w:tc>
      </w:tr>
      <w:tr w:rsidR="00B2050B" w14:paraId="68573716" w14:textId="77777777" w:rsidTr="00B2050B">
        <w:tc>
          <w:tcPr>
            <w:tcW w:w="2518" w:type="dxa"/>
            <w:shd w:val="clear" w:color="auto" w:fill="F7CAAC"/>
          </w:tcPr>
          <w:p w14:paraId="4A8A9BE2" w14:textId="77777777" w:rsidR="00B2050B" w:rsidRDefault="00B2050B" w:rsidP="00B2050B">
            <w:pPr>
              <w:jc w:val="both"/>
              <w:rPr>
                <w:b/>
              </w:rPr>
            </w:pPr>
            <w:r>
              <w:rPr>
                <w:b/>
              </w:rPr>
              <w:t>Název studijního programu</w:t>
            </w:r>
          </w:p>
        </w:tc>
        <w:tc>
          <w:tcPr>
            <w:tcW w:w="7341" w:type="dxa"/>
            <w:gridSpan w:val="10"/>
          </w:tcPr>
          <w:p w14:paraId="428AF7F5" w14:textId="4BEF5C4A" w:rsidR="00B2050B" w:rsidRDefault="00343DC3" w:rsidP="00B2050B">
            <w:pPr>
              <w:jc w:val="both"/>
            </w:pPr>
            <w:r>
              <w:t xml:space="preserve">Economics and Management </w:t>
            </w:r>
          </w:p>
        </w:tc>
      </w:tr>
      <w:tr w:rsidR="00B2050B" w14:paraId="200966E4" w14:textId="77777777" w:rsidTr="00B2050B">
        <w:tc>
          <w:tcPr>
            <w:tcW w:w="2518" w:type="dxa"/>
            <w:shd w:val="clear" w:color="auto" w:fill="F7CAAC"/>
          </w:tcPr>
          <w:p w14:paraId="74E932F6" w14:textId="77777777" w:rsidR="00B2050B" w:rsidRDefault="00B2050B" w:rsidP="00B2050B">
            <w:pPr>
              <w:jc w:val="both"/>
              <w:rPr>
                <w:b/>
              </w:rPr>
            </w:pPr>
            <w:r>
              <w:rPr>
                <w:b/>
              </w:rPr>
              <w:t>Jméno a příjmení</w:t>
            </w:r>
          </w:p>
        </w:tc>
        <w:tc>
          <w:tcPr>
            <w:tcW w:w="4536" w:type="dxa"/>
            <w:gridSpan w:val="5"/>
          </w:tcPr>
          <w:p w14:paraId="3154FDC1" w14:textId="77777777" w:rsidR="00B2050B" w:rsidRDefault="00B2050B" w:rsidP="00B2050B">
            <w:pPr>
              <w:jc w:val="both"/>
            </w:pPr>
            <w:r>
              <w:t>Miloslava CHOVANCOVÁ</w:t>
            </w:r>
          </w:p>
        </w:tc>
        <w:tc>
          <w:tcPr>
            <w:tcW w:w="709" w:type="dxa"/>
            <w:shd w:val="clear" w:color="auto" w:fill="F7CAAC"/>
          </w:tcPr>
          <w:p w14:paraId="2497AEA8" w14:textId="77777777" w:rsidR="00B2050B" w:rsidRDefault="00B2050B" w:rsidP="00B2050B">
            <w:pPr>
              <w:jc w:val="both"/>
              <w:rPr>
                <w:b/>
              </w:rPr>
            </w:pPr>
            <w:r>
              <w:rPr>
                <w:b/>
              </w:rPr>
              <w:t>Tituly</w:t>
            </w:r>
          </w:p>
        </w:tc>
        <w:tc>
          <w:tcPr>
            <w:tcW w:w="2096" w:type="dxa"/>
            <w:gridSpan w:val="4"/>
          </w:tcPr>
          <w:p w14:paraId="6A1418D4" w14:textId="77777777" w:rsidR="00B2050B" w:rsidRDefault="00B2050B" w:rsidP="00B2050B">
            <w:pPr>
              <w:jc w:val="both"/>
            </w:pPr>
            <w:r>
              <w:t>doc. Ing.</w:t>
            </w:r>
            <w:r w:rsidR="00743580">
              <w:t>,</w:t>
            </w:r>
            <w:r>
              <w:t xml:space="preserve"> CSc.</w:t>
            </w:r>
          </w:p>
        </w:tc>
      </w:tr>
      <w:tr w:rsidR="00B2050B" w14:paraId="7AA5B358" w14:textId="77777777" w:rsidTr="00B2050B">
        <w:tc>
          <w:tcPr>
            <w:tcW w:w="2518" w:type="dxa"/>
            <w:shd w:val="clear" w:color="auto" w:fill="F7CAAC"/>
          </w:tcPr>
          <w:p w14:paraId="23BD058F" w14:textId="77777777" w:rsidR="00B2050B" w:rsidRDefault="00B2050B" w:rsidP="00B2050B">
            <w:pPr>
              <w:jc w:val="both"/>
              <w:rPr>
                <w:b/>
              </w:rPr>
            </w:pPr>
            <w:r>
              <w:rPr>
                <w:b/>
              </w:rPr>
              <w:t>Rok narození</w:t>
            </w:r>
          </w:p>
        </w:tc>
        <w:tc>
          <w:tcPr>
            <w:tcW w:w="829" w:type="dxa"/>
          </w:tcPr>
          <w:p w14:paraId="258AF26D" w14:textId="77777777" w:rsidR="00B2050B" w:rsidRDefault="00B2050B" w:rsidP="00B2050B">
            <w:pPr>
              <w:jc w:val="both"/>
            </w:pPr>
            <w:r>
              <w:t>1952</w:t>
            </w:r>
          </w:p>
        </w:tc>
        <w:tc>
          <w:tcPr>
            <w:tcW w:w="1721" w:type="dxa"/>
            <w:shd w:val="clear" w:color="auto" w:fill="F7CAAC"/>
          </w:tcPr>
          <w:p w14:paraId="5E831145" w14:textId="77777777" w:rsidR="00B2050B" w:rsidRDefault="00B2050B" w:rsidP="00B2050B">
            <w:pPr>
              <w:jc w:val="both"/>
              <w:rPr>
                <w:b/>
              </w:rPr>
            </w:pPr>
            <w:r>
              <w:rPr>
                <w:b/>
              </w:rPr>
              <w:t>typ vztahu k VŠ</w:t>
            </w:r>
          </w:p>
        </w:tc>
        <w:tc>
          <w:tcPr>
            <w:tcW w:w="992" w:type="dxa"/>
            <w:gridSpan w:val="2"/>
          </w:tcPr>
          <w:p w14:paraId="653A5D74" w14:textId="77777777" w:rsidR="00B2050B" w:rsidRDefault="00B2050B" w:rsidP="00B2050B">
            <w:pPr>
              <w:jc w:val="both"/>
            </w:pPr>
            <w:r>
              <w:t>pp</w:t>
            </w:r>
          </w:p>
        </w:tc>
        <w:tc>
          <w:tcPr>
            <w:tcW w:w="994" w:type="dxa"/>
            <w:shd w:val="clear" w:color="auto" w:fill="F7CAAC"/>
          </w:tcPr>
          <w:p w14:paraId="0B201FBC" w14:textId="77777777" w:rsidR="00B2050B" w:rsidRDefault="00B2050B" w:rsidP="00B2050B">
            <w:pPr>
              <w:jc w:val="both"/>
              <w:rPr>
                <w:b/>
              </w:rPr>
            </w:pPr>
            <w:r>
              <w:rPr>
                <w:b/>
              </w:rPr>
              <w:t>rozsah</w:t>
            </w:r>
          </w:p>
        </w:tc>
        <w:tc>
          <w:tcPr>
            <w:tcW w:w="709" w:type="dxa"/>
          </w:tcPr>
          <w:p w14:paraId="6A6E14AF" w14:textId="77777777" w:rsidR="00B2050B" w:rsidRDefault="00B2050B" w:rsidP="00B2050B">
            <w:pPr>
              <w:jc w:val="both"/>
            </w:pPr>
            <w:r>
              <w:t>40</w:t>
            </w:r>
          </w:p>
        </w:tc>
        <w:tc>
          <w:tcPr>
            <w:tcW w:w="709" w:type="dxa"/>
            <w:gridSpan w:val="2"/>
            <w:shd w:val="clear" w:color="auto" w:fill="F7CAAC"/>
          </w:tcPr>
          <w:p w14:paraId="1C1C6FEB" w14:textId="77777777" w:rsidR="00B2050B" w:rsidRDefault="00B2050B" w:rsidP="00B2050B">
            <w:pPr>
              <w:jc w:val="both"/>
              <w:rPr>
                <w:b/>
              </w:rPr>
            </w:pPr>
            <w:r>
              <w:rPr>
                <w:b/>
              </w:rPr>
              <w:t>do kdy</w:t>
            </w:r>
          </w:p>
        </w:tc>
        <w:tc>
          <w:tcPr>
            <w:tcW w:w="1387" w:type="dxa"/>
            <w:gridSpan w:val="2"/>
          </w:tcPr>
          <w:p w14:paraId="09FE44E5" w14:textId="77777777" w:rsidR="00B2050B" w:rsidRDefault="00B2050B" w:rsidP="00B2050B">
            <w:pPr>
              <w:jc w:val="both"/>
            </w:pPr>
            <w:r>
              <w:t>N</w:t>
            </w:r>
          </w:p>
        </w:tc>
      </w:tr>
      <w:tr w:rsidR="00B2050B" w14:paraId="4087BE0B" w14:textId="77777777" w:rsidTr="00B2050B">
        <w:tc>
          <w:tcPr>
            <w:tcW w:w="5068" w:type="dxa"/>
            <w:gridSpan w:val="3"/>
            <w:shd w:val="clear" w:color="auto" w:fill="F7CAAC"/>
          </w:tcPr>
          <w:p w14:paraId="41DE32FA" w14:textId="77777777" w:rsidR="00B2050B" w:rsidRDefault="00B2050B" w:rsidP="00B2050B">
            <w:pPr>
              <w:jc w:val="both"/>
              <w:rPr>
                <w:b/>
              </w:rPr>
            </w:pPr>
            <w:r>
              <w:rPr>
                <w:b/>
              </w:rPr>
              <w:t>Typ vztahu na součásti VŠ, která uskutečňuje st. program</w:t>
            </w:r>
          </w:p>
        </w:tc>
        <w:tc>
          <w:tcPr>
            <w:tcW w:w="992" w:type="dxa"/>
            <w:gridSpan w:val="2"/>
          </w:tcPr>
          <w:p w14:paraId="04566BFA" w14:textId="77777777" w:rsidR="00B2050B" w:rsidRDefault="00B2050B" w:rsidP="00B2050B">
            <w:pPr>
              <w:jc w:val="both"/>
            </w:pPr>
            <w:r>
              <w:t>pp</w:t>
            </w:r>
          </w:p>
        </w:tc>
        <w:tc>
          <w:tcPr>
            <w:tcW w:w="994" w:type="dxa"/>
            <w:shd w:val="clear" w:color="auto" w:fill="F7CAAC"/>
          </w:tcPr>
          <w:p w14:paraId="0279106B" w14:textId="77777777" w:rsidR="00B2050B" w:rsidRDefault="00B2050B" w:rsidP="00B2050B">
            <w:pPr>
              <w:jc w:val="both"/>
              <w:rPr>
                <w:b/>
              </w:rPr>
            </w:pPr>
            <w:r>
              <w:rPr>
                <w:b/>
              </w:rPr>
              <w:t>rozsah</w:t>
            </w:r>
          </w:p>
        </w:tc>
        <w:tc>
          <w:tcPr>
            <w:tcW w:w="709" w:type="dxa"/>
          </w:tcPr>
          <w:p w14:paraId="79778DFE" w14:textId="77777777" w:rsidR="00B2050B" w:rsidRDefault="00B2050B" w:rsidP="00B2050B">
            <w:pPr>
              <w:jc w:val="both"/>
            </w:pPr>
            <w:r>
              <w:t>40</w:t>
            </w:r>
          </w:p>
        </w:tc>
        <w:tc>
          <w:tcPr>
            <w:tcW w:w="709" w:type="dxa"/>
            <w:gridSpan w:val="2"/>
            <w:shd w:val="clear" w:color="auto" w:fill="F7CAAC"/>
          </w:tcPr>
          <w:p w14:paraId="7A8F4128" w14:textId="77777777" w:rsidR="00B2050B" w:rsidRDefault="00B2050B" w:rsidP="00B2050B">
            <w:pPr>
              <w:jc w:val="both"/>
              <w:rPr>
                <w:b/>
              </w:rPr>
            </w:pPr>
            <w:r>
              <w:rPr>
                <w:b/>
              </w:rPr>
              <w:t>do kdy</w:t>
            </w:r>
          </w:p>
        </w:tc>
        <w:tc>
          <w:tcPr>
            <w:tcW w:w="1387" w:type="dxa"/>
            <w:gridSpan w:val="2"/>
          </w:tcPr>
          <w:p w14:paraId="64C3A46C" w14:textId="77777777" w:rsidR="00B2050B" w:rsidRDefault="00B2050B" w:rsidP="00B2050B">
            <w:pPr>
              <w:jc w:val="both"/>
            </w:pPr>
            <w:r>
              <w:t>N</w:t>
            </w:r>
          </w:p>
        </w:tc>
      </w:tr>
      <w:tr w:rsidR="00B2050B" w14:paraId="37905A92" w14:textId="77777777" w:rsidTr="00B2050B">
        <w:tc>
          <w:tcPr>
            <w:tcW w:w="6060" w:type="dxa"/>
            <w:gridSpan w:val="5"/>
            <w:shd w:val="clear" w:color="auto" w:fill="F7CAAC"/>
          </w:tcPr>
          <w:p w14:paraId="32927AAC"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878E7AF" w14:textId="77777777" w:rsidR="00B2050B" w:rsidRDefault="00B2050B" w:rsidP="00B2050B">
            <w:pPr>
              <w:jc w:val="both"/>
              <w:rPr>
                <w:b/>
              </w:rPr>
            </w:pPr>
            <w:r>
              <w:rPr>
                <w:b/>
              </w:rPr>
              <w:t>typ prac. vztahu</w:t>
            </w:r>
          </w:p>
        </w:tc>
        <w:tc>
          <w:tcPr>
            <w:tcW w:w="2096" w:type="dxa"/>
            <w:gridSpan w:val="4"/>
            <w:shd w:val="clear" w:color="auto" w:fill="F7CAAC"/>
          </w:tcPr>
          <w:p w14:paraId="115CFE31" w14:textId="77777777" w:rsidR="00B2050B" w:rsidRDefault="00B2050B" w:rsidP="00B2050B">
            <w:pPr>
              <w:jc w:val="both"/>
              <w:rPr>
                <w:b/>
              </w:rPr>
            </w:pPr>
            <w:r>
              <w:rPr>
                <w:b/>
              </w:rPr>
              <w:t>rozsah</w:t>
            </w:r>
          </w:p>
        </w:tc>
      </w:tr>
      <w:tr w:rsidR="00B2050B" w14:paraId="38228C6B" w14:textId="77777777" w:rsidTr="00B2050B">
        <w:tc>
          <w:tcPr>
            <w:tcW w:w="6060" w:type="dxa"/>
            <w:gridSpan w:val="5"/>
          </w:tcPr>
          <w:p w14:paraId="37EF526E" w14:textId="77777777" w:rsidR="00B2050B" w:rsidRDefault="00B2050B" w:rsidP="00B2050B">
            <w:pPr>
              <w:jc w:val="both"/>
            </w:pPr>
            <w:r>
              <w:t>MVŠO Olomouc</w:t>
            </w:r>
          </w:p>
        </w:tc>
        <w:tc>
          <w:tcPr>
            <w:tcW w:w="1703" w:type="dxa"/>
            <w:gridSpan w:val="2"/>
          </w:tcPr>
          <w:p w14:paraId="733A130F" w14:textId="77777777" w:rsidR="00B2050B" w:rsidRDefault="00B2050B" w:rsidP="00B2050B">
            <w:pPr>
              <w:jc w:val="both"/>
            </w:pPr>
            <w:r>
              <w:t>pp</w:t>
            </w:r>
          </w:p>
        </w:tc>
        <w:tc>
          <w:tcPr>
            <w:tcW w:w="2096" w:type="dxa"/>
            <w:gridSpan w:val="4"/>
          </w:tcPr>
          <w:p w14:paraId="15FA2322" w14:textId="77777777" w:rsidR="00B2050B" w:rsidRDefault="003B4091" w:rsidP="00B2050B">
            <w:pPr>
              <w:jc w:val="both"/>
            </w:pPr>
            <w:r>
              <w:t>20 h/t</w:t>
            </w:r>
          </w:p>
        </w:tc>
      </w:tr>
      <w:tr w:rsidR="00B2050B" w14:paraId="137A00B8" w14:textId="77777777" w:rsidTr="00B2050B">
        <w:tc>
          <w:tcPr>
            <w:tcW w:w="9859" w:type="dxa"/>
            <w:gridSpan w:val="11"/>
            <w:shd w:val="clear" w:color="auto" w:fill="F7CAAC"/>
          </w:tcPr>
          <w:p w14:paraId="79F6FDF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A9FB3B0" w14:textId="77777777" w:rsidTr="00B2050B">
        <w:trPr>
          <w:trHeight w:val="466"/>
        </w:trPr>
        <w:tc>
          <w:tcPr>
            <w:tcW w:w="9859" w:type="dxa"/>
            <w:gridSpan w:val="11"/>
            <w:tcBorders>
              <w:top w:val="nil"/>
            </w:tcBorders>
          </w:tcPr>
          <w:p w14:paraId="4A7A3C6E" w14:textId="77777777" w:rsidR="00B2050B" w:rsidRDefault="00B2050B" w:rsidP="00B2050B">
            <w:pPr>
              <w:jc w:val="both"/>
            </w:pPr>
            <w:r>
              <w:t>Marketing II – garant, přednášející (100%)</w:t>
            </w:r>
          </w:p>
          <w:p w14:paraId="4E6D1A88" w14:textId="77777777" w:rsidR="00B2050B" w:rsidRDefault="00B2050B" w:rsidP="00B2050B">
            <w:pPr>
              <w:jc w:val="both"/>
            </w:pPr>
            <w:r>
              <w:t>Advanced Marketing and Management – garant, přednášející (60%)</w:t>
            </w:r>
          </w:p>
        </w:tc>
      </w:tr>
      <w:tr w:rsidR="00B2050B" w14:paraId="58C3A8EF" w14:textId="77777777" w:rsidTr="00B2050B">
        <w:tc>
          <w:tcPr>
            <w:tcW w:w="9859" w:type="dxa"/>
            <w:gridSpan w:val="11"/>
            <w:shd w:val="clear" w:color="auto" w:fill="F7CAAC"/>
          </w:tcPr>
          <w:p w14:paraId="6BBD506F" w14:textId="77777777" w:rsidR="00B2050B" w:rsidRDefault="00B2050B" w:rsidP="00B2050B">
            <w:pPr>
              <w:jc w:val="both"/>
            </w:pPr>
            <w:r>
              <w:rPr>
                <w:b/>
              </w:rPr>
              <w:t xml:space="preserve">Údaje o vzdělání na VŠ </w:t>
            </w:r>
          </w:p>
        </w:tc>
      </w:tr>
      <w:tr w:rsidR="00B2050B" w14:paraId="442E00E2" w14:textId="77777777" w:rsidTr="00B2050B">
        <w:trPr>
          <w:trHeight w:val="797"/>
        </w:trPr>
        <w:tc>
          <w:tcPr>
            <w:tcW w:w="9859" w:type="dxa"/>
            <w:gridSpan w:val="11"/>
          </w:tcPr>
          <w:p w14:paraId="6534C757" w14:textId="77777777" w:rsidR="00B2050B" w:rsidRDefault="00B2050B" w:rsidP="00B2050B">
            <w:pPr>
              <w:jc w:val="both"/>
            </w:pPr>
            <w:r>
              <w:t>1971 - 1976: MENDELU Brno (dříve VŠZ), Agronomická fakulta, (Ing.)</w:t>
            </w:r>
          </w:p>
          <w:p w14:paraId="34D051BD" w14:textId="77777777" w:rsidR="00B2050B" w:rsidRDefault="00B2050B" w:rsidP="00B2050B">
            <w:pPr>
              <w:jc w:val="both"/>
            </w:pPr>
            <w:r>
              <w:t>1977 - 1979: Pedagogický postgraduál; Pedagogický institut; VŠZ Brno</w:t>
            </w:r>
          </w:p>
          <w:p w14:paraId="36DC802D" w14:textId="77777777" w:rsidR="00B2050B" w:rsidRDefault="00B2050B" w:rsidP="00B2050B">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B2050B" w14:paraId="6A265690" w14:textId="77777777" w:rsidTr="00B2050B">
        <w:tc>
          <w:tcPr>
            <w:tcW w:w="9859" w:type="dxa"/>
            <w:gridSpan w:val="11"/>
            <w:shd w:val="clear" w:color="auto" w:fill="F7CAAC"/>
          </w:tcPr>
          <w:p w14:paraId="33E4C355" w14:textId="77777777" w:rsidR="00B2050B" w:rsidRDefault="00B2050B" w:rsidP="00B2050B">
            <w:pPr>
              <w:jc w:val="both"/>
              <w:rPr>
                <w:b/>
              </w:rPr>
            </w:pPr>
            <w:r>
              <w:rPr>
                <w:b/>
              </w:rPr>
              <w:t>Údaje o odborném působení od absolvování VŠ</w:t>
            </w:r>
          </w:p>
        </w:tc>
      </w:tr>
      <w:tr w:rsidR="00B2050B" w14:paraId="792586DD" w14:textId="77777777" w:rsidTr="00B2050B">
        <w:trPr>
          <w:trHeight w:val="1090"/>
        </w:trPr>
        <w:tc>
          <w:tcPr>
            <w:tcW w:w="9859" w:type="dxa"/>
            <w:gridSpan w:val="11"/>
          </w:tcPr>
          <w:p w14:paraId="5BD3C57A" w14:textId="77777777" w:rsidR="00B2050B" w:rsidRPr="009A69B6" w:rsidRDefault="00B2050B" w:rsidP="00B2050B">
            <w:r w:rsidRPr="009A69B6">
              <w:t>1976 - 1979  odborná asi</w:t>
            </w:r>
            <w:r>
              <w:t>stentka, MENDELU (dříve VŠZ) AF</w:t>
            </w:r>
            <w:r w:rsidRPr="009A69B6">
              <w:t xml:space="preserve"> Brno</w:t>
            </w:r>
          </w:p>
          <w:p w14:paraId="664BBA20" w14:textId="77777777" w:rsidR="00B2050B" w:rsidRPr="009A69B6" w:rsidRDefault="00B2050B" w:rsidP="00B2050B">
            <w:pPr>
              <w:rPr>
                <w:iCs/>
              </w:rPr>
            </w:pPr>
            <w:r w:rsidRPr="009A69B6">
              <w:rPr>
                <w:iCs/>
              </w:rPr>
              <w:t xml:space="preserve">1979 - 1990  projektant, </w:t>
            </w:r>
            <w:r>
              <w:t xml:space="preserve">Agrochemický podnik, </w:t>
            </w:r>
            <w:r w:rsidRPr="009A69B6">
              <w:t>Staré Město u Uh.  Hradiště</w:t>
            </w:r>
          </w:p>
          <w:p w14:paraId="0230518B" w14:textId="77777777" w:rsidR="00B2050B" w:rsidRPr="009A69B6" w:rsidRDefault="00B2050B" w:rsidP="00B2050B">
            <w:r w:rsidRPr="009A69B6">
              <w:t xml:space="preserve">1990 </w:t>
            </w:r>
            <w:r>
              <w:t>- 1995  středoškolská učitelka,</w:t>
            </w:r>
            <w:r w:rsidRPr="009A69B6">
              <w:t xml:space="preserve"> SZTŠ Staré Město u Uh</w:t>
            </w:r>
            <w:r>
              <w:t xml:space="preserve">erského Hradiště </w:t>
            </w:r>
          </w:p>
          <w:p w14:paraId="12B4F4E6" w14:textId="77777777" w:rsidR="00B2050B" w:rsidRPr="009A69B6" w:rsidRDefault="00B2050B" w:rsidP="00B2050B">
            <w:pPr>
              <w:rPr>
                <w:u w:val="single"/>
              </w:rPr>
            </w:pPr>
            <w:r w:rsidRPr="009A69B6">
              <w:t>1995 - 1996 odborná asistentka,</w:t>
            </w:r>
            <w:r>
              <w:t xml:space="preserve"> </w:t>
            </w:r>
            <w:r w:rsidRPr="009A69B6">
              <w:t>Polytechnický ins</w:t>
            </w:r>
            <w:r>
              <w:t>titut Kunovice</w:t>
            </w:r>
          </w:p>
          <w:p w14:paraId="4323E643" w14:textId="77777777" w:rsidR="00B2050B" w:rsidRPr="009A69B6" w:rsidRDefault="00B2050B" w:rsidP="00B2050B">
            <w:r w:rsidRPr="009A69B6">
              <w:t>1996 - 1997 poradce pro o</w:t>
            </w:r>
            <w:r>
              <w:t>bchodní a marketingovou činnost</w:t>
            </w:r>
            <w:r w:rsidRPr="009A69B6">
              <w:t xml:space="preserve">, OSVČ     </w:t>
            </w:r>
          </w:p>
          <w:p w14:paraId="5345667D" w14:textId="77777777" w:rsidR="00B2050B" w:rsidRDefault="00B2050B" w:rsidP="00B2050B">
            <w:r w:rsidRPr="009A69B6">
              <w:t>1997 - 1998 personální manažer, KYOCERA GROUP, AVX Czech Republic, s.r.o.</w:t>
            </w:r>
            <w:r>
              <w:t>, Uh. Hradiště</w:t>
            </w:r>
          </w:p>
          <w:p w14:paraId="2879B48F" w14:textId="77777777" w:rsidR="00B2050B" w:rsidRPr="009A69B6" w:rsidRDefault="00B2050B" w:rsidP="00B2050B">
            <w:r>
              <w:t>2009 -  2012 vysokoškol. učitel, VŠLG Přerov (jpp. 0,5)</w:t>
            </w:r>
          </w:p>
          <w:p w14:paraId="6010A20C" w14:textId="77777777" w:rsidR="00B2050B" w:rsidRDefault="00B2050B" w:rsidP="00B2050B">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B2050B" w14:paraId="1F73AC43" w14:textId="77777777" w:rsidTr="00B2050B">
        <w:trPr>
          <w:trHeight w:val="250"/>
        </w:trPr>
        <w:tc>
          <w:tcPr>
            <w:tcW w:w="9859" w:type="dxa"/>
            <w:gridSpan w:val="11"/>
            <w:shd w:val="clear" w:color="auto" w:fill="F7CAAC"/>
          </w:tcPr>
          <w:p w14:paraId="2FB3CAB1" w14:textId="77777777" w:rsidR="00B2050B" w:rsidRDefault="00B2050B" w:rsidP="00B2050B">
            <w:pPr>
              <w:jc w:val="both"/>
            </w:pPr>
            <w:r>
              <w:rPr>
                <w:b/>
              </w:rPr>
              <w:t>Zkušenosti s vedením kvalifikačních a rigorózních prací</w:t>
            </w:r>
          </w:p>
        </w:tc>
      </w:tr>
      <w:tr w:rsidR="00B2050B" w14:paraId="4297C711" w14:textId="77777777" w:rsidTr="00743580">
        <w:trPr>
          <w:trHeight w:val="280"/>
        </w:trPr>
        <w:tc>
          <w:tcPr>
            <w:tcW w:w="9859" w:type="dxa"/>
            <w:gridSpan w:val="11"/>
          </w:tcPr>
          <w:p w14:paraId="66FECA9E" w14:textId="77777777" w:rsidR="00227BC9" w:rsidRDefault="00227BC9" w:rsidP="00227BC9">
            <w:pPr>
              <w:jc w:val="both"/>
            </w:pPr>
            <w:r>
              <w:t xml:space="preserve">Počet vedených bakalářských prací – 84 </w:t>
            </w:r>
          </w:p>
          <w:p w14:paraId="57AFF36D" w14:textId="77777777" w:rsidR="00227BC9" w:rsidRDefault="00227BC9" w:rsidP="00227BC9">
            <w:pPr>
              <w:jc w:val="both"/>
            </w:pPr>
            <w:r>
              <w:t>Počet vedených diplomových prací – 78</w:t>
            </w:r>
          </w:p>
          <w:p w14:paraId="33A45684" w14:textId="141A893F" w:rsidR="00B2050B" w:rsidRDefault="00227BC9" w:rsidP="00227BC9">
            <w:pPr>
              <w:jc w:val="both"/>
            </w:pPr>
            <w:r>
              <w:t>Počet vedených disertačních prací – 5</w:t>
            </w:r>
          </w:p>
        </w:tc>
      </w:tr>
      <w:tr w:rsidR="00B2050B" w14:paraId="5F76F8D0" w14:textId="77777777" w:rsidTr="00B2050B">
        <w:trPr>
          <w:cantSplit/>
        </w:trPr>
        <w:tc>
          <w:tcPr>
            <w:tcW w:w="3347" w:type="dxa"/>
            <w:gridSpan w:val="2"/>
            <w:tcBorders>
              <w:top w:val="single" w:sz="12" w:space="0" w:color="auto"/>
            </w:tcBorders>
            <w:shd w:val="clear" w:color="auto" w:fill="F7CAAC"/>
          </w:tcPr>
          <w:p w14:paraId="53BCAB18"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7FCA25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ECCFA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E710A8" w14:textId="77777777" w:rsidR="00B2050B" w:rsidRDefault="00B2050B" w:rsidP="00B2050B">
            <w:pPr>
              <w:jc w:val="both"/>
              <w:rPr>
                <w:b/>
              </w:rPr>
            </w:pPr>
            <w:r>
              <w:rPr>
                <w:b/>
              </w:rPr>
              <w:t>Ohlasy publikací</w:t>
            </w:r>
          </w:p>
        </w:tc>
      </w:tr>
      <w:tr w:rsidR="00B2050B" w14:paraId="76747B2C" w14:textId="77777777" w:rsidTr="00B2050B">
        <w:trPr>
          <w:cantSplit/>
        </w:trPr>
        <w:tc>
          <w:tcPr>
            <w:tcW w:w="3347" w:type="dxa"/>
            <w:gridSpan w:val="2"/>
          </w:tcPr>
          <w:p w14:paraId="7234372D" w14:textId="77777777" w:rsidR="00B2050B" w:rsidRDefault="00B2050B" w:rsidP="00B2050B">
            <w:pPr>
              <w:jc w:val="both"/>
            </w:pPr>
            <w:r w:rsidRPr="004734F4">
              <w:t>Management a ekonomika podniku</w:t>
            </w:r>
          </w:p>
        </w:tc>
        <w:tc>
          <w:tcPr>
            <w:tcW w:w="2245" w:type="dxa"/>
            <w:gridSpan w:val="2"/>
          </w:tcPr>
          <w:p w14:paraId="58359D9A" w14:textId="77777777" w:rsidR="00B2050B" w:rsidRDefault="00B2050B" w:rsidP="00B2050B">
            <w:pPr>
              <w:jc w:val="both"/>
            </w:pPr>
            <w:r>
              <w:t>2008</w:t>
            </w:r>
          </w:p>
        </w:tc>
        <w:tc>
          <w:tcPr>
            <w:tcW w:w="2248" w:type="dxa"/>
            <w:gridSpan w:val="4"/>
            <w:tcBorders>
              <w:right w:val="single" w:sz="12" w:space="0" w:color="auto"/>
            </w:tcBorders>
          </w:tcPr>
          <w:p w14:paraId="1BEBF849" w14:textId="77777777" w:rsidR="00B2050B" w:rsidRDefault="00B2050B" w:rsidP="00B2050B">
            <w:pPr>
              <w:jc w:val="both"/>
            </w:pPr>
            <w:r>
              <w:t>UTB ve Zlíně</w:t>
            </w:r>
          </w:p>
        </w:tc>
        <w:tc>
          <w:tcPr>
            <w:tcW w:w="632" w:type="dxa"/>
            <w:tcBorders>
              <w:left w:val="single" w:sz="12" w:space="0" w:color="auto"/>
            </w:tcBorders>
            <w:shd w:val="clear" w:color="auto" w:fill="F7CAAC"/>
          </w:tcPr>
          <w:p w14:paraId="46A0CC1B" w14:textId="77777777" w:rsidR="00B2050B" w:rsidRDefault="00B2050B" w:rsidP="00B2050B">
            <w:pPr>
              <w:jc w:val="both"/>
            </w:pPr>
            <w:r>
              <w:rPr>
                <w:b/>
              </w:rPr>
              <w:t>WOS</w:t>
            </w:r>
          </w:p>
        </w:tc>
        <w:tc>
          <w:tcPr>
            <w:tcW w:w="693" w:type="dxa"/>
            <w:shd w:val="clear" w:color="auto" w:fill="F7CAAC"/>
          </w:tcPr>
          <w:p w14:paraId="21C2FB81" w14:textId="77777777" w:rsidR="00B2050B" w:rsidRDefault="00B2050B" w:rsidP="00B2050B">
            <w:pPr>
              <w:jc w:val="both"/>
              <w:rPr>
                <w:sz w:val="18"/>
              </w:rPr>
            </w:pPr>
            <w:r>
              <w:rPr>
                <w:b/>
                <w:sz w:val="18"/>
              </w:rPr>
              <w:t>Scopus</w:t>
            </w:r>
          </w:p>
        </w:tc>
        <w:tc>
          <w:tcPr>
            <w:tcW w:w="694" w:type="dxa"/>
            <w:shd w:val="clear" w:color="auto" w:fill="F7CAAC"/>
          </w:tcPr>
          <w:p w14:paraId="50375995" w14:textId="77777777" w:rsidR="00B2050B" w:rsidRDefault="00B2050B" w:rsidP="00B2050B">
            <w:pPr>
              <w:jc w:val="both"/>
            </w:pPr>
            <w:r>
              <w:rPr>
                <w:b/>
                <w:sz w:val="18"/>
              </w:rPr>
              <w:t>ostatní</w:t>
            </w:r>
          </w:p>
        </w:tc>
      </w:tr>
      <w:tr w:rsidR="00B2050B" w14:paraId="52FB70CC" w14:textId="77777777" w:rsidTr="00B2050B">
        <w:trPr>
          <w:cantSplit/>
          <w:trHeight w:val="70"/>
        </w:trPr>
        <w:tc>
          <w:tcPr>
            <w:tcW w:w="3347" w:type="dxa"/>
            <w:gridSpan w:val="2"/>
            <w:shd w:val="clear" w:color="auto" w:fill="F7CAAC"/>
          </w:tcPr>
          <w:p w14:paraId="6DA64337" w14:textId="77777777" w:rsidR="00B2050B" w:rsidRDefault="00B2050B" w:rsidP="00B2050B">
            <w:pPr>
              <w:jc w:val="both"/>
            </w:pPr>
            <w:r>
              <w:rPr>
                <w:b/>
              </w:rPr>
              <w:t>Obor jmenovacího řízení</w:t>
            </w:r>
          </w:p>
        </w:tc>
        <w:tc>
          <w:tcPr>
            <w:tcW w:w="2245" w:type="dxa"/>
            <w:gridSpan w:val="2"/>
            <w:shd w:val="clear" w:color="auto" w:fill="F7CAAC"/>
          </w:tcPr>
          <w:p w14:paraId="1E6D751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832B52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C5D3871" w14:textId="2FB38F65" w:rsidR="00B2050B" w:rsidRDefault="00730523" w:rsidP="00B2050B">
            <w:pPr>
              <w:jc w:val="center"/>
              <w:rPr>
                <w:b/>
              </w:rPr>
            </w:pPr>
            <w:r>
              <w:rPr>
                <w:b/>
              </w:rPr>
              <w:t>7</w:t>
            </w:r>
          </w:p>
        </w:tc>
        <w:tc>
          <w:tcPr>
            <w:tcW w:w="693" w:type="dxa"/>
            <w:vMerge w:val="restart"/>
          </w:tcPr>
          <w:p w14:paraId="1F4B30A1" w14:textId="501153C9" w:rsidR="00B2050B" w:rsidRDefault="00730523" w:rsidP="00B2050B">
            <w:pPr>
              <w:jc w:val="center"/>
              <w:rPr>
                <w:b/>
              </w:rPr>
            </w:pPr>
            <w:r>
              <w:rPr>
                <w:b/>
              </w:rPr>
              <w:t>2</w:t>
            </w:r>
            <w:r w:rsidR="00B2050B">
              <w:rPr>
                <w:b/>
              </w:rPr>
              <w:t>4</w:t>
            </w:r>
          </w:p>
        </w:tc>
        <w:tc>
          <w:tcPr>
            <w:tcW w:w="694" w:type="dxa"/>
            <w:vMerge w:val="restart"/>
          </w:tcPr>
          <w:p w14:paraId="2295416B" w14:textId="77777777" w:rsidR="00B2050B" w:rsidRDefault="00B2050B" w:rsidP="00B2050B">
            <w:pPr>
              <w:jc w:val="center"/>
              <w:rPr>
                <w:b/>
              </w:rPr>
            </w:pPr>
            <w:r>
              <w:rPr>
                <w:b/>
              </w:rPr>
              <w:t>122</w:t>
            </w:r>
          </w:p>
        </w:tc>
      </w:tr>
      <w:tr w:rsidR="00B2050B" w14:paraId="6CCB65A3" w14:textId="77777777" w:rsidTr="00B2050B">
        <w:trPr>
          <w:trHeight w:val="205"/>
        </w:trPr>
        <w:tc>
          <w:tcPr>
            <w:tcW w:w="3347" w:type="dxa"/>
            <w:gridSpan w:val="2"/>
          </w:tcPr>
          <w:p w14:paraId="13233487" w14:textId="77777777" w:rsidR="00B2050B" w:rsidRDefault="00B2050B" w:rsidP="00B2050B">
            <w:pPr>
              <w:jc w:val="both"/>
            </w:pPr>
          </w:p>
        </w:tc>
        <w:tc>
          <w:tcPr>
            <w:tcW w:w="2245" w:type="dxa"/>
            <w:gridSpan w:val="2"/>
          </w:tcPr>
          <w:p w14:paraId="48A2E088" w14:textId="77777777" w:rsidR="00B2050B" w:rsidRDefault="00B2050B" w:rsidP="00B2050B">
            <w:pPr>
              <w:jc w:val="both"/>
            </w:pPr>
          </w:p>
        </w:tc>
        <w:tc>
          <w:tcPr>
            <w:tcW w:w="2248" w:type="dxa"/>
            <w:gridSpan w:val="4"/>
            <w:tcBorders>
              <w:right w:val="single" w:sz="12" w:space="0" w:color="auto"/>
            </w:tcBorders>
          </w:tcPr>
          <w:p w14:paraId="2B8C91CE" w14:textId="77777777" w:rsidR="00B2050B" w:rsidRDefault="00B2050B" w:rsidP="00B2050B">
            <w:pPr>
              <w:jc w:val="both"/>
            </w:pPr>
          </w:p>
        </w:tc>
        <w:tc>
          <w:tcPr>
            <w:tcW w:w="632" w:type="dxa"/>
            <w:vMerge/>
            <w:tcBorders>
              <w:left w:val="single" w:sz="12" w:space="0" w:color="auto"/>
            </w:tcBorders>
            <w:vAlign w:val="center"/>
          </w:tcPr>
          <w:p w14:paraId="4AC261DA" w14:textId="77777777" w:rsidR="00B2050B" w:rsidRDefault="00B2050B" w:rsidP="00B2050B">
            <w:pPr>
              <w:rPr>
                <w:b/>
              </w:rPr>
            </w:pPr>
          </w:p>
        </w:tc>
        <w:tc>
          <w:tcPr>
            <w:tcW w:w="693" w:type="dxa"/>
            <w:vMerge/>
            <w:vAlign w:val="center"/>
          </w:tcPr>
          <w:p w14:paraId="1E30D61E" w14:textId="77777777" w:rsidR="00B2050B" w:rsidRDefault="00B2050B" w:rsidP="00B2050B">
            <w:pPr>
              <w:rPr>
                <w:b/>
              </w:rPr>
            </w:pPr>
          </w:p>
        </w:tc>
        <w:tc>
          <w:tcPr>
            <w:tcW w:w="694" w:type="dxa"/>
            <w:vMerge/>
            <w:vAlign w:val="center"/>
          </w:tcPr>
          <w:p w14:paraId="52930248" w14:textId="77777777" w:rsidR="00B2050B" w:rsidRDefault="00B2050B" w:rsidP="00B2050B">
            <w:pPr>
              <w:rPr>
                <w:b/>
              </w:rPr>
            </w:pPr>
          </w:p>
        </w:tc>
      </w:tr>
      <w:tr w:rsidR="00B2050B" w14:paraId="7235CDEF" w14:textId="77777777" w:rsidTr="00B2050B">
        <w:tc>
          <w:tcPr>
            <w:tcW w:w="9859" w:type="dxa"/>
            <w:gridSpan w:val="11"/>
            <w:shd w:val="clear" w:color="auto" w:fill="F7CAAC"/>
          </w:tcPr>
          <w:p w14:paraId="520704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22C47E9" w14:textId="77777777" w:rsidTr="00B2050B">
        <w:trPr>
          <w:trHeight w:val="2347"/>
        </w:trPr>
        <w:tc>
          <w:tcPr>
            <w:tcW w:w="9859" w:type="dxa"/>
            <w:gridSpan w:val="11"/>
          </w:tcPr>
          <w:p w14:paraId="4A17A722" w14:textId="77777777" w:rsidR="005F7C7C" w:rsidRDefault="00B2050B" w:rsidP="005F7C7C">
            <w:pPr>
              <w:shd w:val="clear" w:color="auto" w:fill="FFFFFF"/>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r w:rsidR="005F7C7C">
              <w:t xml:space="preserve"> </w:t>
            </w:r>
          </w:p>
          <w:p w14:paraId="7C9FD60C" w14:textId="77777777" w:rsidR="005F7C7C" w:rsidRDefault="005F7C7C" w:rsidP="005F7C7C">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9895566" w14:textId="77777777" w:rsidR="005F7C7C" w:rsidRPr="00275C78" w:rsidRDefault="005F7C7C" w:rsidP="005F7C7C">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2EC4AF46" w14:textId="77777777" w:rsidR="005F7C7C" w:rsidRPr="00275C78" w:rsidRDefault="005F7C7C" w:rsidP="005F7C7C">
            <w:pPr>
              <w:shd w:val="clear" w:color="auto" w:fill="FFFFFF"/>
              <w:jc w:val="both"/>
              <w:rPr>
                <w:del w:id="6132" w:author="Pavla Trefilová" w:date="2019-11-18T17:19:00Z"/>
              </w:rPr>
            </w:pPr>
            <w:del w:id="6133" w:author="Pavla Trefilová" w:date="2019-11-18T17:19:00Z">
              <w:r>
                <w:delText xml:space="preserve">WANNINAYAKE, </w:delText>
              </w:r>
              <w:r w:rsidRPr="00275C78">
                <w:delText>M.C.B., CHOVANC</w:delText>
              </w:r>
              <w:r>
                <w:delText xml:space="preserve">OVÁ, M. </w:delText>
              </w:r>
              <w:r w:rsidRPr="00275C78">
                <w:rPr>
                  <w:i/>
                </w:rPr>
                <w:delText>Consumer behaviour and branding: building</w:delText>
              </w:r>
              <w:r w:rsidRPr="00275C78">
                <w:delText xml:space="preserve"> </w:delText>
              </w:r>
              <w:r w:rsidRPr="00275C78">
                <w:rPr>
                  <w:i/>
                </w:rPr>
                <w:delText>domestic brands in developing countries.</w:delText>
              </w:r>
              <w:r w:rsidRPr="00275C78">
                <w:delText xml:space="preserve"> 1</w:delText>
              </w:r>
              <w:r w:rsidRPr="00275C78">
                <w:rPr>
                  <w:vertAlign w:val="superscript"/>
                </w:rPr>
                <w:delText>st</w:delText>
              </w:r>
              <w:r w:rsidRPr="00275C78">
                <w:delText xml:space="preserve"> ed. </w:delText>
              </w:r>
              <w:r w:rsidRPr="00275C78">
                <w:rPr>
                  <w:bCs/>
                </w:rPr>
                <w:delText xml:space="preserve">Žilina: GEORG, </w:delText>
              </w:r>
              <w:r>
                <w:delText xml:space="preserve">2013, </w:delText>
              </w:r>
              <w:r w:rsidRPr="00275C78">
                <w:rPr>
                  <w:bCs/>
                </w:rPr>
                <w:delText>186 p.</w:delText>
              </w:r>
              <w:r w:rsidRPr="00275C78">
                <w:delText xml:space="preserve"> </w:delText>
              </w:r>
              <w:r>
                <w:delText>ISBN 978-80-8154-056-1 (50%).</w:delText>
              </w:r>
            </w:del>
          </w:p>
          <w:p w14:paraId="4DF81AE3" w14:textId="4A84E1CD" w:rsidR="00B2050B" w:rsidRPr="00A76DEE" w:rsidRDefault="005F7C7C" w:rsidP="005F7C7C">
            <w:pPr>
              <w:shd w:val="clear" w:color="auto" w:fill="FFFFFF"/>
              <w:jc w:val="both"/>
            </w:pPr>
            <w:del w:id="6134" w:author="Pavla Trefilová" w:date="2019-11-18T17:19:00Z">
              <w:r w:rsidRPr="00275C78">
                <w:rPr>
                  <w:rFonts w:eastAsia="TyfaITCOT"/>
                  <w:lang w:val="en-GB"/>
                </w:rPr>
                <w:delText>ASAMOAH, E.S.</w:delText>
              </w:r>
              <w:r>
                <w:delText xml:space="preserve">, CHOVANCOVÁ, M. </w:delText>
              </w:r>
              <w:r w:rsidRPr="00275C78">
                <w:rPr>
                  <w:i/>
                </w:rPr>
                <w:delText>Consumer behaviour and branding: perspectives from</w:delText>
              </w:r>
              <w:r w:rsidRPr="00275C78">
                <w:delText xml:space="preserve"> </w:delText>
              </w:r>
              <w:r w:rsidRPr="00275C78">
                <w:rPr>
                  <w:i/>
                </w:rPr>
                <w:delText>the Fast Food industry in different markets</w:delText>
              </w:r>
              <w:r w:rsidRPr="00275C78">
                <w:delText>. 1</w:delText>
              </w:r>
              <w:r w:rsidRPr="00275C78">
                <w:rPr>
                  <w:vertAlign w:val="superscript"/>
                </w:rPr>
                <w:delText>st</w:delText>
              </w:r>
              <w:r w:rsidRPr="00275C78">
                <w:delText xml:space="preserve"> ed. </w:delText>
              </w:r>
              <w:r w:rsidRPr="00275C78">
                <w:rPr>
                  <w:bCs/>
                </w:rPr>
                <w:delText xml:space="preserve">Žilina: GEORG, </w:delText>
              </w:r>
              <w:r>
                <w:rPr>
                  <w:bCs/>
                </w:rPr>
                <w:delText xml:space="preserve">2013, </w:delText>
              </w:r>
              <w:r w:rsidRPr="00275C78">
                <w:rPr>
                  <w:bCs/>
                </w:rPr>
                <w:delText>175 p.</w:delText>
              </w:r>
              <w:r w:rsidRPr="00275C78">
                <w:delText xml:space="preserve"> </w:delText>
              </w:r>
              <w:r>
                <w:delText>ISBN 978-80-8154-053-0 (50%).</w:delText>
              </w:r>
            </w:del>
          </w:p>
        </w:tc>
      </w:tr>
      <w:tr w:rsidR="00B2050B" w14:paraId="334CDC5D" w14:textId="77777777" w:rsidTr="00B2050B">
        <w:trPr>
          <w:trHeight w:val="218"/>
        </w:trPr>
        <w:tc>
          <w:tcPr>
            <w:tcW w:w="9859" w:type="dxa"/>
            <w:gridSpan w:val="11"/>
            <w:shd w:val="clear" w:color="auto" w:fill="F7CAAC"/>
          </w:tcPr>
          <w:p w14:paraId="37CFA07E" w14:textId="77777777" w:rsidR="00B2050B" w:rsidRDefault="00B2050B" w:rsidP="00B2050B">
            <w:pPr>
              <w:rPr>
                <w:b/>
              </w:rPr>
            </w:pPr>
            <w:r>
              <w:rPr>
                <w:b/>
              </w:rPr>
              <w:t>Působení v zahraničí</w:t>
            </w:r>
          </w:p>
        </w:tc>
      </w:tr>
      <w:tr w:rsidR="00B2050B" w14:paraId="78F84673" w14:textId="77777777" w:rsidTr="00B2050B">
        <w:trPr>
          <w:trHeight w:val="328"/>
        </w:trPr>
        <w:tc>
          <w:tcPr>
            <w:tcW w:w="9859" w:type="dxa"/>
            <w:gridSpan w:val="11"/>
          </w:tcPr>
          <w:p w14:paraId="26AEA66A" w14:textId="77777777" w:rsidR="00B2050B" w:rsidRPr="00974904" w:rsidRDefault="00B2050B" w:rsidP="00B2050B">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w:t>
            </w:r>
            <w:r w:rsidR="00743580">
              <w:rPr>
                <w:rFonts w:eastAsia="Arial Unicode MS"/>
              </w:rPr>
              <w:t xml:space="preserve"> </w:t>
            </w:r>
            <w:r w:rsidRPr="00974904">
              <w:rPr>
                <w:rFonts w:eastAsia="Arial Unicode MS"/>
              </w:rPr>
              <w:t>U.S.A. (6 měsíců), výzkum a výuka: (Agribusiness, Marketing,  Cooperative Management)</w:t>
            </w:r>
          </w:p>
          <w:p w14:paraId="24BCC5AD" w14:textId="66D7595A" w:rsidR="00B2050B" w:rsidRPr="00227BC9" w:rsidRDefault="00B2050B" w:rsidP="00B2050B">
            <w:pPr>
              <w:jc w:val="both"/>
              <w:rPr>
                <w:rFonts w:eastAsia="Arial Unicode MS"/>
              </w:rPr>
            </w:pPr>
            <w:r w:rsidRPr="00974904">
              <w:rPr>
                <w:rFonts w:eastAsia="Arial Unicode MS"/>
              </w:rPr>
              <w:t xml:space="preserve">07/1992 – 12/1992: Georgetown University; Washington, D.C., U.S.A. (6 měsíců), výzkum a výuka: (Business Management, Marketing, Communication Management, Organizational Behavior); </w:t>
            </w:r>
            <w:del w:id="6135" w:author="Pavla Trefilová" w:date="2019-11-18T17:19:00Z">
              <w:r w:rsidRPr="00974904">
                <w:rPr>
                  <w:rFonts w:eastAsia="Arial Unicode MS"/>
                </w:rPr>
                <w:delText xml:space="preserve"> </w:delText>
              </w:r>
            </w:del>
            <w:r w:rsidRPr="00974904">
              <w:rPr>
                <w:rFonts w:eastAsia="Arial Unicode MS"/>
              </w:rPr>
              <w:t>Georgetown University Program; Certificate: Busine</w:t>
            </w:r>
            <w:r w:rsidR="00227BC9">
              <w:rPr>
                <w:rFonts w:eastAsia="Arial Unicode MS"/>
              </w:rPr>
              <w:t>ss Management and Communication</w:t>
            </w:r>
          </w:p>
        </w:tc>
      </w:tr>
      <w:tr w:rsidR="00B2050B" w14:paraId="79700633" w14:textId="77777777" w:rsidTr="003B4091">
        <w:trPr>
          <w:cantSplit/>
          <w:trHeight w:val="88"/>
        </w:trPr>
        <w:tc>
          <w:tcPr>
            <w:tcW w:w="2518" w:type="dxa"/>
            <w:shd w:val="clear" w:color="auto" w:fill="F7CAAC"/>
          </w:tcPr>
          <w:p w14:paraId="67B3AA5A" w14:textId="77777777" w:rsidR="00B2050B" w:rsidRDefault="00B2050B" w:rsidP="00B2050B">
            <w:pPr>
              <w:jc w:val="both"/>
              <w:rPr>
                <w:b/>
              </w:rPr>
            </w:pPr>
            <w:r>
              <w:rPr>
                <w:b/>
              </w:rPr>
              <w:t xml:space="preserve">Podpis </w:t>
            </w:r>
          </w:p>
        </w:tc>
        <w:tc>
          <w:tcPr>
            <w:tcW w:w="4536" w:type="dxa"/>
            <w:gridSpan w:val="5"/>
          </w:tcPr>
          <w:p w14:paraId="729B3335" w14:textId="77777777" w:rsidR="00B2050B" w:rsidRDefault="00B2050B" w:rsidP="00B2050B">
            <w:pPr>
              <w:jc w:val="both"/>
            </w:pPr>
          </w:p>
        </w:tc>
        <w:tc>
          <w:tcPr>
            <w:tcW w:w="786" w:type="dxa"/>
            <w:gridSpan w:val="2"/>
            <w:shd w:val="clear" w:color="auto" w:fill="F7CAAC"/>
          </w:tcPr>
          <w:p w14:paraId="47086367" w14:textId="77777777" w:rsidR="00B2050B" w:rsidRDefault="00B2050B" w:rsidP="00B2050B">
            <w:pPr>
              <w:jc w:val="both"/>
            </w:pPr>
            <w:r>
              <w:rPr>
                <w:b/>
              </w:rPr>
              <w:t>datum</w:t>
            </w:r>
          </w:p>
        </w:tc>
        <w:tc>
          <w:tcPr>
            <w:tcW w:w="2019" w:type="dxa"/>
            <w:gridSpan w:val="3"/>
          </w:tcPr>
          <w:p w14:paraId="27DA36AB" w14:textId="77777777" w:rsidR="00B2050B" w:rsidRDefault="00B2050B" w:rsidP="00B2050B">
            <w:pPr>
              <w:jc w:val="both"/>
            </w:pPr>
          </w:p>
        </w:tc>
      </w:tr>
      <w:tr w:rsidR="00B2050B" w14:paraId="7FFB5008" w14:textId="77777777" w:rsidTr="00B2050B">
        <w:trPr>
          <w:del w:id="6136" w:author="Pavla Trefilová" w:date="2019-11-18T17:19:00Z"/>
        </w:trPr>
        <w:tc>
          <w:tcPr>
            <w:tcW w:w="9859" w:type="dxa"/>
            <w:gridSpan w:val="11"/>
            <w:tcBorders>
              <w:bottom w:val="double" w:sz="4" w:space="0" w:color="auto"/>
            </w:tcBorders>
            <w:shd w:val="clear" w:color="auto" w:fill="BDD6EE"/>
          </w:tcPr>
          <w:p w14:paraId="6E8BB067" w14:textId="77777777" w:rsidR="00B2050B" w:rsidRDefault="00B2050B" w:rsidP="00B2050B">
            <w:pPr>
              <w:jc w:val="both"/>
              <w:rPr>
                <w:del w:id="6137" w:author="Pavla Trefilová" w:date="2019-11-18T17:19:00Z"/>
                <w:b/>
                <w:sz w:val="28"/>
              </w:rPr>
            </w:pPr>
            <w:del w:id="6138" w:author="Pavla Trefilová" w:date="2019-11-18T17:19:00Z">
              <w:r>
                <w:rPr>
                  <w:b/>
                  <w:sz w:val="28"/>
                </w:rPr>
                <w:lastRenderedPageBreak/>
                <w:delText>C-I – Personální zabezpečení</w:delText>
              </w:r>
            </w:del>
          </w:p>
        </w:tc>
      </w:tr>
      <w:tr w:rsidR="00B2050B" w14:paraId="3D1F714B" w14:textId="77777777" w:rsidTr="00B2050B">
        <w:trPr>
          <w:del w:id="6139" w:author="Pavla Trefilová" w:date="2019-11-18T17:19:00Z"/>
        </w:trPr>
        <w:tc>
          <w:tcPr>
            <w:tcW w:w="2518" w:type="dxa"/>
            <w:tcBorders>
              <w:top w:val="double" w:sz="4" w:space="0" w:color="auto"/>
            </w:tcBorders>
            <w:shd w:val="clear" w:color="auto" w:fill="F7CAAC"/>
          </w:tcPr>
          <w:p w14:paraId="673A4368" w14:textId="77777777" w:rsidR="00B2050B" w:rsidRDefault="00B2050B" w:rsidP="00B2050B">
            <w:pPr>
              <w:jc w:val="both"/>
              <w:rPr>
                <w:del w:id="6140" w:author="Pavla Trefilová" w:date="2019-11-18T17:19:00Z"/>
                <w:b/>
              </w:rPr>
            </w:pPr>
            <w:del w:id="6141" w:author="Pavla Trefilová" w:date="2019-11-18T17:19:00Z">
              <w:r>
                <w:rPr>
                  <w:b/>
                </w:rPr>
                <w:delText>Vysoká škola</w:delText>
              </w:r>
            </w:del>
          </w:p>
        </w:tc>
        <w:tc>
          <w:tcPr>
            <w:tcW w:w="7341" w:type="dxa"/>
            <w:gridSpan w:val="10"/>
          </w:tcPr>
          <w:p w14:paraId="4138DA67" w14:textId="77777777" w:rsidR="00B2050B" w:rsidRDefault="00B2050B" w:rsidP="00B2050B">
            <w:pPr>
              <w:jc w:val="both"/>
              <w:rPr>
                <w:del w:id="6142" w:author="Pavla Trefilová" w:date="2019-11-18T17:19:00Z"/>
              </w:rPr>
            </w:pPr>
            <w:del w:id="6143" w:author="Pavla Trefilová" w:date="2019-11-18T17:19:00Z">
              <w:r>
                <w:delText>Univerzita Tomáše Bati ve Zlíně</w:delText>
              </w:r>
            </w:del>
          </w:p>
        </w:tc>
      </w:tr>
      <w:tr w:rsidR="00B2050B" w14:paraId="18D688ED" w14:textId="77777777" w:rsidTr="00B2050B">
        <w:trPr>
          <w:del w:id="6144" w:author="Pavla Trefilová" w:date="2019-11-18T17:19:00Z"/>
        </w:trPr>
        <w:tc>
          <w:tcPr>
            <w:tcW w:w="2518" w:type="dxa"/>
            <w:shd w:val="clear" w:color="auto" w:fill="F7CAAC"/>
          </w:tcPr>
          <w:p w14:paraId="7A4A15D8" w14:textId="77777777" w:rsidR="00B2050B" w:rsidRDefault="00B2050B" w:rsidP="00B2050B">
            <w:pPr>
              <w:jc w:val="both"/>
              <w:rPr>
                <w:del w:id="6145" w:author="Pavla Trefilová" w:date="2019-11-18T17:19:00Z"/>
                <w:b/>
              </w:rPr>
            </w:pPr>
            <w:del w:id="6146" w:author="Pavla Trefilová" w:date="2019-11-18T17:19:00Z">
              <w:r>
                <w:rPr>
                  <w:b/>
                </w:rPr>
                <w:delText>Součást vysoké školy</w:delText>
              </w:r>
            </w:del>
          </w:p>
        </w:tc>
        <w:tc>
          <w:tcPr>
            <w:tcW w:w="7341" w:type="dxa"/>
            <w:gridSpan w:val="10"/>
          </w:tcPr>
          <w:p w14:paraId="07350A3D" w14:textId="77777777" w:rsidR="00B2050B" w:rsidRDefault="00B2050B" w:rsidP="00B2050B">
            <w:pPr>
              <w:jc w:val="both"/>
              <w:rPr>
                <w:del w:id="6147" w:author="Pavla Trefilová" w:date="2019-11-18T17:19:00Z"/>
              </w:rPr>
            </w:pPr>
            <w:del w:id="6148" w:author="Pavla Trefilová" w:date="2019-11-18T17:19:00Z">
              <w:r>
                <w:delText>Fakulta managementu a ekonomiky</w:delText>
              </w:r>
            </w:del>
          </w:p>
        </w:tc>
      </w:tr>
      <w:tr w:rsidR="00B2050B" w14:paraId="678DDD39" w14:textId="77777777" w:rsidTr="00B2050B">
        <w:trPr>
          <w:del w:id="6149" w:author="Pavla Trefilová" w:date="2019-11-18T17:19:00Z"/>
        </w:trPr>
        <w:tc>
          <w:tcPr>
            <w:tcW w:w="2518" w:type="dxa"/>
            <w:shd w:val="clear" w:color="auto" w:fill="F7CAAC"/>
          </w:tcPr>
          <w:p w14:paraId="794F9980" w14:textId="77777777" w:rsidR="00B2050B" w:rsidRDefault="00B2050B" w:rsidP="00B2050B">
            <w:pPr>
              <w:jc w:val="both"/>
              <w:rPr>
                <w:del w:id="6150" w:author="Pavla Trefilová" w:date="2019-11-18T17:19:00Z"/>
                <w:b/>
              </w:rPr>
            </w:pPr>
            <w:del w:id="6151" w:author="Pavla Trefilová" w:date="2019-11-18T17:19:00Z">
              <w:r>
                <w:rPr>
                  <w:b/>
                </w:rPr>
                <w:delText>Název studijního programu</w:delText>
              </w:r>
            </w:del>
          </w:p>
        </w:tc>
        <w:tc>
          <w:tcPr>
            <w:tcW w:w="7341" w:type="dxa"/>
            <w:gridSpan w:val="10"/>
          </w:tcPr>
          <w:p w14:paraId="7DC0C68C" w14:textId="77777777" w:rsidR="00B2050B" w:rsidRDefault="00343DC3" w:rsidP="00B2050B">
            <w:pPr>
              <w:jc w:val="both"/>
              <w:rPr>
                <w:del w:id="6152" w:author="Pavla Trefilová" w:date="2019-11-18T17:19:00Z"/>
              </w:rPr>
            </w:pPr>
            <w:del w:id="6153" w:author="Pavla Trefilová" w:date="2019-11-18T17:19:00Z">
              <w:r>
                <w:delText xml:space="preserve">Economics and Management </w:delText>
              </w:r>
            </w:del>
          </w:p>
        </w:tc>
      </w:tr>
    </w:tbl>
    <w:p w14:paraId="4969DEF8" w14:textId="77777777" w:rsidR="00380D44" w:rsidRDefault="00380D44">
      <w:pPr>
        <w:rPr>
          <w:ins w:id="6154" w:author="Pavla Trefilová" w:date="2019-11-18T17:19:00Z"/>
        </w:rPr>
      </w:pPr>
      <w:ins w:id="6155" w:author="Pavla Trefilová" w:date="2019-11-18T17:1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578F2B20" w14:textId="77777777" w:rsidTr="00B2050B">
        <w:trPr>
          <w:ins w:id="6156" w:author="Pavla Trefilová" w:date="2019-11-18T17:19:00Z"/>
        </w:trPr>
        <w:tc>
          <w:tcPr>
            <w:tcW w:w="9859" w:type="dxa"/>
            <w:gridSpan w:val="11"/>
            <w:tcBorders>
              <w:bottom w:val="double" w:sz="4" w:space="0" w:color="auto"/>
            </w:tcBorders>
            <w:shd w:val="clear" w:color="auto" w:fill="BDD6EE"/>
          </w:tcPr>
          <w:p w14:paraId="339ADFF9" w14:textId="499738C6" w:rsidR="00B2050B" w:rsidRDefault="00B2050B" w:rsidP="00B2050B">
            <w:pPr>
              <w:jc w:val="both"/>
              <w:rPr>
                <w:ins w:id="6157" w:author="Pavla Trefilová" w:date="2019-11-18T17:19:00Z"/>
                <w:b/>
                <w:sz w:val="28"/>
              </w:rPr>
            </w:pPr>
            <w:ins w:id="6158" w:author="Pavla Trefilová" w:date="2019-11-18T17:19:00Z">
              <w:r>
                <w:rPr>
                  <w:b/>
                  <w:sz w:val="28"/>
                </w:rPr>
                <w:lastRenderedPageBreak/>
                <w:t>C-I – Personální zabezpečení</w:t>
              </w:r>
            </w:ins>
          </w:p>
        </w:tc>
      </w:tr>
      <w:tr w:rsidR="00B2050B" w14:paraId="2BCC64A4" w14:textId="77777777" w:rsidTr="00B2050B">
        <w:trPr>
          <w:ins w:id="6159" w:author="Pavla Trefilová" w:date="2019-11-18T17:19:00Z"/>
        </w:trPr>
        <w:tc>
          <w:tcPr>
            <w:tcW w:w="2518" w:type="dxa"/>
            <w:tcBorders>
              <w:top w:val="double" w:sz="4" w:space="0" w:color="auto"/>
            </w:tcBorders>
            <w:shd w:val="clear" w:color="auto" w:fill="F7CAAC"/>
          </w:tcPr>
          <w:p w14:paraId="2A764909" w14:textId="77777777" w:rsidR="00B2050B" w:rsidRDefault="00B2050B" w:rsidP="00B2050B">
            <w:pPr>
              <w:jc w:val="both"/>
              <w:rPr>
                <w:ins w:id="6160" w:author="Pavla Trefilová" w:date="2019-11-18T17:19:00Z"/>
                <w:b/>
              </w:rPr>
            </w:pPr>
            <w:ins w:id="6161" w:author="Pavla Trefilová" w:date="2019-11-18T17:19:00Z">
              <w:r>
                <w:rPr>
                  <w:b/>
                </w:rPr>
                <w:t>Vysoká škola</w:t>
              </w:r>
            </w:ins>
          </w:p>
        </w:tc>
        <w:tc>
          <w:tcPr>
            <w:tcW w:w="7341" w:type="dxa"/>
            <w:gridSpan w:val="10"/>
          </w:tcPr>
          <w:p w14:paraId="16DCB304" w14:textId="77777777" w:rsidR="00B2050B" w:rsidRDefault="00B2050B" w:rsidP="00B2050B">
            <w:pPr>
              <w:jc w:val="both"/>
              <w:rPr>
                <w:ins w:id="6162" w:author="Pavla Trefilová" w:date="2019-11-18T17:19:00Z"/>
              </w:rPr>
            </w:pPr>
            <w:ins w:id="6163" w:author="Pavla Trefilová" w:date="2019-11-18T17:19:00Z">
              <w:r>
                <w:t>Univerzita Tomáše Bati ve Zlíně</w:t>
              </w:r>
            </w:ins>
          </w:p>
        </w:tc>
      </w:tr>
      <w:tr w:rsidR="00B2050B" w14:paraId="0760AC78" w14:textId="77777777" w:rsidTr="00B2050B">
        <w:trPr>
          <w:ins w:id="6164" w:author="Pavla Trefilová" w:date="2019-11-18T17:19:00Z"/>
        </w:trPr>
        <w:tc>
          <w:tcPr>
            <w:tcW w:w="2518" w:type="dxa"/>
            <w:shd w:val="clear" w:color="auto" w:fill="F7CAAC"/>
          </w:tcPr>
          <w:p w14:paraId="5B3DA64B" w14:textId="77777777" w:rsidR="00B2050B" w:rsidRDefault="00B2050B" w:rsidP="00B2050B">
            <w:pPr>
              <w:jc w:val="both"/>
              <w:rPr>
                <w:ins w:id="6165" w:author="Pavla Trefilová" w:date="2019-11-18T17:19:00Z"/>
                <w:b/>
              </w:rPr>
            </w:pPr>
            <w:ins w:id="6166" w:author="Pavla Trefilová" w:date="2019-11-18T17:19:00Z">
              <w:r>
                <w:rPr>
                  <w:b/>
                </w:rPr>
                <w:t>Součást vysoké školy</w:t>
              </w:r>
            </w:ins>
          </w:p>
        </w:tc>
        <w:tc>
          <w:tcPr>
            <w:tcW w:w="7341" w:type="dxa"/>
            <w:gridSpan w:val="10"/>
          </w:tcPr>
          <w:p w14:paraId="6721665B" w14:textId="77777777" w:rsidR="00B2050B" w:rsidRDefault="00B2050B" w:rsidP="00B2050B">
            <w:pPr>
              <w:jc w:val="both"/>
              <w:rPr>
                <w:ins w:id="6167" w:author="Pavla Trefilová" w:date="2019-11-18T17:19:00Z"/>
              </w:rPr>
            </w:pPr>
            <w:ins w:id="6168" w:author="Pavla Trefilová" w:date="2019-11-18T17:19:00Z">
              <w:r>
                <w:t>Fakulta managementu a ekonomiky</w:t>
              </w:r>
            </w:ins>
          </w:p>
        </w:tc>
      </w:tr>
      <w:tr w:rsidR="00B2050B" w14:paraId="70B1FCEE" w14:textId="77777777" w:rsidTr="00B2050B">
        <w:trPr>
          <w:ins w:id="6169" w:author="Pavla Trefilová" w:date="2019-11-18T17:19:00Z"/>
        </w:trPr>
        <w:tc>
          <w:tcPr>
            <w:tcW w:w="2518" w:type="dxa"/>
            <w:shd w:val="clear" w:color="auto" w:fill="F7CAAC"/>
          </w:tcPr>
          <w:p w14:paraId="22C5314A" w14:textId="77777777" w:rsidR="00B2050B" w:rsidRDefault="00B2050B" w:rsidP="00B2050B">
            <w:pPr>
              <w:jc w:val="both"/>
              <w:rPr>
                <w:ins w:id="6170" w:author="Pavla Trefilová" w:date="2019-11-18T17:19:00Z"/>
                <w:b/>
              </w:rPr>
            </w:pPr>
            <w:ins w:id="6171" w:author="Pavla Trefilová" w:date="2019-11-18T17:19:00Z">
              <w:r>
                <w:rPr>
                  <w:b/>
                </w:rPr>
                <w:t>Název studijního programu</w:t>
              </w:r>
            </w:ins>
          </w:p>
        </w:tc>
        <w:tc>
          <w:tcPr>
            <w:tcW w:w="7341" w:type="dxa"/>
            <w:gridSpan w:val="10"/>
          </w:tcPr>
          <w:p w14:paraId="0200B87B" w14:textId="3E84C9C8" w:rsidR="00B2050B" w:rsidRDefault="00343DC3" w:rsidP="00B2050B">
            <w:pPr>
              <w:jc w:val="both"/>
              <w:rPr>
                <w:ins w:id="6172" w:author="Pavla Trefilová" w:date="2019-11-18T17:19:00Z"/>
              </w:rPr>
            </w:pPr>
            <w:ins w:id="6173" w:author="Pavla Trefilová" w:date="2019-11-18T17:19:00Z">
              <w:r>
                <w:t xml:space="preserve">Economics and Management </w:t>
              </w:r>
            </w:ins>
          </w:p>
        </w:tc>
      </w:tr>
      <w:tr w:rsidR="00B2050B" w14:paraId="3046ECA4" w14:textId="77777777" w:rsidTr="00B2050B">
        <w:tc>
          <w:tcPr>
            <w:tcW w:w="2518" w:type="dxa"/>
            <w:shd w:val="clear" w:color="auto" w:fill="F7CAAC"/>
          </w:tcPr>
          <w:p w14:paraId="774123C8" w14:textId="77777777" w:rsidR="00B2050B" w:rsidRDefault="00B2050B" w:rsidP="00B2050B">
            <w:pPr>
              <w:jc w:val="both"/>
              <w:rPr>
                <w:b/>
              </w:rPr>
            </w:pPr>
            <w:r>
              <w:rPr>
                <w:b/>
              </w:rPr>
              <w:t>Jméno a příjmení</w:t>
            </w:r>
          </w:p>
        </w:tc>
        <w:tc>
          <w:tcPr>
            <w:tcW w:w="4536" w:type="dxa"/>
            <w:gridSpan w:val="5"/>
          </w:tcPr>
          <w:p w14:paraId="1906A107" w14:textId="77777777" w:rsidR="00B2050B" w:rsidRDefault="00B2050B" w:rsidP="00B2050B">
            <w:pPr>
              <w:jc w:val="both"/>
            </w:pPr>
            <w:r>
              <w:t>Felicita CHROMJAKOVÁ</w:t>
            </w:r>
          </w:p>
        </w:tc>
        <w:tc>
          <w:tcPr>
            <w:tcW w:w="709" w:type="dxa"/>
            <w:shd w:val="clear" w:color="auto" w:fill="F7CAAC"/>
          </w:tcPr>
          <w:p w14:paraId="2E5C3647" w14:textId="77777777" w:rsidR="00B2050B" w:rsidRDefault="00B2050B" w:rsidP="00B2050B">
            <w:pPr>
              <w:jc w:val="both"/>
              <w:rPr>
                <w:b/>
              </w:rPr>
            </w:pPr>
            <w:r>
              <w:rPr>
                <w:b/>
              </w:rPr>
              <w:t>Tituly</w:t>
            </w:r>
          </w:p>
        </w:tc>
        <w:tc>
          <w:tcPr>
            <w:tcW w:w="2096" w:type="dxa"/>
            <w:gridSpan w:val="4"/>
          </w:tcPr>
          <w:p w14:paraId="229B0621" w14:textId="77777777" w:rsidR="00B2050B" w:rsidRDefault="00B2050B" w:rsidP="00B2050B">
            <w:pPr>
              <w:jc w:val="both"/>
            </w:pPr>
            <w:r>
              <w:t>prof. Ing.</w:t>
            </w:r>
            <w:r w:rsidR="003B4091">
              <w:t>,</w:t>
            </w:r>
            <w:r>
              <w:t xml:space="preserve"> PhD.</w:t>
            </w:r>
          </w:p>
        </w:tc>
      </w:tr>
      <w:tr w:rsidR="00B2050B" w14:paraId="0D1B9D99" w14:textId="77777777" w:rsidTr="00B2050B">
        <w:tc>
          <w:tcPr>
            <w:tcW w:w="2518" w:type="dxa"/>
            <w:shd w:val="clear" w:color="auto" w:fill="F7CAAC"/>
          </w:tcPr>
          <w:p w14:paraId="2BF12273" w14:textId="77777777" w:rsidR="00B2050B" w:rsidRDefault="00B2050B" w:rsidP="00B2050B">
            <w:pPr>
              <w:jc w:val="both"/>
              <w:rPr>
                <w:b/>
              </w:rPr>
            </w:pPr>
            <w:r>
              <w:rPr>
                <w:b/>
              </w:rPr>
              <w:t>Rok narození</w:t>
            </w:r>
          </w:p>
        </w:tc>
        <w:tc>
          <w:tcPr>
            <w:tcW w:w="829" w:type="dxa"/>
          </w:tcPr>
          <w:p w14:paraId="5CC36B92" w14:textId="77777777" w:rsidR="00B2050B" w:rsidRDefault="00B2050B" w:rsidP="00B2050B">
            <w:pPr>
              <w:jc w:val="both"/>
            </w:pPr>
            <w:r>
              <w:t>1968</w:t>
            </w:r>
          </w:p>
        </w:tc>
        <w:tc>
          <w:tcPr>
            <w:tcW w:w="1721" w:type="dxa"/>
            <w:shd w:val="clear" w:color="auto" w:fill="F7CAAC"/>
          </w:tcPr>
          <w:p w14:paraId="5002990E" w14:textId="77777777" w:rsidR="00B2050B" w:rsidRDefault="00B2050B" w:rsidP="00B2050B">
            <w:pPr>
              <w:jc w:val="both"/>
              <w:rPr>
                <w:b/>
              </w:rPr>
            </w:pPr>
            <w:r>
              <w:rPr>
                <w:b/>
              </w:rPr>
              <w:t>typ vztahu k VŠ</w:t>
            </w:r>
          </w:p>
        </w:tc>
        <w:tc>
          <w:tcPr>
            <w:tcW w:w="992" w:type="dxa"/>
            <w:gridSpan w:val="2"/>
          </w:tcPr>
          <w:p w14:paraId="0EB67FD6" w14:textId="77777777" w:rsidR="00B2050B" w:rsidRDefault="003B4091" w:rsidP="00B2050B">
            <w:pPr>
              <w:jc w:val="both"/>
            </w:pPr>
            <w:r>
              <w:t>pp</w:t>
            </w:r>
          </w:p>
        </w:tc>
        <w:tc>
          <w:tcPr>
            <w:tcW w:w="994" w:type="dxa"/>
            <w:shd w:val="clear" w:color="auto" w:fill="F7CAAC"/>
          </w:tcPr>
          <w:p w14:paraId="0A52EEBE" w14:textId="77777777" w:rsidR="00B2050B" w:rsidRDefault="00B2050B" w:rsidP="00B2050B">
            <w:pPr>
              <w:jc w:val="both"/>
              <w:rPr>
                <w:b/>
              </w:rPr>
            </w:pPr>
            <w:r>
              <w:rPr>
                <w:b/>
              </w:rPr>
              <w:t>rozsah</w:t>
            </w:r>
          </w:p>
        </w:tc>
        <w:tc>
          <w:tcPr>
            <w:tcW w:w="709" w:type="dxa"/>
          </w:tcPr>
          <w:p w14:paraId="2A9D92C4" w14:textId="77777777" w:rsidR="00B2050B" w:rsidRDefault="003B4091" w:rsidP="00B2050B">
            <w:pPr>
              <w:jc w:val="both"/>
            </w:pPr>
            <w:r>
              <w:t>40</w:t>
            </w:r>
          </w:p>
        </w:tc>
        <w:tc>
          <w:tcPr>
            <w:tcW w:w="709" w:type="dxa"/>
            <w:gridSpan w:val="2"/>
            <w:shd w:val="clear" w:color="auto" w:fill="F7CAAC"/>
          </w:tcPr>
          <w:p w14:paraId="7A143554" w14:textId="77777777" w:rsidR="00B2050B" w:rsidRDefault="00B2050B" w:rsidP="00B2050B">
            <w:pPr>
              <w:jc w:val="both"/>
              <w:rPr>
                <w:b/>
              </w:rPr>
            </w:pPr>
            <w:r>
              <w:rPr>
                <w:b/>
              </w:rPr>
              <w:t>do kdy</w:t>
            </w:r>
          </w:p>
        </w:tc>
        <w:tc>
          <w:tcPr>
            <w:tcW w:w="1387" w:type="dxa"/>
            <w:gridSpan w:val="2"/>
          </w:tcPr>
          <w:p w14:paraId="744EC655" w14:textId="77777777" w:rsidR="00B2050B" w:rsidRDefault="003B4091" w:rsidP="00B2050B">
            <w:pPr>
              <w:jc w:val="both"/>
            </w:pPr>
            <w:r>
              <w:t>N</w:t>
            </w:r>
          </w:p>
        </w:tc>
      </w:tr>
      <w:tr w:rsidR="00B2050B" w14:paraId="1FD189DD" w14:textId="77777777" w:rsidTr="00B2050B">
        <w:tc>
          <w:tcPr>
            <w:tcW w:w="5068" w:type="dxa"/>
            <w:gridSpan w:val="3"/>
            <w:shd w:val="clear" w:color="auto" w:fill="F7CAAC"/>
          </w:tcPr>
          <w:p w14:paraId="7779ADA7" w14:textId="77777777" w:rsidR="00B2050B" w:rsidRDefault="00B2050B" w:rsidP="00B2050B">
            <w:pPr>
              <w:jc w:val="both"/>
              <w:rPr>
                <w:b/>
              </w:rPr>
            </w:pPr>
            <w:r>
              <w:rPr>
                <w:b/>
              </w:rPr>
              <w:t>Typ vztahu na součásti VŠ, která uskutečňuje st. program</w:t>
            </w:r>
          </w:p>
        </w:tc>
        <w:tc>
          <w:tcPr>
            <w:tcW w:w="992" w:type="dxa"/>
            <w:gridSpan w:val="2"/>
          </w:tcPr>
          <w:p w14:paraId="1207CCEB" w14:textId="77777777" w:rsidR="00B2050B" w:rsidRDefault="003B4091" w:rsidP="00B2050B">
            <w:pPr>
              <w:jc w:val="both"/>
            </w:pPr>
            <w:r>
              <w:t>pp</w:t>
            </w:r>
          </w:p>
        </w:tc>
        <w:tc>
          <w:tcPr>
            <w:tcW w:w="994" w:type="dxa"/>
            <w:shd w:val="clear" w:color="auto" w:fill="F7CAAC"/>
          </w:tcPr>
          <w:p w14:paraId="504D008D" w14:textId="77777777" w:rsidR="00B2050B" w:rsidRDefault="00B2050B" w:rsidP="00B2050B">
            <w:pPr>
              <w:jc w:val="both"/>
              <w:rPr>
                <w:b/>
              </w:rPr>
            </w:pPr>
            <w:r>
              <w:rPr>
                <w:b/>
              </w:rPr>
              <w:t>rozsah</w:t>
            </w:r>
          </w:p>
        </w:tc>
        <w:tc>
          <w:tcPr>
            <w:tcW w:w="709" w:type="dxa"/>
          </w:tcPr>
          <w:p w14:paraId="351B0F5E" w14:textId="77777777" w:rsidR="00B2050B" w:rsidRDefault="003B4091" w:rsidP="00B2050B">
            <w:pPr>
              <w:jc w:val="both"/>
            </w:pPr>
            <w:r>
              <w:t>40</w:t>
            </w:r>
          </w:p>
        </w:tc>
        <w:tc>
          <w:tcPr>
            <w:tcW w:w="709" w:type="dxa"/>
            <w:gridSpan w:val="2"/>
            <w:shd w:val="clear" w:color="auto" w:fill="F7CAAC"/>
          </w:tcPr>
          <w:p w14:paraId="6A29636F" w14:textId="77777777" w:rsidR="00B2050B" w:rsidRDefault="00B2050B" w:rsidP="00B2050B">
            <w:pPr>
              <w:jc w:val="both"/>
              <w:rPr>
                <w:b/>
              </w:rPr>
            </w:pPr>
            <w:r>
              <w:rPr>
                <w:b/>
              </w:rPr>
              <w:t>do kdy</w:t>
            </w:r>
          </w:p>
        </w:tc>
        <w:tc>
          <w:tcPr>
            <w:tcW w:w="1387" w:type="dxa"/>
            <w:gridSpan w:val="2"/>
          </w:tcPr>
          <w:p w14:paraId="50D894CE" w14:textId="77777777" w:rsidR="00B2050B" w:rsidRDefault="003B4091" w:rsidP="00B2050B">
            <w:pPr>
              <w:jc w:val="both"/>
            </w:pPr>
            <w:r>
              <w:t>N</w:t>
            </w:r>
          </w:p>
        </w:tc>
      </w:tr>
      <w:tr w:rsidR="00B2050B" w14:paraId="1638C3E2" w14:textId="77777777" w:rsidTr="00B2050B">
        <w:tc>
          <w:tcPr>
            <w:tcW w:w="6060" w:type="dxa"/>
            <w:gridSpan w:val="5"/>
            <w:shd w:val="clear" w:color="auto" w:fill="F7CAAC"/>
          </w:tcPr>
          <w:p w14:paraId="44A2B3C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0D6F677" w14:textId="77777777" w:rsidR="00B2050B" w:rsidRDefault="00B2050B" w:rsidP="00B2050B">
            <w:pPr>
              <w:jc w:val="both"/>
              <w:rPr>
                <w:b/>
              </w:rPr>
            </w:pPr>
            <w:r>
              <w:rPr>
                <w:b/>
              </w:rPr>
              <w:t>typ prac. vztahu</w:t>
            </w:r>
          </w:p>
        </w:tc>
        <w:tc>
          <w:tcPr>
            <w:tcW w:w="2096" w:type="dxa"/>
            <w:gridSpan w:val="4"/>
            <w:shd w:val="clear" w:color="auto" w:fill="F7CAAC"/>
          </w:tcPr>
          <w:p w14:paraId="41B9F6AB" w14:textId="77777777" w:rsidR="00B2050B" w:rsidRDefault="00B2050B" w:rsidP="00B2050B">
            <w:pPr>
              <w:jc w:val="both"/>
              <w:rPr>
                <w:b/>
              </w:rPr>
            </w:pPr>
            <w:r>
              <w:rPr>
                <w:b/>
              </w:rPr>
              <w:t>rozsah</w:t>
            </w:r>
          </w:p>
        </w:tc>
      </w:tr>
      <w:tr w:rsidR="00B2050B" w14:paraId="3CFF21A5" w14:textId="77777777" w:rsidTr="00B2050B">
        <w:tc>
          <w:tcPr>
            <w:tcW w:w="6060" w:type="dxa"/>
            <w:gridSpan w:val="5"/>
          </w:tcPr>
          <w:p w14:paraId="1ABF6CB3" w14:textId="77777777" w:rsidR="00B2050B" w:rsidRDefault="00B2050B" w:rsidP="00B2050B">
            <w:pPr>
              <w:jc w:val="both"/>
            </w:pPr>
          </w:p>
        </w:tc>
        <w:tc>
          <w:tcPr>
            <w:tcW w:w="1703" w:type="dxa"/>
            <w:gridSpan w:val="2"/>
          </w:tcPr>
          <w:p w14:paraId="3CB9E053" w14:textId="77777777" w:rsidR="00B2050B" w:rsidRDefault="00B2050B" w:rsidP="00B2050B">
            <w:pPr>
              <w:jc w:val="both"/>
            </w:pPr>
          </w:p>
        </w:tc>
        <w:tc>
          <w:tcPr>
            <w:tcW w:w="2096" w:type="dxa"/>
            <w:gridSpan w:val="4"/>
          </w:tcPr>
          <w:p w14:paraId="41DFAD10" w14:textId="77777777" w:rsidR="00B2050B" w:rsidRDefault="00B2050B" w:rsidP="00B2050B">
            <w:pPr>
              <w:jc w:val="both"/>
            </w:pPr>
          </w:p>
        </w:tc>
      </w:tr>
      <w:tr w:rsidR="00B2050B" w14:paraId="3B479451" w14:textId="77777777" w:rsidTr="00B2050B">
        <w:tc>
          <w:tcPr>
            <w:tcW w:w="6060" w:type="dxa"/>
            <w:gridSpan w:val="5"/>
          </w:tcPr>
          <w:p w14:paraId="22BA80D3" w14:textId="77777777" w:rsidR="00B2050B" w:rsidRDefault="00B2050B" w:rsidP="00B2050B">
            <w:pPr>
              <w:jc w:val="both"/>
            </w:pPr>
          </w:p>
        </w:tc>
        <w:tc>
          <w:tcPr>
            <w:tcW w:w="1703" w:type="dxa"/>
            <w:gridSpan w:val="2"/>
          </w:tcPr>
          <w:p w14:paraId="67ECD5DF" w14:textId="77777777" w:rsidR="00B2050B" w:rsidRDefault="00B2050B" w:rsidP="00B2050B">
            <w:pPr>
              <w:jc w:val="both"/>
            </w:pPr>
          </w:p>
        </w:tc>
        <w:tc>
          <w:tcPr>
            <w:tcW w:w="2096" w:type="dxa"/>
            <w:gridSpan w:val="4"/>
          </w:tcPr>
          <w:p w14:paraId="03D5C733" w14:textId="77777777" w:rsidR="00B2050B" w:rsidRDefault="00B2050B" w:rsidP="00B2050B">
            <w:pPr>
              <w:jc w:val="both"/>
            </w:pPr>
          </w:p>
        </w:tc>
      </w:tr>
      <w:tr w:rsidR="00B2050B" w14:paraId="3DE0E531" w14:textId="77777777" w:rsidTr="00B2050B">
        <w:tc>
          <w:tcPr>
            <w:tcW w:w="6060" w:type="dxa"/>
            <w:gridSpan w:val="5"/>
          </w:tcPr>
          <w:p w14:paraId="4411C862" w14:textId="77777777" w:rsidR="00B2050B" w:rsidRDefault="00B2050B" w:rsidP="00B2050B">
            <w:pPr>
              <w:jc w:val="both"/>
            </w:pPr>
          </w:p>
        </w:tc>
        <w:tc>
          <w:tcPr>
            <w:tcW w:w="1703" w:type="dxa"/>
            <w:gridSpan w:val="2"/>
          </w:tcPr>
          <w:p w14:paraId="79413316" w14:textId="77777777" w:rsidR="00B2050B" w:rsidRDefault="00B2050B" w:rsidP="00B2050B">
            <w:pPr>
              <w:jc w:val="both"/>
            </w:pPr>
          </w:p>
        </w:tc>
        <w:tc>
          <w:tcPr>
            <w:tcW w:w="2096" w:type="dxa"/>
            <w:gridSpan w:val="4"/>
          </w:tcPr>
          <w:p w14:paraId="5551CAE0" w14:textId="77777777" w:rsidR="00B2050B" w:rsidRDefault="00B2050B" w:rsidP="00B2050B">
            <w:pPr>
              <w:jc w:val="both"/>
            </w:pPr>
          </w:p>
        </w:tc>
      </w:tr>
      <w:tr w:rsidR="00B2050B" w14:paraId="4ADD0F8D" w14:textId="77777777" w:rsidTr="00B2050B">
        <w:tc>
          <w:tcPr>
            <w:tcW w:w="6060" w:type="dxa"/>
            <w:gridSpan w:val="5"/>
          </w:tcPr>
          <w:p w14:paraId="77C55F44" w14:textId="77777777" w:rsidR="00B2050B" w:rsidRDefault="00B2050B" w:rsidP="00B2050B">
            <w:pPr>
              <w:jc w:val="both"/>
            </w:pPr>
          </w:p>
        </w:tc>
        <w:tc>
          <w:tcPr>
            <w:tcW w:w="1703" w:type="dxa"/>
            <w:gridSpan w:val="2"/>
          </w:tcPr>
          <w:p w14:paraId="69E4A511" w14:textId="77777777" w:rsidR="00B2050B" w:rsidRDefault="00B2050B" w:rsidP="00B2050B">
            <w:pPr>
              <w:jc w:val="both"/>
            </w:pPr>
          </w:p>
        </w:tc>
        <w:tc>
          <w:tcPr>
            <w:tcW w:w="2096" w:type="dxa"/>
            <w:gridSpan w:val="4"/>
          </w:tcPr>
          <w:p w14:paraId="039D76A3" w14:textId="77777777" w:rsidR="00B2050B" w:rsidRDefault="00B2050B" w:rsidP="00B2050B">
            <w:pPr>
              <w:jc w:val="both"/>
            </w:pPr>
          </w:p>
        </w:tc>
      </w:tr>
      <w:tr w:rsidR="00B2050B" w14:paraId="2C53443F" w14:textId="77777777" w:rsidTr="00B2050B">
        <w:tc>
          <w:tcPr>
            <w:tcW w:w="9859" w:type="dxa"/>
            <w:gridSpan w:val="11"/>
            <w:shd w:val="clear" w:color="auto" w:fill="F7CAAC"/>
          </w:tcPr>
          <w:p w14:paraId="1DAA60E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336BE3A" w14:textId="77777777" w:rsidTr="00B2050B">
        <w:trPr>
          <w:trHeight w:val="338"/>
        </w:trPr>
        <w:tc>
          <w:tcPr>
            <w:tcW w:w="9859" w:type="dxa"/>
            <w:gridSpan w:val="11"/>
            <w:tcBorders>
              <w:top w:val="nil"/>
            </w:tcBorders>
          </w:tcPr>
          <w:p w14:paraId="116DFAAF" w14:textId="77777777" w:rsidR="00B2050B" w:rsidRDefault="00B807A0" w:rsidP="00B2050B">
            <w:pPr>
              <w:jc w:val="both"/>
            </w:pPr>
            <w:r w:rsidRPr="00607669">
              <w:t>Production Organisation and Management</w:t>
            </w:r>
            <w:r>
              <w:t xml:space="preserve"> </w:t>
            </w:r>
            <w:r w:rsidR="00B2050B">
              <w:t>– garant, přednášející (100%)</w:t>
            </w:r>
          </w:p>
        </w:tc>
      </w:tr>
      <w:tr w:rsidR="00B2050B" w14:paraId="15899A49" w14:textId="77777777" w:rsidTr="00B2050B">
        <w:tc>
          <w:tcPr>
            <w:tcW w:w="9859" w:type="dxa"/>
            <w:gridSpan w:val="11"/>
            <w:shd w:val="clear" w:color="auto" w:fill="F7CAAC"/>
          </w:tcPr>
          <w:p w14:paraId="262C88D2" w14:textId="77777777" w:rsidR="00B2050B" w:rsidRDefault="00B2050B" w:rsidP="00B2050B">
            <w:pPr>
              <w:jc w:val="both"/>
            </w:pPr>
            <w:r>
              <w:rPr>
                <w:b/>
              </w:rPr>
              <w:t xml:space="preserve">Údaje o vzdělání na VŠ </w:t>
            </w:r>
          </w:p>
        </w:tc>
      </w:tr>
      <w:tr w:rsidR="00B2050B" w14:paraId="24366E52" w14:textId="77777777" w:rsidTr="00B2050B">
        <w:trPr>
          <w:trHeight w:val="1055"/>
        </w:trPr>
        <w:tc>
          <w:tcPr>
            <w:tcW w:w="9859" w:type="dxa"/>
            <w:gridSpan w:val="11"/>
          </w:tcPr>
          <w:p w14:paraId="5AF0AC9F" w14:textId="77777777" w:rsidR="00B2050B" w:rsidRPr="0031440D" w:rsidRDefault="00B2050B" w:rsidP="00B2050B">
            <w:pPr>
              <w:jc w:val="both"/>
              <w:rPr>
                <w:rPrChange w:id="6174" w:author="Pavla Trefilová" w:date="2019-11-18T17:19:00Z">
                  <w:rPr>
                    <w:b/>
                  </w:rPr>
                </w:rPrChange>
              </w:rPr>
            </w:pPr>
            <w:r w:rsidRPr="0031440D">
              <w:rPr>
                <w:rPrChange w:id="6175" w:author="Pavla Trefilová" w:date="2019-11-18T17:19:00Z">
                  <w:rPr>
                    <w:b/>
                  </w:rPr>
                </w:rPrChange>
              </w:rPr>
              <w:t xml:space="preserve">1987-1993: </w:t>
            </w:r>
            <w:r w:rsidRPr="008E0197">
              <w:rPr>
                <w:bCs/>
              </w:rPr>
              <w:t>Vysoká škola dopravy a spojov Žilina, Fakulta prevádzky a ekonomiky dopravy, Prevádzka, ekonomika a riadenie cestnej dopravy (Ing.)</w:t>
            </w:r>
          </w:p>
          <w:p w14:paraId="0B42FED2" w14:textId="2BC2763A" w:rsidR="00B2050B" w:rsidRPr="00822882" w:rsidRDefault="00B2050B" w:rsidP="00B2050B">
            <w:pPr>
              <w:jc w:val="both"/>
              <w:rPr>
                <w:b/>
              </w:rPr>
            </w:pPr>
            <w:r w:rsidRPr="0031440D">
              <w:rPr>
                <w:rPrChange w:id="6176" w:author="Pavla Trefilová" w:date="2019-11-18T17:19:00Z">
                  <w:rPr>
                    <w:b/>
                  </w:rPr>
                </w:rPrChange>
              </w:rPr>
              <w:t xml:space="preserve">1994 – 1998: </w:t>
            </w:r>
            <w:r w:rsidRPr="008E0197">
              <w:rPr>
                <w:bCs/>
              </w:rPr>
              <w:t>Žilinská</w:t>
            </w:r>
            <w:r>
              <w:t xml:space="preserve"> univerzita, Strojnícka fakulta, Podnikový manažment </w:t>
            </w:r>
            <w:r w:rsidR="005F7C7C" w:rsidRPr="001C2699">
              <w:t>(PhD.)</w:t>
            </w:r>
          </w:p>
        </w:tc>
      </w:tr>
      <w:tr w:rsidR="00B2050B" w14:paraId="70F42B19" w14:textId="77777777" w:rsidTr="00B2050B">
        <w:tc>
          <w:tcPr>
            <w:tcW w:w="9859" w:type="dxa"/>
            <w:gridSpan w:val="11"/>
            <w:shd w:val="clear" w:color="auto" w:fill="F7CAAC"/>
          </w:tcPr>
          <w:p w14:paraId="5B268CCB" w14:textId="5E3E55E0" w:rsidR="00B2050B" w:rsidRDefault="00B2050B" w:rsidP="00B2050B">
            <w:pPr>
              <w:jc w:val="both"/>
              <w:rPr>
                <w:b/>
              </w:rPr>
            </w:pPr>
            <w:r>
              <w:rPr>
                <w:b/>
              </w:rPr>
              <w:t>Údaje o odborném působení od absolvování VŠ</w:t>
            </w:r>
          </w:p>
        </w:tc>
      </w:tr>
      <w:tr w:rsidR="00B2050B" w14:paraId="56F855E9" w14:textId="77777777" w:rsidTr="00B2050B">
        <w:trPr>
          <w:trHeight w:val="1090"/>
        </w:trPr>
        <w:tc>
          <w:tcPr>
            <w:tcW w:w="9859" w:type="dxa"/>
            <w:gridSpan w:val="11"/>
          </w:tcPr>
          <w:p w14:paraId="622658BD" w14:textId="77777777" w:rsidR="00B2050B" w:rsidRPr="008E0197" w:rsidRDefault="00B2050B" w:rsidP="00B2050B">
            <w:pPr>
              <w:jc w:val="both"/>
              <w:rPr>
                <w:bCs/>
              </w:rPr>
            </w:pPr>
            <w:r w:rsidRPr="0031440D">
              <w:rPr>
                <w:rPrChange w:id="6177" w:author="Pavla Trefilová" w:date="2019-11-18T17:19:00Z">
                  <w:rPr>
                    <w:b/>
                  </w:rPr>
                </w:rPrChange>
              </w:rPr>
              <w:t>1998 – 2005</w:t>
            </w:r>
            <w:r w:rsidRPr="008E0197">
              <w:rPr>
                <w:bCs/>
              </w:rPr>
              <w:t xml:space="preserve"> Žilinská univerzita v Žiline, Strojnícka fakulta, Katedra priemyselného inžinierstva – odborný asistent, docent, vedúci katedry</w:t>
            </w:r>
          </w:p>
          <w:p w14:paraId="742731D5" w14:textId="77777777" w:rsidR="00B2050B" w:rsidRPr="008E0197" w:rsidRDefault="00B2050B" w:rsidP="00B2050B">
            <w:pPr>
              <w:jc w:val="both"/>
              <w:rPr>
                <w:bCs/>
              </w:rPr>
            </w:pPr>
            <w:r w:rsidRPr="0031440D">
              <w:rPr>
                <w:rPrChange w:id="6178" w:author="Pavla Trefilová" w:date="2019-11-18T17:19:00Z">
                  <w:rPr>
                    <w:b/>
                  </w:rPr>
                </w:rPrChange>
              </w:rPr>
              <w:t xml:space="preserve">2005 – 2014 </w:t>
            </w:r>
            <w:r w:rsidRPr="008E0197">
              <w:rPr>
                <w:bCs/>
              </w:rPr>
              <w:t>Fraunhofer IPA Slovakia, Žilina, projektový manažér, konzultant</w:t>
            </w:r>
          </w:p>
          <w:p w14:paraId="1EAFBD27" w14:textId="77777777" w:rsidR="00B2050B" w:rsidRPr="00080943" w:rsidRDefault="00B2050B" w:rsidP="00B2050B">
            <w:pPr>
              <w:jc w:val="both"/>
            </w:pPr>
            <w:r w:rsidRPr="0031440D">
              <w:rPr>
                <w:rPrChange w:id="6179" w:author="Pavla Trefilová" w:date="2019-11-18T17:19:00Z">
                  <w:rPr>
                    <w:b/>
                  </w:rPr>
                </w:rPrChange>
              </w:rPr>
              <w:t>2010 – trvá</w:t>
            </w:r>
            <w:r>
              <w:rPr>
                <w:b/>
              </w:rPr>
              <w:t xml:space="preserve"> </w:t>
            </w:r>
            <w:r>
              <w:t>Univerzita Tomáše Bati ve Zlíně, Fakulta managementu a ekonomiky, Ústav průmyslového inženýrství a informačních systémů – profesor, ředitel ústavu</w:t>
            </w:r>
          </w:p>
        </w:tc>
      </w:tr>
      <w:tr w:rsidR="00B2050B" w14:paraId="1FCE5AE2" w14:textId="77777777" w:rsidTr="00B2050B">
        <w:trPr>
          <w:trHeight w:val="250"/>
        </w:trPr>
        <w:tc>
          <w:tcPr>
            <w:tcW w:w="9859" w:type="dxa"/>
            <w:gridSpan w:val="11"/>
            <w:shd w:val="clear" w:color="auto" w:fill="F7CAAC"/>
          </w:tcPr>
          <w:p w14:paraId="1004B632" w14:textId="77777777" w:rsidR="00B2050B" w:rsidRDefault="00B2050B" w:rsidP="00B2050B">
            <w:pPr>
              <w:jc w:val="both"/>
            </w:pPr>
            <w:r>
              <w:rPr>
                <w:b/>
              </w:rPr>
              <w:t>Zkušenosti s vedením kvalifikačních a rigorózních prací</w:t>
            </w:r>
          </w:p>
        </w:tc>
      </w:tr>
      <w:tr w:rsidR="00B2050B" w14:paraId="5C3B343D" w14:textId="77777777" w:rsidTr="00B2050B">
        <w:trPr>
          <w:trHeight w:val="382"/>
        </w:trPr>
        <w:tc>
          <w:tcPr>
            <w:tcW w:w="9859" w:type="dxa"/>
            <w:gridSpan w:val="11"/>
          </w:tcPr>
          <w:p w14:paraId="3BCD06F2" w14:textId="77777777" w:rsidR="00227BC9" w:rsidRDefault="00227BC9" w:rsidP="00227BC9">
            <w:pPr>
              <w:jc w:val="both"/>
            </w:pPr>
            <w:r>
              <w:t xml:space="preserve">Počet vedených bakalářských prací – 36 </w:t>
            </w:r>
          </w:p>
          <w:p w14:paraId="4A8144DA" w14:textId="43904E3A" w:rsidR="00B2050B" w:rsidRDefault="00227BC9" w:rsidP="00227BC9">
            <w:pPr>
              <w:jc w:val="both"/>
            </w:pPr>
            <w:r>
              <w:t>Počet vedených diplomových prací – 217</w:t>
            </w:r>
          </w:p>
        </w:tc>
      </w:tr>
      <w:tr w:rsidR="00B2050B" w14:paraId="319FA454" w14:textId="77777777" w:rsidTr="00B2050B">
        <w:trPr>
          <w:cantSplit/>
        </w:trPr>
        <w:tc>
          <w:tcPr>
            <w:tcW w:w="3347" w:type="dxa"/>
            <w:gridSpan w:val="2"/>
            <w:tcBorders>
              <w:top w:val="single" w:sz="12" w:space="0" w:color="auto"/>
            </w:tcBorders>
            <w:shd w:val="clear" w:color="auto" w:fill="F7CAAC"/>
          </w:tcPr>
          <w:p w14:paraId="664FE83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28C80F1"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3B53C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60AA66F" w14:textId="77777777" w:rsidR="00B2050B" w:rsidRDefault="00B2050B" w:rsidP="00B2050B">
            <w:pPr>
              <w:jc w:val="both"/>
              <w:rPr>
                <w:b/>
              </w:rPr>
            </w:pPr>
            <w:r>
              <w:rPr>
                <w:b/>
              </w:rPr>
              <w:t>Ohlasy publikací</w:t>
            </w:r>
          </w:p>
        </w:tc>
      </w:tr>
      <w:tr w:rsidR="00B2050B" w14:paraId="00AB73FF" w14:textId="77777777" w:rsidTr="00B2050B">
        <w:trPr>
          <w:cantSplit/>
        </w:trPr>
        <w:tc>
          <w:tcPr>
            <w:tcW w:w="3347" w:type="dxa"/>
            <w:gridSpan w:val="2"/>
          </w:tcPr>
          <w:p w14:paraId="546FF73E" w14:textId="77777777" w:rsidR="00B2050B" w:rsidRDefault="00B2050B" w:rsidP="00B2050B">
            <w:pPr>
              <w:jc w:val="both"/>
            </w:pPr>
            <w:r>
              <w:t>Inžinierstvo riadenia priemyslu</w:t>
            </w:r>
          </w:p>
        </w:tc>
        <w:tc>
          <w:tcPr>
            <w:tcW w:w="2245" w:type="dxa"/>
            <w:gridSpan w:val="2"/>
          </w:tcPr>
          <w:p w14:paraId="666CDF5C" w14:textId="77777777" w:rsidR="00B2050B" w:rsidRDefault="00B2050B" w:rsidP="00B2050B">
            <w:pPr>
              <w:jc w:val="both"/>
            </w:pPr>
            <w:r>
              <w:t>2004</w:t>
            </w:r>
          </w:p>
        </w:tc>
        <w:tc>
          <w:tcPr>
            <w:tcW w:w="2248" w:type="dxa"/>
            <w:gridSpan w:val="4"/>
            <w:tcBorders>
              <w:right w:val="single" w:sz="12" w:space="0" w:color="auto"/>
            </w:tcBorders>
          </w:tcPr>
          <w:p w14:paraId="79C1C474" w14:textId="77777777" w:rsidR="00B2050B" w:rsidRDefault="00B2050B" w:rsidP="00B2050B">
            <w:pPr>
              <w:jc w:val="both"/>
            </w:pPr>
            <w:r>
              <w:t>ŽU v Žilině</w:t>
            </w:r>
          </w:p>
        </w:tc>
        <w:tc>
          <w:tcPr>
            <w:tcW w:w="632" w:type="dxa"/>
            <w:tcBorders>
              <w:left w:val="single" w:sz="12" w:space="0" w:color="auto"/>
            </w:tcBorders>
            <w:shd w:val="clear" w:color="auto" w:fill="F7CAAC"/>
          </w:tcPr>
          <w:p w14:paraId="199A95E5" w14:textId="77777777" w:rsidR="00B2050B" w:rsidRDefault="00B2050B" w:rsidP="00B2050B">
            <w:pPr>
              <w:jc w:val="both"/>
            </w:pPr>
            <w:r>
              <w:rPr>
                <w:b/>
              </w:rPr>
              <w:t>WOS</w:t>
            </w:r>
          </w:p>
        </w:tc>
        <w:tc>
          <w:tcPr>
            <w:tcW w:w="693" w:type="dxa"/>
            <w:shd w:val="clear" w:color="auto" w:fill="F7CAAC"/>
          </w:tcPr>
          <w:p w14:paraId="5A75407D" w14:textId="77777777" w:rsidR="00B2050B" w:rsidRDefault="00B2050B" w:rsidP="00B2050B">
            <w:pPr>
              <w:jc w:val="both"/>
              <w:rPr>
                <w:sz w:val="18"/>
              </w:rPr>
            </w:pPr>
            <w:r>
              <w:rPr>
                <w:b/>
                <w:sz w:val="18"/>
              </w:rPr>
              <w:t>Scopus</w:t>
            </w:r>
          </w:p>
        </w:tc>
        <w:tc>
          <w:tcPr>
            <w:tcW w:w="694" w:type="dxa"/>
            <w:shd w:val="clear" w:color="auto" w:fill="F7CAAC"/>
          </w:tcPr>
          <w:p w14:paraId="5F37F47E" w14:textId="77777777" w:rsidR="00B2050B" w:rsidRDefault="00B2050B" w:rsidP="00B2050B">
            <w:pPr>
              <w:jc w:val="both"/>
            </w:pPr>
            <w:r>
              <w:rPr>
                <w:b/>
                <w:sz w:val="18"/>
              </w:rPr>
              <w:t>ostatní</w:t>
            </w:r>
          </w:p>
        </w:tc>
      </w:tr>
      <w:tr w:rsidR="00B2050B" w14:paraId="78153B06" w14:textId="77777777" w:rsidTr="00B2050B">
        <w:trPr>
          <w:cantSplit/>
          <w:trHeight w:val="70"/>
        </w:trPr>
        <w:tc>
          <w:tcPr>
            <w:tcW w:w="3347" w:type="dxa"/>
            <w:gridSpan w:val="2"/>
            <w:shd w:val="clear" w:color="auto" w:fill="F7CAAC"/>
          </w:tcPr>
          <w:p w14:paraId="4C8DB888" w14:textId="77777777" w:rsidR="00B2050B" w:rsidRDefault="00B2050B" w:rsidP="00B2050B">
            <w:pPr>
              <w:jc w:val="both"/>
            </w:pPr>
            <w:r>
              <w:rPr>
                <w:b/>
              </w:rPr>
              <w:t>Obor jmenovacího řízení</w:t>
            </w:r>
          </w:p>
        </w:tc>
        <w:tc>
          <w:tcPr>
            <w:tcW w:w="2245" w:type="dxa"/>
            <w:gridSpan w:val="2"/>
            <w:shd w:val="clear" w:color="auto" w:fill="F7CAAC"/>
          </w:tcPr>
          <w:p w14:paraId="73ED0A6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7B50448"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6722988" w14:textId="6B202ACC" w:rsidR="00B2050B" w:rsidRPr="003B5737" w:rsidRDefault="00227BC9" w:rsidP="00B2050B">
            <w:pPr>
              <w:jc w:val="both"/>
            </w:pPr>
            <w:r>
              <w:t>11</w:t>
            </w:r>
          </w:p>
        </w:tc>
        <w:tc>
          <w:tcPr>
            <w:tcW w:w="693" w:type="dxa"/>
            <w:vMerge w:val="restart"/>
          </w:tcPr>
          <w:p w14:paraId="04B0050D" w14:textId="22F89185" w:rsidR="00B2050B" w:rsidRPr="003B5737" w:rsidRDefault="00227BC9" w:rsidP="00B2050B">
            <w:pPr>
              <w:jc w:val="both"/>
            </w:pPr>
            <w:r>
              <w:t>8</w:t>
            </w:r>
          </w:p>
        </w:tc>
        <w:tc>
          <w:tcPr>
            <w:tcW w:w="694" w:type="dxa"/>
            <w:vMerge w:val="restart"/>
          </w:tcPr>
          <w:p w14:paraId="6FBE7180" w14:textId="77777777" w:rsidR="00B2050B" w:rsidRPr="003B5737" w:rsidRDefault="00B2050B" w:rsidP="00B2050B">
            <w:pPr>
              <w:jc w:val="both"/>
            </w:pPr>
            <w:r w:rsidRPr="003B5737">
              <w:t>8</w:t>
            </w:r>
          </w:p>
        </w:tc>
      </w:tr>
      <w:tr w:rsidR="00B2050B" w14:paraId="10B5EE90" w14:textId="77777777" w:rsidTr="00B2050B">
        <w:trPr>
          <w:trHeight w:val="205"/>
        </w:trPr>
        <w:tc>
          <w:tcPr>
            <w:tcW w:w="3347" w:type="dxa"/>
            <w:gridSpan w:val="2"/>
          </w:tcPr>
          <w:p w14:paraId="61865B60" w14:textId="77777777" w:rsidR="00B2050B" w:rsidRDefault="00B2050B" w:rsidP="00B2050B">
            <w:pPr>
              <w:jc w:val="both"/>
            </w:pPr>
            <w:r>
              <w:t>Ekonomika a management</w:t>
            </w:r>
          </w:p>
        </w:tc>
        <w:tc>
          <w:tcPr>
            <w:tcW w:w="2245" w:type="dxa"/>
            <w:gridSpan w:val="2"/>
          </w:tcPr>
          <w:p w14:paraId="7A6C5800" w14:textId="77777777" w:rsidR="00B2050B" w:rsidRDefault="00B2050B" w:rsidP="00B2050B">
            <w:pPr>
              <w:jc w:val="both"/>
            </w:pPr>
            <w:r>
              <w:t>2010</w:t>
            </w:r>
          </w:p>
        </w:tc>
        <w:tc>
          <w:tcPr>
            <w:tcW w:w="2248" w:type="dxa"/>
            <w:gridSpan w:val="4"/>
            <w:tcBorders>
              <w:right w:val="single" w:sz="12" w:space="0" w:color="auto"/>
            </w:tcBorders>
          </w:tcPr>
          <w:p w14:paraId="2978E7F2" w14:textId="77777777" w:rsidR="00B2050B" w:rsidRDefault="00B2050B" w:rsidP="00B2050B">
            <w:pPr>
              <w:jc w:val="both"/>
            </w:pPr>
            <w:r>
              <w:t>UTB ve Zlíně</w:t>
            </w:r>
          </w:p>
        </w:tc>
        <w:tc>
          <w:tcPr>
            <w:tcW w:w="632" w:type="dxa"/>
            <w:vMerge/>
            <w:tcBorders>
              <w:left w:val="single" w:sz="12" w:space="0" w:color="auto"/>
            </w:tcBorders>
            <w:vAlign w:val="center"/>
          </w:tcPr>
          <w:p w14:paraId="1E66F0C7" w14:textId="77777777" w:rsidR="00B2050B" w:rsidRDefault="00B2050B" w:rsidP="00B2050B">
            <w:pPr>
              <w:rPr>
                <w:b/>
              </w:rPr>
            </w:pPr>
          </w:p>
        </w:tc>
        <w:tc>
          <w:tcPr>
            <w:tcW w:w="693" w:type="dxa"/>
            <w:vMerge/>
            <w:vAlign w:val="center"/>
          </w:tcPr>
          <w:p w14:paraId="6E2FCF2B" w14:textId="77777777" w:rsidR="00B2050B" w:rsidRDefault="00B2050B" w:rsidP="00B2050B">
            <w:pPr>
              <w:rPr>
                <w:b/>
              </w:rPr>
            </w:pPr>
          </w:p>
        </w:tc>
        <w:tc>
          <w:tcPr>
            <w:tcW w:w="694" w:type="dxa"/>
            <w:vMerge/>
            <w:vAlign w:val="center"/>
          </w:tcPr>
          <w:p w14:paraId="3B2B8C66" w14:textId="77777777" w:rsidR="00B2050B" w:rsidRDefault="00B2050B" w:rsidP="00B2050B">
            <w:pPr>
              <w:rPr>
                <w:b/>
              </w:rPr>
            </w:pPr>
          </w:p>
        </w:tc>
      </w:tr>
      <w:tr w:rsidR="00B2050B" w14:paraId="0FCD9383" w14:textId="77777777" w:rsidTr="00B2050B">
        <w:tc>
          <w:tcPr>
            <w:tcW w:w="9859" w:type="dxa"/>
            <w:gridSpan w:val="11"/>
            <w:shd w:val="clear" w:color="auto" w:fill="F7CAAC"/>
          </w:tcPr>
          <w:p w14:paraId="2E8DC50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9129A85" w14:textId="77777777" w:rsidTr="00227BC9">
        <w:trPr>
          <w:trHeight w:val="2005"/>
        </w:trPr>
        <w:tc>
          <w:tcPr>
            <w:tcW w:w="9859" w:type="dxa"/>
            <w:gridSpan w:val="11"/>
          </w:tcPr>
          <w:p w14:paraId="5CA0D1DE" w14:textId="77777777" w:rsidR="00B2050B" w:rsidRDefault="00B2050B" w:rsidP="00B2050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20A02437" w14:textId="77777777" w:rsidR="00B2050B" w:rsidRDefault="00B2050B" w:rsidP="00B2050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3A9A2168" w14:textId="77777777" w:rsidR="00B2050B" w:rsidRDefault="00B2050B" w:rsidP="00B2050B">
            <w:pPr>
              <w:jc w:val="both"/>
            </w:pPr>
            <w:r>
              <w:t xml:space="preserve">CHROMJAKOVÁ, F. </w:t>
            </w:r>
            <w:r w:rsidRPr="00C76820">
              <w:rPr>
                <w:i/>
              </w:rPr>
              <w:t xml:space="preserve">Zvyšování výkonnosti výrobních a administrativních procesů. </w:t>
            </w:r>
            <w:r>
              <w:t>Žilina: GEORG, 2015, 106 s. ISBN 978-80-8154-122-3.</w:t>
            </w:r>
          </w:p>
          <w:p w14:paraId="16AD7FF5" w14:textId="486CB0FE" w:rsidR="00B2050B" w:rsidRPr="00227BC9" w:rsidRDefault="00B2050B" w:rsidP="00B2050B">
            <w:pPr>
              <w:jc w:val="both"/>
            </w:pPr>
            <w:del w:id="6180" w:author="Pavla Trefilová" w:date="2019-11-18T17:19:00Z">
              <w:r>
                <w:delText xml:space="preserve">CHROMJAKOVÁ, F. </w:delText>
              </w:r>
              <w:r w:rsidRPr="00C76820">
                <w:rPr>
                  <w:i/>
                </w:rPr>
                <w:delText>Průmyslové inženýrství – Trendy zvyšování výkonnosti štíhlým řízením procesů</w:delText>
              </w:r>
              <w:r>
                <w:delText>. Žilina: GEORG, 2013,</w:delText>
              </w:r>
              <w:r w:rsidR="00227BC9">
                <w:delText xml:space="preserve"> 116 s. ISBN 978-80-8154-058-5.</w:delText>
              </w:r>
            </w:del>
          </w:p>
        </w:tc>
      </w:tr>
      <w:tr w:rsidR="00B2050B" w14:paraId="217A6A6D" w14:textId="77777777" w:rsidTr="00B2050B">
        <w:trPr>
          <w:trHeight w:val="218"/>
        </w:trPr>
        <w:tc>
          <w:tcPr>
            <w:tcW w:w="9859" w:type="dxa"/>
            <w:gridSpan w:val="11"/>
            <w:shd w:val="clear" w:color="auto" w:fill="F7CAAC"/>
          </w:tcPr>
          <w:p w14:paraId="79BEA2D9" w14:textId="77777777" w:rsidR="00B2050B" w:rsidRDefault="00B2050B" w:rsidP="00B2050B">
            <w:pPr>
              <w:rPr>
                <w:b/>
              </w:rPr>
            </w:pPr>
            <w:r>
              <w:rPr>
                <w:b/>
              </w:rPr>
              <w:t>Působení v zahraničí</w:t>
            </w:r>
          </w:p>
        </w:tc>
      </w:tr>
      <w:tr w:rsidR="00B2050B" w14:paraId="059B8F32" w14:textId="77777777" w:rsidTr="00B2050B">
        <w:trPr>
          <w:trHeight w:val="328"/>
        </w:trPr>
        <w:tc>
          <w:tcPr>
            <w:tcW w:w="9859" w:type="dxa"/>
            <w:gridSpan w:val="11"/>
          </w:tcPr>
          <w:p w14:paraId="70519A5B" w14:textId="0B68B7A7" w:rsidR="00B2050B" w:rsidRPr="003232CF" w:rsidRDefault="00B2050B" w:rsidP="00B2050B">
            <w:pPr>
              <w:rPr>
                <w:lang w:val="sk-SK"/>
              </w:rPr>
            </w:pPr>
          </w:p>
        </w:tc>
      </w:tr>
      <w:tr w:rsidR="00B2050B" w14:paraId="6B72DB59" w14:textId="77777777" w:rsidTr="003B4091">
        <w:trPr>
          <w:cantSplit/>
          <w:trHeight w:val="134"/>
        </w:trPr>
        <w:tc>
          <w:tcPr>
            <w:tcW w:w="2518" w:type="dxa"/>
            <w:shd w:val="clear" w:color="auto" w:fill="F7CAAC"/>
          </w:tcPr>
          <w:p w14:paraId="3BD127A3" w14:textId="77777777" w:rsidR="00B2050B" w:rsidRDefault="00B2050B" w:rsidP="00B2050B">
            <w:pPr>
              <w:jc w:val="both"/>
              <w:rPr>
                <w:b/>
              </w:rPr>
            </w:pPr>
            <w:r>
              <w:rPr>
                <w:b/>
              </w:rPr>
              <w:t xml:space="preserve">Podpis </w:t>
            </w:r>
          </w:p>
        </w:tc>
        <w:tc>
          <w:tcPr>
            <w:tcW w:w="4536" w:type="dxa"/>
            <w:gridSpan w:val="5"/>
          </w:tcPr>
          <w:p w14:paraId="61EA7413" w14:textId="77777777" w:rsidR="00B2050B" w:rsidRDefault="00B2050B" w:rsidP="00B2050B">
            <w:pPr>
              <w:jc w:val="both"/>
            </w:pPr>
          </w:p>
        </w:tc>
        <w:tc>
          <w:tcPr>
            <w:tcW w:w="786" w:type="dxa"/>
            <w:gridSpan w:val="2"/>
            <w:shd w:val="clear" w:color="auto" w:fill="F7CAAC"/>
          </w:tcPr>
          <w:p w14:paraId="7A73F143" w14:textId="77777777" w:rsidR="00B2050B" w:rsidRDefault="00B2050B" w:rsidP="00B2050B">
            <w:pPr>
              <w:jc w:val="both"/>
            </w:pPr>
            <w:r>
              <w:rPr>
                <w:b/>
              </w:rPr>
              <w:t>datum</w:t>
            </w:r>
          </w:p>
        </w:tc>
        <w:tc>
          <w:tcPr>
            <w:tcW w:w="2019" w:type="dxa"/>
            <w:gridSpan w:val="3"/>
          </w:tcPr>
          <w:p w14:paraId="4CFB9AEA" w14:textId="77777777" w:rsidR="00B2050B" w:rsidRDefault="00B2050B" w:rsidP="00B2050B">
            <w:pPr>
              <w:jc w:val="both"/>
            </w:pPr>
          </w:p>
        </w:tc>
      </w:tr>
    </w:tbl>
    <w:p w14:paraId="3055C517" w14:textId="77777777" w:rsidR="00B2050B" w:rsidRDefault="00B2050B" w:rsidP="00B2050B"/>
    <w:p w14:paraId="6576E296" w14:textId="77777777" w:rsidR="00B2050B" w:rsidRDefault="00B2050B" w:rsidP="00B2050B"/>
    <w:p w14:paraId="1CDF8F87" w14:textId="77777777" w:rsidR="00B2050B" w:rsidRDefault="00B2050B" w:rsidP="00B2050B"/>
    <w:p w14:paraId="4791EB42" w14:textId="77777777" w:rsidR="00B2050B" w:rsidRDefault="00B2050B" w:rsidP="00B2050B"/>
    <w:p w14:paraId="7F862A2E" w14:textId="77777777" w:rsidR="003B21FF" w:rsidRDefault="003B21FF" w:rsidP="00B2050B"/>
    <w:p w14:paraId="590D1B99" w14:textId="77777777" w:rsidR="003B21FF" w:rsidRDefault="003B21FF" w:rsidP="00B2050B"/>
    <w:p w14:paraId="66E8A435" w14:textId="77777777" w:rsidR="003B21FF" w:rsidRDefault="003B21FF" w:rsidP="00B2050B"/>
    <w:p w14:paraId="5142E096" w14:textId="77777777" w:rsidR="005F7C7C" w:rsidRDefault="005F7C7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
        <w:gridCol w:w="2515"/>
        <w:gridCol w:w="12"/>
        <w:gridCol w:w="831"/>
        <w:gridCol w:w="1726"/>
        <w:gridCol w:w="525"/>
        <w:gridCol w:w="470"/>
        <w:gridCol w:w="967"/>
        <w:gridCol w:w="30"/>
        <w:gridCol w:w="711"/>
        <w:gridCol w:w="44"/>
        <w:gridCol w:w="33"/>
        <w:gridCol w:w="634"/>
        <w:gridCol w:w="695"/>
        <w:gridCol w:w="656"/>
        <w:gridCol w:w="37"/>
        <w:gridCol w:w="8"/>
        <w:tblGridChange w:id="6181">
          <w:tblGrid>
            <w:gridCol w:w="6"/>
            <w:gridCol w:w="70"/>
            <w:gridCol w:w="2445"/>
            <w:gridCol w:w="12"/>
            <w:gridCol w:w="831"/>
            <w:gridCol w:w="1726"/>
            <w:gridCol w:w="525"/>
            <w:gridCol w:w="470"/>
            <w:gridCol w:w="967"/>
            <w:gridCol w:w="30"/>
            <w:gridCol w:w="711"/>
            <w:gridCol w:w="44"/>
            <w:gridCol w:w="33"/>
            <w:gridCol w:w="634"/>
            <w:gridCol w:w="695"/>
            <w:gridCol w:w="656"/>
            <w:gridCol w:w="37"/>
            <w:gridCol w:w="8"/>
            <w:gridCol w:w="76"/>
          </w:tblGrid>
        </w:tblGridChange>
      </w:tblGrid>
      <w:tr w:rsidR="003B21FF" w14:paraId="776432C3" w14:textId="77777777" w:rsidTr="005F7C7C">
        <w:trPr>
          <w:del w:id="6182" w:author="Pavla Trefilová" w:date="2019-11-18T17:19:00Z"/>
        </w:trPr>
        <w:tc>
          <w:tcPr>
            <w:tcW w:w="9900" w:type="dxa"/>
            <w:gridSpan w:val="17"/>
            <w:tcBorders>
              <w:bottom w:val="double" w:sz="4" w:space="0" w:color="auto"/>
            </w:tcBorders>
            <w:shd w:val="clear" w:color="auto" w:fill="BDD6EE"/>
          </w:tcPr>
          <w:p w14:paraId="0CCEDF96" w14:textId="77777777" w:rsidR="003B21FF" w:rsidRDefault="003B21FF" w:rsidP="003B21FF">
            <w:pPr>
              <w:jc w:val="both"/>
              <w:rPr>
                <w:del w:id="6183" w:author="Pavla Trefilová" w:date="2019-11-18T17:19:00Z"/>
                <w:b/>
                <w:sz w:val="28"/>
              </w:rPr>
            </w:pPr>
            <w:del w:id="6184" w:author="Pavla Trefilová" w:date="2019-11-18T17:19:00Z">
              <w:r>
                <w:rPr>
                  <w:b/>
                  <w:sz w:val="28"/>
                </w:rPr>
                <w:lastRenderedPageBreak/>
                <w:delText>C-I – Personální zabezpečení</w:delText>
              </w:r>
            </w:del>
          </w:p>
        </w:tc>
      </w:tr>
      <w:tr w:rsidR="003B21FF" w14:paraId="3CF9350D" w14:textId="77777777" w:rsidTr="005F7C7C">
        <w:trPr>
          <w:del w:id="6185" w:author="Pavla Trefilová" w:date="2019-11-18T17:19:00Z"/>
        </w:trPr>
        <w:tc>
          <w:tcPr>
            <w:tcW w:w="2529" w:type="dxa"/>
            <w:gridSpan w:val="3"/>
            <w:tcBorders>
              <w:top w:val="double" w:sz="4" w:space="0" w:color="auto"/>
            </w:tcBorders>
            <w:shd w:val="clear" w:color="auto" w:fill="F7CAAC"/>
          </w:tcPr>
          <w:p w14:paraId="59FC68A9" w14:textId="77777777" w:rsidR="003B21FF" w:rsidRDefault="003B21FF" w:rsidP="003B21FF">
            <w:pPr>
              <w:jc w:val="both"/>
              <w:rPr>
                <w:del w:id="6186" w:author="Pavla Trefilová" w:date="2019-11-18T17:19:00Z"/>
                <w:b/>
              </w:rPr>
            </w:pPr>
            <w:del w:id="6187" w:author="Pavla Trefilová" w:date="2019-11-18T17:19:00Z">
              <w:r>
                <w:rPr>
                  <w:b/>
                </w:rPr>
                <w:delText>Vysoká škola</w:delText>
              </w:r>
            </w:del>
          </w:p>
        </w:tc>
        <w:tc>
          <w:tcPr>
            <w:tcW w:w="7371" w:type="dxa"/>
            <w:gridSpan w:val="14"/>
          </w:tcPr>
          <w:p w14:paraId="4348051E" w14:textId="77777777" w:rsidR="003B21FF" w:rsidRDefault="003B21FF" w:rsidP="003B21FF">
            <w:pPr>
              <w:jc w:val="both"/>
              <w:rPr>
                <w:del w:id="6188" w:author="Pavla Trefilová" w:date="2019-11-18T17:19:00Z"/>
              </w:rPr>
            </w:pPr>
            <w:del w:id="6189" w:author="Pavla Trefilová" w:date="2019-11-18T17:19:00Z">
              <w:r>
                <w:delText>Univerzita Tomáše Bati ve Zlíně</w:delText>
              </w:r>
            </w:del>
          </w:p>
        </w:tc>
      </w:tr>
      <w:tr w:rsidR="003B21FF" w14:paraId="647102E8" w14:textId="77777777" w:rsidTr="005F7C7C">
        <w:trPr>
          <w:del w:id="6190" w:author="Pavla Trefilová" w:date="2019-11-18T17:19:00Z"/>
        </w:trPr>
        <w:tc>
          <w:tcPr>
            <w:tcW w:w="2529" w:type="dxa"/>
            <w:gridSpan w:val="3"/>
            <w:shd w:val="clear" w:color="auto" w:fill="F7CAAC"/>
          </w:tcPr>
          <w:p w14:paraId="3F7515CE" w14:textId="77777777" w:rsidR="003B21FF" w:rsidRDefault="003B21FF" w:rsidP="003B21FF">
            <w:pPr>
              <w:jc w:val="both"/>
              <w:rPr>
                <w:del w:id="6191" w:author="Pavla Trefilová" w:date="2019-11-18T17:19:00Z"/>
                <w:b/>
              </w:rPr>
            </w:pPr>
            <w:del w:id="6192" w:author="Pavla Trefilová" w:date="2019-11-18T17:19:00Z">
              <w:r>
                <w:rPr>
                  <w:b/>
                </w:rPr>
                <w:delText>Součást vysoké školy</w:delText>
              </w:r>
            </w:del>
          </w:p>
        </w:tc>
        <w:tc>
          <w:tcPr>
            <w:tcW w:w="7371" w:type="dxa"/>
            <w:gridSpan w:val="14"/>
          </w:tcPr>
          <w:p w14:paraId="09D250C3" w14:textId="77777777" w:rsidR="003B21FF" w:rsidRDefault="003B21FF" w:rsidP="003B21FF">
            <w:pPr>
              <w:jc w:val="both"/>
              <w:rPr>
                <w:del w:id="6193" w:author="Pavla Trefilová" w:date="2019-11-18T17:19:00Z"/>
              </w:rPr>
            </w:pPr>
            <w:del w:id="6194" w:author="Pavla Trefilová" w:date="2019-11-18T17:19:00Z">
              <w:r>
                <w:delText>Fakulta managementu a ekonomiky</w:delText>
              </w:r>
            </w:del>
          </w:p>
        </w:tc>
      </w:tr>
      <w:tr w:rsidR="003B21FF" w14:paraId="76800306" w14:textId="77777777" w:rsidTr="005F7C7C">
        <w:trPr>
          <w:del w:id="6195" w:author="Pavla Trefilová" w:date="2019-11-18T17:19:00Z"/>
        </w:trPr>
        <w:tc>
          <w:tcPr>
            <w:tcW w:w="2529" w:type="dxa"/>
            <w:gridSpan w:val="3"/>
            <w:shd w:val="clear" w:color="auto" w:fill="F7CAAC"/>
          </w:tcPr>
          <w:p w14:paraId="5E8975B7" w14:textId="77777777" w:rsidR="003B21FF" w:rsidRDefault="003B21FF" w:rsidP="003B21FF">
            <w:pPr>
              <w:jc w:val="both"/>
              <w:rPr>
                <w:del w:id="6196" w:author="Pavla Trefilová" w:date="2019-11-18T17:19:00Z"/>
                <w:b/>
              </w:rPr>
            </w:pPr>
            <w:del w:id="6197" w:author="Pavla Trefilová" w:date="2019-11-18T17:19:00Z">
              <w:r>
                <w:rPr>
                  <w:b/>
                </w:rPr>
                <w:delText>Název studijního programu</w:delText>
              </w:r>
            </w:del>
          </w:p>
        </w:tc>
        <w:tc>
          <w:tcPr>
            <w:tcW w:w="7371" w:type="dxa"/>
            <w:gridSpan w:val="14"/>
          </w:tcPr>
          <w:p w14:paraId="5A75DBD9" w14:textId="77777777" w:rsidR="003B21FF" w:rsidRDefault="003B21FF" w:rsidP="003B21FF">
            <w:pPr>
              <w:jc w:val="both"/>
              <w:rPr>
                <w:del w:id="6198" w:author="Pavla Trefilová" w:date="2019-11-18T17:19:00Z"/>
              </w:rPr>
            </w:pPr>
            <w:del w:id="6199" w:author="Pavla Trefilová" w:date="2019-11-18T17:19:00Z">
              <w:r>
                <w:delText>Economics and Management</w:delText>
              </w:r>
            </w:del>
          </w:p>
        </w:tc>
      </w:tr>
      <w:tr w:rsidR="003B21FF" w14:paraId="586219C7" w14:textId="77777777" w:rsidTr="005F7C7C">
        <w:trPr>
          <w:del w:id="6200" w:author="Pavla Trefilová" w:date="2019-11-18T17:19:00Z"/>
        </w:trPr>
        <w:tc>
          <w:tcPr>
            <w:tcW w:w="2529" w:type="dxa"/>
            <w:gridSpan w:val="3"/>
            <w:shd w:val="clear" w:color="auto" w:fill="F7CAAC"/>
          </w:tcPr>
          <w:p w14:paraId="2800EC4D" w14:textId="77777777" w:rsidR="003B21FF" w:rsidRDefault="003B21FF" w:rsidP="003B21FF">
            <w:pPr>
              <w:jc w:val="both"/>
              <w:rPr>
                <w:del w:id="6201" w:author="Pavla Trefilová" w:date="2019-11-18T17:19:00Z"/>
                <w:b/>
              </w:rPr>
            </w:pPr>
            <w:del w:id="6202" w:author="Pavla Trefilová" w:date="2019-11-18T17:19:00Z">
              <w:r>
                <w:rPr>
                  <w:b/>
                </w:rPr>
                <w:delText>Jméno a příjmení</w:delText>
              </w:r>
            </w:del>
          </w:p>
        </w:tc>
        <w:tc>
          <w:tcPr>
            <w:tcW w:w="4554" w:type="dxa"/>
            <w:gridSpan w:val="6"/>
          </w:tcPr>
          <w:p w14:paraId="467607D6" w14:textId="77777777" w:rsidR="003B21FF" w:rsidRDefault="003B21FF" w:rsidP="003B21FF">
            <w:pPr>
              <w:jc w:val="both"/>
              <w:rPr>
                <w:del w:id="6203" w:author="Pavla Trefilová" w:date="2019-11-18T17:19:00Z"/>
              </w:rPr>
            </w:pPr>
            <w:del w:id="6204" w:author="Pavla Trefilová" w:date="2019-11-18T17:19:00Z">
              <w:r>
                <w:delText>Lubomír JENYŠ</w:delText>
              </w:r>
            </w:del>
          </w:p>
        </w:tc>
        <w:tc>
          <w:tcPr>
            <w:tcW w:w="712" w:type="dxa"/>
            <w:shd w:val="clear" w:color="auto" w:fill="F7CAAC"/>
          </w:tcPr>
          <w:p w14:paraId="3917699F" w14:textId="77777777" w:rsidR="003B21FF" w:rsidRDefault="003B21FF" w:rsidP="003B21FF">
            <w:pPr>
              <w:jc w:val="both"/>
              <w:rPr>
                <w:del w:id="6205" w:author="Pavla Trefilová" w:date="2019-11-18T17:19:00Z"/>
                <w:b/>
              </w:rPr>
            </w:pPr>
            <w:del w:id="6206" w:author="Pavla Trefilová" w:date="2019-11-18T17:19:00Z">
              <w:r>
                <w:rPr>
                  <w:b/>
                </w:rPr>
                <w:delText>Tituly</w:delText>
              </w:r>
            </w:del>
          </w:p>
        </w:tc>
        <w:tc>
          <w:tcPr>
            <w:tcW w:w="2105" w:type="dxa"/>
            <w:gridSpan w:val="7"/>
          </w:tcPr>
          <w:p w14:paraId="523BBA2C" w14:textId="77777777" w:rsidR="003B21FF" w:rsidRDefault="003B21FF" w:rsidP="003B21FF">
            <w:pPr>
              <w:jc w:val="both"/>
              <w:rPr>
                <w:del w:id="6207" w:author="Pavla Trefilová" w:date="2019-11-18T17:19:00Z"/>
              </w:rPr>
            </w:pPr>
            <w:del w:id="6208" w:author="Pavla Trefilová" w:date="2019-11-18T17:19:00Z">
              <w:r>
                <w:delText>Mgr.</w:delText>
              </w:r>
            </w:del>
          </w:p>
        </w:tc>
      </w:tr>
      <w:tr w:rsidR="003B21FF" w14:paraId="19739205" w14:textId="77777777" w:rsidTr="005F7C7C">
        <w:trPr>
          <w:del w:id="6209" w:author="Pavla Trefilová" w:date="2019-11-18T17:19:00Z"/>
        </w:trPr>
        <w:tc>
          <w:tcPr>
            <w:tcW w:w="2529" w:type="dxa"/>
            <w:gridSpan w:val="3"/>
            <w:shd w:val="clear" w:color="auto" w:fill="F7CAAC"/>
          </w:tcPr>
          <w:p w14:paraId="4683C16E" w14:textId="77777777" w:rsidR="003B21FF" w:rsidRDefault="003B21FF" w:rsidP="003B21FF">
            <w:pPr>
              <w:jc w:val="both"/>
              <w:rPr>
                <w:del w:id="6210" w:author="Pavla Trefilová" w:date="2019-11-18T17:19:00Z"/>
                <w:b/>
              </w:rPr>
            </w:pPr>
            <w:del w:id="6211" w:author="Pavla Trefilová" w:date="2019-11-18T17:19:00Z">
              <w:r>
                <w:rPr>
                  <w:b/>
                </w:rPr>
                <w:delText>Rok narození</w:delText>
              </w:r>
            </w:del>
          </w:p>
        </w:tc>
        <w:tc>
          <w:tcPr>
            <w:tcW w:w="832" w:type="dxa"/>
          </w:tcPr>
          <w:p w14:paraId="47A08682" w14:textId="77777777" w:rsidR="003B21FF" w:rsidRDefault="003B21FF" w:rsidP="003B21FF">
            <w:pPr>
              <w:jc w:val="both"/>
              <w:rPr>
                <w:del w:id="6212" w:author="Pavla Trefilová" w:date="2019-11-18T17:19:00Z"/>
              </w:rPr>
            </w:pPr>
            <w:del w:id="6213" w:author="Pavla Trefilová" w:date="2019-11-18T17:19:00Z">
              <w:r>
                <w:delText>1965</w:delText>
              </w:r>
            </w:del>
          </w:p>
        </w:tc>
        <w:tc>
          <w:tcPr>
            <w:tcW w:w="1728" w:type="dxa"/>
            <w:shd w:val="clear" w:color="auto" w:fill="F7CAAC"/>
          </w:tcPr>
          <w:p w14:paraId="7454F221" w14:textId="77777777" w:rsidR="003B21FF" w:rsidRDefault="003B21FF" w:rsidP="003B21FF">
            <w:pPr>
              <w:jc w:val="both"/>
              <w:rPr>
                <w:del w:id="6214" w:author="Pavla Trefilová" w:date="2019-11-18T17:19:00Z"/>
                <w:b/>
              </w:rPr>
            </w:pPr>
            <w:del w:id="6215" w:author="Pavla Trefilová" w:date="2019-11-18T17:19:00Z">
              <w:r>
                <w:rPr>
                  <w:b/>
                </w:rPr>
                <w:delText>typ vztahu k VŠ</w:delText>
              </w:r>
            </w:del>
          </w:p>
        </w:tc>
        <w:tc>
          <w:tcPr>
            <w:tcW w:w="996" w:type="dxa"/>
            <w:gridSpan w:val="2"/>
          </w:tcPr>
          <w:p w14:paraId="79D9D212" w14:textId="77777777" w:rsidR="003B21FF" w:rsidRDefault="003B21FF" w:rsidP="003B21FF">
            <w:pPr>
              <w:jc w:val="both"/>
              <w:rPr>
                <w:del w:id="6216" w:author="Pavla Trefilová" w:date="2019-11-18T17:19:00Z"/>
              </w:rPr>
            </w:pPr>
            <w:del w:id="6217" w:author="Pavla Trefilová" w:date="2019-11-18T17:19:00Z">
              <w:r>
                <w:delText>pp</w:delText>
              </w:r>
            </w:del>
          </w:p>
        </w:tc>
        <w:tc>
          <w:tcPr>
            <w:tcW w:w="998" w:type="dxa"/>
            <w:gridSpan w:val="2"/>
            <w:shd w:val="clear" w:color="auto" w:fill="F7CAAC"/>
          </w:tcPr>
          <w:p w14:paraId="345D06EF" w14:textId="77777777" w:rsidR="003B21FF" w:rsidRDefault="003B21FF" w:rsidP="003B21FF">
            <w:pPr>
              <w:jc w:val="both"/>
              <w:rPr>
                <w:del w:id="6218" w:author="Pavla Trefilová" w:date="2019-11-18T17:19:00Z"/>
                <w:b/>
              </w:rPr>
            </w:pPr>
            <w:del w:id="6219" w:author="Pavla Trefilová" w:date="2019-11-18T17:19:00Z">
              <w:r>
                <w:rPr>
                  <w:b/>
                </w:rPr>
                <w:delText>rozsah</w:delText>
              </w:r>
            </w:del>
          </w:p>
        </w:tc>
        <w:tc>
          <w:tcPr>
            <w:tcW w:w="712" w:type="dxa"/>
          </w:tcPr>
          <w:p w14:paraId="6FDFC52E" w14:textId="77777777" w:rsidR="003B21FF" w:rsidRDefault="003B21FF" w:rsidP="003B21FF">
            <w:pPr>
              <w:jc w:val="both"/>
              <w:rPr>
                <w:del w:id="6220" w:author="Pavla Trefilová" w:date="2019-11-18T17:19:00Z"/>
              </w:rPr>
            </w:pPr>
            <w:del w:id="6221" w:author="Pavla Trefilová" w:date="2019-11-18T17:19:00Z">
              <w:r>
                <w:delText>40</w:delText>
              </w:r>
            </w:del>
          </w:p>
        </w:tc>
        <w:tc>
          <w:tcPr>
            <w:tcW w:w="712" w:type="dxa"/>
            <w:gridSpan w:val="3"/>
            <w:shd w:val="clear" w:color="auto" w:fill="F7CAAC"/>
          </w:tcPr>
          <w:p w14:paraId="769C650D" w14:textId="77777777" w:rsidR="003B21FF" w:rsidRDefault="003B21FF" w:rsidP="003B21FF">
            <w:pPr>
              <w:jc w:val="both"/>
              <w:rPr>
                <w:del w:id="6222" w:author="Pavla Trefilová" w:date="2019-11-18T17:19:00Z"/>
                <w:b/>
              </w:rPr>
            </w:pPr>
            <w:del w:id="6223" w:author="Pavla Trefilová" w:date="2019-11-18T17:19:00Z">
              <w:r>
                <w:rPr>
                  <w:b/>
                </w:rPr>
                <w:delText>do kdy</w:delText>
              </w:r>
            </w:del>
          </w:p>
        </w:tc>
        <w:tc>
          <w:tcPr>
            <w:tcW w:w="1393" w:type="dxa"/>
            <w:gridSpan w:val="4"/>
          </w:tcPr>
          <w:p w14:paraId="68DDA0ED" w14:textId="77777777" w:rsidR="003B21FF" w:rsidRDefault="003B21FF" w:rsidP="003B21FF">
            <w:pPr>
              <w:jc w:val="both"/>
              <w:rPr>
                <w:del w:id="6224" w:author="Pavla Trefilová" w:date="2019-11-18T17:19:00Z"/>
              </w:rPr>
            </w:pPr>
            <w:del w:id="6225" w:author="Pavla Trefilová" w:date="2019-11-18T17:19:00Z">
              <w:r>
                <w:delText>N</w:delText>
              </w:r>
            </w:del>
          </w:p>
        </w:tc>
      </w:tr>
      <w:tr w:rsidR="003B21FF" w14:paraId="0533C7BD" w14:textId="77777777" w:rsidTr="005F7C7C">
        <w:trPr>
          <w:del w:id="6226" w:author="Pavla Trefilová" w:date="2019-11-18T17:19:00Z"/>
        </w:trPr>
        <w:tc>
          <w:tcPr>
            <w:tcW w:w="5089" w:type="dxa"/>
            <w:gridSpan w:val="5"/>
            <w:shd w:val="clear" w:color="auto" w:fill="F7CAAC"/>
          </w:tcPr>
          <w:p w14:paraId="01B58F34" w14:textId="77777777" w:rsidR="003B21FF" w:rsidRDefault="003B21FF" w:rsidP="003B21FF">
            <w:pPr>
              <w:jc w:val="both"/>
              <w:rPr>
                <w:del w:id="6227" w:author="Pavla Trefilová" w:date="2019-11-18T17:19:00Z"/>
                <w:b/>
              </w:rPr>
            </w:pPr>
            <w:del w:id="6228" w:author="Pavla Trefilová" w:date="2019-11-18T17:19:00Z">
              <w:r>
                <w:rPr>
                  <w:b/>
                </w:rPr>
                <w:delText>Typ vztahu na součásti VŠ, která uskutečňuje st. program</w:delText>
              </w:r>
            </w:del>
          </w:p>
        </w:tc>
        <w:tc>
          <w:tcPr>
            <w:tcW w:w="996" w:type="dxa"/>
            <w:gridSpan w:val="2"/>
          </w:tcPr>
          <w:p w14:paraId="2D437903" w14:textId="77777777" w:rsidR="003B21FF" w:rsidRDefault="003B21FF" w:rsidP="003B21FF">
            <w:pPr>
              <w:jc w:val="both"/>
              <w:rPr>
                <w:del w:id="6229" w:author="Pavla Trefilová" w:date="2019-11-18T17:19:00Z"/>
              </w:rPr>
            </w:pPr>
            <w:del w:id="6230" w:author="Pavla Trefilová" w:date="2019-11-18T17:19:00Z">
              <w:r>
                <w:delText>pp</w:delText>
              </w:r>
            </w:del>
          </w:p>
        </w:tc>
        <w:tc>
          <w:tcPr>
            <w:tcW w:w="998" w:type="dxa"/>
            <w:gridSpan w:val="2"/>
            <w:shd w:val="clear" w:color="auto" w:fill="F7CAAC"/>
          </w:tcPr>
          <w:p w14:paraId="108627A2" w14:textId="77777777" w:rsidR="003B21FF" w:rsidRDefault="003B21FF" w:rsidP="003B21FF">
            <w:pPr>
              <w:jc w:val="both"/>
              <w:rPr>
                <w:del w:id="6231" w:author="Pavla Trefilová" w:date="2019-11-18T17:19:00Z"/>
                <w:b/>
              </w:rPr>
            </w:pPr>
            <w:del w:id="6232" w:author="Pavla Trefilová" w:date="2019-11-18T17:19:00Z">
              <w:r>
                <w:rPr>
                  <w:b/>
                </w:rPr>
                <w:delText>rozsah</w:delText>
              </w:r>
            </w:del>
          </w:p>
        </w:tc>
        <w:tc>
          <w:tcPr>
            <w:tcW w:w="712" w:type="dxa"/>
          </w:tcPr>
          <w:p w14:paraId="05AB3D88" w14:textId="77777777" w:rsidR="003B21FF" w:rsidRDefault="003B21FF" w:rsidP="003B21FF">
            <w:pPr>
              <w:jc w:val="both"/>
              <w:rPr>
                <w:del w:id="6233" w:author="Pavla Trefilová" w:date="2019-11-18T17:19:00Z"/>
              </w:rPr>
            </w:pPr>
            <w:del w:id="6234" w:author="Pavla Trefilová" w:date="2019-11-18T17:19:00Z">
              <w:r>
                <w:delText>40</w:delText>
              </w:r>
            </w:del>
          </w:p>
        </w:tc>
        <w:tc>
          <w:tcPr>
            <w:tcW w:w="712" w:type="dxa"/>
            <w:gridSpan w:val="3"/>
            <w:shd w:val="clear" w:color="auto" w:fill="F7CAAC"/>
          </w:tcPr>
          <w:p w14:paraId="15644F6B" w14:textId="77777777" w:rsidR="003B21FF" w:rsidRDefault="003B21FF" w:rsidP="003B21FF">
            <w:pPr>
              <w:jc w:val="both"/>
              <w:rPr>
                <w:del w:id="6235" w:author="Pavla Trefilová" w:date="2019-11-18T17:19:00Z"/>
                <w:b/>
              </w:rPr>
            </w:pPr>
            <w:del w:id="6236" w:author="Pavla Trefilová" w:date="2019-11-18T17:19:00Z">
              <w:r>
                <w:rPr>
                  <w:b/>
                </w:rPr>
                <w:delText>do kdy</w:delText>
              </w:r>
            </w:del>
          </w:p>
        </w:tc>
        <w:tc>
          <w:tcPr>
            <w:tcW w:w="1393" w:type="dxa"/>
            <w:gridSpan w:val="4"/>
          </w:tcPr>
          <w:p w14:paraId="44477A83" w14:textId="77777777" w:rsidR="003B21FF" w:rsidRDefault="003B21FF" w:rsidP="003B21FF">
            <w:pPr>
              <w:jc w:val="both"/>
              <w:rPr>
                <w:del w:id="6237" w:author="Pavla Trefilová" w:date="2019-11-18T17:19:00Z"/>
              </w:rPr>
            </w:pPr>
            <w:del w:id="6238" w:author="Pavla Trefilová" w:date="2019-11-18T17:19:00Z">
              <w:r>
                <w:delText>N</w:delText>
              </w:r>
            </w:del>
          </w:p>
        </w:tc>
      </w:tr>
      <w:tr w:rsidR="00E61524" w:rsidRPr="00E61524" w14:paraId="74465775" w14:textId="77777777" w:rsidTr="000438B9">
        <w:tc>
          <w:tcPr>
            <w:tcW w:w="6085" w:type="dxa"/>
            <w:gridSpan w:val="7"/>
            <w:shd w:val="clear" w:color="auto" w:fill="F7CAAC"/>
          </w:tcPr>
          <w:p w14:paraId="2E825077" w14:textId="77777777" w:rsidR="00E61524" w:rsidRPr="00E61524" w:rsidRDefault="00E61524" w:rsidP="00E61524">
            <w:pPr>
              <w:jc w:val="both"/>
              <w:rPr>
                <w:moveFrom w:id="6239" w:author="Pavla Trefilová" w:date="2019-11-18T17:19:00Z"/>
              </w:rPr>
            </w:pPr>
            <w:moveFromRangeStart w:id="6240" w:author="Pavla Trefilová" w:date="2019-11-18T17:19:00Z" w:name="move24990067"/>
            <w:moveFrom w:id="6241" w:author="Pavla Trefilová" w:date="2019-11-18T17:19:00Z">
              <w:r w:rsidRPr="00E61524">
                <w:rPr>
                  <w:b/>
                </w:rPr>
                <w:t>Další současná působení jako akademický pracovník na jiných VŠ</w:t>
              </w:r>
            </w:moveFrom>
          </w:p>
        </w:tc>
        <w:tc>
          <w:tcPr>
            <w:tcW w:w="1710" w:type="dxa"/>
            <w:gridSpan w:val="3"/>
            <w:shd w:val="clear" w:color="auto" w:fill="F7CAAC"/>
          </w:tcPr>
          <w:p w14:paraId="58559E8D" w14:textId="77777777" w:rsidR="00E61524" w:rsidRPr="00E61524" w:rsidRDefault="00E61524" w:rsidP="00E61524">
            <w:pPr>
              <w:jc w:val="both"/>
              <w:rPr>
                <w:moveFrom w:id="6242" w:author="Pavla Trefilová" w:date="2019-11-18T17:19:00Z"/>
                <w:b/>
              </w:rPr>
            </w:pPr>
            <w:moveFrom w:id="6243" w:author="Pavla Trefilová" w:date="2019-11-18T17:19:00Z">
              <w:r w:rsidRPr="00E61524">
                <w:rPr>
                  <w:b/>
                </w:rPr>
                <w:t>typ prac. vztahu</w:t>
              </w:r>
            </w:moveFrom>
          </w:p>
        </w:tc>
        <w:tc>
          <w:tcPr>
            <w:tcW w:w="2105" w:type="dxa"/>
            <w:gridSpan w:val="7"/>
            <w:shd w:val="clear" w:color="auto" w:fill="F7CAAC"/>
          </w:tcPr>
          <w:p w14:paraId="67B05F56" w14:textId="77777777" w:rsidR="00E61524" w:rsidRPr="00E61524" w:rsidRDefault="00E61524" w:rsidP="00E61524">
            <w:pPr>
              <w:jc w:val="both"/>
              <w:rPr>
                <w:moveFrom w:id="6244" w:author="Pavla Trefilová" w:date="2019-11-18T17:19:00Z"/>
                <w:b/>
              </w:rPr>
            </w:pPr>
            <w:moveFrom w:id="6245" w:author="Pavla Trefilová" w:date="2019-11-18T17:19:00Z">
              <w:r w:rsidRPr="00E61524">
                <w:rPr>
                  <w:b/>
                </w:rPr>
                <w:t>rozsah</w:t>
              </w:r>
            </w:moveFrom>
          </w:p>
        </w:tc>
      </w:tr>
      <w:tr w:rsidR="00E61524" w:rsidRPr="00E61524" w14:paraId="472A61C0" w14:textId="77777777" w:rsidTr="000438B9">
        <w:tc>
          <w:tcPr>
            <w:tcW w:w="6085" w:type="dxa"/>
            <w:gridSpan w:val="7"/>
          </w:tcPr>
          <w:p w14:paraId="49960EF3" w14:textId="77777777" w:rsidR="00E61524" w:rsidRPr="00E61524" w:rsidRDefault="00E61524">
            <w:pPr>
              <w:rPr>
                <w:moveFrom w:id="6246" w:author="Pavla Trefilová" w:date="2019-11-18T17:19:00Z"/>
              </w:rPr>
              <w:pPrChange w:id="6247" w:author="Pavla Trefilová" w:date="2019-11-18T17:19:00Z">
                <w:pPr>
                  <w:jc w:val="both"/>
                </w:pPr>
              </w:pPrChange>
            </w:pPr>
          </w:p>
        </w:tc>
        <w:tc>
          <w:tcPr>
            <w:tcW w:w="1710" w:type="dxa"/>
            <w:gridSpan w:val="3"/>
          </w:tcPr>
          <w:p w14:paraId="1CC86C67" w14:textId="77777777" w:rsidR="00E61524" w:rsidRPr="00E61524" w:rsidRDefault="00E61524" w:rsidP="00E61524">
            <w:pPr>
              <w:jc w:val="both"/>
              <w:rPr>
                <w:moveFrom w:id="6248" w:author="Pavla Trefilová" w:date="2019-11-18T17:19:00Z"/>
              </w:rPr>
            </w:pPr>
          </w:p>
        </w:tc>
        <w:tc>
          <w:tcPr>
            <w:tcW w:w="2105" w:type="dxa"/>
            <w:gridSpan w:val="7"/>
          </w:tcPr>
          <w:p w14:paraId="4FF36304" w14:textId="77777777" w:rsidR="00E61524" w:rsidRPr="00E61524" w:rsidRDefault="00E61524" w:rsidP="00E61524">
            <w:pPr>
              <w:jc w:val="both"/>
              <w:rPr>
                <w:moveFrom w:id="6249" w:author="Pavla Trefilová" w:date="2019-11-18T17:19:00Z"/>
              </w:rPr>
            </w:pPr>
          </w:p>
        </w:tc>
      </w:tr>
      <w:tr w:rsidR="00E61524" w:rsidRPr="00E61524" w14:paraId="4DF95ADD" w14:textId="77777777" w:rsidTr="000438B9">
        <w:tc>
          <w:tcPr>
            <w:tcW w:w="6085" w:type="dxa"/>
            <w:gridSpan w:val="7"/>
          </w:tcPr>
          <w:p w14:paraId="3FF4DFA9" w14:textId="77777777" w:rsidR="00E61524" w:rsidRPr="00E61524" w:rsidRDefault="00E61524" w:rsidP="00E61524">
            <w:pPr>
              <w:jc w:val="both"/>
              <w:rPr>
                <w:moveFrom w:id="6250" w:author="Pavla Trefilová" w:date="2019-11-18T17:19:00Z"/>
              </w:rPr>
            </w:pPr>
          </w:p>
        </w:tc>
        <w:tc>
          <w:tcPr>
            <w:tcW w:w="1710" w:type="dxa"/>
            <w:gridSpan w:val="3"/>
          </w:tcPr>
          <w:p w14:paraId="3035393A" w14:textId="77777777" w:rsidR="00E61524" w:rsidRPr="00E61524" w:rsidRDefault="00E61524" w:rsidP="00E61524">
            <w:pPr>
              <w:jc w:val="both"/>
              <w:rPr>
                <w:moveFrom w:id="6251" w:author="Pavla Trefilová" w:date="2019-11-18T17:19:00Z"/>
              </w:rPr>
            </w:pPr>
          </w:p>
        </w:tc>
        <w:tc>
          <w:tcPr>
            <w:tcW w:w="2105" w:type="dxa"/>
            <w:gridSpan w:val="7"/>
          </w:tcPr>
          <w:p w14:paraId="04E12FF4" w14:textId="77777777" w:rsidR="00E61524" w:rsidRPr="00E61524" w:rsidRDefault="00E61524" w:rsidP="00E61524">
            <w:pPr>
              <w:jc w:val="both"/>
              <w:rPr>
                <w:moveFrom w:id="6252" w:author="Pavla Trefilová" w:date="2019-11-18T17:19:00Z"/>
              </w:rPr>
            </w:pPr>
          </w:p>
        </w:tc>
      </w:tr>
      <w:tr w:rsidR="00E61524" w:rsidRPr="00E61524" w14:paraId="291E7083" w14:textId="77777777" w:rsidTr="000438B9">
        <w:tc>
          <w:tcPr>
            <w:tcW w:w="6085" w:type="dxa"/>
            <w:gridSpan w:val="7"/>
          </w:tcPr>
          <w:p w14:paraId="721FA51A" w14:textId="77777777" w:rsidR="00E61524" w:rsidRPr="00E61524" w:rsidRDefault="00E61524" w:rsidP="00E61524">
            <w:pPr>
              <w:jc w:val="both"/>
              <w:rPr>
                <w:moveFrom w:id="6253" w:author="Pavla Trefilová" w:date="2019-11-18T17:19:00Z"/>
              </w:rPr>
            </w:pPr>
          </w:p>
        </w:tc>
        <w:tc>
          <w:tcPr>
            <w:tcW w:w="1710" w:type="dxa"/>
            <w:gridSpan w:val="3"/>
          </w:tcPr>
          <w:p w14:paraId="430DC7F6" w14:textId="77777777" w:rsidR="00E61524" w:rsidRPr="00E61524" w:rsidRDefault="00E61524" w:rsidP="00E61524">
            <w:pPr>
              <w:jc w:val="both"/>
              <w:rPr>
                <w:moveFrom w:id="6254" w:author="Pavla Trefilová" w:date="2019-11-18T17:19:00Z"/>
              </w:rPr>
            </w:pPr>
          </w:p>
        </w:tc>
        <w:tc>
          <w:tcPr>
            <w:tcW w:w="2105" w:type="dxa"/>
            <w:gridSpan w:val="7"/>
          </w:tcPr>
          <w:p w14:paraId="02BD0967" w14:textId="77777777" w:rsidR="00E61524" w:rsidRPr="00E61524" w:rsidRDefault="00E61524" w:rsidP="00E61524">
            <w:pPr>
              <w:jc w:val="both"/>
              <w:rPr>
                <w:moveFrom w:id="6255" w:author="Pavla Trefilová" w:date="2019-11-18T17:19:00Z"/>
              </w:rPr>
            </w:pPr>
          </w:p>
        </w:tc>
      </w:tr>
      <w:moveFromRangeEnd w:id="6240"/>
      <w:tr w:rsidR="003B21FF" w14:paraId="0DC5FF87" w14:textId="77777777" w:rsidTr="005F7C7C">
        <w:trPr>
          <w:del w:id="6256" w:author="Pavla Trefilová" w:date="2019-11-18T17:19:00Z"/>
        </w:trPr>
        <w:tc>
          <w:tcPr>
            <w:tcW w:w="6085" w:type="dxa"/>
            <w:gridSpan w:val="7"/>
          </w:tcPr>
          <w:p w14:paraId="0FCF1EFF" w14:textId="77777777" w:rsidR="003B21FF" w:rsidRDefault="003B21FF" w:rsidP="003B21FF">
            <w:pPr>
              <w:jc w:val="both"/>
              <w:rPr>
                <w:del w:id="6257" w:author="Pavla Trefilová" w:date="2019-11-18T17:19:00Z"/>
              </w:rPr>
            </w:pPr>
          </w:p>
        </w:tc>
        <w:tc>
          <w:tcPr>
            <w:tcW w:w="1710" w:type="dxa"/>
            <w:gridSpan w:val="3"/>
          </w:tcPr>
          <w:p w14:paraId="17E4D91B" w14:textId="77777777" w:rsidR="003B21FF" w:rsidRDefault="003B21FF" w:rsidP="003B21FF">
            <w:pPr>
              <w:jc w:val="both"/>
              <w:rPr>
                <w:del w:id="6258" w:author="Pavla Trefilová" w:date="2019-11-18T17:19:00Z"/>
              </w:rPr>
            </w:pPr>
          </w:p>
        </w:tc>
        <w:tc>
          <w:tcPr>
            <w:tcW w:w="2105" w:type="dxa"/>
            <w:gridSpan w:val="7"/>
          </w:tcPr>
          <w:p w14:paraId="4169AAB0" w14:textId="77777777" w:rsidR="003B21FF" w:rsidRDefault="003B21FF" w:rsidP="003B21FF">
            <w:pPr>
              <w:jc w:val="both"/>
              <w:rPr>
                <w:del w:id="6259" w:author="Pavla Trefilová" w:date="2019-11-18T17:19:00Z"/>
              </w:rPr>
            </w:pPr>
          </w:p>
        </w:tc>
      </w:tr>
      <w:tr w:rsidR="003B21FF" w14:paraId="1762D5A8" w14:textId="77777777" w:rsidTr="005F7C7C">
        <w:trPr>
          <w:del w:id="6260" w:author="Pavla Trefilová" w:date="2019-11-18T17:19:00Z"/>
        </w:trPr>
        <w:tc>
          <w:tcPr>
            <w:tcW w:w="9900" w:type="dxa"/>
            <w:gridSpan w:val="17"/>
            <w:shd w:val="clear" w:color="auto" w:fill="F7CAAC"/>
          </w:tcPr>
          <w:p w14:paraId="7FE88C7F" w14:textId="77777777" w:rsidR="003B21FF" w:rsidRDefault="003B21FF" w:rsidP="003B21FF">
            <w:pPr>
              <w:jc w:val="both"/>
              <w:rPr>
                <w:del w:id="6261" w:author="Pavla Trefilová" w:date="2019-11-18T17:19:00Z"/>
              </w:rPr>
            </w:pPr>
            <w:del w:id="6262" w:author="Pavla Trefilová" w:date="2019-11-18T17:19:00Z">
              <w:r>
                <w:rPr>
                  <w:b/>
                </w:rPr>
                <w:delText>Předměty příslušného studijního programu a způsob zapojení do jejich výuky, příp. další zapojení do uskutečňování studijního programu</w:delText>
              </w:r>
            </w:del>
          </w:p>
        </w:tc>
      </w:tr>
      <w:tr w:rsidR="003B21FF" w14:paraId="5710DD7B" w14:textId="77777777" w:rsidTr="005F7C7C">
        <w:trPr>
          <w:trHeight w:val="785"/>
          <w:del w:id="6263" w:author="Pavla Trefilová" w:date="2019-11-18T17:19:00Z"/>
        </w:trPr>
        <w:tc>
          <w:tcPr>
            <w:tcW w:w="9900" w:type="dxa"/>
            <w:gridSpan w:val="17"/>
            <w:tcBorders>
              <w:top w:val="nil"/>
            </w:tcBorders>
          </w:tcPr>
          <w:p w14:paraId="45AB48B3" w14:textId="77777777" w:rsidR="003B21FF" w:rsidRDefault="003B21FF" w:rsidP="003B21FF">
            <w:pPr>
              <w:jc w:val="both"/>
              <w:rPr>
                <w:del w:id="6264" w:author="Pavla Trefilová" w:date="2019-11-18T17:19:00Z"/>
              </w:rPr>
            </w:pPr>
            <w:del w:id="6265" w:author="Pavla Trefilová" w:date="2019-11-18T17:19:00Z">
              <w:r>
                <w:delText xml:space="preserve">Sport Activities – </w:delText>
              </w:r>
              <w:r w:rsidRPr="008D29E0">
                <w:rPr>
                  <w:color w:val="000000"/>
                  <w:shd w:val="clear" w:color="auto" w:fill="FFFFFF"/>
                </w:rPr>
                <w:delText>Aerobics</w:delText>
              </w:r>
              <w:r>
                <w:rPr>
                  <w:color w:val="000000"/>
                  <w:shd w:val="clear" w:color="auto" w:fill="FFFFFF"/>
                </w:rPr>
                <w:delText xml:space="preserve">, </w:delText>
              </w:r>
              <w:r w:rsidRPr="008D29E0">
                <w:delText>Basketball</w:delText>
              </w:r>
              <w:r>
                <w:delText>,</w:delText>
              </w:r>
              <w:r w:rsidRPr="008D29E0">
                <w:delText xml:space="preserve"> Badminton</w:delText>
              </w:r>
              <w:r>
                <w:delText xml:space="preserve">, </w:delText>
              </w:r>
              <w:r w:rsidRPr="008D29E0">
                <w:rPr>
                  <w:color w:val="000000"/>
                  <w:shd w:val="clear" w:color="auto" w:fill="FFFFFF"/>
                </w:rPr>
                <w:delText>Cycling</w:delText>
              </w:r>
              <w:r>
                <w:rPr>
                  <w:color w:val="000000"/>
                  <w:shd w:val="clear" w:color="auto" w:fill="FFFFFF"/>
                </w:rPr>
                <w:delText xml:space="preserve">, </w:delText>
              </w:r>
              <w:r w:rsidRPr="008D29E0">
                <w:rPr>
                  <w:color w:val="000000"/>
                  <w:shd w:val="clear" w:color="auto" w:fill="FFFFFF"/>
                </w:rPr>
                <w:delText>Floorball</w:delText>
              </w:r>
              <w:r>
                <w:rPr>
                  <w:color w:val="000000"/>
                  <w:shd w:val="clear" w:color="auto" w:fill="FFFFFF"/>
                </w:rPr>
                <w:delText xml:space="preserve">, </w:delText>
              </w:r>
              <w:r w:rsidRPr="008D29E0">
                <w:delText>Golf</w:delText>
              </w:r>
              <w:r>
                <w:delText xml:space="preserve">, </w:delText>
              </w:r>
              <w:r w:rsidRPr="008D29E0">
                <w:rPr>
                  <w:color w:val="000000"/>
                  <w:shd w:val="clear" w:color="auto" w:fill="FFFFFF"/>
                </w:rPr>
                <w:delText>(Mountain) Climbing</w:delText>
              </w:r>
              <w:r>
                <w:rPr>
                  <w:color w:val="000000"/>
                  <w:shd w:val="clear" w:color="auto" w:fill="FFFFFF"/>
                </w:rPr>
                <w:delText xml:space="preserve">, </w:delText>
              </w:r>
              <w:r w:rsidRPr="008D29E0">
                <w:delText>Indoor Cycling</w:delText>
              </w:r>
              <w:r>
                <w:delText xml:space="preserve">, </w:delText>
              </w:r>
              <w:r w:rsidRPr="008D29E0">
                <w:rPr>
                  <w:color w:val="000000"/>
                  <w:shd w:val="clear" w:color="auto" w:fill="FFFFFF"/>
                </w:rPr>
                <w:delText>Roller Skating</w:delText>
              </w:r>
              <w:r>
                <w:rPr>
                  <w:color w:val="000000"/>
                  <w:shd w:val="clear" w:color="auto" w:fill="FFFFFF"/>
                </w:rPr>
                <w:delText xml:space="preserve">, </w:delText>
              </w:r>
              <w:r w:rsidRPr="008D29E0">
                <w:delText>K2 Hiking</w:delText>
              </w:r>
              <w:r>
                <w:delText xml:space="preserve">, </w:delText>
              </w:r>
              <w:r w:rsidRPr="008D29E0">
                <w:rPr>
                  <w:color w:val="000000"/>
                  <w:shd w:val="clear" w:color="auto" w:fill="FFFFFF"/>
                </w:rPr>
                <w:delText>Summer Course</w:delText>
              </w:r>
              <w:r>
                <w:rPr>
                  <w:color w:val="000000"/>
                  <w:shd w:val="clear" w:color="auto" w:fill="FFFFFF"/>
                </w:rPr>
                <w:delText xml:space="preserve">, Skiing and Snowboarding </w:delText>
              </w:r>
              <w:r w:rsidRPr="008D29E0">
                <w:rPr>
                  <w:color w:val="000000"/>
                  <w:shd w:val="clear" w:color="auto" w:fill="FFFFFF"/>
                </w:rPr>
                <w:delText>Abroad</w:delText>
              </w:r>
              <w:r>
                <w:rPr>
                  <w:color w:val="000000"/>
                  <w:shd w:val="clear" w:color="auto" w:fill="FFFFFF"/>
                </w:rPr>
                <w:delText xml:space="preserve">, </w:delText>
              </w:r>
              <w:r w:rsidRPr="008D29E0">
                <w:rPr>
                  <w:color w:val="000000"/>
                  <w:shd w:val="clear" w:color="auto" w:fill="FFFFFF"/>
                </w:rPr>
                <w:delText>Swimming</w:delText>
              </w:r>
              <w:r>
                <w:rPr>
                  <w:color w:val="000000"/>
                  <w:shd w:val="clear" w:color="auto" w:fill="FFFFFF"/>
                </w:rPr>
                <w:delText xml:space="preserve">, </w:delText>
              </w:r>
              <w:r w:rsidRPr="008D29E0">
                <w:rPr>
                  <w:color w:val="000000"/>
                  <w:shd w:val="clear" w:color="auto" w:fill="FFFFFF"/>
                </w:rPr>
                <w:delText>Indoor Soccer</w:delText>
              </w:r>
              <w:r>
                <w:rPr>
                  <w:color w:val="000000"/>
                  <w:shd w:val="clear" w:color="auto" w:fill="FFFFFF"/>
                </w:rPr>
                <w:delText xml:space="preserve">, </w:delText>
              </w:r>
              <w:r w:rsidRPr="008D29E0">
                <w:rPr>
                  <w:color w:val="000000"/>
                  <w:shd w:val="clear" w:color="auto" w:fill="FFFFFF"/>
                </w:rPr>
                <w:delText>Self-defence</w:delText>
              </w:r>
              <w:r>
                <w:rPr>
                  <w:color w:val="000000"/>
                  <w:shd w:val="clear" w:color="auto" w:fill="FFFFFF"/>
                </w:rPr>
                <w:delText xml:space="preserve">, </w:delText>
              </w:r>
              <w:r w:rsidRPr="008D29E0">
                <w:delText>Squas</w:delText>
              </w:r>
              <w:r>
                <w:delText xml:space="preserve">h, </w:delText>
              </w:r>
              <w:r w:rsidRPr="008D29E0">
                <w:rPr>
                  <w:color w:val="000000"/>
                  <w:shd w:val="clear" w:color="auto" w:fill="FFFFFF"/>
                </w:rPr>
                <w:delText>TableTennis</w:delText>
              </w:r>
              <w:r>
                <w:rPr>
                  <w:color w:val="000000"/>
                  <w:shd w:val="clear" w:color="auto" w:fill="FFFFFF"/>
                </w:rPr>
                <w:delText xml:space="preserve">, </w:delText>
              </w:r>
              <w:r w:rsidRPr="008D29E0">
                <w:delText>Taekwondo</w:delText>
              </w:r>
              <w:r>
                <w:delText xml:space="preserve">, </w:delText>
              </w:r>
              <w:r w:rsidRPr="008D29E0">
                <w:rPr>
                  <w:color w:val="000000"/>
                  <w:shd w:val="clear" w:color="auto" w:fill="FFFFFF"/>
                </w:rPr>
                <w:delText>Tai Chi Chuan</w:delText>
              </w:r>
              <w:r>
                <w:rPr>
                  <w:color w:val="000000"/>
                  <w:shd w:val="clear" w:color="auto" w:fill="FFFFFF"/>
                </w:rPr>
                <w:delText xml:space="preserve">, </w:delText>
              </w:r>
              <w:r w:rsidRPr="008D29E0">
                <w:delText>Tennis</w:delText>
              </w:r>
              <w:r>
                <w:delText xml:space="preserve">, </w:delText>
              </w:r>
              <w:r w:rsidRPr="008D29E0">
                <w:rPr>
                  <w:color w:val="000000"/>
                  <w:shd w:val="clear" w:color="auto" w:fill="FFFFFF"/>
                </w:rPr>
                <w:delText>Tourist Course</w:delText>
              </w:r>
              <w:r>
                <w:rPr>
                  <w:color w:val="000000"/>
                  <w:shd w:val="clear" w:color="auto" w:fill="FFFFFF"/>
                </w:rPr>
                <w:delText xml:space="preserve">, </w:delText>
              </w:r>
              <w:r w:rsidRPr="008D29E0">
                <w:rPr>
                  <w:color w:val="000000"/>
                  <w:shd w:val="clear" w:color="auto" w:fill="FFFFFF"/>
                </w:rPr>
                <w:delText>Canoeing Course</w:delText>
              </w:r>
              <w:r>
                <w:rPr>
                  <w:color w:val="000000"/>
                  <w:shd w:val="clear" w:color="auto" w:fill="FFFFFF"/>
                </w:rPr>
                <w:delText xml:space="preserve">, </w:delText>
              </w:r>
              <w:r w:rsidRPr="008D29E0">
                <w:rPr>
                  <w:color w:val="000000"/>
                  <w:shd w:val="clear" w:color="auto" w:fill="FFFFFF"/>
                </w:rPr>
                <w:delText>Volleyball</w:delText>
              </w:r>
              <w:r>
                <w:rPr>
                  <w:color w:val="000000"/>
                  <w:shd w:val="clear" w:color="auto" w:fill="FFFFFF"/>
                </w:rPr>
                <w:delText xml:space="preserve">, </w:delText>
              </w:r>
              <w:r w:rsidRPr="008D29E0">
                <w:rPr>
                  <w:color w:val="000000"/>
                  <w:shd w:val="clear" w:color="auto" w:fill="FFFFFF"/>
                </w:rPr>
                <w:delText>Health-related PT/PE</w:delText>
              </w:r>
              <w:r>
                <w:rPr>
                  <w:color w:val="000000"/>
                  <w:shd w:val="clear" w:color="auto" w:fill="FFFFFF"/>
                </w:rPr>
                <w:delText xml:space="preserve">, </w:delText>
              </w:r>
              <w:r w:rsidRPr="008D29E0">
                <w:rPr>
                  <w:color w:val="000000"/>
                  <w:shd w:val="clear" w:color="auto" w:fill="FFFFFF"/>
                </w:rPr>
                <w:delText>American football</w:delText>
              </w:r>
            </w:del>
          </w:p>
        </w:tc>
      </w:tr>
      <w:tr w:rsidR="003B21FF" w14:paraId="5077269B" w14:textId="77777777" w:rsidTr="005F7C7C">
        <w:trPr>
          <w:del w:id="6266" w:author="Pavla Trefilová" w:date="2019-11-18T17:19:00Z"/>
        </w:trPr>
        <w:tc>
          <w:tcPr>
            <w:tcW w:w="9900" w:type="dxa"/>
            <w:gridSpan w:val="17"/>
            <w:shd w:val="clear" w:color="auto" w:fill="F7CAAC"/>
          </w:tcPr>
          <w:p w14:paraId="3D0DAB73" w14:textId="77777777" w:rsidR="003B21FF" w:rsidRDefault="003B21FF" w:rsidP="003B21FF">
            <w:pPr>
              <w:jc w:val="both"/>
              <w:rPr>
                <w:del w:id="6267" w:author="Pavla Trefilová" w:date="2019-11-18T17:19:00Z"/>
              </w:rPr>
            </w:pPr>
            <w:del w:id="6268" w:author="Pavla Trefilová" w:date="2019-11-18T17:19:00Z">
              <w:r>
                <w:rPr>
                  <w:b/>
                </w:rPr>
                <w:delText xml:space="preserve">Údaje o vzdělání na VŠ </w:delText>
              </w:r>
            </w:del>
          </w:p>
        </w:tc>
      </w:tr>
      <w:tr w:rsidR="003B21FF" w14:paraId="67181CC4" w14:textId="77777777" w:rsidTr="005F7C7C">
        <w:trPr>
          <w:trHeight w:val="743"/>
          <w:del w:id="6269" w:author="Pavla Trefilová" w:date="2019-11-18T17:19:00Z"/>
        </w:trPr>
        <w:tc>
          <w:tcPr>
            <w:tcW w:w="9900" w:type="dxa"/>
            <w:gridSpan w:val="17"/>
          </w:tcPr>
          <w:p w14:paraId="0610DB42" w14:textId="77777777" w:rsidR="003B21FF" w:rsidRDefault="003B21FF" w:rsidP="003B21FF">
            <w:pPr>
              <w:jc w:val="both"/>
              <w:rPr>
                <w:del w:id="6270" w:author="Pavla Trefilová" w:date="2019-11-18T17:19:00Z"/>
              </w:rPr>
            </w:pPr>
            <w:del w:id="6271" w:author="Pavla Trefilová" w:date="2019-11-18T17:19:00Z">
              <w:r>
                <w:delText xml:space="preserve">1989       PF UP Olomouc, Obor Tělesná výchova – branná výchova </w:delText>
              </w:r>
              <w:r w:rsidR="001C2699">
                <w:delText>(</w:delText>
              </w:r>
              <w:r>
                <w:delText>Mgr.</w:delText>
              </w:r>
              <w:r w:rsidR="001C2699">
                <w:delText>)</w:delText>
              </w:r>
            </w:del>
          </w:p>
          <w:p w14:paraId="4FB82960" w14:textId="77777777" w:rsidR="003B21FF" w:rsidRPr="00F06868" w:rsidRDefault="003B21FF" w:rsidP="003B21FF">
            <w:pPr>
              <w:jc w:val="both"/>
              <w:rPr>
                <w:del w:id="6272" w:author="Pavla Trefilová" w:date="2019-11-18T17:19:00Z"/>
              </w:rPr>
            </w:pPr>
          </w:p>
        </w:tc>
      </w:tr>
      <w:tr w:rsidR="006C1AC3" w:rsidRPr="0003498C" w14:paraId="650CD3C6"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73"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gridAfter w:val="1"/>
          <w:wAfter w:w="8" w:type="dxa"/>
          <w:trPrChange w:id="6274" w:author="Pavla Trefilová" w:date="2019-11-18T17:19:00Z">
            <w:trPr>
              <w:gridBefore w:val="2"/>
            </w:trPr>
          </w:trPrChange>
        </w:trPr>
        <w:tc>
          <w:tcPr>
            <w:tcW w:w="9859" w:type="dxa"/>
            <w:gridSpan w:val="15"/>
            <w:shd w:val="clear" w:color="auto" w:fill="F7CAAC"/>
            <w:tcPrChange w:id="6275" w:author="Pavla Trefilová" w:date="2019-11-18T17:19:00Z">
              <w:tcPr>
                <w:tcW w:w="9900" w:type="dxa"/>
                <w:gridSpan w:val="17"/>
                <w:shd w:val="clear" w:color="auto" w:fill="F7CAAC"/>
              </w:tcPr>
            </w:tcPrChange>
          </w:tcPr>
          <w:p w14:paraId="231483B1" w14:textId="77777777" w:rsidR="006C1AC3" w:rsidRPr="0003498C" w:rsidRDefault="006C1AC3" w:rsidP="006C1AC3">
            <w:pPr>
              <w:jc w:val="both"/>
              <w:rPr>
                <w:moveFrom w:id="6276" w:author="Pavla Trefilová" w:date="2019-11-18T17:19:00Z"/>
                <w:b/>
              </w:rPr>
            </w:pPr>
            <w:moveFromRangeStart w:id="6277" w:author="Pavla Trefilová" w:date="2019-11-18T17:19:00Z" w:name="move24990068"/>
            <w:moveFrom w:id="6278" w:author="Pavla Trefilová" w:date="2019-11-18T17:19:00Z">
              <w:r w:rsidRPr="0003498C">
                <w:rPr>
                  <w:b/>
                </w:rPr>
                <w:t>Údaje o odborném působení od absolvování VŠ</w:t>
              </w:r>
            </w:moveFrom>
          </w:p>
        </w:tc>
      </w:tr>
      <w:moveFromRangeEnd w:id="6277"/>
      <w:tr w:rsidR="003B21FF" w14:paraId="2481B546" w14:textId="77777777" w:rsidTr="005F7C7C">
        <w:trPr>
          <w:trHeight w:val="1090"/>
          <w:del w:id="6279" w:author="Pavla Trefilová" w:date="2019-11-18T17:19:00Z"/>
        </w:trPr>
        <w:tc>
          <w:tcPr>
            <w:tcW w:w="9900" w:type="dxa"/>
            <w:gridSpan w:val="17"/>
          </w:tcPr>
          <w:p w14:paraId="38252ECB" w14:textId="77777777" w:rsidR="003B21FF" w:rsidRDefault="003B21FF" w:rsidP="003B21FF">
            <w:pPr>
              <w:jc w:val="both"/>
              <w:rPr>
                <w:del w:id="6280" w:author="Pavla Trefilová" w:date="2019-11-18T17:19:00Z"/>
              </w:rPr>
            </w:pPr>
            <w:del w:id="6281" w:author="Pavla Trefilová" w:date="2019-11-18T17:19:00Z">
              <w:r>
                <w:delText>1989 – 1996 Gymnázium Otrokovice</w:delText>
              </w:r>
            </w:del>
          </w:p>
          <w:p w14:paraId="0580EFC0" w14:textId="77777777" w:rsidR="003B21FF" w:rsidRDefault="003B21FF" w:rsidP="003B21FF">
            <w:pPr>
              <w:jc w:val="both"/>
              <w:rPr>
                <w:del w:id="6282" w:author="Pavla Trefilová" w:date="2019-11-18T17:19:00Z"/>
              </w:rPr>
            </w:pPr>
            <w:del w:id="6283" w:author="Pavla Trefilová" w:date="2019-11-18T17:19:00Z">
              <w:r>
                <w:delText>1996 – 1998 Soukromá obchodní akademie</w:delText>
              </w:r>
            </w:del>
          </w:p>
          <w:p w14:paraId="3E7A4F99" w14:textId="77777777" w:rsidR="003B21FF" w:rsidRDefault="003B21FF" w:rsidP="003B21FF">
            <w:pPr>
              <w:jc w:val="both"/>
              <w:rPr>
                <w:del w:id="6284" w:author="Pavla Trefilová" w:date="2019-11-18T17:19:00Z"/>
              </w:rPr>
            </w:pPr>
            <w:del w:id="6285" w:author="Pavla Trefilová" w:date="2019-11-18T17:19:00Z">
              <w:r>
                <w:delText>1998 – dosud UTB ve Zlíně</w:delText>
              </w:r>
            </w:del>
          </w:p>
          <w:p w14:paraId="754C78EB" w14:textId="77777777" w:rsidR="003B21FF" w:rsidRDefault="003B21FF" w:rsidP="003B21FF">
            <w:pPr>
              <w:rPr>
                <w:del w:id="6286" w:author="Pavla Trefilová" w:date="2019-11-18T17:19:00Z"/>
              </w:rPr>
            </w:pPr>
          </w:p>
          <w:p w14:paraId="11C7D57F" w14:textId="77777777" w:rsidR="003B21FF" w:rsidRDefault="003B21FF" w:rsidP="003B21FF">
            <w:pPr>
              <w:rPr>
                <w:del w:id="6287" w:author="Pavla Trefilová" w:date="2019-11-18T17:19:00Z"/>
              </w:rPr>
            </w:pPr>
            <w:del w:id="6288" w:author="Pavla Trefilová" w:date="2019-11-18T17:19:00Z">
              <w:r>
                <w:delText>Trenér 2. třídy v atletice</w:delText>
              </w:r>
            </w:del>
          </w:p>
          <w:p w14:paraId="3A562202" w14:textId="77777777" w:rsidR="003B21FF" w:rsidRDefault="003B21FF" w:rsidP="003B21FF">
            <w:pPr>
              <w:rPr>
                <w:del w:id="6289" w:author="Pavla Trefilová" w:date="2019-11-18T17:19:00Z"/>
              </w:rPr>
            </w:pPr>
            <w:del w:id="6290" w:author="Pavla Trefilová" w:date="2019-11-18T17:19:00Z">
              <w:r>
                <w:delText>Cvičitel in-line bruslení</w:delText>
              </w:r>
            </w:del>
          </w:p>
          <w:p w14:paraId="15637B66" w14:textId="77777777" w:rsidR="003B21FF" w:rsidRDefault="003B21FF" w:rsidP="003B21FF">
            <w:pPr>
              <w:rPr>
                <w:del w:id="6291" w:author="Pavla Trefilová" w:date="2019-11-18T17:19:00Z"/>
              </w:rPr>
            </w:pPr>
            <w:del w:id="6292" w:author="Pavla Trefilová" w:date="2019-11-18T17:19:00Z">
              <w:r>
                <w:delText>Cvičitel lyžování</w:delText>
              </w:r>
            </w:del>
          </w:p>
        </w:tc>
      </w:tr>
      <w:tr w:rsidR="00E77123" w:rsidRPr="0003498C" w14:paraId="5D816871" w14:textId="77777777" w:rsidTr="00233D8D">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93"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2"/>
          <w:wAfter w:w="41" w:type="dxa"/>
          <w:trHeight w:val="250"/>
          <w:trPrChange w:id="6294" w:author="Pavla Trefilová" w:date="2019-11-18T17:19:00Z">
            <w:trPr>
              <w:gridBefore w:val="2"/>
              <w:trHeight w:val="250"/>
            </w:trPr>
          </w:trPrChange>
        </w:trPr>
        <w:tc>
          <w:tcPr>
            <w:tcW w:w="9859" w:type="dxa"/>
            <w:gridSpan w:val="15"/>
            <w:shd w:val="clear" w:color="auto" w:fill="F7CAAC"/>
            <w:tcPrChange w:id="6295" w:author="Pavla Trefilová" w:date="2019-11-18T17:19:00Z">
              <w:tcPr>
                <w:tcW w:w="9900" w:type="dxa"/>
                <w:gridSpan w:val="17"/>
                <w:shd w:val="clear" w:color="auto" w:fill="F7CAAC"/>
              </w:tcPr>
            </w:tcPrChange>
          </w:tcPr>
          <w:p w14:paraId="1F140145" w14:textId="77777777" w:rsidR="00E77123" w:rsidRPr="0003498C" w:rsidRDefault="00E77123" w:rsidP="00233D8D">
            <w:pPr>
              <w:jc w:val="both"/>
              <w:rPr>
                <w:moveFrom w:id="6296" w:author="Pavla Trefilová" w:date="2019-11-18T17:19:00Z"/>
              </w:rPr>
            </w:pPr>
            <w:moveFromRangeStart w:id="6297" w:author="Pavla Trefilová" w:date="2019-11-18T17:19:00Z" w:name="move24990069"/>
            <w:moveFrom w:id="6298" w:author="Pavla Trefilová" w:date="2019-11-18T17:19:00Z">
              <w:r w:rsidRPr="0003498C">
                <w:rPr>
                  <w:b/>
                </w:rPr>
                <w:t>Zkušenosti s vedením kvalifikačních a rigorózních prací</w:t>
              </w:r>
            </w:moveFrom>
          </w:p>
        </w:tc>
      </w:tr>
      <w:moveFromRangeEnd w:id="6297"/>
      <w:tr w:rsidR="003B21FF" w14:paraId="45BD9BC0" w14:textId="77777777" w:rsidTr="005F7C7C">
        <w:trPr>
          <w:trHeight w:val="192"/>
          <w:del w:id="6299" w:author="Pavla Trefilová" w:date="2019-11-18T17:19:00Z"/>
        </w:trPr>
        <w:tc>
          <w:tcPr>
            <w:tcW w:w="9900" w:type="dxa"/>
            <w:gridSpan w:val="17"/>
          </w:tcPr>
          <w:p w14:paraId="48908F9E" w14:textId="77777777" w:rsidR="003B21FF" w:rsidRDefault="003B21FF" w:rsidP="003B21FF">
            <w:pPr>
              <w:jc w:val="both"/>
              <w:rPr>
                <w:del w:id="6300" w:author="Pavla Trefilová" w:date="2019-11-18T17:19:00Z"/>
              </w:rPr>
            </w:pPr>
            <w:del w:id="6301" w:author="Pavla Trefilová" w:date="2019-11-18T17:19:00Z">
              <w:r>
                <w:delText xml:space="preserve">Počet vedených bakalářských prací – 0 </w:delText>
              </w:r>
            </w:del>
          </w:p>
          <w:p w14:paraId="6CE26EB2" w14:textId="77777777" w:rsidR="003B21FF" w:rsidRDefault="003B21FF" w:rsidP="003B21FF">
            <w:pPr>
              <w:tabs>
                <w:tab w:val="left" w:pos="1635"/>
              </w:tabs>
              <w:jc w:val="both"/>
              <w:rPr>
                <w:del w:id="6302" w:author="Pavla Trefilová" w:date="2019-11-18T17:19:00Z"/>
              </w:rPr>
            </w:pPr>
            <w:del w:id="6303" w:author="Pavla Trefilová" w:date="2019-11-18T17:19:00Z">
              <w:r>
                <w:delText>Počet vedených diplomových prací – 0</w:delText>
              </w:r>
            </w:del>
          </w:p>
        </w:tc>
      </w:tr>
      <w:tr w:rsidR="00534C60" w:rsidRPr="0003498C" w14:paraId="2E6A86EB" w14:textId="77777777" w:rsidTr="006C1AC3">
        <w:trPr>
          <w:gridBefore w:val="1"/>
          <w:gridAfter w:val="1"/>
          <w:wAfter w:w="8" w:type="dxa"/>
          <w:cantSplit/>
        </w:trPr>
        <w:tc>
          <w:tcPr>
            <w:tcW w:w="3347" w:type="dxa"/>
            <w:gridSpan w:val="3"/>
            <w:tcBorders>
              <w:top w:val="single" w:sz="12" w:space="0" w:color="auto"/>
            </w:tcBorders>
            <w:shd w:val="clear" w:color="auto" w:fill="F7CAAC"/>
          </w:tcPr>
          <w:p w14:paraId="160CDC9C" w14:textId="77777777" w:rsidR="006C1AC3" w:rsidRPr="0003498C" w:rsidRDefault="006C1AC3" w:rsidP="006C1AC3">
            <w:pPr>
              <w:jc w:val="both"/>
              <w:rPr>
                <w:moveFrom w:id="6304" w:author="Pavla Trefilová" w:date="2019-11-18T17:19:00Z"/>
              </w:rPr>
            </w:pPr>
            <w:moveFromRangeStart w:id="6305" w:author="Pavla Trefilová" w:date="2019-11-18T17:19:00Z" w:name="move24990070"/>
            <w:moveFrom w:id="6306" w:author="Pavla Trefilová" w:date="2019-11-18T17:19:00Z">
              <w:r w:rsidRPr="0003498C">
                <w:rPr>
                  <w:b/>
                </w:rPr>
                <w:t xml:space="preserve">Obor habilitačního řízení </w:t>
              </w:r>
            </w:moveFrom>
          </w:p>
        </w:tc>
        <w:tc>
          <w:tcPr>
            <w:tcW w:w="2245" w:type="dxa"/>
            <w:gridSpan w:val="2"/>
            <w:tcBorders>
              <w:top w:val="single" w:sz="12" w:space="0" w:color="auto"/>
            </w:tcBorders>
            <w:shd w:val="clear" w:color="auto" w:fill="F7CAAC"/>
          </w:tcPr>
          <w:p w14:paraId="06780792" w14:textId="77777777" w:rsidR="006C1AC3" w:rsidRPr="0003498C" w:rsidRDefault="006C1AC3" w:rsidP="006C1AC3">
            <w:pPr>
              <w:jc w:val="both"/>
              <w:rPr>
                <w:moveFrom w:id="6307" w:author="Pavla Trefilová" w:date="2019-11-18T17:19:00Z"/>
              </w:rPr>
            </w:pPr>
            <w:moveFrom w:id="6308" w:author="Pavla Trefilová" w:date="2019-11-18T17:19:00Z">
              <w:r w:rsidRPr="0003498C">
                <w:rPr>
                  <w:b/>
                </w:rPr>
                <w:t>Rok udělení hodnosti</w:t>
              </w:r>
            </w:moveFrom>
          </w:p>
        </w:tc>
        <w:tc>
          <w:tcPr>
            <w:tcW w:w="2248" w:type="dxa"/>
            <w:gridSpan w:val="6"/>
            <w:tcBorders>
              <w:top w:val="single" w:sz="12" w:space="0" w:color="auto"/>
              <w:right w:val="single" w:sz="12" w:space="0" w:color="auto"/>
            </w:tcBorders>
            <w:shd w:val="clear" w:color="auto" w:fill="F7CAAC"/>
          </w:tcPr>
          <w:p w14:paraId="45C716AC" w14:textId="77777777" w:rsidR="006C1AC3" w:rsidRPr="0003498C" w:rsidRDefault="006C1AC3" w:rsidP="006C1AC3">
            <w:pPr>
              <w:jc w:val="both"/>
              <w:rPr>
                <w:moveFrom w:id="6309" w:author="Pavla Trefilová" w:date="2019-11-18T17:19:00Z"/>
              </w:rPr>
            </w:pPr>
            <w:moveFrom w:id="6310" w:author="Pavla Trefilová" w:date="2019-11-18T17:19:00Z">
              <w:r w:rsidRPr="0003498C">
                <w:rPr>
                  <w:b/>
                </w:rPr>
                <w:t>Řízení konáno na VŠ</w:t>
              </w:r>
            </w:moveFrom>
          </w:p>
        </w:tc>
        <w:tc>
          <w:tcPr>
            <w:tcW w:w="2019" w:type="dxa"/>
            <w:gridSpan w:val="4"/>
            <w:tcBorders>
              <w:top w:val="single" w:sz="12" w:space="0" w:color="auto"/>
              <w:left w:val="single" w:sz="12" w:space="0" w:color="auto"/>
            </w:tcBorders>
            <w:shd w:val="clear" w:color="auto" w:fill="F7CAAC"/>
          </w:tcPr>
          <w:p w14:paraId="01BDABE4" w14:textId="77777777" w:rsidR="006C1AC3" w:rsidRPr="0003498C" w:rsidRDefault="006C1AC3" w:rsidP="006C1AC3">
            <w:pPr>
              <w:jc w:val="both"/>
              <w:rPr>
                <w:moveFrom w:id="6311" w:author="Pavla Trefilová" w:date="2019-11-18T17:19:00Z"/>
                <w:b/>
              </w:rPr>
            </w:pPr>
            <w:moveFrom w:id="6312" w:author="Pavla Trefilová" w:date="2019-11-18T17:19:00Z">
              <w:r w:rsidRPr="0003498C">
                <w:rPr>
                  <w:b/>
                </w:rPr>
                <w:t>Ohlasy publikací</w:t>
              </w:r>
            </w:moveFrom>
          </w:p>
        </w:tc>
      </w:tr>
      <w:tr w:rsidR="00534C60" w:rsidRPr="0003498C" w14:paraId="515B2A0B" w14:textId="77777777" w:rsidTr="006C1AC3">
        <w:trPr>
          <w:gridBefore w:val="1"/>
          <w:gridAfter w:val="1"/>
          <w:wAfter w:w="8" w:type="dxa"/>
          <w:cantSplit/>
        </w:trPr>
        <w:tc>
          <w:tcPr>
            <w:tcW w:w="3347" w:type="dxa"/>
            <w:gridSpan w:val="3"/>
          </w:tcPr>
          <w:p w14:paraId="684F0141" w14:textId="77777777" w:rsidR="006C1AC3" w:rsidRPr="0003498C" w:rsidRDefault="006C1AC3" w:rsidP="006C1AC3">
            <w:pPr>
              <w:jc w:val="both"/>
              <w:rPr>
                <w:moveFrom w:id="6313" w:author="Pavla Trefilová" w:date="2019-11-18T17:19:00Z"/>
              </w:rPr>
            </w:pPr>
          </w:p>
        </w:tc>
        <w:tc>
          <w:tcPr>
            <w:tcW w:w="2245" w:type="dxa"/>
            <w:gridSpan w:val="2"/>
          </w:tcPr>
          <w:p w14:paraId="39EFF6ED" w14:textId="77777777" w:rsidR="006C1AC3" w:rsidRPr="0003498C" w:rsidRDefault="006C1AC3" w:rsidP="006C1AC3">
            <w:pPr>
              <w:jc w:val="both"/>
              <w:rPr>
                <w:moveFrom w:id="6314" w:author="Pavla Trefilová" w:date="2019-11-18T17:19:00Z"/>
              </w:rPr>
            </w:pPr>
          </w:p>
        </w:tc>
        <w:tc>
          <w:tcPr>
            <w:tcW w:w="2248" w:type="dxa"/>
            <w:gridSpan w:val="6"/>
            <w:tcBorders>
              <w:right w:val="single" w:sz="12" w:space="0" w:color="auto"/>
            </w:tcBorders>
          </w:tcPr>
          <w:p w14:paraId="45E0B38B" w14:textId="77777777" w:rsidR="006C1AC3" w:rsidRPr="0003498C" w:rsidRDefault="006C1AC3" w:rsidP="006C1AC3">
            <w:pPr>
              <w:jc w:val="both"/>
              <w:rPr>
                <w:moveFrom w:id="6315" w:author="Pavla Trefilová" w:date="2019-11-18T17:19:00Z"/>
              </w:rPr>
            </w:pPr>
          </w:p>
        </w:tc>
        <w:tc>
          <w:tcPr>
            <w:tcW w:w="632" w:type="dxa"/>
            <w:tcBorders>
              <w:left w:val="single" w:sz="12" w:space="0" w:color="auto"/>
            </w:tcBorders>
            <w:shd w:val="clear" w:color="auto" w:fill="F7CAAC"/>
          </w:tcPr>
          <w:p w14:paraId="5854C658" w14:textId="77777777" w:rsidR="006C1AC3" w:rsidRPr="0003498C" w:rsidRDefault="006C1AC3" w:rsidP="006C1AC3">
            <w:pPr>
              <w:jc w:val="both"/>
              <w:rPr>
                <w:moveFrom w:id="6316" w:author="Pavla Trefilová" w:date="2019-11-18T17:19:00Z"/>
              </w:rPr>
            </w:pPr>
            <w:moveFrom w:id="6317" w:author="Pavla Trefilová" w:date="2019-11-18T17:19:00Z">
              <w:r w:rsidRPr="0003498C">
                <w:rPr>
                  <w:b/>
                </w:rPr>
                <w:t>WOS</w:t>
              </w:r>
            </w:moveFrom>
          </w:p>
        </w:tc>
        <w:tc>
          <w:tcPr>
            <w:tcW w:w="693" w:type="dxa"/>
            <w:shd w:val="clear" w:color="auto" w:fill="F7CAAC"/>
          </w:tcPr>
          <w:p w14:paraId="4749F88F" w14:textId="77777777" w:rsidR="006C1AC3" w:rsidRPr="0003498C" w:rsidRDefault="006C1AC3" w:rsidP="006C1AC3">
            <w:pPr>
              <w:jc w:val="both"/>
              <w:rPr>
                <w:moveFrom w:id="6318" w:author="Pavla Trefilová" w:date="2019-11-18T17:19:00Z"/>
                <w:sz w:val="18"/>
              </w:rPr>
            </w:pPr>
            <w:moveFrom w:id="6319" w:author="Pavla Trefilová" w:date="2019-11-18T17:19:00Z">
              <w:r w:rsidRPr="0003498C">
                <w:rPr>
                  <w:b/>
                  <w:sz w:val="18"/>
                </w:rPr>
                <w:t>Scopus</w:t>
              </w:r>
            </w:moveFrom>
          </w:p>
        </w:tc>
        <w:tc>
          <w:tcPr>
            <w:tcW w:w="694" w:type="dxa"/>
            <w:gridSpan w:val="2"/>
            <w:shd w:val="clear" w:color="auto" w:fill="F7CAAC"/>
          </w:tcPr>
          <w:p w14:paraId="7BD15093" w14:textId="77777777" w:rsidR="006C1AC3" w:rsidRPr="0003498C" w:rsidRDefault="006C1AC3" w:rsidP="006C1AC3">
            <w:pPr>
              <w:jc w:val="both"/>
              <w:rPr>
                <w:moveFrom w:id="6320" w:author="Pavla Trefilová" w:date="2019-11-18T17:19:00Z"/>
              </w:rPr>
            </w:pPr>
            <w:moveFrom w:id="6321" w:author="Pavla Trefilová" w:date="2019-11-18T17:19:00Z">
              <w:r w:rsidRPr="0003498C">
                <w:rPr>
                  <w:b/>
                  <w:sz w:val="18"/>
                </w:rPr>
                <w:t>ostatní</w:t>
              </w:r>
            </w:moveFrom>
          </w:p>
        </w:tc>
      </w:tr>
      <w:moveFromRangeEnd w:id="6305"/>
      <w:tr w:rsidR="003B21FF" w14:paraId="622EF9A8" w14:textId="77777777" w:rsidTr="005F7C7C">
        <w:trPr>
          <w:cantSplit/>
          <w:trHeight w:val="70"/>
          <w:del w:id="6322" w:author="Pavla Trefilová" w:date="2019-11-18T17:19:00Z"/>
        </w:trPr>
        <w:tc>
          <w:tcPr>
            <w:tcW w:w="3361" w:type="dxa"/>
            <w:gridSpan w:val="4"/>
            <w:shd w:val="clear" w:color="auto" w:fill="F7CAAC"/>
          </w:tcPr>
          <w:p w14:paraId="18D0ECC0" w14:textId="77777777" w:rsidR="003B21FF" w:rsidRDefault="003B21FF" w:rsidP="003B21FF">
            <w:pPr>
              <w:jc w:val="both"/>
              <w:rPr>
                <w:del w:id="6323" w:author="Pavla Trefilová" w:date="2019-11-18T17:19:00Z"/>
              </w:rPr>
            </w:pPr>
            <w:del w:id="6324" w:author="Pavla Trefilová" w:date="2019-11-18T17:19:00Z">
              <w:r>
                <w:rPr>
                  <w:b/>
                </w:rPr>
                <w:delText>Obor jmenovacího řízení</w:delText>
              </w:r>
            </w:del>
          </w:p>
        </w:tc>
        <w:tc>
          <w:tcPr>
            <w:tcW w:w="2254" w:type="dxa"/>
            <w:gridSpan w:val="2"/>
            <w:shd w:val="clear" w:color="auto" w:fill="F7CAAC"/>
          </w:tcPr>
          <w:p w14:paraId="22173142" w14:textId="77777777" w:rsidR="003B21FF" w:rsidRDefault="003B21FF" w:rsidP="003B21FF">
            <w:pPr>
              <w:jc w:val="both"/>
              <w:rPr>
                <w:del w:id="6325" w:author="Pavla Trefilová" w:date="2019-11-18T17:19:00Z"/>
              </w:rPr>
            </w:pPr>
            <w:del w:id="6326" w:author="Pavla Trefilová" w:date="2019-11-18T17:19:00Z">
              <w:r>
                <w:rPr>
                  <w:b/>
                </w:rPr>
                <w:delText>Rok udělení hodnosti</w:delText>
              </w:r>
            </w:del>
          </w:p>
        </w:tc>
        <w:tc>
          <w:tcPr>
            <w:tcW w:w="2257" w:type="dxa"/>
            <w:gridSpan w:val="6"/>
            <w:tcBorders>
              <w:right w:val="single" w:sz="12" w:space="0" w:color="auto"/>
            </w:tcBorders>
            <w:shd w:val="clear" w:color="auto" w:fill="F7CAAC"/>
          </w:tcPr>
          <w:p w14:paraId="6EC96A98" w14:textId="77777777" w:rsidR="003B21FF" w:rsidRDefault="003B21FF" w:rsidP="003B21FF">
            <w:pPr>
              <w:jc w:val="both"/>
              <w:rPr>
                <w:del w:id="6327" w:author="Pavla Trefilová" w:date="2019-11-18T17:19:00Z"/>
              </w:rPr>
            </w:pPr>
            <w:del w:id="6328" w:author="Pavla Trefilová" w:date="2019-11-18T17:19:00Z">
              <w:r>
                <w:rPr>
                  <w:b/>
                </w:rPr>
                <w:delText>Řízení konáno na VŠ</w:delText>
              </w:r>
            </w:del>
          </w:p>
        </w:tc>
        <w:tc>
          <w:tcPr>
            <w:tcW w:w="635" w:type="dxa"/>
            <w:vMerge w:val="restart"/>
            <w:tcBorders>
              <w:left w:val="single" w:sz="12" w:space="0" w:color="auto"/>
            </w:tcBorders>
          </w:tcPr>
          <w:p w14:paraId="400B3D35" w14:textId="77777777" w:rsidR="003B21FF" w:rsidRDefault="003B21FF" w:rsidP="003B21FF">
            <w:pPr>
              <w:jc w:val="both"/>
              <w:rPr>
                <w:del w:id="6329" w:author="Pavla Trefilová" w:date="2019-11-18T17:19:00Z"/>
                <w:b/>
              </w:rPr>
            </w:pPr>
            <w:del w:id="6330" w:author="Pavla Trefilová" w:date="2019-11-18T17:19:00Z">
              <w:r>
                <w:rPr>
                  <w:b/>
                </w:rPr>
                <w:delText>0</w:delText>
              </w:r>
            </w:del>
          </w:p>
        </w:tc>
        <w:tc>
          <w:tcPr>
            <w:tcW w:w="696" w:type="dxa"/>
            <w:vMerge w:val="restart"/>
          </w:tcPr>
          <w:p w14:paraId="0A37FAFD" w14:textId="77777777" w:rsidR="003B21FF" w:rsidRDefault="003B21FF" w:rsidP="003B21FF">
            <w:pPr>
              <w:jc w:val="both"/>
              <w:rPr>
                <w:del w:id="6331" w:author="Pavla Trefilová" w:date="2019-11-18T17:19:00Z"/>
                <w:b/>
              </w:rPr>
            </w:pPr>
            <w:del w:id="6332" w:author="Pavla Trefilová" w:date="2019-11-18T17:19:00Z">
              <w:r>
                <w:rPr>
                  <w:b/>
                </w:rPr>
                <w:delText>0</w:delText>
              </w:r>
            </w:del>
          </w:p>
        </w:tc>
        <w:tc>
          <w:tcPr>
            <w:tcW w:w="697" w:type="dxa"/>
            <w:gridSpan w:val="3"/>
            <w:vMerge w:val="restart"/>
          </w:tcPr>
          <w:p w14:paraId="20A4827F" w14:textId="77777777" w:rsidR="003B21FF" w:rsidRDefault="003B21FF" w:rsidP="003B21FF">
            <w:pPr>
              <w:jc w:val="both"/>
              <w:rPr>
                <w:del w:id="6333" w:author="Pavla Trefilová" w:date="2019-11-18T17:19:00Z"/>
                <w:b/>
              </w:rPr>
            </w:pPr>
            <w:del w:id="6334" w:author="Pavla Trefilová" w:date="2019-11-18T17:19:00Z">
              <w:r>
                <w:rPr>
                  <w:b/>
                </w:rPr>
                <w:delText>0</w:delText>
              </w:r>
            </w:del>
          </w:p>
        </w:tc>
      </w:tr>
      <w:tr w:rsidR="00534C60" w:rsidRPr="0003498C" w14:paraId="0038484D" w14:textId="77777777" w:rsidTr="006C1AC3">
        <w:trPr>
          <w:gridBefore w:val="1"/>
          <w:gridAfter w:val="1"/>
          <w:wAfter w:w="8" w:type="dxa"/>
          <w:trHeight w:val="205"/>
        </w:trPr>
        <w:tc>
          <w:tcPr>
            <w:tcW w:w="3347" w:type="dxa"/>
            <w:gridSpan w:val="3"/>
          </w:tcPr>
          <w:p w14:paraId="3F2C92B9" w14:textId="77777777" w:rsidR="006C1AC3" w:rsidRPr="0003498C" w:rsidRDefault="006C1AC3" w:rsidP="006C1AC3">
            <w:pPr>
              <w:jc w:val="both"/>
              <w:rPr>
                <w:moveFrom w:id="6335" w:author="Pavla Trefilová" w:date="2019-11-18T17:19:00Z"/>
              </w:rPr>
            </w:pPr>
            <w:moveFromRangeStart w:id="6336" w:author="Pavla Trefilová" w:date="2019-11-18T17:19:00Z" w:name="move24990071"/>
          </w:p>
        </w:tc>
        <w:tc>
          <w:tcPr>
            <w:tcW w:w="2245" w:type="dxa"/>
            <w:gridSpan w:val="2"/>
          </w:tcPr>
          <w:p w14:paraId="2C05A43E" w14:textId="77777777" w:rsidR="006C1AC3" w:rsidRPr="0003498C" w:rsidRDefault="006C1AC3" w:rsidP="006C1AC3">
            <w:pPr>
              <w:jc w:val="both"/>
              <w:rPr>
                <w:moveFrom w:id="6337" w:author="Pavla Trefilová" w:date="2019-11-18T17:19:00Z"/>
              </w:rPr>
            </w:pPr>
          </w:p>
        </w:tc>
        <w:tc>
          <w:tcPr>
            <w:tcW w:w="2248" w:type="dxa"/>
            <w:gridSpan w:val="6"/>
            <w:tcBorders>
              <w:right w:val="single" w:sz="12" w:space="0" w:color="auto"/>
            </w:tcBorders>
          </w:tcPr>
          <w:p w14:paraId="6F7A9A9D" w14:textId="77777777" w:rsidR="006C1AC3" w:rsidRPr="0003498C" w:rsidRDefault="006C1AC3" w:rsidP="006C1AC3">
            <w:pPr>
              <w:jc w:val="both"/>
              <w:rPr>
                <w:moveFrom w:id="6338" w:author="Pavla Trefilová" w:date="2019-11-18T17:19:00Z"/>
              </w:rPr>
            </w:pPr>
          </w:p>
        </w:tc>
        <w:tc>
          <w:tcPr>
            <w:tcW w:w="632" w:type="dxa"/>
            <w:vMerge/>
            <w:tcBorders>
              <w:left w:val="single" w:sz="12" w:space="0" w:color="auto"/>
            </w:tcBorders>
            <w:vAlign w:val="center"/>
          </w:tcPr>
          <w:p w14:paraId="4D8A6CCD" w14:textId="77777777" w:rsidR="006C1AC3" w:rsidRPr="0003498C" w:rsidRDefault="006C1AC3" w:rsidP="006C1AC3">
            <w:pPr>
              <w:rPr>
                <w:moveFrom w:id="6339" w:author="Pavla Trefilová" w:date="2019-11-18T17:19:00Z"/>
                <w:b/>
              </w:rPr>
            </w:pPr>
          </w:p>
        </w:tc>
        <w:tc>
          <w:tcPr>
            <w:tcW w:w="693" w:type="dxa"/>
            <w:vMerge/>
            <w:vAlign w:val="center"/>
          </w:tcPr>
          <w:p w14:paraId="527CC060" w14:textId="77777777" w:rsidR="006C1AC3" w:rsidRPr="0003498C" w:rsidRDefault="006C1AC3" w:rsidP="006C1AC3">
            <w:pPr>
              <w:rPr>
                <w:moveFrom w:id="6340" w:author="Pavla Trefilová" w:date="2019-11-18T17:19:00Z"/>
                <w:b/>
              </w:rPr>
            </w:pPr>
          </w:p>
        </w:tc>
        <w:tc>
          <w:tcPr>
            <w:tcW w:w="694" w:type="dxa"/>
            <w:gridSpan w:val="2"/>
            <w:vMerge/>
            <w:vAlign w:val="center"/>
          </w:tcPr>
          <w:p w14:paraId="16ECFCCB" w14:textId="77777777" w:rsidR="006C1AC3" w:rsidRPr="0003498C" w:rsidRDefault="006C1AC3" w:rsidP="006C1AC3">
            <w:pPr>
              <w:rPr>
                <w:moveFrom w:id="6341" w:author="Pavla Trefilová" w:date="2019-11-18T17:19:00Z"/>
                <w:b/>
              </w:rPr>
            </w:pPr>
          </w:p>
        </w:tc>
      </w:tr>
      <w:tr w:rsidR="006C1AC3" w:rsidRPr="0003498C" w14:paraId="505E7360"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42"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gridAfter w:val="1"/>
          <w:wAfter w:w="8" w:type="dxa"/>
          <w:trPrChange w:id="6343" w:author="Pavla Trefilová" w:date="2019-11-18T17:19:00Z">
            <w:trPr>
              <w:gridBefore w:val="2"/>
            </w:trPr>
          </w:trPrChange>
        </w:trPr>
        <w:tc>
          <w:tcPr>
            <w:tcW w:w="9859" w:type="dxa"/>
            <w:gridSpan w:val="15"/>
            <w:shd w:val="clear" w:color="auto" w:fill="F7CAAC"/>
            <w:tcPrChange w:id="6344" w:author="Pavla Trefilová" w:date="2019-11-18T17:19:00Z">
              <w:tcPr>
                <w:tcW w:w="9900" w:type="dxa"/>
                <w:gridSpan w:val="17"/>
                <w:shd w:val="clear" w:color="auto" w:fill="F7CAAC"/>
              </w:tcPr>
            </w:tcPrChange>
          </w:tcPr>
          <w:p w14:paraId="5A497D72" w14:textId="77777777" w:rsidR="006C1AC3" w:rsidRPr="0003498C" w:rsidRDefault="006C1AC3" w:rsidP="006C1AC3">
            <w:pPr>
              <w:jc w:val="both"/>
              <w:rPr>
                <w:moveFrom w:id="6345" w:author="Pavla Trefilová" w:date="2019-11-18T17:19:00Z"/>
                <w:b/>
              </w:rPr>
            </w:pPr>
            <w:moveFrom w:id="6346" w:author="Pavla Trefilová" w:date="2019-11-18T17:19:00Z">
              <w:r w:rsidRPr="0003498C">
                <w:rPr>
                  <w:b/>
                </w:rPr>
                <w:t xml:space="preserve">Přehled o nejvýznamnější publikační a další tvůrčí činnosti nebo další profesní činnosti u odborníků z praxe vztahující se k zabezpečovaným předmětům </w:t>
              </w:r>
            </w:moveFrom>
          </w:p>
        </w:tc>
      </w:tr>
      <w:moveFromRangeEnd w:id="6336"/>
      <w:tr w:rsidR="003B21FF" w14:paraId="24209155" w14:textId="77777777" w:rsidTr="005F7C7C">
        <w:trPr>
          <w:trHeight w:val="1703"/>
          <w:del w:id="6347" w:author="Pavla Trefilová" w:date="2019-11-18T17:19:00Z"/>
        </w:trPr>
        <w:tc>
          <w:tcPr>
            <w:tcW w:w="9900" w:type="dxa"/>
            <w:gridSpan w:val="17"/>
          </w:tcPr>
          <w:p w14:paraId="527D1878" w14:textId="77777777" w:rsidR="003B21FF" w:rsidRPr="00064C98" w:rsidRDefault="003B21FF" w:rsidP="003B21FF">
            <w:pPr>
              <w:rPr>
                <w:del w:id="6348" w:author="Pavla Trefilová" w:date="2019-11-18T17:19:00Z"/>
              </w:rPr>
            </w:pPr>
          </w:p>
        </w:tc>
      </w:tr>
      <w:tr w:rsidR="003B21FF" w14:paraId="52ED0E57" w14:textId="77777777" w:rsidTr="005F7C7C">
        <w:trPr>
          <w:trHeight w:val="218"/>
          <w:del w:id="6349" w:author="Pavla Trefilová" w:date="2019-11-18T17:19:00Z"/>
        </w:trPr>
        <w:tc>
          <w:tcPr>
            <w:tcW w:w="9900" w:type="dxa"/>
            <w:gridSpan w:val="17"/>
            <w:shd w:val="clear" w:color="auto" w:fill="F7CAAC"/>
          </w:tcPr>
          <w:p w14:paraId="10742646" w14:textId="77777777" w:rsidR="003B21FF" w:rsidRDefault="003B21FF" w:rsidP="003B21FF">
            <w:pPr>
              <w:rPr>
                <w:del w:id="6350" w:author="Pavla Trefilová" w:date="2019-11-18T17:19:00Z"/>
                <w:b/>
              </w:rPr>
            </w:pPr>
            <w:del w:id="6351" w:author="Pavla Trefilová" w:date="2019-11-18T17:19:00Z">
              <w:r>
                <w:rPr>
                  <w:b/>
                </w:rPr>
                <w:delText>Působení v zahraničí</w:delText>
              </w:r>
            </w:del>
          </w:p>
        </w:tc>
      </w:tr>
      <w:tr w:rsidR="003B21FF" w14:paraId="5DDB2E81" w14:textId="77777777" w:rsidTr="005F7C7C">
        <w:trPr>
          <w:trHeight w:val="328"/>
          <w:del w:id="6352" w:author="Pavla Trefilová" w:date="2019-11-18T17:19:00Z"/>
        </w:trPr>
        <w:tc>
          <w:tcPr>
            <w:tcW w:w="9900" w:type="dxa"/>
            <w:gridSpan w:val="17"/>
          </w:tcPr>
          <w:p w14:paraId="6B4C014F" w14:textId="77777777" w:rsidR="003B21FF" w:rsidRPr="00F01E08" w:rsidRDefault="003B21FF" w:rsidP="003B21FF">
            <w:pPr>
              <w:rPr>
                <w:del w:id="6353" w:author="Pavla Trefilová" w:date="2019-11-18T17:19:00Z"/>
              </w:rPr>
            </w:pPr>
            <w:del w:id="6354" w:author="Pavla Trefilová" w:date="2019-11-18T17:19:00Z">
              <w:r>
                <w:delText xml:space="preserve"> </w:delText>
              </w:r>
            </w:del>
          </w:p>
        </w:tc>
      </w:tr>
      <w:tr w:rsidR="00534C60" w:rsidRPr="00965352" w14:paraId="7182A90D" w14:textId="77777777" w:rsidTr="00241F3C">
        <w:trPr>
          <w:gridAfter w:val="2"/>
          <w:wAfter w:w="41" w:type="dxa"/>
          <w:cantSplit/>
          <w:trHeight w:val="135"/>
        </w:trPr>
        <w:tc>
          <w:tcPr>
            <w:tcW w:w="2517" w:type="dxa"/>
            <w:gridSpan w:val="2"/>
            <w:shd w:val="clear" w:color="auto" w:fill="F7CAAC"/>
          </w:tcPr>
          <w:p w14:paraId="3C93FFFA" w14:textId="77777777" w:rsidR="00965352" w:rsidRPr="00965352" w:rsidRDefault="00965352" w:rsidP="00965352">
            <w:pPr>
              <w:jc w:val="both"/>
              <w:rPr>
                <w:moveFrom w:id="6355" w:author="Pavla Trefilová" w:date="2019-11-18T17:19:00Z"/>
                <w:b/>
              </w:rPr>
            </w:pPr>
            <w:moveFromRangeStart w:id="6356" w:author="Pavla Trefilová" w:date="2019-11-18T17:19:00Z" w:name="move24990066"/>
            <w:moveFrom w:id="6357" w:author="Pavla Trefilová" w:date="2019-11-18T17:19:00Z">
              <w:r w:rsidRPr="00965352">
                <w:rPr>
                  <w:b/>
                </w:rPr>
                <w:t xml:space="preserve">Podpis </w:t>
              </w:r>
            </w:moveFrom>
          </w:p>
        </w:tc>
        <w:tc>
          <w:tcPr>
            <w:tcW w:w="4536" w:type="dxa"/>
            <w:gridSpan w:val="6"/>
          </w:tcPr>
          <w:p w14:paraId="14CFEFFE" w14:textId="77777777" w:rsidR="00965352" w:rsidRPr="00965352" w:rsidRDefault="00965352" w:rsidP="00965352">
            <w:pPr>
              <w:jc w:val="both"/>
              <w:rPr>
                <w:moveFrom w:id="6358" w:author="Pavla Trefilová" w:date="2019-11-18T17:19:00Z"/>
                <w:rPrChange w:id="6359" w:author="Pavla Trefilová" w:date="2019-11-18T17:19:00Z">
                  <w:rPr>
                    <w:moveFrom w:id="6360" w:author="Pavla Trefilová" w:date="2019-11-18T17:19:00Z"/>
                    <w:b/>
                  </w:rPr>
                </w:rPrChange>
              </w:rPr>
            </w:pPr>
          </w:p>
        </w:tc>
        <w:tc>
          <w:tcPr>
            <w:tcW w:w="786" w:type="dxa"/>
            <w:gridSpan w:val="3"/>
            <w:shd w:val="clear" w:color="auto" w:fill="F7CAAC"/>
          </w:tcPr>
          <w:p w14:paraId="08369268" w14:textId="77777777" w:rsidR="00965352" w:rsidRPr="00965352" w:rsidRDefault="00965352" w:rsidP="00965352">
            <w:pPr>
              <w:jc w:val="both"/>
              <w:rPr>
                <w:moveFrom w:id="6361" w:author="Pavla Trefilová" w:date="2019-11-18T17:19:00Z"/>
              </w:rPr>
            </w:pPr>
            <w:moveFrom w:id="6362" w:author="Pavla Trefilová" w:date="2019-11-18T17:19:00Z">
              <w:r w:rsidRPr="00965352">
                <w:rPr>
                  <w:b/>
                </w:rPr>
                <w:t>datum</w:t>
              </w:r>
            </w:moveFrom>
          </w:p>
        </w:tc>
        <w:tc>
          <w:tcPr>
            <w:tcW w:w="2021" w:type="dxa"/>
            <w:gridSpan w:val="4"/>
          </w:tcPr>
          <w:p w14:paraId="309B5CED" w14:textId="77777777" w:rsidR="00965352" w:rsidRPr="00965352" w:rsidRDefault="00965352" w:rsidP="00965352">
            <w:pPr>
              <w:jc w:val="both"/>
              <w:rPr>
                <w:moveFrom w:id="6363" w:author="Pavla Trefilová" w:date="2019-11-18T17:19:00Z"/>
              </w:rPr>
            </w:pPr>
          </w:p>
        </w:tc>
      </w:tr>
      <w:moveFromRangeEnd w:id="6356"/>
    </w:tbl>
    <w:p w14:paraId="05F0671D" w14:textId="77777777" w:rsidR="003B21FF" w:rsidRDefault="003B21FF" w:rsidP="00B2050B"/>
    <w:tbl>
      <w:tblPr>
        <w:tblpPr w:leftFromText="141" w:rightFromText="141" w:vertAnchor="text" w:horzAnchor="margin" w:tblpXSpec="center" w:tblpY="-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5DA9517" w14:textId="77777777" w:rsidTr="003B4091">
        <w:tc>
          <w:tcPr>
            <w:tcW w:w="9859" w:type="dxa"/>
            <w:gridSpan w:val="11"/>
            <w:tcBorders>
              <w:bottom w:val="double" w:sz="4" w:space="0" w:color="auto"/>
            </w:tcBorders>
            <w:shd w:val="clear" w:color="auto" w:fill="BDD6EE"/>
          </w:tcPr>
          <w:p w14:paraId="43FB2C2D" w14:textId="77777777" w:rsidR="00B2050B" w:rsidRDefault="00B2050B" w:rsidP="003B4091">
            <w:pPr>
              <w:jc w:val="both"/>
              <w:rPr>
                <w:b/>
                <w:sz w:val="28"/>
              </w:rPr>
            </w:pPr>
            <w:r>
              <w:rPr>
                <w:b/>
                <w:sz w:val="28"/>
              </w:rPr>
              <w:lastRenderedPageBreak/>
              <w:t>C-I – Personální zabezpečení</w:t>
            </w:r>
          </w:p>
        </w:tc>
      </w:tr>
      <w:tr w:rsidR="00B2050B" w14:paraId="125B630D" w14:textId="77777777" w:rsidTr="003B4091">
        <w:tc>
          <w:tcPr>
            <w:tcW w:w="2518" w:type="dxa"/>
            <w:tcBorders>
              <w:top w:val="double" w:sz="4" w:space="0" w:color="auto"/>
            </w:tcBorders>
            <w:shd w:val="clear" w:color="auto" w:fill="F7CAAC"/>
          </w:tcPr>
          <w:p w14:paraId="7D96458E" w14:textId="77777777" w:rsidR="00B2050B" w:rsidRDefault="00B2050B" w:rsidP="003B4091">
            <w:pPr>
              <w:jc w:val="both"/>
              <w:rPr>
                <w:b/>
              </w:rPr>
            </w:pPr>
            <w:r>
              <w:rPr>
                <w:b/>
              </w:rPr>
              <w:t>Vysoká škola</w:t>
            </w:r>
          </w:p>
        </w:tc>
        <w:tc>
          <w:tcPr>
            <w:tcW w:w="7341" w:type="dxa"/>
            <w:gridSpan w:val="10"/>
          </w:tcPr>
          <w:p w14:paraId="08F74D41" w14:textId="77777777" w:rsidR="00B2050B" w:rsidRDefault="00B2050B" w:rsidP="003B4091">
            <w:pPr>
              <w:jc w:val="both"/>
            </w:pPr>
            <w:r>
              <w:t>Univerzita Tomáše Bati ve Zlíně</w:t>
            </w:r>
          </w:p>
        </w:tc>
      </w:tr>
      <w:tr w:rsidR="00B2050B" w14:paraId="6BC7D2FD" w14:textId="77777777" w:rsidTr="003B4091">
        <w:tc>
          <w:tcPr>
            <w:tcW w:w="2518" w:type="dxa"/>
            <w:shd w:val="clear" w:color="auto" w:fill="F7CAAC"/>
          </w:tcPr>
          <w:p w14:paraId="56F3922F" w14:textId="77777777" w:rsidR="00B2050B" w:rsidRDefault="00B2050B" w:rsidP="003B4091">
            <w:pPr>
              <w:jc w:val="both"/>
              <w:rPr>
                <w:b/>
              </w:rPr>
            </w:pPr>
            <w:r>
              <w:rPr>
                <w:b/>
              </w:rPr>
              <w:t>Součást vysoké školy</w:t>
            </w:r>
          </w:p>
        </w:tc>
        <w:tc>
          <w:tcPr>
            <w:tcW w:w="7341" w:type="dxa"/>
            <w:gridSpan w:val="10"/>
          </w:tcPr>
          <w:p w14:paraId="593BF235" w14:textId="77777777" w:rsidR="00B2050B" w:rsidRDefault="00B2050B" w:rsidP="003B4091">
            <w:pPr>
              <w:jc w:val="both"/>
            </w:pPr>
            <w:r>
              <w:t>Fakulta managementu a ekonomiky</w:t>
            </w:r>
          </w:p>
        </w:tc>
      </w:tr>
      <w:tr w:rsidR="00B2050B" w14:paraId="7D4A65EA" w14:textId="77777777" w:rsidTr="003B4091">
        <w:tc>
          <w:tcPr>
            <w:tcW w:w="2518" w:type="dxa"/>
            <w:shd w:val="clear" w:color="auto" w:fill="F7CAAC"/>
          </w:tcPr>
          <w:p w14:paraId="6BF617CA" w14:textId="77777777" w:rsidR="00B2050B" w:rsidRDefault="00B2050B" w:rsidP="003B4091">
            <w:pPr>
              <w:jc w:val="both"/>
              <w:rPr>
                <w:b/>
              </w:rPr>
            </w:pPr>
            <w:r>
              <w:rPr>
                <w:b/>
              </w:rPr>
              <w:t>Název studijního programu</w:t>
            </w:r>
          </w:p>
        </w:tc>
        <w:tc>
          <w:tcPr>
            <w:tcW w:w="7341" w:type="dxa"/>
            <w:gridSpan w:val="10"/>
          </w:tcPr>
          <w:p w14:paraId="5AFB7F2A" w14:textId="3E4315E4" w:rsidR="00B2050B" w:rsidRDefault="00343DC3" w:rsidP="003B4091">
            <w:pPr>
              <w:jc w:val="both"/>
            </w:pPr>
            <w:r>
              <w:t xml:space="preserve">Economics and Management </w:t>
            </w:r>
          </w:p>
        </w:tc>
      </w:tr>
      <w:tr w:rsidR="00B2050B" w14:paraId="510D14E9" w14:textId="77777777" w:rsidTr="003B4091">
        <w:tc>
          <w:tcPr>
            <w:tcW w:w="2518" w:type="dxa"/>
            <w:shd w:val="clear" w:color="auto" w:fill="F7CAAC"/>
          </w:tcPr>
          <w:p w14:paraId="2A34C549" w14:textId="77777777" w:rsidR="00B2050B" w:rsidRDefault="00B2050B" w:rsidP="003B4091">
            <w:pPr>
              <w:jc w:val="both"/>
              <w:rPr>
                <w:b/>
              </w:rPr>
            </w:pPr>
            <w:r>
              <w:rPr>
                <w:b/>
              </w:rPr>
              <w:t>Jméno a příjmení</w:t>
            </w:r>
          </w:p>
        </w:tc>
        <w:tc>
          <w:tcPr>
            <w:tcW w:w="4536" w:type="dxa"/>
            <w:gridSpan w:val="5"/>
          </w:tcPr>
          <w:p w14:paraId="45813DFD" w14:textId="77777777" w:rsidR="00B2050B" w:rsidRPr="00D639F8" w:rsidRDefault="00B2050B" w:rsidP="003B4091">
            <w:pPr>
              <w:jc w:val="both"/>
            </w:pPr>
            <w:r w:rsidRPr="00D639F8">
              <w:t>Jan KALENDA</w:t>
            </w:r>
          </w:p>
        </w:tc>
        <w:tc>
          <w:tcPr>
            <w:tcW w:w="709" w:type="dxa"/>
            <w:shd w:val="clear" w:color="auto" w:fill="F7CAAC"/>
          </w:tcPr>
          <w:p w14:paraId="0A33DCCB" w14:textId="77777777" w:rsidR="00B2050B" w:rsidRDefault="00B2050B" w:rsidP="003B4091">
            <w:pPr>
              <w:jc w:val="both"/>
              <w:rPr>
                <w:b/>
              </w:rPr>
            </w:pPr>
            <w:r>
              <w:rPr>
                <w:b/>
              </w:rPr>
              <w:t>Tituly</w:t>
            </w:r>
          </w:p>
        </w:tc>
        <w:tc>
          <w:tcPr>
            <w:tcW w:w="2096" w:type="dxa"/>
            <w:gridSpan w:val="4"/>
          </w:tcPr>
          <w:p w14:paraId="02AA0EF9" w14:textId="77777777" w:rsidR="00B2050B" w:rsidRDefault="00B2050B" w:rsidP="003B4091">
            <w:pPr>
              <w:jc w:val="both"/>
            </w:pPr>
            <w:r>
              <w:t>Mgr.</w:t>
            </w:r>
            <w:r w:rsidRPr="008C1FF7">
              <w:t>, Ph.D.</w:t>
            </w:r>
          </w:p>
        </w:tc>
      </w:tr>
      <w:tr w:rsidR="00B2050B" w14:paraId="6CC98211" w14:textId="77777777" w:rsidTr="003B4091">
        <w:tc>
          <w:tcPr>
            <w:tcW w:w="2518" w:type="dxa"/>
            <w:shd w:val="clear" w:color="auto" w:fill="F7CAAC"/>
          </w:tcPr>
          <w:p w14:paraId="7DE82029" w14:textId="77777777" w:rsidR="00B2050B" w:rsidRDefault="00B2050B" w:rsidP="003B4091">
            <w:pPr>
              <w:jc w:val="both"/>
              <w:rPr>
                <w:b/>
              </w:rPr>
            </w:pPr>
            <w:r>
              <w:rPr>
                <w:b/>
              </w:rPr>
              <w:t>Rok narození</w:t>
            </w:r>
          </w:p>
        </w:tc>
        <w:tc>
          <w:tcPr>
            <w:tcW w:w="829" w:type="dxa"/>
          </w:tcPr>
          <w:p w14:paraId="4D26BCDB" w14:textId="77777777" w:rsidR="00B2050B" w:rsidRDefault="00B2050B" w:rsidP="003B4091">
            <w:pPr>
              <w:jc w:val="both"/>
            </w:pPr>
            <w:r>
              <w:t>1985</w:t>
            </w:r>
          </w:p>
        </w:tc>
        <w:tc>
          <w:tcPr>
            <w:tcW w:w="1721" w:type="dxa"/>
            <w:shd w:val="clear" w:color="auto" w:fill="F7CAAC"/>
          </w:tcPr>
          <w:p w14:paraId="6227F00E" w14:textId="77777777" w:rsidR="00B2050B" w:rsidRDefault="00B2050B" w:rsidP="003B4091">
            <w:pPr>
              <w:jc w:val="both"/>
              <w:rPr>
                <w:b/>
              </w:rPr>
            </w:pPr>
            <w:r>
              <w:rPr>
                <w:b/>
              </w:rPr>
              <w:t>typ vztahu k VŠ</w:t>
            </w:r>
          </w:p>
        </w:tc>
        <w:tc>
          <w:tcPr>
            <w:tcW w:w="992" w:type="dxa"/>
            <w:gridSpan w:val="2"/>
          </w:tcPr>
          <w:p w14:paraId="31312267" w14:textId="77777777" w:rsidR="00B2050B" w:rsidRDefault="00B2050B" w:rsidP="003B4091">
            <w:pPr>
              <w:jc w:val="both"/>
            </w:pPr>
            <w:r>
              <w:t>pp</w:t>
            </w:r>
          </w:p>
        </w:tc>
        <w:tc>
          <w:tcPr>
            <w:tcW w:w="994" w:type="dxa"/>
            <w:shd w:val="clear" w:color="auto" w:fill="F7CAAC"/>
          </w:tcPr>
          <w:p w14:paraId="450190AD" w14:textId="77777777" w:rsidR="00B2050B" w:rsidRDefault="00B2050B" w:rsidP="003B4091">
            <w:pPr>
              <w:jc w:val="both"/>
              <w:rPr>
                <w:b/>
              </w:rPr>
            </w:pPr>
            <w:r>
              <w:rPr>
                <w:b/>
              </w:rPr>
              <w:t>rozsah</w:t>
            </w:r>
          </w:p>
        </w:tc>
        <w:tc>
          <w:tcPr>
            <w:tcW w:w="709" w:type="dxa"/>
          </w:tcPr>
          <w:p w14:paraId="68180CB8" w14:textId="77777777" w:rsidR="00B2050B" w:rsidRDefault="003B4091" w:rsidP="003B4091">
            <w:pPr>
              <w:jc w:val="both"/>
            </w:pPr>
            <w:r>
              <w:t>40</w:t>
            </w:r>
          </w:p>
        </w:tc>
        <w:tc>
          <w:tcPr>
            <w:tcW w:w="709" w:type="dxa"/>
            <w:gridSpan w:val="2"/>
            <w:shd w:val="clear" w:color="auto" w:fill="F7CAAC"/>
          </w:tcPr>
          <w:p w14:paraId="7DACE0CE" w14:textId="77777777" w:rsidR="00B2050B" w:rsidRDefault="00B2050B" w:rsidP="003B4091">
            <w:pPr>
              <w:jc w:val="both"/>
              <w:rPr>
                <w:b/>
              </w:rPr>
            </w:pPr>
            <w:r>
              <w:rPr>
                <w:b/>
              </w:rPr>
              <w:t>do kdy</w:t>
            </w:r>
          </w:p>
        </w:tc>
        <w:tc>
          <w:tcPr>
            <w:tcW w:w="1387" w:type="dxa"/>
            <w:gridSpan w:val="2"/>
          </w:tcPr>
          <w:p w14:paraId="6C39499A" w14:textId="77777777" w:rsidR="00B2050B" w:rsidRDefault="00B2050B" w:rsidP="003B4091">
            <w:pPr>
              <w:jc w:val="both"/>
            </w:pPr>
            <w:r>
              <w:t>05</w:t>
            </w:r>
            <w:r w:rsidRPr="00163C8F">
              <w:t>/20</w:t>
            </w:r>
            <w:r>
              <w:t>22</w:t>
            </w:r>
          </w:p>
        </w:tc>
      </w:tr>
      <w:tr w:rsidR="00B2050B" w14:paraId="0F3A7891" w14:textId="77777777" w:rsidTr="003B4091">
        <w:tc>
          <w:tcPr>
            <w:tcW w:w="5068" w:type="dxa"/>
            <w:gridSpan w:val="3"/>
            <w:shd w:val="clear" w:color="auto" w:fill="F7CAAC"/>
          </w:tcPr>
          <w:p w14:paraId="098FC063" w14:textId="77777777" w:rsidR="00B2050B" w:rsidRDefault="00B2050B" w:rsidP="003B4091">
            <w:pPr>
              <w:jc w:val="both"/>
              <w:rPr>
                <w:b/>
              </w:rPr>
            </w:pPr>
            <w:r>
              <w:rPr>
                <w:b/>
              </w:rPr>
              <w:t>Typ vztahu na součásti VŠ, která uskutečňuje st. program</w:t>
            </w:r>
          </w:p>
        </w:tc>
        <w:tc>
          <w:tcPr>
            <w:tcW w:w="992" w:type="dxa"/>
            <w:gridSpan w:val="2"/>
          </w:tcPr>
          <w:p w14:paraId="6AD45354" w14:textId="77777777" w:rsidR="00B2050B" w:rsidRDefault="00B2050B" w:rsidP="003B4091">
            <w:pPr>
              <w:jc w:val="both"/>
            </w:pPr>
          </w:p>
        </w:tc>
        <w:tc>
          <w:tcPr>
            <w:tcW w:w="994" w:type="dxa"/>
            <w:shd w:val="clear" w:color="auto" w:fill="F7CAAC"/>
          </w:tcPr>
          <w:p w14:paraId="6E8DB4A6" w14:textId="77777777" w:rsidR="00B2050B" w:rsidRDefault="00B2050B" w:rsidP="003B4091">
            <w:pPr>
              <w:jc w:val="both"/>
              <w:rPr>
                <w:b/>
              </w:rPr>
            </w:pPr>
            <w:r>
              <w:rPr>
                <w:b/>
              </w:rPr>
              <w:t>rozsah</w:t>
            </w:r>
          </w:p>
        </w:tc>
        <w:tc>
          <w:tcPr>
            <w:tcW w:w="709" w:type="dxa"/>
          </w:tcPr>
          <w:p w14:paraId="4D583D50" w14:textId="77777777" w:rsidR="00B2050B" w:rsidRDefault="00B2050B" w:rsidP="003B4091">
            <w:pPr>
              <w:jc w:val="both"/>
            </w:pPr>
          </w:p>
        </w:tc>
        <w:tc>
          <w:tcPr>
            <w:tcW w:w="709" w:type="dxa"/>
            <w:gridSpan w:val="2"/>
            <w:shd w:val="clear" w:color="auto" w:fill="F7CAAC"/>
          </w:tcPr>
          <w:p w14:paraId="4D350D63" w14:textId="77777777" w:rsidR="00B2050B" w:rsidRDefault="00B2050B" w:rsidP="003B4091">
            <w:pPr>
              <w:jc w:val="both"/>
              <w:rPr>
                <w:b/>
              </w:rPr>
            </w:pPr>
            <w:r>
              <w:rPr>
                <w:b/>
              </w:rPr>
              <w:t>do kdy</w:t>
            </w:r>
          </w:p>
        </w:tc>
        <w:tc>
          <w:tcPr>
            <w:tcW w:w="1387" w:type="dxa"/>
            <w:gridSpan w:val="2"/>
          </w:tcPr>
          <w:p w14:paraId="074F7B51" w14:textId="77777777" w:rsidR="00B2050B" w:rsidRDefault="00B2050B" w:rsidP="003B4091">
            <w:pPr>
              <w:jc w:val="both"/>
            </w:pPr>
          </w:p>
        </w:tc>
      </w:tr>
      <w:tr w:rsidR="00B2050B" w14:paraId="5785D19B" w14:textId="77777777" w:rsidTr="003B4091">
        <w:tc>
          <w:tcPr>
            <w:tcW w:w="6060" w:type="dxa"/>
            <w:gridSpan w:val="5"/>
            <w:shd w:val="clear" w:color="auto" w:fill="F7CAAC"/>
          </w:tcPr>
          <w:p w14:paraId="5130179C" w14:textId="77777777" w:rsidR="00B2050B" w:rsidRDefault="00B2050B" w:rsidP="003B4091">
            <w:pPr>
              <w:jc w:val="both"/>
            </w:pPr>
            <w:r>
              <w:rPr>
                <w:b/>
              </w:rPr>
              <w:t>Další současná působení jako akademický pracovník na jiných VŠ</w:t>
            </w:r>
          </w:p>
        </w:tc>
        <w:tc>
          <w:tcPr>
            <w:tcW w:w="1703" w:type="dxa"/>
            <w:gridSpan w:val="2"/>
            <w:shd w:val="clear" w:color="auto" w:fill="F7CAAC"/>
          </w:tcPr>
          <w:p w14:paraId="3D0699B5" w14:textId="77777777" w:rsidR="00B2050B" w:rsidRDefault="00B2050B" w:rsidP="003B4091">
            <w:pPr>
              <w:jc w:val="both"/>
              <w:rPr>
                <w:b/>
              </w:rPr>
            </w:pPr>
            <w:r>
              <w:rPr>
                <w:b/>
              </w:rPr>
              <w:t>typ prac. vztahu</w:t>
            </w:r>
          </w:p>
        </w:tc>
        <w:tc>
          <w:tcPr>
            <w:tcW w:w="2096" w:type="dxa"/>
            <w:gridSpan w:val="4"/>
            <w:shd w:val="clear" w:color="auto" w:fill="F7CAAC"/>
          </w:tcPr>
          <w:p w14:paraId="41438D05" w14:textId="77777777" w:rsidR="00B2050B" w:rsidRDefault="00B2050B" w:rsidP="003B4091">
            <w:pPr>
              <w:jc w:val="both"/>
              <w:rPr>
                <w:b/>
              </w:rPr>
            </w:pPr>
            <w:r>
              <w:rPr>
                <w:b/>
              </w:rPr>
              <w:t>rozsah</w:t>
            </w:r>
          </w:p>
        </w:tc>
      </w:tr>
      <w:tr w:rsidR="00B2050B" w14:paraId="788B1AAF" w14:textId="77777777" w:rsidTr="003B4091">
        <w:tc>
          <w:tcPr>
            <w:tcW w:w="6060" w:type="dxa"/>
            <w:gridSpan w:val="5"/>
          </w:tcPr>
          <w:p w14:paraId="43C70A84" w14:textId="77777777" w:rsidR="00B2050B" w:rsidRDefault="00B2050B" w:rsidP="003B4091">
            <w:pPr>
              <w:jc w:val="both"/>
            </w:pPr>
          </w:p>
        </w:tc>
        <w:tc>
          <w:tcPr>
            <w:tcW w:w="1703" w:type="dxa"/>
            <w:gridSpan w:val="2"/>
          </w:tcPr>
          <w:p w14:paraId="45EB3050" w14:textId="77777777" w:rsidR="00B2050B" w:rsidRDefault="00B2050B" w:rsidP="003B4091">
            <w:pPr>
              <w:jc w:val="both"/>
            </w:pPr>
          </w:p>
        </w:tc>
        <w:tc>
          <w:tcPr>
            <w:tcW w:w="2096" w:type="dxa"/>
            <w:gridSpan w:val="4"/>
          </w:tcPr>
          <w:p w14:paraId="6AA9360A" w14:textId="77777777" w:rsidR="00B2050B" w:rsidRDefault="00B2050B" w:rsidP="003B4091">
            <w:pPr>
              <w:jc w:val="both"/>
            </w:pPr>
          </w:p>
        </w:tc>
      </w:tr>
      <w:tr w:rsidR="00B2050B" w14:paraId="22456EEA" w14:textId="77777777" w:rsidTr="003B4091">
        <w:tc>
          <w:tcPr>
            <w:tcW w:w="6060" w:type="dxa"/>
            <w:gridSpan w:val="5"/>
          </w:tcPr>
          <w:p w14:paraId="0B8BB1D9" w14:textId="77777777" w:rsidR="00B2050B" w:rsidRDefault="00B2050B" w:rsidP="003B4091">
            <w:pPr>
              <w:jc w:val="both"/>
            </w:pPr>
          </w:p>
        </w:tc>
        <w:tc>
          <w:tcPr>
            <w:tcW w:w="1703" w:type="dxa"/>
            <w:gridSpan w:val="2"/>
          </w:tcPr>
          <w:p w14:paraId="0932987E" w14:textId="77777777" w:rsidR="00B2050B" w:rsidRDefault="00B2050B" w:rsidP="003B4091">
            <w:pPr>
              <w:jc w:val="both"/>
            </w:pPr>
          </w:p>
        </w:tc>
        <w:tc>
          <w:tcPr>
            <w:tcW w:w="2096" w:type="dxa"/>
            <w:gridSpan w:val="4"/>
          </w:tcPr>
          <w:p w14:paraId="7510D843" w14:textId="77777777" w:rsidR="00B2050B" w:rsidRDefault="00B2050B" w:rsidP="003B4091">
            <w:pPr>
              <w:jc w:val="both"/>
            </w:pPr>
          </w:p>
        </w:tc>
      </w:tr>
      <w:tr w:rsidR="00B2050B" w14:paraId="6C29B4B4" w14:textId="77777777" w:rsidTr="003B4091">
        <w:tc>
          <w:tcPr>
            <w:tcW w:w="6060" w:type="dxa"/>
            <w:gridSpan w:val="5"/>
          </w:tcPr>
          <w:p w14:paraId="5CBCC220" w14:textId="77777777" w:rsidR="00B2050B" w:rsidRDefault="00B2050B" w:rsidP="003B4091">
            <w:pPr>
              <w:jc w:val="both"/>
            </w:pPr>
          </w:p>
        </w:tc>
        <w:tc>
          <w:tcPr>
            <w:tcW w:w="1703" w:type="dxa"/>
            <w:gridSpan w:val="2"/>
          </w:tcPr>
          <w:p w14:paraId="50702B87" w14:textId="77777777" w:rsidR="00B2050B" w:rsidRDefault="00B2050B" w:rsidP="003B4091">
            <w:pPr>
              <w:jc w:val="both"/>
            </w:pPr>
          </w:p>
        </w:tc>
        <w:tc>
          <w:tcPr>
            <w:tcW w:w="2096" w:type="dxa"/>
            <w:gridSpan w:val="4"/>
          </w:tcPr>
          <w:p w14:paraId="7A42B514" w14:textId="77777777" w:rsidR="00B2050B" w:rsidRDefault="00B2050B" w:rsidP="003B4091">
            <w:pPr>
              <w:jc w:val="both"/>
            </w:pPr>
          </w:p>
        </w:tc>
      </w:tr>
      <w:tr w:rsidR="00B2050B" w14:paraId="2A15AE08" w14:textId="77777777" w:rsidTr="003B4091">
        <w:tc>
          <w:tcPr>
            <w:tcW w:w="6060" w:type="dxa"/>
            <w:gridSpan w:val="5"/>
          </w:tcPr>
          <w:p w14:paraId="170641B9" w14:textId="77777777" w:rsidR="00B2050B" w:rsidRDefault="00B2050B" w:rsidP="003B4091">
            <w:pPr>
              <w:jc w:val="both"/>
            </w:pPr>
          </w:p>
        </w:tc>
        <w:tc>
          <w:tcPr>
            <w:tcW w:w="1703" w:type="dxa"/>
            <w:gridSpan w:val="2"/>
          </w:tcPr>
          <w:p w14:paraId="66141213" w14:textId="77777777" w:rsidR="00B2050B" w:rsidRDefault="00B2050B" w:rsidP="003B4091">
            <w:pPr>
              <w:jc w:val="both"/>
            </w:pPr>
          </w:p>
        </w:tc>
        <w:tc>
          <w:tcPr>
            <w:tcW w:w="2096" w:type="dxa"/>
            <w:gridSpan w:val="4"/>
          </w:tcPr>
          <w:p w14:paraId="2B0641C3" w14:textId="77777777" w:rsidR="00B2050B" w:rsidRDefault="00B2050B" w:rsidP="003B4091">
            <w:pPr>
              <w:jc w:val="both"/>
            </w:pPr>
          </w:p>
        </w:tc>
      </w:tr>
      <w:tr w:rsidR="00B2050B" w14:paraId="6253D8E5" w14:textId="77777777" w:rsidTr="003B4091">
        <w:tc>
          <w:tcPr>
            <w:tcW w:w="9859" w:type="dxa"/>
            <w:gridSpan w:val="11"/>
            <w:shd w:val="clear" w:color="auto" w:fill="F7CAAC"/>
          </w:tcPr>
          <w:p w14:paraId="1CC23ABB" w14:textId="77777777" w:rsidR="00B2050B" w:rsidRDefault="00B2050B" w:rsidP="003B4091">
            <w:pPr>
              <w:jc w:val="both"/>
            </w:pPr>
            <w:r>
              <w:rPr>
                <w:b/>
              </w:rPr>
              <w:t>Předměty příslušného studijního programu a způsob zapojení do jejich výuky, příp. další zapojení do uskutečňování studijního programu</w:t>
            </w:r>
          </w:p>
        </w:tc>
      </w:tr>
      <w:tr w:rsidR="00B2050B" w14:paraId="40A53BA3" w14:textId="77777777" w:rsidTr="003B4091">
        <w:trPr>
          <w:trHeight w:val="323"/>
        </w:trPr>
        <w:tc>
          <w:tcPr>
            <w:tcW w:w="9859" w:type="dxa"/>
            <w:gridSpan w:val="11"/>
            <w:tcBorders>
              <w:top w:val="nil"/>
            </w:tcBorders>
          </w:tcPr>
          <w:p w14:paraId="45B4B58A" w14:textId="25FA0197" w:rsidR="00B2050B" w:rsidRDefault="00C35378" w:rsidP="00375FBA">
            <w:pPr>
              <w:jc w:val="both"/>
            </w:pPr>
            <w:r>
              <w:t>Managerial P</w:t>
            </w:r>
            <w:r w:rsidRPr="000802C6">
              <w:t xml:space="preserve">sychology and </w:t>
            </w:r>
            <w:r>
              <w:t>S</w:t>
            </w:r>
            <w:r w:rsidRPr="000802C6">
              <w:t>ociology</w:t>
            </w:r>
            <w:r>
              <w:t xml:space="preserve"> </w:t>
            </w:r>
            <w:r w:rsidR="00A5776E">
              <w:t>– garant, přednášející (</w:t>
            </w:r>
            <w:del w:id="6364" w:author="Pavla Trefilová" w:date="2019-11-18T17:19:00Z">
              <w:r w:rsidR="00A5776E">
                <w:delText>6</w:delText>
              </w:r>
              <w:r w:rsidR="00B2050B">
                <w:delText>0</w:delText>
              </w:r>
            </w:del>
            <w:ins w:id="6365" w:author="Pavla Trefilová" w:date="2019-11-18T17:19:00Z">
              <w:r w:rsidR="00375FBA">
                <w:t>10</w:t>
              </w:r>
              <w:r w:rsidR="00B2050B">
                <w:t>0</w:t>
              </w:r>
            </w:ins>
            <w:r w:rsidR="00B2050B">
              <w:t>%)</w:t>
            </w:r>
          </w:p>
        </w:tc>
      </w:tr>
      <w:tr w:rsidR="00B2050B" w14:paraId="404C0CD7" w14:textId="77777777" w:rsidTr="003B4091">
        <w:tc>
          <w:tcPr>
            <w:tcW w:w="9859" w:type="dxa"/>
            <w:gridSpan w:val="11"/>
            <w:shd w:val="clear" w:color="auto" w:fill="F7CAAC"/>
          </w:tcPr>
          <w:p w14:paraId="1DEDA127" w14:textId="77777777" w:rsidR="00B2050B" w:rsidRDefault="00B2050B" w:rsidP="003B4091">
            <w:pPr>
              <w:jc w:val="both"/>
            </w:pPr>
            <w:r>
              <w:rPr>
                <w:b/>
              </w:rPr>
              <w:t xml:space="preserve">Údaje o vzdělání na VŠ </w:t>
            </w:r>
          </w:p>
        </w:tc>
      </w:tr>
      <w:tr w:rsidR="00B2050B" w14:paraId="131ADA2E" w14:textId="77777777" w:rsidTr="003B4091">
        <w:trPr>
          <w:trHeight w:val="307"/>
        </w:trPr>
        <w:tc>
          <w:tcPr>
            <w:tcW w:w="9859" w:type="dxa"/>
            <w:gridSpan w:val="11"/>
          </w:tcPr>
          <w:p w14:paraId="59AC59A9" w14:textId="77777777" w:rsidR="005F7C7C" w:rsidRDefault="005F7C7C" w:rsidP="005F7C7C">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711B67">
              <w:rPr>
                <w:bCs/>
              </w:rPr>
              <w:t>Mgr.</w:t>
            </w:r>
            <w:r>
              <w:rPr>
                <w:bCs/>
              </w:rPr>
              <w:t>)</w:t>
            </w:r>
          </w:p>
          <w:p w14:paraId="3F6B514D" w14:textId="43F880BC" w:rsidR="00B2050B" w:rsidRPr="007D2C66" w:rsidRDefault="005F7C7C" w:rsidP="005F7C7C">
            <w:pPr>
              <w:jc w:val="both"/>
            </w:pPr>
            <w:r>
              <w:rPr>
                <w:bCs/>
              </w:rPr>
              <w:t xml:space="preserve">2010-2013 </w:t>
            </w:r>
            <w:r w:rsidRPr="00711B67">
              <w:rPr>
                <w:bCs/>
              </w:rPr>
              <w:t>Univerzita Palackého v Olomouci, Filozofická</w:t>
            </w:r>
            <w:r>
              <w:rPr>
                <w:bCs/>
              </w:rPr>
              <w:t xml:space="preserve"> fakulta, obor Sociologie (</w:t>
            </w:r>
            <w:r w:rsidRPr="00711B67">
              <w:rPr>
                <w:bCs/>
              </w:rPr>
              <w:t>Ph.D.</w:t>
            </w:r>
            <w:r>
              <w:rPr>
                <w:bCs/>
              </w:rPr>
              <w:t>)</w:t>
            </w:r>
          </w:p>
        </w:tc>
      </w:tr>
      <w:tr w:rsidR="00B2050B" w14:paraId="559DC485" w14:textId="77777777" w:rsidTr="003B4091">
        <w:tc>
          <w:tcPr>
            <w:tcW w:w="9859" w:type="dxa"/>
            <w:gridSpan w:val="11"/>
            <w:shd w:val="clear" w:color="auto" w:fill="F7CAAC"/>
          </w:tcPr>
          <w:p w14:paraId="0830DD13" w14:textId="77777777" w:rsidR="00B2050B" w:rsidRDefault="00B2050B" w:rsidP="003B4091">
            <w:pPr>
              <w:jc w:val="both"/>
              <w:rPr>
                <w:b/>
              </w:rPr>
            </w:pPr>
            <w:r>
              <w:rPr>
                <w:b/>
              </w:rPr>
              <w:t>Údaje o odborném působení od absolvování VŠ</w:t>
            </w:r>
          </w:p>
        </w:tc>
      </w:tr>
      <w:tr w:rsidR="00B2050B" w14:paraId="766AD5EA" w14:textId="77777777" w:rsidTr="003B4091">
        <w:trPr>
          <w:trHeight w:val="284"/>
        </w:trPr>
        <w:tc>
          <w:tcPr>
            <w:tcW w:w="9859" w:type="dxa"/>
            <w:gridSpan w:val="11"/>
          </w:tcPr>
          <w:p w14:paraId="2088F903" w14:textId="77777777" w:rsidR="00B2050B" w:rsidRPr="0031168D" w:rsidRDefault="00B2050B" w:rsidP="003B4091">
            <w:pPr>
              <w:jc w:val="both"/>
            </w:pPr>
            <w:r w:rsidRPr="0031168D">
              <w:t>2011-2013 Univerzita Palackého v Olomouci, Katedra psychologie – externí lektor</w:t>
            </w:r>
          </w:p>
          <w:p w14:paraId="41C5A1A3" w14:textId="77777777" w:rsidR="00B2050B" w:rsidRPr="0031168D" w:rsidRDefault="00B2050B" w:rsidP="003B4091">
            <w:pPr>
              <w:jc w:val="both"/>
            </w:pPr>
            <w:r w:rsidRPr="0031168D">
              <w:t>2011-2013 Univerzita Palackého v Olomouci, Katedra rozvojových studií – externí lektor</w:t>
            </w:r>
          </w:p>
          <w:p w14:paraId="55D6B0DF" w14:textId="77777777" w:rsidR="00B2050B" w:rsidRDefault="00B2050B" w:rsidP="003B4091">
            <w:pPr>
              <w:jc w:val="both"/>
            </w:pPr>
            <w:r w:rsidRPr="0031168D">
              <w:t>2010-2013 Univerzita Palackého v Olomouci, Katedra sociologie a andragogiky – odborný garant projektu systematizovaných praxí (ESF)</w:t>
            </w:r>
          </w:p>
          <w:p w14:paraId="284C3FDE" w14:textId="77777777" w:rsidR="00B2050B" w:rsidRPr="0031168D" w:rsidRDefault="00B2050B" w:rsidP="003B4091">
            <w:pPr>
              <w:jc w:val="both"/>
            </w:pPr>
            <w:r w:rsidRPr="0031168D">
              <w:t>201</w:t>
            </w:r>
            <w:r>
              <w:t>4</w:t>
            </w:r>
            <w:r w:rsidRPr="0031168D">
              <w:t>-201</w:t>
            </w:r>
            <w:r>
              <w:t>6</w:t>
            </w:r>
            <w:r w:rsidRPr="0031168D">
              <w:t xml:space="preserve"> Univerzita Palackého v Olomouci, Katedra sociologie a andragogiky – odborný </w:t>
            </w:r>
            <w:r>
              <w:t>asistent</w:t>
            </w:r>
          </w:p>
          <w:p w14:paraId="103AEDDC" w14:textId="77777777" w:rsidR="00B2050B" w:rsidRPr="0031168D" w:rsidRDefault="00B2050B" w:rsidP="003B4091">
            <w:pPr>
              <w:jc w:val="both"/>
            </w:pPr>
            <w:r w:rsidRPr="0031168D">
              <w:t>2012-2013 Univerzita Tomáše Bati ve Zlíně, Fakulta humanitních studií, Ústav pedagogických věd – asistent</w:t>
            </w:r>
          </w:p>
          <w:p w14:paraId="3FC3CBF7" w14:textId="77777777" w:rsidR="00B2050B" w:rsidRDefault="00B2050B" w:rsidP="003B4091">
            <w:pPr>
              <w:jc w:val="both"/>
            </w:pPr>
            <w:r w:rsidRPr="0031168D">
              <w:t>2013-</w:t>
            </w:r>
            <w:r w:rsidRPr="00163C8F">
              <w:t>dosud</w:t>
            </w:r>
            <w:r w:rsidRPr="0031168D">
              <w:t xml:space="preserve"> Univerzita Tomáše Bati ve Zlíně, Fakulta humanitních studií, Centrum výzkumu – odborný asistent</w:t>
            </w:r>
          </w:p>
          <w:p w14:paraId="5574A1AA" w14:textId="77777777" w:rsidR="00B2050B" w:rsidRDefault="00B2050B" w:rsidP="003B409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B2050B" w14:paraId="6061A850" w14:textId="77777777" w:rsidTr="003B4091">
        <w:trPr>
          <w:trHeight w:val="250"/>
        </w:trPr>
        <w:tc>
          <w:tcPr>
            <w:tcW w:w="9859" w:type="dxa"/>
            <w:gridSpan w:val="11"/>
            <w:shd w:val="clear" w:color="auto" w:fill="F7CAAC"/>
          </w:tcPr>
          <w:p w14:paraId="7B9D6612" w14:textId="77777777" w:rsidR="00B2050B" w:rsidRDefault="00B2050B" w:rsidP="003B4091">
            <w:pPr>
              <w:jc w:val="both"/>
            </w:pPr>
            <w:r>
              <w:rPr>
                <w:b/>
              </w:rPr>
              <w:t>Zkušenosti s vedením kvalifikačních a rigorózních prací</w:t>
            </w:r>
          </w:p>
        </w:tc>
      </w:tr>
      <w:tr w:rsidR="00B2050B" w14:paraId="165CB71A" w14:textId="77777777" w:rsidTr="003B4091">
        <w:trPr>
          <w:trHeight w:val="337"/>
        </w:trPr>
        <w:tc>
          <w:tcPr>
            <w:tcW w:w="9859" w:type="dxa"/>
            <w:gridSpan w:val="11"/>
          </w:tcPr>
          <w:p w14:paraId="3080D8D7" w14:textId="77777777" w:rsidR="00227BC9" w:rsidRDefault="00227BC9" w:rsidP="00227BC9">
            <w:pPr>
              <w:jc w:val="both"/>
            </w:pPr>
            <w:r>
              <w:t xml:space="preserve">Počet vedených bakalářských prací – 80 </w:t>
            </w:r>
          </w:p>
          <w:p w14:paraId="43FB2F91" w14:textId="5A0B79FC" w:rsidR="00B2050B" w:rsidRDefault="00227BC9" w:rsidP="00227BC9">
            <w:pPr>
              <w:jc w:val="both"/>
            </w:pPr>
            <w:r>
              <w:t>Počet vedených diplomových prací – 35</w:t>
            </w:r>
          </w:p>
        </w:tc>
      </w:tr>
      <w:tr w:rsidR="00B2050B" w14:paraId="3D3FA082" w14:textId="77777777" w:rsidTr="003B4091">
        <w:trPr>
          <w:cantSplit/>
        </w:trPr>
        <w:tc>
          <w:tcPr>
            <w:tcW w:w="3347" w:type="dxa"/>
            <w:gridSpan w:val="2"/>
            <w:tcBorders>
              <w:top w:val="single" w:sz="12" w:space="0" w:color="auto"/>
            </w:tcBorders>
            <w:shd w:val="clear" w:color="auto" w:fill="F7CAAC"/>
          </w:tcPr>
          <w:p w14:paraId="7DE929B9" w14:textId="77777777" w:rsidR="00B2050B" w:rsidRDefault="00B2050B" w:rsidP="003B4091">
            <w:pPr>
              <w:jc w:val="both"/>
            </w:pPr>
            <w:r>
              <w:rPr>
                <w:b/>
              </w:rPr>
              <w:t xml:space="preserve">Obor habilitačního řízení </w:t>
            </w:r>
          </w:p>
        </w:tc>
        <w:tc>
          <w:tcPr>
            <w:tcW w:w="2245" w:type="dxa"/>
            <w:gridSpan w:val="2"/>
            <w:tcBorders>
              <w:top w:val="single" w:sz="12" w:space="0" w:color="auto"/>
            </w:tcBorders>
            <w:shd w:val="clear" w:color="auto" w:fill="F7CAAC"/>
          </w:tcPr>
          <w:p w14:paraId="74F290C5" w14:textId="77777777" w:rsidR="00B2050B" w:rsidRDefault="00B2050B" w:rsidP="003B409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A8CB6E" w14:textId="77777777" w:rsidR="00B2050B" w:rsidRDefault="00B2050B" w:rsidP="003B409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E910A2A" w14:textId="77777777" w:rsidR="00B2050B" w:rsidRDefault="00B2050B" w:rsidP="003B4091">
            <w:pPr>
              <w:jc w:val="both"/>
              <w:rPr>
                <w:b/>
              </w:rPr>
            </w:pPr>
            <w:r>
              <w:rPr>
                <w:b/>
              </w:rPr>
              <w:t>Ohlasy publikací</w:t>
            </w:r>
          </w:p>
        </w:tc>
      </w:tr>
      <w:tr w:rsidR="00B2050B" w14:paraId="1B935A36" w14:textId="77777777" w:rsidTr="003B4091">
        <w:trPr>
          <w:cantSplit/>
        </w:trPr>
        <w:tc>
          <w:tcPr>
            <w:tcW w:w="3347" w:type="dxa"/>
            <w:gridSpan w:val="2"/>
          </w:tcPr>
          <w:p w14:paraId="4CFD7E5B" w14:textId="77777777" w:rsidR="00B2050B" w:rsidRDefault="00B2050B" w:rsidP="003B4091">
            <w:pPr>
              <w:jc w:val="both"/>
            </w:pPr>
          </w:p>
        </w:tc>
        <w:tc>
          <w:tcPr>
            <w:tcW w:w="2245" w:type="dxa"/>
            <w:gridSpan w:val="2"/>
          </w:tcPr>
          <w:p w14:paraId="33E54ED0" w14:textId="77777777" w:rsidR="00B2050B" w:rsidRDefault="00B2050B" w:rsidP="003B4091">
            <w:pPr>
              <w:jc w:val="both"/>
            </w:pPr>
          </w:p>
        </w:tc>
        <w:tc>
          <w:tcPr>
            <w:tcW w:w="2248" w:type="dxa"/>
            <w:gridSpan w:val="4"/>
            <w:tcBorders>
              <w:right w:val="single" w:sz="12" w:space="0" w:color="auto"/>
            </w:tcBorders>
          </w:tcPr>
          <w:p w14:paraId="7F0D4EA9" w14:textId="77777777" w:rsidR="00B2050B" w:rsidRDefault="00B2050B" w:rsidP="003B4091">
            <w:pPr>
              <w:jc w:val="both"/>
            </w:pPr>
          </w:p>
        </w:tc>
        <w:tc>
          <w:tcPr>
            <w:tcW w:w="632" w:type="dxa"/>
            <w:tcBorders>
              <w:left w:val="single" w:sz="12" w:space="0" w:color="auto"/>
            </w:tcBorders>
            <w:shd w:val="clear" w:color="auto" w:fill="F7CAAC"/>
          </w:tcPr>
          <w:p w14:paraId="3C8FA613" w14:textId="77777777" w:rsidR="00B2050B" w:rsidRDefault="00B2050B" w:rsidP="003B4091">
            <w:pPr>
              <w:jc w:val="both"/>
            </w:pPr>
            <w:r>
              <w:rPr>
                <w:b/>
              </w:rPr>
              <w:t>WOS</w:t>
            </w:r>
          </w:p>
        </w:tc>
        <w:tc>
          <w:tcPr>
            <w:tcW w:w="693" w:type="dxa"/>
            <w:shd w:val="clear" w:color="auto" w:fill="F7CAAC"/>
          </w:tcPr>
          <w:p w14:paraId="6DE30A54" w14:textId="77777777" w:rsidR="00B2050B" w:rsidRDefault="00B2050B" w:rsidP="003B4091">
            <w:pPr>
              <w:jc w:val="both"/>
              <w:rPr>
                <w:sz w:val="18"/>
              </w:rPr>
            </w:pPr>
            <w:r>
              <w:rPr>
                <w:b/>
                <w:sz w:val="18"/>
              </w:rPr>
              <w:t>Scopus</w:t>
            </w:r>
          </w:p>
        </w:tc>
        <w:tc>
          <w:tcPr>
            <w:tcW w:w="694" w:type="dxa"/>
            <w:shd w:val="clear" w:color="auto" w:fill="F7CAAC"/>
          </w:tcPr>
          <w:p w14:paraId="3A103A24" w14:textId="77777777" w:rsidR="00B2050B" w:rsidRDefault="00B2050B" w:rsidP="003B4091">
            <w:pPr>
              <w:jc w:val="both"/>
            </w:pPr>
            <w:r>
              <w:rPr>
                <w:b/>
                <w:sz w:val="18"/>
              </w:rPr>
              <w:t>ostatní</w:t>
            </w:r>
          </w:p>
        </w:tc>
      </w:tr>
      <w:tr w:rsidR="00B2050B" w14:paraId="0DB6EF85" w14:textId="77777777" w:rsidTr="003B4091">
        <w:trPr>
          <w:cantSplit/>
          <w:trHeight w:val="70"/>
        </w:trPr>
        <w:tc>
          <w:tcPr>
            <w:tcW w:w="3347" w:type="dxa"/>
            <w:gridSpan w:val="2"/>
            <w:shd w:val="clear" w:color="auto" w:fill="F7CAAC"/>
          </w:tcPr>
          <w:p w14:paraId="7EF88901" w14:textId="77777777" w:rsidR="00B2050B" w:rsidRDefault="00B2050B" w:rsidP="003B4091">
            <w:pPr>
              <w:jc w:val="both"/>
            </w:pPr>
            <w:r>
              <w:rPr>
                <w:b/>
              </w:rPr>
              <w:t>Obor jmenovacího řízení</w:t>
            </w:r>
          </w:p>
        </w:tc>
        <w:tc>
          <w:tcPr>
            <w:tcW w:w="2245" w:type="dxa"/>
            <w:gridSpan w:val="2"/>
            <w:shd w:val="clear" w:color="auto" w:fill="F7CAAC"/>
          </w:tcPr>
          <w:p w14:paraId="1FACDED5" w14:textId="77777777" w:rsidR="00B2050B" w:rsidRDefault="00B2050B" w:rsidP="003B4091">
            <w:pPr>
              <w:jc w:val="both"/>
            </w:pPr>
            <w:r>
              <w:rPr>
                <w:b/>
              </w:rPr>
              <w:t>Rok udělení hodnosti</w:t>
            </w:r>
          </w:p>
        </w:tc>
        <w:tc>
          <w:tcPr>
            <w:tcW w:w="2248" w:type="dxa"/>
            <w:gridSpan w:val="4"/>
            <w:tcBorders>
              <w:right w:val="single" w:sz="12" w:space="0" w:color="auto"/>
            </w:tcBorders>
            <w:shd w:val="clear" w:color="auto" w:fill="F7CAAC"/>
          </w:tcPr>
          <w:p w14:paraId="45ED4168" w14:textId="77777777" w:rsidR="00B2050B" w:rsidRDefault="00B2050B" w:rsidP="003B4091">
            <w:pPr>
              <w:jc w:val="both"/>
            </w:pPr>
            <w:r>
              <w:rPr>
                <w:b/>
              </w:rPr>
              <w:t>Řízení konáno na VŠ</w:t>
            </w:r>
          </w:p>
        </w:tc>
        <w:tc>
          <w:tcPr>
            <w:tcW w:w="632" w:type="dxa"/>
            <w:vMerge w:val="restart"/>
            <w:tcBorders>
              <w:left w:val="single" w:sz="12" w:space="0" w:color="auto"/>
            </w:tcBorders>
          </w:tcPr>
          <w:p w14:paraId="39F31D2E" w14:textId="746CA75A" w:rsidR="00B2050B" w:rsidRDefault="00227BC9" w:rsidP="003B4091">
            <w:pPr>
              <w:jc w:val="both"/>
              <w:rPr>
                <w:b/>
              </w:rPr>
            </w:pPr>
            <w:r>
              <w:rPr>
                <w:b/>
              </w:rPr>
              <w:t>11</w:t>
            </w:r>
          </w:p>
        </w:tc>
        <w:tc>
          <w:tcPr>
            <w:tcW w:w="693" w:type="dxa"/>
            <w:vMerge w:val="restart"/>
          </w:tcPr>
          <w:p w14:paraId="3EB344DA" w14:textId="77777777" w:rsidR="00B2050B" w:rsidRDefault="00B2050B" w:rsidP="003B4091">
            <w:pPr>
              <w:jc w:val="both"/>
              <w:rPr>
                <w:b/>
              </w:rPr>
            </w:pPr>
            <w:r>
              <w:rPr>
                <w:b/>
              </w:rPr>
              <w:t>6</w:t>
            </w:r>
          </w:p>
        </w:tc>
        <w:tc>
          <w:tcPr>
            <w:tcW w:w="694" w:type="dxa"/>
            <w:vMerge w:val="restart"/>
          </w:tcPr>
          <w:p w14:paraId="7E65428C" w14:textId="77777777" w:rsidR="00B2050B" w:rsidRDefault="00B2050B" w:rsidP="003B4091">
            <w:pPr>
              <w:jc w:val="both"/>
              <w:rPr>
                <w:b/>
              </w:rPr>
            </w:pPr>
            <w:r>
              <w:rPr>
                <w:b/>
              </w:rPr>
              <w:t>48</w:t>
            </w:r>
          </w:p>
        </w:tc>
      </w:tr>
      <w:tr w:rsidR="00B2050B" w14:paraId="536B4BC4" w14:textId="77777777" w:rsidTr="003B4091">
        <w:trPr>
          <w:trHeight w:val="205"/>
        </w:trPr>
        <w:tc>
          <w:tcPr>
            <w:tcW w:w="3347" w:type="dxa"/>
            <w:gridSpan w:val="2"/>
          </w:tcPr>
          <w:p w14:paraId="3E0F8221" w14:textId="77777777" w:rsidR="00B2050B" w:rsidRDefault="00B2050B" w:rsidP="003B4091">
            <w:pPr>
              <w:jc w:val="both"/>
            </w:pPr>
          </w:p>
        </w:tc>
        <w:tc>
          <w:tcPr>
            <w:tcW w:w="2245" w:type="dxa"/>
            <w:gridSpan w:val="2"/>
          </w:tcPr>
          <w:p w14:paraId="74000A65" w14:textId="77777777" w:rsidR="00B2050B" w:rsidRDefault="00B2050B" w:rsidP="003B4091">
            <w:pPr>
              <w:jc w:val="both"/>
            </w:pPr>
          </w:p>
        </w:tc>
        <w:tc>
          <w:tcPr>
            <w:tcW w:w="2248" w:type="dxa"/>
            <w:gridSpan w:val="4"/>
            <w:tcBorders>
              <w:right w:val="single" w:sz="12" w:space="0" w:color="auto"/>
            </w:tcBorders>
          </w:tcPr>
          <w:p w14:paraId="409BBFCD" w14:textId="77777777" w:rsidR="00B2050B" w:rsidRDefault="00B2050B" w:rsidP="003B4091">
            <w:pPr>
              <w:jc w:val="both"/>
            </w:pPr>
          </w:p>
        </w:tc>
        <w:tc>
          <w:tcPr>
            <w:tcW w:w="632" w:type="dxa"/>
            <w:vMerge/>
            <w:tcBorders>
              <w:left w:val="single" w:sz="12" w:space="0" w:color="auto"/>
            </w:tcBorders>
            <w:vAlign w:val="center"/>
          </w:tcPr>
          <w:p w14:paraId="3219DFBC" w14:textId="77777777" w:rsidR="00B2050B" w:rsidRDefault="00B2050B" w:rsidP="003B4091">
            <w:pPr>
              <w:rPr>
                <w:b/>
              </w:rPr>
            </w:pPr>
          </w:p>
        </w:tc>
        <w:tc>
          <w:tcPr>
            <w:tcW w:w="693" w:type="dxa"/>
            <w:vMerge/>
            <w:vAlign w:val="center"/>
          </w:tcPr>
          <w:p w14:paraId="25A8F4FB" w14:textId="77777777" w:rsidR="00B2050B" w:rsidRDefault="00B2050B" w:rsidP="003B4091">
            <w:pPr>
              <w:rPr>
                <w:b/>
              </w:rPr>
            </w:pPr>
          </w:p>
        </w:tc>
        <w:tc>
          <w:tcPr>
            <w:tcW w:w="694" w:type="dxa"/>
            <w:vMerge/>
            <w:vAlign w:val="center"/>
          </w:tcPr>
          <w:p w14:paraId="5DCB182D" w14:textId="77777777" w:rsidR="00B2050B" w:rsidRDefault="00B2050B" w:rsidP="003B4091">
            <w:pPr>
              <w:rPr>
                <w:b/>
              </w:rPr>
            </w:pPr>
          </w:p>
        </w:tc>
      </w:tr>
      <w:tr w:rsidR="00B2050B" w14:paraId="68DF8B03" w14:textId="77777777" w:rsidTr="003B4091">
        <w:tc>
          <w:tcPr>
            <w:tcW w:w="9859" w:type="dxa"/>
            <w:gridSpan w:val="11"/>
            <w:shd w:val="clear" w:color="auto" w:fill="F7CAAC"/>
          </w:tcPr>
          <w:p w14:paraId="56467ABD" w14:textId="77777777" w:rsidR="00B2050B" w:rsidRDefault="00B2050B" w:rsidP="003B4091">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BE266E" w14:textId="77777777" w:rsidTr="003B4091">
        <w:trPr>
          <w:trHeight w:val="2347"/>
        </w:trPr>
        <w:tc>
          <w:tcPr>
            <w:tcW w:w="9859" w:type="dxa"/>
            <w:gridSpan w:val="11"/>
          </w:tcPr>
          <w:p w14:paraId="62E4D093" w14:textId="77777777" w:rsidR="00B2050B" w:rsidRPr="00227BC9" w:rsidRDefault="00B2050B" w:rsidP="003B4091">
            <w:pPr>
              <w:jc w:val="both"/>
            </w:pPr>
            <w:r w:rsidRPr="00227BC9">
              <w:t xml:space="preserve">KALENDA, J., KARGER, T. Political memory and symbolic boundaries: Czech presidential speeches after 1989. </w:t>
            </w:r>
            <w:r w:rsidRPr="00227BC9">
              <w:rPr>
                <w:rStyle w:val="Zdraznn"/>
              </w:rPr>
              <w:t>International Journal of Media &amp; Cultural Politics.</w:t>
            </w:r>
            <w:r w:rsidRPr="00227BC9">
              <w:t xml:space="preserve"> 2016, Volume 12, Issue 1, pp. 43–58. </w:t>
            </w:r>
            <w:r w:rsidRPr="00227BC9">
              <w:rPr>
                <w:rStyle w:val="Siln"/>
                <w:b w:val="0"/>
                <w:shd w:val="clear" w:color="auto" w:fill="FFFFFF"/>
              </w:rPr>
              <w:t>DOI:</w:t>
            </w:r>
            <w:r w:rsidRPr="00227BC9">
              <w:rPr>
                <w:rStyle w:val="Siln"/>
                <w:shd w:val="clear" w:color="auto" w:fill="FFFFFF"/>
              </w:rPr>
              <w:t xml:space="preserve"> </w:t>
            </w:r>
            <w:hyperlink r:id="rId26" w:history="1">
              <w:r w:rsidRPr="00227BC9">
                <w:rPr>
                  <w:rStyle w:val="Hypertextovodkaz"/>
                  <w:color w:val="auto"/>
                  <w:u w:val="none"/>
                  <w:shd w:val="clear" w:color="auto" w:fill="FFFFFF"/>
                </w:rPr>
                <w:t>https://doi.org/10.1386/macp.12.1.43_1</w:t>
              </w:r>
            </w:hyperlink>
            <w:r w:rsidRPr="00227BC9">
              <w:t xml:space="preserve"> (50%).</w:t>
            </w:r>
          </w:p>
          <w:p w14:paraId="7F22731C" w14:textId="77777777" w:rsidR="00B2050B" w:rsidRPr="00227BC9" w:rsidRDefault="00B2050B" w:rsidP="003B4091">
            <w:pPr>
              <w:jc w:val="both"/>
              <w:rPr>
                <w:rStyle w:val="Zdraznn"/>
                <w:i w:val="0"/>
              </w:rPr>
            </w:pPr>
            <w:r w:rsidRPr="00227BC9">
              <w:t xml:space="preserve">KALENDA, J. Situational analysis as a framework for interdisciplinary research in the social science. </w:t>
            </w:r>
            <w:r w:rsidRPr="00227BC9">
              <w:rPr>
                <w:rStyle w:val="Zdraznn"/>
              </w:rPr>
              <w:t>Human Affairs.</w:t>
            </w:r>
            <w:r w:rsidRPr="00227BC9">
              <w:t xml:space="preserve"> Volume 26, Issue 3, pp. 340–355. ISSN 1210-3055. </w:t>
            </w:r>
            <w:r w:rsidRPr="00227BC9">
              <w:rPr>
                <w:rStyle w:val="Zdraznn"/>
              </w:rPr>
              <w:t xml:space="preserve">DOI: </w:t>
            </w:r>
            <w:hyperlink r:id="rId27" w:history="1">
              <w:r w:rsidRPr="00227BC9">
                <w:rPr>
                  <w:rStyle w:val="Hypertextovodkaz"/>
                  <w:color w:val="auto"/>
                  <w:u w:val="none"/>
                </w:rPr>
                <w:t>https://doi.org/10.1515/humaff-2016-0029</w:t>
              </w:r>
            </w:hyperlink>
            <w:r w:rsidRPr="00227BC9">
              <w:rPr>
                <w:rStyle w:val="Hypertextovodkaz"/>
                <w:color w:val="auto"/>
                <w:u w:val="none"/>
              </w:rPr>
              <w:t>.</w:t>
            </w:r>
          </w:p>
          <w:p w14:paraId="67A705F6" w14:textId="77777777" w:rsidR="00B2050B" w:rsidRPr="00227BC9" w:rsidRDefault="00B2050B" w:rsidP="003B4091">
            <w:pPr>
              <w:jc w:val="both"/>
            </w:pPr>
            <w:r w:rsidRPr="00227BC9">
              <w:t xml:space="preserve">KALENDA, J. </w:t>
            </w:r>
            <w:r w:rsidRPr="00227BC9">
              <w:rPr>
                <w:rStyle w:val="Zdraznn"/>
              </w:rPr>
              <w:t>Formování evropských států: Autoři, modely a teoretická syntéza</w:t>
            </w:r>
            <w:r w:rsidRPr="00227BC9">
              <w:t>. Olomouc: UP Olomouc. 2014, 450 s. ISBN. 978-80-244-4211-2.</w:t>
            </w:r>
          </w:p>
          <w:p w14:paraId="0D9C93E6" w14:textId="77777777" w:rsidR="00B2050B" w:rsidRPr="00227BC9" w:rsidRDefault="00B2050B" w:rsidP="003B4091">
            <w:pPr>
              <w:jc w:val="both"/>
            </w:pPr>
            <w:r w:rsidRPr="00227BC9">
              <w:t xml:space="preserve">KALENDA, J., KARGER, T. První světová válka v prezidentských projevech. </w:t>
            </w:r>
            <w:r w:rsidRPr="00227BC9">
              <w:rPr>
                <w:rStyle w:val="Zdraznn"/>
              </w:rPr>
              <w:t>Historická sociologie</w:t>
            </w:r>
            <w:r w:rsidRPr="00227BC9">
              <w:t>. 2014, roč. 7, č. 2, 127–143 s. ISSN 1804-0616. DOI: 10.14712/23363525.2014.8  (50%).</w:t>
            </w:r>
          </w:p>
          <w:p w14:paraId="4AE296C0" w14:textId="031BD60D" w:rsidR="00B2050B" w:rsidRPr="00050FF8" w:rsidRDefault="00B2050B" w:rsidP="003B4091">
            <w:pPr>
              <w:jc w:val="both"/>
            </w:pPr>
            <w:del w:id="6366" w:author="Pavla Trefilová" w:date="2019-11-18T17:19:00Z">
              <w:r w:rsidRPr="00227BC9">
                <w:delText xml:space="preserve">KALENDA, J. Víceoborovost v historické sociologii. </w:delText>
              </w:r>
              <w:r w:rsidRPr="00227BC9">
                <w:rPr>
                  <w:rStyle w:val="Zdraznn"/>
                </w:rPr>
                <w:delText xml:space="preserve">Sociológia - Slovak Sociological Review. </w:delText>
              </w:r>
              <w:r w:rsidRPr="00227BC9">
                <w:delText>2013, Volume 45, Issue 2, pp. 150–171. ISSN 0049-1225.</w:delText>
              </w:r>
            </w:del>
          </w:p>
        </w:tc>
      </w:tr>
      <w:tr w:rsidR="00B2050B" w14:paraId="5B101288" w14:textId="77777777" w:rsidTr="003B4091">
        <w:trPr>
          <w:trHeight w:val="218"/>
        </w:trPr>
        <w:tc>
          <w:tcPr>
            <w:tcW w:w="9859" w:type="dxa"/>
            <w:gridSpan w:val="11"/>
            <w:shd w:val="clear" w:color="auto" w:fill="F7CAAC"/>
          </w:tcPr>
          <w:p w14:paraId="26D52C45" w14:textId="77777777" w:rsidR="00B2050B" w:rsidRDefault="00B2050B" w:rsidP="003B4091">
            <w:pPr>
              <w:rPr>
                <w:b/>
              </w:rPr>
            </w:pPr>
            <w:r>
              <w:rPr>
                <w:b/>
              </w:rPr>
              <w:t>Působení v zahraničí</w:t>
            </w:r>
          </w:p>
        </w:tc>
      </w:tr>
      <w:tr w:rsidR="00B2050B" w14:paraId="2CE3B489" w14:textId="77777777" w:rsidTr="003B4091">
        <w:trPr>
          <w:trHeight w:val="328"/>
        </w:trPr>
        <w:tc>
          <w:tcPr>
            <w:tcW w:w="9859" w:type="dxa"/>
            <w:gridSpan w:val="11"/>
          </w:tcPr>
          <w:p w14:paraId="6D63E8B7" w14:textId="2DB2E8F9" w:rsidR="00B2050B" w:rsidRPr="00AF28C0" w:rsidRDefault="00B2050B" w:rsidP="003B4091"/>
        </w:tc>
      </w:tr>
      <w:tr w:rsidR="00B2050B" w14:paraId="58A11092" w14:textId="77777777" w:rsidTr="003B4091">
        <w:trPr>
          <w:cantSplit/>
          <w:trHeight w:val="239"/>
        </w:trPr>
        <w:tc>
          <w:tcPr>
            <w:tcW w:w="2518" w:type="dxa"/>
            <w:shd w:val="clear" w:color="auto" w:fill="F7CAAC"/>
          </w:tcPr>
          <w:p w14:paraId="3691AF95" w14:textId="77777777" w:rsidR="00B2050B" w:rsidRDefault="00B2050B" w:rsidP="003B4091">
            <w:pPr>
              <w:jc w:val="both"/>
              <w:rPr>
                <w:b/>
              </w:rPr>
            </w:pPr>
            <w:r>
              <w:rPr>
                <w:b/>
              </w:rPr>
              <w:t xml:space="preserve">Podpis </w:t>
            </w:r>
          </w:p>
        </w:tc>
        <w:tc>
          <w:tcPr>
            <w:tcW w:w="4536" w:type="dxa"/>
            <w:gridSpan w:val="5"/>
          </w:tcPr>
          <w:p w14:paraId="0E09A95E" w14:textId="77777777" w:rsidR="00B2050B" w:rsidRDefault="00B2050B" w:rsidP="003B4091">
            <w:pPr>
              <w:jc w:val="both"/>
            </w:pPr>
          </w:p>
        </w:tc>
        <w:tc>
          <w:tcPr>
            <w:tcW w:w="786" w:type="dxa"/>
            <w:gridSpan w:val="2"/>
            <w:shd w:val="clear" w:color="auto" w:fill="F7CAAC"/>
          </w:tcPr>
          <w:p w14:paraId="23B34481" w14:textId="77777777" w:rsidR="00B2050B" w:rsidRDefault="00B2050B" w:rsidP="003B4091">
            <w:pPr>
              <w:jc w:val="both"/>
            </w:pPr>
            <w:r>
              <w:rPr>
                <w:b/>
              </w:rPr>
              <w:t>datum</w:t>
            </w:r>
          </w:p>
        </w:tc>
        <w:tc>
          <w:tcPr>
            <w:tcW w:w="2019" w:type="dxa"/>
            <w:gridSpan w:val="3"/>
          </w:tcPr>
          <w:p w14:paraId="2F57DC09" w14:textId="77777777" w:rsidR="00B2050B" w:rsidRDefault="00B2050B" w:rsidP="003B4091">
            <w:pPr>
              <w:jc w:val="both"/>
            </w:pPr>
          </w:p>
        </w:tc>
      </w:tr>
    </w:tbl>
    <w:p w14:paraId="36059FEF" w14:textId="77777777" w:rsidR="00B2050B" w:rsidRDefault="00B2050B" w:rsidP="00B2050B"/>
    <w:p w14:paraId="7C5F0A03" w14:textId="77777777" w:rsidR="00F03E92" w:rsidRDefault="00F03E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5DFEFCF" w14:textId="77777777" w:rsidTr="00B2050B">
        <w:tc>
          <w:tcPr>
            <w:tcW w:w="9859" w:type="dxa"/>
            <w:gridSpan w:val="11"/>
            <w:tcBorders>
              <w:bottom w:val="double" w:sz="4" w:space="0" w:color="auto"/>
            </w:tcBorders>
            <w:shd w:val="clear" w:color="auto" w:fill="BDD6EE"/>
          </w:tcPr>
          <w:p w14:paraId="10D56713" w14:textId="43A06C14" w:rsidR="00B2050B" w:rsidRDefault="00B2050B" w:rsidP="00B2050B">
            <w:pPr>
              <w:jc w:val="both"/>
              <w:rPr>
                <w:b/>
                <w:sz w:val="28"/>
              </w:rPr>
            </w:pPr>
            <w:r>
              <w:rPr>
                <w:b/>
                <w:sz w:val="28"/>
              </w:rPr>
              <w:lastRenderedPageBreak/>
              <w:t>C-I – Personální zabezpečení</w:t>
            </w:r>
          </w:p>
        </w:tc>
      </w:tr>
      <w:tr w:rsidR="00B2050B" w14:paraId="70A83403" w14:textId="77777777" w:rsidTr="00B2050B">
        <w:tc>
          <w:tcPr>
            <w:tcW w:w="2518" w:type="dxa"/>
            <w:tcBorders>
              <w:top w:val="double" w:sz="4" w:space="0" w:color="auto"/>
            </w:tcBorders>
            <w:shd w:val="clear" w:color="auto" w:fill="F7CAAC"/>
          </w:tcPr>
          <w:p w14:paraId="5AFFC2F9" w14:textId="77777777" w:rsidR="00B2050B" w:rsidRDefault="00B2050B" w:rsidP="00B2050B">
            <w:pPr>
              <w:jc w:val="both"/>
              <w:rPr>
                <w:b/>
              </w:rPr>
            </w:pPr>
            <w:r>
              <w:rPr>
                <w:b/>
              </w:rPr>
              <w:t>Vysoká škola</w:t>
            </w:r>
          </w:p>
        </w:tc>
        <w:tc>
          <w:tcPr>
            <w:tcW w:w="7341" w:type="dxa"/>
            <w:gridSpan w:val="10"/>
          </w:tcPr>
          <w:p w14:paraId="20E79E14" w14:textId="77777777" w:rsidR="00B2050B" w:rsidRDefault="00B2050B" w:rsidP="00B2050B">
            <w:pPr>
              <w:jc w:val="both"/>
            </w:pPr>
            <w:r>
              <w:t>Univerzita Tomáše Bati ve Zlíně</w:t>
            </w:r>
          </w:p>
        </w:tc>
      </w:tr>
      <w:tr w:rsidR="00B2050B" w14:paraId="59EBF0EF" w14:textId="77777777" w:rsidTr="00B2050B">
        <w:tc>
          <w:tcPr>
            <w:tcW w:w="2518" w:type="dxa"/>
            <w:shd w:val="clear" w:color="auto" w:fill="F7CAAC"/>
          </w:tcPr>
          <w:p w14:paraId="7FE0539E" w14:textId="77777777" w:rsidR="00B2050B" w:rsidRDefault="00B2050B" w:rsidP="00B2050B">
            <w:pPr>
              <w:jc w:val="both"/>
              <w:rPr>
                <w:b/>
              </w:rPr>
            </w:pPr>
            <w:r>
              <w:rPr>
                <w:b/>
              </w:rPr>
              <w:t>Součást vysoké školy</w:t>
            </w:r>
          </w:p>
        </w:tc>
        <w:tc>
          <w:tcPr>
            <w:tcW w:w="7341" w:type="dxa"/>
            <w:gridSpan w:val="10"/>
          </w:tcPr>
          <w:p w14:paraId="5BF4D067" w14:textId="77777777" w:rsidR="00B2050B" w:rsidRDefault="00B2050B" w:rsidP="00B2050B">
            <w:pPr>
              <w:jc w:val="both"/>
            </w:pPr>
            <w:r>
              <w:t>Fakulta managementu a ekonomiky</w:t>
            </w:r>
          </w:p>
        </w:tc>
      </w:tr>
      <w:tr w:rsidR="00B2050B" w14:paraId="151D09F7" w14:textId="77777777" w:rsidTr="00B2050B">
        <w:tc>
          <w:tcPr>
            <w:tcW w:w="2518" w:type="dxa"/>
            <w:shd w:val="clear" w:color="auto" w:fill="F7CAAC"/>
          </w:tcPr>
          <w:p w14:paraId="4B86E1C8" w14:textId="77777777" w:rsidR="00B2050B" w:rsidRDefault="00B2050B" w:rsidP="00B2050B">
            <w:pPr>
              <w:jc w:val="both"/>
              <w:rPr>
                <w:b/>
              </w:rPr>
            </w:pPr>
            <w:r>
              <w:rPr>
                <w:b/>
              </w:rPr>
              <w:t>Název studijního programu</w:t>
            </w:r>
          </w:p>
        </w:tc>
        <w:tc>
          <w:tcPr>
            <w:tcW w:w="7341" w:type="dxa"/>
            <w:gridSpan w:val="10"/>
          </w:tcPr>
          <w:p w14:paraId="10909126" w14:textId="656FA017" w:rsidR="00B2050B" w:rsidRDefault="00343DC3" w:rsidP="00B2050B">
            <w:pPr>
              <w:jc w:val="both"/>
            </w:pPr>
            <w:r>
              <w:t xml:space="preserve">Economics and Management </w:t>
            </w:r>
          </w:p>
        </w:tc>
      </w:tr>
      <w:tr w:rsidR="00B2050B" w14:paraId="134BBF0D" w14:textId="77777777" w:rsidTr="00B2050B">
        <w:tc>
          <w:tcPr>
            <w:tcW w:w="2518" w:type="dxa"/>
            <w:shd w:val="clear" w:color="auto" w:fill="F7CAAC"/>
          </w:tcPr>
          <w:p w14:paraId="16141430" w14:textId="77777777" w:rsidR="00B2050B" w:rsidRDefault="00B2050B" w:rsidP="00B2050B">
            <w:pPr>
              <w:jc w:val="both"/>
              <w:rPr>
                <w:b/>
              </w:rPr>
            </w:pPr>
            <w:r>
              <w:rPr>
                <w:b/>
              </w:rPr>
              <w:t>Jméno a příjmení</w:t>
            </w:r>
          </w:p>
        </w:tc>
        <w:tc>
          <w:tcPr>
            <w:tcW w:w="4536" w:type="dxa"/>
            <w:gridSpan w:val="5"/>
          </w:tcPr>
          <w:p w14:paraId="1B57258B" w14:textId="77777777" w:rsidR="00B2050B" w:rsidRDefault="00B2050B" w:rsidP="00B2050B">
            <w:pPr>
              <w:jc w:val="both"/>
            </w:pPr>
            <w:r>
              <w:t>Blanka KAMENÍKOVÁ</w:t>
            </w:r>
          </w:p>
        </w:tc>
        <w:tc>
          <w:tcPr>
            <w:tcW w:w="709" w:type="dxa"/>
            <w:shd w:val="clear" w:color="auto" w:fill="F7CAAC"/>
          </w:tcPr>
          <w:p w14:paraId="7948107F" w14:textId="77777777" w:rsidR="00B2050B" w:rsidRDefault="00B2050B" w:rsidP="00B2050B">
            <w:pPr>
              <w:jc w:val="both"/>
              <w:rPr>
                <w:b/>
              </w:rPr>
            </w:pPr>
            <w:r>
              <w:rPr>
                <w:b/>
              </w:rPr>
              <w:t>Tituly</w:t>
            </w:r>
          </w:p>
        </w:tc>
        <w:tc>
          <w:tcPr>
            <w:tcW w:w="2096" w:type="dxa"/>
            <w:gridSpan w:val="4"/>
          </w:tcPr>
          <w:p w14:paraId="5CADD185" w14:textId="77777777" w:rsidR="00B2050B" w:rsidRDefault="00B2050B" w:rsidP="00B2050B">
            <w:pPr>
              <w:jc w:val="both"/>
            </w:pPr>
            <w:r>
              <w:t>Ing.</w:t>
            </w:r>
            <w:r w:rsidR="00A5673C">
              <w:t>,</w:t>
            </w:r>
            <w:r>
              <w:t xml:space="preserve"> Ph.D.</w:t>
            </w:r>
          </w:p>
        </w:tc>
      </w:tr>
      <w:tr w:rsidR="00B2050B" w14:paraId="07F961DB" w14:textId="77777777" w:rsidTr="00B2050B">
        <w:tc>
          <w:tcPr>
            <w:tcW w:w="2518" w:type="dxa"/>
            <w:shd w:val="clear" w:color="auto" w:fill="F7CAAC"/>
          </w:tcPr>
          <w:p w14:paraId="5BED0021" w14:textId="77777777" w:rsidR="00B2050B" w:rsidRDefault="00B2050B" w:rsidP="00B2050B">
            <w:pPr>
              <w:jc w:val="both"/>
              <w:rPr>
                <w:b/>
              </w:rPr>
            </w:pPr>
            <w:r>
              <w:rPr>
                <w:b/>
              </w:rPr>
              <w:t>Rok narození</w:t>
            </w:r>
          </w:p>
        </w:tc>
        <w:tc>
          <w:tcPr>
            <w:tcW w:w="829" w:type="dxa"/>
          </w:tcPr>
          <w:p w14:paraId="2E2AEAD9" w14:textId="77777777" w:rsidR="00B2050B" w:rsidRDefault="00B2050B" w:rsidP="00B2050B">
            <w:pPr>
              <w:jc w:val="both"/>
            </w:pPr>
            <w:r>
              <w:t>1970</w:t>
            </w:r>
          </w:p>
        </w:tc>
        <w:tc>
          <w:tcPr>
            <w:tcW w:w="1721" w:type="dxa"/>
            <w:shd w:val="clear" w:color="auto" w:fill="F7CAAC"/>
          </w:tcPr>
          <w:p w14:paraId="3F806026" w14:textId="77777777" w:rsidR="00B2050B" w:rsidRDefault="00B2050B" w:rsidP="00B2050B">
            <w:pPr>
              <w:jc w:val="both"/>
              <w:rPr>
                <w:b/>
              </w:rPr>
            </w:pPr>
            <w:r>
              <w:rPr>
                <w:b/>
              </w:rPr>
              <w:t>typ vztahu k VŠ</w:t>
            </w:r>
          </w:p>
        </w:tc>
        <w:tc>
          <w:tcPr>
            <w:tcW w:w="992" w:type="dxa"/>
            <w:gridSpan w:val="2"/>
          </w:tcPr>
          <w:p w14:paraId="3AF55910" w14:textId="77777777" w:rsidR="00B2050B" w:rsidRDefault="00B2050B" w:rsidP="00B2050B">
            <w:pPr>
              <w:jc w:val="both"/>
            </w:pPr>
            <w:r>
              <w:t>pp</w:t>
            </w:r>
          </w:p>
        </w:tc>
        <w:tc>
          <w:tcPr>
            <w:tcW w:w="994" w:type="dxa"/>
            <w:shd w:val="clear" w:color="auto" w:fill="F7CAAC"/>
          </w:tcPr>
          <w:p w14:paraId="71668AAF" w14:textId="77777777" w:rsidR="00B2050B" w:rsidRDefault="00B2050B" w:rsidP="00B2050B">
            <w:pPr>
              <w:jc w:val="both"/>
              <w:rPr>
                <w:b/>
              </w:rPr>
            </w:pPr>
            <w:r>
              <w:rPr>
                <w:b/>
              </w:rPr>
              <w:t>rozsah</w:t>
            </w:r>
          </w:p>
        </w:tc>
        <w:tc>
          <w:tcPr>
            <w:tcW w:w="709" w:type="dxa"/>
          </w:tcPr>
          <w:p w14:paraId="05E34D8B" w14:textId="77777777" w:rsidR="00B2050B" w:rsidRDefault="00B2050B" w:rsidP="00B2050B">
            <w:pPr>
              <w:jc w:val="both"/>
            </w:pPr>
            <w:r>
              <w:t>40</w:t>
            </w:r>
          </w:p>
        </w:tc>
        <w:tc>
          <w:tcPr>
            <w:tcW w:w="709" w:type="dxa"/>
            <w:gridSpan w:val="2"/>
            <w:shd w:val="clear" w:color="auto" w:fill="F7CAAC"/>
          </w:tcPr>
          <w:p w14:paraId="7C228B9C" w14:textId="77777777" w:rsidR="00B2050B" w:rsidRDefault="00B2050B" w:rsidP="00B2050B">
            <w:pPr>
              <w:jc w:val="both"/>
              <w:rPr>
                <w:b/>
              </w:rPr>
            </w:pPr>
            <w:r>
              <w:rPr>
                <w:b/>
              </w:rPr>
              <w:t>do kdy</w:t>
            </w:r>
          </w:p>
        </w:tc>
        <w:tc>
          <w:tcPr>
            <w:tcW w:w="1387" w:type="dxa"/>
            <w:gridSpan w:val="2"/>
          </w:tcPr>
          <w:p w14:paraId="5452CFC4" w14:textId="77777777" w:rsidR="00B2050B" w:rsidRDefault="00B2050B" w:rsidP="00B2050B">
            <w:pPr>
              <w:jc w:val="both"/>
            </w:pPr>
            <w:r>
              <w:t>N</w:t>
            </w:r>
          </w:p>
        </w:tc>
      </w:tr>
      <w:tr w:rsidR="00B2050B" w14:paraId="61E991C4" w14:textId="77777777" w:rsidTr="00B2050B">
        <w:tc>
          <w:tcPr>
            <w:tcW w:w="5068" w:type="dxa"/>
            <w:gridSpan w:val="3"/>
            <w:shd w:val="clear" w:color="auto" w:fill="F7CAAC"/>
          </w:tcPr>
          <w:p w14:paraId="052BC543" w14:textId="77777777" w:rsidR="00B2050B" w:rsidRDefault="00B2050B" w:rsidP="00B2050B">
            <w:pPr>
              <w:jc w:val="both"/>
              <w:rPr>
                <w:b/>
              </w:rPr>
            </w:pPr>
            <w:r>
              <w:rPr>
                <w:b/>
              </w:rPr>
              <w:t>Typ vztahu na součásti VŠ, která uskutečňuje st. program</w:t>
            </w:r>
          </w:p>
        </w:tc>
        <w:tc>
          <w:tcPr>
            <w:tcW w:w="992" w:type="dxa"/>
            <w:gridSpan w:val="2"/>
          </w:tcPr>
          <w:p w14:paraId="7B3B3F61" w14:textId="77777777" w:rsidR="00B2050B" w:rsidRDefault="00B2050B" w:rsidP="00B2050B">
            <w:pPr>
              <w:jc w:val="both"/>
            </w:pPr>
            <w:r>
              <w:t>pp</w:t>
            </w:r>
          </w:p>
        </w:tc>
        <w:tc>
          <w:tcPr>
            <w:tcW w:w="994" w:type="dxa"/>
            <w:shd w:val="clear" w:color="auto" w:fill="F7CAAC"/>
          </w:tcPr>
          <w:p w14:paraId="2AFB543E" w14:textId="77777777" w:rsidR="00B2050B" w:rsidRDefault="00B2050B" w:rsidP="00B2050B">
            <w:pPr>
              <w:jc w:val="both"/>
              <w:rPr>
                <w:b/>
              </w:rPr>
            </w:pPr>
            <w:r>
              <w:rPr>
                <w:b/>
              </w:rPr>
              <w:t>rozsah</w:t>
            </w:r>
          </w:p>
        </w:tc>
        <w:tc>
          <w:tcPr>
            <w:tcW w:w="709" w:type="dxa"/>
          </w:tcPr>
          <w:p w14:paraId="06DB8680" w14:textId="77777777" w:rsidR="00B2050B" w:rsidRDefault="00B2050B" w:rsidP="00B2050B">
            <w:pPr>
              <w:jc w:val="both"/>
            </w:pPr>
            <w:r>
              <w:t>40</w:t>
            </w:r>
          </w:p>
        </w:tc>
        <w:tc>
          <w:tcPr>
            <w:tcW w:w="709" w:type="dxa"/>
            <w:gridSpan w:val="2"/>
            <w:shd w:val="clear" w:color="auto" w:fill="F7CAAC"/>
          </w:tcPr>
          <w:p w14:paraId="2EC383EA" w14:textId="77777777" w:rsidR="00B2050B" w:rsidRDefault="00B2050B" w:rsidP="00B2050B">
            <w:pPr>
              <w:jc w:val="both"/>
              <w:rPr>
                <w:b/>
              </w:rPr>
            </w:pPr>
            <w:r>
              <w:rPr>
                <w:b/>
              </w:rPr>
              <w:t>do kdy</w:t>
            </w:r>
          </w:p>
        </w:tc>
        <w:tc>
          <w:tcPr>
            <w:tcW w:w="1387" w:type="dxa"/>
            <w:gridSpan w:val="2"/>
          </w:tcPr>
          <w:p w14:paraId="1DA87051" w14:textId="77777777" w:rsidR="00B2050B" w:rsidRDefault="00B2050B" w:rsidP="00B2050B">
            <w:pPr>
              <w:jc w:val="both"/>
            </w:pPr>
            <w:r>
              <w:t>N</w:t>
            </w:r>
          </w:p>
        </w:tc>
      </w:tr>
      <w:tr w:rsidR="00B2050B" w14:paraId="3EBC5ECB" w14:textId="77777777" w:rsidTr="00B2050B">
        <w:tc>
          <w:tcPr>
            <w:tcW w:w="6060" w:type="dxa"/>
            <w:gridSpan w:val="5"/>
            <w:shd w:val="clear" w:color="auto" w:fill="F7CAAC"/>
          </w:tcPr>
          <w:p w14:paraId="5889EAD6"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E02FD64" w14:textId="77777777" w:rsidR="00B2050B" w:rsidRDefault="00B2050B" w:rsidP="00B2050B">
            <w:pPr>
              <w:jc w:val="both"/>
              <w:rPr>
                <w:b/>
              </w:rPr>
            </w:pPr>
            <w:r>
              <w:rPr>
                <w:b/>
              </w:rPr>
              <w:t>typ prac. vztahu</w:t>
            </w:r>
          </w:p>
        </w:tc>
        <w:tc>
          <w:tcPr>
            <w:tcW w:w="2096" w:type="dxa"/>
            <w:gridSpan w:val="4"/>
            <w:shd w:val="clear" w:color="auto" w:fill="F7CAAC"/>
          </w:tcPr>
          <w:p w14:paraId="13BFC384" w14:textId="77777777" w:rsidR="00B2050B" w:rsidRDefault="00B2050B" w:rsidP="00B2050B">
            <w:pPr>
              <w:jc w:val="both"/>
              <w:rPr>
                <w:b/>
              </w:rPr>
            </w:pPr>
            <w:r>
              <w:rPr>
                <w:b/>
              </w:rPr>
              <w:t>rozsah</w:t>
            </w:r>
          </w:p>
        </w:tc>
      </w:tr>
      <w:tr w:rsidR="00B2050B" w14:paraId="37A8AC63" w14:textId="77777777" w:rsidTr="00B2050B">
        <w:tc>
          <w:tcPr>
            <w:tcW w:w="6060" w:type="dxa"/>
            <w:gridSpan w:val="5"/>
          </w:tcPr>
          <w:p w14:paraId="5B8D624B" w14:textId="77777777" w:rsidR="00B2050B" w:rsidRDefault="00B2050B" w:rsidP="00B2050B">
            <w:pPr>
              <w:jc w:val="both"/>
            </w:pPr>
          </w:p>
        </w:tc>
        <w:tc>
          <w:tcPr>
            <w:tcW w:w="1703" w:type="dxa"/>
            <w:gridSpan w:val="2"/>
          </w:tcPr>
          <w:p w14:paraId="5A00BB33" w14:textId="77777777" w:rsidR="00B2050B" w:rsidRDefault="00B2050B" w:rsidP="00B2050B">
            <w:pPr>
              <w:jc w:val="both"/>
            </w:pPr>
          </w:p>
        </w:tc>
        <w:tc>
          <w:tcPr>
            <w:tcW w:w="2096" w:type="dxa"/>
            <w:gridSpan w:val="4"/>
          </w:tcPr>
          <w:p w14:paraId="691A7934" w14:textId="77777777" w:rsidR="00B2050B" w:rsidRDefault="00B2050B" w:rsidP="00B2050B">
            <w:pPr>
              <w:jc w:val="both"/>
            </w:pPr>
          </w:p>
        </w:tc>
      </w:tr>
      <w:tr w:rsidR="00B2050B" w14:paraId="7625883E" w14:textId="77777777" w:rsidTr="00B2050B">
        <w:tc>
          <w:tcPr>
            <w:tcW w:w="6060" w:type="dxa"/>
            <w:gridSpan w:val="5"/>
          </w:tcPr>
          <w:p w14:paraId="5CEA2C67" w14:textId="77777777" w:rsidR="00B2050B" w:rsidRDefault="00B2050B" w:rsidP="00B2050B">
            <w:pPr>
              <w:jc w:val="both"/>
            </w:pPr>
          </w:p>
        </w:tc>
        <w:tc>
          <w:tcPr>
            <w:tcW w:w="1703" w:type="dxa"/>
            <w:gridSpan w:val="2"/>
          </w:tcPr>
          <w:p w14:paraId="1EB64E7A" w14:textId="77777777" w:rsidR="00B2050B" w:rsidRDefault="00B2050B" w:rsidP="00B2050B">
            <w:pPr>
              <w:jc w:val="both"/>
            </w:pPr>
          </w:p>
        </w:tc>
        <w:tc>
          <w:tcPr>
            <w:tcW w:w="2096" w:type="dxa"/>
            <w:gridSpan w:val="4"/>
          </w:tcPr>
          <w:p w14:paraId="52ED56BE" w14:textId="77777777" w:rsidR="00B2050B" w:rsidRDefault="00B2050B" w:rsidP="00B2050B">
            <w:pPr>
              <w:jc w:val="both"/>
            </w:pPr>
          </w:p>
        </w:tc>
      </w:tr>
      <w:tr w:rsidR="00B2050B" w14:paraId="686E2894" w14:textId="77777777" w:rsidTr="00B2050B">
        <w:tc>
          <w:tcPr>
            <w:tcW w:w="6060" w:type="dxa"/>
            <w:gridSpan w:val="5"/>
          </w:tcPr>
          <w:p w14:paraId="18E8AED5" w14:textId="77777777" w:rsidR="00B2050B" w:rsidRDefault="00B2050B" w:rsidP="00B2050B">
            <w:pPr>
              <w:jc w:val="both"/>
            </w:pPr>
          </w:p>
        </w:tc>
        <w:tc>
          <w:tcPr>
            <w:tcW w:w="1703" w:type="dxa"/>
            <w:gridSpan w:val="2"/>
          </w:tcPr>
          <w:p w14:paraId="3187E20B" w14:textId="77777777" w:rsidR="00B2050B" w:rsidRDefault="00B2050B" w:rsidP="00B2050B">
            <w:pPr>
              <w:jc w:val="both"/>
            </w:pPr>
          </w:p>
        </w:tc>
        <w:tc>
          <w:tcPr>
            <w:tcW w:w="2096" w:type="dxa"/>
            <w:gridSpan w:val="4"/>
          </w:tcPr>
          <w:p w14:paraId="44F79078" w14:textId="77777777" w:rsidR="00B2050B" w:rsidRDefault="00B2050B" w:rsidP="00B2050B">
            <w:pPr>
              <w:jc w:val="both"/>
            </w:pPr>
          </w:p>
        </w:tc>
      </w:tr>
      <w:tr w:rsidR="00B2050B" w14:paraId="1713DCD2" w14:textId="77777777" w:rsidTr="00B2050B">
        <w:tc>
          <w:tcPr>
            <w:tcW w:w="6060" w:type="dxa"/>
            <w:gridSpan w:val="5"/>
          </w:tcPr>
          <w:p w14:paraId="65179F90" w14:textId="77777777" w:rsidR="00B2050B" w:rsidRDefault="00B2050B" w:rsidP="00B2050B">
            <w:pPr>
              <w:jc w:val="both"/>
            </w:pPr>
          </w:p>
        </w:tc>
        <w:tc>
          <w:tcPr>
            <w:tcW w:w="1703" w:type="dxa"/>
            <w:gridSpan w:val="2"/>
          </w:tcPr>
          <w:p w14:paraId="5651436F" w14:textId="77777777" w:rsidR="00B2050B" w:rsidRDefault="00B2050B" w:rsidP="00B2050B">
            <w:pPr>
              <w:jc w:val="both"/>
            </w:pPr>
          </w:p>
        </w:tc>
        <w:tc>
          <w:tcPr>
            <w:tcW w:w="2096" w:type="dxa"/>
            <w:gridSpan w:val="4"/>
          </w:tcPr>
          <w:p w14:paraId="0694D74A" w14:textId="77777777" w:rsidR="00B2050B" w:rsidRDefault="00B2050B" w:rsidP="00B2050B">
            <w:pPr>
              <w:jc w:val="both"/>
            </w:pPr>
          </w:p>
        </w:tc>
      </w:tr>
      <w:tr w:rsidR="00B2050B" w14:paraId="75116692" w14:textId="77777777" w:rsidTr="00B2050B">
        <w:tc>
          <w:tcPr>
            <w:tcW w:w="9859" w:type="dxa"/>
            <w:gridSpan w:val="11"/>
            <w:shd w:val="clear" w:color="auto" w:fill="F7CAAC"/>
          </w:tcPr>
          <w:p w14:paraId="700B1AD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EBD8AAF" w14:textId="77777777" w:rsidTr="00B2050B">
        <w:trPr>
          <w:trHeight w:val="466"/>
        </w:trPr>
        <w:tc>
          <w:tcPr>
            <w:tcW w:w="9859" w:type="dxa"/>
            <w:gridSpan w:val="11"/>
            <w:tcBorders>
              <w:top w:val="nil"/>
            </w:tcBorders>
          </w:tcPr>
          <w:p w14:paraId="3798DF5B" w14:textId="77777777" w:rsidR="00B2050B" w:rsidRPr="005C2100" w:rsidRDefault="009F5228" w:rsidP="009F5228">
            <w:pPr>
              <w:jc w:val="both"/>
              <w:rPr>
                <w:b/>
              </w:rPr>
            </w:pPr>
            <w:r w:rsidRPr="00882107">
              <w:rPr>
                <w:color w:val="000000"/>
              </w:rPr>
              <w:t>Banking and Insurance I</w:t>
            </w:r>
            <w:r>
              <w:rPr>
                <w:rFonts w:eastAsia="Calibri"/>
              </w:rPr>
              <w:t xml:space="preserve"> </w:t>
            </w:r>
            <w:r w:rsidR="00B2050B">
              <w:rPr>
                <w:rFonts w:eastAsia="Calibri"/>
              </w:rPr>
              <w:t>– garant, přednášející (100%)</w:t>
            </w:r>
          </w:p>
        </w:tc>
      </w:tr>
      <w:tr w:rsidR="00B2050B" w14:paraId="324056DE" w14:textId="77777777" w:rsidTr="00B2050B">
        <w:tc>
          <w:tcPr>
            <w:tcW w:w="9859" w:type="dxa"/>
            <w:gridSpan w:val="11"/>
            <w:shd w:val="clear" w:color="auto" w:fill="F7CAAC"/>
          </w:tcPr>
          <w:p w14:paraId="487E599A" w14:textId="77777777" w:rsidR="00B2050B" w:rsidRDefault="00B2050B" w:rsidP="00B2050B">
            <w:pPr>
              <w:jc w:val="both"/>
            </w:pPr>
            <w:r>
              <w:rPr>
                <w:b/>
              </w:rPr>
              <w:t xml:space="preserve">Údaje o vzdělání na VŠ </w:t>
            </w:r>
          </w:p>
        </w:tc>
      </w:tr>
      <w:tr w:rsidR="00B2050B" w14:paraId="712A87DD" w14:textId="77777777" w:rsidTr="00B2050B">
        <w:trPr>
          <w:trHeight w:val="589"/>
        </w:trPr>
        <w:tc>
          <w:tcPr>
            <w:tcW w:w="9859" w:type="dxa"/>
            <w:gridSpan w:val="11"/>
          </w:tcPr>
          <w:p w14:paraId="69514808" w14:textId="503DA6D1" w:rsidR="00B2050B" w:rsidRDefault="00B2050B" w:rsidP="00B2050B">
            <w:pPr>
              <w:pStyle w:val="Tab"/>
            </w:pPr>
            <w:r>
              <w:t>1988–1992</w:t>
            </w:r>
            <w:r>
              <w:tab/>
              <w:t xml:space="preserve">VŠE v Bratislavě, SR, NF, Finance </w:t>
            </w:r>
            <w:r w:rsidR="001C2699">
              <w:t>(</w:t>
            </w:r>
            <w:r>
              <w:t>Ing.</w:t>
            </w:r>
            <w:r w:rsidR="001C2699">
              <w:t>)</w:t>
            </w:r>
          </w:p>
          <w:p w14:paraId="6E453C63" w14:textId="26FC1296" w:rsidR="00B2050B" w:rsidRDefault="00B2050B" w:rsidP="001C2699">
            <w:pPr>
              <w:jc w:val="both"/>
              <w:rPr>
                <w:b/>
              </w:rPr>
            </w:pPr>
            <w:r>
              <w:t>2007–2011     UTB ve Zlíně</w:t>
            </w:r>
            <w:r w:rsidR="001C2699">
              <w:t>, FaME, Ekonomika a management (</w:t>
            </w:r>
            <w:r>
              <w:t>Ph.D.</w:t>
            </w:r>
            <w:r w:rsidR="001C2699">
              <w:t>)</w:t>
            </w:r>
          </w:p>
        </w:tc>
      </w:tr>
      <w:tr w:rsidR="00B2050B" w14:paraId="4C917016" w14:textId="77777777" w:rsidTr="00B2050B">
        <w:tc>
          <w:tcPr>
            <w:tcW w:w="9859" w:type="dxa"/>
            <w:gridSpan w:val="11"/>
            <w:shd w:val="clear" w:color="auto" w:fill="F7CAAC"/>
          </w:tcPr>
          <w:p w14:paraId="07AB2AB1" w14:textId="77777777" w:rsidR="00B2050B" w:rsidRDefault="00B2050B" w:rsidP="00B2050B">
            <w:pPr>
              <w:jc w:val="both"/>
              <w:rPr>
                <w:b/>
              </w:rPr>
            </w:pPr>
            <w:r>
              <w:rPr>
                <w:b/>
              </w:rPr>
              <w:t>Údaje o odborném působení od absolvování VŠ</w:t>
            </w:r>
          </w:p>
        </w:tc>
      </w:tr>
      <w:tr w:rsidR="00B2050B" w14:paraId="2644469B" w14:textId="77777777" w:rsidTr="00B2050B">
        <w:trPr>
          <w:trHeight w:val="1090"/>
        </w:trPr>
        <w:tc>
          <w:tcPr>
            <w:tcW w:w="9859" w:type="dxa"/>
            <w:gridSpan w:val="11"/>
          </w:tcPr>
          <w:p w14:paraId="0285E725" w14:textId="77777777" w:rsidR="00B2050B" w:rsidRDefault="00B2050B" w:rsidP="00B2050B">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14:paraId="6601202D" w14:textId="77777777" w:rsidR="00B2050B" w:rsidRDefault="00B2050B" w:rsidP="00B2050B">
            <w:pPr>
              <w:pStyle w:val="Tab"/>
              <w:spacing w:line="256" w:lineRule="auto"/>
              <w:jc w:val="both"/>
              <w:rPr>
                <w:lang w:eastAsia="en-US"/>
              </w:rPr>
            </w:pPr>
            <w:r>
              <w:rPr>
                <w:lang w:eastAsia="en-US"/>
              </w:rPr>
              <w:t xml:space="preserve">2005   Finance Zlín, a. s. – makléř obchodníka s cennými papíry </w:t>
            </w:r>
          </w:p>
          <w:p w14:paraId="543C3EDB" w14:textId="77777777" w:rsidR="00B2050B" w:rsidRDefault="00B2050B" w:rsidP="00B2050B">
            <w:pPr>
              <w:jc w:val="both"/>
            </w:pPr>
            <w:r>
              <w:rPr>
                <w:lang w:eastAsia="en-US"/>
              </w:rPr>
              <w:t>2005–dosud   UTB ve Zlíně, FaME, Ústav financí a účetnictví – odborný asistent</w:t>
            </w:r>
          </w:p>
        </w:tc>
      </w:tr>
      <w:tr w:rsidR="00B2050B" w14:paraId="7AC8B304" w14:textId="77777777" w:rsidTr="00B2050B">
        <w:trPr>
          <w:trHeight w:val="250"/>
        </w:trPr>
        <w:tc>
          <w:tcPr>
            <w:tcW w:w="9859" w:type="dxa"/>
            <w:gridSpan w:val="11"/>
            <w:shd w:val="clear" w:color="auto" w:fill="F7CAAC"/>
          </w:tcPr>
          <w:p w14:paraId="24556321" w14:textId="77777777" w:rsidR="00B2050B" w:rsidRDefault="00B2050B" w:rsidP="00B2050B">
            <w:pPr>
              <w:jc w:val="both"/>
            </w:pPr>
            <w:r>
              <w:rPr>
                <w:b/>
              </w:rPr>
              <w:t>Zkušenosti s vedením kvalifikačních a rigorózních prací</w:t>
            </w:r>
          </w:p>
        </w:tc>
      </w:tr>
      <w:tr w:rsidR="00B2050B" w14:paraId="116EC27A" w14:textId="77777777" w:rsidTr="00B2050B">
        <w:trPr>
          <w:trHeight w:val="394"/>
        </w:trPr>
        <w:tc>
          <w:tcPr>
            <w:tcW w:w="9859" w:type="dxa"/>
            <w:gridSpan w:val="11"/>
          </w:tcPr>
          <w:p w14:paraId="07D9F501" w14:textId="77777777" w:rsidR="00227BC9" w:rsidRDefault="00227BC9" w:rsidP="00227BC9">
            <w:pPr>
              <w:jc w:val="both"/>
            </w:pPr>
            <w:r>
              <w:t>Počet vedených bakalářských prací – 48</w:t>
            </w:r>
          </w:p>
          <w:p w14:paraId="00888BFB" w14:textId="4F98E9D3" w:rsidR="00B2050B" w:rsidRDefault="00227BC9" w:rsidP="00227BC9">
            <w:pPr>
              <w:jc w:val="both"/>
            </w:pPr>
            <w:r>
              <w:t>Počet vedených diplomových prací – 51</w:t>
            </w:r>
          </w:p>
        </w:tc>
      </w:tr>
      <w:tr w:rsidR="00B2050B" w14:paraId="1A679D00" w14:textId="77777777" w:rsidTr="00B2050B">
        <w:trPr>
          <w:cantSplit/>
        </w:trPr>
        <w:tc>
          <w:tcPr>
            <w:tcW w:w="3347" w:type="dxa"/>
            <w:gridSpan w:val="2"/>
            <w:tcBorders>
              <w:top w:val="single" w:sz="12" w:space="0" w:color="auto"/>
            </w:tcBorders>
            <w:shd w:val="clear" w:color="auto" w:fill="F7CAAC"/>
          </w:tcPr>
          <w:p w14:paraId="61276ED4"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0D39C4F"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206A6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9EB3E2" w14:textId="77777777" w:rsidR="00B2050B" w:rsidRDefault="00B2050B" w:rsidP="00B2050B">
            <w:pPr>
              <w:jc w:val="both"/>
              <w:rPr>
                <w:b/>
              </w:rPr>
            </w:pPr>
            <w:r>
              <w:rPr>
                <w:b/>
              </w:rPr>
              <w:t>Ohlasy publikací</w:t>
            </w:r>
          </w:p>
        </w:tc>
      </w:tr>
      <w:tr w:rsidR="00B2050B" w14:paraId="47223802" w14:textId="77777777" w:rsidTr="00B2050B">
        <w:trPr>
          <w:cantSplit/>
        </w:trPr>
        <w:tc>
          <w:tcPr>
            <w:tcW w:w="3347" w:type="dxa"/>
            <w:gridSpan w:val="2"/>
          </w:tcPr>
          <w:p w14:paraId="13FECFCF" w14:textId="77777777" w:rsidR="00B2050B" w:rsidRDefault="00B2050B" w:rsidP="00B2050B">
            <w:pPr>
              <w:jc w:val="both"/>
            </w:pPr>
          </w:p>
        </w:tc>
        <w:tc>
          <w:tcPr>
            <w:tcW w:w="2245" w:type="dxa"/>
            <w:gridSpan w:val="2"/>
          </w:tcPr>
          <w:p w14:paraId="317704A1" w14:textId="77777777" w:rsidR="00B2050B" w:rsidRDefault="00B2050B" w:rsidP="00B2050B">
            <w:pPr>
              <w:jc w:val="both"/>
            </w:pPr>
          </w:p>
        </w:tc>
        <w:tc>
          <w:tcPr>
            <w:tcW w:w="2248" w:type="dxa"/>
            <w:gridSpan w:val="4"/>
            <w:tcBorders>
              <w:right w:val="single" w:sz="12" w:space="0" w:color="auto"/>
            </w:tcBorders>
          </w:tcPr>
          <w:p w14:paraId="3DF95274" w14:textId="77777777" w:rsidR="00B2050B" w:rsidRDefault="00B2050B" w:rsidP="00B2050B">
            <w:pPr>
              <w:jc w:val="both"/>
            </w:pPr>
          </w:p>
        </w:tc>
        <w:tc>
          <w:tcPr>
            <w:tcW w:w="632" w:type="dxa"/>
            <w:tcBorders>
              <w:left w:val="single" w:sz="12" w:space="0" w:color="auto"/>
            </w:tcBorders>
            <w:shd w:val="clear" w:color="auto" w:fill="F7CAAC"/>
          </w:tcPr>
          <w:p w14:paraId="20DD0E4D" w14:textId="77777777" w:rsidR="00B2050B" w:rsidRDefault="00B2050B" w:rsidP="00B2050B">
            <w:pPr>
              <w:jc w:val="both"/>
            </w:pPr>
            <w:r>
              <w:rPr>
                <w:b/>
              </w:rPr>
              <w:t>WOS</w:t>
            </w:r>
          </w:p>
        </w:tc>
        <w:tc>
          <w:tcPr>
            <w:tcW w:w="693" w:type="dxa"/>
            <w:shd w:val="clear" w:color="auto" w:fill="F7CAAC"/>
          </w:tcPr>
          <w:p w14:paraId="5B7A5180" w14:textId="77777777" w:rsidR="00B2050B" w:rsidRDefault="00B2050B" w:rsidP="00B2050B">
            <w:pPr>
              <w:jc w:val="both"/>
              <w:rPr>
                <w:sz w:val="18"/>
              </w:rPr>
            </w:pPr>
            <w:r>
              <w:rPr>
                <w:b/>
                <w:sz w:val="18"/>
              </w:rPr>
              <w:t>Scopus</w:t>
            </w:r>
          </w:p>
        </w:tc>
        <w:tc>
          <w:tcPr>
            <w:tcW w:w="694" w:type="dxa"/>
            <w:shd w:val="clear" w:color="auto" w:fill="F7CAAC"/>
          </w:tcPr>
          <w:p w14:paraId="7E9577CF" w14:textId="77777777" w:rsidR="00B2050B" w:rsidRDefault="00B2050B" w:rsidP="00B2050B">
            <w:pPr>
              <w:jc w:val="both"/>
            </w:pPr>
            <w:r>
              <w:rPr>
                <w:b/>
                <w:sz w:val="18"/>
              </w:rPr>
              <w:t>ostatní</w:t>
            </w:r>
          </w:p>
        </w:tc>
      </w:tr>
      <w:tr w:rsidR="00B2050B" w14:paraId="18586320" w14:textId="77777777" w:rsidTr="00B2050B">
        <w:trPr>
          <w:cantSplit/>
          <w:trHeight w:val="70"/>
        </w:trPr>
        <w:tc>
          <w:tcPr>
            <w:tcW w:w="3347" w:type="dxa"/>
            <w:gridSpan w:val="2"/>
            <w:shd w:val="clear" w:color="auto" w:fill="F7CAAC"/>
          </w:tcPr>
          <w:p w14:paraId="06CB8FA7" w14:textId="77777777" w:rsidR="00B2050B" w:rsidRDefault="00B2050B" w:rsidP="00B2050B">
            <w:pPr>
              <w:jc w:val="both"/>
            </w:pPr>
            <w:r>
              <w:rPr>
                <w:b/>
              </w:rPr>
              <w:t>Obor jmenovacího řízení</w:t>
            </w:r>
          </w:p>
        </w:tc>
        <w:tc>
          <w:tcPr>
            <w:tcW w:w="2245" w:type="dxa"/>
            <w:gridSpan w:val="2"/>
            <w:shd w:val="clear" w:color="auto" w:fill="F7CAAC"/>
          </w:tcPr>
          <w:p w14:paraId="4A52B4D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1F148C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0826AAB" w14:textId="77777777" w:rsidR="00B2050B" w:rsidRDefault="00B2050B" w:rsidP="00B2050B">
            <w:pPr>
              <w:jc w:val="both"/>
              <w:rPr>
                <w:b/>
              </w:rPr>
            </w:pPr>
            <w:r>
              <w:rPr>
                <w:b/>
              </w:rPr>
              <w:t>0</w:t>
            </w:r>
          </w:p>
        </w:tc>
        <w:tc>
          <w:tcPr>
            <w:tcW w:w="693" w:type="dxa"/>
            <w:vMerge w:val="restart"/>
          </w:tcPr>
          <w:p w14:paraId="2642CA36" w14:textId="77777777" w:rsidR="00B2050B" w:rsidRDefault="00B2050B" w:rsidP="00B2050B">
            <w:pPr>
              <w:jc w:val="both"/>
              <w:rPr>
                <w:b/>
              </w:rPr>
            </w:pPr>
            <w:r>
              <w:rPr>
                <w:b/>
              </w:rPr>
              <w:t>2</w:t>
            </w:r>
          </w:p>
        </w:tc>
        <w:tc>
          <w:tcPr>
            <w:tcW w:w="694" w:type="dxa"/>
            <w:vMerge w:val="restart"/>
          </w:tcPr>
          <w:p w14:paraId="6B5433E9" w14:textId="77777777" w:rsidR="00B2050B" w:rsidRDefault="00B2050B" w:rsidP="00B2050B">
            <w:pPr>
              <w:jc w:val="both"/>
              <w:rPr>
                <w:b/>
              </w:rPr>
            </w:pPr>
            <w:r>
              <w:rPr>
                <w:b/>
              </w:rPr>
              <w:t>25</w:t>
            </w:r>
          </w:p>
        </w:tc>
      </w:tr>
      <w:tr w:rsidR="00B2050B" w14:paraId="2CEA600D" w14:textId="77777777" w:rsidTr="00B2050B">
        <w:trPr>
          <w:trHeight w:val="205"/>
        </w:trPr>
        <w:tc>
          <w:tcPr>
            <w:tcW w:w="3347" w:type="dxa"/>
            <w:gridSpan w:val="2"/>
          </w:tcPr>
          <w:p w14:paraId="11DF8D08" w14:textId="77777777" w:rsidR="00B2050B" w:rsidRDefault="00B2050B" w:rsidP="00B2050B">
            <w:pPr>
              <w:jc w:val="both"/>
            </w:pPr>
          </w:p>
        </w:tc>
        <w:tc>
          <w:tcPr>
            <w:tcW w:w="2245" w:type="dxa"/>
            <w:gridSpan w:val="2"/>
          </w:tcPr>
          <w:p w14:paraId="48322D8B" w14:textId="77777777" w:rsidR="00B2050B" w:rsidRDefault="00B2050B" w:rsidP="00B2050B">
            <w:pPr>
              <w:jc w:val="both"/>
            </w:pPr>
          </w:p>
        </w:tc>
        <w:tc>
          <w:tcPr>
            <w:tcW w:w="2248" w:type="dxa"/>
            <w:gridSpan w:val="4"/>
            <w:tcBorders>
              <w:right w:val="single" w:sz="12" w:space="0" w:color="auto"/>
            </w:tcBorders>
          </w:tcPr>
          <w:p w14:paraId="480A0BD5" w14:textId="77777777" w:rsidR="00B2050B" w:rsidRDefault="00B2050B" w:rsidP="00B2050B">
            <w:pPr>
              <w:jc w:val="both"/>
            </w:pPr>
          </w:p>
        </w:tc>
        <w:tc>
          <w:tcPr>
            <w:tcW w:w="632" w:type="dxa"/>
            <w:vMerge/>
            <w:tcBorders>
              <w:left w:val="single" w:sz="12" w:space="0" w:color="auto"/>
            </w:tcBorders>
            <w:vAlign w:val="center"/>
          </w:tcPr>
          <w:p w14:paraId="4474B828" w14:textId="77777777" w:rsidR="00B2050B" w:rsidRDefault="00B2050B" w:rsidP="00B2050B">
            <w:pPr>
              <w:rPr>
                <w:b/>
              </w:rPr>
            </w:pPr>
          </w:p>
        </w:tc>
        <w:tc>
          <w:tcPr>
            <w:tcW w:w="693" w:type="dxa"/>
            <w:vMerge/>
            <w:vAlign w:val="center"/>
          </w:tcPr>
          <w:p w14:paraId="4CC99ED6" w14:textId="77777777" w:rsidR="00B2050B" w:rsidRDefault="00B2050B" w:rsidP="00B2050B">
            <w:pPr>
              <w:rPr>
                <w:b/>
              </w:rPr>
            </w:pPr>
          </w:p>
        </w:tc>
        <w:tc>
          <w:tcPr>
            <w:tcW w:w="694" w:type="dxa"/>
            <w:vMerge/>
            <w:vAlign w:val="center"/>
          </w:tcPr>
          <w:p w14:paraId="6DDF5C71" w14:textId="77777777" w:rsidR="00B2050B" w:rsidRDefault="00B2050B" w:rsidP="00B2050B">
            <w:pPr>
              <w:rPr>
                <w:b/>
              </w:rPr>
            </w:pPr>
          </w:p>
        </w:tc>
      </w:tr>
      <w:tr w:rsidR="00B2050B" w14:paraId="0B5188C9" w14:textId="77777777" w:rsidTr="00B2050B">
        <w:tc>
          <w:tcPr>
            <w:tcW w:w="9859" w:type="dxa"/>
            <w:gridSpan w:val="11"/>
            <w:shd w:val="clear" w:color="auto" w:fill="F7CAAC"/>
          </w:tcPr>
          <w:p w14:paraId="3673961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4F2049" w14:textId="77777777" w:rsidTr="00B2050B">
        <w:trPr>
          <w:trHeight w:val="2347"/>
        </w:trPr>
        <w:tc>
          <w:tcPr>
            <w:tcW w:w="9859" w:type="dxa"/>
            <w:gridSpan w:val="11"/>
          </w:tcPr>
          <w:p w14:paraId="51F942BD"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w:t>
            </w:r>
            <w:r w:rsidRPr="00976E0B">
              <w:rPr>
                <w:rFonts w:ascii="Times New Roman" w:hAnsi="Times New Roman"/>
                <w:sz w:val="20"/>
                <w:szCs w:val="20"/>
                <w:lang w:val="en-GB"/>
              </w:rPr>
              <w:t xml:space="preserve">Increasing the Efectiveness of Crowdfunding Campaigns. </w:t>
            </w:r>
            <w:r w:rsidRPr="00976E0B">
              <w:rPr>
                <w:rFonts w:ascii="Times New Roman" w:hAnsi="Times New Roman"/>
                <w:iCs/>
                <w:sz w:val="20"/>
                <w:szCs w:val="20"/>
                <w:lang w:val="en-GB"/>
              </w:rPr>
              <w:t>In</w:t>
            </w:r>
            <w:r w:rsidRPr="00976E0B">
              <w:rPr>
                <w:rFonts w:ascii="Times New Roman" w:hAnsi="Times New Roman"/>
                <w:i/>
                <w:iCs/>
                <w:sz w:val="20"/>
                <w:szCs w:val="20"/>
                <w:lang w:val="en-GB"/>
              </w:rPr>
              <w:t xml:space="preserve"> Proceedings of the 8</w:t>
            </w:r>
            <w:r w:rsidRPr="00976E0B">
              <w:rPr>
                <w:rFonts w:ascii="Times New Roman" w:hAnsi="Times New Roman"/>
                <w:i/>
                <w:iCs/>
                <w:sz w:val="20"/>
                <w:szCs w:val="20"/>
                <w:vertAlign w:val="superscript"/>
                <w:lang w:val="en-GB"/>
              </w:rPr>
              <w:t>th</w:t>
            </w:r>
            <w:r w:rsidRPr="00976E0B">
              <w:rPr>
                <w:rFonts w:ascii="Times New Roman" w:hAnsi="Times New Roman"/>
                <w:i/>
                <w:iCs/>
                <w:sz w:val="20"/>
                <w:szCs w:val="20"/>
                <w:lang w:val="en-GB"/>
              </w:rPr>
              <w:t xml:space="preserve"> International Scientific Conference Finance and the Performance of Firms in Science, Education and Practice.</w:t>
            </w:r>
            <w:r w:rsidRPr="00976E0B">
              <w:rPr>
                <w:rFonts w:ascii="Times New Roman" w:hAnsi="Times New Roman"/>
                <w:sz w:val="20"/>
                <w:szCs w:val="20"/>
                <w:lang w:val="en-GB"/>
              </w:rPr>
              <w:t xml:space="preserve"> Zlín: Tomas Bata University in Zlín, 2017, pp. 366-380. ISBN </w:t>
            </w:r>
            <w:r w:rsidRPr="00976E0B">
              <w:rPr>
                <w:rFonts w:ascii="Times New Roman" w:hAnsi="Times New Roman"/>
                <w:sz w:val="20"/>
                <w:szCs w:val="20"/>
              </w:rPr>
              <w:t>978-80-7454-653-2.</w:t>
            </w:r>
          </w:p>
          <w:p w14:paraId="62821D95"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Mobile Banking in the Corporate Segment of the Czech Banking Sector.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Zlín: Tomas Bata University in Zlín, 2015, s. 533–544. ISBN 978-80-7454-482-8.</w:t>
            </w:r>
          </w:p>
          <w:p w14:paraId="34B5BD90"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NEVŘALOVÁ, V. The Exchange Interventions as a Tool of the Central Bank against Deflation in the Czech Republic.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xml:space="preserve">. Zlín: Tomas Bata University in Zlín, 2015, s. 545–558. ISBN 978-80-7454-482-8. </w:t>
            </w:r>
            <w:r>
              <w:rPr>
                <w:rFonts w:ascii="Times New Roman" w:hAnsi="Times New Roman"/>
                <w:sz w:val="20"/>
                <w:szCs w:val="20"/>
              </w:rPr>
              <w:t>(90 %)</w:t>
            </w:r>
          </w:p>
          <w:p w14:paraId="3B360E63" w14:textId="77777777" w:rsidR="00B2050B" w:rsidRPr="00976E0B" w:rsidRDefault="00B2050B" w:rsidP="00B2050B">
            <w:pPr>
              <w:jc w:val="both"/>
            </w:pPr>
            <w:r w:rsidRPr="00976E0B">
              <w:t xml:space="preserve">HRUBOŠOVÁ, E., KAMENÍKOVÁ, B., STROUHAL, J., BONACI, C., FILIP, C. Hedging foreign Exchange risk in SME in the Czech Republic. </w:t>
            </w:r>
            <w:r w:rsidRPr="00976E0B">
              <w:rPr>
                <w:i/>
                <w:iCs/>
              </w:rPr>
              <w:t xml:space="preserve">International Journal of Mathematics Computers in Simulation. </w:t>
            </w:r>
            <w:r w:rsidRPr="00976E0B">
              <w:rPr>
                <w:iCs/>
              </w:rPr>
              <w:t>2015,</w:t>
            </w:r>
            <w:r w:rsidRPr="00976E0B">
              <w:rPr>
                <w:i/>
                <w:iCs/>
              </w:rPr>
              <w:t xml:space="preserve"> </w:t>
            </w:r>
            <w:r w:rsidRPr="00976E0B">
              <w:t>Volume 7, Issue 2, pp. 198-205. ISSN 1998-0159.</w:t>
            </w:r>
            <w:r>
              <w:t xml:space="preserve"> (40%)</w:t>
            </w:r>
          </w:p>
          <w:p w14:paraId="23D2B3F9" w14:textId="5DEF5C2E" w:rsidR="00B2050B" w:rsidRPr="00976E0B" w:rsidRDefault="00B2050B" w:rsidP="00B2050B">
            <w:pPr>
              <w:jc w:val="both"/>
              <w:rPr>
                <w:sz w:val="22"/>
                <w:szCs w:val="22"/>
              </w:rPr>
            </w:pPr>
            <w:del w:id="6367" w:author="Pavla Trefilová" w:date="2019-11-18T17:19:00Z">
              <w:r w:rsidRPr="00976E0B">
                <w:delText xml:space="preserve">KAMENÍKOVÁ, B. Finanční trhy (53-73 s.), Peněžní a devizový trh. (74–90 s.), Investiční bankovnictví (489-508 s.), Hypoteční bankovnictví (509-525 s.) In </w:delText>
              </w:r>
              <w:r w:rsidRPr="00976E0B">
                <w:rPr>
                  <w:i/>
                </w:rPr>
                <w:delText>Finanční trhy, Bankovnictví, Pojišťovnictví.</w:delText>
              </w:r>
              <w:r w:rsidRPr="00976E0B">
                <w:delText xml:space="preserve"> Kapitoly v knize. Žilina: GEORG, 2013. ISBN 978-80-8154-024-0.</w:delText>
              </w:r>
            </w:del>
          </w:p>
        </w:tc>
      </w:tr>
      <w:tr w:rsidR="00B2050B" w14:paraId="53AB785D" w14:textId="77777777" w:rsidTr="00B2050B">
        <w:trPr>
          <w:trHeight w:val="218"/>
        </w:trPr>
        <w:tc>
          <w:tcPr>
            <w:tcW w:w="9859" w:type="dxa"/>
            <w:gridSpan w:val="11"/>
            <w:shd w:val="clear" w:color="auto" w:fill="F7CAAC"/>
          </w:tcPr>
          <w:p w14:paraId="27967FA4" w14:textId="77777777" w:rsidR="00B2050B" w:rsidRDefault="00B2050B" w:rsidP="00B2050B">
            <w:pPr>
              <w:rPr>
                <w:b/>
              </w:rPr>
            </w:pPr>
            <w:r>
              <w:rPr>
                <w:b/>
              </w:rPr>
              <w:t>Působení v zahraničí</w:t>
            </w:r>
          </w:p>
        </w:tc>
      </w:tr>
      <w:tr w:rsidR="00B2050B" w14:paraId="41B228FC" w14:textId="77777777" w:rsidTr="00A5673C">
        <w:trPr>
          <w:trHeight w:val="97"/>
        </w:trPr>
        <w:tc>
          <w:tcPr>
            <w:tcW w:w="9859" w:type="dxa"/>
            <w:gridSpan w:val="11"/>
          </w:tcPr>
          <w:p w14:paraId="7435740E" w14:textId="77777777" w:rsidR="00B2050B" w:rsidRDefault="00B2050B" w:rsidP="00B2050B">
            <w:pPr>
              <w:rPr>
                <w:b/>
              </w:rPr>
            </w:pPr>
          </w:p>
        </w:tc>
      </w:tr>
      <w:tr w:rsidR="00B2050B" w14:paraId="3EFBEA85" w14:textId="77777777" w:rsidTr="00A5673C">
        <w:trPr>
          <w:cantSplit/>
          <w:trHeight w:val="128"/>
        </w:trPr>
        <w:tc>
          <w:tcPr>
            <w:tcW w:w="2518" w:type="dxa"/>
            <w:shd w:val="clear" w:color="auto" w:fill="F7CAAC"/>
          </w:tcPr>
          <w:p w14:paraId="6ADB149A" w14:textId="77777777" w:rsidR="00B2050B" w:rsidRDefault="00B2050B" w:rsidP="00B2050B">
            <w:pPr>
              <w:jc w:val="both"/>
              <w:rPr>
                <w:b/>
              </w:rPr>
            </w:pPr>
            <w:r>
              <w:rPr>
                <w:b/>
              </w:rPr>
              <w:t xml:space="preserve">Podpis </w:t>
            </w:r>
          </w:p>
        </w:tc>
        <w:tc>
          <w:tcPr>
            <w:tcW w:w="4536" w:type="dxa"/>
            <w:gridSpan w:val="5"/>
          </w:tcPr>
          <w:p w14:paraId="71B2359A" w14:textId="77777777" w:rsidR="00B2050B" w:rsidRDefault="00B2050B" w:rsidP="00B2050B">
            <w:pPr>
              <w:jc w:val="both"/>
            </w:pPr>
          </w:p>
        </w:tc>
        <w:tc>
          <w:tcPr>
            <w:tcW w:w="786" w:type="dxa"/>
            <w:gridSpan w:val="2"/>
            <w:shd w:val="clear" w:color="auto" w:fill="F7CAAC"/>
          </w:tcPr>
          <w:p w14:paraId="5CBF573F" w14:textId="77777777" w:rsidR="00B2050B" w:rsidRDefault="00B2050B" w:rsidP="00B2050B">
            <w:pPr>
              <w:jc w:val="both"/>
            </w:pPr>
            <w:r>
              <w:rPr>
                <w:b/>
              </w:rPr>
              <w:t>datum</w:t>
            </w:r>
          </w:p>
        </w:tc>
        <w:tc>
          <w:tcPr>
            <w:tcW w:w="2019" w:type="dxa"/>
            <w:gridSpan w:val="3"/>
          </w:tcPr>
          <w:p w14:paraId="3382E0EE" w14:textId="77777777" w:rsidR="00B2050B" w:rsidRDefault="00B2050B" w:rsidP="00B2050B">
            <w:pPr>
              <w:jc w:val="both"/>
            </w:pPr>
          </w:p>
        </w:tc>
      </w:tr>
    </w:tbl>
    <w:p w14:paraId="6160C4E9" w14:textId="77777777" w:rsidR="00B2050B" w:rsidRDefault="00B2050B" w:rsidP="00B2050B"/>
    <w:p w14:paraId="586EFB41" w14:textId="77777777" w:rsidR="00A5673C" w:rsidRDefault="00A5673C" w:rsidP="00B2050B"/>
    <w:p w14:paraId="52C36902" w14:textId="77777777" w:rsidR="00380D44" w:rsidRDefault="00380D44">
      <w:pPr>
        <w:rPr>
          <w:ins w:id="6368" w:author="Pavla Trefilová" w:date="2019-11-18T17:19:00Z"/>
        </w:rPr>
      </w:pPr>
      <w:ins w:id="6369" w:author="Pavla Trefilová" w:date="2019-11-18T17:19:00Z">
        <w:r>
          <w:lastRenderedPageBreak/>
          <w:br w:type="page"/>
        </w:r>
      </w:ins>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31A802F" w14:textId="77777777" w:rsidTr="00227BC9">
        <w:tc>
          <w:tcPr>
            <w:tcW w:w="9857" w:type="dxa"/>
            <w:gridSpan w:val="11"/>
            <w:tcBorders>
              <w:bottom w:val="double" w:sz="4" w:space="0" w:color="auto"/>
            </w:tcBorders>
            <w:shd w:val="clear" w:color="auto" w:fill="BDD6EE"/>
          </w:tcPr>
          <w:p w14:paraId="34A9D9EF" w14:textId="330B4784" w:rsidR="00B2050B" w:rsidRDefault="00B2050B" w:rsidP="00B2050B">
            <w:pPr>
              <w:jc w:val="both"/>
              <w:rPr>
                <w:b/>
                <w:sz w:val="28"/>
              </w:rPr>
            </w:pPr>
            <w:r>
              <w:rPr>
                <w:b/>
                <w:sz w:val="28"/>
              </w:rPr>
              <w:lastRenderedPageBreak/>
              <w:t>C-I – Personální zabezpečení</w:t>
            </w:r>
          </w:p>
        </w:tc>
      </w:tr>
      <w:tr w:rsidR="00B2050B" w14:paraId="11A59B37" w14:textId="77777777" w:rsidTr="00227BC9">
        <w:tc>
          <w:tcPr>
            <w:tcW w:w="2516" w:type="dxa"/>
            <w:tcBorders>
              <w:top w:val="double" w:sz="4" w:space="0" w:color="auto"/>
            </w:tcBorders>
            <w:shd w:val="clear" w:color="auto" w:fill="F7CAAC"/>
          </w:tcPr>
          <w:p w14:paraId="5AB48D86" w14:textId="77777777" w:rsidR="00B2050B" w:rsidRDefault="00B2050B" w:rsidP="00B2050B">
            <w:pPr>
              <w:jc w:val="both"/>
              <w:rPr>
                <w:b/>
              </w:rPr>
            </w:pPr>
            <w:r>
              <w:rPr>
                <w:b/>
              </w:rPr>
              <w:t>Vysoká škola</w:t>
            </w:r>
          </w:p>
        </w:tc>
        <w:tc>
          <w:tcPr>
            <w:tcW w:w="7341" w:type="dxa"/>
            <w:gridSpan w:val="10"/>
          </w:tcPr>
          <w:p w14:paraId="5BA630A9" w14:textId="77777777" w:rsidR="00B2050B" w:rsidRDefault="00B2050B" w:rsidP="00B2050B">
            <w:pPr>
              <w:jc w:val="both"/>
            </w:pPr>
            <w:r>
              <w:t>Univerzita Tomáše Bati ve Zlíně</w:t>
            </w:r>
          </w:p>
        </w:tc>
      </w:tr>
      <w:tr w:rsidR="00B2050B" w14:paraId="20A7B84D" w14:textId="77777777" w:rsidTr="00227BC9">
        <w:tc>
          <w:tcPr>
            <w:tcW w:w="2516" w:type="dxa"/>
            <w:shd w:val="clear" w:color="auto" w:fill="F7CAAC"/>
          </w:tcPr>
          <w:p w14:paraId="19403BF7" w14:textId="77777777" w:rsidR="00B2050B" w:rsidRDefault="00B2050B" w:rsidP="00B2050B">
            <w:pPr>
              <w:jc w:val="both"/>
              <w:rPr>
                <w:b/>
              </w:rPr>
            </w:pPr>
            <w:r>
              <w:rPr>
                <w:b/>
              </w:rPr>
              <w:t>Součást vysoké školy</w:t>
            </w:r>
          </w:p>
        </w:tc>
        <w:tc>
          <w:tcPr>
            <w:tcW w:w="7341" w:type="dxa"/>
            <w:gridSpan w:val="10"/>
          </w:tcPr>
          <w:p w14:paraId="504921EF" w14:textId="77777777" w:rsidR="00B2050B" w:rsidRDefault="00B2050B" w:rsidP="00B2050B">
            <w:pPr>
              <w:jc w:val="both"/>
            </w:pPr>
            <w:r>
              <w:t>Fakulta managementu a ekonomiky</w:t>
            </w:r>
          </w:p>
        </w:tc>
      </w:tr>
      <w:tr w:rsidR="00B2050B" w14:paraId="79BBDEEE" w14:textId="77777777" w:rsidTr="00227BC9">
        <w:tc>
          <w:tcPr>
            <w:tcW w:w="2516" w:type="dxa"/>
            <w:shd w:val="clear" w:color="auto" w:fill="F7CAAC"/>
          </w:tcPr>
          <w:p w14:paraId="5D5619B8" w14:textId="77777777" w:rsidR="00B2050B" w:rsidRDefault="00B2050B" w:rsidP="00B2050B">
            <w:pPr>
              <w:jc w:val="both"/>
              <w:rPr>
                <w:b/>
              </w:rPr>
            </w:pPr>
            <w:r>
              <w:rPr>
                <w:b/>
              </w:rPr>
              <w:t>Název studijního programu</w:t>
            </w:r>
          </w:p>
        </w:tc>
        <w:tc>
          <w:tcPr>
            <w:tcW w:w="7341" w:type="dxa"/>
            <w:gridSpan w:val="10"/>
          </w:tcPr>
          <w:p w14:paraId="4B258714" w14:textId="2B5D228D" w:rsidR="00B2050B" w:rsidRDefault="00343DC3" w:rsidP="00B2050B">
            <w:pPr>
              <w:jc w:val="both"/>
            </w:pPr>
            <w:r>
              <w:t xml:space="preserve">Economics and Management </w:t>
            </w:r>
          </w:p>
        </w:tc>
      </w:tr>
      <w:tr w:rsidR="00B2050B" w14:paraId="70E83DA8" w14:textId="77777777" w:rsidTr="00227BC9">
        <w:tc>
          <w:tcPr>
            <w:tcW w:w="2516" w:type="dxa"/>
            <w:shd w:val="clear" w:color="auto" w:fill="F7CAAC"/>
          </w:tcPr>
          <w:p w14:paraId="37645A68" w14:textId="77777777" w:rsidR="00B2050B" w:rsidRDefault="00B2050B" w:rsidP="00B2050B">
            <w:pPr>
              <w:jc w:val="both"/>
              <w:rPr>
                <w:b/>
              </w:rPr>
            </w:pPr>
            <w:r>
              <w:rPr>
                <w:b/>
              </w:rPr>
              <w:t>Jméno a příjmení</w:t>
            </w:r>
          </w:p>
        </w:tc>
        <w:tc>
          <w:tcPr>
            <w:tcW w:w="4536" w:type="dxa"/>
            <w:gridSpan w:val="5"/>
          </w:tcPr>
          <w:p w14:paraId="1FED0AB2" w14:textId="77777777" w:rsidR="00B2050B" w:rsidRDefault="00B2050B" w:rsidP="00B2050B">
            <w:pPr>
              <w:jc w:val="both"/>
            </w:pPr>
            <w:r>
              <w:t>Olga KAPPLOVÁ</w:t>
            </w:r>
          </w:p>
        </w:tc>
        <w:tc>
          <w:tcPr>
            <w:tcW w:w="709" w:type="dxa"/>
            <w:shd w:val="clear" w:color="auto" w:fill="F7CAAC"/>
          </w:tcPr>
          <w:p w14:paraId="63C00A01" w14:textId="77777777" w:rsidR="00B2050B" w:rsidRDefault="00B2050B" w:rsidP="00B2050B">
            <w:pPr>
              <w:jc w:val="both"/>
              <w:rPr>
                <w:b/>
              </w:rPr>
            </w:pPr>
            <w:r>
              <w:rPr>
                <w:b/>
              </w:rPr>
              <w:t>Tituly</w:t>
            </w:r>
          </w:p>
        </w:tc>
        <w:tc>
          <w:tcPr>
            <w:tcW w:w="2096" w:type="dxa"/>
            <w:gridSpan w:val="4"/>
          </w:tcPr>
          <w:p w14:paraId="594CC32B" w14:textId="77777777" w:rsidR="00B2050B" w:rsidRDefault="00B2050B" w:rsidP="00B2050B">
            <w:pPr>
              <w:jc w:val="both"/>
            </w:pPr>
            <w:r>
              <w:t>JUDr., Ph.D.</w:t>
            </w:r>
          </w:p>
        </w:tc>
      </w:tr>
      <w:tr w:rsidR="00B2050B" w14:paraId="55BE040A" w14:textId="77777777" w:rsidTr="00227BC9">
        <w:tc>
          <w:tcPr>
            <w:tcW w:w="2516" w:type="dxa"/>
            <w:shd w:val="clear" w:color="auto" w:fill="F7CAAC"/>
          </w:tcPr>
          <w:p w14:paraId="18924B99" w14:textId="77777777" w:rsidR="00B2050B" w:rsidRDefault="00B2050B" w:rsidP="00B2050B">
            <w:pPr>
              <w:jc w:val="both"/>
              <w:rPr>
                <w:b/>
              </w:rPr>
            </w:pPr>
            <w:r>
              <w:rPr>
                <w:b/>
              </w:rPr>
              <w:t>Rok narození</w:t>
            </w:r>
          </w:p>
        </w:tc>
        <w:tc>
          <w:tcPr>
            <w:tcW w:w="829" w:type="dxa"/>
          </w:tcPr>
          <w:p w14:paraId="3F6ADFE9" w14:textId="77777777" w:rsidR="00B2050B" w:rsidRDefault="00B2050B" w:rsidP="00B2050B">
            <w:pPr>
              <w:jc w:val="both"/>
            </w:pPr>
            <w:r>
              <w:t>1950</w:t>
            </w:r>
          </w:p>
        </w:tc>
        <w:tc>
          <w:tcPr>
            <w:tcW w:w="1721" w:type="dxa"/>
            <w:shd w:val="clear" w:color="auto" w:fill="F7CAAC"/>
          </w:tcPr>
          <w:p w14:paraId="021CB162" w14:textId="77777777" w:rsidR="00B2050B" w:rsidRDefault="00B2050B" w:rsidP="00B2050B">
            <w:pPr>
              <w:jc w:val="both"/>
              <w:rPr>
                <w:b/>
              </w:rPr>
            </w:pPr>
            <w:r>
              <w:rPr>
                <w:b/>
              </w:rPr>
              <w:t>typ vztahu k VŠ</w:t>
            </w:r>
          </w:p>
        </w:tc>
        <w:tc>
          <w:tcPr>
            <w:tcW w:w="992" w:type="dxa"/>
            <w:gridSpan w:val="2"/>
          </w:tcPr>
          <w:p w14:paraId="21CDB7DF" w14:textId="77777777" w:rsidR="00B2050B" w:rsidRDefault="00A5673C" w:rsidP="00B2050B">
            <w:pPr>
              <w:jc w:val="both"/>
            </w:pPr>
            <w:r>
              <w:t>pp</w:t>
            </w:r>
          </w:p>
        </w:tc>
        <w:tc>
          <w:tcPr>
            <w:tcW w:w="994" w:type="dxa"/>
            <w:shd w:val="clear" w:color="auto" w:fill="F7CAAC"/>
          </w:tcPr>
          <w:p w14:paraId="6C13B37D" w14:textId="77777777" w:rsidR="00B2050B" w:rsidRDefault="00B2050B" w:rsidP="00B2050B">
            <w:pPr>
              <w:jc w:val="both"/>
              <w:rPr>
                <w:b/>
              </w:rPr>
            </w:pPr>
            <w:r>
              <w:rPr>
                <w:b/>
              </w:rPr>
              <w:t>rozsah</w:t>
            </w:r>
          </w:p>
        </w:tc>
        <w:tc>
          <w:tcPr>
            <w:tcW w:w="709" w:type="dxa"/>
          </w:tcPr>
          <w:p w14:paraId="4AD9AC35" w14:textId="77777777" w:rsidR="00B2050B" w:rsidRDefault="00B2050B" w:rsidP="00B2050B">
            <w:pPr>
              <w:jc w:val="both"/>
            </w:pPr>
            <w:r>
              <w:t>40</w:t>
            </w:r>
          </w:p>
        </w:tc>
        <w:tc>
          <w:tcPr>
            <w:tcW w:w="709" w:type="dxa"/>
            <w:gridSpan w:val="2"/>
            <w:shd w:val="clear" w:color="auto" w:fill="F7CAAC"/>
          </w:tcPr>
          <w:p w14:paraId="1BB05961" w14:textId="77777777" w:rsidR="00B2050B" w:rsidRDefault="00B2050B" w:rsidP="00B2050B">
            <w:pPr>
              <w:jc w:val="both"/>
              <w:rPr>
                <w:b/>
              </w:rPr>
            </w:pPr>
            <w:r>
              <w:rPr>
                <w:b/>
              </w:rPr>
              <w:t>do kdy</w:t>
            </w:r>
          </w:p>
        </w:tc>
        <w:tc>
          <w:tcPr>
            <w:tcW w:w="1387" w:type="dxa"/>
            <w:gridSpan w:val="2"/>
          </w:tcPr>
          <w:p w14:paraId="576195D5" w14:textId="42B0380A" w:rsidR="00B2050B" w:rsidRDefault="00A5673C" w:rsidP="00A5673C">
            <w:pPr>
              <w:jc w:val="both"/>
            </w:pPr>
            <w:r>
              <w:t>0</w:t>
            </w:r>
            <w:r w:rsidR="00B2050B">
              <w:t>8</w:t>
            </w:r>
            <w:r>
              <w:t>/</w:t>
            </w:r>
            <w:del w:id="6370" w:author="Pavla Trefilová" w:date="2019-11-18T17:19:00Z">
              <w:r w:rsidR="00B2050B">
                <w:delText>2019</w:delText>
              </w:r>
            </w:del>
            <w:ins w:id="6371" w:author="Pavla Trefilová" w:date="2019-11-18T17:19:00Z">
              <w:r w:rsidR="00B76D0F">
                <w:t>2022</w:t>
              </w:r>
            </w:ins>
          </w:p>
        </w:tc>
      </w:tr>
      <w:tr w:rsidR="00B2050B" w14:paraId="4991E6A2" w14:textId="77777777" w:rsidTr="00227BC9">
        <w:tc>
          <w:tcPr>
            <w:tcW w:w="5066" w:type="dxa"/>
            <w:gridSpan w:val="3"/>
            <w:shd w:val="clear" w:color="auto" w:fill="F7CAAC"/>
          </w:tcPr>
          <w:p w14:paraId="75ADD08A" w14:textId="77777777" w:rsidR="00B2050B" w:rsidRDefault="00B2050B" w:rsidP="00B2050B">
            <w:pPr>
              <w:jc w:val="both"/>
              <w:rPr>
                <w:b/>
              </w:rPr>
            </w:pPr>
            <w:r>
              <w:rPr>
                <w:b/>
              </w:rPr>
              <w:t>Typ vztahu na součásti VŠ, která uskutečňuje st. program</w:t>
            </w:r>
          </w:p>
        </w:tc>
        <w:tc>
          <w:tcPr>
            <w:tcW w:w="992" w:type="dxa"/>
            <w:gridSpan w:val="2"/>
          </w:tcPr>
          <w:p w14:paraId="28264754" w14:textId="77777777" w:rsidR="00B2050B" w:rsidRDefault="00A5673C" w:rsidP="00B2050B">
            <w:pPr>
              <w:jc w:val="both"/>
            </w:pPr>
            <w:r>
              <w:t>pp</w:t>
            </w:r>
          </w:p>
        </w:tc>
        <w:tc>
          <w:tcPr>
            <w:tcW w:w="994" w:type="dxa"/>
            <w:shd w:val="clear" w:color="auto" w:fill="F7CAAC"/>
          </w:tcPr>
          <w:p w14:paraId="5F8B2B78" w14:textId="77777777" w:rsidR="00B2050B" w:rsidRDefault="00B2050B" w:rsidP="00B2050B">
            <w:pPr>
              <w:jc w:val="both"/>
              <w:rPr>
                <w:b/>
              </w:rPr>
            </w:pPr>
            <w:r>
              <w:rPr>
                <w:b/>
              </w:rPr>
              <w:t>rozsah</w:t>
            </w:r>
          </w:p>
        </w:tc>
        <w:tc>
          <w:tcPr>
            <w:tcW w:w="709" w:type="dxa"/>
          </w:tcPr>
          <w:p w14:paraId="790F7F25" w14:textId="77777777" w:rsidR="00B2050B" w:rsidRDefault="00B2050B" w:rsidP="00B2050B">
            <w:pPr>
              <w:jc w:val="both"/>
            </w:pPr>
            <w:r>
              <w:t>40</w:t>
            </w:r>
          </w:p>
        </w:tc>
        <w:tc>
          <w:tcPr>
            <w:tcW w:w="709" w:type="dxa"/>
            <w:gridSpan w:val="2"/>
            <w:shd w:val="clear" w:color="auto" w:fill="F7CAAC"/>
          </w:tcPr>
          <w:p w14:paraId="628DA580" w14:textId="77777777" w:rsidR="00B2050B" w:rsidRDefault="00B2050B" w:rsidP="00B2050B">
            <w:pPr>
              <w:jc w:val="both"/>
              <w:rPr>
                <w:b/>
              </w:rPr>
            </w:pPr>
            <w:r>
              <w:rPr>
                <w:b/>
              </w:rPr>
              <w:t>do kdy</w:t>
            </w:r>
          </w:p>
        </w:tc>
        <w:tc>
          <w:tcPr>
            <w:tcW w:w="1387" w:type="dxa"/>
            <w:gridSpan w:val="2"/>
          </w:tcPr>
          <w:p w14:paraId="6F131177" w14:textId="7D62B49E" w:rsidR="00B2050B" w:rsidRDefault="00A5673C" w:rsidP="00A5673C">
            <w:pPr>
              <w:jc w:val="both"/>
            </w:pPr>
            <w:r>
              <w:t>0</w:t>
            </w:r>
            <w:r w:rsidR="00B2050B">
              <w:t>8</w:t>
            </w:r>
            <w:r>
              <w:t>/</w:t>
            </w:r>
            <w:del w:id="6372" w:author="Pavla Trefilová" w:date="2019-11-18T17:19:00Z">
              <w:r>
                <w:delText>2</w:delText>
              </w:r>
              <w:r w:rsidR="00B2050B">
                <w:delText>019</w:delText>
              </w:r>
            </w:del>
            <w:ins w:id="6373" w:author="Pavla Trefilová" w:date="2019-11-18T17:19:00Z">
              <w:r>
                <w:t>2</w:t>
              </w:r>
              <w:r w:rsidR="00B2050B">
                <w:t>0</w:t>
              </w:r>
              <w:r w:rsidR="00B76D0F">
                <w:t>22</w:t>
              </w:r>
            </w:ins>
          </w:p>
        </w:tc>
      </w:tr>
      <w:tr w:rsidR="00B2050B" w14:paraId="41D0962A" w14:textId="77777777" w:rsidTr="00227BC9">
        <w:tc>
          <w:tcPr>
            <w:tcW w:w="6058" w:type="dxa"/>
            <w:gridSpan w:val="5"/>
            <w:shd w:val="clear" w:color="auto" w:fill="F7CAAC"/>
          </w:tcPr>
          <w:p w14:paraId="7D49BDF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109F398" w14:textId="77777777" w:rsidR="00B2050B" w:rsidRDefault="00B2050B" w:rsidP="00B2050B">
            <w:pPr>
              <w:jc w:val="both"/>
              <w:rPr>
                <w:b/>
              </w:rPr>
            </w:pPr>
            <w:r>
              <w:rPr>
                <w:b/>
              </w:rPr>
              <w:t>typ prac. vztahu</w:t>
            </w:r>
          </w:p>
        </w:tc>
        <w:tc>
          <w:tcPr>
            <w:tcW w:w="2096" w:type="dxa"/>
            <w:gridSpan w:val="4"/>
            <w:shd w:val="clear" w:color="auto" w:fill="F7CAAC"/>
          </w:tcPr>
          <w:p w14:paraId="45D2C4B1" w14:textId="77777777" w:rsidR="00B2050B" w:rsidRDefault="00B2050B" w:rsidP="00B2050B">
            <w:pPr>
              <w:jc w:val="both"/>
              <w:rPr>
                <w:b/>
              </w:rPr>
            </w:pPr>
            <w:r>
              <w:rPr>
                <w:b/>
              </w:rPr>
              <w:t>rozsah</w:t>
            </w:r>
          </w:p>
        </w:tc>
      </w:tr>
      <w:tr w:rsidR="00B2050B" w14:paraId="70AE730C" w14:textId="77777777" w:rsidTr="00227BC9">
        <w:tc>
          <w:tcPr>
            <w:tcW w:w="6058" w:type="dxa"/>
            <w:gridSpan w:val="5"/>
          </w:tcPr>
          <w:p w14:paraId="7A1D9741" w14:textId="77777777" w:rsidR="00B2050B" w:rsidRDefault="00B2050B" w:rsidP="00B2050B">
            <w:pPr>
              <w:jc w:val="both"/>
            </w:pPr>
            <w:r>
              <w:t>Vysoká škola logistiky Přerov</w:t>
            </w:r>
          </w:p>
        </w:tc>
        <w:tc>
          <w:tcPr>
            <w:tcW w:w="1703" w:type="dxa"/>
            <w:gridSpan w:val="2"/>
          </w:tcPr>
          <w:p w14:paraId="5C409C30" w14:textId="77777777" w:rsidR="00B2050B" w:rsidRDefault="00B2050B" w:rsidP="00B2050B">
            <w:pPr>
              <w:jc w:val="both"/>
            </w:pPr>
            <w:r>
              <w:t>DPP</w:t>
            </w:r>
          </w:p>
        </w:tc>
        <w:tc>
          <w:tcPr>
            <w:tcW w:w="2096" w:type="dxa"/>
            <w:gridSpan w:val="4"/>
          </w:tcPr>
          <w:p w14:paraId="35B4B5C7" w14:textId="77777777" w:rsidR="00B2050B" w:rsidRDefault="00B2050B" w:rsidP="00B2050B">
            <w:pPr>
              <w:jc w:val="both"/>
            </w:pPr>
          </w:p>
        </w:tc>
      </w:tr>
      <w:tr w:rsidR="00B2050B" w14:paraId="2BCFD55F" w14:textId="77777777" w:rsidTr="00227BC9">
        <w:tc>
          <w:tcPr>
            <w:tcW w:w="6058" w:type="dxa"/>
            <w:gridSpan w:val="5"/>
          </w:tcPr>
          <w:p w14:paraId="6F8098CE" w14:textId="77777777" w:rsidR="00B2050B" w:rsidRDefault="00B2050B" w:rsidP="00B2050B">
            <w:pPr>
              <w:jc w:val="both"/>
            </w:pPr>
          </w:p>
        </w:tc>
        <w:tc>
          <w:tcPr>
            <w:tcW w:w="1703" w:type="dxa"/>
            <w:gridSpan w:val="2"/>
          </w:tcPr>
          <w:p w14:paraId="33730402" w14:textId="77777777" w:rsidR="00B2050B" w:rsidRDefault="00B2050B" w:rsidP="00B2050B">
            <w:pPr>
              <w:jc w:val="both"/>
            </w:pPr>
          </w:p>
        </w:tc>
        <w:tc>
          <w:tcPr>
            <w:tcW w:w="2096" w:type="dxa"/>
            <w:gridSpan w:val="4"/>
          </w:tcPr>
          <w:p w14:paraId="5E6D8D3A" w14:textId="77777777" w:rsidR="00B2050B" w:rsidRDefault="00B2050B" w:rsidP="00B2050B">
            <w:pPr>
              <w:jc w:val="both"/>
            </w:pPr>
          </w:p>
        </w:tc>
      </w:tr>
      <w:tr w:rsidR="00B2050B" w14:paraId="4ECA03E5" w14:textId="77777777" w:rsidTr="00227BC9">
        <w:tc>
          <w:tcPr>
            <w:tcW w:w="6058" w:type="dxa"/>
            <w:gridSpan w:val="5"/>
          </w:tcPr>
          <w:p w14:paraId="5F39552F" w14:textId="77777777" w:rsidR="00B2050B" w:rsidRDefault="00B2050B" w:rsidP="00B2050B">
            <w:pPr>
              <w:jc w:val="both"/>
            </w:pPr>
          </w:p>
        </w:tc>
        <w:tc>
          <w:tcPr>
            <w:tcW w:w="1703" w:type="dxa"/>
            <w:gridSpan w:val="2"/>
          </w:tcPr>
          <w:p w14:paraId="3585C457" w14:textId="77777777" w:rsidR="00B2050B" w:rsidRDefault="00B2050B" w:rsidP="00B2050B">
            <w:pPr>
              <w:jc w:val="both"/>
            </w:pPr>
          </w:p>
        </w:tc>
        <w:tc>
          <w:tcPr>
            <w:tcW w:w="2096" w:type="dxa"/>
            <w:gridSpan w:val="4"/>
          </w:tcPr>
          <w:p w14:paraId="67CA1665" w14:textId="77777777" w:rsidR="00B2050B" w:rsidRDefault="00B2050B" w:rsidP="00B2050B">
            <w:pPr>
              <w:jc w:val="both"/>
            </w:pPr>
          </w:p>
        </w:tc>
      </w:tr>
      <w:tr w:rsidR="00B2050B" w14:paraId="3C3A5DFD" w14:textId="77777777" w:rsidTr="00227BC9">
        <w:tc>
          <w:tcPr>
            <w:tcW w:w="9857" w:type="dxa"/>
            <w:gridSpan w:val="11"/>
            <w:shd w:val="clear" w:color="auto" w:fill="F7CAAC"/>
          </w:tcPr>
          <w:p w14:paraId="370454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88FB8DA" w14:textId="77777777" w:rsidTr="00227BC9">
        <w:trPr>
          <w:trHeight w:val="324"/>
        </w:trPr>
        <w:tc>
          <w:tcPr>
            <w:tcW w:w="9857" w:type="dxa"/>
            <w:gridSpan w:val="11"/>
            <w:tcBorders>
              <w:top w:val="nil"/>
            </w:tcBorders>
          </w:tcPr>
          <w:p w14:paraId="2634899B" w14:textId="77777777" w:rsidR="00B2050B" w:rsidRDefault="009F5228" w:rsidP="00B2050B">
            <w:pPr>
              <w:jc w:val="both"/>
            </w:pPr>
            <w:r w:rsidRPr="00746071">
              <w:t>Law for Economists</w:t>
            </w:r>
            <w:r>
              <w:t xml:space="preserve"> </w:t>
            </w:r>
            <w:r w:rsidR="00B2050B">
              <w:t>– garant, přednášející (100%)</w:t>
            </w:r>
          </w:p>
        </w:tc>
      </w:tr>
      <w:tr w:rsidR="00B2050B" w14:paraId="1AE4D2D6" w14:textId="77777777" w:rsidTr="00227BC9">
        <w:tc>
          <w:tcPr>
            <w:tcW w:w="9857" w:type="dxa"/>
            <w:gridSpan w:val="11"/>
            <w:shd w:val="clear" w:color="auto" w:fill="F7CAAC"/>
          </w:tcPr>
          <w:p w14:paraId="4CB37037" w14:textId="77777777" w:rsidR="00B2050B" w:rsidRDefault="00B2050B" w:rsidP="00B2050B">
            <w:pPr>
              <w:jc w:val="both"/>
            </w:pPr>
            <w:r>
              <w:rPr>
                <w:b/>
              </w:rPr>
              <w:t xml:space="preserve">Údaje o vzdělání na VŠ </w:t>
            </w:r>
          </w:p>
        </w:tc>
      </w:tr>
      <w:tr w:rsidR="00B2050B" w14:paraId="03898277" w14:textId="77777777" w:rsidTr="00227BC9">
        <w:trPr>
          <w:trHeight w:val="1055"/>
        </w:trPr>
        <w:tc>
          <w:tcPr>
            <w:tcW w:w="9857" w:type="dxa"/>
            <w:gridSpan w:val="11"/>
          </w:tcPr>
          <w:p w14:paraId="7F5316BE" w14:textId="77777777" w:rsidR="001C2699" w:rsidRPr="008E0197" w:rsidRDefault="001C2699" w:rsidP="001C2699">
            <w:pPr>
              <w:jc w:val="both"/>
              <w:rPr>
                <w:bCs/>
              </w:rPr>
            </w:pPr>
            <w:r w:rsidRPr="0031440D">
              <w:rPr>
                <w:rPrChange w:id="6374" w:author="Pavla Trefilová" w:date="2019-11-18T17:19:00Z">
                  <w:rPr>
                    <w:b/>
                  </w:rPr>
                </w:rPrChange>
              </w:rPr>
              <w:t xml:space="preserve">1972–1977: </w:t>
            </w:r>
            <w:r w:rsidRPr="008E0197">
              <w:rPr>
                <w:bCs/>
              </w:rPr>
              <w:t>Masarykova univerzita Brno, obor Právo</w:t>
            </w:r>
          </w:p>
          <w:p w14:paraId="3D506D33" w14:textId="77777777" w:rsidR="001C2699" w:rsidRPr="0031440D" w:rsidRDefault="001C2699" w:rsidP="001C2699">
            <w:pPr>
              <w:jc w:val="both"/>
              <w:rPr>
                <w:rPrChange w:id="6375" w:author="Pavla Trefilová" w:date="2019-11-18T17:19:00Z">
                  <w:rPr>
                    <w:b/>
                  </w:rPr>
                </w:rPrChange>
              </w:rPr>
            </w:pPr>
            <w:r w:rsidRPr="0031440D">
              <w:rPr>
                <w:rPrChange w:id="6376" w:author="Pavla Trefilová" w:date="2019-11-18T17:19:00Z">
                  <w:rPr>
                    <w:b/>
                  </w:rPr>
                </w:rPrChange>
              </w:rPr>
              <w:t xml:space="preserve">1988–1990: </w:t>
            </w:r>
            <w:r w:rsidRPr="008E0197">
              <w:rPr>
                <w:bCs/>
              </w:rPr>
              <w:t xml:space="preserve">Institut průmyslově právní ochrany, Praha </w:t>
            </w:r>
            <w:r w:rsidRPr="0031440D">
              <w:rPr>
                <w:rPrChange w:id="6377" w:author="Pavla Trefilová" w:date="2019-11-18T17:19:00Z">
                  <w:rPr>
                    <w:b/>
                  </w:rPr>
                </w:rPrChange>
              </w:rPr>
              <w:t>(</w:t>
            </w:r>
            <w:r w:rsidRPr="008E0197">
              <w:rPr>
                <w:bCs/>
              </w:rPr>
              <w:t>patentové právo)</w:t>
            </w:r>
          </w:p>
          <w:p w14:paraId="20437BFF" w14:textId="77777777" w:rsidR="001C2699" w:rsidRPr="0031440D" w:rsidRDefault="001C2699" w:rsidP="001C2699">
            <w:pPr>
              <w:jc w:val="both"/>
              <w:rPr>
                <w:rPrChange w:id="6378" w:author="Pavla Trefilová" w:date="2019-11-18T17:19:00Z">
                  <w:rPr>
                    <w:b/>
                  </w:rPr>
                </w:rPrChange>
              </w:rPr>
            </w:pPr>
            <w:r w:rsidRPr="0031440D">
              <w:rPr>
                <w:rPrChange w:id="6379" w:author="Pavla Trefilová" w:date="2019-11-18T17:19:00Z">
                  <w:rPr>
                    <w:b/>
                  </w:rPr>
                </w:rPrChange>
              </w:rPr>
              <w:t>1978–1991:</w:t>
            </w:r>
            <w:r w:rsidRPr="008E0197">
              <w:rPr>
                <w:bCs/>
              </w:rPr>
              <w:t xml:space="preserve"> Masarykova univerzita, Brno, Právo (JUDr.)</w:t>
            </w:r>
          </w:p>
          <w:p w14:paraId="2F61BBF1" w14:textId="41810B63" w:rsidR="001C2699" w:rsidRPr="0031440D" w:rsidRDefault="001C2699" w:rsidP="00B2050B">
            <w:pPr>
              <w:jc w:val="both"/>
              <w:rPr>
                <w:rPrChange w:id="6380" w:author="Pavla Trefilová" w:date="2019-11-18T17:19:00Z">
                  <w:rPr>
                    <w:b/>
                  </w:rPr>
                </w:rPrChange>
              </w:rPr>
            </w:pPr>
            <w:r w:rsidRPr="0031440D">
              <w:rPr>
                <w:rPrChange w:id="6381" w:author="Pavla Trefilová" w:date="2019-11-18T17:19:00Z">
                  <w:rPr>
                    <w:b/>
                  </w:rPr>
                </w:rPrChange>
              </w:rPr>
              <w:t xml:space="preserve">1998–1999: </w:t>
            </w:r>
            <w:r w:rsidRPr="008E0197">
              <w:rPr>
                <w:bCs/>
              </w:rPr>
              <w:t>The Open Univerzity – Právo životního prostředí</w:t>
            </w:r>
          </w:p>
          <w:p w14:paraId="7B5B95AA" w14:textId="0E9EBA6C" w:rsidR="00B2050B" w:rsidRDefault="00B2050B" w:rsidP="00B2050B">
            <w:pPr>
              <w:jc w:val="both"/>
              <w:rPr>
                <w:b/>
              </w:rPr>
            </w:pPr>
            <w:r w:rsidRPr="0031440D">
              <w:rPr>
                <w:rPrChange w:id="6382" w:author="Pavla Trefilová" w:date="2019-11-18T17:19:00Z">
                  <w:rPr>
                    <w:b/>
                  </w:rPr>
                </w:rPrChange>
              </w:rPr>
              <w:t xml:space="preserve">1999–2002: </w:t>
            </w:r>
            <w:r w:rsidRPr="008E0197">
              <w:rPr>
                <w:bCs/>
              </w:rPr>
              <w:t>Masarykova</w:t>
            </w:r>
            <w:r w:rsidRPr="00802E9E">
              <w:t xml:space="preserve"> univerzita Brno, Právo správní</w:t>
            </w:r>
            <w:r>
              <w:rPr>
                <w:b/>
              </w:rPr>
              <w:t xml:space="preserve"> </w:t>
            </w:r>
            <w:r w:rsidRPr="001C2699">
              <w:t>(Ph.D.)</w:t>
            </w:r>
          </w:p>
        </w:tc>
      </w:tr>
      <w:tr w:rsidR="00B2050B" w14:paraId="4754EBF1" w14:textId="77777777" w:rsidTr="00227BC9">
        <w:tc>
          <w:tcPr>
            <w:tcW w:w="9857" w:type="dxa"/>
            <w:gridSpan w:val="11"/>
            <w:shd w:val="clear" w:color="auto" w:fill="F7CAAC"/>
          </w:tcPr>
          <w:p w14:paraId="4D5EC268" w14:textId="77777777" w:rsidR="00B2050B" w:rsidRDefault="00B2050B" w:rsidP="00B2050B">
            <w:pPr>
              <w:jc w:val="both"/>
              <w:rPr>
                <w:b/>
              </w:rPr>
            </w:pPr>
            <w:r>
              <w:rPr>
                <w:b/>
              </w:rPr>
              <w:t>Údaje o odborném působení od absolvování VŠ</w:t>
            </w:r>
          </w:p>
        </w:tc>
      </w:tr>
      <w:tr w:rsidR="00B2050B" w14:paraId="2BD64D65" w14:textId="77777777" w:rsidTr="00227BC9">
        <w:trPr>
          <w:trHeight w:val="1090"/>
        </w:trPr>
        <w:tc>
          <w:tcPr>
            <w:tcW w:w="9857" w:type="dxa"/>
            <w:gridSpan w:val="11"/>
          </w:tcPr>
          <w:p w14:paraId="1FEC666D" w14:textId="77777777" w:rsidR="00B2050B" w:rsidRPr="008E0197" w:rsidRDefault="00B2050B" w:rsidP="00B2050B">
            <w:pPr>
              <w:rPr>
                <w:bCs/>
              </w:rPr>
            </w:pPr>
            <w:r w:rsidRPr="0031440D">
              <w:rPr>
                <w:rPrChange w:id="6383" w:author="Pavla Trefilová" w:date="2019-11-18T17:19:00Z">
                  <w:rPr>
                    <w:b/>
                  </w:rPr>
                </w:rPrChange>
              </w:rPr>
              <w:t>1977-1986:</w:t>
            </w:r>
            <w:r w:rsidRPr="008E0197">
              <w:rPr>
                <w:bCs/>
              </w:rPr>
              <w:t xml:space="preserve"> SIGMA Ústřední prodej, Olomouc, právník</w:t>
            </w:r>
          </w:p>
          <w:p w14:paraId="4B223053" w14:textId="77777777" w:rsidR="00B2050B" w:rsidRPr="008E0197" w:rsidRDefault="00B2050B" w:rsidP="00B2050B">
            <w:pPr>
              <w:rPr>
                <w:bCs/>
              </w:rPr>
            </w:pPr>
            <w:r w:rsidRPr="0031440D">
              <w:rPr>
                <w:rPrChange w:id="6384" w:author="Pavla Trefilová" w:date="2019-11-18T17:19:00Z">
                  <w:rPr>
                    <w:b/>
                  </w:rPr>
                </w:rPrChange>
              </w:rPr>
              <w:t xml:space="preserve">1988-1990: </w:t>
            </w:r>
            <w:r w:rsidRPr="008E0197">
              <w:rPr>
                <w:bCs/>
              </w:rPr>
              <w:t>SEMPRA Olomouc, vedoucí právního oddělení</w:t>
            </w:r>
          </w:p>
          <w:p w14:paraId="79A4B9FD" w14:textId="77777777" w:rsidR="00B2050B" w:rsidRPr="008E0197" w:rsidRDefault="00B2050B" w:rsidP="00B2050B">
            <w:pPr>
              <w:rPr>
                <w:bCs/>
              </w:rPr>
            </w:pPr>
            <w:r w:rsidRPr="0031440D">
              <w:rPr>
                <w:rPrChange w:id="6385" w:author="Pavla Trefilová" w:date="2019-11-18T17:19:00Z">
                  <w:rPr>
                    <w:b/>
                  </w:rPr>
                </w:rPrChange>
              </w:rPr>
              <w:t xml:space="preserve">1990-1992: </w:t>
            </w:r>
            <w:r w:rsidRPr="008E0197">
              <w:rPr>
                <w:bCs/>
              </w:rPr>
              <w:t>MŽP ČR územní odbor, Olomouc, právník</w:t>
            </w:r>
          </w:p>
          <w:p w14:paraId="3F8016F2" w14:textId="77777777" w:rsidR="00B2050B" w:rsidRPr="008E0197" w:rsidRDefault="00B2050B" w:rsidP="00B2050B">
            <w:pPr>
              <w:rPr>
                <w:bCs/>
              </w:rPr>
            </w:pPr>
            <w:r w:rsidRPr="0031440D">
              <w:rPr>
                <w:rPrChange w:id="6386" w:author="Pavla Trefilová" w:date="2019-11-18T17:19:00Z">
                  <w:rPr>
                    <w:b/>
                  </w:rPr>
                </w:rPrChange>
              </w:rPr>
              <w:t>1992–1/2006:</w:t>
            </w:r>
            <w:r w:rsidRPr="008E0197">
              <w:rPr>
                <w:bCs/>
              </w:rPr>
              <w:t xml:space="preserve"> BETA Olomouc, a.s., Olomouc, vedoucí právního oddělení</w:t>
            </w:r>
          </w:p>
          <w:p w14:paraId="2FFD1B74" w14:textId="77777777" w:rsidR="00B2050B" w:rsidRPr="008E0197" w:rsidRDefault="00B2050B" w:rsidP="00B2050B">
            <w:pPr>
              <w:rPr>
                <w:bCs/>
              </w:rPr>
            </w:pPr>
            <w:r w:rsidRPr="0031440D">
              <w:rPr>
                <w:rPrChange w:id="6387" w:author="Pavla Trefilová" w:date="2019-11-18T17:19:00Z">
                  <w:rPr>
                    <w:b/>
                  </w:rPr>
                </w:rPrChange>
              </w:rPr>
              <w:t>2/2006–12/2016:</w:t>
            </w:r>
            <w:r w:rsidRPr="008E0197">
              <w:rPr>
                <w:bCs/>
              </w:rPr>
              <w:t xml:space="preserve"> Statutární město Prostějov, právník</w:t>
            </w:r>
          </w:p>
          <w:p w14:paraId="1C130D4E" w14:textId="77777777" w:rsidR="00B2050B" w:rsidRPr="008E0197" w:rsidRDefault="00B2050B" w:rsidP="00B2050B">
            <w:pPr>
              <w:rPr>
                <w:bCs/>
              </w:rPr>
            </w:pPr>
            <w:r w:rsidRPr="0031440D">
              <w:rPr>
                <w:rPrChange w:id="6388" w:author="Pavla Trefilová" w:date="2019-11-18T17:19:00Z">
                  <w:rPr>
                    <w:b/>
                  </w:rPr>
                </w:rPrChange>
              </w:rPr>
              <w:t>09/2016–dosud:</w:t>
            </w:r>
            <w:r w:rsidRPr="008E0197">
              <w:rPr>
                <w:bCs/>
              </w:rPr>
              <w:t xml:space="preserve"> Univerzita Tomáše Bati ve Zlíně, odborný asistent</w:t>
            </w:r>
          </w:p>
          <w:p w14:paraId="21F22CD9" w14:textId="77777777" w:rsidR="00B2050B" w:rsidRPr="005D70D6" w:rsidRDefault="00B2050B" w:rsidP="00B2050B">
            <w:pPr>
              <w:rPr>
                <w:bCs/>
              </w:rPr>
            </w:pPr>
            <w:r w:rsidRPr="008E0197">
              <w:rPr>
                <w:bCs/>
              </w:rPr>
              <w:t>Pedagogická praxe:</w:t>
            </w:r>
          </w:p>
          <w:p w14:paraId="62AF4D8F" w14:textId="77777777" w:rsidR="00B2050B" w:rsidRPr="008E0197" w:rsidRDefault="00B2050B" w:rsidP="00B2050B">
            <w:pPr>
              <w:rPr>
                <w:bCs/>
              </w:rPr>
            </w:pPr>
            <w:r w:rsidRPr="0031440D">
              <w:rPr>
                <w:rPrChange w:id="6389" w:author="Pavla Trefilová" w:date="2019-11-18T17:19:00Z">
                  <w:rPr>
                    <w:b/>
                  </w:rPr>
                </w:rPrChange>
              </w:rPr>
              <w:t>1995-2002:</w:t>
            </w:r>
            <w:r w:rsidRPr="008E0197">
              <w:rPr>
                <w:bCs/>
              </w:rPr>
              <w:t xml:space="preserve"> UP Olomouc, Právnická fakulta – externí pedagog</w:t>
            </w:r>
          </w:p>
          <w:p w14:paraId="7A3F40C9" w14:textId="77777777" w:rsidR="00B2050B" w:rsidRPr="008E0197" w:rsidRDefault="00B2050B" w:rsidP="00B2050B">
            <w:pPr>
              <w:rPr>
                <w:bCs/>
              </w:rPr>
            </w:pPr>
            <w:r w:rsidRPr="0031440D">
              <w:rPr>
                <w:rPrChange w:id="6390" w:author="Pavla Trefilová" w:date="2019-11-18T17:19:00Z">
                  <w:rPr>
                    <w:b/>
                  </w:rPr>
                </w:rPrChange>
              </w:rPr>
              <w:t>2002–2010:</w:t>
            </w:r>
            <w:r w:rsidRPr="008E0197">
              <w:rPr>
                <w:bCs/>
              </w:rPr>
              <w:t xml:space="preserve"> UP Olomouc, ICVZ – externí pedagog</w:t>
            </w:r>
          </w:p>
          <w:p w14:paraId="67A5570D" w14:textId="77777777" w:rsidR="00B2050B" w:rsidRPr="008E0197" w:rsidRDefault="00B2050B" w:rsidP="00B2050B">
            <w:pPr>
              <w:rPr>
                <w:bCs/>
              </w:rPr>
            </w:pPr>
            <w:r w:rsidRPr="0031440D">
              <w:rPr>
                <w:rPrChange w:id="6391" w:author="Pavla Trefilová" w:date="2019-11-18T17:19:00Z">
                  <w:rPr>
                    <w:b/>
                  </w:rPr>
                </w:rPrChange>
              </w:rPr>
              <w:t>2005–2006:</w:t>
            </w:r>
            <w:r w:rsidRPr="008E0197">
              <w:rPr>
                <w:bCs/>
              </w:rPr>
              <w:t xml:space="preserve"> UP Olomouc, Pedagogická fakulta, externí pedagog</w:t>
            </w:r>
          </w:p>
          <w:p w14:paraId="4D098DA0" w14:textId="77777777" w:rsidR="00B2050B" w:rsidRPr="008E0197" w:rsidRDefault="00B2050B" w:rsidP="00B2050B">
            <w:pPr>
              <w:rPr>
                <w:bCs/>
              </w:rPr>
            </w:pPr>
            <w:r w:rsidRPr="0031440D">
              <w:rPr>
                <w:rPrChange w:id="6392" w:author="Pavla Trefilová" w:date="2019-11-18T17:19:00Z">
                  <w:rPr>
                    <w:b/>
                  </w:rPr>
                </w:rPrChange>
              </w:rPr>
              <w:t>2005–2007:</w:t>
            </w:r>
            <w:r w:rsidRPr="008E0197">
              <w:rPr>
                <w:bCs/>
              </w:rPr>
              <w:t xml:space="preserve"> VOŠ živnostenská Přerov, externí pedagog</w:t>
            </w:r>
          </w:p>
          <w:p w14:paraId="028B0F4A" w14:textId="77777777" w:rsidR="00B2050B" w:rsidRPr="008E0197" w:rsidRDefault="00B2050B" w:rsidP="00B2050B">
            <w:pPr>
              <w:rPr>
                <w:bCs/>
              </w:rPr>
            </w:pPr>
            <w:r w:rsidRPr="0031440D">
              <w:rPr>
                <w:rPrChange w:id="6393" w:author="Pavla Trefilová" w:date="2019-11-18T17:19:00Z">
                  <w:rPr>
                    <w:b/>
                  </w:rPr>
                </w:rPrChange>
              </w:rPr>
              <w:t>2007 – dosud:</w:t>
            </w:r>
            <w:r w:rsidRPr="008E0197">
              <w:rPr>
                <w:bCs/>
              </w:rPr>
              <w:t xml:space="preserve"> VŠLG o.p.s. Přerov, externí pedagog</w:t>
            </w:r>
          </w:p>
        </w:tc>
      </w:tr>
      <w:tr w:rsidR="00B2050B" w14:paraId="2ED841B7" w14:textId="77777777" w:rsidTr="00227BC9">
        <w:trPr>
          <w:trHeight w:val="250"/>
        </w:trPr>
        <w:tc>
          <w:tcPr>
            <w:tcW w:w="9857" w:type="dxa"/>
            <w:gridSpan w:val="11"/>
            <w:shd w:val="clear" w:color="auto" w:fill="F7CAAC"/>
          </w:tcPr>
          <w:p w14:paraId="5763E86B" w14:textId="77777777" w:rsidR="00B2050B" w:rsidRDefault="00B2050B" w:rsidP="00B2050B">
            <w:pPr>
              <w:jc w:val="both"/>
            </w:pPr>
            <w:r>
              <w:rPr>
                <w:b/>
              </w:rPr>
              <w:t>Zkušenosti s vedením kvalifikačních a rigorózních prací</w:t>
            </w:r>
          </w:p>
        </w:tc>
      </w:tr>
      <w:tr w:rsidR="00B2050B" w14:paraId="524A6F67" w14:textId="77777777" w:rsidTr="00227BC9">
        <w:trPr>
          <w:trHeight w:val="483"/>
        </w:trPr>
        <w:tc>
          <w:tcPr>
            <w:tcW w:w="9857" w:type="dxa"/>
            <w:gridSpan w:val="11"/>
          </w:tcPr>
          <w:p w14:paraId="339AB756" w14:textId="77777777" w:rsidR="00227BC9" w:rsidRDefault="00227BC9" w:rsidP="00227BC9">
            <w:pPr>
              <w:jc w:val="both"/>
            </w:pPr>
            <w:r>
              <w:t xml:space="preserve">Počet vedených bakalářských prací – 59 </w:t>
            </w:r>
          </w:p>
          <w:p w14:paraId="5F517034" w14:textId="51783622" w:rsidR="00B2050B" w:rsidRDefault="00227BC9" w:rsidP="00227BC9">
            <w:pPr>
              <w:jc w:val="both"/>
            </w:pPr>
            <w:r>
              <w:t>Počet vedených diplomových prací – 2</w:t>
            </w:r>
          </w:p>
        </w:tc>
      </w:tr>
      <w:tr w:rsidR="00B2050B" w14:paraId="62B4C4D1" w14:textId="77777777" w:rsidTr="00227BC9">
        <w:trPr>
          <w:cantSplit/>
        </w:trPr>
        <w:tc>
          <w:tcPr>
            <w:tcW w:w="3345" w:type="dxa"/>
            <w:gridSpan w:val="2"/>
            <w:tcBorders>
              <w:top w:val="single" w:sz="12" w:space="0" w:color="auto"/>
            </w:tcBorders>
            <w:shd w:val="clear" w:color="auto" w:fill="F7CAAC"/>
          </w:tcPr>
          <w:p w14:paraId="0CA0AD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B2F63C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4138370"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A637BA" w14:textId="77777777" w:rsidR="00B2050B" w:rsidRDefault="00B2050B" w:rsidP="00B2050B">
            <w:pPr>
              <w:jc w:val="both"/>
              <w:rPr>
                <w:b/>
              </w:rPr>
            </w:pPr>
            <w:r>
              <w:rPr>
                <w:b/>
              </w:rPr>
              <w:t>Ohlasy publikací</w:t>
            </w:r>
          </w:p>
        </w:tc>
      </w:tr>
      <w:tr w:rsidR="00B2050B" w14:paraId="6881CF7C" w14:textId="77777777" w:rsidTr="00227BC9">
        <w:trPr>
          <w:cantSplit/>
        </w:trPr>
        <w:tc>
          <w:tcPr>
            <w:tcW w:w="3345" w:type="dxa"/>
            <w:gridSpan w:val="2"/>
          </w:tcPr>
          <w:p w14:paraId="4BEF75A5" w14:textId="77777777" w:rsidR="00B2050B" w:rsidRDefault="00B2050B" w:rsidP="00B2050B">
            <w:pPr>
              <w:jc w:val="both"/>
            </w:pPr>
          </w:p>
        </w:tc>
        <w:tc>
          <w:tcPr>
            <w:tcW w:w="2245" w:type="dxa"/>
            <w:gridSpan w:val="2"/>
          </w:tcPr>
          <w:p w14:paraId="3C810E1D" w14:textId="77777777" w:rsidR="00B2050B" w:rsidRDefault="00B2050B" w:rsidP="00B2050B">
            <w:pPr>
              <w:jc w:val="both"/>
            </w:pPr>
          </w:p>
        </w:tc>
        <w:tc>
          <w:tcPr>
            <w:tcW w:w="2248" w:type="dxa"/>
            <w:gridSpan w:val="4"/>
            <w:tcBorders>
              <w:right w:val="single" w:sz="12" w:space="0" w:color="auto"/>
            </w:tcBorders>
          </w:tcPr>
          <w:p w14:paraId="3E0739D7" w14:textId="77777777" w:rsidR="00B2050B" w:rsidRDefault="00B2050B" w:rsidP="00B2050B">
            <w:pPr>
              <w:jc w:val="both"/>
            </w:pPr>
          </w:p>
        </w:tc>
        <w:tc>
          <w:tcPr>
            <w:tcW w:w="632" w:type="dxa"/>
            <w:tcBorders>
              <w:left w:val="single" w:sz="12" w:space="0" w:color="auto"/>
            </w:tcBorders>
            <w:shd w:val="clear" w:color="auto" w:fill="F7CAAC"/>
          </w:tcPr>
          <w:p w14:paraId="3642B5A3" w14:textId="77777777" w:rsidR="00B2050B" w:rsidRDefault="00B2050B" w:rsidP="00B2050B">
            <w:pPr>
              <w:jc w:val="both"/>
            </w:pPr>
            <w:r>
              <w:rPr>
                <w:b/>
              </w:rPr>
              <w:t>WOS</w:t>
            </w:r>
          </w:p>
        </w:tc>
        <w:tc>
          <w:tcPr>
            <w:tcW w:w="693" w:type="dxa"/>
            <w:shd w:val="clear" w:color="auto" w:fill="F7CAAC"/>
          </w:tcPr>
          <w:p w14:paraId="383F0176" w14:textId="77777777" w:rsidR="00B2050B" w:rsidRDefault="00B2050B" w:rsidP="00B2050B">
            <w:pPr>
              <w:jc w:val="both"/>
              <w:rPr>
                <w:sz w:val="18"/>
              </w:rPr>
            </w:pPr>
            <w:r>
              <w:rPr>
                <w:b/>
                <w:sz w:val="18"/>
              </w:rPr>
              <w:t>Scopus</w:t>
            </w:r>
          </w:p>
        </w:tc>
        <w:tc>
          <w:tcPr>
            <w:tcW w:w="694" w:type="dxa"/>
            <w:shd w:val="clear" w:color="auto" w:fill="F7CAAC"/>
          </w:tcPr>
          <w:p w14:paraId="6427DE23" w14:textId="77777777" w:rsidR="00B2050B" w:rsidRDefault="00B2050B" w:rsidP="00B2050B">
            <w:pPr>
              <w:jc w:val="both"/>
            </w:pPr>
            <w:r>
              <w:rPr>
                <w:b/>
                <w:sz w:val="18"/>
              </w:rPr>
              <w:t>ostatní</w:t>
            </w:r>
          </w:p>
        </w:tc>
      </w:tr>
      <w:tr w:rsidR="00B2050B" w14:paraId="45D1EA15" w14:textId="77777777" w:rsidTr="00227BC9">
        <w:trPr>
          <w:cantSplit/>
          <w:trHeight w:val="70"/>
        </w:trPr>
        <w:tc>
          <w:tcPr>
            <w:tcW w:w="3345" w:type="dxa"/>
            <w:gridSpan w:val="2"/>
            <w:shd w:val="clear" w:color="auto" w:fill="F7CAAC"/>
          </w:tcPr>
          <w:p w14:paraId="5701C207" w14:textId="77777777" w:rsidR="00B2050B" w:rsidRDefault="00B2050B" w:rsidP="00B2050B">
            <w:pPr>
              <w:jc w:val="both"/>
            </w:pPr>
            <w:r>
              <w:rPr>
                <w:b/>
              </w:rPr>
              <w:t>Obor jmenovacího řízení</w:t>
            </w:r>
          </w:p>
        </w:tc>
        <w:tc>
          <w:tcPr>
            <w:tcW w:w="2245" w:type="dxa"/>
            <w:gridSpan w:val="2"/>
            <w:shd w:val="clear" w:color="auto" w:fill="F7CAAC"/>
          </w:tcPr>
          <w:p w14:paraId="797D7BA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DB233"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8AA242B" w14:textId="77777777" w:rsidR="00B2050B" w:rsidRDefault="00B34DF7" w:rsidP="00B2050B">
            <w:pPr>
              <w:jc w:val="both"/>
              <w:rPr>
                <w:b/>
              </w:rPr>
            </w:pPr>
            <w:r>
              <w:rPr>
                <w:b/>
              </w:rPr>
              <w:t>0</w:t>
            </w:r>
          </w:p>
        </w:tc>
        <w:tc>
          <w:tcPr>
            <w:tcW w:w="693" w:type="dxa"/>
            <w:vMerge w:val="restart"/>
          </w:tcPr>
          <w:p w14:paraId="623A7710" w14:textId="77777777" w:rsidR="00B2050B" w:rsidRDefault="00B34DF7" w:rsidP="00B2050B">
            <w:pPr>
              <w:jc w:val="both"/>
              <w:rPr>
                <w:b/>
              </w:rPr>
            </w:pPr>
            <w:r>
              <w:rPr>
                <w:b/>
              </w:rPr>
              <w:t>0</w:t>
            </w:r>
          </w:p>
        </w:tc>
        <w:tc>
          <w:tcPr>
            <w:tcW w:w="694" w:type="dxa"/>
            <w:vMerge w:val="restart"/>
          </w:tcPr>
          <w:p w14:paraId="77F67ACC" w14:textId="0BC192AB" w:rsidR="00B2050B" w:rsidRDefault="00227BC9" w:rsidP="00B2050B">
            <w:pPr>
              <w:jc w:val="both"/>
              <w:rPr>
                <w:b/>
              </w:rPr>
            </w:pPr>
            <w:r>
              <w:rPr>
                <w:b/>
              </w:rPr>
              <w:t>0</w:t>
            </w:r>
          </w:p>
        </w:tc>
      </w:tr>
      <w:tr w:rsidR="00B2050B" w14:paraId="65539B0C" w14:textId="77777777" w:rsidTr="00227BC9">
        <w:trPr>
          <w:trHeight w:val="205"/>
        </w:trPr>
        <w:tc>
          <w:tcPr>
            <w:tcW w:w="3345" w:type="dxa"/>
            <w:gridSpan w:val="2"/>
          </w:tcPr>
          <w:p w14:paraId="210DF8C7" w14:textId="77777777" w:rsidR="00B2050B" w:rsidRDefault="00B2050B" w:rsidP="00B2050B">
            <w:pPr>
              <w:jc w:val="both"/>
            </w:pPr>
          </w:p>
        </w:tc>
        <w:tc>
          <w:tcPr>
            <w:tcW w:w="2245" w:type="dxa"/>
            <w:gridSpan w:val="2"/>
          </w:tcPr>
          <w:p w14:paraId="300DB945" w14:textId="77777777" w:rsidR="00B2050B" w:rsidRDefault="00B2050B" w:rsidP="00B2050B">
            <w:pPr>
              <w:jc w:val="both"/>
            </w:pPr>
          </w:p>
        </w:tc>
        <w:tc>
          <w:tcPr>
            <w:tcW w:w="2248" w:type="dxa"/>
            <w:gridSpan w:val="4"/>
            <w:tcBorders>
              <w:right w:val="single" w:sz="12" w:space="0" w:color="auto"/>
            </w:tcBorders>
          </w:tcPr>
          <w:p w14:paraId="198950C7" w14:textId="77777777" w:rsidR="00B2050B" w:rsidRDefault="00B2050B" w:rsidP="00B2050B">
            <w:pPr>
              <w:jc w:val="both"/>
            </w:pPr>
          </w:p>
        </w:tc>
        <w:tc>
          <w:tcPr>
            <w:tcW w:w="632" w:type="dxa"/>
            <w:vMerge/>
            <w:tcBorders>
              <w:left w:val="single" w:sz="12" w:space="0" w:color="auto"/>
            </w:tcBorders>
            <w:vAlign w:val="center"/>
          </w:tcPr>
          <w:p w14:paraId="43ECAB6C" w14:textId="77777777" w:rsidR="00B2050B" w:rsidRDefault="00B2050B" w:rsidP="00B2050B">
            <w:pPr>
              <w:rPr>
                <w:b/>
              </w:rPr>
            </w:pPr>
          </w:p>
        </w:tc>
        <w:tc>
          <w:tcPr>
            <w:tcW w:w="693" w:type="dxa"/>
            <w:vMerge/>
            <w:vAlign w:val="center"/>
          </w:tcPr>
          <w:p w14:paraId="697932DC" w14:textId="77777777" w:rsidR="00B2050B" w:rsidRDefault="00B2050B" w:rsidP="00B2050B">
            <w:pPr>
              <w:rPr>
                <w:b/>
              </w:rPr>
            </w:pPr>
          </w:p>
        </w:tc>
        <w:tc>
          <w:tcPr>
            <w:tcW w:w="694" w:type="dxa"/>
            <w:vMerge/>
            <w:vAlign w:val="center"/>
          </w:tcPr>
          <w:p w14:paraId="69A11FF3" w14:textId="77777777" w:rsidR="00B2050B" w:rsidRDefault="00B2050B" w:rsidP="00B2050B">
            <w:pPr>
              <w:rPr>
                <w:b/>
              </w:rPr>
            </w:pPr>
          </w:p>
        </w:tc>
      </w:tr>
      <w:tr w:rsidR="00B2050B" w14:paraId="09B6D059" w14:textId="77777777" w:rsidTr="00227BC9">
        <w:tc>
          <w:tcPr>
            <w:tcW w:w="9857" w:type="dxa"/>
            <w:gridSpan w:val="11"/>
            <w:shd w:val="clear" w:color="auto" w:fill="F7CAAC"/>
          </w:tcPr>
          <w:p w14:paraId="536FF92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535486" w14:textId="77777777" w:rsidTr="00227BC9">
        <w:trPr>
          <w:trHeight w:val="1979"/>
        </w:trPr>
        <w:tc>
          <w:tcPr>
            <w:tcW w:w="9857" w:type="dxa"/>
            <w:gridSpan w:val="11"/>
          </w:tcPr>
          <w:p w14:paraId="4563A51F" w14:textId="77777777" w:rsidR="00B2050B" w:rsidRDefault="00B2050B" w:rsidP="00B2050B">
            <w:pPr>
              <w:jc w:val="both"/>
            </w:pPr>
            <w:r>
              <w:t>GADASOVÁ,</w:t>
            </w:r>
            <w:r w:rsidRPr="00F2179D">
              <w:t xml:space="preserve"> D</w:t>
            </w:r>
            <w:r>
              <w:t>.</w:t>
            </w:r>
            <w:r w:rsidR="00A5673C">
              <w:t>,</w:t>
            </w:r>
            <w:r>
              <w:t xml:space="preserve"> KAPPLOVÁ,</w:t>
            </w:r>
            <w:r w:rsidR="00A5673C">
              <w:t xml:space="preserve"> O.</w:t>
            </w:r>
            <w:r w:rsidRPr="00AF4BDD">
              <w:rPr>
                <w:i/>
              </w:rPr>
              <w:t xml:space="preserve"> Aktuální otázky reformy veřejné správy</w:t>
            </w:r>
            <w:r>
              <w:t>.</w:t>
            </w:r>
            <w:r w:rsidRPr="00F2179D">
              <w:t xml:space="preserve"> </w:t>
            </w:r>
            <w:r w:rsidRPr="00A5673C">
              <w:rPr>
                <w:i/>
              </w:rPr>
              <w:t>Acta Universitatis Brunensis Iuridica No. 229</w:t>
            </w:r>
            <w:r w:rsidR="00A5673C">
              <w:rPr>
                <w:i/>
              </w:rPr>
              <w:t>.</w:t>
            </w:r>
            <w:r w:rsidRPr="00A5673C">
              <w:rPr>
                <w:i/>
              </w:rPr>
              <w:t xml:space="preserve"> Sborník příspěvků z konference MU Brno</w:t>
            </w:r>
            <w:r w:rsidR="00A5673C">
              <w:t>.</w:t>
            </w:r>
            <w:r>
              <w:t xml:space="preserve"> Brno: MU Brno, 2017</w:t>
            </w:r>
            <w:r w:rsidR="00A5673C">
              <w:t>.</w:t>
            </w:r>
            <w:r w:rsidR="001F1464">
              <w:t xml:space="preserve"> (50%)</w:t>
            </w:r>
          </w:p>
          <w:p w14:paraId="1AC27858" w14:textId="77777777" w:rsidR="00B2050B" w:rsidRDefault="00B2050B" w:rsidP="00B2050B">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00A5673C">
              <w:t>.</w:t>
            </w:r>
            <w:r w:rsidRPr="00F2179D">
              <w:t xml:space="preserve"> </w:t>
            </w:r>
            <w:r w:rsidRPr="00A5673C">
              <w:rPr>
                <w:i/>
              </w:rPr>
              <w:t>Sborník příspěvků 12. ročníku mezinárodní vědecké konference Nové Trendy 2017</w:t>
            </w:r>
            <w:r w:rsidR="00A5673C">
              <w:t>.</w:t>
            </w:r>
            <w:r w:rsidRPr="00F2179D">
              <w:t xml:space="preserve"> Znojmo</w:t>
            </w:r>
            <w:r w:rsidR="00A5673C">
              <w:t>: 2017.</w:t>
            </w:r>
            <w:r>
              <w:t xml:space="preserve"> </w:t>
            </w:r>
            <w:r w:rsidRPr="00F2179D">
              <w:t>ISBN 978-80-87314-90-6</w:t>
            </w:r>
            <w:r>
              <w:t>.</w:t>
            </w:r>
          </w:p>
          <w:p w14:paraId="318F98E4" w14:textId="77777777" w:rsidR="00B2050B" w:rsidRDefault="00B2050B" w:rsidP="00B2050B">
            <w:pPr>
              <w:jc w:val="both"/>
            </w:pPr>
            <w:r>
              <w:t>KAPPLOVÁ, O.</w:t>
            </w:r>
            <w:r w:rsidRPr="00F2179D">
              <w:t xml:space="preserve"> </w:t>
            </w:r>
            <w:r w:rsidRPr="00AF4BDD">
              <w:rPr>
                <w:i/>
              </w:rPr>
              <w:t>Živnostenské podnikání</w:t>
            </w:r>
            <w:r w:rsidR="00A5673C">
              <w:t xml:space="preserve"> – 2. P</w:t>
            </w:r>
            <w:r w:rsidRPr="00F2179D">
              <w:t>řepracované a doplněné vydání</w:t>
            </w:r>
            <w:r w:rsidR="00A5673C">
              <w:t>.</w:t>
            </w:r>
            <w:r w:rsidRPr="00F2179D">
              <w:t xml:space="preserve"> </w:t>
            </w:r>
            <w:r>
              <w:t>Přerov: VŠLG</w:t>
            </w:r>
            <w:r w:rsidRPr="00F2179D">
              <w:t xml:space="preserve"> o.p.s., 2015.</w:t>
            </w:r>
          </w:p>
          <w:p w14:paraId="0D88D4AB" w14:textId="1C245535" w:rsidR="00B2050B" w:rsidRPr="00D31114" w:rsidRDefault="00B2050B" w:rsidP="00A5673C">
            <w:pPr>
              <w:jc w:val="both"/>
            </w:pPr>
          </w:p>
        </w:tc>
      </w:tr>
      <w:tr w:rsidR="00B2050B" w14:paraId="0AD0537D" w14:textId="77777777" w:rsidTr="00227BC9">
        <w:trPr>
          <w:trHeight w:val="218"/>
        </w:trPr>
        <w:tc>
          <w:tcPr>
            <w:tcW w:w="9857" w:type="dxa"/>
            <w:gridSpan w:val="11"/>
            <w:shd w:val="clear" w:color="auto" w:fill="F7CAAC"/>
          </w:tcPr>
          <w:p w14:paraId="78DE7F8E" w14:textId="77777777" w:rsidR="00B2050B" w:rsidRDefault="00B2050B" w:rsidP="00B2050B">
            <w:pPr>
              <w:rPr>
                <w:b/>
              </w:rPr>
            </w:pPr>
            <w:r>
              <w:rPr>
                <w:b/>
              </w:rPr>
              <w:t>Působení v zahraničí</w:t>
            </w:r>
          </w:p>
        </w:tc>
      </w:tr>
      <w:tr w:rsidR="00B2050B" w14:paraId="597AE37A" w14:textId="77777777" w:rsidTr="00227BC9">
        <w:trPr>
          <w:trHeight w:val="60"/>
        </w:trPr>
        <w:tc>
          <w:tcPr>
            <w:tcW w:w="9857" w:type="dxa"/>
            <w:gridSpan w:val="11"/>
          </w:tcPr>
          <w:p w14:paraId="751FA146" w14:textId="77777777" w:rsidR="00B2050B" w:rsidRDefault="00B2050B" w:rsidP="00B2050B">
            <w:pPr>
              <w:rPr>
                <w:b/>
              </w:rPr>
            </w:pPr>
          </w:p>
        </w:tc>
      </w:tr>
      <w:tr w:rsidR="00B2050B" w14:paraId="2A36C180" w14:textId="77777777" w:rsidTr="00227BC9">
        <w:trPr>
          <w:cantSplit/>
          <w:trHeight w:val="127"/>
        </w:trPr>
        <w:tc>
          <w:tcPr>
            <w:tcW w:w="2516" w:type="dxa"/>
            <w:shd w:val="clear" w:color="auto" w:fill="F7CAAC"/>
          </w:tcPr>
          <w:p w14:paraId="5A75B2A2" w14:textId="77777777" w:rsidR="00B2050B" w:rsidRDefault="00B2050B" w:rsidP="00B2050B">
            <w:pPr>
              <w:jc w:val="both"/>
              <w:rPr>
                <w:b/>
              </w:rPr>
            </w:pPr>
            <w:r>
              <w:rPr>
                <w:b/>
              </w:rPr>
              <w:t xml:space="preserve">Podpis </w:t>
            </w:r>
          </w:p>
        </w:tc>
        <w:tc>
          <w:tcPr>
            <w:tcW w:w="4536" w:type="dxa"/>
            <w:gridSpan w:val="5"/>
          </w:tcPr>
          <w:p w14:paraId="7052DF98" w14:textId="77777777" w:rsidR="00B2050B" w:rsidRDefault="00B2050B" w:rsidP="00B2050B">
            <w:pPr>
              <w:jc w:val="both"/>
            </w:pPr>
          </w:p>
        </w:tc>
        <w:tc>
          <w:tcPr>
            <w:tcW w:w="786" w:type="dxa"/>
            <w:gridSpan w:val="2"/>
            <w:shd w:val="clear" w:color="auto" w:fill="F7CAAC"/>
          </w:tcPr>
          <w:p w14:paraId="3658B5E4" w14:textId="77777777" w:rsidR="00B2050B" w:rsidRDefault="00B2050B" w:rsidP="00B2050B">
            <w:pPr>
              <w:jc w:val="both"/>
            </w:pPr>
            <w:r>
              <w:rPr>
                <w:b/>
              </w:rPr>
              <w:t>datum</w:t>
            </w:r>
          </w:p>
        </w:tc>
        <w:tc>
          <w:tcPr>
            <w:tcW w:w="2019" w:type="dxa"/>
            <w:gridSpan w:val="3"/>
          </w:tcPr>
          <w:p w14:paraId="0446C66C" w14:textId="77777777" w:rsidR="00B2050B" w:rsidRDefault="00B2050B" w:rsidP="00B2050B">
            <w:pPr>
              <w:jc w:val="both"/>
            </w:pPr>
          </w:p>
        </w:tc>
      </w:tr>
    </w:tbl>
    <w:p w14:paraId="376DB045" w14:textId="77777777" w:rsidR="00227BC9" w:rsidRDefault="00227BC9">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B2050B" w14:paraId="46E8D1F8" w14:textId="77777777" w:rsidTr="00227BC9">
        <w:tc>
          <w:tcPr>
            <w:tcW w:w="9860" w:type="dxa"/>
            <w:gridSpan w:val="11"/>
            <w:tcBorders>
              <w:bottom w:val="double" w:sz="4" w:space="0" w:color="auto"/>
            </w:tcBorders>
            <w:shd w:val="clear" w:color="auto" w:fill="BDD6EE"/>
          </w:tcPr>
          <w:p w14:paraId="11AA220C" w14:textId="4BDEA506" w:rsidR="00B2050B" w:rsidRDefault="00B2050B" w:rsidP="00B2050B">
            <w:pPr>
              <w:jc w:val="both"/>
              <w:rPr>
                <w:b/>
                <w:sz w:val="28"/>
              </w:rPr>
            </w:pPr>
            <w:r>
              <w:rPr>
                <w:b/>
                <w:sz w:val="28"/>
              </w:rPr>
              <w:lastRenderedPageBreak/>
              <w:t>C-I – Personální zabezpečení</w:t>
            </w:r>
          </w:p>
        </w:tc>
      </w:tr>
      <w:tr w:rsidR="00B2050B" w14:paraId="5BFDC77D" w14:textId="77777777" w:rsidTr="00227BC9">
        <w:tc>
          <w:tcPr>
            <w:tcW w:w="2517" w:type="dxa"/>
            <w:tcBorders>
              <w:top w:val="double" w:sz="4" w:space="0" w:color="auto"/>
            </w:tcBorders>
            <w:shd w:val="clear" w:color="auto" w:fill="F7CAAC"/>
          </w:tcPr>
          <w:p w14:paraId="6CCBE5FE" w14:textId="77777777" w:rsidR="00B2050B" w:rsidRDefault="00B2050B" w:rsidP="00B2050B">
            <w:pPr>
              <w:jc w:val="both"/>
              <w:rPr>
                <w:b/>
              </w:rPr>
            </w:pPr>
            <w:r>
              <w:rPr>
                <w:b/>
              </w:rPr>
              <w:t>Vysoká škola</w:t>
            </w:r>
          </w:p>
        </w:tc>
        <w:tc>
          <w:tcPr>
            <w:tcW w:w="7343" w:type="dxa"/>
            <w:gridSpan w:val="10"/>
          </w:tcPr>
          <w:p w14:paraId="65432560" w14:textId="77777777" w:rsidR="00B2050B" w:rsidRDefault="00B2050B" w:rsidP="00B2050B">
            <w:pPr>
              <w:jc w:val="both"/>
            </w:pPr>
            <w:r>
              <w:t>Univerzita Tomáše Bati ve Zlíně</w:t>
            </w:r>
          </w:p>
        </w:tc>
      </w:tr>
      <w:tr w:rsidR="00B2050B" w14:paraId="02395DEE" w14:textId="77777777" w:rsidTr="00227BC9">
        <w:tc>
          <w:tcPr>
            <w:tcW w:w="2517" w:type="dxa"/>
            <w:shd w:val="clear" w:color="auto" w:fill="F7CAAC"/>
          </w:tcPr>
          <w:p w14:paraId="31DAEAAA" w14:textId="77777777" w:rsidR="00B2050B" w:rsidRDefault="00B2050B" w:rsidP="00B2050B">
            <w:pPr>
              <w:jc w:val="both"/>
              <w:rPr>
                <w:b/>
              </w:rPr>
            </w:pPr>
            <w:r>
              <w:rPr>
                <w:b/>
              </w:rPr>
              <w:t>Součást vysoké školy</w:t>
            </w:r>
          </w:p>
        </w:tc>
        <w:tc>
          <w:tcPr>
            <w:tcW w:w="7343" w:type="dxa"/>
            <w:gridSpan w:val="10"/>
          </w:tcPr>
          <w:p w14:paraId="366956F2" w14:textId="77777777" w:rsidR="00B2050B" w:rsidRDefault="00B2050B" w:rsidP="00B2050B">
            <w:pPr>
              <w:jc w:val="both"/>
            </w:pPr>
            <w:r>
              <w:t>Fakulta managementu a ekonomiky</w:t>
            </w:r>
          </w:p>
        </w:tc>
      </w:tr>
      <w:tr w:rsidR="00B2050B" w14:paraId="3CB2FB54" w14:textId="77777777" w:rsidTr="00227BC9">
        <w:tc>
          <w:tcPr>
            <w:tcW w:w="2517" w:type="dxa"/>
            <w:shd w:val="clear" w:color="auto" w:fill="F7CAAC"/>
          </w:tcPr>
          <w:p w14:paraId="6DD52908" w14:textId="77777777" w:rsidR="00B2050B" w:rsidRDefault="00B2050B" w:rsidP="00B2050B">
            <w:pPr>
              <w:jc w:val="both"/>
              <w:rPr>
                <w:b/>
              </w:rPr>
            </w:pPr>
            <w:r>
              <w:rPr>
                <w:b/>
              </w:rPr>
              <w:t>Název studijního programu</w:t>
            </w:r>
          </w:p>
        </w:tc>
        <w:tc>
          <w:tcPr>
            <w:tcW w:w="7343" w:type="dxa"/>
            <w:gridSpan w:val="10"/>
          </w:tcPr>
          <w:p w14:paraId="2594133E" w14:textId="5F44867E" w:rsidR="00B2050B" w:rsidRDefault="00343DC3" w:rsidP="00B2050B">
            <w:pPr>
              <w:jc w:val="both"/>
            </w:pPr>
            <w:r>
              <w:t xml:space="preserve">Economics and Management </w:t>
            </w:r>
          </w:p>
        </w:tc>
      </w:tr>
      <w:tr w:rsidR="00B2050B" w14:paraId="5C2FD81F" w14:textId="77777777" w:rsidTr="00227BC9">
        <w:tc>
          <w:tcPr>
            <w:tcW w:w="2517" w:type="dxa"/>
            <w:shd w:val="clear" w:color="auto" w:fill="F7CAAC"/>
          </w:tcPr>
          <w:p w14:paraId="39609C22" w14:textId="77777777" w:rsidR="00B2050B" w:rsidRDefault="00B2050B" w:rsidP="00B2050B">
            <w:pPr>
              <w:jc w:val="both"/>
              <w:rPr>
                <w:b/>
              </w:rPr>
            </w:pPr>
            <w:r>
              <w:rPr>
                <w:b/>
              </w:rPr>
              <w:t>Jméno a příjmení</w:t>
            </w:r>
          </w:p>
        </w:tc>
        <w:tc>
          <w:tcPr>
            <w:tcW w:w="4536" w:type="dxa"/>
            <w:gridSpan w:val="5"/>
          </w:tcPr>
          <w:p w14:paraId="4A529D4B" w14:textId="77777777" w:rsidR="00B2050B" w:rsidRDefault="00B2050B" w:rsidP="00B2050B">
            <w:pPr>
              <w:jc w:val="both"/>
            </w:pPr>
            <w:r w:rsidRPr="00F87CBE">
              <w:rPr>
                <w:color w:val="000000"/>
                <w:szCs w:val="21"/>
              </w:rPr>
              <w:t>Pavlína KIRSCHNEROVÁ</w:t>
            </w:r>
          </w:p>
        </w:tc>
        <w:tc>
          <w:tcPr>
            <w:tcW w:w="711" w:type="dxa"/>
            <w:shd w:val="clear" w:color="auto" w:fill="F7CAAC"/>
          </w:tcPr>
          <w:p w14:paraId="5E691106" w14:textId="77777777" w:rsidR="00B2050B" w:rsidRDefault="00B2050B" w:rsidP="00B2050B">
            <w:pPr>
              <w:jc w:val="both"/>
              <w:rPr>
                <w:b/>
              </w:rPr>
            </w:pPr>
            <w:r>
              <w:rPr>
                <w:b/>
              </w:rPr>
              <w:t>Tituly</w:t>
            </w:r>
          </w:p>
        </w:tc>
        <w:tc>
          <w:tcPr>
            <w:tcW w:w="2096" w:type="dxa"/>
            <w:gridSpan w:val="4"/>
          </w:tcPr>
          <w:p w14:paraId="7FBEF7A8" w14:textId="4B833FCE" w:rsidR="00B2050B" w:rsidRDefault="00B2050B" w:rsidP="00B2050B">
            <w:pPr>
              <w:jc w:val="both"/>
            </w:pPr>
            <w:r>
              <w:t>Ing</w:t>
            </w:r>
            <w:ins w:id="6394" w:author="Pavla Trefilová" w:date="2019-11-18T17:19:00Z">
              <w:r>
                <w:t>.</w:t>
              </w:r>
              <w:r w:rsidR="00B76D0F">
                <w:t>, Ph.D</w:t>
              </w:r>
            </w:ins>
            <w:r w:rsidR="00B76D0F">
              <w:t>.</w:t>
            </w:r>
          </w:p>
        </w:tc>
      </w:tr>
      <w:tr w:rsidR="00B2050B" w14:paraId="09619FC3" w14:textId="77777777" w:rsidTr="00227BC9">
        <w:tc>
          <w:tcPr>
            <w:tcW w:w="2517" w:type="dxa"/>
            <w:shd w:val="clear" w:color="auto" w:fill="F7CAAC"/>
          </w:tcPr>
          <w:p w14:paraId="32831346" w14:textId="77777777" w:rsidR="00B2050B" w:rsidRDefault="00B2050B" w:rsidP="00B2050B">
            <w:pPr>
              <w:jc w:val="both"/>
              <w:rPr>
                <w:b/>
              </w:rPr>
            </w:pPr>
            <w:r>
              <w:rPr>
                <w:b/>
              </w:rPr>
              <w:t>Rok narození</w:t>
            </w:r>
          </w:p>
        </w:tc>
        <w:tc>
          <w:tcPr>
            <w:tcW w:w="829" w:type="dxa"/>
          </w:tcPr>
          <w:p w14:paraId="6987417D" w14:textId="77777777" w:rsidR="00B2050B" w:rsidRDefault="00B2050B" w:rsidP="00B2050B">
            <w:pPr>
              <w:jc w:val="both"/>
            </w:pPr>
            <w:r>
              <w:t>1969</w:t>
            </w:r>
          </w:p>
        </w:tc>
        <w:tc>
          <w:tcPr>
            <w:tcW w:w="1721" w:type="dxa"/>
            <w:shd w:val="clear" w:color="auto" w:fill="F7CAAC"/>
          </w:tcPr>
          <w:p w14:paraId="04E8492E" w14:textId="77777777" w:rsidR="00B2050B" w:rsidRDefault="00B2050B" w:rsidP="00B2050B">
            <w:pPr>
              <w:jc w:val="both"/>
              <w:rPr>
                <w:b/>
              </w:rPr>
            </w:pPr>
            <w:r>
              <w:rPr>
                <w:b/>
              </w:rPr>
              <w:t>typ vztahu k VŠ</w:t>
            </w:r>
          </w:p>
        </w:tc>
        <w:tc>
          <w:tcPr>
            <w:tcW w:w="992" w:type="dxa"/>
            <w:gridSpan w:val="2"/>
          </w:tcPr>
          <w:p w14:paraId="5E4C2B59" w14:textId="77777777" w:rsidR="00B2050B" w:rsidRDefault="00B2050B" w:rsidP="00B2050B">
            <w:pPr>
              <w:jc w:val="both"/>
            </w:pPr>
            <w:r>
              <w:t>pp</w:t>
            </w:r>
          </w:p>
        </w:tc>
        <w:tc>
          <w:tcPr>
            <w:tcW w:w="994" w:type="dxa"/>
            <w:shd w:val="clear" w:color="auto" w:fill="F7CAAC"/>
          </w:tcPr>
          <w:p w14:paraId="2B27D3AB" w14:textId="77777777" w:rsidR="00B2050B" w:rsidRDefault="00B2050B" w:rsidP="00B2050B">
            <w:pPr>
              <w:jc w:val="both"/>
              <w:rPr>
                <w:b/>
              </w:rPr>
            </w:pPr>
            <w:r>
              <w:rPr>
                <w:b/>
              </w:rPr>
              <w:t>rozsah</w:t>
            </w:r>
          </w:p>
        </w:tc>
        <w:tc>
          <w:tcPr>
            <w:tcW w:w="711" w:type="dxa"/>
          </w:tcPr>
          <w:p w14:paraId="31F014E6" w14:textId="77777777" w:rsidR="00B2050B" w:rsidRDefault="00B2050B" w:rsidP="00B2050B">
            <w:pPr>
              <w:jc w:val="both"/>
            </w:pPr>
            <w:r>
              <w:t>40</w:t>
            </w:r>
          </w:p>
        </w:tc>
        <w:tc>
          <w:tcPr>
            <w:tcW w:w="775" w:type="dxa"/>
            <w:gridSpan w:val="2"/>
            <w:shd w:val="clear" w:color="auto" w:fill="F7CAAC"/>
          </w:tcPr>
          <w:p w14:paraId="625E83DC" w14:textId="77777777" w:rsidR="00B2050B" w:rsidRDefault="00B2050B" w:rsidP="00B2050B">
            <w:pPr>
              <w:jc w:val="both"/>
              <w:rPr>
                <w:b/>
              </w:rPr>
            </w:pPr>
            <w:r>
              <w:rPr>
                <w:b/>
              </w:rPr>
              <w:t>do kdy</w:t>
            </w:r>
          </w:p>
        </w:tc>
        <w:tc>
          <w:tcPr>
            <w:tcW w:w="1321" w:type="dxa"/>
            <w:gridSpan w:val="2"/>
          </w:tcPr>
          <w:p w14:paraId="5EF573A0" w14:textId="22F3CB66" w:rsidR="00B2050B" w:rsidRDefault="001F1464" w:rsidP="00B2050B">
            <w:pPr>
              <w:jc w:val="both"/>
            </w:pPr>
            <w:r>
              <w:t>08/20</w:t>
            </w:r>
            <w:r w:rsidR="008F66A0">
              <w:t>20</w:t>
            </w:r>
          </w:p>
        </w:tc>
      </w:tr>
      <w:tr w:rsidR="00B2050B" w14:paraId="04CB46C6" w14:textId="77777777" w:rsidTr="00227BC9">
        <w:tc>
          <w:tcPr>
            <w:tcW w:w="5067" w:type="dxa"/>
            <w:gridSpan w:val="3"/>
            <w:shd w:val="clear" w:color="auto" w:fill="F7CAAC"/>
          </w:tcPr>
          <w:p w14:paraId="013ABF21" w14:textId="77777777" w:rsidR="00B2050B" w:rsidRDefault="00B2050B" w:rsidP="00B2050B">
            <w:pPr>
              <w:jc w:val="both"/>
              <w:rPr>
                <w:b/>
              </w:rPr>
            </w:pPr>
            <w:r>
              <w:rPr>
                <w:b/>
              </w:rPr>
              <w:t>Typ vztahu na součásti VŠ, která uskutečňuje st. program</w:t>
            </w:r>
          </w:p>
        </w:tc>
        <w:tc>
          <w:tcPr>
            <w:tcW w:w="992" w:type="dxa"/>
            <w:gridSpan w:val="2"/>
          </w:tcPr>
          <w:p w14:paraId="45C30CCF" w14:textId="77777777" w:rsidR="00B2050B" w:rsidRDefault="00B2050B" w:rsidP="00B2050B">
            <w:pPr>
              <w:jc w:val="both"/>
            </w:pPr>
            <w:r>
              <w:t>pp</w:t>
            </w:r>
          </w:p>
        </w:tc>
        <w:tc>
          <w:tcPr>
            <w:tcW w:w="994" w:type="dxa"/>
            <w:shd w:val="clear" w:color="auto" w:fill="F7CAAC"/>
          </w:tcPr>
          <w:p w14:paraId="66CF4767" w14:textId="77777777" w:rsidR="00B2050B" w:rsidRDefault="00B2050B" w:rsidP="00B2050B">
            <w:pPr>
              <w:jc w:val="both"/>
              <w:rPr>
                <w:b/>
              </w:rPr>
            </w:pPr>
            <w:r>
              <w:rPr>
                <w:b/>
              </w:rPr>
              <w:t>rozsah</w:t>
            </w:r>
          </w:p>
        </w:tc>
        <w:tc>
          <w:tcPr>
            <w:tcW w:w="711" w:type="dxa"/>
          </w:tcPr>
          <w:p w14:paraId="38F3166E" w14:textId="77777777" w:rsidR="00B2050B" w:rsidRDefault="00B2050B" w:rsidP="00B2050B">
            <w:pPr>
              <w:jc w:val="both"/>
            </w:pPr>
            <w:r>
              <w:t>40</w:t>
            </w:r>
          </w:p>
        </w:tc>
        <w:tc>
          <w:tcPr>
            <w:tcW w:w="775" w:type="dxa"/>
            <w:gridSpan w:val="2"/>
            <w:shd w:val="clear" w:color="auto" w:fill="F7CAAC"/>
          </w:tcPr>
          <w:p w14:paraId="60B055E5" w14:textId="77777777" w:rsidR="00B2050B" w:rsidRDefault="00B2050B" w:rsidP="00B2050B">
            <w:pPr>
              <w:jc w:val="both"/>
              <w:rPr>
                <w:b/>
              </w:rPr>
            </w:pPr>
            <w:r>
              <w:rPr>
                <w:b/>
              </w:rPr>
              <w:t>do kdy</w:t>
            </w:r>
          </w:p>
        </w:tc>
        <w:tc>
          <w:tcPr>
            <w:tcW w:w="1321" w:type="dxa"/>
            <w:gridSpan w:val="2"/>
          </w:tcPr>
          <w:p w14:paraId="67DC2D85" w14:textId="7DCECEA2" w:rsidR="00B2050B" w:rsidRPr="001F1464" w:rsidRDefault="001F1464" w:rsidP="00B2050B">
            <w:pPr>
              <w:jc w:val="both"/>
            </w:pPr>
            <w:r w:rsidRPr="001F1464">
              <w:t>08/20</w:t>
            </w:r>
            <w:r w:rsidR="008F66A0">
              <w:t>20</w:t>
            </w:r>
          </w:p>
        </w:tc>
      </w:tr>
      <w:tr w:rsidR="00B2050B" w14:paraId="3CE7CB97" w14:textId="77777777" w:rsidTr="00227BC9">
        <w:tc>
          <w:tcPr>
            <w:tcW w:w="6059" w:type="dxa"/>
            <w:gridSpan w:val="5"/>
            <w:shd w:val="clear" w:color="auto" w:fill="F7CAAC"/>
          </w:tcPr>
          <w:p w14:paraId="0566CC49" w14:textId="77777777" w:rsidR="00B2050B" w:rsidRDefault="00B2050B" w:rsidP="00B2050B">
            <w:pPr>
              <w:jc w:val="both"/>
            </w:pPr>
            <w:r>
              <w:rPr>
                <w:b/>
              </w:rPr>
              <w:t>Další současná působení jako akademický pracovník na jiných VŠ</w:t>
            </w:r>
          </w:p>
        </w:tc>
        <w:tc>
          <w:tcPr>
            <w:tcW w:w="1705" w:type="dxa"/>
            <w:gridSpan w:val="2"/>
            <w:shd w:val="clear" w:color="auto" w:fill="F7CAAC"/>
          </w:tcPr>
          <w:p w14:paraId="53B7C264" w14:textId="77777777" w:rsidR="00B2050B" w:rsidRDefault="00B2050B" w:rsidP="00B2050B">
            <w:pPr>
              <w:jc w:val="both"/>
              <w:rPr>
                <w:b/>
              </w:rPr>
            </w:pPr>
            <w:r>
              <w:rPr>
                <w:b/>
              </w:rPr>
              <w:t>typ prac. vztahu</w:t>
            </w:r>
          </w:p>
        </w:tc>
        <w:tc>
          <w:tcPr>
            <w:tcW w:w="2096" w:type="dxa"/>
            <w:gridSpan w:val="4"/>
            <w:shd w:val="clear" w:color="auto" w:fill="F7CAAC"/>
          </w:tcPr>
          <w:p w14:paraId="4BA9672B" w14:textId="77777777" w:rsidR="00B2050B" w:rsidRDefault="00B2050B" w:rsidP="00B2050B">
            <w:pPr>
              <w:jc w:val="both"/>
              <w:rPr>
                <w:b/>
              </w:rPr>
            </w:pPr>
            <w:r>
              <w:rPr>
                <w:b/>
              </w:rPr>
              <w:t>rozsah</w:t>
            </w:r>
          </w:p>
        </w:tc>
      </w:tr>
      <w:tr w:rsidR="00B2050B" w14:paraId="7AD6FD16" w14:textId="77777777" w:rsidTr="00227BC9">
        <w:tc>
          <w:tcPr>
            <w:tcW w:w="6059" w:type="dxa"/>
            <w:gridSpan w:val="5"/>
          </w:tcPr>
          <w:p w14:paraId="237A3A12" w14:textId="77777777" w:rsidR="00B2050B" w:rsidRDefault="00B2050B" w:rsidP="00B2050B">
            <w:pPr>
              <w:jc w:val="both"/>
            </w:pPr>
          </w:p>
        </w:tc>
        <w:tc>
          <w:tcPr>
            <w:tcW w:w="1705" w:type="dxa"/>
            <w:gridSpan w:val="2"/>
          </w:tcPr>
          <w:p w14:paraId="231292B1" w14:textId="77777777" w:rsidR="00B2050B" w:rsidRDefault="00B2050B" w:rsidP="00B2050B">
            <w:pPr>
              <w:jc w:val="both"/>
            </w:pPr>
          </w:p>
        </w:tc>
        <w:tc>
          <w:tcPr>
            <w:tcW w:w="2096" w:type="dxa"/>
            <w:gridSpan w:val="4"/>
          </w:tcPr>
          <w:p w14:paraId="1A925516" w14:textId="77777777" w:rsidR="00B2050B" w:rsidRDefault="00B2050B" w:rsidP="00B2050B">
            <w:pPr>
              <w:jc w:val="both"/>
            </w:pPr>
          </w:p>
        </w:tc>
      </w:tr>
      <w:tr w:rsidR="00B2050B" w14:paraId="4D13379F" w14:textId="77777777" w:rsidTr="00227BC9">
        <w:tc>
          <w:tcPr>
            <w:tcW w:w="6059" w:type="dxa"/>
            <w:gridSpan w:val="5"/>
          </w:tcPr>
          <w:p w14:paraId="24B83BDD" w14:textId="77777777" w:rsidR="00B2050B" w:rsidRDefault="00B2050B" w:rsidP="00B2050B">
            <w:pPr>
              <w:jc w:val="both"/>
            </w:pPr>
          </w:p>
        </w:tc>
        <w:tc>
          <w:tcPr>
            <w:tcW w:w="1705" w:type="dxa"/>
            <w:gridSpan w:val="2"/>
          </w:tcPr>
          <w:p w14:paraId="4ADD6553" w14:textId="77777777" w:rsidR="00B2050B" w:rsidRDefault="00B2050B" w:rsidP="00B2050B">
            <w:pPr>
              <w:jc w:val="both"/>
            </w:pPr>
          </w:p>
        </w:tc>
        <w:tc>
          <w:tcPr>
            <w:tcW w:w="2096" w:type="dxa"/>
            <w:gridSpan w:val="4"/>
          </w:tcPr>
          <w:p w14:paraId="2A850B67" w14:textId="77777777" w:rsidR="00B2050B" w:rsidRDefault="00B2050B" w:rsidP="00B2050B">
            <w:pPr>
              <w:jc w:val="both"/>
            </w:pPr>
          </w:p>
        </w:tc>
      </w:tr>
      <w:tr w:rsidR="00B2050B" w14:paraId="68ECF688" w14:textId="77777777" w:rsidTr="00227BC9">
        <w:tc>
          <w:tcPr>
            <w:tcW w:w="6059" w:type="dxa"/>
            <w:gridSpan w:val="5"/>
          </w:tcPr>
          <w:p w14:paraId="7549BA5B" w14:textId="77777777" w:rsidR="00B2050B" w:rsidRDefault="00B2050B" w:rsidP="00B2050B">
            <w:pPr>
              <w:jc w:val="both"/>
            </w:pPr>
          </w:p>
        </w:tc>
        <w:tc>
          <w:tcPr>
            <w:tcW w:w="1705" w:type="dxa"/>
            <w:gridSpan w:val="2"/>
          </w:tcPr>
          <w:p w14:paraId="287F2EF8" w14:textId="77777777" w:rsidR="00B2050B" w:rsidRDefault="00B2050B" w:rsidP="00B2050B">
            <w:pPr>
              <w:jc w:val="both"/>
            </w:pPr>
          </w:p>
        </w:tc>
        <w:tc>
          <w:tcPr>
            <w:tcW w:w="2096" w:type="dxa"/>
            <w:gridSpan w:val="4"/>
          </w:tcPr>
          <w:p w14:paraId="3239A7F3" w14:textId="77777777" w:rsidR="00B2050B" w:rsidRDefault="00B2050B" w:rsidP="00B2050B">
            <w:pPr>
              <w:jc w:val="both"/>
            </w:pPr>
          </w:p>
        </w:tc>
      </w:tr>
      <w:tr w:rsidR="00B2050B" w14:paraId="70EBE1B8" w14:textId="77777777" w:rsidTr="00227BC9">
        <w:tc>
          <w:tcPr>
            <w:tcW w:w="6059" w:type="dxa"/>
            <w:gridSpan w:val="5"/>
          </w:tcPr>
          <w:p w14:paraId="65BAB6C4" w14:textId="77777777" w:rsidR="00B2050B" w:rsidRDefault="00B2050B" w:rsidP="00B2050B">
            <w:pPr>
              <w:jc w:val="both"/>
            </w:pPr>
          </w:p>
        </w:tc>
        <w:tc>
          <w:tcPr>
            <w:tcW w:w="1705" w:type="dxa"/>
            <w:gridSpan w:val="2"/>
          </w:tcPr>
          <w:p w14:paraId="4702649B" w14:textId="77777777" w:rsidR="00B2050B" w:rsidRDefault="00B2050B" w:rsidP="00B2050B">
            <w:pPr>
              <w:jc w:val="both"/>
            </w:pPr>
          </w:p>
        </w:tc>
        <w:tc>
          <w:tcPr>
            <w:tcW w:w="2096" w:type="dxa"/>
            <w:gridSpan w:val="4"/>
          </w:tcPr>
          <w:p w14:paraId="41DA5B43" w14:textId="77777777" w:rsidR="00B2050B" w:rsidRDefault="00B2050B" w:rsidP="00B2050B">
            <w:pPr>
              <w:jc w:val="both"/>
            </w:pPr>
          </w:p>
        </w:tc>
      </w:tr>
      <w:tr w:rsidR="00B2050B" w14:paraId="28DB118B" w14:textId="77777777" w:rsidTr="00227BC9">
        <w:tc>
          <w:tcPr>
            <w:tcW w:w="9860" w:type="dxa"/>
            <w:gridSpan w:val="11"/>
            <w:shd w:val="clear" w:color="auto" w:fill="F7CAAC"/>
          </w:tcPr>
          <w:p w14:paraId="243F3B8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26FBE2A" w14:textId="77777777" w:rsidTr="00227BC9">
        <w:trPr>
          <w:trHeight w:val="360"/>
        </w:trPr>
        <w:tc>
          <w:tcPr>
            <w:tcW w:w="9860" w:type="dxa"/>
            <w:gridSpan w:val="11"/>
            <w:tcBorders>
              <w:top w:val="nil"/>
            </w:tcBorders>
          </w:tcPr>
          <w:p w14:paraId="773CCC1F" w14:textId="77777777" w:rsidR="00B2050B" w:rsidRDefault="009F5228" w:rsidP="00B2050B">
            <w:pPr>
              <w:jc w:val="both"/>
            </w:pPr>
            <w:r w:rsidRPr="005A3312">
              <w:t>Taxes</w:t>
            </w:r>
            <w:r w:rsidR="00B2050B">
              <w:t xml:space="preserve"> – garant, přednášející (100%)</w:t>
            </w:r>
          </w:p>
        </w:tc>
      </w:tr>
      <w:tr w:rsidR="00B2050B" w14:paraId="6819FB10" w14:textId="77777777" w:rsidTr="00227BC9">
        <w:tc>
          <w:tcPr>
            <w:tcW w:w="9860" w:type="dxa"/>
            <w:gridSpan w:val="11"/>
            <w:shd w:val="clear" w:color="auto" w:fill="F7CAAC"/>
          </w:tcPr>
          <w:p w14:paraId="43DF49AB" w14:textId="77777777" w:rsidR="00B2050B" w:rsidRDefault="00B2050B" w:rsidP="00B2050B">
            <w:pPr>
              <w:jc w:val="both"/>
            </w:pPr>
            <w:r>
              <w:rPr>
                <w:b/>
              </w:rPr>
              <w:t xml:space="preserve">Údaje o vzdělání na VŠ </w:t>
            </w:r>
          </w:p>
        </w:tc>
      </w:tr>
      <w:tr w:rsidR="00B2050B" w14:paraId="61180F9C" w14:textId="77777777" w:rsidTr="00227BC9">
        <w:trPr>
          <w:trHeight w:val="1055"/>
        </w:trPr>
        <w:tc>
          <w:tcPr>
            <w:tcW w:w="9860" w:type="dxa"/>
            <w:gridSpan w:val="11"/>
          </w:tcPr>
          <w:p w14:paraId="7A627276" w14:textId="77777777" w:rsidR="00B2050B" w:rsidRPr="008E0197" w:rsidRDefault="00B2050B" w:rsidP="00B2050B">
            <w:pPr>
              <w:jc w:val="both"/>
              <w:rPr>
                <w:bCs/>
              </w:rPr>
            </w:pPr>
            <w:r w:rsidRPr="0031440D">
              <w:rPr>
                <w:rPrChange w:id="6395" w:author="Pavla Trefilová" w:date="2019-11-18T17:19:00Z">
                  <w:rPr>
                    <w:b/>
                  </w:rPr>
                </w:rPrChange>
              </w:rPr>
              <w:t xml:space="preserve">2009 – 2012: </w:t>
            </w:r>
            <w:r w:rsidRPr="008E0197">
              <w:rPr>
                <w:bCs/>
              </w:rPr>
              <w:t>Vysoká škola podnikání, a.s., studijní program Ekonomika a management, obor Podnikání</w:t>
            </w:r>
            <w:r w:rsidRPr="0031440D">
              <w:rPr>
                <w:rPrChange w:id="6396" w:author="Pavla Trefilová" w:date="2019-11-18T17:19:00Z">
                  <w:rPr>
                    <w:b/>
                  </w:rPr>
                </w:rPrChange>
              </w:rPr>
              <w:t xml:space="preserve"> </w:t>
            </w:r>
            <w:r w:rsidRPr="008E0197">
              <w:rPr>
                <w:bCs/>
              </w:rPr>
              <w:t>(Bc.)</w:t>
            </w:r>
          </w:p>
          <w:p w14:paraId="1ABD8C4B" w14:textId="77777777" w:rsidR="001C2699" w:rsidRPr="0031440D" w:rsidRDefault="001C2699" w:rsidP="001C2699">
            <w:pPr>
              <w:jc w:val="both"/>
              <w:rPr>
                <w:rPrChange w:id="6397" w:author="Pavla Trefilová" w:date="2019-11-18T17:19:00Z">
                  <w:rPr>
                    <w:b/>
                  </w:rPr>
                </w:rPrChange>
              </w:rPr>
            </w:pPr>
            <w:r w:rsidRPr="0031440D">
              <w:rPr>
                <w:rPrChange w:id="6398" w:author="Pavla Trefilová" w:date="2019-11-18T17:19:00Z">
                  <w:rPr>
                    <w:b/>
                  </w:rPr>
                </w:rPrChange>
              </w:rPr>
              <w:t xml:space="preserve">2012 – 2014: </w:t>
            </w:r>
            <w:r w:rsidRPr="008E0197">
              <w:rPr>
                <w:bCs/>
              </w:rPr>
              <w:t>Vysoká škola podnikání, a.s., studijní program Ekonomika a management, obor Podnikání</w:t>
            </w:r>
            <w:r w:rsidRPr="0031440D">
              <w:rPr>
                <w:rPrChange w:id="6399" w:author="Pavla Trefilová" w:date="2019-11-18T17:19:00Z">
                  <w:rPr>
                    <w:b/>
                  </w:rPr>
                </w:rPrChange>
              </w:rPr>
              <w:t xml:space="preserve"> </w:t>
            </w:r>
            <w:r w:rsidRPr="008E0197">
              <w:rPr>
                <w:bCs/>
              </w:rPr>
              <w:t>(Ing.)</w:t>
            </w:r>
          </w:p>
          <w:p w14:paraId="2D63C86B" w14:textId="032C994A" w:rsidR="001C2699" w:rsidRPr="0031440D" w:rsidRDefault="001C2699" w:rsidP="00F03E92">
            <w:pPr>
              <w:jc w:val="both"/>
              <w:rPr>
                <w:bCs/>
              </w:rPr>
            </w:pPr>
            <w:del w:id="6400" w:author="Pavla Trefilová" w:date="2019-11-18T17:19:00Z">
              <w:r>
                <w:rPr>
                  <w:b/>
                </w:rPr>
                <w:delText xml:space="preserve">od </w:delText>
              </w:r>
            </w:del>
            <w:r w:rsidR="00B76D0F" w:rsidRPr="0031440D">
              <w:rPr>
                <w:rPrChange w:id="6401" w:author="Pavla Trefilová" w:date="2019-11-18T17:19:00Z">
                  <w:rPr>
                    <w:b/>
                  </w:rPr>
                </w:rPrChange>
              </w:rPr>
              <w:t>2014</w:t>
            </w:r>
            <w:ins w:id="6402" w:author="Pavla Trefilová" w:date="2019-11-18T17:19:00Z">
              <w:r w:rsidR="00B76D0F" w:rsidRPr="0031440D">
                <w:rPr>
                  <w:bCs/>
                </w:rPr>
                <w:t xml:space="preserve"> - 2018</w:t>
              </w:r>
            </w:ins>
            <w:r w:rsidRPr="0031440D">
              <w:rPr>
                <w:rPrChange w:id="6403" w:author="Pavla Trefilová" w:date="2019-11-18T17:19:00Z">
                  <w:rPr>
                    <w:b/>
                  </w:rPr>
                </w:rPrChange>
              </w:rPr>
              <w:t xml:space="preserve">: </w:t>
            </w:r>
            <w:r w:rsidRPr="008E0197">
              <w:rPr>
                <w:bCs/>
              </w:rPr>
              <w:t>Slezská univerzita Opava, Obchodně podnikatelská fakulta v Karviné, obor Podniková ekonomika a</w:t>
            </w:r>
            <w:r w:rsidR="00F03E92" w:rsidRPr="008E0197">
              <w:rPr>
                <w:bCs/>
              </w:rPr>
              <w:t xml:space="preserve"> m</w:t>
            </w:r>
            <w:r w:rsidRPr="008E0197">
              <w:rPr>
                <w:bCs/>
              </w:rPr>
              <w:t>anagement (Ph.D</w:t>
            </w:r>
            <w:del w:id="6404" w:author="Pavla Trefilová" w:date="2019-11-18T17:19:00Z">
              <w:r w:rsidRPr="00BC47C7">
                <w:delText xml:space="preserve">.), </w:delText>
              </w:r>
              <w:r w:rsidRPr="00590F7F">
                <w:delText>předpoklad ukončení 8/2018</w:delText>
              </w:r>
            </w:del>
            <w:ins w:id="6405" w:author="Pavla Trefilová" w:date="2019-11-18T17:19:00Z">
              <w:r w:rsidRPr="008E0197">
                <w:rPr>
                  <w:bCs/>
                </w:rPr>
                <w:t>.)</w:t>
              </w:r>
              <w:r w:rsidRPr="003E5268">
                <w:rPr>
                  <w:bCs/>
                </w:rPr>
                <w:t xml:space="preserve"> </w:t>
              </w:r>
            </w:ins>
          </w:p>
          <w:p w14:paraId="2436B059" w14:textId="77777777" w:rsidR="001C2699" w:rsidRDefault="001C2699" w:rsidP="00B2050B">
            <w:pPr>
              <w:jc w:val="both"/>
              <w:rPr>
                <w:b/>
              </w:rPr>
            </w:pPr>
          </w:p>
        </w:tc>
      </w:tr>
      <w:tr w:rsidR="00B2050B" w14:paraId="0B90E196" w14:textId="77777777" w:rsidTr="00227BC9">
        <w:tc>
          <w:tcPr>
            <w:tcW w:w="9860" w:type="dxa"/>
            <w:gridSpan w:val="11"/>
            <w:shd w:val="clear" w:color="auto" w:fill="F7CAAC"/>
          </w:tcPr>
          <w:p w14:paraId="731BC63C" w14:textId="77777777" w:rsidR="00B2050B" w:rsidRDefault="00B2050B" w:rsidP="00B2050B">
            <w:pPr>
              <w:jc w:val="both"/>
              <w:rPr>
                <w:b/>
              </w:rPr>
            </w:pPr>
            <w:r>
              <w:rPr>
                <w:b/>
              </w:rPr>
              <w:t>Údaje o odborném působení od absolvování VŠ</w:t>
            </w:r>
          </w:p>
        </w:tc>
      </w:tr>
      <w:tr w:rsidR="00B2050B" w14:paraId="01F24B6B" w14:textId="77777777" w:rsidTr="00227BC9">
        <w:trPr>
          <w:trHeight w:val="585"/>
        </w:trPr>
        <w:tc>
          <w:tcPr>
            <w:tcW w:w="9860" w:type="dxa"/>
            <w:gridSpan w:val="11"/>
          </w:tcPr>
          <w:p w14:paraId="502AFFA6" w14:textId="2F6F8C0E" w:rsidR="00B2050B" w:rsidRDefault="00B2050B" w:rsidP="00B2050B">
            <w:pPr>
              <w:jc w:val="both"/>
            </w:pPr>
            <w:r>
              <w:t>Od 1992 OSVČ: činnost účetních poradců, vedení účetnictví, zpracování odborných posudků a studií, lektorská činnos</w:t>
            </w:r>
            <w:r w:rsidR="005F7C7C">
              <w:t>t</w:t>
            </w:r>
          </w:p>
          <w:p w14:paraId="1C9E5A13" w14:textId="77777777" w:rsidR="00B2050B" w:rsidRDefault="00B2050B" w:rsidP="00B2050B">
            <w:pPr>
              <w:jc w:val="both"/>
            </w:pPr>
            <w:r>
              <w:t xml:space="preserve">2017-dosud  </w:t>
            </w:r>
            <w:r>
              <w:rPr>
                <w:lang w:eastAsia="en-US"/>
              </w:rPr>
              <w:t>UTB ve Zlíně, FaME, Ústav financí a účetnictví – odborný asistent</w:t>
            </w:r>
          </w:p>
        </w:tc>
      </w:tr>
      <w:tr w:rsidR="00B2050B" w14:paraId="18501D04" w14:textId="77777777" w:rsidTr="00227BC9">
        <w:trPr>
          <w:trHeight w:val="250"/>
        </w:trPr>
        <w:tc>
          <w:tcPr>
            <w:tcW w:w="9860" w:type="dxa"/>
            <w:gridSpan w:val="11"/>
            <w:shd w:val="clear" w:color="auto" w:fill="F7CAAC"/>
          </w:tcPr>
          <w:p w14:paraId="47440A68" w14:textId="77777777" w:rsidR="00B2050B" w:rsidRDefault="00B2050B" w:rsidP="00B2050B">
            <w:pPr>
              <w:jc w:val="both"/>
            </w:pPr>
            <w:r>
              <w:rPr>
                <w:b/>
              </w:rPr>
              <w:t>Zkušenosti s vedením kvalifikačních a rigorózních prací</w:t>
            </w:r>
          </w:p>
        </w:tc>
      </w:tr>
      <w:tr w:rsidR="00B2050B" w14:paraId="47971D64" w14:textId="77777777" w:rsidTr="00227BC9">
        <w:trPr>
          <w:trHeight w:val="286"/>
        </w:trPr>
        <w:tc>
          <w:tcPr>
            <w:tcW w:w="9860" w:type="dxa"/>
            <w:gridSpan w:val="11"/>
          </w:tcPr>
          <w:p w14:paraId="7E4FE591" w14:textId="77777777" w:rsidR="00227BC9" w:rsidRDefault="00227BC9" w:rsidP="00227BC9">
            <w:pPr>
              <w:jc w:val="both"/>
            </w:pPr>
            <w:r>
              <w:t>Počet vedených bakalářských prací – 15</w:t>
            </w:r>
          </w:p>
          <w:p w14:paraId="5475D5C7" w14:textId="5A26E030" w:rsidR="00B2050B" w:rsidRDefault="00227BC9" w:rsidP="00227BC9">
            <w:pPr>
              <w:jc w:val="both"/>
            </w:pPr>
            <w:r>
              <w:t>Počet vedených diplomových prací – 2</w:t>
            </w:r>
          </w:p>
        </w:tc>
      </w:tr>
      <w:tr w:rsidR="00B2050B" w14:paraId="7FA2DA90" w14:textId="77777777" w:rsidTr="00227BC9">
        <w:trPr>
          <w:cantSplit/>
        </w:trPr>
        <w:tc>
          <w:tcPr>
            <w:tcW w:w="3346" w:type="dxa"/>
            <w:gridSpan w:val="2"/>
            <w:tcBorders>
              <w:top w:val="single" w:sz="12" w:space="0" w:color="auto"/>
            </w:tcBorders>
            <w:shd w:val="clear" w:color="auto" w:fill="F7CAAC"/>
          </w:tcPr>
          <w:p w14:paraId="0B4F66F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02DB8D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190943" w14:textId="77777777" w:rsidR="00B2050B" w:rsidRDefault="00B2050B" w:rsidP="00B2050B">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5C854487" w14:textId="77777777" w:rsidR="00B2050B" w:rsidRDefault="00B2050B" w:rsidP="00B2050B">
            <w:pPr>
              <w:jc w:val="both"/>
              <w:rPr>
                <w:b/>
              </w:rPr>
            </w:pPr>
            <w:r>
              <w:rPr>
                <w:b/>
              </w:rPr>
              <w:t>Ohlasy publikací</w:t>
            </w:r>
          </w:p>
        </w:tc>
      </w:tr>
      <w:tr w:rsidR="00B2050B" w14:paraId="7488559B" w14:textId="77777777" w:rsidTr="00227BC9">
        <w:trPr>
          <w:cantSplit/>
        </w:trPr>
        <w:tc>
          <w:tcPr>
            <w:tcW w:w="3346" w:type="dxa"/>
            <w:gridSpan w:val="2"/>
          </w:tcPr>
          <w:p w14:paraId="25A7B941" w14:textId="77777777" w:rsidR="00B2050B" w:rsidRDefault="00B2050B" w:rsidP="00B2050B">
            <w:pPr>
              <w:jc w:val="both"/>
            </w:pPr>
          </w:p>
        </w:tc>
        <w:tc>
          <w:tcPr>
            <w:tcW w:w="2245" w:type="dxa"/>
            <w:gridSpan w:val="2"/>
          </w:tcPr>
          <w:p w14:paraId="2E7ABEAB" w14:textId="77777777" w:rsidR="00B2050B" w:rsidRDefault="00B2050B" w:rsidP="00B2050B">
            <w:pPr>
              <w:jc w:val="both"/>
            </w:pPr>
          </w:p>
        </w:tc>
        <w:tc>
          <w:tcPr>
            <w:tcW w:w="2248" w:type="dxa"/>
            <w:gridSpan w:val="4"/>
            <w:tcBorders>
              <w:right w:val="single" w:sz="12" w:space="0" w:color="auto"/>
            </w:tcBorders>
          </w:tcPr>
          <w:p w14:paraId="35F1679C" w14:textId="77777777" w:rsidR="00B2050B" w:rsidRDefault="00B2050B" w:rsidP="00B2050B">
            <w:pPr>
              <w:jc w:val="both"/>
            </w:pPr>
          </w:p>
        </w:tc>
        <w:tc>
          <w:tcPr>
            <w:tcW w:w="700" w:type="dxa"/>
            <w:tcBorders>
              <w:left w:val="single" w:sz="12" w:space="0" w:color="auto"/>
            </w:tcBorders>
            <w:shd w:val="clear" w:color="auto" w:fill="F7CAAC"/>
          </w:tcPr>
          <w:p w14:paraId="09209C13" w14:textId="77777777" w:rsidR="00B2050B" w:rsidRDefault="00B2050B" w:rsidP="00B2050B">
            <w:pPr>
              <w:jc w:val="both"/>
            </w:pPr>
            <w:r>
              <w:rPr>
                <w:b/>
              </w:rPr>
              <w:t>WOS</w:t>
            </w:r>
          </w:p>
        </w:tc>
        <w:tc>
          <w:tcPr>
            <w:tcW w:w="627" w:type="dxa"/>
            <w:shd w:val="clear" w:color="auto" w:fill="F7CAAC"/>
          </w:tcPr>
          <w:p w14:paraId="4310348F" w14:textId="77777777" w:rsidR="00B2050B" w:rsidRDefault="00B2050B" w:rsidP="00B2050B">
            <w:pPr>
              <w:jc w:val="both"/>
              <w:rPr>
                <w:sz w:val="18"/>
              </w:rPr>
            </w:pPr>
            <w:r>
              <w:rPr>
                <w:b/>
                <w:sz w:val="18"/>
              </w:rPr>
              <w:t>Scopus</w:t>
            </w:r>
          </w:p>
        </w:tc>
        <w:tc>
          <w:tcPr>
            <w:tcW w:w="694" w:type="dxa"/>
            <w:shd w:val="clear" w:color="auto" w:fill="F7CAAC"/>
          </w:tcPr>
          <w:p w14:paraId="5FBD1981" w14:textId="77777777" w:rsidR="00B2050B" w:rsidRDefault="00B2050B" w:rsidP="00B2050B">
            <w:pPr>
              <w:jc w:val="both"/>
            </w:pPr>
            <w:r>
              <w:rPr>
                <w:b/>
                <w:sz w:val="18"/>
              </w:rPr>
              <w:t>ostatní</w:t>
            </w:r>
          </w:p>
        </w:tc>
      </w:tr>
      <w:tr w:rsidR="00B2050B" w14:paraId="000AFAB4" w14:textId="77777777" w:rsidTr="00227BC9">
        <w:trPr>
          <w:cantSplit/>
          <w:trHeight w:val="70"/>
        </w:trPr>
        <w:tc>
          <w:tcPr>
            <w:tcW w:w="3346" w:type="dxa"/>
            <w:gridSpan w:val="2"/>
            <w:shd w:val="clear" w:color="auto" w:fill="F7CAAC"/>
          </w:tcPr>
          <w:p w14:paraId="2D492328" w14:textId="77777777" w:rsidR="00B2050B" w:rsidRDefault="00B2050B" w:rsidP="00B2050B">
            <w:pPr>
              <w:jc w:val="both"/>
            </w:pPr>
            <w:r>
              <w:rPr>
                <w:b/>
              </w:rPr>
              <w:t>Obor jmenovacího řízení</w:t>
            </w:r>
          </w:p>
        </w:tc>
        <w:tc>
          <w:tcPr>
            <w:tcW w:w="2245" w:type="dxa"/>
            <w:gridSpan w:val="2"/>
            <w:shd w:val="clear" w:color="auto" w:fill="F7CAAC"/>
          </w:tcPr>
          <w:p w14:paraId="69D6752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358EE72" w14:textId="77777777" w:rsidR="00B2050B" w:rsidRDefault="00B2050B" w:rsidP="00B2050B">
            <w:pPr>
              <w:jc w:val="both"/>
            </w:pPr>
            <w:r>
              <w:rPr>
                <w:b/>
              </w:rPr>
              <w:t>Řízení konáno na VŠ</w:t>
            </w:r>
          </w:p>
        </w:tc>
        <w:tc>
          <w:tcPr>
            <w:tcW w:w="700" w:type="dxa"/>
            <w:vMerge w:val="restart"/>
            <w:tcBorders>
              <w:left w:val="single" w:sz="12" w:space="0" w:color="auto"/>
            </w:tcBorders>
          </w:tcPr>
          <w:p w14:paraId="65C07BBB" w14:textId="7DAC3C06" w:rsidR="00B2050B" w:rsidRDefault="006E0D89" w:rsidP="00B2050B">
            <w:pPr>
              <w:jc w:val="both"/>
              <w:rPr>
                <w:b/>
              </w:rPr>
            </w:pPr>
            <w:r>
              <w:rPr>
                <w:b/>
              </w:rPr>
              <w:t>1</w:t>
            </w:r>
          </w:p>
        </w:tc>
        <w:tc>
          <w:tcPr>
            <w:tcW w:w="627" w:type="dxa"/>
            <w:vMerge w:val="restart"/>
          </w:tcPr>
          <w:p w14:paraId="2457997D" w14:textId="53879B9A" w:rsidR="00B2050B" w:rsidRDefault="006E0D89" w:rsidP="00B2050B">
            <w:pPr>
              <w:jc w:val="both"/>
              <w:rPr>
                <w:b/>
              </w:rPr>
            </w:pPr>
            <w:r>
              <w:rPr>
                <w:b/>
              </w:rPr>
              <w:t>0</w:t>
            </w:r>
          </w:p>
        </w:tc>
        <w:tc>
          <w:tcPr>
            <w:tcW w:w="694" w:type="dxa"/>
            <w:vMerge w:val="restart"/>
          </w:tcPr>
          <w:p w14:paraId="4FA8211B" w14:textId="146952AB" w:rsidR="00B2050B" w:rsidRDefault="006E0D89" w:rsidP="00B2050B">
            <w:pPr>
              <w:jc w:val="both"/>
              <w:rPr>
                <w:b/>
              </w:rPr>
            </w:pPr>
            <w:r>
              <w:rPr>
                <w:b/>
              </w:rPr>
              <w:t>0</w:t>
            </w:r>
          </w:p>
        </w:tc>
      </w:tr>
      <w:tr w:rsidR="00B2050B" w14:paraId="74C6F07E" w14:textId="77777777" w:rsidTr="00227BC9">
        <w:trPr>
          <w:trHeight w:val="205"/>
        </w:trPr>
        <w:tc>
          <w:tcPr>
            <w:tcW w:w="3346" w:type="dxa"/>
            <w:gridSpan w:val="2"/>
          </w:tcPr>
          <w:p w14:paraId="40408277" w14:textId="77777777" w:rsidR="00B2050B" w:rsidRDefault="00B2050B" w:rsidP="00B2050B">
            <w:pPr>
              <w:jc w:val="both"/>
            </w:pPr>
          </w:p>
        </w:tc>
        <w:tc>
          <w:tcPr>
            <w:tcW w:w="2245" w:type="dxa"/>
            <w:gridSpan w:val="2"/>
          </w:tcPr>
          <w:p w14:paraId="05D9D61E" w14:textId="77777777" w:rsidR="00B2050B" w:rsidRDefault="00B2050B" w:rsidP="00B2050B">
            <w:pPr>
              <w:jc w:val="both"/>
            </w:pPr>
          </w:p>
        </w:tc>
        <w:tc>
          <w:tcPr>
            <w:tcW w:w="2248" w:type="dxa"/>
            <w:gridSpan w:val="4"/>
            <w:tcBorders>
              <w:right w:val="single" w:sz="12" w:space="0" w:color="auto"/>
            </w:tcBorders>
          </w:tcPr>
          <w:p w14:paraId="10F7F792" w14:textId="77777777" w:rsidR="00B2050B" w:rsidRDefault="00B2050B" w:rsidP="00B2050B">
            <w:pPr>
              <w:jc w:val="both"/>
            </w:pPr>
          </w:p>
        </w:tc>
        <w:tc>
          <w:tcPr>
            <w:tcW w:w="700" w:type="dxa"/>
            <w:vMerge/>
            <w:tcBorders>
              <w:left w:val="single" w:sz="12" w:space="0" w:color="auto"/>
            </w:tcBorders>
            <w:vAlign w:val="center"/>
          </w:tcPr>
          <w:p w14:paraId="13E15822" w14:textId="77777777" w:rsidR="00B2050B" w:rsidRDefault="00B2050B" w:rsidP="00B2050B">
            <w:pPr>
              <w:rPr>
                <w:b/>
              </w:rPr>
            </w:pPr>
          </w:p>
        </w:tc>
        <w:tc>
          <w:tcPr>
            <w:tcW w:w="627" w:type="dxa"/>
            <w:vMerge/>
            <w:vAlign w:val="center"/>
          </w:tcPr>
          <w:p w14:paraId="46FEDDC1" w14:textId="77777777" w:rsidR="00B2050B" w:rsidRDefault="00B2050B" w:rsidP="00B2050B">
            <w:pPr>
              <w:rPr>
                <w:b/>
              </w:rPr>
            </w:pPr>
          </w:p>
        </w:tc>
        <w:tc>
          <w:tcPr>
            <w:tcW w:w="694" w:type="dxa"/>
            <w:vMerge/>
            <w:vAlign w:val="center"/>
          </w:tcPr>
          <w:p w14:paraId="3A8E00F1" w14:textId="77777777" w:rsidR="00B2050B" w:rsidRDefault="00B2050B" w:rsidP="00B2050B">
            <w:pPr>
              <w:rPr>
                <w:b/>
              </w:rPr>
            </w:pPr>
          </w:p>
        </w:tc>
      </w:tr>
      <w:tr w:rsidR="00B2050B" w14:paraId="50FF9099" w14:textId="77777777" w:rsidTr="00227BC9">
        <w:tc>
          <w:tcPr>
            <w:tcW w:w="9860" w:type="dxa"/>
            <w:gridSpan w:val="11"/>
            <w:shd w:val="clear" w:color="auto" w:fill="F7CAAC"/>
          </w:tcPr>
          <w:p w14:paraId="0F0514E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4065F52" w14:textId="77777777" w:rsidTr="00227BC9">
        <w:trPr>
          <w:trHeight w:val="2347"/>
        </w:trPr>
        <w:tc>
          <w:tcPr>
            <w:tcW w:w="9860" w:type="dxa"/>
            <w:gridSpan w:val="11"/>
          </w:tcPr>
          <w:p w14:paraId="6FE91443" w14:textId="77777777" w:rsidR="00227BC9" w:rsidRPr="00181168" w:rsidRDefault="00227BC9" w:rsidP="00227BC9">
            <w:pPr>
              <w:jc w:val="both"/>
            </w:pPr>
            <w:bookmarkStart w:id="6406" w:name="_Hlk503017849"/>
            <w:bookmarkStart w:id="6407" w:name="_Hlk503017785"/>
            <w:r w:rsidRPr="00181168">
              <w:t xml:space="preserve">KIRSCHNEROVÁ, P., JANOUŠKOVÁ, J., 2017. Rozsah využívání daňových úlev fyzických osob v ČR. </w:t>
            </w:r>
            <w:r w:rsidRPr="00181168">
              <w:rPr>
                <w:i/>
              </w:rPr>
              <w:t>Acta academica karviniensia</w:t>
            </w:r>
            <w:r>
              <w:rPr>
                <w:i/>
              </w:rPr>
              <w:t>.</w:t>
            </w:r>
            <w:r w:rsidRPr="00181168">
              <w:t xml:space="preserve"> 2017</w:t>
            </w:r>
            <w:r>
              <w:t>, Volume XVII, Issue 1</w:t>
            </w:r>
            <w:r w:rsidRPr="00181168">
              <w:t>, s. 55-64.</w:t>
            </w:r>
            <w:r>
              <w:t xml:space="preserve"> </w:t>
            </w:r>
            <w:r w:rsidRPr="00181168">
              <w:t>ISSN 1212-415X</w:t>
            </w:r>
            <w:bookmarkEnd w:id="6406"/>
            <w:r w:rsidRPr="00181168">
              <w:t>.</w:t>
            </w:r>
            <w:r>
              <w:t xml:space="preserve"> </w:t>
            </w:r>
            <w:r w:rsidRPr="001F1464">
              <w:t>(50%)</w:t>
            </w:r>
          </w:p>
          <w:p w14:paraId="7D8CF12B" w14:textId="77777777" w:rsidR="00B2050B" w:rsidRPr="00181168" w:rsidRDefault="00B2050B" w:rsidP="00B2050B">
            <w:pPr>
              <w:jc w:val="both"/>
            </w:pPr>
            <w:r w:rsidRPr="00181168">
              <w:t>K</w:t>
            </w:r>
            <w:r>
              <w:t>IRSCHNEROVÁ, P., JANOUŠKOVÁ, J.</w:t>
            </w:r>
            <w:r w:rsidRPr="00181168">
              <w:t xml:space="preserve"> Daňová podpora bydlení v podmínkách České republiky.</w:t>
            </w:r>
            <w:r>
              <w:t xml:space="preserve"> </w:t>
            </w:r>
            <w:r w:rsidRPr="00181168">
              <w:rPr>
                <w:i/>
              </w:rPr>
              <w:t>Acta Sting,</w:t>
            </w:r>
            <w:r w:rsidRPr="00181168">
              <w:t xml:space="preserve"> </w:t>
            </w:r>
            <w:r>
              <w:t xml:space="preserve">2016, Volume </w:t>
            </w:r>
            <w:r w:rsidRPr="00181168">
              <w:t>3, s. 45-58. ISSN 1805-6873.</w:t>
            </w:r>
            <w:r w:rsidR="001F1464">
              <w:t xml:space="preserve"> </w:t>
            </w:r>
            <w:r w:rsidR="001F1464" w:rsidRPr="001F1464">
              <w:t>(50%)</w:t>
            </w:r>
          </w:p>
          <w:p w14:paraId="4505F17C" w14:textId="77777777" w:rsidR="00B2050B" w:rsidRPr="00181168" w:rsidRDefault="00B2050B" w:rsidP="00B2050B">
            <w:pPr>
              <w:jc w:val="both"/>
            </w:pPr>
            <w:bookmarkStart w:id="6408" w:name="_Hlk503018118"/>
            <w:bookmarkEnd w:id="6407"/>
            <w:r w:rsidRPr="00181168">
              <w:t>KIRSCHNEROVÁ, P., JANOUŠKOVÁ, J. Uplatnění daňového odečtu darů u fyzických osob v</w:t>
            </w:r>
            <w:r>
              <w:t xml:space="preserve"> regionech ČR. In</w:t>
            </w:r>
            <w:r w:rsidRPr="00181168">
              <w:t xml:space="preserve"> </w:t>
            </w:r>
            <w:r w:rsidRPr="00181168">
              <w:rPr>
                <w:i/>
              </w:rPr>
              <w:t>XIX. Mezinárodní kolokvium o regionálních vědách</w:t>
            </w:r>
            <w:r w:rsidRPr="00181168">
              <w:t xml:space="preserve">. Brno: Masarykova univerzita, </w:t>
            </w:r>
            <w:r>
              <w:t xml:space="preserve">2016, </w:t>
            </w:r>
            <w:r w:rsidRPr="00181168">
              <w:t>s. 899-907. ISBN 978-80-210-8273-1.</w:t>
            </w:r>
            <w:r w:rsidR="001F1464">
              <w:t xml:space="preserve"> </w:t>
            </w:r>
            <w:r w:rsidR="001F1464" w:rsidRPr="001F1464">
              <w:t>(50%)</w:t>
            </w:r>
          </w:p>
          <w:p w14:paraId="3F95A54A" w14:textId="00DED1EA" w:rsidR="00227BC9" w:rsidRDefault="00B2050B" w:rsidP="00227BC9">
            <w:pPr>
              <w:jc w:val="both"/>
            </w:pPr>
            <w:bookmarkStart w:id="6409" w:name="_Hlk503018234"/>
            <w:bookmarkEnd w:id="6408"/>
            <w:r w:rsidRPr="00181168">
              <w:t>K</w:t>
            </w:r>
            <w:r>
              <w:t>IRSCHNEROVÁ, P., JANOUŠKOVÁ, J.</w:t>
            </w:r>
            <w:r w:rsidRPr="00181168">
              <w:t xml:space="preserve"> Daňový odečet darů u právnických osob v regionech ČR. In</w:t>
            </w:r>
            <w:r>
              <w:t xml:space="preserve"> </w:t>
            </w:r>
            <w:r w:rsidRPr="00181168">
              <w:rPr>
                <w:i/>
              </w:rPr>
              <w:t>7. ročník mezinárodní konference Region v rozvoji společnosti</w:t>
            </w:r>
            <w:r w:rsidRPr="00181168">
              <w:t>. Brno: Mendelova univerzita Brno</w:t>
            </w:r>
            <w:r>
              <w:t xml:space="preserve">, </w:t>
            </w:r>
            <w:r w:rsidRPr="00181168">
              <w:t>2016., s. 423-430. ISBN 978-80-7509-459-9.</w:t>
            </w:r>
            <w:bookmarkEnd w:id="6409"/>
            <w:r w:rsidR="001F1464">
              <w:t xml:space="preserve"> </w:t>
            </w:r>
            <w:r w:rsidR="001F1464" w:rsidRPr="001F1464">
              <w:t>(50%)</w:t>
            </w:r>
            <w:r w:rsidR="00227BC9" w:rsidRPr="00181168">
              <w:t xml:space="preserve"> </w:t>
            </w:r>
          </w:p>
          <w:p w14:paraId="237BB34B" w14:textId="6AF2DE93" w:rsidR="00227BC9" w:rsidRPr="00181168" w:rsidRDefault="00227BC9" w:rsidP="00227BC9">
            <w:pPr>
              <w:jc w:val="both"/>
            </w:pPr>
            <w:r w:rsidRPr="00181168">
              <w:t xml:space="preserve">KIRSCHNEROVÁ, P., JANOUŠKOVÁ, J. </w:t>
            </w:r>
            <w:r>
              <w:t>Tax Reliefs of Individuals as One of the Aspects of Philantropy Support in the Czech Republic</w:t>
            </w:r>
            <w:r w:rsidRPr="00181168">
              <w:t xml:space="preserve">. </w:t>
            </w:r>
            <w:r w:rsidRPr="00181168">
              <w:rPr>
                <w:i/>
              </w:rPr>
              <w:t>Acta academica karviniensia</w:t>
            </w:r>
            <w:r w:rsidRPr="00181168">
              <w:t>.</w:t>
            </w:r>
            <w:r>
              <w:t xml:space="preserve"> 2015, Volume XV, Issue 4, s. 28-41. </w:t>
            </w:r>
            <w:r w:rsidRPr="00181168">
              <w:t>ISSN 1212-415X.</w:t>
            </w:r>
            <w:r>
              <w:t xml:space="preserve"> </w:t>
            </w:r>
            <w:r w:rsidRPr="001F1464">
              <w:t>(50%)</w:t>
            </w:r>
          </w:p>
          <w:p w14:paraId="100DFF43" w14:textId="77777777" w:rsidR="00B2050B" w:rsidRDefault="00B2050B" w:rsidP="00B2050B">
            <w:pPr>
              <w:jc w:val="both"/>
              <w:rPr>
                <w:b/>
              </w:rPr>
            </w:pPr>
          </w:p>
        </w:tc>
      </w:tr>
      <w:tr w:rsidR="00B2050B" w14:paraId="67BF9828" w14:textId="77777777" w:rsidTr="00227BC9">
        <w:trPr>
          <w:trHeight w:val="218"/>
        </w:trPr>
        <w:tc>
          <w:tcPr>
            <w:tcW w:w="9860" w:type="dxa"/>
            <w:gridSpan w:val="11"/>
            <w:shd w:val="clear" w:color="auto" w:fill="F7CAAC"/>
          </w:tcPr>
          <w:p w14:paraId="03838630" w14:textId="77777777" w:rsidR="00B2050B" w:rsidRDefault="00B2050B" w:rsidP="00B2050B">
            <w:pPr>
              <w:rPr>
                <w:b/>
              </w:rPr>
            </w:pPr>
            <w:r>
              <w:rPr>
                <w:b/>
              </w:rPr>
              <w:t>Působení v zahraničí</w:t>
            </w:r>
          </w:p>
        </w:tc>
      </w:tr>
      <w:tr w:rsidR="00B2050B" w14:paraId="108C9CF3" w14:textId="77777777" w:rsidTr="00227BC9">
        <w:trPr>
          <w:trHeight w:val="159"/>
        </w:trPr>
        <w:tc>
          <w:tcPr>
            <w:tcW w:w="9860" w:type="dxa"/>
            <w:gridSpan w:val="11"/>
          </w:tcPr>
          <w:p w14:paraId="3C3D23A1" w14:textId="77777777" w:rsidR="00B2050B" w:rsidRDefault="00B2050B" w:rsidP="00B2050B">
            <w:pPr>
              <w:rPr>
                <w:b/>
              </w:rPr>
            </w:pPr>
          </w:p>
        </w:tc>
      </w:tr>
      <w:tr w:rsidR="00B2050B" w14:paraId="5E9002FA" w14:textId="77777777" w:rsidTr="00227BC9">
        <w:trPr>
          <w:cantSplit/>
          <w:trHeight w:val="204"/>
        </w:trPr>
        <w:tc>
          <w:tcPr>
            <w:tcW w:w="2517" w:type="dxa"/>
            <w:shd w:val="clear" w:color="auto" w:fill="F7CAAC"/>
          </w:tcPr>
          <w:p w14:paraId="7D6DD85C" w14:textId="77777777" w:rsidR="00B2050B" w:rsidRDefault="00B2050B" w:rsidP="00B2050B">
            <w:pPr>
              <w:jc w:val="both"/>
              <w:rPr>
                <w:b/>
              </w:rPr>
            </w:pPr>
            <w:r>
              <w:rPr>
                <w:b/>
              </w:rPr>
              <w:t xml:space="preserve">Podpis </w:t>
            </w:r>
          </w:p>
        </w:tc>
        <w:tc>
          <w:tcPr>
            <w:tcW w:w="4536" w:type="dxa"/>
            <w:gridSpan w:val="5"/>
          </w:tcPr>
          <w:p w14:paraId="7A124990" w14:textId="77777777" w:rsidR="00B2050B" w:rsidRDefault="00B2050B" w:rsidP="00B2050B">
            <w:pPr>
              <w:jc w:val="both"/>
            </w:pPr>
          </w:p>
        </w:tc>
        <w:tc>
          <w:tcPr>
            <w:tcW w:w="786" w:type="dxa"/>
            <w:gridSpan w:val="2"/>
            <w:shd w:val="clear" w:color="auto" w:fill="F7CAAC"/>
          </w:tcPr>
          <w:p w14:paraId="2A9D1B2A" w14:textId="77777777" w:rsidR="00B2050B" w:rsidRDefault="00B2050B" w:rsidP="00B2050B">
            <w:pPr>
              <w:jc w:val="both"/>
            </w:pPr>
            <w:r>
              <w:rPr>
                <w:b/>
              </w:rPr>
              <w:t>datum</w:t>
            </w:r>
          </w:p>
        </w:tc>
        <w:tc>
          <w:tcPr>
            <w:tcW w:w="2021" w:type="dxa"/>
            <w:gridSpan w:val="3"/>
          </w:tcPr>
          <w:p w14:paraId="6827EBDA" w14:textId="77777777" w:rsidR="00B2050B" w:rsidRDefault="00B2050B" w:rsidP="00B2050B">
            <w:pPr>
              <w:jc w:val="both"/>
            </w:pPr>
          </w:p>
        </w:tc>
      </w:tr>
    </w:tbl>
    <w:p w14:paraId="55CF2987" w14:textId="77777777" w:rsidR="00B2050B" w:rsidRDefault="00B2050B" w:rsidP="00B2050B"/>
    <w:p w14:paraId="077911CA" w14:textId="77777777" w:rsidR="001F1464" w:rsidRDefault="001F1464" w:rsidP="00B2050B"/>
    <w:p w14:paraId="4AAC1B85" w14:textId="77777777" w:rsidR="00B2050B" w:rsidRDefault="00B2050B" w:rsidP="00B2050B"/>
    <w:p w14:paraId="47A88C71" w14:textId="77777777" w:rsidR="00B2050B" w:rsidRDefault="00B2050B" w:rsidP="00B2050B"/>
    <w:p w14:paraId="28209DB3" w14:textId="77777777" w:rsidR="009F5228" w:rsidRDefault="009F5228" w:rsidP="00B2050B"/>
    <w:p w14:paraId="064E9CEB" w14:textId="77777777" w:rsidR="00B2050B" w:rsidRDefault="00B2050B" w:rsidP="00B2050B"/>
    <w:p w14:paraId="10E6A264" w14:textId="77777777" w:rsidR="00B2050B" w:rsidRDefault="00B2050B" w:rsidP="00B2050B"/>
    <w:p w14:paraId="7AF08096"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FAB33A1" w14:textId="77777777" w:rsidTr="00B2050B">
        <w:tc>
          <w:tcPr>
            <w:tcW w:w="9859" w:type="dxa"/>
            <w:gridSpan w:val="11"/>
            <w:tcBorders>
              <w:bottom w:val="double" w:sz="4" w:space="0" w:color="auto"/>
            </w:tcBorders>
            <w:shd w:val="clear" w:color="auto" w:fill="BDD6EE"/>
          </w:tcPr>
          <w:p w14:paraId="4D4AF524" w14:textId="77777777" w:rsidR="00B2050B" w:rsidRDefault="00B2050B" w:rsidP="00B2050B">
            <w:pPr>
              <w:jc w:val="both"/>
              <w:rPr>
                <w:b/>
                <w:sz w:val="28"/>
              </w:rPr>
            </w:pPr>
            <w:r>
              <w:rPr>
                <w:b/>
                <w:sz w:val="28"/>
              </w:rPr>
              <w:lastRenderedPageBreak/>
              <w:t>C-I – Personální zabezpečení</w:t>
            </w:r>
          </w:p>
        </w:tc>
      </w:tr>
      <w:tr w:rsidR="00B2050B" w14:paraId="4442B203" w14:textId="77777777" w:rsidTr="00B2050B">
        <w:tc>
          <w:tcPr>
            <w:tcW w:w="2518" w:type="dxa"/>
            <w:tcBorders>
              <w:top w:val="double" w:sz="4" w:space="0" w:color="auto"/>
            </w:tcBorders>
            <w:shd w:val="clear" w:color="auto" w:fill="F7CAAC"/>
          </w:tcPr>
          <w:p w14:paraId="75E88140" w14:textId="77777777" w:rsidR="00B2050B" w:rsidRDefault="00B2050B" w:rsidP="00B2050B">
            <w:pPr>
              <w:jc w:val="both"/>
              <w:rPr>
                <w:b/>
              </w:rPr>
            </w:pPr>
            <w:r>
              <w:rPr>
                <w:b/>
              </w:rPr>
              <w:t>Vysoká škola</w:t>
            </w:r>
          </w:p>
        </w:tc>
        <w:tc>
          <w:tcPr>
            <w:tcW w:w="7341" w:type="dxa"/>
            <w:gridSpan w:val="10"/>
          </w:tcPr>
          <w:p w14:paraId="73B36550" w14:textId="77777777" w:rsidR="00B2050B" w:rsidRDefault="00B2050B" w:rsidP="00B2050B">
            <w:pPr>
              <w:jc w:val="both"/>
            </w:pPr>
            <w:r>
              <w:t>Univerzita Tomáše Bati ve Zlíně</w:t>
            </w:r>
          </w:p>
        </w:tc>
      </w:tr>
      <w:tr w:rsidR="00B2050B" w14:paraId="28D9D6F6" w14:textId="77777777" w:rsidTr="00B2050B">
        <w:tc>
          <w:tcPr>
            <w:tcW w:w="2518" w:type="dxa"/>
            <w:shd w:val="clear" w:color="auto" w:fill="F7CAAC"/>
          </w:tcPr>
          <w:p w14:paraId="4DB3F1FC" w14:textId="77777777" w:rsidR="00B2050B" w:rsidRDefault="00B2050B" w:rsidP="00B2050B">
            <w:pPr>
              <w:jc w:val="both"/>
              <w:rPr>
                <w:b/>
              </w:rPr>
            </w:pPr>
            <w:r>
              <w:rPr>
                <w:b/>
              </w:rPr>
              <w:t>Součást vysoké školy</w:t>
            </w:r>
          </w:p>
        </w:tc>
        <w:tc>
          <w:tcPr>
            <w:tcW w:w="7341" w:type="dxa"/>
            <w:gridSpan w:val="10"/>
          </w:tcPr>
          <w:p w14:paraId="0B5722AC" w14:textId="77777777" w:rsidR="00B2050B" w:rsidRDefault="00B2050B" w:rsidP="00B2050B">
            <w:pPr>
              <w:jc w:val="both"/>
            </w:pPr>
            <w:r>
              <w:t>Fakulta managementu a ekonomiky</w:t>
            </w:r>
          </w:p>
        </w:tc>
      </w:tr>
      <w:tr w:rsidR="00B2050B" w14:paraId="0FB51785" w14:textId="77777777" w:rsidTr="00B2050B">
        <w:tc>
          <w:tcPr>
            <w:tcW w:w="2518" w:type="dxa"/>
            <w:shd w:val="clear" w:color="auto" w:fill="F7CAAC"/>
          </w:tcPr>
          <w:p w14:paraId="481850DE" w14:textId="77777777" w:rsidR="00B2050B" w:rsidRDefault="00B2050B" w:rsidP="00B2050B">
            <w:pPr>
              <w:jc w:val="both"/>
              <w:rPr>
                <w:b/>
              </w:rPr>
            </w:pPr>
            <w:r>
              <w:rPr>
                <w:b/>
              </w:rPr>
              <w:t>Název studijního programu</w:t>
            </w:r>
          </w:p>
        </w:tc>
        <w:tc>
          <w:tcPr>
            <w:tcW w:w="7341" w:type="dxa"/>
            <w:gridSpan w:val="10"/>
          </w:tcPr>
          <w:p w14:paraId="67E322A6" w14:textId="27EDE168" w:rsidR="00B2050B" w:rsidRDefault="00343DC3" w:rsidP="00B2050B">
            <w:pPr>
              <w:jc w:val="both"/>
            </w:pPr>
            <w:r>
              <w:t xml:space="preserve">Economics and Management </w:t>
            </w:r>
          </w:p>
        </w:tc>
      </w:tr>
      <w:tr w:rsidR="00B2050B" w14:paraId="32ED69EC" w14:textId="77777777" w:rsidTr="00B2050B">
        <w:tc>
          <w:tcPr>
            <w:tcW w:w="2518" w:type="dxa"/>
            <w:shd w:val="clear" w:color="auto" w:fill="F7CAAC"/>
          </w:tcPr>
          <w:p w14:paraId="3153FB4B" w14:textId="77777777" w:rsidR="00B2050B" w:rsidRDefault="00B2050B" w:rsidP="00B2050B">
            <w:pPr>
              <w:jc w:val="both"/>
              <w:rPr>
                <w:b/>
              </w:rPr>
            </w:pPr>
            <w:r>
              <w:rPr>
                <w:b/>
              </w:rPr>
              <w:t>Jméno a příjmení</w:t>
            </w:r>
          </w:p>
        </w:tc>
        <w:tc>
          <w:tcPr>
            <w:tcW w:w="4536" w:type="dxa"/>
            <w:gridSpan w:val="5"/>
          </w:tcPr>
          <w:p w14:paraId="7DDC4C00" w14:textId="77777777" w:rsidR="00B2050B" w:rsidRPr="00331E15" w:rsidRDefault="00B2050B" w:rsidP="00B2050B">
            <w:pPr>
              <w:jc w:val="both"/>
              <w:rPr>
                <w:highlight w:val="yellow"/>
              </w:rPr>
            </w:pPr>
            <w:r w:rsidRPr="00CF654C">
              <w:t>Adriana KNÁPKOVÁ</w:t>
            </w:r>
          </w:p>
        </w:tc>
        <w:tc>
          <w:tcPr>
            <w:tcW w:w="709" w:type="dxa"/>
            <w:shd w:val="clear" w:color="auto" w:fill="F7CAAC"/>
          </w:tcPr>
          <w:p w14:paraId="075CA173" w14:textId="77777777" w:rsidR="00B2050B" w:rsidRDefault="00B2050B" w:rsidP="00B2050B">
            <w:pPr>
              <w:jc w:val="both"/>
              <w:rPr>
                <w:b/>
              </w:rPr>
            </w:pPr>
            <w:r>
              <w:rPr>
                <w:b/>
              </w:rPr>
              <w:t>Tituly</w:t>
            </w:r>
          </w:p>
        </w:tc>
        <w:tc>
          <w:tcPr>
            <w:tcW w:w="2096" w:type="dxa"/>
            <w:gridSpan w:val="4"/>
          </w:tcPr>
          <w:p w14:paraId="07AA7F97" w14:textId="77777777" w:rsidR="00B2050B" w:rsidRDefault="00B2050B" w:rsidP="00B2050B">
            <w:pPr>
              <w:jc w:val="both"/>
            </w:pPr>
            <w:r>
              <w:t>doc. Ing.</w:t>
            </w:r>
            <w:r w:rsidR="001F1464">
              <w:t>,</w:t>
            </w:r>
            <w:r>
              <w:t xml:space="preserve"> Ph.D.</w:t>
            </w:r>
          </w:p>
        </w:tc>
      </w:tr>
      <w:tr w:rsidR="00B2050B" w14:paraId="622FEBDC" w14:textId="77777777" w:rsidTr="00B2050B">
        <w:tc>
          <w:tcPr>
            <w:tcW w:w="2518" w:type="dxa"/>
            <w:shd w:val="clear" w:color="auto" w:fill="F7CAAC"/>
          </w:tcPr>
          <w:p w14:paraId="590540B3" w14:textId="77777777" w:rsidR="00B2050B" w:rsidRDefault="00B2050B" w:rsidP="00B2050B">
            <w:pPr>
              <w:jc w:val="both"/>
              <w:rPr>
                <w:b/>
              </w:rPr>
            </w:pPr>
            <w:r>
              <w:rPr>
                <w:b/>
              </w:rPr>
              <w:t>Rok narození</w:t>
            </w:r>
          </w:p>
        </w:tc>
        <w:tc>
          <w:tcPr>
            <w:tcW w:w="829" w:type="dxa"/>
          </w:tcPr>
          <w:p w14:paraId="398FF52F" w14:textId="77777777" w:rsidR="00B2050B" w:rsidRDefault="00B2050B" w:rsidP="00B2050B">
            <w:pPr>
              <w:jc w:val="both"/>
            </w:pPr>
            <w:r>
              <w:t>1977</w:t>
            </w:r>
          </w:p>
        </w:tc>
        <w:tc>
          <w:tcPr>
            <w:tcW w:w="1721" w:type="dxa"/>
            <w:shd w:val="clear" w:color="auto" w:fill="F7CAAC"/>
          </w:tcPr>
          <w:p w14:paraId="62BDE3F7" w14:textId="77777777" w:rsidR="00B2050B" w:rsidRDefault="00B2050B" w:rsidP="00B2050B">
            <w:pPr>
              <w:jc w:val="both"/>
              <w:rPr>
                <w:b/>
              </w:rPr>
            </w:pPr>
            <w:r>
              <w:rPr>
                <w:b/>
              </w:rPr>
              <w:t>typ vztahu k VŠ</w:t>
            </w:r>
          </w:p>
        </w:tc>
        <w:tc>
          <w:tcPr>
            <w:tcW w:w="992" w:type="dxa"/>
            <w:gridSpan w:val="2"/>
          </w:tcPr>
          <w:p w14:paraId="29DF570B" w14:textId="77777777" w:rsidR="00B2050B" w:rsidRDefault="00B2050B" w:rsidP="00B2050B">
            <w:pPr>
              <w:jc w:val="both"/>
            </w:pPr>
            <w:r>
              <w:t>pp</w:t>
            </w:r>
          </w:p>
        </w:tc>
        <w:tc>
          <w:tcPr>
            <w:tcW w:w="994" w:type="dxa"/>
            <w:shd w:val="clear" w:color="auto" w:fill="F7CAAC"/>
          </w:tcPr>
          <w:p w14:paraId="781B1271" w14:textId="77777777" w:rsidR="00B2050B" w:rsidRDefault="001F1464" w:rsidP="00B2050B">
            <w:pPr>
              <w:jc w:val="both"/>
              <w:rPr>
                <w:b/>
              </w:rPr>
            </w:pPr>
            <w:r>
              <w:rPr>
                <w:b/>
              </w:rPr>
              <w:t>r</w:t>
            </w:r>
            <w:r w:rsidR="00B2050B">
              <w:rPr>
                <w:b/>
              </w:rPr>
              <w:t>ozsah</w:t>
            </w:r>
          </w:p>
        </w:tc>
        <w:tc>
          <w:tcPr>
            <w:tcW w:w="709" w:type="dxa"/>
          </w:tcPr>
          <w:p w14:paraId="419F63E6" w14:textId="77777777" w:rsidR="00B2050B" w:rsidRDefault="00B2050B" w:rsidP="00B2050B">
            <w:pPr>
              <w:jc w:val="both"/>
            </w:pPr>
            <w:r>
              <w:t>40</w:t>
            </w:r>
          </w:p>
        </w:tc>
        <w:tc>
          <w:tcPr>
            <w:tcW w:w="709" w:type="dxa"/>
            <w:gridSpan w:val="2"/>
            <w:shd w:val="clear" w:color="auto" w:fill="F7CAAC"/>
          </w:tcPr>
          <w:p w14:paraId="1AC8494C" w14:textId="77777777" w:rsidR="00B2050B" w:rsidRDefault="00B2050B" w:rsidP="00B2050B">
            <w:pPr>
              <w:jc w:val="both"/>
              <w:rPr>
                <w:b/>
              </w:rPr>
            </w:pPr>
            <w:r>
              <w:rPr>
                <w:b/>
              </w:rPr>
              <w:t>do kdy</w:t>
            </w:r>
          </w:p>
        </w:tc>
        <w:tc>
          <w:tcPr>
            <w:tcW w:w="1387" w:type="dxa"/>
            <w:gridSpan w:val="2"/>
          </w:tcPr>
          <w:p w14:paraId="10B09AD1" w14:textId="77777777" w:rsidR="00B2050B" w:rsidRDefault="00B2050B" w:rsidP="00B2050B">
            <w:pPr>
              <w:jc w:val="both"/>
            </w:pPr>
            <w:r>
              <w:t>N</w:t>
            </w:r>
          </w:p>
        </w:tc>
      </w:tr>
      <w:tr w:rsidR="00B2050B" w14:paraId="2E90A597" w14:textId="77777777" w:rsidTr="00B2050B">
        <w:tc>
          <w:tcPr>
            <w:tcW w:w="5068" w:type="dxa"/>
            <w:gridSpan w:val="3"/>
            <w:shd w:val="clear" w:color="auto" w:fill="F7CAAC"/>
          </w:tcPr>
          <w:p w14:paraId="63785001" w14:textId="77777777" w:rsidR="00B2050B" w:rsidRDefault="00B2050B" w:rsidP="00B2050B">
            <w:pPr>
              <w:jc w:val="both"/>
              <w:rPr>
                <w:b/>
              </w:rPr>
            </w:pPr>
            <w:r>
              <w:rPr>
                <w:b/>
              </w:rPr>
              <w:t>Typ vztahu na součásti VŠ, která uskutečňuje st. program</w:t>
            </w:r>
          </w:p>
        </w:tc>
        <w:tc>
          <w:tcPr>
            <w:tcW w:w="992" w:type="dxa"/>
            <w:gridSpan w:val="2"/>
          </w:tcPr>
          <w:p w14:paraId="19A22496" w14:textId="77777777" w:rsidR="00B2050B" w:rsidRDefault="00B2050B" w:rsidP="00B2050B">
            <w:pPr>
              <w:jc w:val="both"/>
            </w:pPr>
            <w:r>
              <w:t>pp</w:t>
            </w:r>
          </w:p>
        </w:tc>
        <w:tc>
          <w:tcPr>
            <w:tcW w:w="994" w:type="dxa"/>
            <w:shd w:val="clear" w:color="auto" w:fill="F7CAAC"/>
          </w:tcPr>
          <w:p w14:paraId="7C624962" w14:textId="77777777" w:rsidR="00B2050B" w:rsidRDefault="001F1464" w:rsidP="00B2050B">
            <w:pPr>
              <w:jc w:val="both"/>
              <w:rPr>
                <w:b/>
              </w:rPr>
            </w:pPr>
            <w:r>
              <w:rPr>
                <w:b/>
              </w:rPr>
              <w:t>r</w:t>
            </w:r>
            <w:r w:rsidR="00B2050B">
              <w:rPr>
                <w:b/>
              </w:rPr>
              <w:t>ozsah</w:t>
            </w:r>
          </w:p>
        </w:tc>
        <w:tc>
          <w:tcPr>
            <w:tcW w:w="709" w:type="dxa"/>
          </w:tcPr>
          <w:p w14:paraId="61A62BF6" w14:textId="77777777" w:rsidR="00B2050B" w:rsidRDefault="00B2050B" w:rsidP="00B2050B">
            <w:pPr>
              <w:jc w:val="both"/>
            </w:pPr>
            <w:r>
              <w:t>40</w:t>
            </w:r>
          </w:p>
        </w:tc>
        <w:tc>
          <w:tcPr>
            <w:tcW w:w="709" w:type="dxa"/>
            <w:gridSpan w:val="2"/>
            <w:shd w:val="clear" w:color="auto" w:fill="F7CAAC"/>
          </w:tcPr>
          <w:p w14:paraId="3EF163D8" w14:textId="77777777" w:rsidR="00B2050B" w:rsidRDefault="00B2050B" w:rsidP="00B2050B">
            <w:pPr>
              <w:jc w:val="both"/>
              <w:rPr>
                <w:b/>
              </w:rPr>
            </w:pPr>
            <w:r>
              <w:rPr>
                <w:b/>
              </w:rPr>
              <w:t>do kdy</w:t>
            </w:r>
          </w:p>
        </w:tc>
        <w:tc>
          <w:tcPr>
            <w:tcW w:w="1387" w:type="dxa"/>
            <w:gridSpan w:val="2"/>
          </w:tcPr>
          <w:p w14:paraId="4D902963" w14:textId="77777777" w:rsidR="00B2050B" w:rsidRDefault="00B2050B" w:rsidP="00B2050B">
            <w:pPr>
              <w:jc w:val="both"/>
            </w:pPr>
            <w:r>
              <w:t>N</w:t>
            </w:r>
          </w:p>
        </w:tc>
      </w:tr>
      <w:tr w:rsidR="00B2050B" w14:paraId="6DBBFF67" w14:textId="77777777" w:rsidTr="00B2050B">
        <w:tc>
          <w:tcPr>
            <w:tcW w:w="6060" w:type="dxa"/>
            <w:gridSpan w:val="5"/>
            <w:shd w:val="clear" w:color="auto" w:fill="F7CAAC"/>
          </w:tcPr>
          <w:p w14:paraId="7E2D5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C842020" w14:textId="77777777" w:rsidR="00B2050B" w:rsidRDefault="00B2050B" w:rsidP="00B2050B">
            <w:pPr>
              <w:jc w:val="both"/>
              <w:rPr>
                <w:b/>
              </w:rPr>
            </w:pPr>
            <w:r>
              <w:rPr>
                <w:b/>
              </w:rPr>
              <w:t>typ prac. vztahu</w:t>
            </w:r>
          </w:p>
        </w:tc>
        <w:tc>
          <w:tcPr>
            <w:tcW w:w="2096" w:type="dxa"/>
            <w:gridSpan w:val="4"/>
            <w:shd w:val="clear" w:color="auto" w:fill="F7CAAC"/>
          </w:tcPr>
          <w:p w14:paraId="63D1411E" w14:textId="77777777" w:rsidR="00B2050B" w:rsidRDefault="00B2050B" w:rsidP="00B2050B">
            <w:pPr>
              <w:jc w:val="both"/>
              <w:rPr>
                <w:b/>
              </w:rPr>
            </w:pPr>
            <w:r>
              <w:rPr>
                <w:b/>
              </w:rPr>
              <w:t>rozsah</w:t>
            </w:r>
          </w:p>
        </w:tc>
      </w:tr>
      <w:tr w:rsidR="00B2050B" w14:paraId="6A19E97D" w14:textId="77777777" w:rsidTr="00B2050B">
        <w:tc>
          <w:tcPr>
            <w:tcW w:w="6060" w:type="dxa"/>
            <w:gridSpan w:val="5"/>
          </w:tcPr>
          <w:p w14:paraId="6041F4A6" w14:textId="77777777" w:rsidR="00B2050B" w:rsidRDefault="00B2050B" w:rsidP="00B2050B">
            <w:pPr>
              <w:jc w:val="both"/>
            </w:pPr>
          </w:p>
        </w:tc>
        <w:tc>
          <w:tcPr>
            <w:tcW w:w="1703" w:type="dxa"/>
            <w:gridSpan w:val="2"/>
          </w:tcPr>
          <w:p w14:paraId="5D53633D" w14:textId="77777777" w:rsidR="00B2050B" w:rsidRDefault="00B2050B" w:rsidP="00B2050B">
            <w:pPr>
              <w:jc w:val="both"/>
            </w:pPr>
          </w:p>
        </w:tc>
        <w:tc>
          <w:tcPr>
            <w:tcW w:w="2096" w:type="dxa"/>
            <w:gridSpan w:val="4"/>
          </w:tcPr>
          <w:p w14:paraId="6312FA51" w14:textId="77777777" w:rsidR="00B2050B" w:rsidRDefault="00B2050B" w:rsidP="00B2050B">
            <w:pPr>
              <w:jc w:val="both"/>
            </w:pPr>
          </w:p>
        </w:tc>
      </w:tr>
      <w:tr w:rsidR="00B2050B" w14:paraId="1704F60B" w14:textId="77777777" w:rsidTr="00B2050B">
        <w:tc>
          <w:tcPr>
            <w:tcW w:w="9859" w:type="dxa"/>
            <w:gridSpan w:val="11"/>
            <w:shd w:val="clear" w:color="auto" w:fill="F7CAAC"/>
          </w:tcPr>
          <w:p w14:paraId="19C789F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D4C5B4" w14:textId="77777777" w:rsidTr="00B2050B">
        <w:trPr>
          <w:trHeight w:val="338"/>
        </w:trPr>
        <w:tc>
          <w:tcPr>
            <w:tcW w:w="9859" w:type="dxa"/>
            <w:gridSpan w:val="11"/>
            <w:tcBorders>
              <w:top w:val="nil"/>
            </w:tcBorders>
          </w:tcPr>
          <w:p w14:paraId="345FBCA5" w14:textId="77777777" w:rsidR="00B2050B" w:rsidRDefault="009F5228" w:rsidP="00B2050B">
            <w:pPr>
              <w:jc w:val="both"/>
            </w:pPr>
            <w:r w:rsidRPr="00882107">
              <w:t>Corporate Finance</w:t>
            </w:r>
            <w:r>
              <w:t xml:space="preserve"> – garant, přednášející (60%)</w:t>
            </w:r>
          </w:p>
        </w:tc>
      </w:tr>
      <w:tr w:rsidR="00B2050B" w14:paraId="6BAEF6F4" w14:textId="77777777" w:rsidTr="00B2050B">
        <w:tc>
          <w:tcPr>
            <w:tcW w:w="9859" w:type="dxa"/>
            <w:gridSpan w:val="11"/>
            <w:shd w:val="clear" w:color="auto" w:fill="F7CAAC"/>
          </w:tcPr>
          <w:p w14:paraId="18B17A56" w14:textId="77777777" w:rsidR="00B2050B" w:rsidRDefault="00B2050B" w:rsidP="00B2050B">
            <w:pPr>
              <w:jc w:val="both"/>
            </w:pPr>
            <w:r>
              <w:rPr>
                <w:b/>
              </w:rPr>
              <w:t xml:space="preserve">Údaje o vzdělání na VŠ </w:t>
            </w:r>
          </w:p>
        </w:tc>
      </w:tr>
      <w:tr w:rsidR="00B2050B" w14:paraId="08222D08" w14:textId="77777777" w:rsidTr="005F7C7C">
        <w:trPr>
          <w:trHeight w:val="450"/>
        </w:trPr>
        <w:tc>
          <w:tcPr>
            <w:tcW w:w="9859" w:type="dxa"/>
            <w:gridSpan w:val="11"/>
          </w:tcPr>
          <w:p w14:paraId="3244D3F2" w14:textId="77777777" w:rsidR="00B2050B" w:rsidRPr="008E0197" w:rsidRDefault="00B2050B" w:rsidP="00B2050B">
            <w:pPr>
              <w:jc w:val="both"/>
              <w:rPr>
                <w:bCs/>
              </w:rPr>
            </w:pPr>
            <w:r w:rsidRPr="0031440D">
              <w:rPr>
                <w:rPrChange w:id="6410" w:author="Pavla Trefilová" w:date="2019-11-18T17:19:00Z">
                  <w:rPr>
                    <w:b/>
                  </w:rPr>
                </w:rPrChange>
              </w:rPr>
              <w:t>1999 – 2001</w:t>
            </w:r>
            <w:r w:rsidRPr="008E0197">
              <w:rPr>
                <w:bCs/>
              </w:rPr>
              <w:t>: magisterské studium, FaME UTB ve Zlíně (Ing.)</w:t>
            </w:r>
          </w:p>
          <w:p w14:paraId="78B30DB7" w14:textId="1B8BF24E" w:rsidR="00B2050B" w:rsidRPr="00BE3A80" w:rsidRDefault="00B2050B" w:rsidP="00B2050B">
            <w:pPr>
              <w:jc w:val="both"/>
            </w:pPr>
            <w:r w:rsidRPr="0031440D">
              <w:rPr>
                <w:rPrChange w:id="6411" w:author="Pavla Trefilová" w:date="2019-11-18T17:19:00Z">
                  <w:rPr>
                    <w:b/>
                  </w:rPr>
                </w:rPrChange>
              </w:rPr>
              <w:t>2001 – 2005</w:t>
            </w:r>
            <w:r w:rsidRPr="008E0197">
              <w:rPr>
                <w:bCs/>
              </w:rPr>
              <w:t>: doktorské</w:t>
            </w:r>
            <w:r w:rsidRPr="00F03E92">
              <w:t xml:space="preserve"> studium, FaME UTB ve Zlíně (Ph.D.</w:t>
            </w:r>
            <w:r w:rsidR="005F7C7C" w:rsidRPr="00F03E92">
              <w:t>)</w:t>
            </w:r>
          </w:p>
        </w:tc>
      </w:tr>
      <w:tr w:rsidR="00B2050B" w14:paraId="2DFEBF6F" w14:textId="77777777" w:rsidTr="00B2050B">
        <w:tc>
          <w:tcPr>
            <w:tcW w:w="9859" w:type="dxa"/>
            <w:gridSpan w:val="11"/>
            <w:shd w:val="clear" w:color="auto" w:fill="F7CAAC"/>
          </w:tcPr>
          <w:p w14:paraId="22262FA6" w14:textId="77777777" w:rsidR="00B2050B" w:rsidRDefault="00B2050B" w:rsidP="00B2050B">
            <w:pPr>
              <w:jc w:val="both"/>
              <w:rPr>
                <w:b/>
              </w:rPr>
            </w:pPr>
            <w:r>
              <w:rPr>
                <w:b/>
              </w:rPr>
              <w:t>Údaje o odborném působení od absolvování VŠ</w:t>
            </w:r>
          </w:p>
        </w:tc>
      </w:tr>
      <w:tr w:rsidR="00B2050B" w14:paraId="2409B861" w14:textId="77777777" w:rsidTr="00B2050B">
        <w:trPr>
          <w:trHeight w:val="773"/>
        </w:trPr>
        <w:tc>
          <w:tcPr>
            <w:tcW w:w="9859" w:type="dxa"/>
            <w:gridSpan w:val="11"/>
          </w:tcPr>
          <w:p w14:paraId="2102CDC8" w14:textId="77777777" w:rsidR="00B2050B" w:rsidRPr="008E0197" w:rsidRDefault="00B2050B" w:rsidP="00B2050B">
            <w:pPr>
              <w:jc w:val="both"/>
              <w:rPr>
                <w:bCs/>
              </w:rPr>
            </w:pPr>
            <w:r w:rsidRPr="0031440D">
              <w:rPr>
                <w:rPrChange w:id="6412" w:author="Pavla Trefilová" w:date="2019-11-18T17:19:00Z">
                  <w:rPr>
                    <w:b/>
                  </w:rPr>
                </w:rPrChange>
              </w:rPr>
              <w:t>2002 – dosud</w:t>
            </w:r>
            <w:r w:rsidRPr="008E0197">
              <w:rPr>
                <w:bCs/>
              </w:rPr>
              <w:t>: UTB FaME ve Zlíně (odborná asistentka, od roku 2014 docentka)</w:t>
            </w:r>
          </w:p>
          <w:p w14:paraId="039D3DF0" w14:textId="77777777" w:rsidR="00B2050B" w:rsidRPr="008E0197" w:rsidRDefault="00B2050B" w:rsidP="00B2050B">
            <w:pPr>
              <w:jc w:val="both"/>
              <w:rPr>
                <w:bCs/>
              </w:rPr>
            </w:pPr>
            <w:r w:rsidRPr="0031440D">
              <w:rPr>
                <w:rPrChange w:id="6413" w:author="Pavla Trefilová" w:date="2019-11-18T17:19:00Z">
                  <w:rPr>
                    <w:b/>
                  </w:rPr>
                </w:rPrChange>
              </w:rPr>
              <w:t>2008 – 2014</w:t>
            </w:r>
            <w:r w:rsidRPr="008E0197">
              <w:rPr>
                <w:bCs/>
              </w:rPr>
              <w:t>: proděkanka pro vědu a výzkum na FaME UTB ve Zlíně</w:t>
            </w:r>
          </w:p>
          <w:p w14:paraId="425DD037" w14:textId="77777777" w:rsidR="00B2050B" w:rsidRDefault="00B2050B" w:rsidP="00B2050B">
            <w:pPr>
              <w:jc w:val="both"/>
            </w:pPr>
            <w:r w:rsidRPr="0031440D">
              <w:rPr>
                <w:rPrChange w:id="6414" w:author="Pavla Trefilová" w:date="2019-11-18T17:19:00Z">
                  <w:rPr>
                    <w:b/>
                  </w:rPr>
                </w:rPrChange>
              </w:rPr>
              <w:t>2015 – dosud</w:t>
            </w:r>
            <w:r w:rsidRPr="008E0197">
              <w:rPr>
                <w:bCs/>
              </w:rPr>
              <w:t>:</w:t>
            </w:r>
            <w:r>
              <w:t xml:space="preserve"> prorektorka pro sociální záležitosti na UTB ve Zlíně</w:t>
            </w:r>
          </w:p>
        </w:tc>
      </w:tr>
      <w:tr w:rsidR="00B2050B" w14:paraId="44C6C498" w14:textId="77777777" w:rsidTr="00B2050B">
        <w:trPr>
          <w:trHeight w:val="250"/>
        </w:trPr>
        <w:tc>
          <w:tcPr>
            <w:tcW w:w="9859" w:type="dxa"/>
            <w:gridSpan w:val="11"/>
            <w:shd w:val="clear" w:color="auto" w:fill="F7CAAC"/>
          </w:tcPr>
          <w:p w14:paraId="23F33862" w14:textId="77777777" w:rsidR="00B2050B" w:rsidRDefault="00B2050B" w:rsidP="00B2050B">
            <w:pPr>
              <w:jc w:val="both"/>
            </w:pPr>
            <w:r>
              <w:rPr>
                <w:b/>
              </w:rPr>
              <w:t>Zkušenosti s vedením kvalifikačních a rigorózních prací</w:t>
            </w:r>
          </w:p>
        </w:tc>
      </w:tr>
      <w:tr w:rsidR="00B2050B" w14:paraId="3AD5BBB1" w14:textId="77777777" w:rsidTr="00B2050B">
        <w:trPr>
          <w:trHeight w:val="338"/>
        </w:trPr>
        <w:tc>
          <w:tcPr>
            <w:tcW w:w="9859" w:type="dxa"/>
            <w:gridSpan w:val="11"/>
          </w:tcPr>
          <w:p w14:paraId="1D02278B" w14:textId="77777777" w:rsidR="00227BC9" w:rsidRDefault="00227BC9" w:rsidP="00227BC9">
            <w:pPr>
              <w:jc w:val="both"/>
            </w:pPr>
            <w:r>
              <w:t xml:space="preserve">Počet vedených bakalářských prací – 37 </w:t>
            </w:r>
          </w:p>
          <w:p w14:paraId="1870CF84" w14:textId="76B3AED9" w:rsidR="00B2050B" w:rsidRDefault="00227BC9" w:rsidP="00227BC9">
            <w:pPr>
              <w:jc w:val="both"/>
            </w:pPr>
            <w:r>
              <w:t>Počet vedených diplomových prací – 69</w:t>
            </w:r>
          </w:p>
        </w:tc>
      </w:tr>
      <w:tr w:rsidR="00B2050B" w14:paraId="4CBF7B48" w14:textId="77777777" w:rsidTr="00B2050B">
        <w:trPr>
          <w:cantSplit/>
        </w:trPr>
        <w:tc>
          <w:tcPr>
            <w:tcW w:w="3347" w:type="dxa"/>
            <w:gridSpan w:val="2"/>
            <w:tcBorders>
              <w:top w:val="single" w:sz="12" w:space="0" w:color="auto"/>
            </w:tcBorders>
            <w:shd w:val="clear" w:color="auto" w:fill="F7CAAC"/>
          </w:tcPr>
          <w:p w14:paraId="348E4CB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22EDE3"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10D07A4"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EAE0D1" w14:textId="77777777" w:rsidR="00B2050B" w:rsidRDefault="00B2050B" w:rsidP="00B2050B">
            <w:pPr>
              <w:jc w:val="both"/>
              <w:rPr>
                <w:b/>
              </w:rPr>
            </w:pPr>
            <w:r>
              <w:rPr>
                <w:b/>
              </w:rPr>
              <w:t>Ohlasy publikací</w:t>
            </w:r>
          </w:p>
        </w:tc>
      </w:tr>
      <w:tr w:rsidR="00B2050B" w14:paraId="064F8568" w14:textId="77777777" w:rsidTr="00B2050B">
        <w:trPr>
          <w:cantSplit/>
        </w:trPr>
        <w:tc>
          <w:tcPr>
            <w:tcW w:w="3347" w:type="dxa"/>
            <w:gridSpan w:val="2"/>
          </w:tcPr>
          <w:p w14:paraId="68E94C53" w14:textId="77777777" w:rsidR="00B2050B" w:rsidRDefault="00B2050B" w:rsidP="00B2050B">
            <w:pPr>
              <w:jc w:val="both"/>
            </w:pPr>
            <w:r>
              <w:t>Management a ekonomika</w:t>
            </w:r>
          </w:p>
        </w:tc>
        <w:tc>
          <w:tcPr>
            <w:tcW w:w="2245" w:type="dxa"/>
            <w:gridSpan w:val="2"/>
          </w:tcPr>
          <w:p w14:paraId="5921FDD1" w14:textId="77777777" w:rsidR="00B2050B" w:rsidRDefault="00B2050B" w:rsidP="00B2050B">
            <w:pPr>
              <w:jc w:val="both"/>
            </w:pPr>
            <w:r>
              <w:t>2014</w:t>
            </w:r>
          </w:p>
        </w:tc>
        <w:tc>
          <w:tcPr>
            <w:tcW w:w="2248" w:type="dxa"/>
            <w:gridSpan w:val="4"/>
            <w:tcBorders>
              <w:right w:val="single" w:sz="12" w:space="0" w:color="auto"/>
            </w:tcBorders>
          </w:tcPr>
          <w:p w14:paraId="081329D3" w14:textId="77777777" w:rsidR="00B2050B" w:rsidRDefault="00B2050B" w:rsidP="00B2050B">
            <w:pPr>
              <w:jc w:val="both"/>
            </w:pPr>
            <w:r>
              <w:t>UTB ve Zlíně</w:t>
            </w:r>
          </w:p>
        </w:tc>
        <w:tc>
          <w:tcPr>
            <w:tcW w:w="632" w:type="dxa"/>
            <w:tcBorders>
              <w:left w:val="single" w:sz="12" w:space="0" w:color="auto"/>
            </w:tcBorders>
            <w:shd w:val="clear" w:color="auto" w:fill="F7CAAC"/>
          </w:tcPr>
          <w:p w14:paraId="62383088" w14:textId="77777777" w:rsidR="00B2050B" w:rsidRDefault="00B2050B" w:rsidP="00B2050B">
            <w:pPr>
              <w:jc w:val="both"/>
            </w:pPr>
            <w:r>
              <w:rPr>
                <w:b/>
              </w:rPr>
              <w:t>WOS</w:t>
            </w:r>
          </w:p>
        </w:tc>
        <w:tc>
          <w:tcPr>
            <w:tcW w:w="693" w:type="dxa"/>
            <w:shd w:val="clear" w:color="auto" w:fill="F7CAAC"/>
          </w:tcPr>
          <w:p w14:paraId="20AACA0B" w14:textId="77777777" w:rsidR="00B2050B" w:rsidRDefault="00B2050B" w:rsidP="00B2050B">
            <w:pPr>
              <w:jc w:val="both"/>
              <w:rPr>
                <w:sz w:val="18"/>
              </w:rPr>
            </w:pPr>
            <w:r>
              <w:rPr>
                <w:b/>
                <w:sz w:val="18"/>
              </w:rPr>
              <w:t>Scopus</w:t>
            </w:r>
          </w:p>
        </w:tc>
        <w:tc>
          <w:tcPr>
            <w:tcW w:w="694" w:type="dxa"/>
            <w:shd w:val="clear" w:color="auto" w:fill="F7CAAC"/>
          </w:tcPr>
          <w:p w14:paraId="5315CC68" w14:textId="77777777" w:rsidR="00B2050B" w:rsidRDefault="00B2050B" w:rsidP="00B2050B">
            <w:pPr>
              <w:jc w:val="both"/>
            </w:pPr>
            <w:r>
              <w:rPr>
                <w:b/>
                <w:sz w:val="18"/>
              </w:rPr>
              <w:t>ostatní</w:t>
            </w:r>
          </w:p>
        </w:tc>
      </w:tr>
      <w:tr w:rsidR="00B2050B" w14:paraId="5AF7A1FB" w14:textId="77777777" w:rsidTr="00B2050B">
        <w:trPr>
          <w:cantSplit/>
          <w:trHeight w:val="70"/>
        </w:trPr>
        <w:tc>
          <w:tcPr>
            <w:tcW w:w="3347" w:type="dxa"/>
            <w:gridSpan w:val="2"/>
            <w:shd w:val="clear" w:color="auto" w:fill="F7CAAC"/>
          </w:tcPr>
          <w:p w14:paraId="33BD8F2B" w14:textId="77777777" w:rsidR="00B2050B" w:rsidRDefault="00B2050B" w:rsidP="00B2050B">
            <w:pPr>
              <w:jc w:val="both"/>
            </w:pPr>
            <w:r>
              <w:rPr>
                <w:b/>
              </w:rPr>
              <w:t>Obor jmenovacího řízení</w:t>
            </w:r>
          </w:p>
        </w:tc>
        <w:tc>
          <w:tcPr>
            <w:tcW w:w="2245" w:type="dxa"/>
            <w:gridSpan w:val="2"/>
            <w:shd w:val="clear" w:color="auto" w:fill="F7CAAC"/>
          </w:tcPr>
          <w:p w14:paraId="0A2A3A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11E2CE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DAC70E1" w14:textId="67B42777" w:rsidR="00B2050B" w:rsidRDefault="00227BC9" w:rsidP="00B2050B">
            <w:pPr>
              <w:jc w:val="both"/>
              <w:rPr>
                <w:b/>
              </w:rPr>
            </w:pPr>
            <w:r>
              <w:rPr>
                <w:b/>
              </w:rPr>
              <w:t>21</w:t>
            </w:r>
          </w:p>
        </w:tc>
        <w:tc>
          <w:tcPr>
            <w:tcW w:w="693" w:type="dxa"/>
            <w:vMerge w:val="restart"/>
          </w:tcPr>
          <w:p w14:paraId="6B7349F8" w14:textId="0B63BF95" w:rsidR="00B2050B" w:rsidRDefault="00227BC9" w:rsidP="00B2050B">
            <w:pPr>
              <w:jc w:val="both"/>
              <w:rPr>
                <w:b/>
              </w:rPr>
            </w:pPr>
            <w:r>
              <w:rPr>
                <w:b/>
              </w:rPr>
              <w:t>32</w:t>
            </w:r>
          </w:p>
        </w:tc>
        <w:tc>
          <w:tcPr>
            <w:tcW w:w="694" w:type="dxa"/>
            <w:vMerge w:val="restart"/>
          </w:tcPr>
          <w:p w14:paraId="40E98DF4" w14:textId="77777777" w:rsidR="00B2050B" w:rsidRDefault="00B2050B" w:rsidP="00B2050B">
            <w:pPr>
              <w:jc w:val="both"/>
              <w:rPr>
                <w:b/>
              </w:rPr>
            </w:pPr>
            <w:r>
              <w:rPr>
                <w:b/>
              </w:rPr>
              <w:t>450</w:t>
            </w:r>
          </w:p>
        </w:tc>
      </w:tr>
      <w:tr w:rsidR="00B2050B" w14:paraId="4EFA0908" w14:textId="77777777" w:rsidTr="00B2050B">
        <w:trPr>
          <w:trHeight w:val="205"/>
        </w:trPr>
        <w:tc>
          <w:tcPr>
            <w:tcW w:w="3347" w:type="dxa"/>
            <w:gridSpan w:val="2"/>
          </w:tcPr>
          <w:p w14:paraId="690DF9F1" w14:textId="77777777" w:rsidR="00B2050B" w:rsidRDefault="00B2050B" w:rsidP="00B2050B">
            <w:pPr>
              <w:jc w:val="both"/>
            </w:pPr>
          </w:p>
        </w:tc>
        <w:tc>
          <w:tcPr>
            <w:tcW w:w="2245" w:type="dxa"/>
            <w:gridSpan w:val="2"/>
          </w:tcPr>
          <w:p w14:paraId="583A71A2" w14:textId="77777777" w:rsidR="00B2050B" w:rsidRDefault="00B2050B" w:rsidP="00B2050B">
            <w:pPr>
              <w:jc w:val="both"/>
            </w:pPr>
          </w:p>
        </w:tc>
        <w:tc>
          <w:tcPr>
            <w:tcW w:w="2248" w:type="dxa"/>
            <w:gridSpan w:val="4"/>
            <w:tcBorders>
              <w:right w:val="single" w:sz="12" w:space="0" w:color="auto"/>
            </w:tcBorders>
          </w:tcPr>
          <w:p w14:paraId="552640F2" w14:textId="77777777" w:rsidR="00B2050B" w:rsidRDefault="00B2050B" w:rsidP="00B2050B">
            <w:pPr>
              <w:jc w:val="both"/>
            </w:pPr>
          </w:p>
        </w:tc>
        <w:tc>
          <w:tcPr>
            <w:tcW w:w="632" w:type="dxa"/>
            <w:vMerge/>
            <w:tcBorders>
              <w:left w:val="single" w:sz="12" w:space="0" w:color="auto"/>
            </w:tcBorders>
            <w:vAlign w:val="center"/>
          </w:tcPr>
          <w:p w14:paraId="37966FBD" w14:textId="77777777" w:rsidR="00B2050B" w:rsidRDefault="00B2050B" w:rsidP="00B2050B">
            <w:pPr>
              <w:rPr>
                <w:b/>
              </w:rPr>
            </w:pPr>
          </w:p>
        </w:tc>
        <w:tc>
          <w:tcPr>
            <w:tcW w:w="693" w:type="dxa"/>
            <w:vMerge/>
            <w:vAlign w:val="center"/>
          </w:tcPr>
          <w:p w14:paraId="214967C0" w14:textId="77777777" w:rsidR="00B2050B" w:rsidRDefault="00B2050B" w:rsidP="00B2050B">
            <w:pPr>
              <w:rPr>
                <w:b/>
              </w:rPr>
            </w:pPr>
          </w:p>
        </w:tc>
        <w:tc>
          <w:tcPr>
            <w:tcW w:w="694" w:type="dxa"/>
            <w:vMerge/>
            <w:vAlign w:val="center"/>
          </w:tcPr>
          <w:p w14:paraId="181DEC2C" w14:textId="77777777" w:rsidR="00B2050B" w:rsidRDefault="00B2050B" w:rsidP="00B2050B">
            <w:pPr>
              <w:rPr>
                <w:b/>
              </w:rPr>
            </w:pPr>
          </w:p>
        </w:tc>
      </w:tr>
      <w:tr w:rsidR="00B2050B" w14:paraId="5A77363A" w14:textId="77777777" w:rsidTr="00B2050B">
        <w:tc>
          <w:tcPr>
            <w:tcW w:w="9859" w:type="dxa"/>
            <w:gridSpan w:val="11"/>
            <w:shd w:val="clear" w:color="auto" w:fill="F7CAAC"/>
          </w:tcPr>
          <w:p w14:paraId="693968D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61EDBD6" w14:textId="77777777" w:rsidTr="00B2050B">
        <w:trPr>
          <w:trHeight w:val="141"/>
        </w:trPr>
        <w:tc>
          <w:tcPr>
            <w:tcW w:w="9859" w:type="dxa"/>
            <w:gridSpan w:val="11"/>
          </w:tcPr>
          <w:p w14:paraId="7B31A784" w14:textId="77777777" w:rsidR="00227BC9" w:rsidRPr="00904FD5" w:rsidRDefault="00227BC9" w:rsidP="00227BC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p>
          <w:p w14:paraId="3AF475C7" w14:textId="77777777" w:rsidR="00227BC9" w:rsidRPr="00904FD5" w:rsidRDefault="00227BC9" w:rsidP="00227BC9">
            <w:pPr>
              <w:jc w:val="both"/>
            </w:pPr>
            <w:r w:rsidRPr="00904FD5">
              <w:t xml:space="preserve">ALIU, F., KNÁPKOVÁ, A. Portfolio risk of international diversification of Kosovo Pension fund. </w:t>
            </w:r>
            <w:r w:rsidRPr="00904FD5">
              <w:rPr>
                <w:i/>
              </w:rPr>
              <w:t xml:space="preserve">Acta Universitatis </w:t>
            </w:r>
            <w:r w:rsidRPr="00274249">
              <w:rPr>
                <w:i/>
              </w:rPr>
              <w:t>Agriculturae et Silviculturae Mendilianae Brunensis</w:t>
            </w:r>
            <w:r w:rsidRPr="00274249">
              <w:t xml:space="preserve">. 2017, Volume 65, Issue 1, pp. 237-244. ISSN 1211-8516. </w:t>
            </w:r>
            <w:hyperlink r:id="rId28" w:history="1">
              <w:r w:rsidRPr="00274249">
                <w:rPr>
                  <w:rStyle w:val="Hypertextovodkaz"/>
                  <w:color w:val="auto"/>
                  <w:u w:val="none"/>
                  <w:shd w:val="clear" w:color="auto" w:fill="FFFFFF"/>
                </w:rPr>
                <w:t>https://doi.org/10.11118/actaun201765010237</w:t>
              </w:r>
            </w:hyperlink>
            <w:r w:rsidRPr="00274249">
              <w:rPr>
                <w:shd w:val="clear" w:color="auto" w:fill="FFFFFF"/>
              </w:rPr>
              <w:t xml:space="preserve"> (50%).</w:t>
            </w:r>
          </w:p>
          <w:p w14:paraId="4F5732D3" w14:textId="77777777" w:rsidR="00227BC9" w:rsidRPr="00025DD0" w:rsidRDefault="00227BC9" w:rsidP="00227BC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29" w:tgtFrame="_blank" w:history="1">
              <w:r w:rsidRPr="00904FD5">
                <w:t>dx.doi.org/10.15240/tul/001/2014-2-011</w:t>
              </w:r>
            </w:hyperlink>
            <w:r>
              <w:t xml:space="preserve"> (34%).</w:t>
            </w:r>
          </w:p>
          <w:p w14:paraId="5F45B931" w14:textId="77777777" w:rsidR="00227BC9" w:rsidRPr="00904FD5" w:rsidRDefault="00227BC9" w:rsidP="00227BC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10DE8643" w14:textId="77777777" w:rsidR="00227BC9" w:rsidRDefault="00227BC9" w:rsidP="00227BC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43D17CAD" w14:textId="77777777" w:rsidR="00227BC9" w:rsidRDefault="00227BC9" w:rsidP="00227BC9">
            <w:pPr>
              <w:autoSpaceDE w:val="0"/>
              <w:autoSpaceDN w:val="0"/>
              <w:jc w:val="both"/>
              <w:rPr>
                <w:szCs w:val="18"/>
              </w:rPr>
            </w:pPr>
            <w:r w:rsidRPr="00E66B0B">
              <w:rPr>
                <w:i/>
              </w:rPr>
              <w:t>Přehled projektové činnosti:</w:t>
            </w:r>
          </w:p>
          <w:p w14:paraId="56A8C580" w14:textId="77777777" w:rsidR="00227BC9" w:rsidRDefault="00227BC9" w:rsidP="00F03E92">
            <w:pPr>
              <w:tabs>
                <w:tab w:val="left" w:pos="1134"/>
              </w:tabs>
              <w:jc w:val="both"/>
            </w:pPr>
            <w:r>
              <w:t>TA ČR TD010158</w:t>
            </w:r>
            <w:r w:rsidRPr="006D5892">
              <w:t xml:space="preserve"> Klastrová politika České republiky a jejích regionů pro globální konkurenceschopnost a udržitelný růst</w:t>
            </w:r>
            <w:r>
              <w:t xml:space="preserve"> 2012-2013 (člen řešitelského týmu).</w:t>
            </w:r>
          </w:p>
          <w:p w14:paraId="23AD925F" w14:textId="77777777" w:rsidR="00227BC9" w:rsidRDefault="00227BC9" w:rsidP="00227BC9">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54D51C4E" w14:textId="77777777" w:rsidR="00227BC9" w:rsidRDefault="00227BC9" w:rsidP="00227BC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0EABB55B" w14:textId="77777777" w:rsidR="00227BC9" w:rsidRDefault="00227BC9" w:rsidP="00227BC9">
            <w:pPr>
              <w:tabs>
                <w:tab w:val="left" w:pos="2565"/>
              </w:tabs>
              <w:jc w:val="both"/>
            </w:pPr>
            <w:r w:rsidRPr="00F30A63">
              <w:t>GA ČR 402/09/1739 Tvorba modelu pro měření a řízení výkonnosti podniků 2009-2011 (hlavní řešitel)</w:t>
            </w:r>
            <w:r>
              <w:t>.</w:t>
            </w:r>
          </w:p>
          <w:p w14:paraId="6C590F71" w14:textId="77777777" w:rsidR="00227BC9" w:rsidRPr="00F30A63" w:rsidRDefault="00227BC9" w:rsidP="00227BC9">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1C918819" w14:textId="2FB24269" w:rsidR="00B2050B" w:rsidRPr="007075CC" w:rsidRDefault="00227BC9" w:rsidP="00227BC9">
            <w:pPr>
              <w:tabs>
                <w:tab w:val="left" w:pos="2565"/>
              </w:tabs>
              <w:jc w:val="both"/>
            </w:pPr>
            <w:r>
              <w:t>GA ČR 402/06/1526 Měření a řízení výkonnosti klastrů 2006-2009 (člen řešitelského týmu).</w:t>
            </w:r>
          </w:p>
        </w:tc>
      </w:tr>
      <w:tr w:rsidR="00B2050B" w14:paraId="29C7C24B" w14:textId="77777777" w:rsidTr="00B2050B">
        <w:trPr>
          <w:trHeight w:val="218"/>
        </w:trPr>
        <w:tc>
          <w:tcPr>
            <w:tcW w:w="9859" w:type="dxa"/>
            <w:gridSpan w:val="11"/>
            <w:shd w:val="clear" w:color="auto" w:fill="F7CAAC"/>
          </w:tcPr>
          <w:p w14:paraId="38E44F6C" w14:textId="77777777" w:rsidR="00B2050B" w:rsidRDefault="00B2050B" w:rsidP="00B2050B">
            <w:pPr>
              <w:rPr>
                <w:b/>
              </w:rPr>
            </w:pPr>
            <w:r>
              <w:rPr>
                <w:b/>
              </w:rPr>
              <w:t>Působení v zahraničí</w:t>
            </w:r>
          </w:p>
        </w:tc>
      </w:tr>
      <w:tr w:rsidR="00B2050B" w14:paraId="0B8293B8" w14:textId="77777777" w:rsidTr="001F1464">
        <w:trPr>
          <w:trHeight w:val="60"/>
        </w:trPr>
        <w:tc>
          <w:tcPr>
            <w:tcW w:w="9859" w:type="dxa"/>
            <w:gridSpan w:val="11"/>
          </w:tcPr>
          <w:p w14:paraId="6F758BD6" w14:textId="77777777" w:rsidR="00B2050B" w:rsidRDefault="00B2050B" w:rsidP="00B2050B">
            <w:pPr>
              <w:pStyle w:val="Dosaenvzdln"/>
              <w:numPr>
                <w:ilvl w:val="0"/>
                <w:numId w:val="0"/>
              </w:numPr>
              <w:spacing w:beforeAutospacing="0" w:after="0" w:afterAutospacing="0" w:line="240" w:lineRule="auto"/>
              <w:ind w:left="360" w:hanging="360"/>
              <w:rPr>
                <w:b/>
              </w:rPr>
            </w:pPr>
          </w:p>
        </w:tc>
      </w:tr>
      <w:tr w:rsidR="00B2050B" w14:paraId="54F18895" w14:textId="77777777" w:rsidTr="001F1464">
        <w:trPr>
          <w:cantSplit/>
          <w:trHeight w:val="83"/>
        </w:trPr>
        <w:tc>
          <w:tcPr>
            <w:tcW w:w="2518" w:type="dxa"/>
            <w:shd w:val="clear" w:color="auto" w:fill="F7CAAC"/>
          </w:tcPr>
          <w:p w14:paraId="2B69C0CD" w14:textId="77777777" w:rsidR="00B2050B" w:rsidRDefault="00B2050B" w:rsidP="00B2050B">
            <w:pPr>
              <w:jc w:val="both"/>
              <w:rPr>
                <w:b/>
              </w:rPr>
            </w:pPr>
            <w:r>
              <w:rPr>
                <w:b/>
              </w:rPr>
              <w:t xml:space="preserve">Podpis </w:t>
            </w:r>
          </w:p>
        </w:tc>
        <w:tc>
          <w:tcPr>
            <w:tcW w:w="4536" w:type="dxa"/>
            <w:gridSpan w:val="5"/>
          </w:tcPr>
          <w:p w14:paraId="131652D7" w14:textId="77777777" w:rsidR="00B2050B" w:rsidRDefault="00B2050B" w:rsidP="00B2050B">
            <w:pPr>
              <w:jc w:val="both"/>
            </w:pPr>
          </w:p>
        </w:tc>
        <w:tc>
          <w:tcPr>
            <w:tcW w:w="786" w:type="dxa"/>
            <w:gridSpan w:val="2"/>
            <w:shd w:val="clear" w:color="auto" w:fill="F7CAAC"/>
          </w:tcPr>
          <w:p w14:paraId="5A74B7D4" w14:textId="77777777" w:rsidR="00B2050B" w:rsidRDefault="00B2050B" w:rsidP="00B2050B">
            <w:pPr>
              <w:jc w:val="both"/>
            </w:pPr>
            <w:r>
              <w:rPr>
                <w:b/>
              </w:rPr>
              <w:t>datum</w:t>
            </w:r>
          </w:p>
        </w:tc>
        <w:tc>
          <w:tcPr>
            <w:tcW w:w="2019" w:type="dxa"/>
            <w:gridSpan w:val="3"/>
          </w:tcPr>
          <w:p w14:paraId="4ABD22EC" w14:textId="77777777" w:rsidR="00B2050B" w:rsidRDefault="00B2050B" w:rsidP="00B2050B">
            <w:pPr>
              <w:jc w:val="both"/>
            </w:pPr>
          </w:p>
        </w:tc>
      </w:tr>
    </w:tbl>
    <w:p w14:paraId="79743190" w14:textId="77777777" w:rsidR="005F7C7C" w:rsidRDefault="005F7C7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6415" w:author="Pavla Trefilová" w:date="2019-11-18T17:19: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1409"/>
        <w:gridCol w:w="1863"/>
        <w:gridCol w:w="2466"/>
        <w:gridCol w:w="1260"/>
        <w:gridCol w:w="598"/>
        <w:gridCol w:w="599"/>
        <w:gridCol w:w="449"/>
        <w:gridCol w:w="449"/>
        <w:gridCol w:w="807"/>
        <w:tblGridChange w:id="6416">
          <w:tblGrid>
            <w:gridCol w:w="76"/>
            <w:gridCol w:w="2518"/>
            <w:gridCol w:w="678"/>
            <w:gridCol w:w="2466"/>
            <w:gridCol w:w="1260"/>
            <w:gridCol w:w="598"/>
            <w:gridCol w:w="599"/>
            <w:gridCol w:w="449"/>
            <w:gridCol w:w="449"/>
            <w:gridCol w:w="807"/>
            <w:gridCol w:w="35"/>
            <w:gridCol w:w="7371"/>
          </w:tblGrid>
        </w:tblGridChange>
      </w:tblGrid>
      <w:tr w:rsidR="006C1AC3" w14:paraId="7BDA8876" w14:textId="77777777" w:rsidTr="006C1AC3">
        <w:trPr>
          <w:trPrChange w:id="6417" w:author="Pavla Trefilová" w:date="2019-11-18T17:19:00Z">
            <w:trPr>
              <w:gridBefore w:val="1"/>
              <w:gridAfter w:val="0"/>
            </w:trPr>
          </w:trPrChange>
        </w:trPr>
        <w:tc>
          <w:tcPr>
            <w:tcW w:w="9900" w:type="dxa"/>
            <w:gridSpan w:val="9"/>
            <w:tcBorders>
              <w:bottom w:val="double" w:sz="4" w:space="0" w:color="auto"/>
            </w:tcBorders>
            <w:shd w:val="clear" w:color="auto" w:fill="BDD6EE"/>
            <w:tcPrChange w:id="6418" w:author="Pavla Trefilová" w:date="2019-11-18T17:19:00Z">
              <w:tcPr>
                <w:tcW w:w="9859" w:type="dxa"/>
                <w:gridSpan w:val="10"/>
                <w:tcBorders>
                  <w:bottom w:val="double" w:sz="4" w:space="0" w:color="auto"/>
                </w:tcBorders>
                <w:shd w:val="clear" w:color="auto" w:fill="BDD6EE"/>
              </w:tcPr>
            </w:tcPrChange>
          </w:tcPr>
          <w:p w14:paraId="324AD502" w14:textId="77777777" w:rsidR="006C1AC3" w:rsidRDefault="006C1AC3" w:rsidP="006C1AC3">
            <w:pPr>
              <w:jc w:val="both"/>
              <w:rPr>
                <w:b/>
                <w:sz w:val="28"/>
              </w:rPr>
            </w:pPr>
            <w:r>
              <w:rPr>
                <w:b/>
                <w:sz w:val="28"/>
              </w:rPr>
              <w:lastRenderedPageBreak/>
              <w:t>C-I – Personální zabezpečení</w:t>
            </w:r>
          </w:p>
        </w:tc>
      </w:tr>
      <w:tr w:rsidR="006C1AC3" w14:paraId="2B77AB9C" w14:textId="77777777" w:rsidTr="006C1AC3">
        <w:trPr>
          <w:trPrChange w:id="6419" w:author="Pavla Trefilová" w:date="2019-11-18T17:19:00Z">
            <w:trPr>
              <w:gridBefore w:val="1"/>
              <w:gridAfter w:val="0"/>
            </w:trPr>
          </w:trPrChange>
        </w:trPr>
        <w:tc>
          <w:tcPr>
            <w:tcW w:w="2529" w:type="dxa"/>
            <w:tcBorders>
              <w:top w:val="double" w:sz="4" w:space="0" w:color="auto"/>
            </w:tcBorders>
            <w:shd w:val="clear" w:color="auto" w:fill="F7CAAC"/>
            <w:tcPrChange w:id="6420" w:author="Pavla Trefilová" w:date="2019-11-18T17:19:00Z">
              <w:tcPr>
                <w:tcW w:w="2518" w:type="dxa"/>
                <w:tcBorders>
                  <w:top w:val="double" w:sz="4" w:space="0" w:color="auto"/>
                </w:tcBorders>
                <w:shd w:val="clear" w:color="auto" w:fill="F7CAAC"/>
              </w:tcPr>
            </w:tcPrChange>
          </w:tcPr>
          <w:p w14:paraId="09B215CD" w14:textId="77777777" w:rsidR="006C1AC3" w:rsidRDefault="006C1AC3" w:rsidP="006C1AC3">
            <w:pPr>
              <w:jc w:val="both"/>
              <w:rPr>
                <w:b/>
              </w:rPr>
            </w:pPr>
            <w:r>
              <w:rPr>
                <w:b/>
              </w:rPr>
              <w:t>Vysoká škola</w:t>
            </w:r>
          </w:p>
        </w:tc>
        <w:tc>
          <w:tcPr>
            <w:tcW w:w="7371" w:type="dxa"/>
            <w:gridSpan w:val="8"/>
            <w:tcPrChange w:id="6421" w:author="Pavla Trefilová" w:date="2019-11-18T17:19:00Z">
              <w:tcPr>
                <w:tcW w:w="7341" w:type="dxa"/>
                <w:gridSpan w:val="9"/>
              </w:tcPr>
            </w:tcPrChange>
          </w:tcPr>
          <w:p w14:paraId="0FFB0190" w14:textId="77777777" w:rsidR="006C1AC3" w:rsidRDefault="006C1AC3" w:rsidP="006C1AC3">
            <w:pPr>
              <w:jc w:val="both"/>
            </w:pPr>
            <w:r>
              <w:t>Univerzita Tomáše Bati ve Zlíně</w:t>
            </w:r>
          </w:p>
        </w:tc>
      </w:tr>
      <w:tr w:rsidR="006C1AC3" w14:paraId="1EDFC600" w14:textId="77777777" w:rsidTr="006C1AC3">
        <w:trPr>
          <w:trPrChange w:id="6422" w:author="Pavla Trefilová" w:date="2019-11-18T17:19:00Z">
            <w:trPr>
              <w:gridBefore w:val="1"/>
              <w:gridAfter w:val="0"/>
            </w:trPr>
          </w:trPrChange>
        </w:trPr>
        <w:tc>
          <w:tcPr>
            <w:tcW w:w="2529" w:type="dxa"/>
            <w:shd w:val="clear" w:color="auto" w:fill="F7CAAC"/>
            <w:tcPrChange w:id="6423" w:author="Pavla Trefilová" w:date="2019-11-18T17:19:00Z">
              <w:tcPr>
                <w:tcW w:w="2518" w:type="dxa"/>
                <w:shd w:val="clear" w:color="auto" w:fill="F7CAAC"/>
              </w:tcPr>
            </w:tcPrChange>
          </w:tcPr>
          <w:p w14:paraId="28FF3F4A" w14:textId="77777777" w:rsidR="006C1AC3" w:rsidRDefault="006C1AC3" w:rsidP="006C1AC3">
            <w:pPr>
              <w:jc w:val="both"/>
              <w:rPr>
                <w:b/>
              </w:rPr>
            </w:pPr>
            <w:r>
              <w:rPr>
                <w:b/>
              </w:rPr>
              <w:t>Součást vysoké školy</w:t>
            </w:r>
          </w:p>
        </w:tc>
        <w:tc>
          <w:tcPr>
            <w:tcW w:w="7371" w:type="dxa"/>
            <w:gridSpan w:val="8"/>
            <w:tcPrChange w:id="6424" w:author="Pavla Trefilová" w:date="2019-11-18T17:19:00Z">
              <w:tcPr>
                <w:tcW w:w="7341" w:type="dxa"/>
                <w:gridSpan w:val="9"/>
              </w:tcPr>
            </w:tcPrChange>
          </w:tcPr>
          <w:p w14:paraId="632BB586" w14:textId="77777777" w:rsidR="006C1AC3" w:rsidRDefault="006C1AC3" w:rsidP="006C1AC3">
            <w:pPr>
              <w:jc w:val="both"/>
            </w:pPr>
            <w:r>
              <w:t>Fakulta managementu a ekonomiky</w:t>
            </w:r>
          </w:p>
        </w:tc>
      </w:tr>
      <w:tr w:rsidR="00B2050B" w14:paraId="26142F19" w14:textId="77777777" w:rsidTr="00B2050B">
        <w:trPr>
          <w:del w:id="6425" w:author="Pavla Trefilová" w:date="2019-11-18T17:19:00Z"/>
        </w:trPr>
        <w:tc>
          <w:tcPr>
            <w:tcW w:w="2518" w:type="dxa"/>
            <w:gridSpan w:val="2"/>
            <w:shd w:val="clear" w:color="auto" w:fill="F7CAAC"/>
          </w:tcPr>
          <w:p w14:paraId="6101637A" w14:textId="77777777" w:rsidR="00B2050B" w:rsidRDefault="00B2050B" w:rsidP="00B2050B">
            <w:pPr>
              <w:jc w:val="both"/>
              <w:rPr>
                <w:del w:id="6426" w:author="Pavla Trefilová" w:date="2019-11-18T17:19:00Z"/>
                <w:b/>
              </w:rPr>
            </w:pPr>
            <w:del w:id="6427" w:author="Pavla Trefilová" w:date="2019-11-18T17:19:00Z">
              <w:r>
                <w:rPr>
                  <w:b/>
                </w:rPr>
                <w:delText>Název studijního programu</w:delText>
              </w:r>
            </w:del>
          </w:p>
        </w:tc>
        <w:tc>
          <w:tcPr>
            <w:tcW w:w="7341" w:type="dxa"/>
            <w:gridSpan w:val="7"/>
          </w:tcPr>
          <w:p w14:paraId="0D5236FD" w14:textId="77777777" w:rsidR="00B2050B" w:rsidRDefault="00343DC3" w:rsidP="00B2050B">
            <w:pPr>
              <w:jc w:val="both"/>
              <w:rPr>
                <w:del w:id="6428" w:author="Pavla Trefilová" w:date="2019-11-18T17:19:00Z"/>
              </w:rPr>
            </w:pPr>
            <w:del w:id="6429" w:author="Pavla Trefilová" w:date="2019-11-18T17:19:00Z">
              <w:r>
                <w:delText xml:space="preserve">Economics and Management </w:delText>
              </w:r>
            </w:del>
          </w:p>
        </w:tc>
      </w:tr>
      <w:tr w:rsidR="00B2050B" w14:paraId="06C130E5" w14:textId="77777777" w:rsidTr="00B2050B">
        <w:trPr>
          <w:del w:id="6430" w:author="Pavla Trefilová" w:date="2019-11-18T17:19:00Z"/>
        </w:trPr>
        <w:tc>
          <w:tcPr>
            <w:tcW w:w="2518" w:type="dxa"/>
            <w:gridSpan w:val="2"/>
            <w:shd w:val="clear" w:color="auto" w:fill="F7CAAC"/>
          </w:tcPr>
          <w:p w14:paraId="6F5FABD8" w14:textId="77777777" w:rsidR="00B2050B" w:rsidRDefault="00B2050B" w:rsidP="00B2050B">
            <w:pPr>
              <w:jc w:val="both"/>
              <w:rPr>
                <w:del w:id="6431" w:author="Pavla Trefilová" w:date="2019-11-18T17:19:00Z"/>
                <w:b/>
              </w:rPr>
            </w:pPr>
            <w:del w:id="6432" w:author="Pavla Trefilová" w:date="2019-11-18T17:19:00Z">
              <w:r>
                <w:rPr>
                  <w:b/>
                </w:rPr>
                <w:delText>Jméno a příjmení</w:delText>
              </w:r>
            </w:del>
          </w:p>
        </w:tc>
        <w:tc>
          <w:tcPr>
            <w:tcW w:w="4536" w:type="dxa"/>
          </w:tcPr>
          <w:p w14:paraId="44506E89" w14:textId="77777777" w:rsidR="00B2050B" w:rsidRDefault="00B2050B" w:rsidP="009F5228">
            <w:pPr>
              <w:rPr>
                <w:del w:id="6433" w:author="Pavla Trefilová" w:date="2019-11-18T17:19:00Z"/>
              </w:rPr>
            </w:pPr>
            <w:del w:id="6434" w:author="Pavla Trefilová" w:date="2019-11-18T17:19:00Z">
              <w:r>
                <w:delText>Martin KOVÁŘÍK</w:delText>
              </w:r>
            </w:del>
          </w:p>
        </w:tc>
        <w:tc>
          <w:tcPr>
            <w:tcW w:w="709" w:type="dxa"/>
            <w:shd w:val="clear" w:color="auto" w:fill="F7CAAC"/>
          </w:tcPr>
          <w:p w14:paraId="5CAD5B5B" w14:textId="77777777" w:rsidR="00B2050B" w:rsidRDefault="00B2050B" w:rsidP="009F5228">
            <w:pPr>
              <w:rPr>
                <w:del w:id="6435" w:author="Pavla Trefilová" w:date="2019-11-18T17:19:00Z"/>
                <w:b/>
              </w:rPr>
            </w:pPr>
            <w:del w:id="6436" w:author="Pavla Trefilová" w:date="2019-11-18T17:19:00Z">
              <w:r>
                <w:rPr>
                  <w:b/>
                </w:rPr>
                <w:delText>Tituly</w:delText>
              </w:r>
            </w:del>
          </w:p>
        </w:tc>
        <w:tc>
          <w:tcPr>
            <w:tcW w:w="2096" w:type="dxa"/>
            <w:gridSpan w:val="5"/>
          </w:tcPr>
          <w:p w14:paraId="019686E2" w14:textId="77777777" w:rsidR="00B2050B" w:rsidRDefault="00B2050B" w:rsidP="009F5228">
            <w:pPr>
              <w:rPr>
                <w:del w:id="6437" w:author="Pavla Trefilová" w:date="2019-11-18T17:19:00Z"/>
              </w:rPr>
            </w:pPr>
            <w:del w:id="6438" w:author="Pavla Trefilová" w:date="2019-11-18T17:19:00Z">
              <w:r>
                <w:delText>Ing. et Ing.</w:delText>
              </w:r>
              <w:r w:rsidR="001F1464">
                <w:delText>,</w:delText>
              </w:r>
              <w:r>
                <w:delText xml:space="preserve"> Ph.D.</w:delText>
              </w:r>
            </w:del>
          </w:p>
        </w:tc>
      </w:tr>
      <w:tr w:rsidR="00B2050B" w14:paraId="21BE429D" w14:textId="77777777" w:rsidTr="00B2050B">
        <w:trPr>
          <w:del w:id="6439" w:author="Pavla Trefilová" w:date="2019-11-18T17:19:00Z"/>
        </w:trPr>
        <w:tc>
          <w:tcPr>
            <w:tcW w:w="2518" w:type="dxa"/>
            <w:gridSpan w:val="2"/>
            <w:shd w:val="clear" w:color="auto" w:fill="F7CAAC"/>
          </w:tcPr>
          <w:p w14:paraId="3C7D7BC9" w14:textId="77777777" w:rsidR="00B2050B" w:rsidRDefault="00B2050B" w:rsidP="00B2050B">
            <w:pPr>
              <w:jc w:val="both"/>
              <w:rPr>
                <w:del w:id="6440" w:author="Pavla Trefilová" w:date="2019-11-18T17:19:00Z"/>
                <w:b/>
              </w:rPr>
            </w:pPr>
            <w:del w:id="6441" w:author="Pavla Trefilová" w:date="2019-11-18T17:19:00Z">
              <w:r>
                <w:rPr>
                  <w:b/>
                </w:rPr>
                <w:delText>Rok narození</w:delText>
              </w:r>
            </w:del>
          </w:p>
        </w:tc>
        <w:tc>
          <w:tcPr>
            <w:tcW w:w="829" w:type="dxa"/>
          </w:tcPr>
          <w:p w14:paraId="3502B502" w14:textId="77777777" w:rsidR="00B2050B" w:rsidRDefault="00B2050B" w:rsidP="009F5228">
            <w:pPr>
              <w:rPr>
                <w:del w:id="6442" w:author="Pavla Trefilová" w:date="2019-11-18T17:19:00Z"/>
              </w:rPr>
            </w:pPr>
            <w:del w:id="6443" w:author="Pavla Trefilová" w:date="2019-11-18T17:19:00Z">
              <w:r>
                <w:delText>1983</w:delText>
              </w:r>
            </w:del>
          </w:p>
        </w:tc>
        <w:tc>
          <w:tcPr>
            <w:tcW w:w="1721" w:type="dxa"/>
            <w:shd w:val="clear" w:color="auto" w:fill="F7CAAC"/>
          </w:tcPr>
          <w:p w14:paraId="43E6EDEF" w14:textId="77777777" w:rsidR="00B2050B" w:rsidRDefault="00B2050B" w:rsidP="009F5228">
            <w:pPr>
              <w:rPr>
                <w:del w:id="6444" w:author="Pavla Trefilová" w:date="2019-11-18T17:19:00Z"/>
                <w:b/>
              </w:rPr>
            </w:pPr>
            <w:del w:id="6445" w:author="Pavla Trefilová" w:date="2019-11-18T17:19:00Z">
              <w:r>
                <w:rPr>
                  <w:b/>
                </w:rPr>
                <w:delText>typ vztahu k VŠ</w:delText>
              </w:r>
            </w:del>
          </w:p>
        </w:tc>
        <w:tc>
          <w:tcPr>
            <w:tcW w:w="992" w:type="dxa"/>
          </w:tcPr>
          <w:p w14:paraId="0D42CC5C" w14:textId="77777777" w:rsidR="00B2050B" w:rsidRDefault="00B2050B" w:rsidP="009F5228">
            <w:pPr>
              <w:rPr>
                <w:del w:id="6446" w:author="Pavla Trefilová" w:date="2019-11-18T17:19:00Z"/>
              </w:rPr>
            </w:pPr>
            <w:del w:id="6447" w:author="Pavla Trefilová" w:date="2019-11-18T17:19:00Z">
              <w:r>
                <w:delText>pp</w:delText>
              </w:r>
            </w:del>
          </w:p>
        </w:tc>
        <w:tc>
          <w:tcPr>
            <w:tcW w:w="994" w:type="dxa"/>
            <w:shd w:val="clear" w:color="auto" w:fill="F7CAAC"/>
          </w:tcPr>
          <w:p w14:paraId="56A6936D" w14:textId="77777777" w:rsidR="00B2050B" w:rsidRDefault="00B2050B" w:rsidP="009F5228">
            <w:pPr>
              <w:rPr>
                <w:del w:id="6448" w:author="Pavla Trefilová" w:date="2019-11-18T17:19:00Z"/>
                <w:b/>
              </w:rPr>
            </w:pPr>
            <w:del w:id="6449" w:author="Pavla Trefilová" w:date="2019-11-18T17:19:00Z">
              <w:r>
                <w:rPr>
                  <w:b/>
                </w:rPr>
                <w:delText>rozsah</w:delText>
              </w:r>
            </w:del>
          </w:p>
        </w:tc>
        <w:tc>
          <w:tcPr>
            <w:tcW w:w="709" w:type="dxa"/>
          </w:tcPr>
          <w:p w14:paraId="4F72AAAB" w14:textId="77777777" w:rsidR="00B2050B" w:rsidRDefault="00B2050B" w:rsidP="009F5228">
            <w:pPr>
              <w:rPr>
                <w:del w:id="6450" w:author="Pavla Trefilová" w:date="2019-11-18T17:19:00Z"/>
              </w:rPr>
            </w:pPr>
            <w:del w:id="6451" w:author="Pavla Trefilová" w:date="2019-11-18T17:19:00Z">
              <w:r>
                <w:delText>40</w:delText>
              </w:r>
            </w:del>
          </w:p>
        </w:tc>
        <w:tc>
          <w:tcPr>
            <w:tcW w:w="709" w:type="dxa"/>
            <w:shd w:val="clear" w:color="auto" w:fill="F7CAAC"/>
          </w:tcPr>
          <w:p w14:paraId="7D0A3570" w14:textId="77777777" w:rsidR="00B2050B" w:rsidRDefault="00B2050B" w:rsidP="009F5228">
            <w:pPr>
              <w:rPr>
                <w:del w:id="6452" w:author="Pavla Trefilová" w:date="2019-11-18T17:19:00Z"/>
                <w:b/>
              </w:rPr>
            </w:pPr>
            <w:del w:id="6453" w:author="Pavla Trefilová" w:date="2019-11-18T17:19:00Z">
              <w:r>
                <w:rPr>
                  <w:b/>
                </w:rPr>
                <w:delText>do kdy</w:delText>
              </w:r>
            </w:del>
          </w:p>
        </w:tc>
        <w:tc>
          <w:tcPr>
            <w:tcW w:w="1387" w:type="dxa"/>
          </w:tcPr>
          <w:p w14:paraId="0BB1094B" w14:textId="77777777" w:rsidR="00B2050B" w:rsidRDefault="00B2050B" w:rsidP="009F5228">
            <w:pPr>
              <w:rPr>
                <w:del w:id="6454" w:author="Pavla Trefilová" w:date="2019-11-18T17:19:00Z"/>
              </w:rPr>
            </w:pPr>
            <w:del w:id="6455" w:author="Pavla Trefilová" w:date="2019-11-18T17:19:00Z">
              <w:r>
                <w:delText>N</w:delText>
              </w:r>
            </w:del>
          </w:p>
        </w:tc>
      </w:tr>
      <w:tr w:rsidR="00B2050B" w14:paraId="3D26DB6E" w14:textId="77777777" w:rsidTr="00B2050B">
        <w:trPr>
          <w:del w:id="6456" w:author="Pavla Trefilová" w:date="2019-11-18T17:19:00Z"/>
        </w:trPr>
        <w:tc>
          <w:tcPr>
            <w:tcW w:w="5068" w:type="dxa"/>
            <w:gridSpan w:val="2"/>
            <w:shd w:val="clear" w:color="auto" w:fill="F7CAAC"/>
          </w:tcPr>
          <w:p w14:paraId="1B0E35A3" w14:textId="77777777" w:rsidR="00B2050B" w:rsidRDefault="00B2050B" w:rsidP="009F5228">
            <w:pPr>
              <w:rPr>
                <w:del w:id="6457" w:author="Pavla Trefilová" w:date="2019-11-18T17:19:00Z"/>
                <w:b/>
              </w:rPr>
            </w:pPr>
            <w:del w:id="6458" w:author="Pavla Trefilová" w:date="2019-11-18T17:19:00Z">
              <w:r>
                <w:rPr>
                  <w:b/>
                </w:rPr>
                <w:delText>Typ vztahu na součásti VŠ, která uskutečňuje st. program</w:delText>
              </w:r>
            </w:del>
          </w:p>
        </w:tc>
        <w:tc>
          <w:tcPr>
            <w:tcW w:w="992" w:type="dxa"/>
          </w:tcPr>
          <w:p w14:paraId="0B2C7553" w14:textId="77777777" w:rsidR="00B2050B" w:rsidRDefault="00B2050B" w:rsidP="009F5228">
            <w:pPr>
              <w:rPr>
                <w:del w:id="6459" w:author="Pavla Trefilová" w:date="2019-11-18T17:19:00Z"/>
              </w:rPr>
            </w:pPr>
            <w:del w:id="6460" w:author="Pavla Trefilová" w:date="2019-11-18T17:19:00Z">
              <w:r>
                <w:delText>pp</w:delText>
              </w:r>
            </w:del>
          </w:p>
        </w:tc>
        <w:tc>
          <w:tcPr>
            <w:tcW w:w="994" w:type="dxa"/>
            <w:shd w:val="clear" w:color="auto" w:fill="F7CAAC"/>
          </w:tcPr>
          <w:p w14:paraId="439DB317" w14:textId="77777777" w:rsidR="00B2050B" w:rsidRDefault="00B2050B" w:rsidP="009F5228">
            <w:pPr>
              <w:rPr>
                <w:del w:id="6461" w:author="Pavla Trefilová" w:date="2019-11-18T17:19:00Z"/>
                <w:b/>
              </w:rPr>
            </w:pPr>
            <w:del w:id="6462" w:author="Pavla Trefilová" w:date="2019-11-18T17:19:00Z">
              <w:r>
                <w:rPr>
                  <w:b/>
                </w:rPr>
                <w:delText>rozsah</w:delText>
              </w:r>
            </w:del>
          </w:p>
        </w:tc>
        <w:tc>
          <w:tcPr>
            <w:tcW w:w="709" w:type="dxa"/>
          </w:tcPr>
          <w:p w14:paraId="13EC4D34" w14:textId="77777777" w:rsidR="00B2050B" w:rsidRDefault="00B2050B" w:rsidP="009F5228">
            <w:pPr>
              <w:rPr>
                <w:del w:id="6463" w:author="Pavla Trefilová" w:date="2019-11-18T17:19:00Z"/>
              </w:rPr>
            </w:pPr>
            <w:del w:id="6464" w:author="Pavla Trefilová" w:date="2019-11-18T17:19:00Z">
              <w:r>
                <w:delText>40</w:delText>
              </w:r>
            </w:del>
          </w:p>
        </w:tc>
        <w:tc>
          <w:tcPr>
            <w:tcW w:w="709" w:type="dxa"/>
            <w:shd w:val="clear" w:color="auto" w:fill="F7CAAC"/>
          </w:tcPr>
          <w:p w14:paraId="6B5A812E" w14:textId="77777777" w:rsidR="00B2050B" w:rsidRDefault="00B2050B" w:rsidP="009F5228">
            <w:pPr>
              <w:rPr>
                <w:del w:id="6465" w:author="Pavla Trefilová" w:date="2019-11-18T17:19:00Z"/>
                <w:b/>
              </w:rPr>
            </w:pPr>
            <w:del w:id="6466" w:author="Pavla Trefilová" w:date="2019-11-18T17:19:00Z">
              <w:r>
                <w:rPr>
                  <w:b/>
                </w:rPr>
                <w:delText>do kdy</w:delText>
              </w:r>
            </w:del>
          </w:p>
        </w:tc>
        <w:tc>
          <w:tcPr>
            <w:tcW w:w="1387" w:type="dxa"/>
            <w:gridSpan w:val="3"/>
          </w:tcPr>
          <w:p w14:paraId="0A1AB1E2" w14:textId="77777777" w:rsidR="00B2050B" w:rsidRDefault="00B2050B" w:rsidP="009F5228">
            <w:pPr>
              <w:rPr>
                <w:del w:id="6467" w:author="Pavla Trefilová" w:date="2019-11-18T17:19:00Z"/>
              </w:rPr>
            </w:pPr>
            <w:del w:id="6468" w:author="Pavla Trefilová" w:date="2019-11-18T17:19:00Z">
              <w:r>
                <w:delText>N</w:delText>
              </w:r>
            </w:del>
          </w:p>
        </w:tc>
      </w:tr>
      <w:tr w:rsidR="00B2050B" w14:paraId="16BA3C08" w14:textId="77777777" w:rsidTr="00B2050B">
        <w:trPr>
          <w:del w:id="6469" w:author="Pavla Trefilová" w:date="2019-11-18T17:19:00Z"/>
        </w:trPr>
        <w:tc>
          <w:tcPr>
            <w:tcW w:w="6060" w:type="dxa"/>
            <w:gridSpan w:val="2"/>
            <w:shd w:val="clear" w:color="auto" w:fill="F7CAAC"/>
          </w:tcPr>
          <w:p w14:paraId="16BCEADF" w14:textId="77777777" w:rsidR="00B2050B" w:rsidRDefault="00B2050B" w:rsidP="00B2050B">
            <w:pPr>
              <w:jc w:val="both"/>
              <w:rPr>
                <w:del w:id="6470" w:author="Pavla Trefilová" w:date="2019-11-18T17:19:00Z"/>
              </w:rPr>
            </w:pPr>
            <w:del w:id="6471" w:author="Pavla Trefilová" w:date="2019-11-18T17:19:00Z">
              <w:r>
                <w:rPr>
                  <w:b/>
                </w:rPr>
                <w:delText>Další současná působení jako akademický pracovník na jiných VŠ</w:delText>
              </w:r>
            </w:del>
          </w:p>
        </w:tc>
        <w:tc>
          <w:tcPr>
            <w:tcW w:w="1703" w:type="dxa"/>
            <w:shd w:val="clear" w:color="auto" w:fill="F7CAAC"/>
          </w:tcPr>
          <w:p w14:paraId="688B33AB" w14:textId="77777777" w:rsidR="00B2050B" w:rsidRDefault="00B2050B" w:rsidP="00B2050B">
            <w:pPr>
              <w:jc w:val="both"/>
              <w:rPr>
                <w:del w:id="6472" w:author="Pavla Trefilová" w:date="2019-11-18T17:19:00Z"/>
                <w:b/>
              </w:rPr>
            </w:pPr>
            <w:del w:id="6473" w:author="Pavla Trefilová" w:date="2019-11-18T17:19:00Z">
              <w:r>
                <w:rPr>
                  <w:b/>
                </w:rPr>
                <w:delText>typ prac. vztahu</w:delText>
              </w:r>
            </w:del>
          </w:p>
        </w:tc>
        <w:tc>
          <w:tcPr>
            <w:tcW w:w="2096" w:type="dxa"/>
            <w:gridSpan w:val="6"/>
            <w:shd w:val="clear" w:color="auto" w:fill="F7CAAC"/>
          </w:tcPr>
          <w:p w14:paraId="3F4A0BFA" w14:textId="77777777" w:rsidR="00B2050B" w:rsidRDefault="00B2050B" w:rsidP="00B2050B">
            <w:pPr>
              <w:jc w:val="both"/>
              <w:rPr>
                <w:del w:id="6474" w:author="Pavla Trefilová" w:date="2019-11-18T17:19:00Z"/>
                <w:b/>
              </w:rPr>
            </w:pPr>
            <w:del w:id="6475" w:author="Pavla Trefilová" w:date="2019-11-18T17:19:00Z">
              <w:r>
                <w:rPr>
                  <w:b/>
                </w:rPr>
                <w:delText>rozsah</w:delText>
              </w:r>
            </w:del>
          </w:p>
        </w:tc>
      </w:tr>
      <w:tr w:rsidR="00B2050B" w14:paraId="7D7FF77E" w14:textId="77777777" w:rsidTr="00B2050B">
        <w:trPr>
          <w:del w:id="6476" w:author="Pavla Trefilová" w:date="2019-11-18T17:19:00Z"/>
        </w:trPr>
        <w:tc>
          <w:tcPr>
            <w:tcW w:w="6060" w:type="dxa"/>
            <w:gridSpan w:val="2"/>
          </w:tcPr>
          <w:p w14:paraId="019DB9F4" w14:textId="77777777" w:rsidR="00B2050B" w:rsidRDefault="00B2050B" w:rsidP="00B2050B">
            <w:pPr>
              <w:jc w:val="both"/>
              <w:rPr>
                <w:del w:id="6477" w:author="Pavla Trefilová" w:date="2019-11-18T17:19:00Z"/>
              </w:rPr>
            </w:pPr>
          </w:p>
        </w:tc>
        <w:tc>
          <w:tcPr>
            <w:tcW w:w="1703" w:type="dxa"/>
          </w:tcPr>
          <w:p w14:paraId="1AF37E37" w14:textId="77777777" w:rsidR="00B2050B" w:rsidRDefault="00B2050B" w:rsidP="00B2050B">
            <w:pPr>
              <w:jc w:val="both"/>
              <w:rPr>
                <w:del w:id="6478" w:author="Pavla Trefilová" w:date="2019-11-18T17:19:00Z"/>
              </w:rPr>
            </w:pPr>
          </w:p>
        </w:tc>
        <w:tc>
          <w:tcPr>
            <w:tcW w:w="2096" w:type="dxa"/>
            <w:gridSpan w:val="6"/>
          </w:tcPr>
          <w:p w14:paraId="0A3DBCC8" w14:textId="77777777" w:rsidR="00B2050B" w:rsidRDefault="00B2050B" w:rsidP="00B2050B">
            <w:pPr>
              <w:jc w:val="both"/>
              <w:rPr>
                <w:del w:id="6479" w:author="Pavla Trefilová" w:date="2019-11-18T17:19:00Z"/>
              </w:rPr>
            </w:pPr>
          </w:p>
        </w:tc>
      </w:tr>
      <w:tr w:rsidR="00B2050B" w14:paraId="56AF9EC3" w14:textId="77777777" w:rsidTr="00B2050B">
        <w:trPr>
          <w:del w:id="6480" w:author="Pavla Trefilová" w:date="2019-11-18T17:19:00Z"/>
        </w:trPr>
        <w:tc>
          <w:tcPr>
            <w:tcW w:w="6060" w:type="dxa"/>
            <w:gridSpan w:val="2"/>
          </w:tcPr>
          <w:p w14:paraId="31469320" w14:textId="77777777" w:rsidR="00B2050B" w:rsidRDefault="00B2050B" w:rsidP="00B2050B">
            <w:pPr>
              <w:jc w:val="both"/>
              <w:rPr>
                <w:del w:id="6481" w:author="Pavla Trefilová" w:date="2019-11-18T17:19:00Z"/>
              </w:rPr>
            </w:pPr>
          </w:p>
        </w:tc>
        <w:tc>
          <w:tcPr>
            <w:tcW w:w="1703" w:type="dxa"/>
          </w:tcPr>
          <w:p w14:paraId="7B86F588" w14:textId="77777777" w:rsidR="00B2050B" w:rsidRDefault="00B2050B" w:rsidP="00B2050B">
            <w:pPr>
              <w:jc w:val="both"/>
              <w:rPr>
                <w:del w:id="6482" w:author="Pavla Trefilová" w:date="2019-11-18T17:19:00Z"/>
              </w:rPr>
            </w:pPr>
          </w:p>
        </w:tc>
        <w:tc>
          <w:tcPr>
            <w:tcW w:w="2096" w:type="dxa"/>
            <w:gridSpan w:val="6"/>
          </w:tcPr>
          <w:p w14:paraId="03866A7B" w14:textId="77777777" w:rsidR="00B2050B" w:rsidRDefault="00B2050B" w:rsidP="00B2050B">
            <w:pPr>
              <w:jc w:val="both"/>
              <w:rPr>
                <w:del w:id="6483" w:author="Pavla Trefilová" w:date="2019-11-18T17:19:00Z"/>
              </w:rPr>
            </w:pPr>
          </w:p>
        </w:tc>
      </w:tr>
      <w:tr w:rsidR="00B2050B" w14:paraId="2529409B" w14:textId="77777777" w:rsidTr="00B2050B">
        <w:trPr>
          <w:del w:id="6484" w:author="Pavla Trefilová" w:date="2019-11-18T17:19:00Z"/>
        </w:trPr>
        <w:tc>
          <w:tcPr>
            <w:tcW w:w="6060" w:type="dxa"/>
            <w:gridSpan w:val="2"/>
          </w:tcPr>
          <w:p w14:paraId="2A6A93E1" w14:textId="77777777" w:rsidR="00B2050B" w:rsidRDefault="00B2050B" w:rsidP="00B2050B">
            <w:pPr>
              <w:jc w:val="both"/>
              <w:rPr>
                <w:del w:id="6485" w:author="Pavla Trefilová" w:date="2019-11-18T17:19:00Z"/>
              </w:rPr>
            </w:pPr>
          </w:p>
        </w:tc>
        <w:tc>
          <w:tcPr>
            <w:tcW w:w="1703" w:type="dxa"/>
          </w:tcPr>
          <w:p w14:paraId="55B7EDF0" w14:textId="77777777" w:rsidR="00B2050B" w:rsidRDefault="00B2050B" w:rsidP="00B2050B">
            <w:pPr>
              <w:jc w:val="both"/>
              <w:rPr>
                <w:del w:id="6486" w:author="Pavla Trefilová" w:date="2019-11-18T17:19:00Z"/>
              </w:rPr>
            </w:pPr>
          </w:p>
        </w:tc>
        <w:tc>
          <w:tcPr>
            <w:tcW w:w="2096" w:type="dxa"/>
            <w:gridSpan w:val="6"/>
          </w:tcPr>
          <w:p w14:paraId="0C2FE9CE" w14:textId="77777777" w:rsidR="00B2050B" w:rsidRDefault="00B2050B" w:rsidP="00B2050B">
            <w:pPr>
              <w:jc w:val="both"/>
              <w:rPr>
                <w:del w:id="6487" w:author="Pavla Trefilová" w:date="2019-11-18T17:19:00Z"/>
              </w:rPr>
            </w:pPr>
          </w:p>
        </w:tc>
      </w:tr>
      <w:tr w:rsidR="00B2050B" w14:paraId="5423F8C4" w14:textId="77777777" w:rsidTr="00B2050B">
        <w:trPr>
          <w:del w:id="6488" w:author="Pavla Trefilová" w:date="2019-11-18T17:19:00Z"/>
        </w:trPr>
        <w:tc>
          <w:tcPr>
            <w:tcW w:w="6060" w:type="dxa"/>
            <w:gridSpan w:val="2"/>
          </w:tcPr>
          <w:p w14:paraId="3AA039B3" w14:textId="77777777" w:rsidR="00B2050B" w:rsidRDefault="00B2050B" w:rsidP="00B2050B">
            <w:pPr>
              <w:jc w:val="both"/>
              <w:rPr>
                <w:del w:id="6489" w:author="Pavla Trefilová" w:date="2019-11-18T17:19:00Z"/>
              </w:rPr>
            </w:pPr>
          </w:p>
        </w:tc>
        <w:tc>
          <w:tcPr>
            <w:tcW w:w="1703" w:type="dxa"/>
          </w:tcPr>
          <w:p w14:paraId="2FD25521" w14:textId="77777777" w:rsidR="00B2050B" w:rsidRDefault="00B2050B" w:rsidP="00B2050B">
            <w:pPr>
              <w:jc w:val="both"/>
              <w:rPr>
                <w:del w:id="6490" w:author="Pavla Trefilová" w:date="2019-11-18T17:19:00Z"/>
              </w:rPr>
            </w:pPr>
          </w:p>
        </w:tc>
        <w:tc>
          <w:tcPr>
            <w:tcW w:w="2096" w:type="dxa"/>
            <w:gridSpan w:val="6"/>
          </w:tcPr>
          <w:p w14:paraId="3318A94F" w14:textId="77777777" w:rsidR="00B2050B" w:rsidRDefault="00B2050B" w:rsidP="00B2050B">
            <w:pPr>
              <w:jc w:val="both"/>
              <w:rPr>
                <w:del w:id="6491" w:author="Pavla Trefilová" w:date="2019-11-18T17:19:00Z"/>
              </w:rPr>
            </w:pPr>
          </w:p>
        </w:tc>
      </w:tr>
      <w:tr w:rsidR="00B2050B" w14:paraId="64678235" w14:textId="77777777" w:rsidTr="00B2050B">
        <w:trPr>
          <w:del w:id="6492" w:author="Pavla Trefilová" w:date="2019-11-18T17:19:00Z"/>
        </w:trPr>
        <w:tc>
          <w:tcPr>
            <w:tcW w:w="9859" w:type="dxa"/>
            <w:gridSpan w:val="9"/>
            <w:shd w:val="clear" w:color="auto" w:fill="F7CAAC"/>
          </w:tcPr>
          <w:p w14:paraId="030B5278" w14:textId="77777777" w:rsidR="00B2050B" w:rsidRDefault="00B2050B" w:rsidP="00B2050B">
            <w:pPr>
              <w:jc w:val="both"/>
              <w:rPr>
                <w:del w:id="6493" w:author="Pavla Trefilová" w:date="2019-11-18T17:19:00Z"/>
              </w:rPr>
            </w:pPr>
            <w:del w:id="6494" w:author="Pavla Trefilová" w:date="2019-11-18T17:19:00Z">
              <w:r>
                <w:rPr>
                  <w:b/>
                </w:rPr>
                <w:delText>Předměty příslušného studijního programu a způsob zapojení do jejich výuky, příp. další zapojení do uskutečňování studijního programu</w:delText>
              </w:r>
            </w:del>
          </w:p>
        </w:tc>
      </w:tr>
      <w:tr w:rsidR="00B2050B" w14:paraId="5A6F5A22" w14:textId="77777777" w:rsidTr="00B2050B">
        <w:trPr>
          <w:trHeight w:val="608"/>
          <w:del w:id="6495" w:author="Pavla Trefilová" w:date="2019-11-18T17:19:00Z"/>
        </w:trPr>
        <w:tc>
          <w:tcPr>
            <w:tcW w:w="9859" w:type="dxa"/>
            <w:gridSpan w:val="9"/>
            <w:tcBorders>
              <w:top w:val="nil"/>
            </w:tcBorders>
          </w:tcPr>
          <w:p w14:paraId="71FB296F" w14:textId="77777777" w:rsidR="00B2050B" w:rsidRPr="005F7C7C" w:rsidRDefault="009F5228" w:rsidP="00B2050B">
            <w:pPr>
              <w:jc w:val="both"/>
              <w:rPr>
                <w:del w:id="6496" w:author="Pavla Trefilová" w:date="2019-11-18T17:19:00Z"/>
              </w:rPr>
            </w:pPr>
            <w:del w:id="6497" w:author="Pavla Trefilová" w:date="2019-11-18T17:19:00Z">
              <w:r w:rsidRPr="00FE6005">
                <w:delText xml:space="preserve">Applied </w:delText>
              </w:r>
              <w:r w:rsidRPr="005F7C7C">
                <w:delText xml:space="preserve">Statistics I </w:delText>
              </w:r>
              <w:r w:rsidR="00B2050B" w:rsidRPr="005F7C7C">
                <w:delText>– garant, přednášející (100%)</w:delText>
              </w:r>
            </w:del>
          </w:p>
          <w:p w14:paraId="4B7173AC" w14:textId="77777777" w:rsidR="00B2050B" w:rsidRDefault="009F5228" w:rsidP="00B2050B">
            <w:pPr>
              <w:jc w:val="both"/>
              <w:rPr>
                <w:del w:id="6498" w:author="Pavla Trefilová" w:date="2019-11-18T17:19:00Z"/>
              </w:rPr>
            </w:pPr>
            <w:del w:id="6499" w:author="Pavla Trefilová" w:date="2019-11-18T17:19:00Z">
              <w:r w:rsidRPr="005F7C7C">
                <w:delText xml:space="preserve">Applied Statistics II </w:delText>
              </w:r>
              <w:r w:rsidR="00B2050B" w:rsidRPr="005F7C7C">
                <w:delText>–</w:delText>
              </w:r>
              <w:r w:rsidR="00B2050B">
                <w:delText xml:space="preserve"> garant, přednášející (60%)</w:delText>
              </w:r>
            </w:del>
          </w:p>
        </w:tc>
      </w:tr>
      <w:tr w:rsidR="00B2050B" w14:paraId="7C192748" w14:textId="77777777" w:rsidTr="00B2050B">
        <w:trPr>
          <w:del w:id="6500" w:author="Pavla Trefilová" w:date="2019-11-18T17:19:00Z"/>
        </w:trPr>
        <w:tc>
          <w:tcPr>
            <w:tcW w:w="9859" w:type="dxa"/>
            <w:gridSpan w:val="9"/>
            <w:shd w:val="clear" w:color="auto" w:fill="F7CAAC"/>
          </w:tcPr>
          <w:p w14:paraId="7CE1C395" w14:textId="77777777" w:rsidR="00B2050B" w:rsidRDefault="00B2050B" w:rsidP="00B2050B">
            <w:pPr>
              <w:jc w:val="both"/>
              <w:rPr>
                <w:del w:id="6501" w:author="Pavla Trefilová" w:date="2019-11-18T17:19:00Z"/>
              </w:rPr>
            </w:pPr>
            <w:del w:id="6502" w:author="Pavla Trefilová" w:date="2019-11-18T17:19:00Z">
              <w:r>
                <w:rPr>
                  <w:b/>
                </w:rPr>
                <w:delText xml:space="preserve">Údaje o vzdělání na VŠ </w:delText>
              </w:r>
            </w:del>
          </w:p>
        </w:tc>
      </w:tr>
      <w:tr w:rsidR="00B2050B" w14:paraId="2A180E22" w14:textId="77777777" w:rsidTr="00B2050B">
        <w:trPr>
          <w:trHeight w:val="736"/>
          <w:del w:id="6503" w:author="Pavla Trefilová" w:date="2019-11-18T17:19:00Z"/>
        </w:trPr>
        <w:tc>
          <w:tcPr>
            <w:tcW w:w="9859" w:type="dxa"/>
            <w:gridSpan w:val="9"/>
          </w:tcPr>
          <w:p w14:paraId="6C04F49B" w14:textId="77777777" w:rsidR="00B2050B" w:rsidRPr="00FA6F00" w:rsidRDefault="00B2050B" w:rsidP="00B2050B">
            <w:pPr>
              <w:jc w:val="both"/>
              <w:rPr>
                <w:del w:id="6504" w:author="Pavla Trefilová" w:date="2019-11-18T17:19:00Z"/>
              </w:rPr>
            </w:pPr>
            <w:del w:id="6505" w:author="Pavla Trefilová" w:date="2019-11-18T17:19:00Z">
              <w:r w:rsidRPr="000C568F">
                <w:rPr>
                  <w:b/>
                </w:rPr>
                <w:delText>2002 – 2007</w:delText>
              </w:r>
              <w:r w:rsidRPr="000C568F">
                <w:delText xml:space="preserve"> UTB ve Zlíně, Fakulta managementu a ekonomiky, obor management a ekonomika (Ing.)</w:delText>
              </w:r>
            </w:del>
          </w:p>
          <w:p w14:paraId="1528DD77" w14:textId="77777777" w:rsidR="00B2050B" w:rsidRPr="00FA6F00" w:rsidRDefault="00B2050B" w:rsidP="00B2050B">
            <w:pPr>
              <w:jc w:val="both"/>
              <w:rPr>
                <w:del w:id="6506" w:author="Pavla Trefilová" w:date="2019-11-18T17:19:00Z"/>
              </w:rPr>
            </w:pPr>
            <w:del w:id="6507" w:author="Pavla Trefilová" w:date="2019-11-18T17:19:00Z">
              <w:r w:rsidRPr="000C568F">
                <w:rPr>
                  <w:b/>
                </w:rPr>
                <w:delText>2007 – 2013</w:delText>
              </w:r>
              <w:r w:rsidRPr="000C568F">
                <w:delText xml:space="preserve"> UTB ve Zlíně, Fakulta aplikované informatiky, obor automatické řízení a informatika (Ing.)</w:delText>
              </w:r>
            </w:del>
          </w:p>
          <w:p w14:paraId="5BC4DB25" w14:textId="77777777" w:rsidR="00B2050B" w:rsidRPr="00E92052" w:rsidRDefault="00B2050B" w:rsidP="00B2050B">
            <w:pPr>
              <w:jc w:val="both"/>
              <w:rPr>
                <w:del w:id="6508" w:author="Pavla Trefilová" w:date="2019-11-18T17:19:00Z"/>
              </w:rPr>
            </w:pPr>
            <w:del w:id="6509" w:author="Pavla Trefilová" w:date="2019-11-18T17:19:00Z">
              <w:r w:rsidRPr="000C568F">
                <w:rPr>
                  <w:b/>
                </w:rPr>
                <w:delText>2008 – 2011</w:delText>
              </w:r>
              <w:r w:rsidRPr="000C568F">
                <w:delText xml:space="preserve"> UTB ve Zlíně, Fakulta managementu a ekonomiky, obor management a ekonomika (Ph.D.)</w:delText>
              </w:r>
            </w:del>
          </w:p>
        </w:tc>
      </w:tr>
      <w:tr w:rsidR="00B2050B" w14:paraId="589935AF" w14:textId="77777777" w:rsidTr="00B2050B">
        <w:trPr>
          <w:del w:id="6510" w:author="Pavla Trefilová" w:date="2019-11-18T17:19:00Z"/>
        </w:trPr>
        <w:tc>
          <w:tcPr>
            <w:tcW w:w="9859" w:type="dxa"/>
            <w:gridSpan w:val="9"/>
            <w:shd w:val="clear" w:color="auto" w:fill="F7CAAC"/>
          </w:tcPr>
          <w:p w14:paraId="77E2F335" w14:textId="77777777" w:rsidR="00B2050B" w:rsidRDefault="00B2050B" w:rsidP="00B2050B">
            <w:pPr>
              <w:jc w:val="both"/>
              <w:rPr>
                <w:del w:id="6511" w:author="Pavla Trefilová" w:date="2019-11-18T17:19:00Z"/>
                <w:b/>
              </w:rPr>
            </w:pPr>
            <w:del w:id="6512" w:author="Pavla Trefilová" w:date="2019-11-18T17:19:00Z">
              <w:r>
                <w:rPr>
                  <w:b/>
                </w:rPr>
                <w:delText>Údaje o odborném působení od absolvování VŠ</w:delText>
              </w:r>
            </w:del>
          </w:p>
        </w:tc>
      </w:tr>
      <w:tr w:rsidR="00B2050B" w14:paraId="7E9FBC5B" w14:textId="77777777" w:rsidTr="00B2050B">
        <w:trPr>
          <w:trHeight w:val="1090"/>
          <w:del w:id="6513" w:author="Pavla Trefilová" w:date="2019-11-18T17:19:00Z"/>
        </w:trPr>
        <w:tc>
          <w:tcPr>
            <w:tcW w:w="9859" w:type="dxa"/>
            <w:gridSpan w:val="9"/>
          </w:tcPr>
          <w:p w14:paraId="08AD571D" w14:textId="77777777" w:rsidR="00B2050B" w:rsidRPr="000C568F" w:rsidRDefault="00B2050B" w:rsidP="00B2050B">
            <w:pPr>
              <w:jc w:val="both"/>
              <w:rPr>
                <w:del w:id="6514" w:author="Pavla Trefilová" w:date="2019-11-18T17:19:00Z"/>
              </w:rPr>
            </w:pPr>
            <w:del w:id="6515" w:author="Pavla Trefilová" w:date="2019-11-18T17:19:00Z">
              <w:r w:rsidRPr="000C568F">
                <w:rPr>
                  <w:b/>
                </w:rPr>
                <w:delText>02.10.201</w:delText>
              </w:r>
              <w:r>
                <w:rPr>
                  <w:b/>
                </w:rPr>
                <w:delText>7</w:delText>
              </w:r>
              <w:r w:rsidRPr="000C568F">
                <w:rPr>
                  <w:b/>
                </w:rPr>
                <w:delText xml:space="preserve"> – doposud</w:delText>
              </w:r>
              <w:r w:rsidRPr="000C568F">
                <w:delText xml:space="preserve"> Barclalys, Prague: Application Developer – Polyglot Programmer, obor: statistika, programování</w:delText>
              </w:r>
            </w:del>
          </w:p>
          <w:p w14:paraId="7CF3B385" w14:textId="77777777" w:rsidR="00B2050B" w:rsidRPr="000C568F" w:rsidRDefault="00B2050B" w:rsidP="00B2050B">
            <w:pPr>
              <w:jc w:val="both"/>
              <w:rPr>
                <w:del w:id="6516" w:author="Pavla Trefilová" w:date="2019-11-18T17:19:00Z"/>
              </w:rPr>
            </w:pPr>
            <w:del w:id="6517" w:author="Pavla Trefilová" w:date="2019-11-18T17:19:00Z">
              <w:r w:rsidRPr="000C568F">
                <w:rPr>
                  <w:b/>
                </w:rPr>
                <w:delText>01.09.2016 – 02.10.2017</w:delText>
              </w:r>
              <w:r w:rsidRPr="000C568F">
                <w:delText xml:space="preserve"> McKinsey &amp; Company, Inc., Prague: Web Data Scientist, obor: statistika, programování</w:delText>
              </w:r>
            </w:del>
          </w:p>
          <w:p w14:paraId="2C3AFA2A" w14:textId="77777777" w:rsidR="00B2050B" w:rsidRPr="00E818E1" w:rsidRDefault="00B2050B" w:rsidP="00B2050B">
            <w:pPr>
              <w:jc w:val="both"/>
              <w:rPr>
                <w:del w:id="6518" w:author="Pavla Trefilová" w:date="2019-11-18T17:19:00Z"/>
              </w:rPr>
            </w:pPr>
            <w:del w:id="6519" w:author="Pavla Trefilová" w:date="2019-11-18T17:19:00Z">
              <w:r w:rsidRPr="000C568F">
                <w:rPr>
                  <w:b/>
                </w:rPr>
                <w:delText>01.06.2014 – 01.09.2016</w:delText>
              </w:r>
              <w:r>
                <w:delText xml:space="preserve"> </w:delText>
              </w:r>
              <w:r w:rsidRPr="000C568F">
                <w:delText>Hewlett Packard, Inc., Prague: Data Scientist, obor: statistika, programování</w:delText>
              </w:r>
            </w:del>
          </w:p>
          <w:p w14:paraId="6D9BF90B" w14:textId="77777777" w:rsidR="00B2050B" w:rsidRDefault="00B2050B" w:rsidP="00B2050B">
            <w:pPr>
              <w:jc w:val="both"/>
              <w:rPr>
                <w:del w:id="6520" w:author="Pavla Trefilová" w:date="2019-11-18T17:19:00Z"/>
              </w:rPr>
            </w:pPr>
            <w:del w:id="6521" w:author="Pavla Trefilová" w:date="2019-11-18T17:19:00Z">
              <w:r w:rsidRPr="000C568F">
                <w:rPr>
                  <w:b/>
                </w:rPr>
                <w:delText>02.07.2012 – 01.06.2014</w:delText>
              </w:r>
              <w:r>
                <w:delText xml:space="preserve"> </w:delText>
              </w:r>
              <w:r w:rsidRPr="000C568F">
                <w:delText xml:space="preserve">Continental  Barum, s.r.o., Otrokovice: Technolog, certifikovaný </w:delText>
              </w:r>
              <w:r>
                <w:delText>B</w:delText>
              </w:r>
              <w:r w:rsidRPr="000C568F">
                <w:delText xml:space="preserve">lack </w:delText>
              </w:r>
              <w:r>
                <w:delText>B</w:delText>
              </w:r>
              <w:r w:rsidRPr="000C568F">
                <w:delText>elt, obor: statistika, technologie</w:delText>
              </w:r>
              <w:r>
                <w:delText>, školící činnost v oblasti SPC</w:delText>
              </w:r>
            </w:del>
          </w:p>
          <w:p w14:paraId="13AE0865" w14:textId="77777777" w:rsidR="00B2050B" w:rsidRPr="009A4B45" w:rsidRDefault="00B2050B" w:rsidP="00B2050B">
            <w:pPr>
              <w:jc w:val="both"/>
              <w:rPr>
                <w:del w:id="6522" w:author="Pavla Trefilová" w:date="2019-11-18T17:19:00Z"/>
              </w:rPr>
            </w:pPr>
            <w:del w:id="6523" w:author="Pavla Trefilová" w:date="2019-11-18T17:19:00Z">
              <w:r w:rsidRPr="000C568F">
                <w:rPr>
                  <w:b/>
                </w:rPr>
                <w:delText>01.09.200</w:delText>
              </w:r>
              <w:r>
                <w:rPr>
                  <w:b/>
                </w:rPr>
                <w:delText>9</w:delText>
              </w:r>
              <w:r w:rsidRPr="000C568F">
                <w:rPr>
                  <w:b/>
                </w:rPr>
                <w:delText xml:space="preserve"> – dosud</w:delText>
              </w:r>
              <w:r w:rsidRPr="000C568F">
                <w:delText xml:space="preserve"> UTB ve Zlíně, Fakulta managementu a ekonomiky, akademický pracovník</w:delText>
              </w:r>
            </w:del>
          </w:p>
          <w:p w14:paraId="1684C5AA" w14:textId="77777777" w:rsidR="00B2050B" w:rsidRDefault="00B2050B" w:rsidP="00B2050B">
            <w:pPr>
              <w:spacing w:after="120"/>
              <w:jc w:val="both"/>
              <w:rPr>
                <w:del w:id="6524" w:author="Pavla Trefilová" w:date="2019-11-18T17:19:00Z"/>
              </w:rPr>
            </w:pPr>
            <w:del w:id="6525" w:author="Pavla Trefilová" w:date="2019-11-18T17:19:00Z">
              <w:r w:rsidRPr="000C568F">
                <w:rPr>
                  <w:b/>
                </w:rPr>
                <w:delText>01.04.2004 – 01.02.2007</w:delText>
              </w:r>
              <w:r>
                <w:delText xml:space="preserve"> </w:delText>
              </w:r>
              <w:r w:rsidRPr="000C568F">
                <w:delText>Terastav, s.r.o., Zlin: Programátor podnikových aplikací, obor: programování</w:delText>
              </w:r>
            </w:del>
          </w:p>
        </w:tc>
      </w:tr>
      <w:tr w:rsidR="00B2050B" w14:paraId="0696DECC" w14:textId="77777777" w:rsidTr="00B2050B">
        <w:trPr>
          <w:trHeight w:val="250"/>
          <w:del w:id="6526" w:author="Pavla Trefilová" w:date="2019-11-18T17:19:00Z"/>
        </w:trPr>
        <w:tc>
          <w:tcPr>
            <w:tcW w:w="9859" w:type="dxa"/>
            <w:gridSpan w:val="9"/>
            <w:shd w:val="clear" w:color="auto" w:fill="F7CAAC"/>
          </w:tcPr>
          <w:p w14:paraId="5109F8B3" w14:textId="77777777" w:rsidR="00B2050B" w:rsidRDefault="00B2050B" w:rsidP="00B2050B">
            <w:pPr>
              <w:jc w:val="both"/>
              <w:rPr>
                <w:del w:id="6527" w:author="Pavla Trefilová" w:date="2019-11-18T17:19:00Z"/>
              </w:rPr>
            </w:pPr>
            <w:del w:id="6528" w:author="Pavla Trefilová" w:date="2019-11-18T17:19:00Z">
              <w:r>
                <w:rPr>
                  <w:b/>
                </w:rPr>
                <w:delText>Zkušenosti s vedením kvalifikačních a rigorózních prací</w:delText>
              </w:r>
            </w:del>
          </w:p>
        </w:tc>
      </w:tr>
      <w:tr w:rsidR="00B2050B" w14:paraId="610AEA17" w14:textId="77777777" w:rsidTr="00B2050B">
        <w:trPr>
          <w:trHeight w:val="438"/>
          <w:del w:id="6529" w:author="Pavla Trefilová" w:date="2019-11-18T17:19:00Z"/>
        </w:trPr>
        <w:tc>
          <w:tcPr>
            <w:tcW w:w="9859" w:type="dxa"/>
            <w:gridSpan w:val="9"/>
          </w:tcPr>
          <w:p w14:paraId="64EDDD92" w14:textId="77777777" w:rsidR="00227BC9" w:rsidRDefault="00227BC9" w:rsidP="00227BC9">
            <w:pPr>
              <w:jc w:val="both"/>
              <w:rPr>
                <w:del w:id="6530" w:author="Pavla Trefilová" w:date="2019-11-18T17:19:00Z"/>
              </w:rPr>
            </w:pPr>
            <w:del w:id="6531" w:author="Pavla Trefilová" w:date="2019-11-18T17:19:00Z">
              <w:r>
                <w:delText xml:space="preserve">Počet vedených bakalářských prací – 7 </w:delText>
              </w:r>
            </w:del>
          </w:p>
          <w:p w14:paraId="145A235A" w14:textId="77777777" w:rsidR="00B2050B" w:rsidRDefault="00227BC9" w:rsidP="00227BC9">
            <w:pPr>
              <w:jc w:val="both"/>
              <w:rPr>
                <w:del w:id="6532" w:author="Pavla Trefilová" w:date="2019-11-18T17:19:00Z"/>
              </w:rPr>
            </w:pPr>
            <w:del w:id="6533" w:author="Pavla Trefilová" w:date="2019-11-18T17:19:00Z">
              <w:r>
                <w:delText>Počet vedených diplomových prací – 4</w:delText>
              </w:r>
            </w:del>
          </w:p>
        </w:tc>
      </w:tr>
      <w:tr w:rsidR="00B2050B" w14:paraId="09B47A18" w14:textId="77777777" w:rsidTr="00B2050B">
        <w:trPr>
          <w:cantSplit/>
          <w:del w:id="6534" w:author="Pavla Trefilová" w:date="2019-11-18T17:19:00Z"/>
        </w:trPr>
        <w:tc>
          <w:tcPr>
            <w:tcW w:w="3347" w:type="dxa"/>
            <w:gridSpan w:val="2"/>
            <w:tcBorders>
              <w:top w:val="single" w:sz="12" w:space="0" w:color="auto"/>
            </w:tcBorders>
            <w:shd w:val="clear" w:color="auto" w:fill="F7CAAC"/>
          </w:tcPr>
          <w:p w14:paraId="7AC36F9C" w14:textId="77777777" w:rsidR="00B2050B" w:rsidRDefault="00B2050B" w:rsidP="00B2050B">
            <w:pPr>
              <w:jc w:val="both"/>
              <w:rPr>
                <w:del w:id="6535" w:author="Pavla Trefilová" w:date="2019-11-18T17:19:00Z"/>
              </w:rPr>
            </w:pPr>
            <w:del w:id="6536" w:author="Pavla Trefilová" w:date="2019-11-18T17:19:00Z">
              <w:r>
                <w:rPr>
                  <w:b/>
                </w:rPr>
                <w:delText xml:space="preserve">Obor habilitačního řízení </w:delText>
              </w:r>
            </w:del>
          </w:p>
        </w:tc>
        <w:tc>
          <w:tcPr>
            <w:tcW w:w="2245" w:type="dxa"/>
            <w:tcBorders>
              <w:top w:val="single" w:sz="12" w:space="0" w:color="auto"/>
            </w:tcBorders>
            <w:shd w:val="clear" w:color="auto" w:fill="F7CAAC"/>
          </w:tcPr>
          <w:p w14:paraId="369DAC28" w14:textId="77777777" w:rsidR="00B2050B" w:rsidRDefault="00B2050B" w:rsidP="00B2050B">
            <w:pPr>
              <w:jc w:val="both"/>
              <w:rPr>
                <w:del w:id="6537" w:author="Pavla Trefilová" w:date="2019-11-18T17:19:00Z"/>
              </w:rPr>
            </w:pPr>
            <w:del w:id="6538" w:author="Pavla Trefilová" w:date="2019-11-18T17:19:00Z">
              <w:r>
                <w:rPr>
                  <w:b/>
                </w:rPr>
                <w:delText>Rok udělení hodnosti</w:delText>
              </w:r>
            </w:del>
          </w:p>
        </w:tc>
        <w:tc>
          <w:tcPr>
            <w:tcW w:w="2248" w:type="dxa"/>
            <w:tcBorders>
              <w:top w:val="single" w:sz="12" w:space="0" w:color="auto"/>
              <w:right w:val="single" w:sz="12" w:space="0" w:color="auto"/>
            </w:tcBorders>
            <w:shd w:val="clear" w:color="auto" w:fill="F7CAAC"/>
          </w:tcPr>
          <w:p w14:paraId="59E2575E" w14:textId="77777777" w:rsidR="00B2050B" w:rsidRDefault="00B2050B" w:rsidP="00B2050B">
            <w:pPr>
              <w:jc w:val="both"/>
              <w:rPr>
                <w:del w:id="6539" w:author="Pavla Trefilová" w:date="2019-11-18T17:19:00Z"/>
              </w:rPr>
            </w:pPr>
            <w:del w:id="6540" w:author="Pavla Trefilová" w:date="2019-11-18T17:19:00Z">
              <w:r>
                <w:rPr>
                  <w:b/>
                </w:rPr>
                <w:delText>Řízení konáno na VŠ</w:delText>
              </w:r>
            </w:del>
          </w:p>
        </w:tc>
        <w:tc>
          <w:tcPr>
            <w:tcW w:w="2019" w:type="dxa"/>
            <w:gridSpan w:val="5"/>
            <w:tcBorders>
              <w:top w:val="single" w:sz="12" w:space="0" w:color="auto"/>
              <w:left w:val="single" w:sz="12" w:space="0" w:color="auto"/>
            </w:tcBorders>
            <w:shd w:val="clear" w:color="auto" w:fill="F7CAAC"/>
          </w:tcPr>
          <w:p w14:paraId="5B3E8D02" w14:textId="77777777" w:rsidR="00B2050B" w:rsidRDefault="00B2050B" w:rsidP="00B2050B">
            <w:pPr>
              <w:jc w:val="both"/>
              <w:rPr>
                <w:del w:id="6541" w:author="Pavla Trefilová" w:date="2019-11-18T17:19:00Z"/>
                <w:b/>
              </w:rPr>
            </w:pPr>
            <w:del w:id="6542" w:author="Pavla Trefilová" w:date="2019-11-18T17:19:00Z">
              <w:r>
                <w:rPr>
                  <w:b/>
                </w:rPr>
                <w:delText>Ohlasy publikací</w:delText>
              </w:r>
            </w:del>
          </w:p>
        </w:tc>
      </w:tr>
      <w:tr w:rsidR="00B2050B" w14:paraId="2307B973" w14:textId="77777777" w:rsidTr="00B2050B">
        <w:trPr>
          <w:cantSplit/>
          <w:del w:id="6543" w:author="Pavla Trefilová" w:date="2019-11-18T17:19:00Z"/>
        </w:trPr>
        <w:tc>
          <w:tcPr>
            <w:tcW w:w="3347" w:type="dxa"/>
            <w:gridSpan w:val="2"/>
          </w:tcPr>
          <w:p w14:paraId="6BBCA190" w14:textId="77777777" w:rsidR="00B2050B" w:rsidRDefault="00B2050B" w:rsidP="00B2050B">
            <w:pPr>
              <w:jc w:val="both"/>
              <w:rPr>
                <w:del w:id="6544" w:author="Pavla Trefilová" w:date="2019-11-18T17:19:00Z"/>
              </w:rPr>
            </w:pPr>
          </w:p>
        </w:tc>
        <w:tc>
          <w:tcPr>
            <w:tcW w:w="2245" w:type="dxa"/>
          </w:tcPr>
          <w:p w14:paraId="3E8F1004" w14:textId="77777777" w:rsidR="00B2050B" w:rsidRDefault="00B2050B" w:rsidP="00B2050B">
            <w:pPr>
              <w:jc w:val="both"/>
              <w:rPr>
                <w:del w:id="6545" w:author="Pavla Trefilová" w:date="2019-11-18T17:19:00Z"/>
              </w:rPr>
            </w:pPr>
          </w:p>
        </w:tc>
        <w:tc>
          <w:tcPr>
            <w:tcW w:w="2248" w:type="dxa"/>
            <w:tcBorders>
              <w:right w:val="single" w:sz="12" w:space="0" w:color="auto"/>
            </w:tcBorders>
          </w:tcPr>
          <w:p w14:paraId="1166494A" w14:textId="77777777" w:rsidR="00B2050B" w:rsidRDefault="00B2050B" w:rsidP="00B2050B">
            <w:pPr>
              <w:jc w:val="both"/>
              <w:rPr>
                <w:del w:id="6546" w:author="Pavla Trefilová" w:date="2019-11-18T17:19:00Z"/>
              </w:rPr>
            </w:pPr>
          </w:p>
        </w:tc>
        <w:tc>
          <w:tcPr>
            <w:tcW w:w="632" w:type="dxa"/>
            <w:tcBorders>
              <w:left w:val="single" w:sz="12" w:space="0" w:color="auto"/>
            </w:tcBorders>
            <w:shd w:val="clear" w:color="auto" w:fill="F7CAAC"/>
          </w:tcPr>
          <w:p w14:paraId="1C165B93" w14:textId="77777777" w:rsidR="00B2050B" w:rsidRDefault="00B2050B" w:rsidP="00B2050B">
            <w:pPr>
              <w:jc w:val="both"/>
              <w:rPr>
                <w:del w:id="6547" w:author="Pavla Trefilová" w:date="2019-11-18T17:19:00Z"/>
              </w:rPr>
            </w:pPr>
            <w:del w:id="6548" w:author="Pavla Trefilová" w:date="2019-11-18T17:19:00Z">
              <w:r>
                <w:rPr>
                  <w:b/>
                </w:rPr>
                <w:delText>WOS</w:delText>
              </w:r>
            </w:del>
          </w:p>
        </w:tc>
        <w:tc>
          <w:tcPr>
            <w:tcW w:w="693" w:type="dxa"/>
            <w:shd w:val="clear" w:color="auto" w:fill="F7CAAC"/>
          </w:tcPr>
          <w:p w14:paraId="20C3D904" w14:textId="77777777" w:rsidR="00B2050B" w:rsidRDefault="00B2050B" w:rsidP="00B2050B">
            <w:pPr>
              <w:jc w:val="both"/>
              <w:rPr>
                <w:del w:id="6549" w:author="Pavla Trefilová" w:date="2019-11-18T17:19:00Z"/>
                <w:sz w:val="18"/>
              </w:rPr>
            </w:pPr>
            <w:del w:id="6550" w:author="Pavla Trefilová" w:date="2019-11-18T17:19:00Z">
              <w:r>
                <w:rPr>
                  <w:b/>
                  <w:sz w:val="18"/>
                </w:rPr>
                <w:delText>Scopus</w:delText>
              </w:r>
            </w:del>
          </w:p>
        </w:tc>
        <w:tc>
          <w:tcPr>
            <w:tcW w:w="694" w:type="dxa"/>
            <w:gridSpan w:val="3"/>
            <w:shd w:val="clear" w:color="auto" w:fill="F7CAAC"/>
          </w:tcPr>
          <w:p w14:paraId="1469344A" w14:textId="77777777" w:rsidR="00B2050B" w:rsidRDefault="00B2050B" w:rsidP="00B2050B">
            <w:pPr>
              <w:jc w:val="both"/>
              <w:rPr>
                <w:del w:id="6551" w:author="Pavla Trefilová" w:date="2019-11-18T17:19:00Z"/>
              </w:rPr>
            </w:pPr>
            <w:del w:id="6552" w:author="Pavla Trefilová" w:date="2019-11-18T17:19:00Z">
              <w:r>
                <w:rPr>
                  <w:b/>
                  <w:sz w:val="18"/>
                </w:rPr>
                <w:delText>ostatní</w:delText>
              </w:r>
            </w:del>
          </w:p>
        </w:tc>
      </w:tr>
      <w:tr w:rsidR="00B2050B" w14:paraId="6E10AEF0" w14:textId="77777777" w:rsidTr="00B2050B">
        <w:trPr>
          <w:cantSplit/>
          <w:trHeight w:val="70"/>
          <w:del w:id="6553" w:author="Pavla Trefilová" w:date="2019-11-18T17:19:00Z"/>
        </w:trPr>
        <w:tc>
          <w:tcPr>
            <w:tcW w:w="3347" w:type="dxa"/>
            <w:gridSpan w:val="2"/>
            <w:shd w:val="clear" w:color="auto" w:fill="F7CAAC"/>
          </w:tcPr>
          <w:p w14:paraId="7A623DF3" w14:textId="77777777" w:rsidR="00B2050B" w:rsidRDefault="00B2050B" w:rsidP="00B2050B">
            <w:pPr>
              <w:jc w:val="both"/>
              <w:rPr>
                <w:del w:id="6554" w:author="Pavla Trefilová" w:date="2019-11-18T17:19:00Z"/>
              </w:rPr>
            </w:pPr>
            <w:del w:id="6555" w:author="Pavla Trefilová" w:date="2019-11-18T17:19:00Z">
              <w:r>
                <w:rPr>
                  <w:b/>
                </w:rPr>
                <w:delText>Obor jmenovacího řízení</w:delText>
              </w:r>
            </w:del>
          </w:p>
        </w:tc>
        <w:tc>
          <w:tcPr>
            <w:tcW w:w="2245" w:type="dxa"/>
            <w:shd w:val="clear" w:color="auto" w:fill="F7CAAC"/>
          </w:tcPr>
          <w:p w14:paraId="25EF96EE" w14:textId="77777777" w:rsidR="00B2050B" w:rsidRDefault="00B2050B" w:rsidP="00B2050B">
            <w:pPr>
              <w:jc w:val="both"/>
              <w:rPr>
                <w:del w:id="6556" w:author="Pavla Trefilová" w:date="2019-11-18T17:19:00Z"/>
              </w:rPr>
            </w:pPr>
            <w:del w:id="6557" w:author="Pavla Trefilová" w:date="2019-11-18T17:19:00Z">
              <w:r>
                <w:rPr>
                  <w:b/>
                </w:rPr>
                <w:delText>Rok udělení hodnosti</w:delText>
              </w:r>
            </w:del>
          </w:p>
        </w:tc>
        <w:tc>
          <w:tcPr>
            <w:tcW w:w="2248" w:type="dxa"/>
            <w:tcBorders>
              <w:right w:val="single" w:sz="12" w:space="0" w:color="auto"/>
            </w:tcBorders>
            <w:shd w:val="clear" w:color="auto" w:fill="F7CAAC"/>
          </w:tcPr>
          <w:p w14:paraId="737DE17B" w14:textId="77777777" w:rsidR="00B2050B" w:rsidRDefault="00B2050B" w:rsidP="00B2050B">
            <w:pPr>
              <w:jc w:val="both"/>
              <w:rPr>
                <w:del w:id="6558" w:author="Pavla Trefilová" w:date="2019-11-18T17:19:00Z"/>
              </w:rPr>
            </w:pPr>
            <w:del w:id="6559" w:author="Pavla Trefilová" w:date="2019-11-18T17:19:00Z">
              <w:r>
                <w:rPr>
                  <w:b/>
                </w:rPr>
                <w:delText>Řízení konáno na VŠ</w:delText>
              </w:r>
            </w:del>
          </w:p>
        </w:tc>
        <w:tc>
          <w:tcPr>
            <w:tcW w:w="632" w:type="dxa"/>
            <w:vMerge w:val="restart"/>
            <w:tcBorders>
              <w:left w:val="single" w:sz="12" w:space="0" w:color="auto"/>
            </w:tcBorders>
          </w:tcPr>
          <w:p w14:paraId="3F400E4A" w14:textId="77777777" w:rsidR="00B2050B" w:rsidRPr="00D236F8" w:rsidRDefault="00227BC9" w:rsidP="00B2050B">
            <w:pPr>
              <w:jc w:val="center"/>
              <w:rPr>
                <w:del w:id="6560" w:author="Pavla Trefilová" w:date="2019-11-18T17:19:00Z"/>
              </w:rPr>
            </w:pPr>
            <w:del w:id="6561" w:author="Pavla Trefilová" w:date="2019-11-18T17:19:00Z">
              <w:r>
                <w:delText>59</w:delText>
              </w:r>
            </w:del>
          </w:p>
        </w:tc>
        <w:tc>
          <w:tcPr>
            <w:tcW w:w="693" w:type="dxa"/>
            <w:vMerge w:val="restart"/>
          </w:tcPr>
          <w:p w14:paraId="17710839" w14:textId="77777777" w:rsidR="00B2050B" w:rsidRPr="00D236F8" w:rsidRDefault="00227BC9" w:rsidP="00B2050B">
            <w:pPr>
              <w:jc w:val="center"/>
              <w:rPr>
                <w:del w:id="6562" w:author="Pavla Trefilová" w:date="2019-11-18T17:19:00Z"/>
              </w:rPr>
            </w:pPr>
            <w:del w:id="6563" w:author="Pavla Trefilová" w:date="2019-11-18T17:19:00Z">
              <w:r>
                <w:delText>19</w:delText>
              </w:r>
            </w:del>
          </w:p>
        </w:tc>
        <w:tc>
          <w:tcPr>
            <w:tcW w:w="694" w:type="dxa"/>
            <w:gridSpan w:val="3"/>
            <w:vMerge w:val="restart"/>
          </w:tcPr>
          <w:p w14:paraId="6655364A" w14:textId="77777777" w:rsidR="00B2050B" w:rsidRPr="00D236F8" w:rsidRDefault="00B2050B" w:rsidP="00B2050B">
            <w:pPr>
              <w:jc w:val="center"/>
              <w:rPr>
                <w:del w:id="6564" w:author="Pavla Trefilová" w:date="2019-11-18T17:19:00Z"/>
              </w:rPr>
            </w:pPr>
            <w:del w:id="6565" w:author="Pavla Trefilová" w:date="2019-11-18T17:19:00Z">
              <w:r>
                <w:delText>40</w:delText>
              </w:r>
            </w:del>
          </w:p>
        </w:tc>
      </w:tr>
      <w:tr w:rsidR="00B2050B" w14:paraId="0F2B6E86" w14:textId="77777777" w:rsidTr="00B2050B">
        <w:trPr>
          <w:trHeight w:val="205"/>
          <w:del w:id="6566" w:author="Pavla Trefilová" w:date="2019-11-18T17:19:00Z"/>
        </w:trPr>
        <w:tc>
          <w:tcPr>
            <w:tcW w:w="3347" w:type="dxa"/>
            <w:gridSpan w:val="2"/>
          </w:tcPr>
          <w:p w14:paraId="11142946" w14:textId="77777777" w:rsidR="00B2050B" w:rsidRDefault="00B2050B" w:rsidP="00B2050B">
            <w:pPr>
              <w:jc w:val="both"/>
              <w:rPr>
                <w:del w:id="6567" w:author="Pavla Trefilová" w:date="2019-11-18T17:19:00Z"/>
              </w:rPr>
            </w:pPr>
          </w:p>
        </w:tc>
        <w:tc>
          <w:tcPr>
            <w:tcW w:w="2245" w:type="dxa"/>
          </w:tcPr>
          <w:p w14:paraId="4D800E1D" w14:textId="77777777" w:rsidR="00B2050B" w:rsidRDefault="00B2050B" w:rsidP="00B2050B">
            <w:pPr>
              <w:jc w:val="both"/>
              <w:rPr>
                <w:del w:id="6568" w:author="Pavla Trefilová" w:date="2019-11-18T17:19:00Z"/>
              </w:rPr>
            </w:pPr>
          </w:p>
        </w:tc>
        <w:tc>
          <w:tcPr>
            <w:tcW w:w="2248" w:type="dxa"/>
            <w:tcBorders>
              <w:right w:val="single" w:sz="12" w:space="0" w:color="auto"/>
            </w:tcBorders>
          </w:tcPr>
          <w:p w14:paraId="44AA4467" w14:textId="77777777" w:rsidR="00B2050B" w:rsidRDefault="00B2050B" w:rsidP="00B2050B">
            <w:pPr>
              <w:jc w:val="both"/>
              <w:rPr>
                <w:del w:id="6569" w:author="Pavla Trefilová" w:date="2019-11-18T17:19:00Z"/>
              </w:rPr>
            </w:pPr>
          </w:p>
        </w:tc>
        <w:tc>
          <w:tcPr>
            <w:tcW w:w="632" w:type="dxa"/>
            <w:vMerge/>
            <w:tcBorders>
              <w:left w:val="single" w:sz="12" w:space="0" w:color="auto"/>
            </w:tcBorders>
            <w:vAlign w:val="center"/>
          </w:tcPr>
          <w:p w14:paraId="530F0366" w14:textId="77777777" w:rsidR="00B2050B" w:rsidRDefault="00B2050B" w:rsidP="00B2050B">
            <w:pPr>
              <w:rPr>
                <w:del w:id="6570" w:author="Pavla Trefilová" w:date="2019-11-18T17:19:00Z"/>
                <w:b/>
              </w:rPr>
            </w:pPr>
          </w:p>
        </w:tc>
        <w:tc>
          <w:tcPr>
            <w:tcW w:w="693" w:type="dxa"/>
            <w:vMerge/>
            <w:vAlign w:val="center"/>
          </w:tcPr>
          <w:p w14:paraId="0202540C" w14:textId="77777777" w:rsidR="00B2050B" w:rsidRDefault="00B2050B" w:rsidP="00B2050B">
            <w:pPr>
              <w:rPr>
                <w:del w:id="6571" w:author="Pavla Trefilová" w:date="2019-11-18T17:19:00Z"/>
                <w:b/>
              </w:rPr>
            </w:pPr>
          </w:p>
        </w:tc>
        <w:tc>
          <w:tcPr>
            <w:tcW w:w="694" w:type="dxa"/>
            <w:gridSpan w:val="3"/>
            <w:vMerge/>
            <w:vAlign w:val="center"/>
          </w:tcPr>
          <w:p w14:paraId="2E5F0ABB" w14:textId="77777777" w:rsidR="00B2050B" w:rsidRDefault="00B2050B" w:rsidP="00B2050B">
            <w:pPr>
              <w:rPr>
                <w:del w:id="6572" w:author="Pavla Trefilová" w:date="2019-11-18T17:19:00Z"/>
                <w:b/>
              </w:rPr>
            </w:pPr>
          </w:p>
        </w:tc>
      </w:tr>
      <w:tr w:rsidR="00B2050B" w14:paraId="5D48C9BB" w14:textId="77777777" w:rsidTr="00B2050B">
        <w:trPr>
          <w:del w:id="6573" w:author="Pavla Trefilová" w:date="2019-11-18T17:19:00Z"/>
        </w:trPr>
        <w:tc>
          <w:tcPr>
            <w:tcW w:w="9859" w:type="dxa"/>
            <w:gridSpan w:val="9"/>
            <w:shd w:val="clear" w:color="auto" w:fill="F7CAAC"/>
          </w:tcPr>
          <w:p w14:paraId="103BB2D8" w14:textId="77777777" w:rsidR="00B2050B" w:rsidRPr="00182D43" w:rsidRDefault="00B2050B" w:rsidP="00B2050B">
            <w:pPr>
              <w:jc w:val="both"/>
              <w:rPr>
                <w:del w:id="6574" w:author="Pavla Trefilová" w:date="2019-11-18T17:19:00Z"/>
                <w:b/>
              </w:rPr>
            </w:pPr>
            <w:del w:id="6575" w:author="Pavla Trefilová" w:date="2019-11-18T17:19:00Z">
              <w:r w:rsidRPr="00182D43">
                <w:rPr>
                  <w:b/>
                </w:rPr>
                <w:delText xml:space="preserve">Přehled o nejvýznamnější publikační a další tvůrčí činnosti nebo další profesní činnosti u odborníků z praxe vztahující se k zabezpečovaným předmětům </w:delText>
              </w:r>
            </w:del>
          </w:p>
        </w:tc>
      </w:tr>
      <w:tr w:rsidR="006C1AC3" w14:paraId="75B88E06" w14:textId="77777777" w:rsidTr="006C1AC3">
        <w:trPr>
          <w:trPrChange w:id="6576" w:author="Pavla Trefilová" w:date="2019-11-18T17:19:00Z">
            <w:trPr>
              <w:gridBefore w:val="1"/>
              <w:trHeight w:val="141"/>
            </w:trPr>
          </w:trPrChange>
        </w:trPr>
        <w:tc>
          <w:tcPr>
            <w:tcW w:w="2529" w:type="dxa"/>
            <w:shd w:val="clear" w:color="auto" w:fill="F7CAAC"/>
            <w:tcPrChange w:id="6577" w:author="Pavla Trefilová" w:date="2019-11-18T17:19:00Z">
              <w:tcPr>
                <w:tcW w:w="9859" w:type="dxa"/>
                <w:gridSpan w:val="10"/>
              </w:tcPr>
            </w:tcPrChange>
          </w:tcPr>
          <w:p w14:paraId="4C6FECCA" w14:textId="77777777" w:rsidR="00227BC9" w:rsidRPr="00182D43" w:rsidRDefault="00227BC9" w:rsidP="00227BC9">
            <w:pPr>
              <w:jc w:val="both"/>
              <w:rPr>
                <w:del w:id="6578" w:author="Pavla Trefilová" w:date="2019-11-18T17:19:00Z"/>
              </w:rPr>
            </w:pPr>
            <w:del w:id="6579" w:author="Pavla Trefilová" w:date="2019-11-18T17:19:00Z">
              <w:r w:rsidRPr="00182D43">
                <w:rPr>
                  <w:caps/>
                </w:rPr>
                <w:delText>Matošková</w:delText>
              </w:r>
              <w:r w:rsidRPr="00182D43">
                <w:delText xml:space="preserve">, J., </w:delText>
              </w:r>
              <w:r w:rsidRPr="00182D43">
                <w:rPr>
                  <w:caps/>
                </w:rPr>
                <w:delText>Ková</w:delText>
              </w:r>
              <w:r w:rsidRPr="00182D43">
                <w:rPr>
                  <w:rFonts w:hint="eastAsia"/>
                  <w:caps/>
                </w:rPr>
                <w:delText>ří</w:delText>
              </w:r>
              <w:r w:rsidRPr="00182D43">
                <w:rPr>
                  <w:caps/>
                </w:rPr>
                <w:delText>k</w:delText>
              </w:r>
              <w:r w:rsidRPr="00182D43">
                <w:delText>, M. Development of a Situational Judgment Test as a Predictor</w:delText>
              </w:r>
              <w:r>
                <w:delText xml:space="preserve"> of College Student Performance</w:delText>
              </w:r>
              <w:r w:rsidRPr="00182D43">
                <w:delText xml:space="preserve">. </w:delText>
              </w:r>
              <w:r w:rsidRPr="00853B14">
                <w:rPr>
                  <w:i/>
                </w:rPr>
                <w:lastRenderedPageBreak/>
                <w:delText>Journal of Psychoeducational Assessment</w:delText>
              </w:r>
              <w:r>
                <w:rPr>
                  <w:i/>
                </w:rPr>
                <w:delText>.</w:delText>
              </w:r>
              <w:r w:rsidRPr="00182D43">
                <w:delText xml:space="preserve"> </w:delText>
              </w:r>
              <w:r>
                <w:delText xml:space="preserve">2017, Volume </w:delText>
              </w:r>
              <w:r w:rsidRPr="00182D43">
                <w:delText>35</w:delText>
              </w:r>
              <w:r>
                <w:delText xml:space="preserve">, Issue </w:delText>
              </w:r>
              <w:r w:rsidRPr="00182D43">
                <w:delText xml:space="preserve">8, pp. 768-784. </w:delText>
              </w:r>
              <w:r>
                <w:delText>DOI:</w:delText>
              </w:r>
              <w:r w:rsidRPr="00182D43">
                <w:delText xml:space="preserve"> 10.1177/0734282916661663</w:delText>
              </w:r>
              <w:r>
                <w:delText xml:space="preserve"> (5%).</w:delText>
              </w:r>
            </w:del>
          </w:p>
          <w:p w14:paraId="7CDBE3C3" w14:textId="77777777" w:rsidR="00227BC9" w:rsidRPr="00182D43" w:rsidRDefault="00227BC9" w:rsidP="00227BC9">
            <w:pPr>
              <w:jc w:val="both"/>
              <w:rPr>
                <w:del w:id="6580" w:author="Pavla Trefilová" w:date="2019-11-18T17:19:00Z"/>
                <w:lang w:val="en-US"/>
              </w:rPr>
            </w:pPr>
            <w:del w:id="6581" w:author="Pavla Trefilová" w:date="2019-11-18T17:19:00Z">
              <w:r w:rsidRPr="00182D43">
                <w:rPr>
                  <w:bCs/>
                </w:rPr>
                <w:delText>KOVÁŘÍK</w:delText>
              </w:r>
              <w:r w:rsidRPr="00182D43">
                <w:delText xml:space="preserve">, </w:delText>
              </w:r>
              <w:r w:rsidRPr="00182D43">
                <w:rPr>
                  <w:bCs/>
                </w:rPr>
                <w:delText>M.</w:delText>
              </w:r>
              <w:r w:rsidRPr="00182D43">
                <w:delText xml:space="preserve">, </w:delText>
              </w:r>
              <w:r w:rsidRPr="00182D43">
                <w:rPr>
                  <w:bCs/>
                </w:rPr>
                <w:delText>SARGA</w:delText>
              </w:r>
              <w:r w:rsidRPr="00182D43">
                <w:delText xml:space="preserve">, </w:delText>
              </w:r>
              <w:r w:rsidRPr="00182D43">
                <w:rPr>
                  <w:bCs/>
                </w:rPr>
                <w:delText>L.</w:delText>
              </w:r>
              <w:r w:rsidRPr="00182D43">
                <w:delText xml:space="preserve">, </w:delText>
              </w:r>
              <w:r w:rsidRPr="00182D43">
                <w:rPr>
                  <w:bCs/>
                </w:rPr>
                <w:delText>KLÍMEK, P</w:delText>
              </w:r>
              <w:r>
                <w:delText>.</w:delText>
              </w:r>
              <w:r w:rsidRPr="00182D43">
                <w:delText xml:space="preserve"> Usage Of Control Charts For Time Series Analysis In Financial Management. </w:delText>
              </w:r>
              <w:r w:rsidRPr="00182D43">
                <w:rPr>
                  <w:i/>
                  <w:iCs/>
                </w:rPr>
                <w:delText>Journal of Business Economics and Management</w:delText>
              </w:r>
              <w:r>
                <w:delText>.</w:delText>
              </w:r>
              <w:r w:rsidRPr="00182D43">
                <w:delText xml:space="preserve"> </w:delText>
              </w:r>
              <w:r>
                <w:delText xml:space="preserve">2015, </w:delText>
              </w:r>
              <w:r w:rsidRPr="00182D43">
                <w:delText xml:space="preserve">roč. 16, č. 1, s. 138-158. ISSN </w:delText>
              </w:r>
              <w:r>
                <w:delText>1611-1699.</w:delText>
              </w:r>
              <w:r w:rsidRPr="00182D43">
                <w:delText xml:space="preserve"> </w:delText>
              </w:r>
              <w:r w:rsidRPr="00182D43">
                <w:rPr>
                  <w:bCs/>
                  <w:lang w:val="en-US"/>
                </w:rPr>
                <w:delText>DOI</w:delText>
              </w:r>
              <w:r>
                <w:rPr>
                  <w:bCs/>
                  <w:lang w:val="en-US"/>
                </w:rPr>
                <w:delText>:</w:delText>
              </w:r>
              <w:r w:rsidRPr="00182D43">
                <w:rPr>
                  <w:bCs/>
                  <w:lang w:val="en-US"/>
                </w:rPr>
                <w:delText xml:space="preserve"> </w:delText>
              </w:r>
              <w:r w:rsidRPr="00182D43">
                <w:rPr>
                  <w:lang w:val="en-US"/>
                </w:rPr>
                <w:delText>10.3846/16111699.2012.732106</w:delText>
              </w:r>
              <w:r>
                <w:rPr>
                  <w:lang w:val="en-US"/>
                </w:rPr>
                <w:delText xml:space="preserve"> (90%).</w:delText>
              </w:r>
            </w:del>
          </w:p>
          <w:p w14:paraId="1ABD9CA3" w14:textId="77777777" w:rsidR="00227BC9" w:rsidRPr="00182D43" w:rsidRDefault="00227BC9" w:rsidP="00227BC9">
            <w:pPr>
              <w:jc w:val="both"/>
              <w:rPr>
                <w:del w:id="6582" w:author="Pavla Trefilová" w:date="2019-11-18T17:19:00Z"/>
              </w:rPr>
            </w:pPr>
            <w:del w:id="6583" w:author="Pavla Trefilová" w:date="2019-11-18T17:19:00Z">
              <w:r w:rsidRPr="00182D43">
                <w:rPr>
                  <w:bCs/>
                </w:rPr>
                <w:delText>KOVÁŘÍK, M.</w:delText>
              </w:r>
              <w:r>
                <w:delText>,</w:delText>
              </w:r>
              <w:r w:rsidRPr="00182D43">
                <w:delText xml:space="preserve"> </w:delText>
              </w:r>
              <w:r w:rsidRPr="00182D43">
                <w:rPr>
                  <w:bCs/>
                </w:rPr>
                <w:delText>SARGA</w:delText>
              </w:r>
              <w:r w:rsidRPr="00182D43">
                <w:delText xml:space="preserve">, </w:delText>
              </w:r>
              <w:r w:rsidRPr="00182D43">
                <w:rPr>
                  <w:bCs/>
                </w:rPr>
                <w:delText>L</w:delText>
              </w:r>
              <w:r w:rsidRPr="00182D43">
                <w:delText xml:space="preserve">. Implementing Control Charts to Corporate Financial Management. </w:delText>
              </w:r>
              <w:r w:rsidRPr="00182D43">
                <w:rPr>
                  <w:i/>
                  <w:iCs/>
                </w:rPr>
                <w:delText>WSEAS Transactions on Mathematics</w:delText>
              </w:r>
              <w:r w:rsidRPr="00182D43">
                <w:delText>, 2014, roč. 13, č. 13, s. 246-255. ISSN 2224-2880</w:delText>
              </w:r>
              <w:r>
                <w:delText xml:space="preserve"> (95%)</w:delText>
              </w:r>
              <w:r w:rsidRPr="00182D43">
                <w:delText>.</w:delText>
              </w:r>
            </w:del>
          </w:p>
          <w:p w14:paraId="772EE929" w14:textId="77777777" w:rsidR="00227BC9" w:rsidRDefault="00227BC9" w:rsidP="00227BC9">
            <w:pPr>
              <w:jc w:val="both"/>
              <w:rPr>
                <w:del w:id="6584" w:author="Pavla Trefilová" w:date="2019-11-18T17:19:00Z"/>
              </w:rPr>
            </w:pPr>
            <w:del w:id="6585" w:author="Pavla Trefilová" w:date="2019-11-18T17:19:00Z">
              <w:r w:rsidRPr="00182D43">
                <w:rPr>
                  <w:bCs/>
                </w:rPr>
                <w:delText>KOVÁŘÍK</w:delText>
              </w:r>
              <w:r w:rsidRPr="00182D43">
                <w:delText xml:space="preserve">, </w:delText>
              </w:r>
              <w:r w:rsidRPr="00182D43">
                <w:rPr>
                  <w:bCs/>
                </w:rPr>
                <w:delText>M</w:delText>
              </w:r>
              <w:r w:rsidRPr="00182D43">
                <w:delText xml:space="preserve">. Volatility change point detection using stochastic differential equations and time series control charts. </w:delText>
              </w:r>
              <w:r w:rsidRPr="00182D43">
                <w:rPr>
                  <w:i/>
                  <w:iCs/>
                </w:rPr>
                <w:delText>International Journal of Mathematical Models and Methods in Applied Science</w:delText>
              </w:r>
              <w:r w:rsidRPr="00182D43">
                <w:delText xml:space="preserve">, 2013, </w:delText>
              </w:r>
              <w:r w:rsidRPr="00182D43">
                <w:lastRenderedPageBreak/>
                <w:delText>roč. 7, č. 2, s. 121-132. ISSN 1998-0140.</w:delText>
              </w:r>
            </w:del>
          </w:p>
          <w:p w14:paraId="5DB3C2D4" w14:textId="77777777" w:rsidR="00227BC9" w:rsidRDefault="00227BC9" w:rsidP="00227BC9">
            <w:pPr>
              <w:jc w:val="both"/>
              <w:rPr>
                <w:del w:id="6586" w:author="Pavla Trefilová" w:date="2019-11-18T17:19:00Z"/>
              </w:rPr>
            </w:pPr>
            <w:del w:id="6587" w:author="Pavla Trefilová" w:date="2019-11-18T17:19:00Z">
              <w:r w:rsidRPr="00E66B0B">
                <w:rPr>
                  <w:i/>
                </w:rPr>
                <w:delText>Přehled projektové činnosti:</w:delText>
              </w:r>
            </w:del>
          </w:p>
          <w:p w14:paraId="54461F73" w14:textId="77777777" w:rsidR="00227BC9" w:rsidRDefault="00227BC9" w:rsidP="00227BC9">
            <w:pPr>
              <w:jc w:val="both"/>
              <w:rPr>
                <w:del w:id="6588" w:author="Pavla Trefilová" w:date="2019-11-18T17:19:00Z"/>
              </w:rPr>
            </w:pPr>
            <w:del w:id="6589" w:author="Pavla Trefilová" w:date="2019-11-18T17:19:00Z">
              <w:r w:rsidRPr="00711F41">
                <w:delText>GA ČR P407/12/0821 Vytvoření českého nástroje pro měření akademických tacitních znalostí 2012-201</w:delText>
              </w:r>
              <w:r>
                <w:delText>4</w:delText>
              </w:r>
              <w:r w:rsidRPr="00711F41">
                <w:delText xml:space="preserve"> (</w:delText>
              </w:r>
              <w:r>
                <w:delText>člen řešitelského týmu</w:delText>
              </w:r>
              <w:r w:rsidRPr="00711F41">
                <w:delText>)</w:delText>
              </w:r>
              <w:r>
                <w:delText>.</w:delText>
              </w:r>
            </w:del>
          </w:p>
          <w:p w14:paraId="21314FDA" w14:textId="77777777" w:rsidR="00227BC9" w:rsidRPr="00274249" w:rsidRDefault="00227BC9" w:rsidP="00227BC9">
            <w:pPr>
              <w:jc w:val="both"/>
              <w:rPr>
                <w:del w:id="6590" w:author="Pavla Trefilová" w:date="2019-11-18T17:19:00Z"/>
                <w:i/>
              </w:rPr>
            </w:pPr>
            <w:del w:id="6591" w:author="Pavla Trefilová" w:date="2019-11-18T17:19:00Z">
              <w:r w:rsidRPr="00274249">
                <w:rPr>
                  <w:i/>
                </w:rPr>
                <w:delText>Patent</w:delText>
              </w:r>
            </w:del>
          </w:p>
          <w:p w14:paraId="09BBAC32" w14:textId="7BD12633" w:rsidR="006C1AC3" w:rsidRDefault="00227BC9">
            <w:pPr>
              <w:jc w:val="both"/>
              <w:rPr>
                <w:b/>
                <w:rPrChange w:id="6592" w:author="Pavla Trefilová" w:date="2019-11-18T17:19:00Z">
                  <w:rPr/>
                </w:rPrChange>
              </w:rPr>
              <w:pPrChange w:id="6593" w:author="Pavla Trefilová" w:date="2019-11-18T17:19:00Z">
                <w:pPr>
                  <w:spacing w:after="120"/>
                  <w:jc w:val="both"/>
                </w:pPr>
              </w:pPrChange>
            </w:pPr>
            <w:del w:id="6594" w:author="Pavla Trefilová" w:date="2019-11-18T17:19:00Z">
              <w:r w:rsidRPr="00182D43">
                <w:rPr>
                  <w:bCs/>
                  <w:lang w:val="en-US"/>
                </w:rPr>
                <w:delText>TUČEK, D</w:delText>
              </w:r>
              <w:r>
                <w:rPr>
                  <w:bCs/>
                  <w:lang w:val="en-US"/>
                </w:rPr>
                <w:delText>.</w:delText>
              </w:r>
              <w:r w:rsidRPr="00182D43">
                <w:rPr>
                  <w:bCs/>
                  <w:lang w:val="en-US"/>
                </w:rPr>
                <w:delText>, PIVODOVÁ, P</w:delText>
              </w:r>
              <w:r>
                <w:rPr>
                  <w:bCs/>
                  <w:lang w:val="en-US"/>
                </w:rPr>
                <w:delText>.</w:delText>
              </w:r>
              <w:r w:rsidRPr="00182D43">
                <w:rPr>
                  <w:bCs/>
                  <w:lang w:val="en-US"/>
                </w:rPr>
                <w:delText>, HAMPLOVÁ, B</w:delText>
              </w:r>
              <w:r>
                <w:rPr>
                  <w:bCs/>
                  <w:lang w:val="en-US"/>
                </w:rPr>
                <w:delText>.</w:delText>
              </w:r>
              <w:r w:rsidRPr="00182D43">
                <w:rPr>
                  <w:bCs/>
                  <w:lang w:val="en-US"/>
                </w:rPr>
                <w:delText>, JURÁSEK, M</w:delText>
              </w:r>
              <w:r>
                <w:rPr>
                  <w:bCs/>
                  <w:lang w:val="en-US"/>
                </w:rPr>
                <w:delText>.</w:delText>
              </w:r>
              <w:r w:rsidRPr="00182D43">
                <w:rPr>
                  <w:bCs/>
                  <w:lang w:val="en-US"/>
                </w:rPr>
                <w:delText>, KOVÁŘÍK, M</w:delText>
              </w:r>
              <w:r>
                <w:rPr>
                  <w:bCs/>
                  <w:lang w:val="en-US"/>
                </w:rPr>
                <w:delText>.</w:delText>
              </w:r>
              <w:r w:rsidRPr="00182D43">
                <w:rPr>
                  <w:bCs/>
                  <w:lang w:val="en-US"/>
                </w:rPr>
                <w:delText>, KONEČNÝ, J</w:delText>
              </w:r>
              <w:r>
                <w:rPr>
                  <w:bCs/>
                  <w:lang w:val="en-US"/>
                </w:rPr>
                <w:delText>.</w:delText>
              </w:r>
              <w:r w:rsidRPr="00182D43">
                <w:rPr>
                  <w:bCs/>
                  <w:lang w:val="en-US"/>
                </w:rPr>
                <w:delText>, PRAUZEK, M</w:delText>
              </w:r>
              <w:r>
                <w:rPr>
                  <w:bCs/>
                  <w:lang w:val="en-US"/>
                </w:rPr>
                <w:delText>.</w:delText>
              </w:r>
              <w:r w:rsidRPr="00182D43">
                <w:rPr>
                  <w:bCs/>
                  <w:lang w:val="en-US"/>
                </w:rPr>
                <w:delText>, VYSKOTOVÁ, J</w:delText>
              </w:r>
              <w:r>
                <w:rPr>
                  <w:bCs/>
                  <w:lang w:val="en-US"/>
                </w:rPr>
                <w:delText>.,</w:delText>
              </w:r>
              <w:r w:rsidRPr="00182D43">
                <w:rPr>
                  <w:bCs/>
                  <w:lang w:val="en-US"/>
                </w:rPr>
                <w:delText xml:space="preserve"> JAVŮREK, F</w:delText>
              </w:r>
              <w:r>
                <w:rPr>
                  <w:bCs/>
                  <w:lang w:val="en-US"/>
                </w:rPr>
                <w:delText>.</w:delText>
              </w:r>
              <w:r w:rsidRPr="00182D43">
                <w:rPr>
                  <w:bCs/>
                  <w:lang w:val="en-US"/>
                </w:rPr>
                <w:delText>, PEKTOR, R</w:delText>
              </w:r>
              <w:r>
                <w:rPr>
                  <w:bCs/>
                  <w:lang w:val="en-US"/>
                </w:rPr>
                <w:delText>.</w:delText>
              </w:r>
              <w:r w:rsidRPr="00182D43">
                <w:rPr>
                  <w:bCs/>
                  <w:lang w:val="en-US"/>
                </w:rPr>
                <w:delText>, GLOGAR, L</w:delText>
              </w:r>
              <w:r>
                <w:rPr>
                  <w:bCs/>
                  <w:lang w:val="en-US"/>
                </w:rPr>
                <w:delText>.</w:delText>
              </w:r>
              <w:r w:rsidRPr="00182D43">
                <w:rPr>
                  <w:bCs/>
                  <w:lang w:val="en-US"/>
                </w:rPr>
                <w:delText>, KOVALČÍK, D. Ergonomické zařízení pro monitorování lokální svalové zátěže. 2017</w:delText>
              </w:r>
              <w:r>
                <w:rPr>
                  <w:bCs/>
                  <w:lang w:val="en-US"/>
                </w:rPr>
                <w:delText>.</w:delText>
              </w:r>
            </w:del>
            <w:ins w:id="6595" w:author="Pavla Trefilová" w:date="2019-11-18T17:19:00Z">
              <w:r w:rsidR="006C1AC3">
                <w:rPr>
                  <w:b/>
                </w:rPr>
                <w:t>Název studijního programu</w:t>
              </w:r>
            </w:ins>
          </w:p>
        </w:tc>
        <w:tc>
          <w:tcPr>
            <w:tcW w:w="7371" w:type="dxa"/>
            <w:gridSpan w:val="8"/>
            <w:cellIns w:id="6596" w:author="Pavla Trefilová" w:date="2019-11-18T17:19:00Z"/>
            <w:tcPrChange w:id="6597" w:author="Pavla Trefilová" w:date="2019-11-18T17:19:00Z">
              <w:tcPr>
                <w:tcW w:w="9859" w:type="dxa"/>
                <w:cellIns w:id="6598" w:author="Pavla Trefilová" w:date="2019-11-18T17:19:00Z"/>
              </w:tcPr>
            </w:tcPrChange>
          </w:tcPr>
          <w:p w14:paraId="7FC9A47F" w14:textId="6DB76E1C" w:rsidR="006C1AC3" w:rsidRDefault="006C1AC3" w:rsidP="006C1AC3">
            <w:pPr>
              <w:jc w:val="both"/>
            </w:pPr>
            <w:ins w:id="6599" w:author="Pavla Trefilová" w:date="2019-11-18T17:19:00Z">
              <w:r w:rsidRPr="00BC7BA7">
                <w:lastRenderedPageBreak/>
                <w:t>Economics and Management</w:t>
              </w:r>
            </w:ins>
          </w:p>
        </w:tc>
      </w:tr>
      <w:tr w:rsidR="00B2050B" w14:paraId="79B8BEF6" w14:textId="77777777" w:rsidTr="00B2050B">
        <w:trPr>
          <w:trHeight w:val="218"/>
          <w:del w:id="6600" w:author="Pavla Trefilová" w:date="2019-11-18T17:19:00Z"/>
        </w:trPr>
        <w:tc>
          <w:tcPr>
            <w:tcW w:w="9859" w:type="dxa"/>
            <w:gridSpan w:val="9"/>
            <w:shd w:val="clear" w:color="auto" w:fill="F7CAAC"/>
          </w:tcPr>
          <w:p w14:paraId="21B361B9" w14:textId="77777777" w:rsidR="00B2050B" w:rsidRPr="00E90841" w:rsidRDefault="00B2050B" w:rsidP="00B2050B">
            <w:pPr>
              <w:rPr>
                <w:del w:id="6601" w:author="Pavla Trefilová" w:date="2019-11-18T17:19:00Z"/>
                <w:b/>
                <w:lang w:val="en-GB"/>
              </w:rPr>
            </w:pPr>
            <w:del w:id="6602" w:author="Pavla Trefilová" w:date="2019-11-18T17:19:00Z">
              <w:r w:rsidRPr="00E90841">
                <w:rPr>
                  <w:b/>
                  <w:lang w:val="en-GB"/>
                </w:rPr>
                <w:lastRenderedPageBreak/>
                <w:delText>Působení v zahraničí</w:delText>
              </w:r>
            </w:del>
          </w:p>
        </w:tc>
      </w:tr>
      <w:tr w:rsidR="00B2050B" w14:paraId="78B80024" w14:textId="77777777" w:rsidTr="00B2050B">
        <w:trPr>
          <w:trHeight w:val="328"/>
          <w:del w:id="6603" w:author="Pavla Trefilová" w:date="2019-11-18T17:19:00Z"/>
        </w:trPr>
        <w:tc>
          <w:tcPr>
            <w:tcW w:w="9859" w:type="dxa"/>
            <w:gridSpan w:val="9"/>
          </w:tcPr>
          <w:p w14:paraId="3F82CB85" w14:textId="77777777" w:rsidR="00B2050B" w:rsidRDefault="00B2050B" w:rsidP="00B2050B">
            <w:pPr>
              <w:rPr>
                <w:del w:id="6604" w:author="Pavla Trefilová" w:date="2019-11-18T17:19:00Z"/>
                <w:lang w:val="en-GB"/>
              </w:rPr>
            </w:pPr>
            <w:del w:id="6605" w:author="Pavla Trefilová" w:date="2019-11-18T17:19:00Z">
              <w:r>
                <w:rPr>
                  <w:b/>
                  <w:lang w:val="en-GB"/>
                </w:rPr>
                <w:delText>2005 (3 m</w:delText>
              </w:r>
              <w:r w:rsidRPr="00E90841">
                <w:rPr>
                  <w:b/>
                  <w:lang w:val="en-GB"/>
                </w:rPr>
                <w:delText>ěsíce</w:delText>
              </w:r>
              <w:r>
                <w:rPr>
                  <w:b/>
                  <w:lang w:val="en-GB"/>
                </w:rPr>
                <w:delText xml:space="preserve">): </w:delText>
              </w:r>
              <w:r w:rsidRPr="00E90841">
                <w:rPr>
                  <w:lang w:val="en-GB"/>
                </w:rPr>
                <w:delText>V rámci společnosti Hewlett Packard, Inc.</w:delText>
              </w:r>
              <w:r w:rsidRPr="00E90841">
                <w:rPr>
                  <w:b/>
                  <w:lang w:val="en-GB"/>
                </w:rPr>
                <w:delText xml:space="preserve"> </w:delText>
              </w:r>
              <w:r>
                <w:rPr>
                  <w:lang w:val="en-GB"/>
                </w:rPr>
                <w:delText>Knowledge Transfer – SKU Configurator for US Retail. Palo Alto, CA.</w:delText>
              </w:r>
            </w:del>
          </w:p>
          <w:p w14:paraId="17C67361" w14:textId="77777777" w:rsidR="00B2050B" w:rsidRDefault="00B2050B" w:rsidP="00B2050B">
            <w:pPr>
              <w:rPr>
                <w:del w:id="6606" w:author="Pavla Trefilová" w:date="2019-11-18T17:19:00Z"/>
                <w:lang w:val="en-GB"/>
              </w:rPr>
            </w:pPr>
            <w:del w:id="6607" w:author="Pavla Trefilová" w:date="2019-11-18T17:19:00Z">
              <w:r w:rsidRPr="00E90841">
                <w:rPr>
                  <w:b/>
                  <w:lang w:val="en-GB"/>
                </w:rPr>
                <w:delText>2016 (1 měsíc):</w:delText>
              </w:r>
              <w:r>
                <w:rPr>
                  <w:lang w:val="en-GB"/>
                </w:rPr>
                <w:delText xml:space="preserve"> V rámci společnosti </w:delText>
              </w:r>
              <w:r w:rsidRPr="00E90841">
                <w:rPr>
                  <w:lang w:val="en-GB"/>
                </w:rPr>
                <w:delText>McKinsey &amp; Company, Inc.</w:delText>
              </w:r>
              <w:r>
                <w:rPr>
                  <w:lang w:val="en-GB"/>
                </w:rPr>
                <w:delText xml:space="preserve"> </w:delText>
              </w:r>
              <w:r w:rsidRPr="00E90841">
                <w:rPr>
                  <w:lang w:val="en-GB"/>
                </w:rPr>
                <w:delText>Big data conference: Strata Data Conference</w:delText>
              </w:r>
              <w:r>
                <w:rPr>
                  <w:lang w:val="en-GB"/>
                </w:rPr>
                <w:delText xml:space="preserve"> + </w:delText>
              </w:r>
              <w:r w:rsidRPr="00E90841">
                <w:rPr>
                  <w:lang w:val="en-GB"/>
                </w:rPr>
                <w:delText xml:space="preserve">Strata </w:delText>
              </w:r>
              <w:r>
                <w:rPr>
                  <w:lang w:val="en-GB"/>
                </w:rPr>
                <w:delText>Hadoop</w:delText>
              </w:r>
              <w:r w:rsidRPr="00E90841">
                <w:rPr>
                  <w:lang w:val="en-GB"/>
                </w:rPr>
                <w:delText xml:space="preserve"> Conference</w:delText>
              </w:r>
              <w:r>
                <w:rPr>
                  <w:lang w:val="en-GB"/>
                </w:rPr>
                <w:delText>. New York.</w:delText>
              </w:r>
            </w:del>
          </w:p>
          <w:p w14:paraId="3344FD59" w14:textId="77777777" w:rsidR="00B2050B" w:rsidRPr="00E90841" w:rsidRDefault="00B2050B" w:rsidP="00B2050B">
            <w:pPr>
              <w:spacing w:after="120"/>
              <w:rPr>
                <w:del w:id="6608" w:author="Pavla Trefilová" w:date="2019-11-18T17:19:00Z"/>
                <w:b/>
                <w:lang w:val="en-GB"/>
              </w:rPr>
            </w:pPr>
            <w:del w:id="6609" w:author="Pavla Trefilová" w:date="2019-11-18T17:19:00Z">
              <w:r w:rsidRPr="00E90841">
                <w:rPr>
                  <w:b/>
                  <w:lang w:val="en-GB"/>
                </w:rPr>
                <w:delText xml:space="preserve">2017 (1 měsíc): </w:delText>
              </w:r>
              <w:r>
                <w:rPr>
                  <w:lang w:val="en-GB"/>
                </w:rPr>
                <w:delText xml:space="preserve">V rámci společnosti </w:delText>
              </w:r>
              <w:r w:rsidRPr="00E90841">
                <w:rPr>
                  <w:lang w:val="en-GB"/>
                </w:rPr>
                <w:delText>McKinsey &amp; Company, Inc.</w:delText>
              </w:r>
              <w:r>
                <w:rPr>
                  <w:lang w:val="en-GB"/>
                </w:rPr>
                <w:delText xml:space="preserve"> Knowledge Transfer. Web Data Analytics in Practice. New York.</w:delText>
              </w:r>
            </w:del>
          </w:p>
        </w:tc>
      </w:tr>
      <w:tr w:rsidR="00B2050B" w14:paraId="24C447FD" w14:textId="77777777" w:rsidTr="001F1464">
        <w:trPr>
          <w:cantSplit/>
          <w:trHeight w:val="262"/>
          <w:del w:id="6610" w:author="Pavla Trefilová" w:date="2019-11-18T17:19:00Z"/>
        </w:trPr>
        <w:tc>
          <w:tcPr>
            <w:tcW w:w="2518" w:type="dxa"/>
            <w:gridSpan w:val="2"/>
            <w:shd w:val="clear" w:color="auto" w:fill="F7CAAC"/>
          </w:tcPr>
          <w:p w14:paraId="45EA69DA" w14:textId="77777777" w:rsidR="00B2050B" w:rsidRDefault="00B2050B" w:rsidP="00B2050B">
            <w:pPr>
              <w:jc w:val="both"/>
              <w:rPr>
                <w:del w:id="6611" w:author="Pavla Trefilová" w:date="2019-11-18T17:19:00Z"/>
                <w:b/>
              </w:rPr>
            </w:pPr>
            <w:del w:id="6612" w:author="Pavla Trefilová" w:date="2019-11-18T17:19:00Z">
              <w:r>
                <w:rPr>
                  <w:b/>
                </w:rPr>
                <w:delText xml:space="preserve">Podpis </w:delText>
              </w:r>
            </w:del>
          </w:p>
        </w:tc>
        <w:tc>
          <w:tcPr>
            <w:tcW w:w="4536" w:type="dxa"/>
          </w:tcPr>
          <w:p w14:paraId="4CEBA4F0" w14:textId="77777777" w:rsidR="00B2050B" w:rsidRDefault="00B2050B" w:rsidP="00B2050B">
            <w:pPr>
              <w:jc w:val="both"/>
              <w:rPr>
                <w:del w:id="6613" w:author="Pavla Trefilová" w:date="2019-11-18T17:19:00Z"/>
              </w:rPr>
            </w:pPr>
          </w:p>
        </w:tc>
        <w:tc>
          <w:tcPr>
            <w:tcW w:w="786" w:type="dxa"/>
            <w:shd w:val="clear" w:color="auto" w:fill="F7CAAC"/>
          </w:tcPr>
          <w:p w14:paraId="072375BD" w14:textId="77777777" w:rsidR="00B2050B" w:rsidRDefault="00B2050B" w:rsidP="00B2050B">
            <w:pPr>
              <w:jc w:val="both"/>
              <w:rPr>
                <w:del w:id="6614" w:author="Pavla Trefilová" w:date="2019-11-18T17:19:00Z"/>
              </w:rPr>
            </w:pPr>
            <w:del w:id="6615" w:author="Pavla Trefilová" w:date="2019-11-18T17:19:00Z">
              <w:r>
                <w:rPr>
                  <w:b/>
                </w:rPr>
                <w:delText>datum</w:delText>
              </w:r>
            </w:del>
          </w:p>
        </w:tc>
        <w:tc>
          <w:tcPr>
            <w:tcW w:w="2019" w:type="dxa"/>
            <w:gridSpan w:val="5"/>
          </w:tcPr>
          <w:p w14:paraId="7668925F" w14:textId="77777777" w:rsidR="00B2050B" w:rsidRDefault="00B2050B" w:rsidP="00B2050B">
            <w:pPr>
              <w:jc w:val="both"/>
              <w:rPr>
                <w:del w:id="6616" w:author="Pavla Trefilová" w:date="2019-11-18T17:19:00Z"/>
              </w:rPr>
            </w:pPr>
          </w:p>
        </w:tc>
      </w:tr>
    </w:tbl>
    <w:p w14:paraId="190A89F5" w14:textId="77777777" w:rsidR="00B2050B" w:rsidRDefault="00B2050B" w:rsidP="00B2050B">
      <w:pPr>
        <w:rPr>
          <w:del w:id="6617" w:author="Pavla Trefilová" w:date="2019-11-18T17:19:00Z"/>
        </w:rPr>
      </w:pPr>
    </w:p>
    <w:p w14:paraId="445B35B3" w14:textId="77777777" w:rsidR="00B2050B" w:rsidRDefault="00B2050B" w:rsidP="00B2050B">
      <w:pPr>
        <w:rPr>
          <w:del w:id="6618" w:author="Pavla Trefilová" w:date="2019-11-18T17:19:00Z"/>
        </w:rPr>
      </w:pPr>
    </w:p>
    <w:p w14:paraId="7A27E89E" w14:textId="77777777" w:rsidR="00233D8D" w:rsidRDefault="00233D8D">
      <w:pPr>
        <w:rPr>
          <w:moveFrom w:id="6619" w:author="Pavla Trefilová" w:date="2019-11-18T17:19:00Z"/>
        </w:rPr>
      </w:pPr>
      <w:moveFromRangeStart w:id="6620" w:author="Pavla Trefilová" w:date="2019-11-18T17:19:00Z" w:name="move24990072"/>
    </w:p>
    <w:p w14:paraId="6813F85F" w14:textId="77777777" w:rsidR="006C1AC3" w:rsidRDefault="006C1AC3">
      <w:pPr>
        <w:rPr>
          <w:moveFrom w:id="6621" w:author="Pavla Trefilová" w:date="2019-11-18T17:19:00Z"/>
        </w:rPr>
      </w:pPr>
      <w:moveFrom w:id="6622" w:author="Pavla Trefilová" w:date="2019-11-18T17:19:00Z">
        <w:r>
          <w:br w:type="page"/>
        </w:r>
      </w:moveFrom>
    </w:p>
    <w:tbl>
      <w:tblPr>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8"/>
        <w:gridCol w:w="11"/>
        <w:gridCol w:w="812"/>
        <w:gridCol w:w="1707"/>
        <w:gridCol w:w="520"/>
        <w:gridCol w:w="464"/>
        <w:gridCol w:w="987"/>
        <w:gridCol w:w="704"/>
        <w:gridCol w:w="77"/>
        <w:gridCol w:w="628"/>
        <w:gridCol w:w="206"/>
        <w:gridCol w:w="482"/>
        <w:gridCol w:w="689"/>
        <w:gridCol w:w="115"/>
      </w:tblGrid>
      <w:tr w:rsidR="00534C60" w14:paraId="1EC2220D" w14:textId="77777777" w:rsidTr="006C1AC3">
        <w:tc>
          <w:tcPr>
            <w:tcW w:w="9900" w:type="dxa"/>
            <w:gridSpan w:val="14"/>
            <w:tcBorders>
              <w:bottom w:val="double" w:sz="4" w:space="0" w:color="auto"/>
            </w:tcBorders>
            <w:shd w:val="clear" w:color="auto" w:fill="BDD6EE"/>
          </w:tcPr>
          <w:p w14:paraId="612C41D5" w14:textId="77777777" w:rsidR="006C1AC3" w:rsidRPr="00EA7D15" w:rsidRDefault="006C1AC3" w:rsidP="006C1AC3">
            <w:pPr>
              <w:jc w:val="both"/>
              <w:rPr>
                <w:moveFrom w:id="6623" w:author="Pavla Trefilová" w:date="2019-11-18T17:19:00Z"/>
                <w:b/>
                <w:sz w:val="28"/>
              </w:rPr>
            </w:pPr>
            <w:moveFrom w:id="6624" w:author="Pavla Trefilová" w:date="2019-11-18T17:19:00Z">
              <w:r w:rsidRPr="00EA7D15">
                <w:rPr>
                  <w:b/>
                  <w:sz w:val="28"/>
                </w:rPr>
                <w:lastRenderedPageBreak/>
                <w:t>C-I – Personální zabezpečení</w:t>
              </w:r>
            </w:moveFrom>
          </w:p>
        </w:tc>
      </w:tr>
      <w:tr w:rsidR="00534C60" w14:paraId="6158E2DC" w14:textId="77777777" w:rsidTr="006C1AC3">
        <w:tc>
          <w:tcPr>
            <w:tcW w:w="2529" w:type="dxa"/>
            <w:gridSpan w:val="2"/>
            <w:tcBorders>
              <w:top w:val="double" w:sz="4" w:space="0" w:color="auto"/>
            </w:tcBorders>
            <w:shd w:val="clear" w:color="auto" w:fill="F7CAAC"/>
          </w:tcPr>
          <w:p w14:paraId="1666EF1D" w14:textId="77777777" w:rsidR="006C1AC3" w:rsidRPr="00EA7D15" w:rsidRDefault="006C1AC3" w:rsidP="006C1AC3">
            <w:pPr>
              <w:jc w:val="both"/>
              <w:rPr>
                <w:moveFrom w:id="6625" w:author="Pavla Trefilová" w:date="2019-11-18T17:19:00Z"/>
                <w:b/>
              </w:rPr>
            </w:pPr>
            <w:moveFrom w:id="6626" w:author="Pavla Trefilová" w:date="2019-11-18T17:19:00Z">
              <w:r w:rsidRPr="00EA7D15">
                <w:rPr>
                  <w:b/>
                </w:rPr>
                <w:t>Vysoká škola</w:t>
              </w:r>
            </w:moveFrom>
          </w:p>
        </w:tc>
        <w:tc>
          <w:tcPr>
            <w:tcW w:w="7371" w:type="dxa"/>
            <w:gridSpan w:val="12"/>
          </w:tcPr>
          <w:p w14:paraId="05EFE828" w14:textId="77777777" w:rsidR="006C1AC3" w:rsidRPr="00EA7D15" w:rsidRDefault="006C1AC3" w:rsidP="006C1AC3">
            <w:pPr>
              <w:jc w:val="both"/>
              <w:rPr>
                <w:moveFrom w:id="6627" w:author="Pavla Trefilová" w:date="2019-11-18T17:19:00Z"/>
              </w:rPr>
            </w:pPr>
            <w:moveFrom w:id="6628" w:author="Pavla Trefilová" w:date="2019-11-18T17:19:00Z">
              <w:r w:rsidRPr="00EA7D15">
                <w:t>Univerzita Tomáše Bati ve Zlíně</w:t>
              </w:r>
            </w:moveFrom>
          </w:p>
        </w:tc>
      </w:tr>
      <w:tr w:rsidR="00534C60" w14:paraId="08CFC785" w14:textId="77777777" w:rsidTr="006C1AC3">
        <w:tc>
          <w:tcPr>
            <w:tcW w:w="2529" w:type="dxa"/>
            <w:gridSpan w:val="2"/>
            <w:shd w:val="clear" w:color="auto" w:fill="F7CAAC"/>
          </w:tcPr>
          <w:p w14:paraId="169B53E5" w14:textId="77777777" w:rsidR="006C1AC3" w:rsidRPr="00EA7D15" w:rsidRDefault="006C1AC3" w:rsidP="006C1AC3">
            <w:pPr>
              <w:jc w:val="both"/>
              <w:rPr>
                <w:moveFrom w:id="6629" w:author="Pavla Trefilová" w:date="2019-11-18T17:19:00Z"/>
                <w:b/>
              </w:rPr>
            </w:pPr>
            <w:moveFrom w:id="6630" w:author="Pavla Trefilová" w:date="2019-11-18T17:19:00Z">
              <w:r w:rsidRPr="00EA7D15">
                <w:rPr>
                  <w:b/>
                </w:rPr>
                <w:t>Součást vysoké školy</w:t>
              </w:r>
            </w:moveFrom>
          </w:p>
        </w:tc>
        <w:tc>
          <w:tcPr>
            <w:tcW w:w="7371" w:type="dxa"/>
            <w:gridSpan w:val="12"/>
          </w:tcPr>
          <w:p w14:paraId="5FEE2765" w14:textId="77777777" w:rsidR="006C1AC3" w:rsidRPr="00EA7D15" w:rsidRDefault="006C1AC3" w:rsidP="006C1AC3">
            <w:pPr>
              <w:jc w:val="both"/>
              <w:rPr>
                <w:moveFrom w:id="6631" w:author="Pavla Trefilová" w:date="2019-11-18T17:19:00Z"/>
              </w:rPr>
            </w:pPr>
            <w:moveFrom w:id="6632" w:author="Pavla Trefilová" w:date="2019-11-18T17:19:00Z">
              <w:r>
                <w:t>Fakulta managementu a ekonomiky</w:t>
              </w:r>
            </w:moveFrom>
          </w:p>
        </w:tc>
      </w:tr>
      <w:tr w:rsidR="00534C60" w14:paraId="117AA1C3" w14:textId="77777777" w:rsidTr="006C1AC3">
        <w:tc>
          <w:tcPr>
            <w:tcW w:w="2529" w:type="dxa"/>
            <w:gridSpan w:val="2"/>
            <w:shd w:val="clear" w:color="auto" w:fill="F7CAAC"/>
          </w:tcPr>
          <w:p w14:paraId="5BF9815E" w14:textId="77777777" w:rsidR="006C1AC3" w:rsidRPr="00EA7D15" w:rsidRDefault="006C1AC3" w:rsidP="006C1AC3">
            <w:pPr>
              <w:jc w:val="both"/>
              <w:rPr>
                <w:moveFrom w:id="6633" w:author="Pavla Trefilová" w:date="2019-11-18T17:19:00Z"/>
                <w:b/>
              </w:rPr>
            </w:pPr>
            <w:moveFrom w:id="6634" w:author="Pavla Trefilová" w:date="2019-11-18T17:19:00Z">
              <w:r w:rsidRPr="00EA7D15">
                <w:rPr>
                  <w:b/>
                </w:rPr>
                <w:t>Název studijního programu</w:t>
              </w:r>
            </w:moveFrom>
          </w:p>
        </w:tc>
        <w:tc>
          <w:tcPr>
            <w:tcW w:w="7371" w:type="dxa"/>
            <w:gridSpan w:val="12"/>
          </w:tcPr>
          <w:p w14:paraId="0DE4D263" w14:textId="77777777" w:rsidR="006C1AC3" w:rsidRPr="00EA7D15" w:rsidRDefault="006C1AC3" w:rsidP="006C1AC3">
            <w:pPr>
              <w:jc w:val="both"/>
              <w:rPr>
                <w:moveFrom w:id="6635" w:author="Pavla Trefilová" w:date="2019-11-18T17:19:00Z"/>
              </w:rPr>
            </w:pPr>
            <w:moveFrom w:id="6636" w:author="Pavla Trefilová" w:date="2019-11-18T17:19:00Z">
              <w:r>
                <w:t xml:space="preserve">Economics and Management </w:t>
              </w:r>
            </w:moveFrom>
          </w:p>
        </w:tc>
      </w:tr>
      <w:moveFromRangeEnd w:id="6620"/>
      <w:tr w:rsidR="00B2050B" w14:paraId="26FFA813" w14:textId="77777777" w:rsidTr="00B2050B">
        <w:trPr>
          <w:gridAfter w:val="1"/>
          <w:wAfter w:w="116" w:type="dxa"/>
          <w:del w:id="6637" w:author="Pavla Trefilová" w:date="2019-11-18T17:19:00Z"/>
        </w:trPr>
        <w:tc>
          <w:tcPr>
            <w:tcW w:w="2518" w:type="dxa"/>
            <w:shd w:val="clear" w:color="auto" w:fill="F7CAAC"/>
          </w:tcPr>
          <w:p w14:paraId="0F6110A6" w14:textId="77777777" w:rsidR="00B2050B" w:rsidRDefault="00B2050B" w:rsidP="00B2050B">
            <w:pPr>
              <w:jc w:val="both"/>
              <w:rPr>
                <w:del w:id="6638" w:author="Pavla Trefilová" w:date="2019-11-18T17:19:00Z"/>
                <w:b/>
              </w:rPr>
            </w:pPr>
            <w:del w:id="6639" w:author="Pavla Trefilová" w:date="2019-11-18T17:19:00Z">
              <w:r>
                <w:rPr>
                  <w:b/>
                </w:rPr>
                <w:delText>Jméno a příjmení</w:delText>
              </w:r>
            </w:del>
          </w:p>
        </w:tc>
        <w:tc>
          <w:tcPr>
            <w:tcW w:w="4536" w:type="dxa"/>
            <w:gridSpan w:val="6"/>
          </w:tcPr>
          <w:p w14:paraId="19C87325" w14:textId="77777777" w:rsidR="00B2050B" w:rsidRDefault="00B2050B" w:rsidP="00B2050B">
            <w:pPr>
              <w:jc w:val="both"/>
              <w:rPr>
                <w:del w:id="6640" w:author="Pavla Trefilová" w:date="2019-11-18T17:19:00Z"/>
              </w:rPr>
            </w:pPr>
            <w:del w:id="6641" w:author="Pavla Trefilová" w:date="2019-11-18T17:19:00Z">
              <w:r>
                <w:delText>Vratislav KOZÁK</w:delText>
              </w:r>
            </w:del>
          </w:p>
        </w:tc>
        <w:tc>
          <w:tcPr>
            <w:tcW w:w="709" w:type="dxa"/>
            <w:shd w:val="clear" w:color="auto" w:fill="F7CAAC"/>
          </w:tcPr>
          <w:p w14:paraId="39F606D1" w14:textId="77777777" w:rsidR="00B2050B" w:rsidRDefault="00B2050B" w:rsidP="00B2050B">
            <w:pPr>
              <w:jc w:val="both"/>
              <w:rPr>
                <w:del w:id="6642" w:author="Pavla Trefilová" w:date="2019-11-18T17:19:00Z"/>
                <w:b/>
              </w:rPr>
            </w:pPr>
            <w:del w:id="6643" w:author="Pavla Trefilová" w:date="2019-11-18T17:19:00Z">
              <w:r>
                <w:rPr>
                  <w:b/>
                </w:rPr>
                <w:delText>Tituly</w:delText>
              </w:r>
            </w:del>
          </w:p>
        </w:tc>
        <w:tc>
          <w:tcPr>
            <w:tcW w:w="2096" w:type="dxa"/>
            <w:gridSpan w:val="5"/>
          </w:tcPr>
          <w:p w14:paraId="2E70587E" w14:textId="77777777" w:rsidR="00B2050B" w:rsidRDefault="00B2050B" w:rsidP="00B2050B">
            <w:pPr>
              <w:jc w:val="both"/>
              <w:rPr>
                <w:del w:id="6644" w:author="Pavla Trefilová" w:date="2019-11-18T17:19:00Z"/>
              </w:rPr>
            </w:pPr>
            <w:del w:id="6645" w:author="Pavla Trefilová" w:date="2019-11-18T17:19:00Z">
              <w:r>
                <w:delText>doc. Ing. Ph.D.</w:delText>
              </w:r>
            </w:del>
          </w:p>
        </w:tc>
      </w:tr>
      <w:tr w:rsidR="00B2050B" w14:paraId="6CB0C4EF" w14:textId="77777777" w:rsidTr="00B2050B">
        <w:trPr>
          <w:gridAfter w:val="1"/>
          <w:wAfter w:w="116" w:type="dxa"/>
          <w:del w:id="6646" w:author="Pavla Trefilová" w:date="2019-11-18T17:19:00Z"/>
        </w:trPr>
        <w:tc>
          <w:tcPr>
            <w:tcW w:w="2518" w:type="dxa"/>
            <w:shd w:val="clear" w:color="auto" w:fill="F7CAAC"/>
          </w:tcPr>
          <w:p w14:paraId="38DFB3A0" w14:textId="77777777" w:rsidR="00B2050B" w:rsidRDefault="00B2050B" w:rsidP="00B2050B">
            <w:pPr>
              <w:jc w:val="both"/>
              <w:rPr>
                <w:del w:id="6647" w:author="Pavla Trefilová" w:date="2019-11-18T17:19:00Z"/>
                <w:b/>
              </w:rPr>
            </w:pPr>
            <w:del w:id="6648" w:author="Pavla Trefilová" w:date="2019-11-18T17:19:00Z">
              <w:r>
                <w:rPr>
                  <w:b/>
                </w:rPr>
                <w:delText>Rok narození</w:delText>
              </w:r>
            </w:del>
          </w:p>
        </w:tc>
        <w:tc>
          <w:tcPr>
            <w:tcW w:w="829" w:type="dxa"/>
            <w:gridSpan w:val="2"/>
          </w:tcPr>
          <w:p w14:paraId="78FAC8FA" w14:textId="77777777" w:rsidR="00B2050B" w:rsidRDefault="00B2050B" w:rsidP="00B2050B">
            <w:pPr>
              <w:jc w:val="both"/>
              <w:rPr>
                <w:del w:id="6649" w:author="Pavla Trefilová" w:date="2019-11-18T17:19:00Z"/>
              </w:rPr>
            </w:pPr>
            <w:del w:id="6650" w:author="Pavla Trefilová" w:date="2019-11-18T17:19:00Z">
              <w:r>
                <w:delText>1956</w:delText>
              </w:r>
            </w:del>
          </w:p>
        </w:tc>
        <w:tc>
          <w:tcPr>
            <w:tcW w:w="1721" w:type="dxa"/>
            <w:shd w:val="clear" w:color="auto" w:fill="F7CAAC"/>
          </w:tcPr>
          <w:p w14:paraId="47FD2671" w14:textId="77777777" w:rsidR="00B2050B" w:rsidRDefault="00B2050B" w:rsidP="00B2050B">
            <w:pPr>
              <w:jc w:val="both"/>
              <w:rPr>
                <w:del w:id="6651" w:author="Pavla Trefilová" w:date="2019-11-18T17:19:00Z"/>
                <w:b/>
              </w:rPr>
            </w:pPr>
            <w:del w:id="6652" w:author="Pavla Trefilová" w:date="2019-11-18T17:19:00Z">
              <w:r>
                <w:rPr>
                  <w:b/>
                </w:rPr>
                <w:delText>typ vztahu k VŠ</w:delText>
              </w:r>
            </w:del>
          </w:p>
        </w:tc>
        <w:tc>
          <w:tcPr>
            <w:tcW w:w="992" w:type="dxa"/>
            <w:gridSpan w:val="2"/>
          </w:tcPr>
          <w:p w14:paraId="55B88E32" w14:textId="77777777" w:rsidR="00B2050B" w:rsidRDefault="00B2050B" w:rsidP="00B2050B">
            <w:pPr>
              <w:jc w:val="both"/>
              <w:rPr>
                <w:del w:id="6653" w:author="Pavla Trefilová" w:date="2019-11-18T17:19:00Z"/>
              </w:rPr>
            </w:pPr>
            <w:del w:id="6654" w:author="Pavla Trefilová" w:date="2019-11-18T17:19:00Z">
              <w:r>
                <w:delText>pp</w:delText>
              </w:r>
            </w:del>
          </w:p>
        </w:tc>
        <w:tc>
          <w:tcPr>
            <w:tcW w:w="994" w:type="dxa"/>
            <w:shd w:val="clear" w:color="auto" w:fill="F7CAAC"/>
          </w:tcPr>
          <w:p w14:paraId="24340981" w14:textId="77777777" w:rsidR="00B2050B" w:rsidRDefault="00B2050B" w:rsidP="00B2050B">
            <w:pPr>
              <w:jc w:val="both"/>
              <w:rPr>
                <w:del w:id="6655" w:author="Pavla Trefilová" w:date="2019-11-18T17:19:00Z"/>
                <w:b/>
              </w:rPr>
            </w:pPr>
            <w:del w:id="6656" w:author="Pavla Trefilová" w:date="2019-11-18T17:19:00Z">
              <w:r>
                <w:rPr>
                  <w:b/>
                </w:rPr>
                <w:delText>rozsah</w:delText>
              </w:r>
            </w:del>
          </w:p>
        </w:tc>
        <w:tc>
          <w:tcPr>
            <w:tcW w:w="709" w:type="dxa"/>
          </w:tcPr>
          <w:p w14:paraId="7B5D5E92" w14:textId="77777777" w:rsidR="00B2050B" w:rsidRDefault="00B2050B" w:rsidP="00B2050B">
            <w:pPr>
              <w:jc w:val="both"/>
              <w:rPr>
                <w:del w:id="6657" w:author="Pavla Trefilová" w:date="2019-11-18T17:19:00Z"/>
              </w:rPr>
            </w:pPr>
            <w:del w:id="6658" w:author="Pavla Trefilová" w:date="2019-11-18T17:19:00Z">
              <w:r>
                <w:delText>40</w:delText>
              </w:r>
            </w:del>
          </w:p>
        </w:tc>
        <w:tc>
          <w:tcPr>
            <w:tcW w:w="917" w:type="dxa"/>
            <w:gridSpan w:val="3"/>
            <w:shd w:val="clear" w:color="auto" w:fill="F7CAAC"/>
          </w:tcPr>
          <w:p w14:paraId="4801F688" w14:textId="77777777" w:rsidR="00B2050B" w:rsidRDefault="00B2050B" w:rsidP="00B2050B">
            <w:pPr>
              <w:jc w:val="both"/>
              <w:rPr>
                <w:del w:id="6659" w:author="Pavla Trefilová" w:date="2019-11-18T17:19:00Z"/>
                <w:b/>
              </w:rPr>
            </w:pPr>
            <w:del w:id="6660" w:author="Pavla Trefilová" w:date="2019-11-18T17:19:00Z">
              <w:r>
                <w:rPr>
                  <w:b/>
                </w:rPr>
                <w:delText>do kdy</w:delText>
              </w:r>
            </w:del>
          </w:p>
        </w:tc>
        <w:tc>
          <w:tcPr>
            <w:tcW w:w="1179" w:type="dxa"/>
            <w:gridSpan w:val="2"/>
          </w:tcPr>
          <w:p w14:paraId="0E5BA40A" w14:textId="77777777" w:rsidR="00B2050B" w:rsidRDefault="00B2050B" w:rsidP="00B2050B">
            <w:pPr>
              <w:jc w:val="both"/>
              <w:rPr>
                <w:del w:id="6661" w:author="Pavla Trefilová" w:date="2019-11-18T17:19:00Z"/>
              </w:rPr>
            </w:pPr>
            <w:del w:id="6662" w:author="Pavla Trefilová" w:date="2019-11-18T17:19:00Z">
              <w:r>
                <w:delText>N</w:delText>
              </w:r>
            </w:del>
          </w:p>
        </w:tc>
      </w:tr>
      <w:tr w:rsidR="00534C60" w14:paraId="4072C320" w14:textId="77777777" w:rsidTr="00B76D0F">
        <w:trPr>
          <w:gridAfter w:val="1"/>
          <w:wAfter w:w="116" w:type="dxa"/>
        </w:trPr>
        <w:tc>
          <w:tcPr>
            <w:tcW w:w="5068" w:type="dxa"/>
            <w:gridSpan w:val="4"/>
            <w:shd w:val="clear" w:color="auto" w:fill="F7CAAC"/>
          </w:tcPr>
          <w:p w14:paraId="547FF298" w14:textId="77777777" w:rsidR="00B76D0F" w:rsidRDefault="00B76D0F" w:rsidP="00B76D0F">
            <w:pPr>
              <w:jc w:val="both"/>
              <w:rPr>
                <w:moveFrom w:id="6663" w:author="Pavla Trefilová" w:date="2019-11-18T17:19:00Z"/>
                <w:b/>
              </w:rPr>
            </w:pPr>
            <w:moveFromRangeStart w:id="6664" w:author="Pavla Trefilová" w:date="2019-11-18T17:19:00Z" w:name="move24990065"/>
            <w:moveFrom w:id="6665" w:author="Pavla Trefilová" w:date="2019-11-18T17:19:00Z">
              <w:r>
                <w:rPr>
                  <w:b/>
                </w:rPr>
                <w:t>Typ vztahu na součásti VŠ, která uskutečňuje st. program</w:t>
              </w:r>
            </w:moveFrom>
          </w:p>
        </w:tc>
        <w:tc>
          <w:tcPr>
            <w:tcW w:w="992" w:type="dxa"/>
            <w:gridSpan w:val="2"/>
          </w:tcPr>
          <w:p w14:paraId="4B8A8F1B" w14:textId="77777777" w:rsidR="00B76D0F" w:rsidRDefault="00B76D0F" w:rsidP="00B76D0F">
            <w:pPr>
              <w:jc w:val="both"/>
              <w:rPr>
                <w:moveFrom w:id="6666" w:author="Pavla Trefilová" w:date="2019-11-18T17:19:00Z"/>
              </w:rPr>
            </w:pPr>
            <w:moveFrom w:id="6667" w:author="Pavla Trefilová" w:date="2019-11-18T17:19:00Z">
              <w:r>
                <w:t>pp</w:t>
              </w:r>
            </w:moveFrom>
          </w:p>
        </w:tc>
        <w:tc>
          <w:tcPr>
            <w:tcW w:w="994" w:type="dxa"/>
            <w:shd w:val="clear" w:color="auto" w:fill="F7CAAC"/>
          </w:tcPr>
          <w:p w14:paraId="1DA0C924" w14:textId="77777777" w:rsidR="00B76D0F" w:rsidRDefault="00B76D0F" w:rsidP="00B76D0F">
            <w:pPr>
              <w:jc w:val="both"/>
              <w:rPr>
                <w:moveFrom w:id="6668" w:author="Pavla Trefilová" w:date="2019-11-18T17:19:00Z"/>
                <w:b/>
              </w:rPr>
            </w:pPr>
            <w:moveFrom w:id="6669" w:author="Pavla Trefilová" w:date="2019-11-18T17:19:00Z">
              <w:r>
                <w:rPr>
                  <w:b/>
                </w:rPr>
                <w:t>rozsah</w:t>
              </w:r>
            </w:moveFrom>
          </w:p>
        </w:tc>
        <w:tc>
          <w:tcPr>
            <w:tcW w:w="709" w:type="dxa"/>
          </w:tcPr>
          <w:p w14:paraId="3C5124BF" w14:textId="77777777" w:rsidR="00B76D0F" w:rsidRDefault="00B76D0F" w:rsidP="00B76D0F">
            <w:pPr>
              <w:jc w:val="both"/>
              <w:rPr>
                <w:moveFrom w:id="6670" w:author="Pavla Trefilová" w:date="2019-11-18T17:19:00Z"/>
              </w:rPr>
            </w:pPr>
            <w:moveFrom w:id="6671" w:author="Pavla Trefilová" w:date="2019-11-18T17:19:00Z">
              <w:r>
                <w:t>40</w:t>
              </w:r>
            </w:moveFrom>
          </w:p>
        </w:tc>
        <w:tc>
          <w:tcPr>
            <w:tcW w:w="709" w:type="dxa"/>
            <w:gridSpan w:val="2"/>
            <w:shd w:val="clear" w:color="auto" w:fill="F7CAAC"/>
          </w:tcPr>
          <w:p w14:paraId="0FFB95D9" w14:textId="77777777" w:rsidR="00B76D0F" w:rsidRDefault="00B76D0F" w:rsidP="00B76D0F">
            <w:pPr>
              <w:jc w:val="both"/>
              <w:rPr>
                <w:moveFrom w:id="6672" w:author="Pavla Trefilová" w:date="2019-11-18T17:19:00Z"/>
                <w:b/>
              </w:rPr>
            </w:pPr>
            <w:moveFrom w:id="6673" w:author="Pavla Trefilová" w:date="2019-11-18T17:19:00Z">
              <w:r>
                <w:rPr>
                  <w:b/>
                </w:rPr>
                <w:t>do kdy</w:t>
              </w:r>
            </w:moveFrom>
          </w:p>
        </w:tc>
        <w:tc>
          <w:tcPr>
            <w:tcW w:w="1387" w:type="dxa"/>
            <w:gridSpan w:val="3"/>
          </w:tcPr>
          <w:p w14:paraId="41B04CDF" w14:textId="77777777" w:rsidR="00B76D0F" w:rsidRDefault="00B76D0F" w:rsidP="00B76D0F">
            <w:pPr>
              <w:jc w:val="both"/>
              <w:rPr>
                <w:moveFrom w:id="6674" w:author="Pavla Trefilová" w:date="2019-11-18T17:19:00Z"/>
              </w:rPr>
            </w:pPr>
            <w:moveFrom w:id="6675" w:author="Pavla Trefilová" w:date="2019-11-18T17:19:00Z">
              <w:r>
                <w:t>N</w:t>
              </w:r>
            </w:moveFrom>
          </w:p>
        </w:tc>
      </w:tr>
      <w:moveFromRangeEnd w:id="6664"/>
      <w:tr w:rsidR="00B2050B" w14:paraId="7F9744AB" w14:textId="77777777" w:rsidTr="00B2050B">
        <w:trPr>
          <w:gridAfter w:val="1"/>
          <w:wAfter w:w="116" w:type="dxa"/>
          <w:del w:id="6676" w:author="Pavla Trefilová" w:date="2019-11-18T17:19:00Z"/>
        </w:trPr>
        <w:tc>
          <w:tcPr>
            <w:tcW w:w="6060" w:type="dxa"/>
            <w:gridSpan w:val="6"/>
            <w:shd w:val="clear" w:color="auto" w:fill="F7CAAC"/>
          </w:tcPr>
          <w:p w14:paraId="4682550D" w14:textId="77777777" w:rsidR="00B2050B" w:rsidRDefault="00B2050B" w:rsidP="00B2050B">
            <w:pPr>
              <w:jc w:val="both"/>
              <w:rPr>
                <w:del w:id="6677" w:author="Pavla Trefilová" w:date="2019-11-18T17:19:00Z"/>
              </w:rPr>
            </w:pPr>
            <w:del w:id="6678" w:author="Pavla Trefilová" w:date="2019-11-18T17:19:00Z">
              <w:r>
                <w:rPr>
                  <w:b/>
                </w:rPr>
                <w:delText>Další současná působení jako akademický pracovník na jiných VŠ</w:delText>
              </w:r>
            </w:del>
          </w:p>
        </w:tc>
        <w:tc>
          <w:tcPr>
            <w:tcW w:w="1703" w:type="dxa"/>
            <w:gridSpan w:val="2"/>
            <w:shd w:val="clear" w:color="auto" w:fill="F7CAAC"/>
          </w:tcPr>
          <w:p w14:paraId="1105B07D" w14:textId="77777777" w:rsidR="00B2050B" w:rsidRDefault="00B2050B" w:rsidP="00B2050B">
            <w:pPr>
              <w:jc w:val="both"/>
              <w:rPr>
                <w:del w:id="6679" w:author="Pavla Trefilová" w:date="2019-11-18T17:19:00Z"/>
                <w:b/>
              </w:rPr>
            </w:pPr>
            <w:del w:id="6680" w:author="Pavla Trefilová" w:date="2019-11-18T17:19:00Z">
              <w:r>
                <w:rPr>
                  <w:b/>
                </w:rPr>
                <w:delText>typ prac. vztahu</w:delText>
              </w:r>
            </w:del>
          </w:p>
        </w:tc>
        <w:tc>
          <w:tcPr>
            <w:tcW w:w="2096" w:type="dxa"/>
            <w:gridSpan w:val="5"/>
            <w:shd w:val="clear" w:color="auto" w:fill="F7CAAC"/>
          </w:tcPr>
          <w:p w14:paraId="225059F1" w14:textId="77777777" w:rsidR="00B2050B" w:rsidRDefault="00B2050B" w:rsidP="00B2050B">
            <w:pPr>
              <w:jc w:val="both"/>
              <w:rPr>
                <w:del w:id="6681" w:author="Pavla Trefilová" w:date="2019-11-18T17:19:00Z"/>
                <w:b/>
              </w:rPr>
            </w:pPr>
            <w:del w:id="6682" w:author="Pavla Trefilová" w:date="2019-11-18T17:19:00Z">
              <w:r>
                <w:rPr>
                  <w:b/>
                </w:rPr>
                <w:delText>rozsah</w:delText>
              </w:r>
            </w:del>
          </w:p>
        </w:tc>
      </w:tr>
      <w:tr w:rsidR="00B2050B" w14:paraId="0CA5AB3A" w14:textId="77777777" w:rsidTr="00B2050B">
        <w:trPr>
          <w:gridAfter w:val="1"/>
          <w:wAfter w:w="116" w:type="dxa"/>
          <w:del w:id="6683" w:author="Pavla Trefilová" w:date="2019-11-18T17:19:00Z"/>
        </w:trPr>
        <w:tc>
          <w:tcPr>
            <w:tcW w:w="6060" w:type="dxa"/>
            <w:gridSpan w:val="6"/>
          </w:tcPr>
          <w:p w14:paraId="69325751" w14:textId="77777777" w:rsidR="00B2050B" w:rsidRDefault="00B2050B" w:rsidP="00B2050B">
            <w:pPr>
              <w:jc w:val="both"/>
              <w:rPr>
                <w:del w:id="6684" w:author="Pavla Trefilová" w:date="2019-11-18T17:19:00Z"/>
              </w:rPr>
            </w:pPr>
            <w:del w:id="6685" w:author="Pavla Trefilová" w:date="2019-11-18T17:19:00Z">
              <w:r>
                <w:delText>VŠ obchodní a hotelová Brno</w:delText>
              </w:r>
            </w:del>
          </w:p>
        </w:tc>
        <w:tc>
          <w:tcPr>
            <w:tcW w:w="1703" w:type="dxa"/>
            <w:gridSpan w:val="2"/>
          </w:tcPr>
          <w:p w14:paraId="4B4CC0BA" w14:textId="77777777" w:rsidR="00B2050B" w:rsidRDefault="00B2050B" w:rsidP="00B2050B">
            <w:pPr>
              <w:jc w:val="both"/>
              <w:rPr>
                <w:del w:id="6686" w:author="Pavla Trefilová" w:date="2019-11-18T17:19:00Z"/>
              </w:rPr>
            </w:pPr>
            <w:del w:id="6687" w:author="Pavla Trefilová" w:date="2019-11-18T17:19:00Z">
              <w:r>
                <w:delText>pp</w:delText>
              </w:r>
            </w:del>
          </w:p>
        </w:tc>
        <w:tc>
          <w:tcPr>
            <w:tcW w:w="2096" w:type="dxa"/>
            <w:gridSpan w:val="5"/>
          </w:tcPr>
          <w:p w14:paraId="5A8A748A" w14:textId="77777777" w:rsidR="00B2050B" w:rsidRDefault="00B2050B" w:rsidP="00B2050B">
            <w:pPr>
              <w:jc w:val="both"/>
              <w:rPr>
                <w:del w:id="6688" w:author="Pavla Trefilová" w:date="2019-11-18T17:19:00Z"/>
              </w:rPr>
            </w:pPr>
            <w:del w:id="6689" w:author="Pavla Trefilová" w:date="2019-11-18T17:19:00Z">
              <w:r>
                <w:delText>20</w:delText>
              </w:r>
            </w:del>
          </w:p>
        </w:tc>
      </w:tr>
      <w:tr w:rsidR="00B2050B" w14:paraId="2D1E7A72" w14:textId="77777777" w:rsidTr="00B2050B">
        <w:trPr>
          <w:gridAfter w:val="1"/>
          <w:wAfter w:w="116" w:type="dxa"/>
          <w:del w:id="6690" w:author="Pavla Trefilová" w:date="2019-11-18T17:19:00Z"/>
        </w:trPr>
        <w:tc>
          <w:tcPr>
            <w:tcW w:w="6060" w:type="dxa"/>
            <w:gridSpan w:val="6"/>
          </w:tcPr>
          <w:p w14:paraId="4AA6826C" w14:textId="77777777" w:rsidR="00B2050B" w:rsidRDefault="00B2050B" w:rsidP="00B2050B">
            <w:pPr>
              <w:jc w:val="both"/>
              <w:rPr>
                <w:del w:id="6691" w:author="Pavla Trefilová" w:date="2019-11-18T17:19:00Z"/>
              </w:rPr>
            </w:pPr>
          </w:p>
        </w:tc>
        <w:tc>
          <w:tcPr>
            <w:tcW w:w="1703" w:type="dxa"/>
            <w:gridSpan w:val="2"/>
          </w:tcPr>
          <w:p w14:paraId="70E64578" w14:textId="77777777" w:rsidR="00B2050B" w:rsidRDefault="00B2050B" w:rsidP="00B2050B">
            <w:pPr>
              <w:jc w:val="both"/>
              <w:rPr>
                <w:del w:id="6692" w:author="Pavla Trefilová" w:date="2019-11-18T17:19:00Z"/>
              </w:rPr>
            </w:pPr>
          </w:p>
        </w:tc>
        <w:tc>
          <w:tcPr>
            <w:tcW w:w="2096" w:type="dxa"/>
            <w:gridSpan w:val="5"/>
          </w:tcPr>
          <w:p w14:paraId="4D03FD6F" w14:textId="77777777" w:rsidR="00B2050B" w:rsidRDefault="00B2050B" w:rsidP="00B2050B">
            <w:pPr>
              <w:jc w:val="both"/>
              <w:rPr>
                <w:del w:id="6693" w:author="Pavla Trefilová" w:date="2019-11-18T17:19:00Z"/>
              </w:rPr>
            </w:pPr>
          </w:p>
        </w:tc>
      </w:tr>
      <w:tr w:rsidR="00B2050B" w14:paraId="3587B8C8" w14:textId="77777777" w:rsidTr="00B2050B">
        <w:trPr>
          <w:gridAfter w:val="1"/>
          <w:wAfter w:w="116" w:type="dxa"/>
          <w:del w:id="6694" w:author="Pavla Trefilová" w:date="2019-11-18T17:19:00Z"/>
        </w:trPr>
        <w:tc>
          <w:tcPr>
            <w:tcW w:w="6060" w:type="dxa"/>
            <w:gridSpan w:val="6"/>
          </w:tcPr>
          <w:p w14:paraId="054C2934" w14:textId="77777777" w:rsidR="00B2050B" w:rsidRDefault="00B2050B" w:rsidP="00B2050B">
            <w:pPr>
              <w:jc w:val="both"/>
              <w:rPr>
                <w:del w:id="6695" w:author="Pavla Trefilová" w:date="2019-11-18T17:19:00Z"/>
              </w:rPr>
            </w:pPr>
          </w:p>
        </w:tc>
        <w:tc>
          <w:tcPr>
            <w:tcW w:w="1703" w:type="dxa"/>
            <w:gridSpan w:val="2"/>
          </w:tcPr>
          <w:p w14:paraId="55D575CC" w14:textId="77777777" w:rsidR="00B2050B" w:rsidRDefault="00B2050B" w:rsidP="00B2050B">
            <w:pPr>
              <w:jc w:val="both"/>
              <w:rPr>
                <w:del w:id="6696" w:author="Pavla Trefilová" w:date="2019-11-18T17:19:00Z"/>
              </w:rPr>
            </w:pPr>
          </w:p>
        </w:tc>
        <w:tc>
          <w:tcPr>
            <w:tcW w:w="2096" w:type="dxa"/>
            <w:gridSpan w:val="5"/>
          </w:tcPr>
          <w:p w14:paraId="7914FF01" w14:textId="77777777" w:rsidR="00B2050B" w:rsidRDefault="00B2050B" w:rsidP="00B2050B">
            <w:pPr>
              <w:jc w:val="both"/>
              <w:rPr>
                <w:del w:id="6697" w:author="Pavla Trefilová" w:date="2019-11-18T17:19:00Z"/>
              </w:rPr>
            </w:pPr>
          </w:p>
        </w:tc>
      </w:tr>
      <w:tr w:rsidR="00B2050B" w14:paraId="3F7912A0" w14:textId="77777777" w:rsidTr="00B2050B">
        <w:trPr>
          <w:gridAfter w:val="1"/>
          <w:wAfter w:w="116" w:type="dxa"/>
          <w:del w:id="6698" w:author="Pavla Trefilová" w:date="2019-11-18T17:19:00Z"/>
        </w:trPr>
        <w:tc>
          <w:tcPr>
            <w:tcW w:w="6060" w:type="dxa"/>
            <w:gridSpan w:val="6"/>
          </w:tcPr>
          <w:p w14:paraId="32C8AE65" w14:textId="77777777" w:rsidR="00B2050B" w:rsidRDefault="00B2050B" w:rsidP="00B2050B">
            <w:pPr>
              <w:jc w:val="both"/>
              <w:rPr>
                <w:del w:id="6699" w:author="Pavla Trefilová" w:date="2019-11-18T17:19:00Z"/>
              </w:rPr>
            </w:pPr>
          </w:p>
        </w:tc>
        <w:tc>
          <w:tcPr>
            <w:tcW w:w="1703" w:type="dxa"/>
            <w:gridSpan w:val="2"/>
          </w:tcPr>
          <w:p w14:paraId="57D71515" w14:textId="77777777" w:rsidR="00B2050B" w:rsidRDefault="00B2050B" w:rsidP="00B2050B">
            <w:pPr>
              <w:jc w:val="both"/>
              <w:rPr>
                <w:del w:id="6700" w:author="Pavla Trefilová" w:date="2019-11-18T17:19:00Z"/>
              </w:rPr>
            </w:pPr>
          </w:p>
        </w:tc>
        <w:tc>
          <w:tcPr>
            <w:tcW w:w="2096" w:type="dxa"/>
            <w:gridSpan w:val="5"/>
          </w:tcPr>
          <w:p w14:paraId="7150AFE7" w14:textId="77777777" w:rsidR="00B2050B" w:rsidRDefault="00B2050B" w:rsidP="00B2050B">
            <w:pPr>
              <w:jc w:val="both"/>
              <w:rPr>
                <w:del w:id="6701" w:author="Pavla Trefilová" w:date="2019-11-18T17:19:00Z"/>
              </w:rPr>
            </w:pPr>
          </w:p>
        </w:tc>
      </w:tr>
      <w:tr w:rsidR="00B2050B" w14:paraId="146EA7B7" w14:textId="77777777" w:rsidTr="00B2050B">
        <w:trPr>
          <w:gridAfter w:val="1"/>
          <w:wAfter w:w="116" w:type="dxa"/>
          <w:del w:id="6702" w:author="Pavla Trefilová" w:date="2019-11-18T17:19:00Z"/>
        </w:trPr>
        <w:tc>
          <w:tcPr>
            <w:tcW w:w="9859" w:type="dxa"/>
            <w:gridSpan w:val="13"/>
            <w:shd w:val="clear" w:color="auto" w:fill="F7CAAC"/>
          </w:tcPr>
          <w:p w14:paraId="22CC5892" w14:textId="77777777" w:rsidR="00B2050B" w:rsidRDefault="00B2050B" w:rsidP="00B2050B">
            <w:pPr>
              <w:jc w:val="both"/>
              <w:rPr>
                <w:del w:id="6703" w:author="Pavla Trefilová" w:date="2019-11-18T17:19:00Z"/>
              </w:rPr>
            </w:pPr>
            <w:del w:id="6704" w:author="Pavla Trefilová" w:date="2019-11-18T17:19:00Z">
              <w:r>
                <w:rPr>
                  <w:b/>
                </w:rPr>
                <w:delText>Předměty příslušného studijního programu a způsob zapojení do jejich výuky, příp. další zapojení do uskutečňování studijního programu</w:delText>
              </w:r>
            </w:del>
          </w:p>
        </w:tc>
      </w:tr>
      <w:tr w:rsidR="00B2050B" w14:paraId="46B27AD3" w14:textId="77777777" w:rsidTr="00B2050B">
        <w:trPr>
          <w:gridAfter w:val="1"/>
          <w:wAfter w:w="116" w:type="dxa"/>
          <w:trHeight w:val="360"/>
          <w:del w:id="6705" w:author="Pavla Trefilová" w:date="2019-11-18T17:19:00Z"/>
        </w:trPr>
        <w:tc>
          <w:tcPr>
            <w:tcW w:w="9859" w:type="dxa"/>
            <w:gridSpan w:val="13"/>
            <w:tcBorders>
              <w:top w:val="nil"/>
            </w:tcBorders>
          </w:tcPr>
          <w:p w14:paraId="7424E6AD" w14:textId="77777777" w:rsidR="00B2050B" w:rsidRDefault="00B2050B" w:rsidP="001F1464">
            <w:pPr>
              <w:jc w:val="both"/>
              <w:rPr>
                <w:del w:id="6706" w:author="Pavla Trefilová" w:date="2019-11-18T17:19:00Z"/>
              </w:rPr>
            </w:pPr>
            <w:del w:id="6707" w:author="Pavla Trefilová" w:date="2019-11-18T17:19:00Z">
              <w:r>
                <w:delText>Marketing I – přednášející (40%)</w:delText>
              </w:r>
            </w:del>
          </w:p>
        </w:tc>
      </w:tr>
      <w:tr w:rsidR="00E77123" w:rsidRPr="0003498C" w14:paraId="61AF8568" w14:textId="77777777" w:rsidTr="00233D8D">
        <w:trPr>
          <w:gridAfter w:val="1"/>
          <w:wAfter w:w="116" w:type="dxa"/>
        </w:trPr>
        <w:tc>
          <w:tcPr>
            <w:tcW w:w="9859" w:type="dxa"/>
            <w:gridSpan w:val="13"/>
            <w:shd w:val="clear" w:color="auto" w:fill="F7CAAC"/>
          </w:tcPr>
          <w:p w14:paraId="481ED3C8" w14:textId="77777777" w:rsidR="00E77123" w:rsidRPr="0003498C" w:rsidRDefault="00E77123" w:rsidP="00233D8D">
            <w:pPr>
              <w:jc w:val="both"/>
              <w:rPr>
                <w:moveFrom w:id="6708" w:author="Pavla Trefilová" w:date="2019-11-18T17:19:00Z"/>
              </w:rPr>
            </w:pPr>
            <w:moveFromRangeStart w:id="6709" w:author="Pavla Trefilová" w:date="2019-11-18T17:19:00Z" w:name="move24990073"/>
            <w:moveFrom w:id="6710" w:author="Pavla Trefilová" w:date="2019-11-18T17:19:00Z">
              <w:r w:rsidRPr="0003498C">
                <w:rPr>
                  <w:b/>
                </w:rPr>
                <w:t xml:space="preserve">Údaje o vzdělání na VŠ </w:t>
              </w:r>
            </w:moveFrom>
          </w:p>
        </w:tc>
      </w:tr>
      <w:moveFromRangeEnd w:id="6709"/>
      <w:tr w:rsidR="00B2050B" w14:paraId="7998A351" w14:textId="77777777" w:rsidTr="00B2050B">
        <w:trPr>
          <w:gridAfter w:val="1"/>
          <w:wAfter w:w="116" w:type="dxa"/>
          <w:trHeight w:val="743"/>
          <w:del w:id="6711" w:author="Pavla Trefilová" w:date="2019-11-18T17:19:00Z"/>
        </w:trPr>
        <w:tc>
          <w:tcPr>
            <w:tcW w:w="9859" w:type="dxa"/>
            <w:gridSpan w:val="13"/>
          </w:tcPr>
          <w:p w14:paraId="259DDA3F" w14:textId="77777777" w:rsidR="00B2050B" w:rsidRDefault="00B2050B" w:rsidP="00B2050B">
            <w:pPr>
              <w:rPr>
                <w:del w:id="6712" w:author="Pavla Trefilová" w:date="2019-11-18T17:19:00Z"/>
              </w:rPr>
            </w:pPr>
            <w:del w:id="6713" w:author="Pavla Trefilová" w:date="2019-11-18T17:19:00Z">
              <w:r w:rsidRPr="00E67D5A">
                <w:delText>1975 – 1980 Vysoká škola chemicko technologická v Praze, Fakulta potravinářské a biochemické technologie, obor</w:delText>
              </w:r>
              <w:r w:rsidR="005F7C7C">
                <w:delText xml:space="preserve"> kvasná chemie a bioinženýrství</w:delText>
              </w:r>
              <w:r w:rsidRPr="00E67D5A">
                <w:delText xml:space="preserve"> (Ing.) </w:delText>
              </w:r>
            </w:del>
          </w:p>
          <w:p w14:paraId="33CA7935" w14:textId="77777777" w:rsidR="00DB530D" w:rsidRDefault="00DB530D" w:rsidP="00B2050B">
            <w:pPr>
              <w:rPr>
                <w:del w:id="6714" w:author="Pavla Trefilová" w:date="2019-11-18T17:19:00Z"/>
                <w:b/>
              </w:rPr>
            </w:pPr>
            <w:del w:id="6715" w:author="Pavla Trefilová" w:date="2019-11-18T17:19:00Z">
              <w:r w:rsidRPr="00E67D5A">
                <w:delText>1996 – 2000 Vysoké učení technické v Brně, Fakulta podnikatelská, ob</w:delText>
              </w:r>
              <w:r>
                <w:delText>or Ekonomika a řízení podniku</w:delText>
              </w:r>
              <w:r w:rsidRPr="00E67D5A">
                <w:delText xml:space="preserve"> (Ph.D</w:delText>
              </w:r>
              <w:r>
                <w:delText>.</w:delText>
              </w:r>
              <w:r w:rsidRPr="00E67D5A">
                <w:delText>)</w:delText>
              </w:r>
            </w:del>
          </w:p>
        </w:tc>
      </w:tr>
      <w:tr w:rsidR="00B2050B" w14:paraId="74DE41DA" w14:textId="77777777" w:rsidTr="00B2050B">
        <w:trPr>
          <w:gridAfter w:val="1"/>
          <w:wAfter w:w="116" w:type="dxa"/>
          <w:del w:id="6716" w:author="Pavla Trefilová" w:date="2019-11-18T17:19:00Z"/>
        </w:trPr>
        <w:tc>
          <w:tcPr>
            <w:tcW w:w="9859" w:type="dxa"/>
            <w:gridSpan w:val="13"/>
            <w:shd w:val="clear" w:color="auto" w:fill="F7CAAC"/>
          </w:tcPr>
          <w:p w14:paraId="6FBE5C0D" w14:textId="77777777" w:rsidR="00B2050B" w:rsidRDefault="00B2050B" w:rsidP="00B2050B">
            <w:pPr>
              <w:jc w:val="both"/>
              <w:rPr>
                <w:del w:id="6717" w:author="Pavla Trefilová" w:date="2019-11-18T17:19:00Z"/>
                <w:b/>
              </w:rPr>
            </w:pPr>
          </w:p>
        </w:tc>
      </w:tr>
      <w:tr w:rsidR="00B2050B" w14:paraId="7AB206BE" w14:textId="77777777" w:rsidTr="00B2050B">
        <w:trPr>
          <w:gridAfter w:val="1"/>
          <w:wAfter w:w="116" w:type="dxa"/>
          <w:trHeight w:val="1090"/>
          <w:del w:id="6718" w:author="Pavla Trefilová" w:date="2019-11-18T17:19:00Z"/>
        </w:trPr>
        <w:tc>
          <w:tcPr>
            <w:tcW w:w="9859" w:type="dxa"/>
            <w:gridSpan w:val="13"/>
          </w:tcPr>
          <w:p w14:paraId="0D912E07" w14:textId="77777777" w:rsidR="00B2050B" w:rsidRPr="00966F2E" w:rsidRDefault="00B2050B" w:rsidP="00B2050B">
            <w:pPr>
              <w:rPr>
                <w:del w:id="6719" w:author="Pavla Trefilová" w:date="2019-11-18T17:19:00Z"/>
              </w:rPr>
            </w:pPr>
            <w:del w:id="6720" w:author="Pavla Trefilová" w:date="2019-11-18T17:19:00Z">
              <w:r>
                <w:delText xml:space="preserve">1980 - 1987 </w:delText>
              </w:r>
              <w:r>
                <w:tab/>
              </w:r>
              <w:r w:rsidRPr="00966F2E">
                <w:delText>JMP Brno, technik, technolog</w:delText>
              </w:r>
            </w:del>
          </w:p>
          <w:p w14:paraId="159F7054" w14:textId="77777777" w:rsidR="00B2050B" w:rsidRPr="00966F2E" w:rsidRDefault="00B2050B" w:rsidP="00B2050B">
            <w:pPr>
              <w:rPr>
                <w:del w:id="6721" w:author="Pavla Trefilová" w:date="2019-11-18T17:19:00Z"/>
              </w:rPr>
            </w:pPr>
            <w:del w:id="6722" w:author="Pavla Trefilová" w:date="2019-11-18T17:19:00Z">
              <w:r>
                <w:delText>1987 – 1990</w:delText>
              </w:r>
              <w:r>
                <w:tab/>
              </w:r>
              <w:r w:rsidRPr="00966F2E">
                <w:delText>JZD AK Slušovice, vedoucí provozu, zástupce ředitele</w:delText>
              </w:r>
            </w:del>
          </w:p>
          <w:p w14:paraId="20A4F952" w14:textId="77777777" w:rsidR="00B2050B" w:rsidRPr="00966F2E" w:rsidRDefault="00B2050B" w:rsidP="00B2050B">
            <w:pPr>
              <w:rPr>
                <w:del w:id="6723" w:author="Pavla Trefilová" w:date="2019-11-18T17:19:00Z"/>
              </w:rPr>
            </w:pPr>
            <w:del w:id="6724" w:author="Pavla Trefilová" w:date="2019-11-18T17:19:00Z">
              <w:r>
                <w:delText>1990 – 1993</w:delText>
              </w:r>
              <w:r>
                <w:tab/>
              </w:r>
              <w:r w:rsidRPr="00966F2E">
                <w:delText>Pivovary a sodovkárny Brno, a.s., ředitel OZ</w:delText>
              </w:r>
            </w:del>
          </w:p>
          <w:p w14:paraId="73FD781B" w14:textId="77777777" w:rsidR="00B2050B" w:rsidRPr="00966F2E" w:rsidRDefault="00B2050B" w:rsidP="00B2050B">
            <w:pPr>
              <w:rPr>
                <w:del w:id="6725" w:author="Pavla Trefilová" w:date="2019-11-18T17:19:00Z"/>
              </w:rPr>
            </w:pPr>
            <w:del w:id="6726" w:author="Pavla Trefilová" w:date="2019-11-18T17:19:00Z">
              <w:r>
                <w:delText>1993 – 1993</w:delText>
              </w:r>
              <w:r>
                <w:tab/>
              </w:r>
              <w:r w:rsidRPr="00966F2E">
                <w:delText>Wüstenrot Praha, obchodní zástupce</w:delText>
              </w:r>
            </w:del>
          </w:p>
          <w:p w14:paraId="5DF5A249" w14:textId="77777777" w:rsidR="00B2050B" w:rsidRPr="00966F2E" w:rsidRDefault="00B2050B" w:rsidP="00B2050B">
            <w:pPr>
              <w:rPr>
                <w:del w:id="6727" w:author="Pavla Trefilová" w:date="2019-11-18T17:19:00Z"/>
              </w:rPr>
            </w:pPr>
            <w:del w:id="6728" w:author="Pavla Trefilová" w:date="2019-11-18T17:19:00Z">
              <w:r>
                <w:delText>1993 – 1994</w:delText>
              </w:r>
              <w:r>
                <w:tab/>
              </w:r>
              <w:r w:rsidRPr="00966F2E">
                <w:delText>V+P, a.s., obchodní zástupce</w:delText>
              </w:r>
            </w:del>
          </w:p>
          <w:p w14:paraId="335FBBBD" w14:textId="77777777" w:rsidR="00B2050B" w:rsidRDefault="00B2050B" w:rsidP="00B2050B">
            <w:pPr>
              <w:jc w:val="both"/>
              <w:rPr>
                <w:del w:id="6729" w:author="Pavla Trefilová" w:date="2019-11-18T17:19:00Z"/>
              </w:rPr>
            </w:pPr>
            <w:del w:id="6730" w:author="Pavla Trefilová" w:date="2019-11-18T17:19:00Z">
              <w:r>
                <w:delText>1994 - dosud</w:delText>
              </w:r>
              <w:r>
                <w:tab/>
                <w:delText xml:space="preserve">VUT v Brně, následně </w:delText>
              </w:r>
              <w:r w:rsidRPr="00966F2E">
                <w:delText>UTB ve Zlíně, FaME, odborný asistent, docent</w:delText>
              </w:r>
            </w:del>
          </w:p>
        </w:tc>
      </w:tr>
      <w:tr w:rsidR="00B2050B" w14:paraId="5C4910BC" w14:textId="77777777" w:rsidTr="00B2050B">
        <w:trPr>
          <w:gridAfter w:val="1"/>
          <w:wAfter w:w="116" w:type="dxa"/>
          <w:trHeight w:val="250"/>
          <w:del w:id="6731" w:author="Pavla Trefilová" w:date="2019-11-18T17:19:00Z"/>
        </w:trPr>
        <w:tc>
          <w:tcPr>
            <w:tcW w:w="9859" w:type="dxa"/>
            <w:gridSpan w:val="13"/>
            <w:shd w:val="clear" w:color="auto" w:fill="F7CAAC"/>
          </w:tcPr>
          <w:p w14:paraId="1AB992FF" w14:textId="77777777" w:rsidR="00B2050B" w:rsidRDefault="00B2050B" w:rsidP="00B2050B">
            <w:pPr>
              <w:jc w:val="both"/>
              <w:rPr>
                <w:del w:id="6732" w:author="Pavla Trefilová" w:date="2019-11-18T17:19:00Z"/>
              </w:rPr>
            </w:pPr>
            <w:del w:id="6733" w:author="Pavla Trefilová" w:date="2019-11-18T17:19:00Z">
              <w:r>
                <w:rPr>
                  <w:b/>
                </w:rPr>
                <w:delText>Zkušenosti s vedením kvalifikačních a rigorózních prací</w:delText>
              </w:r>
            </w:del>
          </w:p>
        </w:tc>
      </w:tr>
      <w:tr w:rsidR="00B2050B" w14:paraId="003F8434" w14:textId="77777777" w:rsidTr="00B2050B">
        <w:trPr>
          <w:gridAfter w:val="1"/>
          <w:wAfter w:w="116" w:type="dxa"/>
          <w:trHeight w:val="188"/>
          <w:del w:id="6734" w:author="Pavla Trefilová" w:date="2019-11-18T17:19:00Z"/>
        </w:trPr>
        <w:tc>
          <w:tcPr>
            <w:tcW w:w="9859" w:type="dxa"/>
            <w:gridSpan w:val="13"/>
          </w:tcPr>
          <w:p w14:paraId="7A13DCCD" w14:textId="77777777" w:rsidR="00227BC9" w:rsidRDefault="00227BC9" w:rsidP="00227BC9">
            <w:pPr>
              <w:jc w:val="both"/>
              <w:rPr>
                <w:del w:id="6735" w:author="Pavla Trefilová" w:date="2019-11-18T17:19:00Z"/>
              </w:rPr>
            </w:pPr>
            <w:del w:id="6736" w:author="Pavla Trefilová" w:date="2019-11-18T17:19:00Z">
              <w:r>
                <w:delText xml:space="preserve">Počet vedených bakalářských prací – 175 </w:delText>
              </w:r>
            </w:del>
          </w:p>
          <w:p w14:paraId="670AA2E0" w14:textId="77777777" w:rsidR="00227BC9" w:rsidRDefault="00227BC9" w:rsidP="00227BC9">
            <w:pPr>
              <w:jc w:val="both"/>
              <w:rPr>
                <w:del w:id="6737" w:author="Pavla Trefilová" w:date="2019-11-18T17:19:00Z"/>
              </w:rPr>
            </w:pPr>
            <w:del w:id="6738" w:author="Pavla Trefilová" w:date="2019-11-18T17:19:00Z">
              <w:r>
                <w:delText>Počet vedených diplomových prací – 215</w:delText>
              </w:r>
            </w:del>
          </w:p>
          <w:p w14:paraId="1E1755B3" w14:textId="77777777" w:rsidR="00B2050B" w:rsidRDefault="00227BC9" w:rsidP="00227BC9">
            <w:pPr>
              <w:jc w:val="both"/>
              <w:rPr>
                <w:del w:id="6739" w:author="Pavla Trefilová" w:date="2019-11-18T17:19:00Z"/>
              </w:rPr>
            </w:pPr>
            <w:del w:id="6740" w:author="Pavla Trefilová" w:date="2019-11-18T17:19:00Z">
              <w:r>
                <w:delText>Počet vedených disertačních prací - 6</w:delText>
              </w:r>
            </w:del>
          </w:p>
        </w:tc>
      </w:tr>
      <w:tr w:rsidR="00B2050B" w14:paraId="488D079B" w14:textId="77777777" w:rsidTr="00B2050B">
        <w:trPr>
          <w:gridAfter w:val="1"/>
          <w:wAfter w:w="116" w:type="dxa"/>
          <w:cantSplit/>
          <w:del w:id="6741" w:author="Pavla Trefilová" w:date="2019-11-18T17:19:00Z"/>
        </w:trPr>
        <w:tc>
          <w:tcPr>
            <w:tcW w:w="3347" w:type="dxa"/>
            <w:gridSpan w:val="3"/>
            <w:tcBorders>
              <w:top w:val="single" w:sz="12" w:space="0" w:color="auto"/>
            </w:tcBorders>
            <w:shd w:val="clear" w:color="auto" w:fill="F7CAAC"/>
          </w:tcPr>
          <w:p w14:paraId="1FBF8001" w14:textId="77777777" w:rsidR="00B2050B" w:rsidRDefault="00B2050B" w:rsidP="00B2050B">
            <w:pPr>
              <w:jc w:val="both"/>
              <w:rPr>
                <w:del w:id="6742" w:author="Pavla Trefilová" w:date="2019-11-18T17:19:00Z"/>
              </w:rPr>
            </w:pPr>
            <w:del w:id="6743" w:author="Pavla Trefilová" w:date="2019-11-18T17:19:00Z">
              <w:r>
                <w:rPr>
                  <w:b/>
                </w:rPr>
                <w:delText xml:space="preserve">Obor habilitačního řízení </w:delText>
              </w:r>
            </w:del>
          </w:p>
        </w:tc>
        <w:tc>
          <w:tcPr>
            <w:tcW w:w="2245" w:type="dxa"/>
            <w:gridSpan w:val="2"/>
            <w:tcBorders>
              <w:top w:val="single" w:sz="12" w:space="0" w:color="auto"/>
            </w:tcBorders>
            <w:shd w:val="clear" w:color="auto" w:fill="F7CAAC"/>
          </w:tcPr>
          <w:p w14:paraId="109E7A4A" w14:textId="77777777" w:rsidR="00B2050B" w:rsidRDefault="00B2050B" w:rsidP="00B2050B">
            <w:pPr>
              <w:jc w:val="both"/>
              <w:rPr>
                <w:del w:id="6744" w:author="Pavla Trefilová" w:date="2019-11-18T17:19:00Z"/>
              </w:rPr>
            </w:pPr>
            <w:del w:id="6745" w:author="Pavla Trefilová" w:date="2019-11-18T17:19:00Z">
              <w:r>
                <w:rPr>
                  <w:b/>
                </w:rPr>
                <w:delText>Rok udělení hodnosti</w:delText>
              </w:r>
            </w:del>
          </w:p>
        </w:tc>
        <w:tc>
          <w:tcPr>
            <w:tcW w:w="2248" w:type="dxa"/>
            <w:gridSpan w:val="4"/>
            <w:tcBorders>
              <w:top w:val="single" w:sz="12" w:space="0" w:color="auto"/>
              <w:right w:val="single" w:sz="12" w:space="0" w:color="auto"/>
            </w:tcBorders>
            <w:shd w:val="clear" w:color="auto" w:fill="F7CAAC"/>
          </w:tcPr>
          <w:p w14:paraId="2AC6152B" w14:textId="77777777" w:rsidR="00B2050B" w:rsidRDefault="00B2050B" w:rsidP="00B2050B">
            <w:pPr>
              <w:jc w:val="both"/>
              <w:rPr>
                <w:del w:id="6746" w:author="Pavla Trefilová" w:date="2019-11-18T17:19:00Z"/>
              </w:rPr>
            </w:pPr>
            <w:del w:id="6747" w:author="Pavla Trefilová" w:date="2019-11-18T17:19:00Z">
              <w:r>
                <w:rPr>
                  <w:b/>
                </w:rPr>
                <w:delText>Řízení konáno na VŠ</w:delText>
              </w:r>
            </w:del>
          </w:p>
        </w:tc>
        <w:tc>
          <w:tcPr>
            <w:tcW w:w="2019" w:type="dxa"/>
            <w:gridSpan w:val="4"/>
            <w:tcBorders>
              <w:top w:val="single" w:sz="12" w:space="0" w:color="auto"/>
              <w:left w:val="single" w:sz="12" w:space="0" w:color="auto"/>
            </w:tcBorders>
            <w:shd w:val="clear" w:color="auto" w:fill="F7CAAC"/>
          </w:tcPr>
          <w:p w14:paraId="0C26D383" w14:textId="77777777" w:rsidR="00B2050B" w:rsidRDefault="00B2050B" w:rsidP="00B2050B">
            <w:pPr>
              <w:jc w:val="both"/>
              <w:rPr>
                <w:del w:id="6748" w:author="Pavla Trefilová" w:date="2019-11-18T17:19:00Z"/>
                <w:b/>
              </w:rPr>
            </w:pPr>
            <w:del w:id="6749" w:author="Pavla Trefilová" w:date="2019-11-18T17:19:00Z">
              <w:r>
                <w:rPr>
                  <w:b/>
                </w:rPr>
                <w:delText>Ohlasy publikací</w:delText>
              </w:r>
            </w:del>
          </w:p>
        </w:tc>
      </w:tr>
      <w:tr w:rsidR="00B2050B" w14:paraId="267E89DA" w14:textId="77777777" w:rsidTr="00B2050B">
        <w:trPr>
          <w:gridAfter w:val="1"/>
          <w:wAfter w:w="116" w:type="dxa"/>
          <w:cantSplit/>
          <w:del w:id="6750" w:author="Pavla Trefilová" w:date="2019-11-18T17:19:00Z"/>
        </w:trPr>
        <w:tc>
          <w:tcPr>
            <w:tcW w:w="3347" w:type="dxa"/>
            <w:gridSpan w:val="3"/>
          </w:tcPr>
          <w:p w14:paraId="656995EE" w14:textId="77777777" w:rsidR="00B2050B" w:rsidRDefault="00B2050B" w:rsidP="00B2050B">
            <w:pPr>
              <w:jc w:val="both"/>
              <w:rPr>
                <w:del w:id="6751" w:author="Pavla Trefilová" w:date="2019-11-18T17:19:00Z"/>
              </w:rPr>
            </w:pPr>
            <w:del w:id="6752" w:author="Pavla Trefilová" w:date="2019-11-18T17:19:00Z">
              <w:r w:rsidRPr="00966F2E">
                <w:delText>Management a ekonomika podniku</w:delText>
              </w:r>
            </w:del>
          </w:p>
        </w:tc>
        <w:tc>
          <w:tcPr>
            <w:tcW w:w="2245" w:type="dxa"/>
            <w:gridSpan w:val="2"/>
          </w:tcPr>
          <w:p w14:paraId="1EA9B663" w14:textId="77777777" w:rsidR="00B2050B" w:rsidRDefault="00B2050B" w:rsidP="00B2050B">
            <w:pPr>
              <w:jc w:val="both"/>
              <w:rPr>
                <w:del w:id="6753" w:author="Pavla Trefilová" w:date="2019-11-18T17:19:00Z"/>
              </w:rPr>
            </w:pPr>
            <w:del w:id="6754" w:author="Pavla Trefilová" w:date="2019-11-18T17:19:00Z">
              <w:r>
                <w:delText>2006</w:delText>
              </w:r>
            </w:del>
          </w:p>
        </w:tc>
        <w:tc>
          <w:tcPr>
            <w:tcW w:w="2248" w:type="dxa"/>
            <w:gridSpan w:val="4"/>
            <w:tcBorders>
              <w:right w:val="single" w:sz="12" w:space="0" w:color="auto"/>
            </w:tcBorders>
          </w:tcPr>
          <w:p w14:paraId="6FC6AF28" w14:textId="77777777" w:rsidR="00B2050B" w:rsidRDefault="00B2050B" w:rsidP="00B2050B">
            <w:pPr>
              <w:jc w:val="both"/>
              <w:rPr>
                <w:del w:id="6755" w:author="Pavla Trefilová" w:date="2019-11-18T17:19:00Z"/>
              </w:rPr>
            </w:pPr>
            <w:del w:id="6756" w:author="Pavla Trefilová" w:date="2019-11-18T17:19:00Z">
              <w:r>
                <w:delText>VUT v Brně</w:delText>
              </w:r>
            </w:del>
          </w:p>
        </w:tc>
        <w:tc>
          <w:tcPr>
            <w:tcW w:w="840" w:type="dxa"/>
            <w:gridSpan w:val="2"/>
            <w:tcBorders>
              <w:left w:val="single" w:sz="12" w:space="0" w:color="auto"/>
            </w:tcBorders>
            <w:shd w:val="clear" w:color="auto" w:fill="F7CAAC"/>
          </w:tcPr>
          <w:p w14:paraId="343A7E67" w14:textId="77777777" w:rsidR="00B2050B" w:rsidRDefault="00B2050B" w:rsidP="00B2050B">
            <w:pPr>
              <w:jc w:val="both"/>
              <w:rPr>
                <w:del w:id="6757" w:author="Pavla Trefilová" w:date="2019-11-18T17:19:00Z"/>
              </w:rPr>
            </w:pPr>
            <w:del w:id="6758" w:author="Pavla Trefilová" w:date="2019-11-18T17:19:00Z">
              <w:r>
                <w:rPr>
                  <w:b/>
                </w:rPr>
                <w:delText>WOS</w:delText>
              </w:r>
            </w:del>
          </w:p>
        </w:tc>
        <w:tc>
          <w:tcPr>
            <w:tcW w:w="485" w:type="dxa"/>
            <w:shd w:val="clear" w:color="auto" w:fill="F7CAAC"/>
          </w:tcPr>
          <w:p w14:paraId="43100C69" w14:textId="77777777" w:rsidR="00B2050B" w:rsidRDefault="00B2050B" w:rsidP="00B2050B">
            <w:pPr>
              <w:jc w:val="both"/>
              <w:rPr>
                <w:del w:id="6759" w:author="Pavla Trefilová" w:date="2019-11-18T17:19:00Z"/>
                <w:sz w:val="18"/>
              </w:rPr>
            </w:pPr>
            <w:del w:id="6760" w:author="Pavla Trefilová" w:date="2019-11-18T17:19:00Z">
              <w:r>
                <w:rPr>
                  <w:b/>
                  <w:sz w:val="18"/>
                </w:rPr>
                <w:delText>Scopus</w:delText>
              </w:r>
            </w:del>
          </w:p>
        </w:tc>
        <w:tc>
          <w:tcPr>
            <w:tcW w:w="694" w:type="dxa"/>
            <w:shd w:val="clear" w:color="auto" w:fill="F7CAAC"/>
          </w:tcPr>
          <w:p w14:paraId="59B8ED90" w14:textId="77777777" w:rsidR="00B2050B" w:rsidRDefault="00B2050B" w:rsidP="00B2050B">
            <w:pPr>
              <w:jc w:val="both"/>
              <w:rPr>
                <w:del w:id="6761" w:author="Pavla Trefilová" w:date="2019-11-18T17:19:00Z"/>
              </w:rPr>
            </w:pPr>
            <w:del w:id="6762" w:author="Pavla Trefilová" w:date="2019-11-18T17:19:00Z">
              <w:r>
                <w:rPr>
                  <w:b/>
                  <w:sz w:val="18"/>
                </w:rPr>
                <w:delText>ostatní</w:delText>
              </w:r>
            </w:del>
          </w:p>
        </w:tc>
      </w:tr>
      <w:tr w:rsidR="00B2050B" w14:paraId="6EBA9DD6" w14:textId="77777777" w:rsidTr="00B2050B">
        <w:trPr>
          <w:gridAfter w:val="1"/>
          <w:wAfter w:w="116" w:type="dxa"/>
          <w:cantSplit/>
          <w:trHeight w:val="70"/>
          <w:del w:id="6763" w:author="Pavla Trefilová" w:date="2019-11-18T17:19:00Z"/>
        </w:trPr>
        <w:tc>
          <w:tcPr>
            <w:tcW w:w="3347" w:type="dxa"/>
            <w:gridSpan w:val="3"/>
            <w:shd w:val="clear" w:color="auto" w:fill="F7CAAC"/>
          </w:tcPr>
          <w:p w14:paraId="5F7B302F" w14:textId="77777777" w:rsidR="00B2050B" w:rsidRDefault="00B2050B" w:rsidP="00B2050B">
            <w:pPr>
              <w:jc w:val="both"/>
              <w:rPr>
                <w:del w:id="6764" w:author="Pavla Trefilová" w:date="2019-11-18T17:19:00Z"/>
              </w:rPr>
            </w:pPr>
            <w:del w:id="6765" w:author="Pavla Trefilová" w:date="2019-11-18T17:19:00Z">
              <w:r>
                <w:rPr>
                  <w:b/>
                </w:rPr>
                <w:delText>Obor jmenovacího řízení</w:delText>
              </w:r>
            </w:del>
          </w:p>
        </w:tc>
        <w:tc>
          <w:tcPr>
            <w:tcW w:w="2245" w:type="dxa"/>
            <w:gridSpan w:val="2"/>
            <w:shd w:val="clear" w:color="auto" w:fill="F7CAAC"/>
          </w:tcPr>
          <w:p w14:paraId="13F45990" w14:textId="77777777" w:rsidR="00B2050B" w:rsidRDefault="00B2050B" w:rsidP="00B2050B">
            <w:pPr>
              <w:jc w:val="both"/>
              <w:rPr>
                <w:del w:id="6766" w:author="Pavla Trefilová" w:date="2019-11-18T17:19:00Z"/>
              </w:rPr>
            </w:pPr>
            <w:del w:id="6767" w:author="Pavla Trefilová" w:date="2019-11-18T17:19:00Z">
              <w:r>
                <w:rPr>
                  <w:b/>
                </w:rPr>
                <w:delText>Rok udělení hodnosti</w:delText>
              </w:r>
            </w:del>
          </w:p>
        </w:tc>
        <w:tc>
          <w:tcPr>
            <w:tcW w:w="2248" w:type="dxa"/>
            <w:gridSpan w:val="4"/>
            <w:tcBorders>
              <w:right w:val="single" w:sz="12" w:space="0" w:color="auto"/>
            </w:tcBorders>
            <w:shd w:val="clear" w:color="auto" w:fill="F7CAAC"/>
          </w:tcPr>
          <w:p w14:paraId="201C9EAA" w14:textId="77777777" w:rsidR="00B2050B" w:rsidRDefault="00B2050B" w:rsidP="00B2050B">
            <w:pPr>
              <w:jc w:val="both"/>
              <w:rPr>
                <w:del w:id="6768" w:author="Pavla Trefilová" w:date="2019-11-18T17:19:00Z"/>
              </w:rPr>
            </w:pPr>
            <w:del w:id="6769" w:author="Pavla Trefilová" w:date="2019-11-18T17:19:00Z">
              <w:r>
                <w:rPr>
                  <w:b/>
                </w:rPr>
                <w:delText>Řízení konáno na VŠ</w:delText>
              </w:r>
            </w:del>
          </w:p>
        </w:tc>
        <w:tc>
          <w:tcPr>
            <w:tcW w:w="840" w:type="dxa"/>
            <w:gridSpan w:val="2"/>
            <w:vMerge w:val="restart"/>
            <w:tcBorders>
              <w:left w:val="single" w:sz="12" w:space="0" w:color="auto"/>
            </w:tcBorders>
          </w:tcPr>
          <w:p w14:paraId="04FF9FD3" w14:textId="77777777" w:rsidR="00B2050B" w:rsidRDefault="00227BC9" w:rsidP="00B2050B">
            <w:pPr>
              <w:jc w:val="both"/>
              <w:rPr>
                <w:del w:id="6770" w:author="Pavla Trefilová" w:date="2019-11-18T17:19:00Z"/>
                <w:b/>
              </w:rPr>
            </w:pPr>
            <w:del w:id="6771" w:author="Pavla Trefilová" w:date="2019-11-18T17:19:00Z">
              <w:r>
                <w:rPr>
                  <w:b/>
                </w:rPr>
                <w:delText>15</w:delText>
              </w:r>
            </w:del>
          </w:p>
        </w:tc>
        <w:tc>
          <w:tcPr>
            <w:tcW w:w="485" w:type="dxa"/>
            <w:vMerge w:val="restart"/>
          </w:tcPr>
          <w:p w14:paraId="5DA320BE" w14:textId="77777777" w:rsidR="00B2050B" w:rsidRDefault="00227BC9" w:rsidP="00B2050B">
            <w:pPr>
              <w:jc w:val="both"/>
              <w:rPr>
                <w:del w:id="6772" w:author="Pavla Trefilová" w:date="2019-11-18T17:19:00Z"/>
                <w:b/>
              </w:rPr>
            </w:pPr>
            <w:del w:id="6773" w:author="Pavla Trefilová" w:date="2019-11-18T17:19:00Z">
              <w:r>
                <w:rPr>
                  <w:b/>
                </w:rPr>
                <w:delText>1</w:delText>
              </w:r>
              <w:r w:rsidR="00B2050B">
                <w:rPr>
                  <w:b/>
                </w:rPr>
                <w:delText>2</w:delText>
              </w:r>
            </w:del>
          </w:p>
        </w:tc>
        <w:tc>
          <w:tcPr>
            <w:tcW w:w="694" w:type="dxa"/>
            <w:vMerge w:val="restart"/>
          </w:tcPr>
          <w:p w14:paraId="562BF09D" w14:textId="77777777" w:rsidR="00B2050B" w:rsidRDefault="00B2050B" w:rsidP="00B2050B">
            <w:pPr>
              <w:jc w:val="both"/>
              <w:rPr>
                <w:del w:id="6774" w:author="Pavla Trefilová" w:date="2019-11-18T17:19:00Z"/>
                <w:b/>
              </w:rPr>
            </w:pPr>
            <w:del w:id="6775" w:author="Pavla Trefilová" w:date="2019-11-18T17:19:00Z">
              <w:r>
                <w:rPr>
                  <w:b/>
                </w:rPr>
                <w:delText>33</w:delText>
              </w:r>
            </w:del>
          </w:p>
        </w:tc>
      </w:tr>
      <w:tr w:rsidR="00B2050B" w14:paraId="5A89EECA" w14:textId="77777777" w:rsidTr="00B2050B">
        <w:trPr>
          <w:gridAfter w:val="1"/>
          <w:wAfter w:w="116" w:type="dxa"/>
          <w:trHeight w:val="205"/>
          <w:del w:id="6776" w:author="Pavla Trefilová" w:date="2019-11-18T17:19:00Z"/>
        </w:trPr>
        <w:tc>
          <w:tcPr>
            <w:tcW w:w="3347" w:type="dxa"/>
            <w:gridSpan w:val="3"/>
          </w:tcPr>
          <w:p w14:paraId="0845FCAD" w14:textId="77777777" w:rsidR="00B2050B" w:rsidRDefault="00B2050B" w:rsidP="00B2050B">
            <w:pPr>
              <w:jc w:val="both"/>
              <w:rPr>
                <w:del w:id="6777" w:author="Pavla Trefilová" w:date="2019-11-18T17:19:00Z"/>
              </w:rPr>
            </w:pPr>
          </w:p>
        </w:tc>
        <w:tc>
          <w:tcPr>
            <w:tcW w:w="2245" w:type="dxa"/>
            <w:gridSpan w:val="2"/>
          </w:tcPr>
          <w:p w14:paraId="7FFB3BE8" w14:textId="77777777" w:rsidR="00B2050B" w:rsidRDefault="00B2050B" w:rsidP="00B2050B">
            <w:pPr>
              <w:jc w:val="both"/>
              <w:rPr>
                <w:del w:id="6778" w:author="Pavla Trefilová" w:date="2019-11-18T17:19:00Z"/>
              </w:rPr>
            </w:pPr>
          </w:p>
        </w:tc>
        <w:tc>
          <w:tcPr>
            <w:tcW w:w="2248" w:type="dxa"/>
            <w:gridSpan w:val="4"/>
            <w:tcBorders>
              <w:right w:val="single" w:sz="12" w:space="0" w:color="auto"/>
            </w:tcBorders>
          </w:tcPr>
          <w:p w14:paraId="643622EC" w14:textId="77777777" w:rsidR="00B2050B" w:rsidRDefault="00B2050B" w:rsidP="00B2050B">
            <w:pPr>
              <w:jc w:val="both"/>
              <w:rPr>
                <w:del w:id="6779" w:author="Pavla Trefilová" w:date="2019-11-18T17:19:00Z"/>
              </w:rPr>
            </w:pPr>
          </w:p>
        </w:tc>
        <w:tc>
          <w:tcPr>
            <w:tcW w:w="840" w:type="dxa"/>
            <w:gridSpan w:val="2"/>
            <w:vMerge/>
            <w:tcBorders>
              <w:left w:val="single" w:sz="12" w:space="0" w:color="auto"/>
            </w:tcBorders>
            <w:vAlign w:val="center"/>
          </w:tcPr>
          <w:p w14:paraId="0BE6AA74" w14:textId="77777777" w:rsidR="00B2050B" w:rsidRDefault="00B2050B" w:rsidP="00B2050B">
            <w:pPr>
              <w:rPr>
                <w:del w:id="6780" w:author="Pavla Trefilová" w:date="2019-11-18T17:19:00Z"/>
                <w:b/>
              </w:rPr>
            </w:pPr>
          </w:p>
        </w:tc>
        <w:tc>
          <w:tcPr>
            <w:tcW w:w="485" w:type="dxa"/>
            <w:vMerge/>
            <w:vAlign w:val="center"/>
          </w:tcPr>
          <w:p w14:paraId="2B25DB24" w14:textId="77777777" w:rsidR="00B2050B" w:rsidRDefault="00B2050B" w:rsidP="00B2050B">
            <w:pPr>
              <w:rPr>
                <w:del w:id="6781" w:author="Pavla Trefilová" w:date="2019-11-18T17:19:00Z"/>
                <w:b/>
              </w:rPr>
            </w:pPr>
          </w:p>
        </w:tc>
        <w:tc>
          <w:tcPr>
            <w:tcW w:w="694" w:type="dxa"/>
            <w:vMerge/>
            <w:vAlign w:val="center"/>
          </w:tcPr>
          <w:p w14:paraId="6654B3FD" w14:textId="77777777" w:rsidR="00B2050B" w:rsidRDefault="00B2050B" w:rsidP="00B2050B">
            <w:pPr>
              <w:rPr>
                <w:del w:id="6782" w:author="Pavla Trefilová" w:date="2019-11-18T17:19:00Z"/>
                <w:b/>
              </w:rPr>
            </w:pPr>
          </w:p>
        </w:tc>
      </w:tr>
      <w:tr w:rsidR="00B2050B" w14:paraId="5E417308" w14:textId="77777777" w:rsidTr="00B2050B">
        <w:trPr>
          <w:gridAfter w:val="1"/>
          <w:wAfter w:w="116" w:type="dxa"/>
          <w:del w:id="6783" w:author="Pavla Trefilová" w:date="2019-11-18T17:19:00Z"/>
        </w:trPr>
        <w:tc>
          <w:tcPr>
            <w:tcW w:w="9859" w:type="dxa"/>
            <w:gridSpan w:val="13"/>
            <w:shd w:val="clear" w:color="auto" w:fill="F7CAAC"/>
          </w:tcPr>
          <w:p w14:paraId="789A9B37" w14:textId="77777777" w:rsidR="00B2050B" w:rsidRDefault="00B2050B" w:rsidP="00B2050B">
            <w:pPr>
              <w:jc w:val="both"/>
              <w:rPr>
                <w:del w:id="6784" w:author="Pavla Trefilová" w:date="2019-11-18T17:19:00Z"/>
                <w:b/>
              </w:rPr>
            </w:pPr>
            <w:del w:id="6785"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B2050B" w14:paraId="35DD91BE" w14:textId="77777777" w:rsidTr="00B2050B">
        <w:trPr>
          <w:gridAfter w:val="1"/>
          <w:wAfter w:w="116" w:type="dxa"/>
          <w:trHeight w:val="2347"/>
          <w:del w:id="6786" w:author="Pavla Trefilová" w:date="2019-11-18T17:19:00Z"/>
        </w:trPr>
        <w:tc>
          <w:tcPr>
            <w:tcW w:w="9859" w:type="dxa"/>
            <w:gridSpan w:val="13"/>
          </w:tcPr>
          <w:p w14:paraId="0FE6E309" w14:textId="77777777" w:rsidR="00B2050B" w:rsidRPr="00C20B45" w:rsidRDefault="00B2050B" w:rsidP="00B2050B">
            <w:pPr>
              <w:tabs>
                <w:tab w:val="left" w:pos="8505"/>
              </w:tabs>
              <w:ind w:right="1"/>
              <w:jc w:val="both"/>
              <w:rPr>
                <w:del w:id="6787" w:author="Pavla Trefilová" w:date="2019-11-18T17:19:00Z"/>
                <w:rStyle w:val="Hypertextovodkaz"/>
                <w:color w:val="auto"/>
                <w:u w:val="none"/>
              </w:rPr>
            </w:pPr>
            <w:del w:id="6788" w:author="Pavla Trefilová" w:date="2019-11-18T17:19:00Z">
              <w:r w:rsidRPr="00C20B45">
                <w:delText xml:space="preserve">KOZÁK, V., BARTÓK, O., HONZKOVÁ, I. Application of Destination Management for Rožnov Brewery and Rožnov Beer Spa Productivity Increase. In. </w:delText>
              </w:r>
              <w:r w:rsidRPr="00C20B45">
                <w:rPr>
                  <w:rStyle w:val="field"/>
                  <w:bdr w:val="none" w:sz="0" w:space="0" w:color="auto" w:frame="1"/>
                </w:rPr>
                <w:delText>Proceedings of</w:delText>
              </w:r>
              <w:r w:rsidRPr="00C20B45">
                <w:rPr>
                  <w:rStyle w:val="field"/>
                </w:rPr>
                <w:delText xml:space="preserve"> </w:delText>
              </w:r>
              <w:r w:rsidRPr="00C20B45">
                <w:rPr>
                  <w:i/>
                </w:rPr>
                <w:delText>The 4</w:delText>
              </w:r>
              <w:r w:rsidRPr="00C20B45">
                <w:rPr>
                  <w:i/>
                  <w:vertAlign w:val="superscript"/>
                </w:rPr>
                <w:delText xml:space="preserve">th </w:delText>
              </w:r>
              <w:r w:rsidRPr="00C20B45">
                <w:rPr>
                  <w:i/>
                </w:rPr>
                <w:delText>International Conference on Finance and Economics ICFE 2017</w:delText>
              </w:r>
              <w:r w:rsidRPr="00C20B45">
                <w:delText xml:space="preserve">. Ho Chi Minh City, Vietnam: Ton Duc Thang University, 2017. s. 376-384. ISBN 978-80-87990-11-7. </w:delText>
              </w:r>
              <w:r w:rsidR="00A64CD8">
                <w:fldChar w:fldCharType="begin"/>
              </w:r>
              <w:r w:rsidR="00A64CD8">
                <w:delInstrText xml:space="preserve"> HYPERLINK "http://icfe2017.tdt.edu.vn/sites/icfe2017/files/2017-09/ICFE2017-Proceedings.pdf" </w:delInstrText>
              </w:r>
              <w:r w:rsidR="00A64CD8">
                <w:fldChar w:fldCharType="separate"/>
              </w:r>
              <w:r w:rsidRPr="00C20B45">
                <w:rPr>
                  <w:rStyle w:val="Hypertextovodkaz"/>
                  <w:color w:val="auto"/>
                  <w:u w:val="none"/>
                </w:rPr>
                <w:delText>http://icfe2017.tdt.edu.vn/sites/icfe2017/files/2017-09/ICFE2017-Proceedings.pdf</w:delText>
              </w:r>
              <w:r w:rsidR="00A64CD8">
                <w:rPr>
                  <w:rStyle w:val="Hypertextovodkaz"/>
                  <w:color w:val="auto"/>
                  <w:u w:val="none"/>
                </w:rPr>
                <w:fldChar w:fldCharType="end"/>
              </w:r>
              <w:r w:rsidRPr="00C20B45">
                <w:rPr>
                  <w:rStyle w:val="Hypertextovodkaz"/>
                  <w:color w:val="auto"/>
                  <w:u w:val="none"/>
                </w:rPr>
                <w:delText xml:space="preserve"> (60%).</w:delText>
              </w:r>
            </w:del>
          </w:p>
          <w:p w14:paraId="27A07DAE" w14:textId="77777777" w:rsidR="00B2050B" w:rsidRPr="00C20B45" w:rsidRDefault="00B2050B" w:rsidP="00B2050B">
            <w:pPr>
              <w:tabs>
                <w:tab w:val="left" w:pos="8505"/>
              </w:tabs>
              <w:ind w:right="1"/>
              <w:jc w:val="both"/>
              <w:rPr>
                <w:del w:id="6789" w:author="Pavla Trefilová" w:date="2019-11-18T17:19:00Z"/>
                <w:rStyle w:val="Hypertextovodkaz"/>
                <w:color w:val="auto"/>
                <w:u w:val="none"/>
              </w:rPr>
            </w:pPr>
            <w:del w:id="6790" w:author="Pavla Trefilová" w:date="2019-11-18T17:19:00Z">
              <w:r w:rsidRPr="00C20B45">
                <w:delText xml:space="preserve">KOZÁK, V. </w:delText>
              </w:r>
              <w:r w:rsidRPr="00C20B45">
                <w:rPr>
                  <w:rFonts w:eastAsia="HelveticaNeueLTW1G-Roman"/>
                </w:rPr>
                <w:delText xml:space="preserve">Increasing competitiveness of a microbrewery: a case study of the U Fleků Brewery, Prague. </w:delText>
              </w:r>
              <w:r w:rsidRPr="00C20B45">
                <w:rPr>
                  <w:rFonts w:eastAsia="HelveticaNeueLTW1G-Roman"/>
                  <w:i/>
                </w:rPr>
                <w:delText xml:space="preserve">Economic Annals-XXI. </w:delText>
              </w:r>
              <w:r w:rsidRPr="00C20B45">
                <w:rPr>
                  <w:rFonts w:eastAsia="HelveticaNeueLTW1G-Roman"/>
                </w:rPr>
                <w:delText xml:space="preserve">2017, Volume 164, Issue 3-4, pp. 90-93. </w:delText>
              </w:r>
              <w:r w:rsidRPr="00C20B45">
                <w:rPr>
                  <w:rStyle w:val="Siln"/>
                  <w:b w:val="0"/>
                </w:rPr>
                <w:delText>ISSN 1728-6239.</w:delText>
              </w:r>
              <w:r w:rsidRPr="00C20B45">
                <w:rPr>
                  <w:bCs/>
                </w:rPr>
                <w:delText> </w:delText>
              </w:r>
              <w:r w:rsidR="00A64CD8">
                <w:fldChar w:fldCharType="begin"/>
              </w:r>
              <w:r w:rsidR="00A64CD8">
                <w:delInstrText xml:space="preserve"> HYPERLINK "https://doi.org/10.21003/ea.V164-20" </w:delInstrText>
              </w:r>
              <w:r w:rsidR="00A64CD8">
                <w:fldChar w:fldCharType="separate"/>
              </w:r>
              <w:r w:rsidRPr="00C20B45">
                <w:rPr>
                  <w:rStyle w:val="Hypertextovodkaz"/>
                  <w:color w:val="auto"/>
                  <w:u w:val="none"/>
                </w:rPr>
                <w:delText>https://doi.org/10.21003/ea.V164-20</w:delText>
              </w:r>
              <w:r w:rsidR="00A64CD8">
                <w:rPr>
                  <w:rStyle w:val="Hypertextovodkaz"/>
                  <w:color w:val="auto"/>
                  <w:u w:val="none"/>
                </w:rPr>
                <w:fldChar w:fldCharType="end"/>
              </w:r>
            </w:del>
          </w:p>
          <w:p w14:paraId="53023288" w14:textId="77777777" w:rsidR="00B2050B" w:rsidRPr="00C20B45" w:rsidRDefault="00B2050B" w:rsidP="00B2050B">
            <w:pPr>
              <w:autoSpaceDE w:val="0"/>
              <w:autoSpaceDN w:val="0"/>
              <w:adjustRightInd w:val="0"/>
              <w:jc w:val="both"/>
              <w:rPr>
                <w:del w:id="6791" w:author="Pavla Trefilová" w:date="2019-11-18T17:19:00Z"/>
              </w:rPr>
            </w:pPr>
            <w:del w:id="6792" w:author="Pavla Trefilová" w:date="2019-11-18T17:19:00Z">
              <w:r w:rsidRPr="00C20B45">
                <w:delText xml:space="preserve">KOZÁK, V. </w:delText>
              </w:r>
              <w:r w:rsidRPr="00C20B45">
                <w:rPr>
                  <w:bCs/>
                </w:rPr>
                <w:delText xml:space="preserve">The Position of Microbreweries in the Culinary Tourism in the Czech Republic. In </w:delText>
              </w:r>
              <w:r w:rsidRPr="00C20B45">
                <w:rPr>
                  <w:i/>
                  <w:iCs/>
                  <w:shd w:val="clear" w:color="auto" w:fill="FDFDFE"/>
                </w:rPr>
                <w:delText>16th International Scientific Conference Globalization and Its Scio-Economic Consequences</w:delText>
              </w:r>
              <w:r w:rsidRPr="00C20B45">
                <w:rPr>
                  <w:shd w:val="clear" w:color="auto" w:fill="FDFDFE"/>
                </w:rPr>
                <w:delText>. Žilina: University of Zilina, 2016,</w:delText>
              </w:r>
              <w:r w:rsidRPr="00C20B45">
                <w:delText xml:space="preserve"> s. 1031-1037. ISBN 978-80-8154-191-9.</w:delText>
              </w:r>
            </w:del>
          </w:p>
          <w:p w14:paraId="16597FB3" w14:textId="77777777" w:rsidR="00B2050B" w:rsidRPr="00C20B45" w:rsidRDefault="00B2050B" w:rsidP="00B2050B">
            <w:pPr>
              <w:tabs>
                <w:tab w:val="left" w:pos="8505"/>
              </w:tabs>
              <w:ind w:right="1"/>
              <w:jc w:val="both"/>
              <w:rPr>
                <w:del w:id="6793" w:author="Pavla Trefilová" w:date="2019-11-18T17:19:00Z"/>
              </w:rPr>
            </w:pPr>
            <w:del w:id="6794" w:author="Pavla Trefilová" w:date="2019-11-18T17:19:00Z">
              <w:r w:rsidRPr="00C20B45">
                <w:delText xml:space="preserve">KOZÁK, V., </w:delText>
              </w:r>
              <w:r w:rsidRPr="00C20B45">
                <w:rPr>
                  <w:bCs/>
                </w:rPr>
                <w:delText xml:space="preserve">BARINKA, K. </w:delText>
              </w:r>
              <w:r w:rsidRPr="00C20B45">
                <w:delText>The measurement of product placement</w:delText>
              </w:r>
              <w:r w:rsidRPr="00C20B45">
                <w:rPr>
                  <w:i/>
                </w:rPr>
                <w:delText>.</w:delText>
              </w:r>
              <w:r w:rsidRPr="00C20B45">
                <w:rPr>
                  <w:bCs/>
                  <w:i/>
                </w:rPr>
                <w:delText xml:space="preserve"> Economic Annals-ХХI.</w:delText>
              </w:r>
              <w:r w:rsidRPr="00C20B45">
                <w:rPr>
                  <w:bCs/>
                </w:rPr>
                <w:delText xml:space="preserve"> 2016, Volume 161 Issue 9-10, pp. 66-70. </w:delText>
              </w:r>
              <w:r w:rsidRPr="00C20B45">
                <w:rPr>
                  <w:rStyle w:val="Siln"/>
                  <w:b w:val="0"/>
                </w:rPr>
                <w:delText>ISSN 1728-6239.</w:delText>
              </w:r>
              <w:r w:rsidRPr="00C20B45">
                <w:rPr>
                  <w:rStyle w:val="Siln"/>
                </w:rPr>
                <w:delText xml:space="preserve"> </w:delText>
              </w:r>
              <w:r w:rsidR="00A64CD8">
                <w:fldChar w:fldCharType="begin"/>
              </w:r>
              <w:r w:rsidR="00A64CD8">
                <w:delInstrText xml:space="preserve"> HYPERLINK "https://doi.org/10.21003/ea.V161-15" </w:delInstrText>
              </w:r>
              <w:r w:rsidR="00A64CD8">
                <w:fldChar w:fldCharType="separate"/>
              </w:r>
              <w:r w:rsidRPr="00C20B45">
                <w:rPr>
                  <w:rStyle w:val="Hypertextovodkaz"/>
                  <w:color w:val="auto"/>
                  <w:u w:val="none"/>
                </w:rPr>
                <w:delText>https://doi.org/10.21003/ea.V161-15</w:delText>
              </w:r>
              <w:r w:rsidR="00A64CD8">
                <w:rPr>
                  <w:rStyle w:val="Hypertextovodkaz"/>
                  <w:color w:val="auto"/>
                  <w:u w:val="none"/>
                </w:rPr>
                <w:fldChar w:fldCharType="end"/>
              </w:r>
              <w:r w:rsidRPr="00C20B45">
                <w:rPr>
                  <w:rStyle w:val="Hypertextovodkaz"/>
                  <w:color w:val="auto"/>
                  <w:u w:val="none"/>
                </w:rPr>
                <w:delText xml:space="preserve"> (50%).</w:delText>
              </w:r>
            </w:del>
          </w:p>
          <w:p w14:paraId="0284A5E9" w14:textId="77777777" w:rsidR="00B2050B" w:rsidRPr="004C2187" w:rsidRDefault="00B2050B" w:rsidP="00B2050B">
            <w:pPr>
              <w:tabs>
                <w:tab w:val="left" w:pos="8505"/>
              </w:tabs>
              <w:ind w:right="1"/>
              <w:jc w:val="both"/>
              <w:rPr>
                <w:del w:id="6795" w:author="Pavla Trefilová" w:date="2019-11-18T17:19:00Z"/>
                <w:color w:val="0000FF"/>
                <w:u w:val="single"/>
              </w:rPr>
            </w:pPr>
          </w:p>
        </w:tc>
      </w:tr>
      <w:tr w:rsidR="00B2050B" w14:paraId="2A356064" w14:textId="77777777" w:rsidTr="00B2050B">
        <w:trPr>
          <w:gridAfter w:val="1"/>
          <w:wAfter w:w="116" w:type="dxa"/>
          <w:trHeight w:val="218"/>
          <w:del w:id="6796" w:author="Pavla Trefilová" w:date="2019-11-18T17:19:00Z"/>
        </w:trPr>
        <w:tc>
          <w:tcPr>
            <w:tcW w:w="9859" w:type="dxa"/>
            <w:gridSpan w:val="13"/>
            <w:shd w:val="clear" w:color="auto" w:fill="F7CAAC"/>
          </w:tcPr>
          <w:p w14:paraId="102D056A" w14:textId="77777777" w:rsidR="00B2050B" w:rsidRDefault="00B2050B" w:rsidP="00B2050B">
            <w:pPr>
              <w:rPr>
                <w:del w:id="6797" w:author="Pavla Trefilová" w:date="2019-11-18T17:19:00Z"/>
                <w:b/>
              </w:rPr>
            </w:pPr>
            <w:del w:id="6798" w:author="Pavla Trefilová" w:date="2019-11-18T17:19:00Z">
              <w:r>
                <w:rPr>
                  <w:b/>
                </w:rPr>
                <w:delText>Působení v zahraničí</w:delText>
              </w:r>
            </w:del>
          </w:p>
        </w:tc>
      </w:tr>
      <w:tr w:rsidR="00B2050B" w14:paraId="409A0E5B" w14:textId="77777777" w:rsidTr="001F1464">
        <w:trPr>
          <w:gridAfter w:val="1"/>
          <w:wAfter w:w="116" w:type="dxa"/>
          <w:trHeight w:val="69"/>
          <w:del w:id="6799" w:author="Pavla Trefilová" w:date="2019-11-18T17:19:00Z"/>
        </w:trPr>
        <w:tc>
          <w:tcPr>
            <w:tcW w:w="9859" w:type="dxa"/>
            <w:gridSpan w:val="13"/>
          </w:tcPr>
          <w:p w14:paraId="5CBFAE99" w14:textId="77777777" w:rsidR="00B2050B" w:rsidRDefault="00B2050B" w:rsidP="00B2050B">
            <w:pPr>
              <w:rPr>
                <w:del w:id="6800" w:author="Pavla Trefilová" w:date="2019-11-18T17:19:00Z"/>
                <w:b/>
              </w:rPr>
            </w:pPr>
          </w:p>
        </w:tc>
      </w:tr>
      <w:tr w:rsidR="00B2050B" w14:paraId="45FC5CBC" w14:textId="77777777" w:rsidTr="001F1464">
        <w:trPr>
          <w:gridAfter w:val="1"/>
          <w:wAfter w:w="116" w:type="dxa"/>
          <w:cantSplit/>
          <w:trHeight w:val="60"/>
          <w:del w:id="6801" w:author="Pavla Trefilová" w:date="2019-11-18T17:19:00Z"/>
        </w:trPr>
        <w:tc>
          <w:tcPr>
            <w:tcW w:w="2518" w:type="dxa"/>
            <w:shd w:val="clear" w:color="auto" w:fill="F7CAAC"/>
          </w:tcPr>
          <w:p w14:paraId="71258CAD" w14:textId="77777777" w:rsidR="00B2050B" w:rsidRDefault="00B2050B" w:rsidP="00B2050B">
            <w:pPr>
              <w:jc w:val="both"/>
              <w:rPr>
                <w:del w:id="6802" w:author="Pavla Trefilová" w:date="2019-11-18T17:19:00Z"/>
                <w:b/>
              </w:rPr>
            </w:pPr>
            <w:del w:id="6803" w:author="Pavla Trefilová" w:date="2019-11-18T17:19:00Z">
              <w:r>
                <w:rPr>
                  <w:b/>
                </w:rPr>
                <w:delText xml:space="preserve">Podpis </w:delText>
              </w:r>
            </w:del>
          </w:p>
        </w:tc>
        <w:tc>
          <w:tcPr>
            <w:tcW w:w="4536" w:type="dxa"/>
            <w:gridSpan w:val="6"/>
          </w:tcPr>
          <w:p w14:paraId="4892BDF6" w14:textId="77777777" w:rsidR="00B2050B" w:rsidRDefault="00B2050B" w:rsidP="00B2050B">
            <w:pPr>
              <w:jc w:val="both"/>
              <w:rPr>
                <w:del w:id="6804" w:author="Pavla Trefilová" w:date="2019-11-18T17:19:00Z"/>
              </w:rPr>
            </w:pPr>
          </w:p>
        </w:tc>
        <w:tc>
          <w:tcPr>
            <w:tcW w:w="786" w:type="dxa"/>
            <w:gridSpan w:val="2"/>
            <w:shd w:val="clear" w:color="auto" w:fill="F7CAAC"/>
          </w:tcPr>
          <w:p w14:paraId="408E5C9C" w14:textId="77777777" w:rsidR="00B2050B" w:rsidRDefault="00B2050B" w:rsidP="00B2050B">
            <w:pPr>
              <w:jc w:val="both"/>
              <w:rPr>
                <w:del w:id="6805" w:author="Pavla Trefilová" w:date="2019-11-18T17:19:00Z"/>
              </w:rPr>
            </w:pPr>
            <w:del w:id="6806" w:author="Pavla Trefilová" w:date="2019-11-18T17:19:00Z">
              <w:r>
                <w:rPr>
                  <w:b/>
                </w:rPr>
                <w:delText>datum</w:delText>
              </w:r>
            </w:del>
          </w:p>
        </w:tc>
        <w:tc>
          <w:tcPr>
            <w:tcW w:w="2019" w:type="dxa"/>
            <w:gridSpan w:val="4"/>
          </w:tcPr>
          <w:p w14:paraId="3083A922" w14:textId="77777777" w:rsidR="00B2050B" w:rsidRDefault="00B2050B" w:rsidP="00B2050B">
            <w:pPr>
              <w:jc w:val="both"/>
              <w:rPr>
                <w:del w:id="6807" w:author="Pavla Trefilová" w:date="2019-11-18T17:19:00Z"/>
              </w:rPr>
            </w:pPr>
          </w:p>
        </w:tc>
      </w:tr>
    </w:tbl>
    <w:p w14:paraId="7D7E7AE6" w14:textId="77777777" w:rsidR="00B2050B" w:rsidRDefault="00B2050B" w:rsidP="00B2050B">
      <w:pPr>
        <w:rPr>
          <w:del w:id="6808" w:author="Pavla Trefilová" w:date="2019-11-18T17:19:00Z"/>
        </w:rPr>
      </w:pPr>
      <w:del w:id="6809" w:author="Pavla Trefilová" w:date="2019-11-18T17:19:00Z">
        <w:r>
          <w:br w:type="page"/>
        </w:r>
      </w:del>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Change w:id="6810">
          <w:tblGrid>
            <w:gridCol w:w="76"/>
            <w:gridCol w:w="2453"/>
            <w:gridCol w:w="832"/>
            <w:gridCol w:w="76"/>
            <w:gridCol w:w="1652"/>
            <w:gridCol w:w="526"/>
            <w:gridCol w:w="76"/>
            <w:gridCol w:w="394"/>
            <w:gridCol w:w="76"/>
            <w:gridCol w:w="922"/>
            <w:gridCol w:w="712"/>
            <w:gridCol w:w="76"/>
            <w:gridCol w:w="1"/>
            <w:gridCol w:w="76"/>
            <w:gridCol w:w="559"/>
            <w:gridCol w:w="76"/>
            <w:gridCol w:w="620"/>
            <w:gridCol w:w="76"/>
            <w:gridCol w:w="621"/>
            <w:gridCol w:w="76"/>
          </w:tblGrid>
        </w:tblGridChange>
      </w:tblGrid>
      <w:tr w:rsidR="00B2050B" w14:paraId="75AB66A2" w14:textId="77777777" w:rsidTr="00B2050B">
        <w:trPr>
          <w:del w:id="6811" w:author="Pavla Trefilová" w:date="2019-11-18T17:19:00Z"/>
        </w:trPr>
        <w:tc>
          <w:tcPr>
            <w:tcW w:w="9859" w:type="dxa"/>
            <w:gridSpan w:val="11"/>
            <w:tcBorders>
              <w:bottom w:val="double" w:sz="4" w:space="0" w:color="auto"/>
            </w:tcBorders>
            <w:shd w:val="clear" w:color="auto" w:fill="BDD6EE"/>
          </w:tcPr>
          <w:p w14:paraId="783DCB41" w14:textId="77777777" w:rsidR="00B2050B" w:rsidRDefault="00B2050B" w:rsidP="00B2050B">
            <w:pPr>
              <w:jc w:val="both"/>
              <w:rPr>
                <w:del w:id="6812" w:author="Pavla Trefilová" w:date="2019-11-18T17:19:00Z"/>
                <w:b/>
                <w:sz w:val="28"/>
              </w:rPr>
            </w:pPr>
            <w:del w:id="6813" w:author="Pavla Trefilová" w:date="2019-11-18T17:19:00Z">
              <w:r>
                <w:rPr>
                  <w:b/>
                  <w:sz w:val="28"/>
                </w:rPr>
                <w:lastRenderedPageBreak/>
                <w:delText>C-I – Personální zabezpečení</w:delText>
              </w:r>
            </w:del>
          </w:p>
        </w:tc>
      </w:tr>
      <w:tr w:rsidR="00B2050B" w14:paraId="6659816C" w14:textId="77777777" w:rsidTr="00B2050B">
        <w:trPr>
          <w:del w:id="6814" w:author="Pavla Trefilová" w:date="2019-11-18T17:19:00Z"/>
        </w:trPr>
        <w:tc>
          <w:tcPr>
            <w:tcW w:w="2518" w:type="dxa"/>
            <w:tcBorders>
              <w:top w:val="double" w:sz="4" w:space="0" w:color="auto"/>
            </w:tcBorders>
            <w:shd w:val="clear" w:color="auto" w:fill="F7CAAC"/>
          </w:tcPr>
          <w:p w14:paraId="4B8D55F4" w14:textId="77777777" w:rsidR="00B2050B" w:rsidRDefault="00B2050B" w:rsidP="00B2050B">
            <w:pPr>
              <w:jc w:val="both"/>
              <w:rPr>
                <w:del w:id="6815" w:author="Pavla Trefilová" w:date="2019-11-18T17:19:00Z"/>
                <w:b/>
              </w:rPr>
            </w:pPr>
            <w:del w:id="6816" w:author="Pavla Trefilová" w:date="2019-11-18T17:19:00Z">
              <w:r>
                <w:rPr>
                  <w:b/>
                </w:rPr>
                <w:delText>Vysoká škola</w:delText>
              </w:r>
            </w:del>
          </w:p>
        </w:tc>
        <w:tc>
          <w:tcPr>
            <w:tcW w:w="7341" w:type="dxa"/>
            <w:gridSpan w:val="10"/>
          </w:tcPr>
          <w:p w14:paraId="08274A49" w14:textId="77777777" w:rsidR="00B2050B" w:rsidRDefault="00B2050B" w:rsidP="00B2050B">
            <w:pPr>
              <w:jc w:val="both"/>
              <w:rPr>
                <w:del w:id="6817" w:author="Pavla Trefilová" w:date="2019-11-18T17:19:00Z"/>
              </w:rPr>
            </w:pPr>
            <w:del w:id="6818" w:author="Pavla Trefilová" w:date="2019-11-18T17:19:00Z">
              <w:r>
                <w:delText>Univerzita Tomáše Bati ve Zlíně</w:delText>
              </w:r>
            </w:del>
          </w:p>
        </w:tc>
      </w:tr>
      <w:tr w:rsidR="00B2050B" w14:paraId="6299F536" w14:textId="77777777" w:rsidTr="00B2050B">
        <w:trPr>
          <w:del w:id="6819" w:author="Pavla Trefilová" w:date="2019-11-18T17:19:00Z"/>
        </w:trPr>
        <w:tc>
          <w:tcPr>
            <w:tcW w:w="2518" w:type="dxa"/>
            <w:shd w:val="clear" w:color="auto" w:fill="F7CAAC"/>
          </w:tcPr>
          <w:p w14:paraId="12C70133" w14:textId="77777777" w:rsidR="00B2050B" w:rsidRDefault="00B2050B" w:rsidP="00B2050B">
            <w:pPr>
              <w:jc w:val="both"/>
              <w:rPr>
                <w:del w:id="6820" w:author="Pavla Trefilová" w:date="2019-11-18T17:19:00Z"/>
                <w:b/>
              </w:rPr>
            </w:pPr>
            <w:del w:id="6821" w:author="Pavla Trefilová" w:date="2019-11-18T17:19:00Z">
              <w:r>
                <w:rPr>
                  <w:b/>
                </w:rPr>
                <w:delText>Součást vysoké školy</w:delText>
              </w:r>
            </w:del>
          </w:p>
        </w:tc>
        <w:tc>
          <w:tcPr>
            <w:tcW w:w="7341" w:type="dxa"/>
            <w:gridSpan w:val="10"/>
          </w:tcPr>
          <w:p w14:paraId="7785C9C1" w14:textId="77777777" w:rsidR="00B2050B" w:rsidRDefault="00B2050B" w:rsidP="00B2050B">
            <w:pPr>
              <w:jc w:val="both"/>
              <w:rPr>
                <w:del w:id="6822" w:author="Pavla Trefilová" w:date="2019-11-18T17:19:00Z"/>
              </w:rPr>
            </w:pPr>
            <w:del w:id="6823" w:author="Pavla Trefilová" w:date="2019-11-18T17:19:00Z">
              <w:r>
                <w:delText>Fakulta managementu a ekonomiky</w:delText>
              </w:r>
            </w:del>
          </w:p>
        </w:tc>
      </w:tr>
      <w:tr w:rsidR="00B2050B" w14:paraId="533FEE9E" w14:textId="77777777" w:rsidTr="00B2050B">
        <w:trPr>
          <w:del w:id="6824" w:author="Pavla Trefilová" w:date="2019-11-18T17:19:00Z"/>
        </w:trPr>
        <w:tc>
          <w:tcPr>
            <w:tcW w:w="2518" w:type="dxa"/>
            <w:shd w:val="clear" w:color="auto" w:fill="F7CAAC"/>
          </w:tcPr>
          <w:p w14:paraId="4760FB73" w14:textId="77777777" w:rsidR="00B2050B" w:rsidRDefault="00B2050B" w:rsidP="00B2050B">
            <w:pPr>
              <w:jc w:val="both"/>
              <w:rPr>
                <w:del w:id="6825" w:author="Pavla Trefilová" w:date="2019-11-18T17:19:00Z"/>
                <w:b/>
              </w:rPr>
            </w:pPr>
            <w:del w:id="6826" w:author="Pavla Trefilová" w:date="2019-11-18T17:19:00Z">
              <w:r>
                <w:rPr>
                  <w:b/>
                </w:rPr>
                <w:delText>Název studijního programu</w:delText>
              </w:r>
            </w:del>
          </w:p>
        </w:tc>
        <w:tc>
          <w:tcPr>
            <w:tcW w:w="7341" w:type="dxa"/>
            <w:gridSpan w:val="10"/>
          </w:tcPr>
          <w:p w14:paraId="6E9B34A7" w14:textId="77777777" w:rsidR="00B2050B" w:rsidRDefault="00343DC3" w:rsidP="00B2050B">
            <w:pPr>
              <w:jc w:val="both"/>
              <w:rPr>
                <w:del w:id="6827" w:author="Pavla Trefilová" w:date="2019-11-18T17:19:00Z"/>
              </w:rPr>
            </w:pPr>
            <w:del w:id="6828" w:author="Pavla Trefilová" w:date="2019-11-18T17:19:00Z">
              <w:r>
                <w:delText xml:space="preserve">Economics and Management </w:delText>
              </w:r>
            </w:del>
          </w:p>
        </w:tc>
      </w:tr>
      <w:tr w:rsidR="00534C60" w14:paraId="4536FA9F" w14:textId="77777777" w:rsidTr="006C1AC3">
        <w:tc>
          <w:tcPr>
            <w:tcW w:w="2529" w:type="dxa"/>
            <w:shd w:val="clear" w:color="auto" w:fill="F7CAAC"/>
          </w:tcPr>
          <w:p w14:paraId="442D7FFB" w14:textId="77777777" w:rsidR="006C1AC3" w:rsidRDefault="006C1AC3" w:rsidP="006C1AC3">
            <w:pPr>
              <w:jc w:val="both"/>
              <w:rPr>
                <w:b/>
              </w:rPr>
            </w:pPr>
            <w:r>
              <w:rPr>
                <w:b/>
              </w:rPr>
              <w:t>Jméno a příjmení</w:t>
            </w:r>
          </w:p>
        </w:tc>
        <w:tc>
          <w:tcPr>
            <w:tcW w:w="4554" w:type="dxa"/>
            <w:gridSpan w:val="5"/>
          </w:tcPr>
          <w:p w14:paraId="20938725" w14:textId="77777777" w:rsidR="006C1AC3" w:rsidRDefault="006C1AC3" w:rsidP="006C1AC3">
            <w:pPr>
              <w:jc w:val="both"/>
            </w:pPr>
            <w:r>
              <w:t>Věra KOZÁKOVÁ</w:t>
            </w:r>
          </w:p>
        </w:tc>
        <w:tc>
          <w:tcPr>
            <w:tcW w:w="712" w:type="dxa"/>
            <w:shd w:val="clear" w:color="auto" w:fill="F7CAAC"/>
          </w:tcPr>
          <w:p w14:paraId="56B44A71" w14:textId="77777777" w:rsidR="006C1AC3" w:rsidRDefault="006C1AC3" w:rsidP="006C1AC3">
            <w:pPr>
              <w:jc w:val="both"/>
              <w:rPr>
                <w:b/>
              </w:rPr>
            </w:pPr>
            <w:r>
              <w:rPr>
                <w:b/>
              </w:rPr>
              <w:t>Tituly</w:t>
            </w:r>
          </w:p>
        </w:tc>
        <w:tc>
          <w:tcPr>
            <w:tcW w:w="2105" w:type="dxa"/>
            <w:gridSpan w:val="4"/>
          </w:tcPr>
          <w:p w14:paraId="5D98AD23" w14:textId="77777777" w:rsidR="006C1AC3" w:rsidRDefault="006C1AC3" w:rsidP="006C1AC3">
            <w:pPr>
              <w:jc w:val="both"/>
            </w:pPr>
            <w:r>
              <w:t>Mgr., Ph.D.</w:t>
            </w:r>
          </w:p>
        </w:tc>
      </w:tr>
      <w:tr w:rsidR="00534C60" w14:paraId="35DC3C8A" w14:textId="77777777" w:rsidTr="006C1AC3">
        <w:tc>
          <w:tcPr>
            <w:tcW w:w="2529" w:type="dxa"/>
            <w:shd w:val="clear" w:color="auto" w:fill="F7CAAC"/>
          </w:tcPr>
          <w:p w14:paraId="6939769B" w14:textId="77777777" w:rsidR="006C1AC3" w:rsidRDefault="006C1AC3" w:rsidP="006C1AC3">
            <w:pPr>
              <w:jc w:val="both"/>
              <w:rPr>
                <w:b/>
              </w:rPr>
            </w:pPr>
            <w:r>
              <w:rPr>
                <w:b/>
              </w:rPr>
              <w:t>Rok narození</w:t>
            </w:r>
          </w:p>
        </w:tc>
        <w:tc>
          <w:tcPr>
            <w:tcW w:w="832" w:type="dxa"/>
          </w:tcPr>
          <w:p w14:paraId="5C881823" w14:textId="77777777" w:rsidR="006C1AC3" w:rsidRDefault="006C1AC3" w:rsidP="006C1AC3">
            <w:pPr>
              <w:jc w:val="both"/>
            </w:pPr>
            <w:r>
              <w:t>1957</w:t>
            </w:r>
          </w:p>
        </w:tc>
        <w:tc>
          <w:tcPr>
            <w:tcW w:w="1728" w:type="dxa"/>
            <w:shd w:val="clear" w:color="auto" w:fill="F7CAAC"/>
          </w:tcPr>
          <w:p w14:paraId="6C12CBE8" w14:textId="77777777" w:rsidR="006C1AC3" w:rsidRDefault="006C1AC3" w:rsidP="006C1AC3">
            <w:pPr>
              <w:jc w:val="both"/>
              <w:rPr>
                <w:b/>
              </w:rPr>
            </w:pPr>
            <w:r>
              <w:rPr>
                <w:b/>
              </w:rPr>
              <w:t>typ vztahu k VŠ</w:t>
            </w:r>
          </w:p>
        </w:tc>
        <w:tc>
          <w:tcPr>
            <w:tcW w:w="996" w:type="dxa"/>
            <w:gridSpan w:val="2"/>
          </w:tcPr>
          <w:p w14:paraId="28257147" w14:textId="77777777" w:rsidR="006C1AC3" w:rsidRDefault="006C1AC3" w:rsidP="006C1AC3">
            <w:pPr>
              <w:jc w:val="both"/>
            </w:pPr>
            <w:r>
              <w:t>pp</w:t>
            </w:r>
          </w:p>
        </w:tc>
        <w:tc>
          <w:tcPr>
            <w:tcW w:w="998" w:type="dxa"/>
            <w:shd w:val="clear" w:color="auto" w:fill="F7CAAC"/>
          </w:tcPr>
          <w:p w14:paraId="3F777D25" w14:textId="77777777" w:rsidR="006C1AC3" w:rsidRDefault="006C1AC3" w:rsidP="006C1AC3">
            <w:pPr>
              <w:jc w:val="both"/>
              <w:rPr>
                <w:b/>
              </w:rPr>
            </w:pPr>
            <w:r>
              <w:rPr>
                <w:b/>
              </w:rPr>
              <w:t>rozsah</w:t>
            </w:r>
          </w:p>
        </w:tc>
        <w:tc>
          <w:tcPr>
            <w:tcW w:w="712" w:type="dxa"/>
          </w:tcPr>
          <w:p w14:paraId="6608D1CD" w14:textId="77777777" w:rsidR="006C1AC3" w:rsidRDefault="006C1AC3" w:rsidP="006C1AC3">
            <w:pPr>
              <w:jc w:val="both"/>
            </w:pPr>
            <w:r>
              <w:t>40</w:t>
            </w:r>
          </w:p>
        </w:tc>
        <w:tc>
          <w:tcPr>
            <w:tcW w:w="712" w:type="dxa"/>
            <w:gridSpan w:val="2"/>
            <w:shd w:val="clear" w:color="auto" w:fill="F7CAAC"/>
          </w:tcPr>
          <w:p w14:paraId="7B658BBF" w14:textId="77777777" w:rsidR="006C1AC3" w:rsidRDefault="006C1AC3" w:rsidP="006C1AC3">
            <w:pPr>
              <w:jc w:val="both"/>
              <w:rPr>
                <w:b/>
              </w:rPr>
            </w:pPr>
            <w:r>
              <w:rPr>
                <w:b/>
              </w:rPr>
              <w:t>do kdy</w:t>
            </w:r>
          </w:p>
        </w:tc>
        <w:tc>
          <w:tcPr>
            <w:tcW w:w="1393" w:type="dxa"/>
            <w:gridSpan w:val="2"/>
          </w:tcPr>
          <w:p w14:paraId="01AF1C45" w14:textId="77777777" w:rsidR="006C1AC3" w:rsidRDefault="006C1AC3" w:rsidP="006C1AC3">
            <w:pPr>
              <w:jc w:val="both"/>
            </w:pPr>
            <w:r>
              <w:t>N</w:t>
            </w:r>
          </w:p>
        </w:tc>
      </w:tr>
      <w:tr w:rsidR="00534C60" w14:paraId="666AA5B7" w14:textId="77777777" w:rsidTr="006C1AC3">
        <w:tc>
          <w:tcPr>
            <w:tcW w:w="5089" w:type="dxa"/>
            <w:gridSpan w:val="3"/>
            <w:shd w:val="clear" w:color="auto" w:fill="F7CAAC"/>
          </w:tcPr>
          <w:p w14:paraId="5D0B39D3" w14:textId="77777777" w:rsidR="006C1AC3" w:rsidRDefault="006C1AC3" w:rsidP="006C1AC3">
            <w:pPr>
              <w:jc w:val="both"/>
              <w:rPr>
                <w:b/>
              </w:rPr>
            </w:pPr>
            <w:r>
              <w:rPr>
                <w:b/>
              </w:rPr>
              <w:t>Typ vztahu na součásti VŠ, která uskutečňuje st. program</w:t>
            </w:r>
          </w:p>
        </w:tc>
        <w:tc>
          <w:tcPr>
            <w:tcW w:w="996" w:type="dxa"/>
            <w:gridSpan w:val="2"/>
          </w:tcPr>
          <w:p w14:paraId="12B62D45" w14:textId="77777777" w:rsidR="006C1AC3" w:rsidRDefault="006C1AC3" w:rsidP="006C1AC3">
            <w:pPr>
              <w:jc w:val="both"/>
            </w:pPr>
          </w:p>
        </w:tc>
        <w:tc>
          <w:tcPr>
            <w:tcW w:w="998" w:type="dxa"/>
            <w:shd w:val="clear" w:color="auto" w:fill="F7CAAC"/>
          </w:tcPr>
          <w:p w14:paraId="71F36CD5" w14:textId="77777777" w:rsidR="006C1AC3" w:rsidRDefault="006C1AC3" w:rsidP="006C1AC3">
            <w:pPr>
              <w:jc w:val="both"/>
              <w:rPr>
                <w:b/>
              </w:rPr>
            </w:pPr>
            <w:r>
              <w:rPr>
                <w:b/>
              </w:rPr>
              <w:t>rozsah</w:t>
            </w:r>
          </w:p>
        </w:tc>
        <w:tc>
          <w:tcPr>
            <w:tcW w:w="712" w:type="dxa"/>
          </w:tcPr>
          <w:p w14:paraId="22A30D22" w14:textId="77777777" w:rsidR="006C1AC3" w:rsidRDefault="006C1AC3" w:rsidP="006C1AC3">
            <w:pPr>
              <w:jc w:val="both"/>
            </w:pPr>
          </w:p>
        </w:tc>
        <w:tc>
          <w:tcPr>
            <w:tcW w:w="712" w:type="dxa"/>
            <w:gridSpan w:val="2"/>
            <w:shd w:val="clear" w:color="auto" w:fill="F7CAAC"/>
          </w:tcPr>
          <w:p w14:paraId="643B9E9A" w14:textId="77777777" w:rsidR="006C1AC3" w:rsidRDefault="006C1AC3" w:rsidP="006C1AC3">
            <w:pPr>
              <w:jc w:val="both"/>
              <w:rPr>
                <w:b/>
              </w:rPr>
            </w:pPr>
            <w:r>
              <w:rPr>
                <w:b/>
              </w:rPr>
              <w:t>do kdy</w:t>
            </w:r>
          </w:p>
        </w:tc>
        <w:tc>
          <w:tcPr>
            <w:tcW w:w="1393" w:type="dxa"/>
            <w:gridSpan w:val="2"/>
          </w:tcPr>
          <w:p w14:paraId="5E405E33" w14:textId="77777777" w:rsidR="006C1AC3" w:rsidRDefault="006C1AC3" w:rsidP="006C1AC3">
            <w:pPr>
              <w:jc w:val="both"/>
            </w:pPr>
          </w:p>
        </w:tc>
      </w:tr>
      <w:tr w:rsidR="00534C60" w14:paraId="27957615" w14:textId="77777777" w:rsidTr="006C1AC3">
        <w:tc>
          <w:tcPr>
            <w:tcW w:w="6085" w:type="dxa"/>
            <w:gridSpan w:val="5"/>
            <w:shd w:val="clear" w:color="auto" w:fill="F7CAAC"/>
          </w:tcPr>
          <w:p w14:paraId="2464397F" w14:textId="77777777" w:rsidR="006C1AC3" w:rsidRDefault="006C1AC3" w:rsidP="006C1AC3">
            <w:pPr>
              <w:jc w:val="both"/>
            </w:pPr>
            <w:r>
              <w:rPr>
                <w:b/>
              </w:rPr>
              <w:t>Další současná působení jako akademický pracovník na jiných VŠ</w:t>
            </w:r>
          </w:p>
        </w:tc>
        <w:tc>
          <w:tcPr>
            <w:tcW w:w="1710" w:type="dxa"/>
            <w:gridSpan w:val="2"/>
            <w:shd w:val="clear" w:color="auto" w:fill="F7CAAC"/>
          </w:tcPr>
          <w:p w14:paraId="33FE72B6" w14:textId="77777777" w:rsidR="006C1AC3" w:rsidRDefault="006C1AC3" w:rsidP="006C1AC3">
            <w:pPr>
              <w:jc w:val="both"/>
              <w:rPr>
                <w:b/>
              </w:rPr>
            </w:pPr>
            <w:r>
              <w:rPr>
                <w:b/>
              </w:rPr>
              <w:t>typ prac. vztahu</w:t>
            </w:r>
          </w:p>
        </w:tc>
        <w:tc>
          <w:tcPr>
            <w:tcW w:w="2105" w:type="dxa"/>
            <w:gridSpan w:val="4"/>
            <w:shd w:val="clear" w:color="auto" w:fill="F7CAAC"/>
          </w:tcPr>
          <w:p w14:paraId="43838516" w14:textId="77777777" w:rsidR="006C1AC3" w:rsidRDefault="006C1AC3" w:rsidP="006C1AC3">
            <w:pPr>
              <w:jc w:val="both"/>
              <w:rPr>
                <w:b/>
              </w:rPr>
            </w:pPr>
            <w:r>
              <w:rPr>
                <w:b/>
              </w:rPr>
              <w:t>rozsah</w:t>
            </w:r>
          </w:p>
        </w:tc>
      </w:tr>
      <w:tr w:rsidR="006C1AC3" w14:paraId="0F019BE8"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29"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830" w:author="Pavla Trefilová" w:date="2019-11-18T17:19:00Z">
            <w:trPr>
              <w:gridBefore w:val="1"/>
            </w:trPr>
          </w:trPrChange>
        </w:trPr>
        <w:tc>
          <w:tcPr>
            <w:tcW w:w="6085" w:type="dxa"/>
            <w:gridSpan w:val="5"/>
            <w:tcPrChange w:id="6831" w:author="Pavla Trefilová" w:date="2019-11-18T17:19:00Z">
              <w:tcPr>
                <w:tcW w:w="6060" w:type="dxa"/>
                <w:gridSpan w:val="8"/>
              </w:tcPr>
            </w:tcPrChange>
          </w:tcPr>
          <w:p w14:paraId="2BDFDC58" w14:textId="77777777" w:rsidR="006C1AC3" w:rsidRDefault="006C1AC3" w:rsidP="006C1AC3">
            <w:pPr>
              <w:jc w:val="both"/>
            </w:pPr>
          </w:p>
        </w:tc>
        <w:tc>
          <w:tcPr>
            <w:tcW w:w="1710" w:type="dxa"/>
            <w:gridSpan w:val="2"/>
            <w:tcPrChange w:id="6832" w:author="Pavla Trefilová" w:date="2019-11-18T17:19:00Z">
              <w:tcPr>
                <w:tcW w:w="1703" w:type="dxa"/>
                <w:gridSpan w:val="3"/>
              </w:tcPr>
            </w:tcPrChange>
          </w:tcPr>
          <w:p w14:paraId="4614F835" w14:textId="77777777" w:rsidR="006C1AC3" w:rsidRDefault="006C1AC3" w:rsidP="006C1AC3">
            <w:pPr>
              <w:jc w:val="both"/>
            </w:pPr>
          </w:p>
        </w:tc>
        <w:tc>
          <w:tcPr>
            <w:tcW w:w="2105" w:type="dxa"/>
            <w:gridSpan w:val="4"/>
            <w:tcPrChange w:id="6833" w:author="Pavla Trefilová" w:date="2019-11-18T17:19:00Z">
              <w:tcPr>
                <w:tcW w:w="2096" w:type="dxa"/>
                <w:gridSpan w:val="8"/>
              </w:tcPr>
            </w:tcPrChange>
          </w:tcPr>
          <w:p w14:paraId="2D82D3BC" w14:textId="77777777" w:rsidR="006C1AC3" w:rsidRDefault="006C1AC3" w:rsidP="006C1AC3">
            <w:pPr>
              <w:jc w:val="both"/>
            </w:pPr>
          </w:p>
        </w:tc>
      </w:tr>
      <w:tr w:rsidR="006C1AC3" w14:paraId="16BA3E68"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34"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835" w:author="Pavla Trefilová" w:date="2019-11-18T17:19:00Z">
            <w:trPr>
              <w:gridBefore w:val="1"/>
            </w:trPr>
          </w:trPrChange>
        </w:trPr>
        <w:tc>
          <w:tcPr>
            <w:tcW w:w="6085" w:type="dxa"/>
            <w:gridSpan w:val="5"/>
            <w:tcPrChange w:id="6836" w:author="Pavla Trefilová" w:date="2019-11-18T17:19:00Z">
              <w:tcPr>
                <w:tcW w:w="6060" w:type="dxa"/>
                <w:gridSpan w:val="8"/>
              </w:tcPr>
            </w:tcPrChange>
          </w:tcPr>
          <w:p w14:paraId="4BC6C722" w14:textId="77777777" w:rsidR="006C1AC3" w:rsidRDefault="006C1AC3" w:rsidP="006C1AC3">
            <w:pPr>
              <w:jc w:val="both"/>
            </w:pPr>
          </w:p>
        </w:tc>
        <w:tc>
          <w:tcPr>
            <w:tcW w:w="1710" w:type="dxa"/>
            <w:gridSpan w:val="2"/>
            <w:tcPrChange w:id="6837" w:author="Pavla Trefilová" w:date="2019-11-18T17:19:00Z">
              <w:tcPr>
                <w:tcW w:w="1703" w:type="dxa"/>
                <w:gridSpan w:val="3"/>
              </w:tcPr>
            </w:tcPrChange>
          </w:tcPr>
          <w:p w14:paraId="23D23181" w14:textId="77777777" w:rsidR="006C1AC3" w:rsidRDefault="006C1AC3" w:rsidP="006C1AC3">
            <w:pPr>
              <w:jc w:val="both"/>
            </w:pPr>
          </w:p>
        </w:tc>
        <w:tc>
          <w:tcPr>
            <w:tcW w:w="2105" w:type="dxa"/>
            <w:gridSpan w:val="4"/>
            <w:tcPrChange w:id="6838" w:author="Pavla Trefilová" w:date="2019-11-18T17:19:00Z">
              <w:tcPr>
                <w:tcW w:w="2096" w:type="dxa"/>
                <w:gridSpan w:val="8"/>
              </w:tcPr>
            </w:tcPrChange>
          </w:tcPr>
          <w:p w14:paraId="51C1E6A6" w14:textId="77777777" w:rsidR="006C1AC3" w:rsidRDefault="006C1AC3" w:rsidP="006C1AC3">
            <w:pPr>
              <w:jc w:val="both"/>
            </w:pPr>
          </w:p>
        </w:tc>
      </w:tr>
      <w:tr w:rsidR="006C1AC3" w14:paraId="52E2D0F0"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39"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840" w:author="Pavla Trefilová" w:date="2019-11-18T17:19:00Z">
            <w:trPr>
              <w:gridBefore w:val="1"/>
            </w:trPr>
          </w:trPrChange>
        </w:trPr>
        <w:tc>
          <w:tcPr>
            <w:tcW w:w="6085" w:type="dxa"/>
            <w:gridSpan w:val="5"/>
            <w:tcPrChange w:id="6841" w:author="Pavla Trefilová" w:date="2019-11-18T17:19:00Z">
              <w:tcPr>
                <w:tcW w:w="6060" w:type="dxa"/>
                <w:gridSpan w:val="8"/>
              </w:tcPr>
            </w:tcPrChange>
          </w:tcPr>
          <w:p w14:paraId="01F8D5EE" w14:textId="77777777" w:rsidR="006C1AC3" w:rsidRDefault="006C1AC3" w:rsidP="006C1AC3">
            <w:pPr>
              <w:jc w:val="both"/>
            </w:pPr>
          </w:p>
        </w:tc>
        <w:tc>
          <w:tcPr>
            <w:tcW w:w="1710" w:type="dxa"/>
            <w:gridSpan w:val="2"/>
            <w:tcPrChange w:id="6842" w:author="Pavla Trefilová" w:date="2019-11-18T17:19:00Z">
              <w:tcPr>
                <w:tcW w:w="1703" w:type="dxa"/>
                <w:gridSpan w:val="3"/>
              </w:tcPr>
            </w:tcPrChange>
          </w:tcPr>
          <w:p w14:paraId="4233BD23" w14:textId="77777777" w:rsidR="006C1AC3" w:rsidRDefault="006C1AC3" w:rsidP="006C1AC3">
            <w:pPr>
              <w:jc w:val="both"/>
            </w:pPr>
          </w:p>
        </w:tc>
        <w:tc>
          <w:tcPr>
            <w:tcW w:w="2105" w:type="dxa"/>
            <w:gridSpan w:val="4"/>
            <w:tcPrChange w:id="6843" w:author="Pavla Trefilová" w:date="2019-11-18T17:19:00Z">
              <w:tcPr>
                <w:tcW w:w="2096" w:type="dxa"/>
                <w:gridSpan w:val="8"/>
              </w:tcPr>
            </w:tcPrChange>
          </w:tcPr>
          <w:p w14:paraId="55EBD1F7" w14:textId="77777777" w:rsidR="006C1AC3" w:rsidRDefault="006C1AC3" w:rsidP="006C1AC3">
            <w:pPr>
              <w:jc w:val="both"/>
            </w:pPr>
          </w:p>
        </w:tc>
      </w:tr>
      <w:tr w:rsidR="006C1AC3" w14:paraId="09A3F056"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44"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845" w:author="Pavla Trefilová" w:date="2019-11-18T17:19:00Z">
            <w:trPr>
              <w:gridBefore w:val="1"/>
            </w:trPr>
          </w:trPrChange>
        </w:trPr>
        <w:tc>
          <w:tcPr>
            <w:tcW w:w="6085" w:type="dxa"/>
            <w:gridSpan w:val="5"/>
            <w:tcPrChange w:id="6846" w:author="Pavla Trefilová" w:date="2019-11-18T17:19:00Z">
              <w:tcPr>
                <w:tcW w:w="6060" w:type="dxa"/>
                <w:gridSpan w:val="8"/>
              </w:tcPr>
            </w:tcPrChange>
          </w:tcPr>
          <w:p w14:paraId="627669B7" w14:textId="77777777" w:rsidR="006C1AC3" w:rsidRDefault="006C1AC3" w:rsidP="006C1AC3">
            <w:pPr>
              <w:jc w:val="both"/>
            </w:pPr>
          </w:p>
        </w:tc>
        <w:tc>
          <w:tcPr>
            <w:tcW w:w="1710" w:type="dxa"/>
            <w:gridSpan w:val="2"/>
            <w:tcPrChange w:id="6847" w:author="Pavla Trefilová" w:date="2019-11-18T17:19:00Z">
              <w:tcPr>
                <w:tcW w:w="1703" w:type="dxa"/>
                <w:gridSpan w:val="3"/>
              </w:tcPr>
            </w:tcPrChange>
          </w:tcPr>
          <w:p w14:paraId="73C28C36" w14:textId="77777777" w:rsidR="006C1AC3" w:rsidRDefault="006C1AC3" w:rsidP="006C1AC3">
            <w:pPr>
              <w:jc w:val="both"/>
            </w:pPr>
          </w:p>
        </w:tc>
        <w:tc>
          <w:tcPr>
            <w:tcW w:w="2105" w:type="dxa"/>
            <w:gridSpan w:val="4"/>
            <w:tcPrChange w:id="6848" w:author="Pavla Trefilová" w:date="2019-11-18T17:19:00Z">
              <w:tcPr>
                <w:tcW w:w="2096" w:type="dxa"/>
                <w:gridSpan w:val="8"/>
              </w:tcPr>
            </w:tcPrChange>
          </w:tcPr>
          <w:p w14:paraId="0989E1B1" w14:textId="77777777" w:rsidR="006C1AC3" w:rsidRDefault="006C1AC3" w:rsidP="006C1AC3">
            <w:pPr>
              <w:jc w:val="both"/>
            </w:pPr>
          </w:p>
        </w:tc>
      </w:tr>
      <w:tr w:rsidR="006C1AC3" w14:paraId="6A93A785"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49"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850" w:author="Pavla Trefilová" w:date="2019-11-18T17:19:00Z">
            <w:trPr>
              <w:gridBefore w:val="1"/>
            </w:trPr>
          </w:trPrChange>
        </w:trPr>
        <w:tc>
          <w:tcPr>
            <w:tcW w:w="9900" w:type="dxa"/>
            <w:gridSpan w:val="11"/>
            <w:shd w:val="clear" w:color="auto" w:fill="F7CAAC"/>
            <w:tcPrChange w:id="6851" w:author="Pavla Trefilová" w:date="2019-11-18T17:19:00Z">
              <w:tcPr>
                <w:tcW w:w="9859" w:type="dxa"/>
                <w:gridSpan w:val="19"/>
                <w:shd w:val="clear" w:color="auto" w:fill="F7CAAC"/>
              </w:tcPr>
            </w:tcPrChange>
          </w:tcPr>
          <w:p w14:paraId="7147CD16" w14:textId="77777777" w:rsidR="006C1AC3" w:rsidRDefault="006C1AC3" w:rsidP="006C1AC3">
            <w:pPr>
              <w:jc w:val="both"/>
            </w:pPr>
            <w:r>
              <w:rPr>
                <w:b/>
              </w:rPr>
              <w:t>Předměty příslušného studijního programu a způsob zapojení do jejich výuky, příp. další zapojení do uskutečňování studijního programu</w:t>
            </w:r>
          </w:p>
        </w:tc>
      </w:tr>
      <w:tr w:rsidR="006C1AC3" w14:paraId="490E9499"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52"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85"/>
          <w:trPrChange w:id="6853" w:author="Pavla Trefilová" w:date="2019-11-18T17:19:00Z">
            <w:trPr>
              <w:gridBefore w:val="1"/>
              <w:trHeight w:val="785"/>
            </w:trPr>
          </w:trPrChange>
        </w:trPr>
        <w:tc>
          <w:tcPr>
            <w:tcW w:w="9900" w:type="dxa"/>
            <w:gridSpan w:val="11"/>
            <w:tcBorders>
              <w:top w:val="nil"/>
            </w:tcBorders>
            <w:tcPrChange w:id="6854" w:author="Pavla Trefilová" w:date="2019-11-18T17:19:00Z">
              <w:tcPr>
                <w:tcW w:w="9859" w:type="dxa"/>
                <w:gridSpan w:val="19"/>
                <w:tcBorders>
                  <w:top w:val="nil"/>
                </w:tcBorders>
              </w:tcPr>
            </w:tcPrChange>
          </w:tcPr>
          <w:p w14:paraId="56B1F84B" w14:textId="77777777" w:rsidR="00B2050B" w:rsidRPr="00686E6E" w:rsidRDefault="009F5228" w:rsidP="009F5228">
            <w:pPr>
              <w:rPr>
                <w:del w:id="6855" w:author="Pavla Trefilová" w:date="2019-11-18T17:19:00Z"/>
                <w:b/>
              </w:rPr>
            </w:pPr>
            <w:del w:id="6856" w:author="Pavla Trefilová" w:date="2019-11-18T17:19:00Z">
              <w:r w:rsidRPr="008D29E0">
                <w:rPr>
                  <w:color w:val="000000"/>
                </w:rPr>
                <w:delText>German for Business</w:delText>
              </w:r>
              <w:r w:rsidR="00B2050B">
                <w:delText xml:space="preserve"> CJ1 - garant, vedení seminářů (100%)</w:delText>
              </w:r>
            </w:del>
          </w:p>
          <w:p w14:paraId="21D55E4D" w14:textId="77777777" w:rsidR="006C1AC3" w:rsidRDefault="006C1AC3" w:rsidP="006C1AC3">
            <w:pPr>
              <w:jc w:val="both"/>
            </w:pPr>
            <w:r w:rsidRPr="008D29E0">
              <w:rPr>
                <w:color w:val="000000"/>
                <w:shd w:val="clear" w:color="auto" w:fill="FFFFFF"/>
              </w:rPr>
              <w:t>German Conversation</w:t>
            </w:r>
            <w:r w:rsidRPr="008D29E0">
              <w:t xml:space="preserve"> 1</w:t>
            </w:r>
            <w:r>
              <w:t xml:space="preserve"> - garant, vedení seminářů (100%)</w:t>
            </w:r>
          </w:p>
          <w:p w14:paraId="118F7F2D" w14:textId="77777777" w:rsidR="006C1AC3" w:rsidRDefault="006C1AC3" w:rsidP="006C1AC3">
            <w:pPr>
              <w:jc w:val="both"/>
            </w:pPr>
            <w:r w:rsidRPr="008D29E0">
              <w:rPr>
                <w:color w:val="000000"/>
                <w:shd w:val="clear" w:color="auto" w:fill="FFFFFF"/>
              </w:rPr>
              <w:t>German Conversation</w:t>
            </w:r>
            <w:r w:rsidRPr="008D29E0">
              <w:t xml:space="preserve"> </w:t>
            </w:r>
            <w:r>
              <w:t>2 - garant, vedení seminářů (100%)</w:t>
            </w:r>
          </w:p>
        </w:tc>
      </w:tr>
      <w:tr w:rsidR="006C1AC3" w14:paraId="53C0EFDE"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57"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858" w:author="Pavla Trefilová" w:date="2019-11-18T17:19:00Z">
            <w:trPr>
              <w:gridBefore w:val="1"/>
            </w:trPr>
          </w:trPrChange>
        </w:trPr>
        <w:tc>
          <w:tcPr>
            <w:tcW w:w="9900" w:type="dxa"/>
            <w:gridSpan w:val="11"/>
            <w:shd w:val="clear" w:color="auto" w:fill="F7CAAC"/>
            <w:tcPrChange w:id="6859" w:author="Pavla Trefilová" w:date="2019-11-18T17:19:00Z">
              <w:tcPr>
                <w:tcW w:w="9859" w:type="dxa"/>
                <w:gridSpan w:val="19"/>
                <w:shd w:val="clear" w:color="auto" w:fill="F7CAAC"/>
              </w:tcPr>
            </w:tcPrChange>
          </w:tcPr>
          <w:p w14:paraId="4F6794B6" w14:textId="77777777" w:rsidR="006C1AC3" w:rsidRDefault="006C1AC3" w:rsidP="006C1AC3">
            <w:pPr>
              <w:jc w:val="both"/>
            </w:pPr>
            <w:r>
              <w:rPr>
                <w:b/>
              </w:rPr>
              <w:t xml:space="preserve">Údaje o vzdělání na VŠ </w:t>
            </w:r>
          </w:p>
        </w:tc>
      </w:tr>
      <w:tr w:rsidR="006C1AC3" w14:paraId="2B8BC064"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60"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85"/>
          <w:trPrChange w:id="6861" w:author="Pavla Trefilová" w:date="2019-11-18T17:19:00Z">
            <w:trPr>
              <w:gridBefore w:val="1"/>
              <w:trHeight w:val="885"/>
            </w:trPr>
          </w:trPrChange>
        </w:trPr>
        <w:tc>
          <w:tcPr>
            <w:tcW w:w="9900" w:type="dxa"/>
            <w:gridSpan w:val="11"/>
            <w:tcPrChange w:id="6862" w:author="Pavla Trefilová" w:date="2019-11-18T17:19:00Z">
              <w:tcPr>
                <w:tcW w:w="9859" w:type="dxa"/>
                <w:gridSpan w:val="19"/>
              </w:tcPr>
            </w:tcPrChange>
          </w:tcPr>
          <w:p w14:paraId="2BBF0B1D" w14:textId="77777777" w:rsidR="006C1AC3" w:rsidRDefault="006C1AC3" w:rsidP="006C1AC3">
            <w:pPr>
              <w:tabs>
                <w:tab w:val="left" w:pos="1418"/>
              </w:tabs>
              <w:autoSpaceDE w:val="0"/>
              <w:autoSpaceDN w:val="0"/>
              <w:adjustRightInd w:val="0"/>
              <w:ind w:left="1416" w:hanging="1416"/>
              <w:rPr>
                <w:b/>
                <w:bCs/>
                <w:color w:val="000000"/>
                <w:szCs w:val="24"/>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DB530D">
              <w:rPr>
                <w:color w:val="000000"/>
                <w:szCs w:val="24"/>
              </w:rPr>
              <w:t>Mgr.)</w:t>
            </w:r>
            <w:r>
              <w:rPr>
                <w:b/>
                <w:bCs/>
                <w:color w:val="000000"/>
                <w:szCs w:val="24"/>
              </w:rPr>
              <w:t xml:space="preserve"> </w:t>
            </w:r>
          </w:p>
          <w:p w14:paraId="5B1A2DDA" w14:textId="77777777" w:rsidR="006C1AC3" w:rsidRDefault="006C1AC3" w:rsidP="006C1AC3">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165DE7A1" w14:textId="77777777" w:rsidR="006C1AC3" w:rsidRPr="00DB530D" w:rsidRDefault="006C1AC3" w:rsidP="006C1AC3">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DB530D">
              <w:rPr>
                <w:color w:val="000000"/>
                <w:szCs w:val="24"/>
              </w:rPr>
              <w:t>Ph.D.)</w:t>
            </w:r>
          </w:p>
        </w:tc>
      </w:tr>
      <w:tr w:rsidR="006C1AC3" w14:paraId="2F0CB3BB"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63"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6"/>
          <w:trPrChange w:id="6864" w:author="Pavla Trefilová" w:date="2019-11-18T17:19:00Z">
            <w:trPr>
              <w:gridBefore w:val="1"/>
              <w:trHeight w:val="256"/>
            </w:trPr>
          </w:trPrChange>
        </w:trPr>
        <w:tc>
          <w:tcPr>
            <w:tcW w:w="9900" w:type="dxa"/>
            <w:gridSpan w:val="11"/>
            <w:shd w:val="clear" w:color="auto" w:fill="F7CAAC"/>
            <w:tcPrChange w:id="6865" w:author="Pavla Trefilová" w:date="2019-11-18T17:19:00Z">
              <w:tcPr>
                <w:tcW w:w="9859" w:type="dxa"/>
                <w:gridSpan w:val="19"/>
                <w:shd w:val="clear" w:color="auto" w:fill="F7CAAC"/>
              </w:tcPr>
            </w:tcPrChange>
          </w:tcPr>
          <w:p w14:paraId="2B6078F2" w14:textId="77777777" w:rsidR="006C1AC3" w:rsidRDefault="006C1AC3" w:rsidP="006C1AC3">
            <w:pPr>
              <w:jc w:val="both"/>
              <w:rPr>
                <w:b/>
              </w:rPr>
            </w:pPr>
            <w:r>
              <w:rPr>
                <w:b/>
              </w:rPr>
              <w:t>Údaje o odborném působení od absolvování VŠ</w:t>
            </w:r>
          </w:p>
        </w:tc>
      </w:tr>
      <w:tr w:rsidR="006C1AC3" w14:paraId="6790935C"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66"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10"/>
          <w:trPrChange w:id="6867" w:author="Pavla Trefilová" w:date="2019-11-18T17:19:00Z">
            <w:trPr>
              <w:gridBefore w:val="1"/>
              <w:trHeight w:val="410"/>
            </w:trPr>
          </w:trPrChange>
        </w:trPr>
        <w:tc>
          <w:tcPr>
            <w:tcW w:w="9900" w:type="dxa"/>
            <w:gridSpan w:val="11"/>
            <w:tcPrChange w:id="6868" w:author="Pavla Trefilová" w:date="2019-11-18T17:19:00Z">
              <w:tcPr>
                <w:tcW w:w="9859" w:type="dxa"/>
                <w:gridSpan w:val="19"/>
              </w:tcPr>
            </w:tcPrChange>
          </w:tcPr>
          <w:p w14:paraId="1557E248" w14:textId="77777777" w:rsidR="006C1AC3" w:rsidRDefault="006C1AC3" w:rsidP="006C1AC3">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6C1AC3" w14:paraId="247EA14E"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69"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0"/>
          <w:trPrChange w:id="6870" w:author="Pavla Trefilová" w:date="2019-11-18T17:19:00Z">
            <w:trPr>
              <w:gridBefore w:val="1"/>
              <w:trHeight w:val="250"/>
            </w:trPr>
          </w:trPrChange>
        </w:trPr>
        <w:tc>
          <w:tcPr>
            <w:tcW w:w="9900" w:type="dxa"/>
            <w:gridSpan w:val="11"/>
            <w:shd w:val="clear" w:color="auto" w:fill="F7CAAC"/>
            <w:tcPrChange w:id="6871" w:author="Pavla Trefilová" w:date="2019-11-18T17:19:00Z">
              <w:tcPr>
                <w:tcW w:w="9859" w:type="dxa"/>
                <w:gridSpan w:val="19"/>
                <w:shd w:val="clear" w:color="auto" w:fill="F7CAAC"/>
              </w:tcPr>
            </w:tcPrChange>
          </w:tcPr>
          <w:p w14:paraId="30721AE5" w14:textId="77777777" w:rsidR="006C1AC3" w:rsidRDefault="006C1AC3" w:rsidP="006C1AC3">
            <w:pPr>
              <w:jc w:val="both"/>
            </w:pPr>
            <w:r>
              <w:rPr>
                <w:b/>
              </w:rPr>
              <w:t>Zkušenosti s vedením kvalifikačních a rigorózních prací</w:t>
            </w:r>
          </w:p>
        </w:tc>
      </w:tr>
      <w:tr w:rsidR="006C1AC3" w14:paraId="00EA6851"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72"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48"/>
          <w:trPrChange w:id="6873" w:author="Pavla Trefilová" w:date="2019-11-18T17:19:00Z">
            <w:trPr>
              <w:gridBefore w:val="1"/>
              <w:trHeight w:val="448"/>
            </w:trPr>
          </w:trPrChange>
        </w:trPr>
        <w:tc>
          <w:tcPr>
            <w:tcW w:w="9900" w:type="dxa"/>
            <w:gridSpan w:val="11"/>
            <w:tcPrChange w:id="6874" w:author="Pavla Trefilová" w:date="2019-11-18T17:19:00Z">
              <w:tcPr>
                <w:tcW w:w="9859" w:type="dxa"/>
                <w:gridSpan w:val="19"/>
              </w:tcPr>
            </w:tcPrChange>
          </w:tcPr>
          <w:p w14:paraId="28FEE635" w14:textId="77777777" w:rsidR="006C1AC3" w:rsidRDefault="006C1AC3" w:rsidP="006C1AC3">
            <w:pPr>
              <w:jc w:val="both"/>
            </w:pPr>
            <w:r>
              <w:t>Počet vedených bakalářských prací – 6</w:t>
            </w:r>
          </w:p>
          <w:p w14:paraId="55D253EC" w14:textId="77777777" w:rsidR="006C1AC3" w:rsidRDefault="006C1AC3" w:rsidP="006C1AC3">
            <w:pPr>
              <w:jc w:val="both"/>
            </w:pPr>
            <w:r>
              <w:t>Počet vedených diplomových prací – 0</w:t>
            </w:r>
          </w:p>
        </w:tc>
      </w:tr>
      <w:tr w:rsidR="00534C60" w14:paraId="1AB6BA5B" w14:textId="77777777" w:rsidTr="006C1AC3">
        <w:trPr>
          <w:cantSplit/>
        </w:trPr>
        <w:tc>
          <w:tcPr>
            <w:tcW w:w="3361" w:type="dxa"/>
            <w:gridSpan w:val="2"/>
            <w:tcBorders>
              <w:top w:val="single" w:sz="12" w:space="0" w:color="auto"/>
            </w:tcBorders>
            <w:shd w:val="clear" w:color="auto" w:fill="F7CAAC"/>
          </w:tcPr>
          <w:p w14:paraId="3BB0AE43" w14:textId="77777777" w:rsidR="006C1AC3" w:rsidRDefault="006C1AC3" w:rsidP="006C1AC3">
            <w:pPr>
              <w:jc w:val="both"/>
            </w:pPr>
            <w:r>
              <w:rPr>
                <w:b/>
              </w:rPr>
              <w:t xml:space="preserve">Obor habilitačního řízení </w:t>
            </w:r>
          </w:p>
        </w:tc>
        <w:tc>
          <w:tcPr>
            <w:tcW w:w="2254" w:type="dxa"/>
            <w:gridSpan w:val="2"/>
            <w:tcBorders>
              <w:top w:val="single" w:sz="12" w:space="0" w:color="auto"/>
            </w:tcBorders>
            <w:shd w:val="clear" w:color="auto" w:fill="F7CAAC"/>
          </w:tcPr>
          <w:p w14:paraId="041A1B15" w14:textId="77777777" w:rsidR="006C1AC3" w:rsidRDefault="006C1AC3" w:rsidP="006C1AC3">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88DB24B" w14:textId="77777777" w:rsidR="006C1AC3" w:rsidRDefault="006C1AC3" w:rsidP="006C1AC3">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EFDD3E4" w14:textId="77777777" w:rsidR="006C1AC3" w:rsidRDefault="006C1AC3" w:rsidP="006C1AC3">
            <w:pPr>
              <w:jc w:val="both"/>
              <w:rPr>
                <w:b/>
              </w:rPr>
            </w:pPr>
            <w:r>
              <w:rPr>
                <w:b/>
              </w:rPr>
              <w:t>Ohlasy publikací</w:t>
            </w:r>
          </w:p>
        </w:tc>
      </w:tr>
      <w:tr w:rsidR="00534C60" w14:paraId="22BCDB42" w14:textId="77777777" w:rsidTr="006C1AC3">
        <w:trPr>
          <w:cantSplit/>
        </w:trPr>
        <w:tc>
          <w:tcPr>
            <w:tcW w:w="3361" w:type="dxa"/>
            <w:gridSpan w:val="2"/>
          </w:tcPr>
          <w:p w14:paraId="6F17F784" w14:textId="77777777" w:rsidR="006C1AC3" w:rsidRDefault="006C1AC3" w:rsidP="006C1AC3">
            <w:pPr>
              <w:jc w:val="both"/>
            </w:pPr>
          </w:p>
        </w:tc>
        <w:tc>
          <w:tcPr>
            <w:tcW w:w="2254" w:type="dxa"/>
            <w:gridSpan w:val="2"/>
          </w:tcPr>
          <w:p w14:paraId="057F8795" w14:textId="77777777" w:rsidR="006C1AC3" w:rsidRDefault="006C1AC3" w:rsidP="006C1AC3">
            <w:pPr>
              <w:jc w:val="both"/>
            </w:pPr>
          </w:p>
        </w:tc>
        <w:tc>
          <w:tcPr>
            <w:tcW w:w="2257" w:type="dxa"/>
            <w:gridSpan w:val="4"/>
            <w:tcBorders>
              <w:right w:val="single" w:sz="12" w:space="0" w:color="auto"/>
            </w:tcBorders>
          </w:tcPr>
          <w:p w14:paraId="0880FFBA" w14:textId="77777777" w:rsidR="006C1AC3" w:rsidRDefault="006C1AC3" w:rsidP="006C1AC3">
            <w:pPr>
              <w:jc w:val="both"/>
            </w:pPr>
          </w:p>
        </w:tc>
        <w:tc>
          <w:tcPr>
            <w:tcW w:w="635" w:type="dxa"/>
            <w:tcBorders>
              <w:left w:val="single" w:sz="12" w:space="0" w:color="auto"/>
            </w:tcBorders>
            <w:shd w:val="clear" w:color="auto" w:fill="F7CAAC"/>
          </w:tcPr>
          <w:p w14:paraId="57DF3692" w14:textId="77777777" w:rsidR="006C1AC3" w:rsidRDefault="006C1AC3" w:rsidP="006C1AC3">
            <w:pPr>
              <w:jc w:val="both"/>
            </w:pPr>
            <w:r>
              <w:rPr>
                <w:b/>
              </w:rPr>
              <w:t>WOS</w:t>
            </w:r>
          </w:p>
        </w:tc>
        <w:tc>
          <w:tcPr>
            <w:tcW w:w="696" w:type="dxa"/>
            <w:shd w:val="clear" w:color="auto" w:fill="F7CAAC"/>
          </w:tcPr>
          <w:p w14:paraId="293D5B21" w14:textId="77777777" w:rsidR="006C1AC3" w:rsidRDefault="006C1AC3" w:rsidP="006C1AC3">
            <w:pPr>
              <w:jc w:val="both"/>
              <w:rPr>
                <w:sz w:val="18"/>
              </w:rPr>
            </w:pPr>
            <w:r>
              <w:rPr>
                <w:b/>
                <w:sz w:val="18"/>
              </w:rPr>
              <w:t>Scopus</w:t>
            </w:r>
          </w:p>
        </w:tc>
        <w:tc>
          <w:tcPr>
            <w:tcW w:w="697" w:type="dxa"/>
            <w:shd w:val="clear" w:color="auto" w:fill="F7CAAC"/>
          </w:tcPr>
          <w:p w14:paraId="31DDBD88" w14:textId="77777777" w:rsidR="006C1AC3" w:rsidRDefault="006C1AC3" w:rsidP="006C1AC3">
            <w:pPr>
              <w:jc w:val="both"/>
            </w:pPr>
            <w:r>
              <w:rPr>
                <w:b/>
                <w:sz w:val="18"/>
              </w:rPr>
              <w:t>ostatní</w:t>
            </w:r>
          </w:p>
        </w:tc>
      </w:tr>
      <w:tr w:rsidR="00534C60" w14:paraId="050B089F" w14:textId="77777777" w:rsidTr="006C1AC3">
        <w:trPr>
          <w:cantSplit/>
          <w:trHeight w:val="70"/>
        </w:trPr>
        <w:tc>
          <w:tcPr>
            <w:tcW w:w="3361" w:type="dxa"/>
            <w:gridSpan w:val="2"/>
            <w:shd w:val="clear" w:color="auto" w:fill="F7CAAC"/>
          </w:tcPr>
          <w:p w14:paraId="42342614" w14:textId="77777777" w:rsidR="006C1AC3" w:rsidRDefault="006C1AC3" w:rsidP="006C1AC3">
            <w:pPr>
              <w:jc w:val="both"/>
            </w:pPr>
            <w:r>
              <w:rPr>
                <w:b/>
              </w:rPr>
              <w:t>Obor jmenovacího řízení</w:t>
            </w:r>
          </w:p>
        </w:tc>
        <w:tc>
          <w:tcPr>
            <w:tcW w:w="2254" w:type="dxa"/>
            <w:gridSpan w:val="2"/>
            <w:shd w:val="clear" w:color="auto" w:fill="F7CAAC"/>
          </w:tcPr>
          <w:p w14:paraId="65A5A275" w14:textId="77777777" w:rsidR="006C1AC3" w:rsidRDefault="006C1AC3" w:rsidP="006C1AC3">
            <w:pPr>
              <w:jc w:val="both"/>
            </w:pPr>
            <w:r>
              <w:rPr>
                <w:b/>
              </w:rPr>
              <w:t>Rok udělení hodnosti</w:t>
            </w:r>
          </w:p>
        </w:tc>
        <w:tc>
          <w:tcPr>
            <w:tcW w:w="2257" w:type="dxa"/>
            <w:gridSpan w:val="4"/>
            <w:tcBorders>
              <w:right w:val="single" w:sz="12" w:space="0" w:color="auto"/>
            </w:tcBorders>
            <w:shd w:val="clear" w:color="auto" w:fill="F7CAAC"/>
          </w:tcPr>
          <w:p w14:paraId="1E565080" w14:textId="77777777" w:rsidR="006C1AC3" w:rsidRDefault="006C1AC3" w:rsidP="006C1AC3">
            <w:pPr>
              <w:jc w:val="both"/>
            </w:pPr>
          </w:p>
        </w:tc>
        <w:tc>
          <w:tcPr>
            <w:tcW w:w="635" w:type="dxa"/>
            <w:vMerge w:val="restart"/>
            <w:tcBorders>
              <w:left w:val="single" w:sz="12" w:space="0" w:color="auto"/>
            </w:tcBorders>
          </w:tcPr>
          <w:p w14:paraId="705B0AD9" w14:textId="77777777" w:rsidR="006C1AC3" w:rsidRDefault="006C1AC3" w:rsidP="006C1AC3">
            <w:pPr>
              <w:jc w:val="both"/>
              <w:rPr>
                <w:b/>
              </w:rPr>
            </w:pPr>
            <w:r>
              <w:rPr>
                <w:b/>
              </w:rPr>
              <w:t>0</w:t>
            </w:r>
          </w:p>
        </w:tc>
        <w:tc>
          <w:tcPr>
            <w:tcW w:w="696" w:type="dxa"/>
            <w:vMerge w:val="restart"/>
          </w:tcPr>
          <w:p w14:paraId="6FBC2A8E" w14:textId="77777777" w:rsidR="006C1AC3" w:rsidRDefault="006C1AC3" w:rsidP="006C1AC3">
            <w:pPr>
              <w:jc w:val="both"/>
              <w:rPr>
                <w:b/>
              </w:rPr>
            </w:pPr>
            <w:r>
              <w:rPr>
                <w:b/>
              </w:rPr>
              <w:t>0</w:t>
            </w:r>
          </w:p>
        </w:tc>
        <w:tc>
          <w:tcPr>
            <w:tcW w:w="697" w:type="dxa"/>
            <w:vMerge w:val="restart"/>
          </w:tcPr>
          <w:p w14:paraId="20B97004" w14:textId="77777777" w:rsidR="006C1AC3" w:rsidRDefault="006C1AC3" w:rsidP="006C1AC3">
            <w:pPr>
              <w:jc w:val="both"/>
              <w:rPr>
                <w:b/>
              </w:rPr>
            </w:pPr>
            <w:r>
              <w:rPr>
                <w:b/>
              </w:rPr>
              <w:t>0</w:t>
            </w:r>
          </w:p>
        </w:tc>
      </w:tr>
      <w:tr w:rsidR="006C1AC3" w14:paraId="7A71BEEE"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75"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6876" w:author="Pavla Trefilová" w:date="2019-11-18T17:19:00Z">
            <w:trPr>
              <w:gridBefore w:val="1"/>
              <w:trHeight w:val="205"/>
            </w:trPr>
          </w:trPrChange>
        </w:trPr>
        <w:tc>
          <w:tcPr>
            <w:tcW w:w="3361" w:type="dxa"/>
            <w:gridSpan w:val="2"/>
            <w:tcPrChange w:id="6877" w:author="Pavla Trefilová" w:date="2019-11-18T17:19:00Z">
              <w:tcPr>
                <w:tcW w:w="3347" w:type="dxa"/>
                <w:gridSpan w:val="3"/>
              </w:tcPr>
            </w:tcPrChange>
          </w:tcPr>
          <w:p w14:paraId="135673F6" w14:textId="77777777" w:rsidR="006C1AC3" w:rsidRDefault="006C1AC3" w:rsidP="006C1AC3">
            <w:pPr>
              <w:jc w:val="both"/>
            </w:pPr>
          </w:p>
        </w:tc>
        <w:tc>
          <w:tcPr>
            <w:tcW w:w="2254" w:type="dxa"/>
            <w:gridSpan w:val="2"/>
            <w:tcPrChange w:id="6878" w:author="Pavla Trefilová" w:date="2019-11-18T17:19:00Z">
              <w:tcPr>
                <w:tcW w:w="2245" w:type="dxa"/>
                <w:gridSpan w:val="3"/>
              </w:tcPr>
            </w:tcPrChange>
          </w:tcPr>
          <w:p w14:paraId="76AB60AE" w14:textId="77777777" w:rsidR="006C1AC3" w:rsidRDefault="006C1AC3" w:rsidP="006C1AC3">
            <w:pPr>
              <w:jc w:val="both"/>
            </w:pPr>
          </w:p>
        </w:tc>
        <w:tc>
          <w:tcPr>
            <w:tcW w:w="2257" w:type="dxa"/>
            <w:gridSpan w:val="4"/>
            <w:tcBorders>
              <w:right w:val="single" w:sz="12" w:space="0" w:color="auto"/>
            </w:tcBorders>
            <w:tcPrChange w:id="6879" w:author="Pavla Trefilová" w:date="2019-11-18T17:19:00Z">
              <w:tcPr>
                <w:tcW w:w="2248" w:type="dxa"/>
                <w:gridSpan w:val="7"/>
                <w:tcBorders>
                  <w:right w:val="single" w:sz="12" w:space="0" w:color="auto"/>
                </w:tcBorders>
              </w:tcPr>
            </w:tcPrChange>
          </w:tcPr>
          <w:p w14:paraId="27A8FBE2" w14:textId="77777777" w:rsidR="006C1AC3" w:rsidRDefault="006C1AC3" w:rsidP="006C1AC3">
            <w:pPr>
              <w:jc w:val="both"/>
            </w:pPr>
          </w:p>
        </w:tc>
        <w:tc>
          <w:tcPr>
            <w:tcW w:w="635" w:type="dxa"/>
            <w:vMerge/>
            <w:tcBorders>
              <w:left w:val="single" w:sz="12" w:space="0" w:color="auto"/>
            </w:tcBorders>
            <w:vAlign w:val="center"/>
            <w:tcPrChange w:id="6880" w:author="Pavla Trefilová" w:date="2019-11-18T17:19:00Z">
              <w:tcPr>
                <w:tcW w:w="632" w:type="dxa"/>
                <w:gridSpan w:val="2"/>
                <w:vMerge/>
                <w:tcBorders>
                  <w:left w:val="single" w:sz="12" w:space="0" w:color="auto"/>
                </w:tcBorders>
                <w:vAlign w:val="center"/>
              </w:tcPr>
            </w:tcPrChange>
          </w:tcPr>
          <w:p w14:paraId="18D3CC92" w14:textId="77777777" w:rsidR="006C1AC3" w:rsidRDefault="006C1AC3" w:rsidP="006C1AC3">
            <w:pPr>
              <w:rPr>
                <w:b/>
              </w:rPr>
            </w:pPr>
          </w:p>
        </w:tc>
        <w:tc>
          <w:tcPr>
            <w:tcW w:w="696" w:type="dxa"/>
            <w:vMerge/>
            <w:vAlign w:val="center"/>
            <w:tcPrChange w:id="6881" w:author="Pavla Trefilová" w:date="2019-11-18T17:19:00Z">
              <w:tcPr>
                <w:tcW w:w="693" w:type="dxa"/>
                <w:gridSpan w:val="2"/>
                <w:vMerge/>
                <w:vAlign w:val="center"/>
              </w:tcPr>
            </w:tcPrChange>
          </w:tcPr>
          <w:p w14:paraId="105BAAC0" w14:textId="77777777" w:rsidR="006C1AC3" w:rsidRDefault="006C1AC3" w:rsidP="006C1AC3">
            <w:pPr>
              <w:rPr>
                <w:b/>
              </w:rPr>
            </w:pPr>
          </w:p>
        </w:tc>
        <w:tc>
          <w:tcPr>
            <w:tcW w:w="697" w:type="dxa"/>
            <w:vMerge/>
            <w:vAlign w:val="center"/>
            <w:tcPrChange w:id="6882" w:author="Pavla Trefilová" w:date="2019-11-18T17:19:00Z">
              <w:tcPr>
                <w:tcW w:w="694" w:type="dxa"/>
                <w:gridSpan w:val="2"/>
                <w:vMerge/>
                <w:vAlign w:val="center"/>
              </w:tcPr>
            </w:tcPrChange>
          </w:tcPr>
          <w:p w14:paraId="27B23396" w14:textId="77777777" w:rsidR="006C1AC3" w:rsidRDefault="006C1AC3" w:rsidP="006C1AC3">
            <w:pPr>
              <w:rPr>
                <w:b/>
              </w:rPr>
            </w:pPr>
          </w:p>
        </w:tc>
      </w:tr>
      <w:tr w:rsidR="006C1AC3" w14:paraId="1353BF21"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83"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884" w:author="Pavla Trefilová" w:date="2019-11-18T17:19:00Z">
            <w:trPr>
              <w:gridBefore w:val="1"/>
            </w:trPr>
          </w:trPrChange>
        </w:trPr>
        <w:tc>
          <w:tcPr>
            <w:tcW w:w="9900" w:type="dxa"/>
            <w:gridSpan w:val="11"/>
            <w:shd w:val="clear" w:color="auto" w:fill="F7CAAC"/>
            <w:tcPrChange w:id="6885" w:author="Pavla Trefilová" w:date="2019-11-18T17:19:00Z">
              <w:tcPr>
                <w:tcW w:w="9859" w:type="dxa"/>
                <w:gridSpan w:val="19"/>
                <w:shd w:val="clear" w:color="auto" w:fill="F7CAAC"/>
              </w:tcPr>
            </w:tcPrChange>
          </w:tcPr>
          <w:p w14:paraId="78B6AE90" w14:textId="77777777" w:rsidR="006C1AC3" w:rsidRDefault="006C1AC3" w:rsidP="006C1AC3">
            <w:pPr>
              <w:jc w:val="both"/>
              <w:rPr>
                <w:b/>
              </w:rPr>
            </w:pPr>
            <w:r>
              <w:rPr>
                <w:b/>
              </w:rPr>
              <w:t xml:space="preserve">Přehled o nejvýznamnější publikační a další tvůrčí činnosti nebo další profesní činnosti u odborníků z praxe vztahující se k zabezpečovaným předmětům </w:t>
            </w:r>
          </w:p>
        </w:tc>
      </w:tr>
      <w:tr w:rsidR="006C1AC3" w14:paraId="7E487ECB"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86"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77"/>
          <w:trPrChange w:id="6887" w:author="Pavla Trefilová" w:date="2019-11-18T17:19:00Z">
            <w:trPr>
              <w:gridBefore w:val="1"/>
              <w:trHeight w:val="2077"/>
            </w:trPr>
          </w:trPrChange>
        </w:trPr>
        <w:tc>
          <w:tcPr>
            <w:tcW w:w="9900" w:type="dxa"/>
            <w:gridSpan w:val="11"/>
            <w:tcPrChange w:id="6888" w:author="Pavla Trefilová" w:date="2019-11-18T17:19:00Z">
              <w:tcPr>
                <w:tcW w:w="9859" w:type="dxa"/>
                <w:gridSpan w:val="19"/>
              </w:tcPr>
            </w:tcPrChange>
          </w:tcPr>
          <w:p w14:paraId="0ED80F5C" w14:textId="77777777" w:rsidR="006C1AC3" w:rsidRPr="00D62CDC" w:rsidRDefault="006C1AC3" w:rsidP="006C1AC3">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11D20302" w14:textId="77777777" w:rsidR="006C1AC3" w:rsidRDefault="006C1AC3" w:rsidP="006C1AC3">
            <w:pPr>
              <w:jc w:val="both"/>
            </w:pPr>
            <w:r w:rsidRPr="00E66B0B">
              <w:rPr>
                <w:i/>
              </w:rPr>
              <w:t>Přehled projektové činnosti:</w:t>
            </w:r>
          </w:p>
          <w:p w14:paraId="40CA1B40" w14:textId="77777777" w:rsidR="006C1AC3" w:rsidRPr="00D62CDC" w:rsidRDefault="006C1AC3" w:rsidP="006C1AC3">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24843095" w14:textId="77777777" w:rsidR="006C1AC3" w:rsidRDefault="006C1AC3" w:rsidP="006C1AC3">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6C1AC3" w14:paraId="1B149A3B"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89"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8"/>
          <w:trPrChange w:id="6890" w:author="Pavla Trefilová" w:date="2019-11-18T17:19:00Z">
            <w:trPr>
              <w:gridBefore w:val="1"/>
              <w:trHeight w:val="218"/>
            </w:trPr>
          </w:trPrChange>
        </w:trPr>
        <w:tc>
          <w:tcPr>
            <w:tcW w:w="9900" w:type="dxa"/>
            <w:gridSpan w:val="11"/>
            <w:shd w:val="clear" w:color="auto" w:fill="F7CAAC"/>
            <w:tcPrChange w:id="6891" w:author="Pavla Trefilová" w:date="2019-11-18T17:19:00Z">
              <w:tcPr>
                <w:tcW w:w="9859" w:type="dxa"/>
                <w:gridSpan w:val="19"/>
                <w:shd w:val="clear" w:color="auto" w:fill="F7CAAC"/>
              </w:tcPr>
            </w:tcPrChange>
          </w:tcPr>
          <w:p w14:paraId="3E353A91" w14:textId="77777777" w:rsidR="006C1AC3" w:rsidRDefault="006C1AC3" w:rsidP="006C1AC3">
            <w:pPr>
              <w:rPr>
                <w:b/>
              </w:rPr>
            </w:pPr>
            <w:r>
              <w:rPr>
                <w:b/>
              </w:rPr>
              <w:t>Působení v zahraničí</w:t>
            </w:r>
          </w:p>
        </w:tc>
      </w:tr>
      <w:tr w:rsidR="006C1AC3" w14:paraId="035AE873" w14:textId="77777777" w:rsidTr="006C1AC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92"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66"/>
          <w:trPrChange w:id="6893" w:author="Pavla Trefilová" w:date="2019-11-18T17:19:00Z">
            <w:trPr>
              <w:gridBefore w:val="1"/>
              <w:trHeight w:val="166"/>
            </w:trPr>
          </w:trPrChange>
        </w:trPr>
        <w:tc>
          <w:tcPr>
            <w:tcW w:w="9900" w:type="dxa"/>
            <w:gridSpan w:val="11"/>
            <w:tcPrChange w:id="6894" w:author="Pavla Trefilová" w:date="2019-11-18T17:19:00Z">
              <w:tcPr>
                <w:tcW w:w="9859" w:type="dxa"/>
                <w:gridSpan w:val="19"/>
              </w:tcPr>
            </w:tcPrChange>
          </w:tcPr>
          <w:p w14:paraId="006D7CD7" w14:textId="77777777" w:rsidR="006C1AC3" w:rsidRDefault="006C1AC3" w:rsidP="006C1AC3">
            <w:pPr>
              <w:rPr>
                <w:b/>
              </w:rPr>
            </w:pPr>
          </w:p>
        </w:tc>
      </w:tr>
      <w:tr w:rsidR="00534C60" w14:paraId="367D1E20" w14:textId="77777777" w:rsidTr="006C1AC3">
        <w:trPr>
          <w:cantSplit/>
          <w:trHeight w:val="212"/>
        </w:trPr>
        <w:tc>
          <w:tcPr>
            <w:tcW w:w="2529" w:type="dxa"/>
            <w:shd w:val="clear" w:color="auto" w:fill="F7CAAC"/>
          </w:tcPr>
          <w:p w14:paraId="51943AED" w14:textId="77777777" w:rsidR="006C1AC3" w:rsidRDefault="006C1AC3" w:rsidP="006C1AC3">
            <w:pPr>
              <w:jc w:val="both"/>
              <w:rPr>
                <w:b/>
              </w:rPr>
            </w:pPr>
            <w:r>
              <w:rPr>
                <w:b/>
              </w:rPr>
              <w:t xml:space="preserve">Podpis </w:t>
            </w:r>
          </w:p>
        </w:tc>
        <w:tc>
          <w:tcPr>
            <w:tcW w:w="4554" w:type="dxa"/>
            <w:gridSpan w:val="5"/>
          </w:tcPr>
          <w:p w14:paraId="3EA56F72" w14:textId="77777777" w:rsidR="006C1AC3" w:rsidRPr="00B10230" w:rsidRDefault="006C1AC3" w:rsidP="006C1AC3">
            <w:pPr>
              <w:jc w:val="both"/>
              <w:rPr>
                <w:b/>
              </w:rPr>
            </w:pPr>
          </w:p>
        </w:tc>
        <w:tc>
          <w:tcPr>
            <w:tcW w:w="789" w:type="dxa"/>
            <w:gridSpan w:val="2"/>
            <w:shd w:val="clear" w:color="auto" w:fill="F7CAAC"/>
          </w:tcPr>
          <w:p w14:paraId="6BB13EBB" w14:textId="77777777" w:rsidR="006C1AC3" w:rsidRDefault="006C1AC3" w:rsidP="006C1AC3">
            <w:pPr>
              <w:jc w:val="both"/>
            </w:pPr>
            <w:r>
              <w:rPr>
                <w:b/>
              </w:rPr>
              <w:t>datum</w:t>
            </w:r>
          </w:p>
        </w:tc>
        <w:tc>
          <w:tcPr>
            <w:tcW w:w="2028" w:type="dxa"/>
            <w:gridSpan w:val="3"/>
          </w:tcPr>
          <w:p w14:paraId="09C06F5E" w14:textId="77777777" w:rsidR="006C1AC3" w:rsidRDefault="006C1AC3" w:rsidP="006C1AC3">
            <w:pPr>
              <w:jc w:val="both"/>
            </w:pPr>
          </w:p>
        </w:tc>
      </w:tr>
    </w:tbl>
    <w:p w14:paraId="6E264570" w14:textId="77777777" w:rsidR="00B2050B" w:rsidRDefault="00B2050B" w:rsidP="006C1AC3">
      <w:pPr>
        <w:rPr>
          <w:ins w:id="6895" w:author="Pavla Trefilová" w:date="2019-11-18T17:19:00Z"/>
        </w:rPr>
      </w:pPr>
      <w:ins w:id="6896" w:author="Pavla Trefilová" w:date="2019-11-18T17:19:00Z">
        <w:r>
          <w:br w:type="page"/>
        </w:r>
      </w:ins>
    </w:p>
    <w:p w14:paraId="2DD075B3" w14:textId="06EEB576" w:rsidR="00DB530D" w:rsidRDefault="00DB530D">
      <w:pPr>
        <w:rPr>
          <w:moveTo w:id="6897" w:author="Pavla Trefilová" w:date="2019-11-18T17:19:00Z"/>
        </w:rPr>
      </w:pPr>
      <w:moveToRangeStart w:id="6898" w:author="Pavla Trefilová" w:date="2019-11-18T17:19:00Z" w:name="move24990064"/>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341"/>
      </w:tblGrid>
      <w:tr w:rsidR="00534C60" w14:paraId="77F62DCA" w14:textId="77777777" w:rsidTr="00B2050B">
        <w:tc>
          <w:tcPr>
            <w:tcW w:w="9859" w:type="dxa"/>
            <w:gridSpan w:val="2"/>
            <w:tcBorders>
              <w:bottom w:val="double" w:sz="4" w:space="0" w:color="auto"/>
            </w:tcBorders>
            <w:shd w:val="clear" w:color="auto" w:fill="BDD6EE"/>
          </w:tcPr>
          <w:p w14:paraId="0E04C1E4" w14:textId="39CDF8D9" w:rsidR="00B2050B" w:rsidRDefault="00B2050B" w:rsidP="00B2050B">
            <w:pPr>
              <w:jc w:val="both"/>
              <w:rPr>
                <w:moveTo w:id="6899" w:author="Pavla Trefilová" w:date="2019-11-18T17:19:00Z"/>
                <w:b/>
                <w:sz w:val="28"/>
              </w:rPr>
            </w:pPr>
            <w:moveTo w:id="6900" w:author="Pavla Trefilová" w:date="2019-11-18T17:19:00Z">
              <w:r>
                <w:rPr>
                  <w:b/>
                  <w:sz w:val="28"/>
                </w:rPr>
                <w:t>C-I – Personální zabezpečení</w:t>
              </w:r>
            </w:moveTo>
          </w:p>
        </w:tc>
      </w:tr>
      <w:tr w:rsidR="00534C60" w14:paraId="55D02E8B" w14:textId="77777777" w:rsidTr="00B2050B">
        <w:tc>
          <w:tcPr>
            <w:tcW w:w="2518" w:type="dxa"/>
            <w:tcBorders>
              <w:top w:val="double" w:sz="4" w:space="0" w:color="auto"/>
            </w:tcBorders>
            <w:shd w:val="clear" w:color="auto" w:fill="F7CAAC"/>
          </w:tcPr>
          <w:p w14:paraId="75317B26" w14:textId="77777777" w:rsidR="00B2050B" w:rsidRDefault="00B2050B" w:rsidP="00B2050B">
            <w:pPr>
              <w:jc w:val="both"/>
              <w:rPr>
                <w:moveTo w:id="6901" w:author="Pavla Trefilová" w:date="2019-11-18T17:19:00Z"/>
                <w:b/>
              </w:rPr>
            </w:pPr>
            <w:moveTo w:id="6902" w:author="Pavla Trefilová" w:date="2019-11-18T17:19:00Z">
              <w:r>
                <w:rPr>
                  <w:b/>
                </w:rPr>
                <w:t>Vysoká škola</w:t>
              </w:r>
            </w:moveTo>
          </w:p>
        </w:tc>
        <w:tc>
          <w:tcPr>
            <w:tcW w:w="7341" w:type="dxa"/>
          </w:tcPr>
          <w:p w14:paraId="064E5AA4" w14:textId="77777777" w:rsidR="00B2050B" w:rsidRDefault="00B2050B" w:rsidP="00B2050B">
            <w:pPr>
              <w:jc w:val="both"/>
              <w:rPr>
                <w:moveTo w:id="6903" w:author="Pavla Trefilová" w:date="2019-11-18T17:19:00Z"/>
              </w:rPr>
            </w:pPr>
            <w:moveTo w:id="6904" w:author="Pavla Trefilová" w:date="2019-11-18T17:19:00Z">
              <w:r>
                <w:t>Univerzita Tomáše Bati ve Zlíně</w:t>
              </w:r>
            </w:moveTo>
          </w:p>
        </w:tc>
      </w:tr>
      <w:tr w:rsidR="00534C60" w14:paraId="34C40589" w14:textId="77777777" w:rsidTr="00B2050B">
        <w:tc>
          <w:tcPr>
            <w:tcW w:w="2518" w:type="dxa"/>
            <w:shd w:val="clear" w:color="auto" w:fill="F7CAAC"/>
          </w:tcPr>
          <w:p w14:paraId="741FC87A" w14:textId="77777777" w:rsidR="00B2050B" w:rsidRDefault="00B2050B" w:rsidP="00B2050B">
            <w:pPr>
              <w:jc w:val="both"/>
              <w:rPr>
                <w:moveTo w:id="6905" w:author="Pavla Trefilová" w:date="2019-11-18T17:19:00Z"/>
                <w:b/>
              </w:rPr>
            </w:pPr>
            <w:moveTo w:id="6906" w:author="Pavla Trefilová" w:date="2019-11-18T17:19:00Z">
              <w:r>
                <w:rPr>
                  <w:b/>
                </w:rPr>
                <w:t>Součást vysoké školy</w:t>
              </w:r>
            </w:moveTo>
          </w:p>
        </w:tc>
        <w:tc>
          <w:tcPr>
            <w:tcW w:w="7341" w:type="dxa"/>
          </w:tcPr>
          <w:p w14:paraId="025AE331" w14:textId="77777777" w:rsidR="00B2050B" w:rsidRDefault="00B2050B" w:rsidP="00B2050B">
            <w:pPr>
              <w:jc w:val="both"/>
              <w:rPr>
                <w:moveTo w:id="6907" w:author="Pavla Trefilová" w:date="2019-11-18T17:19:00Z"/>
              </w:rPr>
            </w:pPr>
            <w:moveTo w:id="6908" w:author="Pavla Trefilová" w:date="2019-11-18T17:19:00Z">
              <w:r>
                <w:t>Fakulta managementu a ekonomiky</w:t>
              </w:r>
            </w:moveTo>
          </w:p>
        </w:tc>
      </w:tr>
      <w:moveToRangeEnd w:id="6898"/>
    </w:tbl>
    <w:p w14:paraId="048F275F" w14:textId="77777777" w:rsidR="00B2050B" w:rsidRDefault="00B2050B" w:rsidP="00B2050B">
      <w:pPr>
        <w:rPr>
          <w:del w:id="6909" w:author="Pavla Trefilová" w:date="2019-11-18T17:19:00Z"/>
        </w:rPr>
      </w:pPr>
    </w:p>
    <w:p w14:paraId="02E61DFD" w14:textId="77777777" w:rsidR="00B2050B" w:rsidRDefault="00B2050B" w:rsidP="00B2050B">
      <w:pPr>
        <w:rPr>
          <w:del w:id="6910" w:author="Pavla Trefilová" w:date="2019-11-18T17:19:00Z"/>
        </w:rPr>
      </w:pPr>
    </w:p>
    <w:p w14:paraId="51192869" w14:textId="77777777" w:rsidR="00B2050B" w:rsidRDefault="00B2050B" w:rsidP="00B2050B">
      <w:pPr>
        <w:rPr>
          <w:del w:id="6911" w:author="Pavla Trefilová" w:date="2019-11-18T17:19:00Z"/>
        </w:rPr>
      </w:pPr>
    </w:p>
    <w:p w14:paraId="4D301226" w14:textId="77777777" w:rsidR="001F1464" w:rsidRDefault="001F1464" w:rsidP="00B2050B">
      <w:pPr>
        <w:rPr>
          <w:del w:id="6912" w:author="Pavla Trefilová" w:date="2019-11-18T17:19:00Z"/>
        </w:rPr>
      </w:pPr>
    </w:p>
    <w:p w14:paraId="483509A8" w14:textId="77777777" w:rsidR="00B2050B" w:rsidRDefault="00B2050B" w:rsidP="00B2050B">
      <w:pPr>
        <w:rPr>
          <w:del w:id="6913" w:author="Pavla Trefilová" w:date="2019-11-18T17:19:00Z"/>
        </w:rPr>
      </w:pPr>
    </w:p>
    <w:p w14:paraId="35C0414E" w14:textId="77777777" w:rsidR="00B2050B" w:rsidRDefault="00B2050B" w:rsidP="00B2050B">
      <w:pPr>
        <w:rPr>
          <w:del w:id="6914" w:author="Pavla Trefilová" w:date="2019-11-18T17:19:00Z"/>
        </w:rPr>
      </w:pPr>
    </w:p>
    <w:p w14:paraId="2B962DEC" w14:textId="77777777" w:rsidR="009F5228" w:rsidRDefault="009F5228" w:rsidP="00B2050B">
      <w:pPr>
        <w:rPr>
          <w:del w:id="6915" w:author="Pavla Trefilová" w:date="2019-11-18T17:19:00Z"/>
        </w:rPr>
      </w:pPr>
    </w:p>
    <w:p w14:paraId="3B6C6F61" w14:textId="77777777" w:rsidR="009F5228" w:rsidRDefault="009F5228" w:rsidP="00B2050B">
      <w:pPr>
        <w:rPr>
          <w:del w:id="6916" w:author="Pavla Trefilová" w:date="2019-11-18T17:19:00Z"/>
        </w:rPr>
      </w:pPr>
    </w:p>
    <w:p w14:paraId="49F9C25E" w14:textId="77777777" w:rsidR="009F5228" w:rsidRDefault="009F5228" w:rsidP="00B2050B">
      <w:pPr>
        <w:rPr>
          <w:del w:id="6917" w:author="Pavla Trefilová" w:date="2019-11-18T17:19:00Z"/>
        </w:rPr>
      </w:pPr>
    </w:p>
    <w:p w14:paraId="0DA259BB" w14:textId="77777777" w:rsidR="00B2050B" w:rsidRDefault="00B2050B" w:rsidP="00B2050B">
      <w:pPr>
        <w:rPr>
          <w:del w:id="6918" w:author="Pavla Trefilová" w:date="2019-11-18T17:19:00Z"/>
        </w:rPr>
      </w:pPr>
    </w:p>
    <w:p w14:paraId="28591CA6" w14:textId="77777777" w:rsidR="00B2050B" w:rsidRDefault="00B2050B" w:rsidP="00B2050B">
      <w:pPr>
        <w:rPr>
          <w:del w:id="6919" w:author="Pavla Trefilová" w:date="2019-11-18T17:19:00Z"/>
        </w:rPr>
      </w:pPr>
    </w:p>
    <w:p w14:paraId="7DACCB3E" w14:textId="77777777" w:rsidR="006C1AC3" w:rsidRDefault="006C1AC3">
      <w:pPr>
        <w:rPr>
          <w:moveFrom w:id="6920" w:author="Pavla Trefilová" w:date="2019-11-18T17:19:00Z"/>
        </w:rPr>
      </w:pPr>
      <w:moveFromRangeStart w:id="6921" w:author="Pavla Trefilová" w:date="2019-11-18T17:19:00Z" w:name="move24990074"/>
      <w:moveFrom w:id="6922" w:author="Pavla Trefilová" w:date="2019-11-18T17:19:00Z">
        <w:r>
          <w:br w:type="page"/>
        </w:r>
      </w:moveFrom>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6923" w:author="Pavla Trefilová" w:date="2019-11-18T17:19: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09"/>
        <w:gridCol w:w="826"/>
        <w:gridCol w:w="1715"/>
        <w:gridCol w:w="522"/>
        <w:gridCol w:w="466"/>
        <w:gridCol w:w="991"/>
        <w:gridCol w:w="707"/>
        <w:gridCol w:w="77"/>
        <w:gridCol w:w="630"/>
        <w:gridCol w:w="691"/>
        <w:gridCol w:w="692"/>
        <w:gridCol w:w="33"/>
        <w:tblGridChange w:id="6924">
          <w:tblGrid>
            <w:gridCol w:w="10"/>
            <w:gridCol w:w="2499"/>
            <w:gridCol w:w="19"/>
            <w:gridCol w:w="807"/>
            <w:gridCol w:w="1715"/>
            <w:gridCol w:w="522"/>
            <w:gridCol w:w="466"/>
            <w:gridCol w:w="991"/>
            <w:gridCol w:w="707"/>
            <w:gridCol w:w="77"/>
            <w:gridCol w:w="630"/>
            <w:gridCol w:w="691"/>
            <w:gridCol w:w="692"/>
            <w:gridCol w:w="43"/>
          </w:tblGrid>
        </w:tblGridChange>
      </w:tblGrid>
      <w:tr w:rsidR="006C1AC3" w:rsidRPr="0003498C" w14:paraId="725B1240" w14:textId="77777777" w:rsidTr="006C1AC3">
        <w:trPr>
          <w:trPrChange w:id="6925" w:author="Pavla Trefilová" w:date="2019-11-18T17:19:00Z">
            <w:trPr>
              <w:gridBefore w:val="1"/>
            </w:trPr>
          </w:trPrChange>
        </w:trPr>
        <w:tc>
          <w:tcPr>
            <w:tcW w:w="9859" w:type="dxa"/>
            <w:gridSpan w:val="12"/>
            <w:tcBorders>
              <w:bottom w:val="double" w:sz="4" w:space="0" w:color="auto"/>
            </w:tcBorders>
            <w:shd w:val="clear" w:color="auto" w:fill="BDD6EE"/>
            <w:tcPrChange w:id="6926" w:author="Pavla Trefilová" w:date="2019-11-18T17:19:00Z">
              <w:tcPr>
                <w:tcW w:w="9859" w:type="dxa"/>
                <w:gridSpan w:val="13"/>
                <w:tcBorders>
                  <w:bottom w:val="double" w:sz="4" w:space="0" w:color="auto"/>
                </w:tcBorders>
                <w:shd w:val="clear" w:color="auto" w:fill="BDD6EE"/>
              </w:tcPr>
            </w:tcPrChange>
          </w:tcPr>
          <w:p w14:paraId="68FDF98A" w14:textId="77777777" w:rsidR="006C1AC3" w:rsidRPr="0003498C" w:rsidRDefault="006C1AC3" w:rsidP="006C1AC3">
            <w:pPr>
              <w:jc w:val="both"/>
              <w:rPr>
                <w:moveFrom w:id="6927" w:author="Pavla Trefilová" w:date="2019-11-18T17:19:00Z"/>
                <w:b/>
                <w:sz w:val="28"/>
              </w:rPr>
            </w:pPr>
            <w:moveFrom w:id="6928" w:author="Pavla Trefilová" w:date="2019-11-18T17:19:00Z">
              <w:r w:rsidRPr="0003498C">
                <w:rPr>
                  <w:b/>
                  <w:sz w:val="28"/>
                </w:rPr>
                <w:lastRenderedPageBreak/>
                <w:t>C-I – Personální zabezpečení</w:t>
              </w:r>
            </w:moveFrom>
          </w:p>
        </w:tc>
      </w:tr>
      <w:tr w:rsidR="006C1AC3" w:rsidRPr="0003498C" w14:paraId="7D806DC9" w14:textId="77777777" w:rsidTr="006C1AC3">
        <w:trPr>
          <w:trPrChange w:id="6929" w:author="Pavla Trefilová" w:date="2019-11-18T17:19:00Z">
            <w:trPr>
              <w:gridBefore w:val="1"/>
            </w:trPr>
          </w:trPrChange>
        </w:trPr>
        <w:tc>
          <w:tcPr>
            <w:tcW w:w="2518" w:type="dxa"/>
            <w:tcBorders>
              <w:top w:val="double" w:sz="4" w:space="0" w:color="auto"/>
            </w:tcBorders>
            <w:shd w:val="clear" w:color="auto" w:fill="F7CAAC"/>
            <w:tcPrChange w:id="6930" w:author="Pavla Trefilová" w:date="2019-11-18T17:19:00Z">
              <w:tcPr>
                <w:tcW w:w="2518" w:type="dxa"/>
                <w:gridSpan w:val="2"/>
                <w:tcBorders>
                  <w:top w:val="double" w:sz="4" w:space="0" w:color="auto"/>
                </w:tcBorders>
                <w:shd w:val="clear" w:color="auto" w:fill="F7CAAC"/>
              </w:tcPr>
            </w:tcPrChange>
          </w:tcPr>
          <w:p w14:paraId="2AD80967" w14:textId="77777777" w:rsidR="006C1AC3" w:rsidRPr="0003498C" w:rsidRDefault="006C1AC3" w:rsidP="006C1AC3">
            <w:pPr>
              <w:jc w:val="both"/>
              <w:rPr>
                <w:moveFrom w:id="6931" w:author="Pavla Trefilová" w:date="2019-11-18T17:19:00Z"/>
                <w:b/>
              </w:rPr>
            </w:pPr>
            <w:moveFrom w:id="6932" w:author="Pavla Trefilová" w:date="2019-11-18T17:19:00Z">
              <w:r w:rsidRPr="0003498C">
                <w:rPr>
                  <w:b/>
                </w:rPr>
                <w:t>Vysoká škola</w:t>
              </w:r>
            </w:moveFrom>
          </w:p>
        </w:tc>
        <w:tc>
          <w:tcPr>
            <w:tcW w:w="7341" w:type="dxa"/>
            <w:gridSpan w:val="11"/>
            <w:tcPrChange w:id="6933" w:author="Pavla Trefilová" w:date="2019-11-18T17:19:00Z">
              <w:tcPr>
                <w:tcW w:w="7341" w:type="dxa"/>
                <w:gridSpan w:val="11"/>
              </w:tcPr>
            </w:tcPrChange>
          </w:tcPr>
          <w:p w14:paraId="3CED7A7A" w14:textId="77777777" w:rsidR="006C1AC3" w:rsidRPr="0003498C" w:rsidRDefault="006C1AC3" w:rsidP="006C1AC3">
            <w:pPr>
              <w:jc w:val="both"/>
              <w:rPr>
                <w:moveFrom w:id="6934" w:author="Pavla Trefilová" w:date="2019-11-18T17:19:00Z"/>
              </w:rPr>
            </w:pPr>
            <w:moveFrom w:id="6935" w:author="Pavla Trefilová" w:date="2019-11-18T17:19:00Z">
              <w:r w:rsidRPr="0003498C">
                <w:t>Univerzita Tomáše Bati ve Zlíně</w:t>
              </w:r>
            </w:moveFrom>
          </w:p>
        </w:tc>
      </w:tr>
      <w:tr w:rsidR="006C1AC3" w:rsidRPr="0003498C" w14:paraId="35E6C70A" w14:textId="77777777" w:rsidTr="006C1AC3">
        <w:trPr>
          <w:trPrChange w:id="6936" w:author="Pavla Trefilová" w:date="2019-11-18T17:19:00Z">
            <w:trPr>
              <w:gridBefore w:val="1"/>
            </w:trPr>
          </w:trPrChange>
        </w:trPr>
        <w:tc>
          <w:tcPr>
            <w:tcW w:w="2518" w:type="dxa"/>
            <w:shd w:val="clear" w:color="auto" w:fill="F7CAAC"/>
            <w:tcPrChange w:id="6937" w:author="Pavla Trefilová" w:date="2019-11-18T17:19:00Z">
              <w:tcPr>
                <w:tcW w:w="2518" w:type="dxa"/>
                <w:gridSpan w:val="2"/>
                <w:shd w:val="clear" w:color="auto" w:fill="F7CAAC"/>
              </w:tcPr>
            </w:tcPrChange>
          </w:tcPr>
          <w:p w14:paraId="4300C58F" w14:textId="77777777" w:rsidR="006C1AC3" w:rsidRPr="0003498C" w:rsidRDefault="006C1AC3" w:rsidP="006C1AC3">
            <w:pPr>
              <w:jc w:val="both"/>
              <w:rPr>
                <w:moveFrom w:id="6938" w:author="Pavla Trefilová" w:date="2019-11-18T17:19:00Z"/>
                <w:b/>
              </w:rPr>
            </w:pPr>
            <w:moveFrom w:id="6939" w:author="Pavla Trefilová" w:date="2019-11-18T17:19:00Z">
              <w:r w:rsidRPr="0003498C">
                <w:rPr>
                  <w:b/>
                </w:rPr>
                <w:t>Součást vysoké školy</w:t>
              </w:r>
            </w:moveFrom>
          </w:p>
        </w:tc>
        <w:tc>
          <w:tcPr>
            <w:tcW w:w="7341" w:type="dxa"/>
            <w:gridSpan w:val="11"/>
            <w:tcPrChange w:id="6940" w:author="Pavla Trefilová" w:date="2019-11-18T17:19:00Z">
              <w:tcPr>
                <w:tcW w:w="7341" w:type="dxa"/>
                <w:gridSpan w:val="11"/>
              </w:tcPr>
            </w:tcPrChange>
          </w:tcPr>
          <w:p w14:paraId="0FA7DD70" w14:textId="77777777" w:rsidR="006C1AC3" w:rsidRPr="0003498C" w:rsidRDefault="006C1AC3" w:rsidP="006C1AC3">
            <w:pPr>
              <w:jc w:val="both"/>
              <w:rPr>
                <w:moveFrom w:id="6941" w:author="Pavla Trefilová" w:date="2019-11-18T17:19:00Z"/>
              </w:rPr>
            </w:pPr>
            <w:moveFrom w:id="6942" w:author="Pavla Trefilová" w:date="2019-11-18T17:19:00Z">
              <w:r w:rsidRPr="0003498C">
                <w:t>Fakulta managementu a ekonomiky</w:t>
              </w:r>
            </w:moveFrom>
          </w:p>
        </w:tc>
      </w:tr>
      <w:moveFromRangeEnd w:id="6921"/>
      <w:tr w:rsidR="00B2050B" w14:paraId="72047EC8" w14:textId="77777777" w:rsidTr="00B2050B">
        <w:trPr>
          <w:gridAfter w:val="1"/>
          <w:wAfter w:w="33" w:type="dxa"/>
        </w:trPr>
        <w:tc>
          <w:tcPr>
            <w:tcW w:w="2518" w:type="dxa"/>
            <w:shd w:val="clear" w:color="auto" w:fill="F7CAAC"/>
          </w:tcPr>
          <w:p w14:paraId="37D5936C" w14:textId="77777777" w:rsidR="00B2050B" w:rsidRDefault="00B2050B" w:rsidP="00B2050B">
            <w:pPr>
              <w:jc w:val="both"/>
              <w:rPr>
                <w:b/>
              </w:rPr>
            </w:pPr>
            <w:r>
              <w:rPr>
                <w:b/>
              </w:rPr>
              <w:t>Název studijního programu</w:t>
            </w:r>
          </w:p>
        </w:tc>
        <w:tc>
          <w:tcPr>
            <w:tcW w:w="7341" w:type="dxa"/>
            <w:gridSpan w:val="10"/>
          </w:tcPr>
          <w:p w14:paraId="17855B19" w14:textId="404D18BE" w:rsidR="00B2050B" w:rsidRDefault="00343DC3" w:rsidP="00B2050B">
            <w:pPr>
              <w:jc w:val="both"/>
            </w:pPr>
            <w:r>
              <w:t xml:space="preserve">Economics and Management </w:t>
            </w:r>
          </w:p>
        </w:tc>
      </w:tr>
      <w:tr w:rsidR="00B2050B" w14:paraId="25638F0F" w14:textId="77777777" w:rsidTr="00B2050B">
        <w:trPr>
          <w:gridAfter w:val="1"/>
          <w:wAfter w:w="33" w:type="dxa"/>
        </w:trPr>
        <w:tc>
          <w:tcPr>
            <w:tcW w:w="2518" w:type="dxa"/>
            <w:shd w:val="clear" w:color="auto" w:fill="F7CAAC"/>
          </w:tcPr>
          <w:p w14:paraId="3180C168" w14:textId="77777777" w:rsidR="00B2050B" w:rsidRDefault="00B2050B" w:rsidP="00B2050B">
            <w:pPr>
              <w:jc w:val="both"/>
              <w:rPr>
                <w:b/>
              </w:rPr>
            </w:pPr>
            <w:r>
              <w:rPr>
                <w:b/>
              </w:rPr>
              <w:t>Jméno a příjmení</w:t>
            </w:r>
          </w:p>
        </w:tc>
        <w:tc>
          <w:tcPr>
            <w:tcW w:w="4536" w:type="dxa"/>
            <w:gridSpan w:val="5"/>
          </w:tcPr>
          <w:p w14:paraId="33888B46" w14:textId="77777777" w:rsidR="00B2050B" w:rsidRDefault="00B2050B" w:rsidP="00B2050B">
            <w:pPr>
              <w:jc w:val="both"/>
            </w:pPr>
            <w:r>
              <w:t>Ludmila KOZUBÍKOVÁ</w:t>
            </w:r>
          </w:p>
        </w:tc>
        <w:tc>
          <w:tcPr>
            <w:tcW w:w="709" w:type="dxa"/>
            <w:shd w:val="clear" w:color="auto" w:fill="F7CAAC"/>
          </w:tcPr>
          <w:p w14:paraId="1853C3C4" w14:textId="77777777" w:rsidR="00B2050B" w:rsidRDefault="00B2050B" w:rsidP="00B2050B">
            <w:pPr>
              <w:jc w:val="both"/>
              <w:rPr>
                <w:b/>
              </w:rPr>
            </w:pPr>
            <w:r>
              <w:rPr>
                <w:b/>
              </w:rPr>
              <w:t>Tituly</w:t>
            </w:r>
          </w:p>
        </w:tc>
        <w:tc>
          <w:tcPr>
            <w:tcW w:w="2096" w:type="dxa"/>
            <w:gridSpan w:val="4"/>
          </w:tcPr>
          <w:p w14:paraId="6089E6AE" w14:textId="77777777" w:rsidR="00B2050B" w:rsidRDefault="00B2050B" w:rsidP="00B2050B">
            <w:pPr>
              <w:jc w:val="both"/>
            </w:pPr>
            <w:r>
              <w:t>Ing.</w:t>
            </w:r>
            <w:r w:rsidR="001F1464">
              <w:t>,</w:t>
            </w:r>
            <w:r>
              <w:t xml:space="preserve"> Ph.D.</w:t>
            </w:r>
          </w:p>
        </w:tc>
      </w:tr>
      <w:tr w:rsidR="00B2050B" w14:paraId="5F4E64F5" w14:textId="77777777" w:rsidTr="00B2050B">
        <w:trPr>
          <w:gridAfter w:val="1"/>
          <w:wAfter w:w="33" w:type="dxa"/>
        </w:trPr>
        <w:tc>
          <w:tcPr>
            <w:tcW w:w="2518" w:type="dxa"/>
            <w:shd w:val="clear" w:color="auto" w:fill="F7CAAC"/>
          </w:tcPr>
          <w:p w14:paraId="7773F0DD" w14:textId="77777777" w:rsidR="00B2050B" w:rsidRDefault="00B2050B" w:rsidP="00B2050B">
            <w:pPr>
              <w:jc w:val="both"/>
              <w:rPr>
                <w:b/>
              </w:rPr>
            </w:pPr>
            <w:r>
              <w:rPr>
                <w:b/>
              </w:rPr>
              <w:t>Rok narození</w:t>
            </w:r>
          </w:p>
        </w:tc>
        <w:tc>
          <w:tcPr>
            <w:tcW w:w="829" w:type="dxa"/>
          </w:tcPr>
          <w:p w14:paraId="35EC33E4" w14:textId="77777777" w:rsidR="00B2050B" w:rsidRDefault="00B2050B" w:rsidP="00B2050B">
            <w:pPr>
              <w:jc w:val="both"/>
            </w:pPr>
            <w:r>
              <w:t>1977</w:t>
            </w:r>
          </w:p>
        </w:tc>
        <w:tc>
          <w:tcPr>
            <w:tcW w:w="1721" w:type="dxa"/>
            <w:shd w:val="clear" w:color="auto" w:fill="F7CAAC"/>
          </w:tcPr>
          <w:p w14:paraId="418F70FE" w14:textId="77777777" w:rsidR="00B2050B" w:rsidRDefault="00B2050B" w:rsidP="00B2050B">
            <w:pPr>
              <w:jc w:val="both"/>
              <w:rPr>
                <w:b/>
              </w:rPr>
            </w:pPr>
            <w:r>
              <w:rPr>
                <w:b/>
              </w:rPr>
              <w:t>typ vztahu k VŠ</w:t>
            </w:r>
          </w:p>
        </w:tc>
        <w:tc>
          <w:tcPr>
            <w:tcW w:w="992" w:type="dxa"/>
            <w:gridSpan w:val="2"/>
          </w:tcPr>
          <w:p w14:paraId="36EE9ED5" w14:textId="77777777" w:rsidR="00B2050B" w:rsidRDefault="00B2050B" w:rsidP="00B2050B">
            <w:pPr>
              <w:jc w:val="both"/>
            </w:pPr>
            <w:r>
              <w:t>pp</w:t>
            </w:r>
          </w:p>
        </w:tc>
        <w:tc>
          <w:tcPr>
            <w:tcW w:w="994" w:type="dxa"/>
            <w:shd w:val="clear" w:color="auto" w:fill="F7CAAC"/>
          </w:tcPr>
          <w:p w14:paraId="7B50340E" w14:textId="77777777" w:rsidR="00B2050B" w:rsidRDefault="00B2050B" w:rsidP="00B2050B">
            <w:pPr>
              <w:jc w:val="both"/>
              <w:rPr>
                <w:b/>
              </w:rPr>
            </w:pPr>
            <w:r>
              <w:rPr>
                <w:b/>
              </w:rPr>
              <w:t>rozsah</w:t>
            </w:r>
          </w:p>
        </w:tc>
        <w:tc>
          <w:tcPr>
            <w:tcW w:w="709" w:type="dxa"/>
          </w:tcPr>
          <w:p w14:paraId="4EEA05C1" w14:textId="77777777" w:rsidR="00B2050B" w:rsidRDefault="00B2050B" w:rsidP="00B2050B">
            <w:pPr>
              <w:jc w:val="both"/>
            </w:pPr>
            <w:r>
              <w:t>40</w:t>
            </w:r>
          </w:p>
        </w:tc>
        <w:tc>
          <w:tcPr>
            <w:tcW w:w="709" w:type="dxa"/>
            <w:gridSpan w:val="2"/>
            <w:shd w:val="clear" w:color="auto" w:fill="F7CAAC"/>
          </w:tcPr>
          <w:p w14:paraId="02EBA2F2" w14:textId="77777777" w:rsidR="00B2050B" w:rsidRDefault="00B2050B" w:rsidP="00B2050B">
            <w:pPr>
              <w:jc w:val="both"/>
              <w:rPr>
                <w:b/>
              </w:rPr>
            </w:pPr>
            <w:r>
              <w:rPr>
                <w:b/>
              </w:rPr>
              <w:t>do kdy</w:t>
            </w:r>
          </w:p>
        </w:tc>
        <w:tc>
          <w:tcPr>
            <w:tcW w:w="1387" w:type="dxa"/>
            <w:gridSpan w:val="2"/>
          </w:tcPr>
          <w:p w14:paraId="24D6CB9F" w14:textId="716E8AB2" w:rsidR="00B2050B" w:rsidRDefault="001F1464" w:rsidP="001F1464">
            <w:pPr>
              <w:jc w:val="both"/>
            </w:pPr>
            <w:del w:id="6943" w:author="Pavla Trefilová" w:date="2019-11-18T17:19:00Z">
              <w:r>
                <w:delText>0</w:delText>
              </w:r>
              <w:r w:rsidR="00B2050B">
                <w:delText>8</w:delText>
              </w:r>
              <w:r>
                <w:delText>/</w:delText>
              </w:r>
              <w:r w:rsidR="00B2050B">
                <w:delText>2019</w:delText>
              </w:r>
            </w:del>
            <w:ins w:id="6944" w:author="Pavla Trefilová" w:date="2019-11-18T17:19:00Z">
              <w:r w:rsidR="00B76D0F">
                <w:t>N</w:t>
              </w:r>
            </w:ins>
          </w:p>
        </w:tc>
      </w:tr>
      <w:tr w:rsidR="00B2050B" w14:paraId="0786254E" w14:textId="77777777" w:rsidTr="00B2050B">
        <w:trPr>
          <w:gridAfter w:val="1"/>
          <w:wAfter w:w="33" w:type="dxa"/>
        </w:trPr>
        <w:tc>
          <w:tcPr>
            <w:tcW w:w="5068" w:type="dxa"/>
            <w:gridSpan w:val="3"/>
            <w:shd w:val="clear" w:color="auto" w:fill="F7CAAC"/>
          </w:tcPr>
          <w:p w14:paraId="5D8405CF" w14:textId="77777777" w:rsidR="00B2050B" w:rsidRDefault="00B2050B" w:rsidP="00B2050B">
            <w:pPr>
              <w:jc w:val="both"/>
              <w:rPr>
                <w:b/>
              </w:rPr>
            </w:pPr>
            <w:r>
              <w:rPr>
                <w:b/>
              </w:rPr>
              <w:t>Typ vztahu na součásti VŠ, která uskutečňuje st. program</w:t>
            </w:r>
          </w:p>
        </w:tc>
        <w:tc>
          <w:tcPr>
            <w:tcW w:w="992" w:type="dxa"/>
            <w:gridSpan w:val="2"/>
          </w:tcPr>
          <w:p w14:paraId="2CDFCB3D" w14:textId="77777777" w:rsidR="00B2050B" w:rsidRDefault="00B2050B" w:rsidP="00B2050B">
            <w:pPr>
              <w:jc w:val="both"/>
            </w:pPr>
            <w:r>
              <w:t>pp</w:t>
            </w:r>
          </w:p>
        </w:tc>
        <w:tc>
          <w:tcPr>
            <w:tcW w:w="994" w:type="dxa"/>
            <w:shd w:val="clear" w:color="auto" w:fill="F7CAAC"/>
          </w:tcPr>
          <w:p w14:paraId="2084B25D" w14:textId="77777777" w:rsidR="00B2050B" w:rsidRDefault="00B2050B" w:rsidP="00B2050B">
            <w:pPr>
              <w:jc w:val="both"/>
              <w:rPr>
                <w:b/>
              </w:rPr>
            </w:pPr>
            <w:r>
              <w:rPr>
                <w:b/>
              </w:rPr>
              <w:t>rozsah</w:t>
            </w:r>
          </w:p>
        </w:tc>
        <w:tc>
          <w:tcPr>
            <w:tcW w:w="709" w:type="dxa"/>
          </w:tcPr>
          <w:p w14:paraId="1DBB4D0A" w14:textId="77777777" w:rsidR="00B2050B" w:rsidRDefault="00B2050B" w:rsidP="00B2050B">
            <w:pPr>
              <w:jc w:val="both"/>
            </w:pPr>
            <w:r>
              <w:t>40</w:t>
            </w:r>
          </w:p>
        </w:tc>
        <w:tc>
          <w:tcPr>
            <w:tcW w:w="709" w:type="dxa"/>
            <w:gridSpan w:val="2"/>
            <w:shd w:val="clear" w:color="auto" w:fill="F7CAAC"/>
          </w:tcPr>
          <w:p w14:paraId="35873567" w14:textId="77777777" w:rsidR="00B2050B" w:rsidRDefault="00B2050B" w:rsidP="00B2050B">
            <w:pPr>
              <w:jc w:val="both"/>
              <w:rPr>
                <w:b/>
              </w:rPr>
            </w:pPr>
            <w:r>
              <w:rPr>
                <w:b/>
              </w:rPr>
              <w:t>do kdy</w:t>
            </w:r>
          </w:p>
        </w:tc>
        <w:tc>
          <w:tcPr>
            <w:tcW w:w="1387" w:type="dxa"/>
            <w:gridSpan w:val="2"/>
          </w:tcPr>
          <w:p w14:paraId="1F186FCF" w14:textId="38CBB41E" w:rsidR="00B2050B" w:rsidRDefault="001F1464" w:rsidP="001F1464">
            <w:pPr>
              <w:jc w:val="both"/>
            </w:pPr>
            <w:del w:id="6945" w:author="Pavla Trefilová" w:date="2019-11-18T17:19:00Z">
              <w:r>
                <w:delText>0</w:delText>
              </w:r>
              <w:r w:rsidR="00B2050B">
                <w:delText>8</w:delText>
              </w:r>
              <w:r>
                <w:delText>/</w:delText>
              </w:r>
              <w:r w:rsidR="00B2050B">
                <w:delText>2019</w:delText>
              </w:r>
            </w:del>
            <w:ins w:id="6946" w:author="Pavla Trefilová" w:date="2019-11-18T17:19:00Z">
              <w:r w:rsidR="00B76D0F">
                <w:t>N</w:t>
              </w:r>
            </w:ins>
          </w:p>
        </w:tc>
      </w:tr>
      <w:tr w:rsidR="00B2050B" w14:paraId="12762A23" w14:textId="77777777" w:rsidTr="00B2050B">
        <w:trPr>
          <w:gridAfter w:val="1"/>
          <w:wAfter w:w="33" w:type="dxa"/>
        </w:trPr>
        <w:tc>
          <w:tcPr>
            <w:tcW w:w="6060" w:type="dxa"/>
            <w:gridSpan w:val="5"/>
            <w:shd w:val="clear" w:color="auto" w:fill="F7CAAC"/>
          </w:tcPr>
          <w:p w14:paraId="4051D14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DD6E751" w14:textId="77777777" w:rsidR="00B2050B" w:rsidRDefault="00B2050B" w:rsidP="00B2050B">
            <w:pPr>
              <w:jc w:val="both"/>
              <w:rPr>
                <w:b/>
              </w:rPr>
            </w:pPr>
            <w:r>
              <w:rPr>
                <w:b/>
              </w:rPr>
              <w:t>typ prac. vztahu</w:t>
            </w:r>
          </w:p>
        </w:tc>
        <w:tc>
          <w:tcPr>
            <w:tcW w:w="2096" w:type="dxa"/>
            <w:gridSpan w:val="4"/>
            <w:shd w:val="clear" w:color="auto" w:fill="F7CAAC"/>
          </w:tcPr>
          <w:p w14:paraId="5874C353" w14:textId="77777777" w:rsidR="00B2050B" w:rsidRDefault="001F1464" w:rsidP="00B2050B">
            <w:pPr>
              <w:jc w:val="both"/>
              <w:rPr>
                <w:b/>
              </w:rPr>
            </w:pPr>
            <w:r>
              <w:rPr>
                <w:b/>
              </w:rPr>
              <w:t>r</w:t>
            </w:r>
            <w:r w:rsidR="00B2050B">
              <w:rPr>
                <w:b/>
              </w:rPr>
              <w:t>ozsah</w:t>
            </w:r>
          </w:p>
        </w:tc>
      </w:tr>
      <w:tr w:rsidR="00B2050B" w14:paraId="51721315" w14:textId="77777777" w:rsidTr="00B2050B">
        <w:trPr>
          <w:gridAfter w:val="1"/>
          <w:wAfter w:w="33" w:type="dxa"/>
        </w:trPr>
        <w:tc>
          <w:tcPr>
            <w:tcW w:w="6060" w:type="dxa"/>
            <w:gridSpan w:val="5"/>
          </w:tcPr>
          <w:p w14:paraId="5A3B322B" w14:textId="77777777" w:rsidR="00B2050B" w:rsidRDefault="00B2050B" w:rsidP="00B2050B">
            <w:pPr>
              <w:jc w:val="both"/>
            </w:pPr>
          </w:p>
        </w:tc>
        <w:tc>
          <w:tcPr>
            <w:tcW w:w="1703" w:type="dxa"/>
            <w:gridSpan w:val="2"/>
          </w:tcPr>
          <w:p w14:paraId="2C0070F7" w14:textId="77777777" w:rsidR="00B2050B" w:rsidRDefault="00B2050B" w:rsidP="00B2050B">
            <w:pPr>
              <w:jc w:val="both"/>
            </w:pPr>
          </w:p>
        </w:tc>
        <w:tc>
          <w:tcPr>
            <w:tcW w:w="2096" w:type="dxa"/>
            <w:gridSpan w:val="4"/>
          </w:tcPr>
          <w:p w14:paraId="27FA894D" w14:textId="77777777" w:rsidR="00B2050B" w:rsidRDefault="00B2050B" w:rsidP="00B2050B">
            <w:pPr>
              <w:jc w:val="both"/>
            </w:pPr>
          </w:p>
        </w:tc>
      </w:tr>
      <w:tr w:rsidR="00B2050B" w14:paraId="0CBF5781" w14:textId="77777777" w:rsidTr="00B2050B">
        <w:trPr>
          <w:gridAfter w:val="1"/>
          <w:wAfter w:w="33" w:type="dxa"/>
        </w:trPr>
        <w:tc>
          <w:tcPr>
            <w:tcW w:w="6060" w:type="dxa"/>
            <w:gridSpan w:val="5"/>
          </w:tcPr>
          <w:p w14:paraId="2052EABE" w14:textId="77777777" w:rsidR="00B2050B" w:rsidRDefault="00B2050B" w:rsidP="00B2050B">
            <w:pPr>
              <w:jc w:val="both"/>
            </w:pPr>
          </w:p>
        </w:tc>
        <w:tc>
          <w:tcPr>
            <w:tcW w:w="1703" w:type="dxa"/>
            <w:gridSpan w:val="2"/>
          </w:tcPr>
          <w:p w14:paraId="280433E5" w14:textId="77777777" w:rsidR="00B2050B" w:rsidRDefault="00B2050B" w:rsidP="00B2050B">
            <w:pPr>
              <w:jc w:val="both"/>
            </w:pPr>
          </w:p>
        </w:tc>
        <w:tc>
          <w:tcPr>
            <w:tcW w:w="2096" w:type="dxa"/>
            <w:gridSpan w:val="4"/>
          </w:tcPr>
          <w:p w14:paraId="4447ACDC" w14:textId="77777777" w:rsidR="00B2050B" w:rsidRDefault="00B2050B" w:rsidP="00B2050B">
            <w:pPr>
              <w:jc w:val="both"/>
            </w:pPr>
          </w:p>
        </w:tc>
      </w:tr>
      <w:tr w:rsidR="00B2050B" w14:paraId="6F2BBE85" w14:textId="77777777" w:rsidTr="00B2050B">
        <w:trPr>
          <w:gridAfter w:val="1"/>
          <w:wAfter w:w="33" w:type="dxa"/>
        </w:trPr>
        <w:tc>
          <w:tcPr>
            <w:tcW w:w="9859" w:type="dxa"/>
            <w:gridSpan w:val="11"/>
            <w:shd w:val="clear" w:color="auto" w:fill="F7CAAC"/>
          </w:tcPr>
          <w:p w14:paraId="4E92C21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DB37EF7" w14:textId="77777777" w:rsidTr="00227BC9">
        <w:trPr>
          <w:gridAfter w:val="1"/>
          <w:wAfter w:w="33" w:type="dxa"/>
          <w:trHeight w:val="338"/>
        </w:trPr>
        <w:tc>
          <w:tcPr>
            <w:tcW w:w="9859" w:type="dxa"/>
            <w:gridSpan w:val="11"/>
            <w:tcBorders>
              <w:top w:val="nil"/>
            </w:tcBorders>
          </w:tcPr>
          <w:p w14:paraId="7C38E4EE" w14:textId="00D93F98" w:rsidR="00B2050B" w:rsidRDefault="003B7826" w:rsidP="00B2050B">
            <w:pPr>
              <w:jc w:val="both"/>
            </w:pPr>
            <w:r>
              <w:t>Business</w:t>
            </w:r>
            <w:r w:rsidR="009F5228">
              <w:t xml:space="preserve"> Economics II </w:t>
            </w:r>
            <w:r w:rsidR="00B2050B">
              <w:t>– garant, přednášející (60 %)</w:t>
            </w:r>
          </w:p>
        </w:tc>
      </w:tr>
      <w:tr w:rsidR="00B2050B" w14:paraId="483909C9" w14:textId="77777777" w:rsidTr="00B2050B">
        <w:trPr>
          <w:gridAfter w:val="1"/>
          <w:wAfter w:w="33" w:type="dxa"/>
        </w:trPr>
        <w:tc>
          <w:tcPr>
            <w:tcW w:w="9859" w:type="dxa"/>
            <w:gridSpan w:val="11"/>
            <w:shd w:val="clear" w:color="auto" w:fill="F7CAAC"/>
          </w:tcPr>
          <w:p w14:paraId="5A1A90FC" w14:textId="77777777" w:rsidR="00B2050B" w:rsidRDefault="00B2050B" w:rsidP="00B2050B">
            <w:pPr>
              <w:jc w:val="both"/>
            </w:pPr>
            <w:r>
              <w:rPr>
                <w:b/>
              </w:rPr>
              <w:t xml:space="preserve">Údaje o vzdělání na VŠ </w:t>
            </w:r>
          </w:p>
        </w:tc>
      </w:tr>
      <w:tr w:rsidR="00B2050B" w14:paraId="6752F361" w14:textId="77777777" w:rsidTr="0031440D">
        <w:trPr>
          <w:gridAfter w:val="1"/>
          <w:wAfter w:w="33" w:type="dxa"/>
          <w:trHeight w:val="826"/>
          <w:trPrChange w:id="6947" w:author="Pavla Trefilová" w:date="2019-11-18T17:19:00Z">
            <w:trPr>
              <w:gridBefore w:val="1"/>
              <w:trHeight w:val="873"/>
            </w:trPr>
          </w:trPrChange>
        </w:trPr>
        <w:tc>
          <w:tcPr>
            <w:tcW w:w="9859" w:type="dxa"/>
            <w:gridSpan w:val="11"/>
            <w:tcPrChange w:id="6948" w:author="Pavla Trefilová" w:date="2019-11-18T17:19:00Z">
              <w:tcPr>
                <w:tcW w:w="9859" w:type="dxa"/>
                <w:gridSpan w:val="13"/>
              </w:tcPr>
            </w:tcPrChange>
          </w:tcPr>
          <w:p w14:paraId="14E4C74A" w14:textId="77777777" w:rsidR="00227BC9" w:rsidRPr="0031440D" w:rsidRDefault="00227BC9" w:rsidP="00227BC9">
            <w:pPr>
              <w:tabs>
                <w:tab w:val="left" w:pos="1985"/>
              </w:tabs>
              <w:overflowPunct w:val="0"/>
              <w:autoSpaceDE w:val="0"/>
              <w:autoSpaceDN w:val="0"/>
              <w:adjustRightInd w:val="0"/>
              <w:jc w:val="both"/>
              <w:rPr>
                <w:rPrChange w:id="6949" w:author="Pavla Trefilová" w:date="2019-11-18T17:19:00Z">
                  <w:rPr>
                    <w:b/>
                  </w:rPr>
                </w:rPrChange>
              </w:rPr>
            </w:pPr>
            <w:r w:rsidRPr="0031440D">
              <w:rPr>
                <w:rPrChange w:id="6950" w:author="Pavla Trefilová" w:date="2019-11-18T17:19:00Z">
                  <w:rPr>
                    <w:b/>
                  </w:rPr>
                </w:rPrChange>
              </w:rPr>
              <w:t xml:space="preserve">1996-2001 </w:t>
            </w:r>
            <w:r w:rsidRPr="008E0197">
              <w:rPr>
                <w:bCs/>
              </w:rPr>
              <w:t>– Vysoká škola ekonomická v Praze, Fakulta financí a účetnictví, studijní obor Účetnictví a finanční řízení podniku</w:t>
            </w:r>
            <w:r w:rsidRPr="0031440D">
              <w:rPr>
                <w:rPrChange w:id="6951" w:author="Pavla Trefilová" w:date="2019-11-18T17:19:00Z">
                  <w:rPr>
                    <w:b/>
                  </w:rPr>
                </w:rPrChange>
              </w:rPr>
              <w:t xml:space="preserve"> </w:t>
            </w:r>
            <w:r w:rsidRPr="008E0197">
              <w:rPr>
                <w:bCs/>
              </w:rPr>
              <w:t>(Ing.)</w:t>
            </w:r>
          </w:p>
          <w:p w14:paraId="5FE4CB2A" w14:textId="27BE2266" w:rsidR="00B2050B" w:rsidRDefault="00227BC9" w:rsidP="00227BC9">
            <w:pPr>
              <w:jc w:val="both"/>
              <w:rPr>
                <w:b/>
              </w:rPr>
            </w:pPr>
            <w:r w:rsidRPr="0031440D">
              <w:rPr>
                <w:rPrChange w:id="6952" w:author="Pavla Trefilová" w:date="2019-11-18T17:19:00Z">
                  <w:rPr>
                    <w:b/>
                  </w:rPr>
                </w:rPrChange>
              </w:rPr>
              <w:t xml:space="preserve">2001-2004 </w:t>
            </w:r>
            <w:r w:rsidRPr="008E0197">
              <w:rPr>
                <w:bCs/>
              </w:rPr>
              <w:t>– Vysoká škola ekonomická v Praze, Fakulta financí a účetnictví, obor Teorie vyučování ekonomických předmětů</w:t>
            </w:r>
            <w:r w:rsidRPr="00DB530D">
              <w:t xml:space="preserve"> (Ph.D.)</w:t>
            </w:r>
          </w:p>
        </w:tc>
      </w:tr>
      <w:tr w:rsidR="00B2050B" w14:paraId="34137B33" w14:textId="77777777" w:rsidTr="00B2050B">
        <w:trPr>
          <w:gridAfter w:val="1"/>
          <w:wAfter w:w="33" w:type="dxa"/>
        </w:trPr>
        <w:tc>
          <w:tcPr>
            <w:tcW w:w="9859" w:type="dxa"/>
            <w:gridSpan w:val="11"/>
            <w:shd w:val="clear" w:color="auto" w:fill="F7CAAC"/>
          </w:tcPr>
          <w:p w14:paraId="744FCA5E" w14:textId="77777777" w:rsidR="00B2050B" w:rsidRDefault="00B2050B" w:rsidP="00B2050B">
            <w:pPr>
              <w:jc w:val="both"/>
              <w:rPr>
                <w:b/>
              </w:rPr>
            </w:pPr>
            <w:r>
              <w:rPr>
                <w:b/>
              </w:rPr>
              <w:t>Údaje o odborném působení od absolvování VŠ</w:t>
            </w:r>
          </w:p>
        </w:tc>
      </w:tr>
      <w:tr w:rsidR="00B2050B" w14:paraId="4CBF3E23" w14:textId="77777777" w:rsidTr="00B2050B">
        <w:trPr>
          <w:gridAfter w:val="1"/>
          <w:wAfter w:w="33" w:type="dxa"/>
          <w:trHeight w:val="1090"/>
        </w:trPr>
        <w:tc>
          <w:tcPr>
            <w:tcW w:w="9859" w:type="dxa"/>
            <w:gridSpan w:val="11"/>
          </w:tcPr>
          <w:p w14:paraId="6A6A2187" w14:textId="77777777" w:rsidR="00B2050B" w:rsidRPr="008E0197" w:rsidRDefault="00B2050B" w:rsidP="00B2050B">
            <w:pPr>
              <w:overflowPunct w:val="0"/>
              <w:autoSpaceDE w:val="0"/>
              <w:autoSpaceDN w:val="0"/>
              <w:adjustRightInd w:val="0"/>
              <w:jc w:val="both"/>
              <w:rPr>
                <w:bCs/>
              </w:rPr>
            </w:pPr>
            <w:r w:rsidRPr="0031440D">
              <w:rPr>
                <w:rPrChange w:id="6953" w:author="Pavla Trefilová" w:date="2019-11-18T17:19:00Z">
                  <w:rPr>
                    <w:b/>
                  </w:rPr>
                </w:rPrChange>
              </w:rPr>
              <w:t>od 1. 9. 2013 až dosud</w:t>
            </w:r>
            <w:r w:rsidRPr="008E0197">
              <w:rPr>
                <w:bCs/>
              </w:rPr>
              <w:t xml:space="preserve"> - UTB, FAME, Ústav podnikové ekonomiky, odborný asistent</w:t>
            </w:r>
          </w:p>
          <w:p w14:paraId="04951542" w14:textId="77777777" w:rsidR="00B2050B" w:rsidRPr="008E0197" w:rsidRDefault="00B2050B" w:rsidP="00B2050B">
            <w:pPr>
              <w:overflowPunct w:val="0"/>
              <w:autoSpaceDE w:val="0"/>
              <w:autoSpaceDN w:val="0"/>
              <w:adjustRightInd w:val="0"/>
              <w:jc w:val="both"/>
              <w:rPr>
                <w:bCs/>
                <w:i/>
                <w:iCs/>
              </w:rPr>
            </w:pPr>
            <w:r w:rsidRPr="0031440D">
              <w:rPr>
                <w:rPrChange w:id="6954" w:author="Pavla Trefilová" w:date="2019-11-18T17:19:00Z">
                  <w:rPr>
                    <w:b/>
                  </w:rPr>
                </w:rPrChange>
              </w:rPr>
              <w:t>od 1. 9. 2001 do 31. 8. 2013</w:t>
            </w:r>
            <w:r w:rsidRPr="008E0197">
              <w:rPr>
                <w:bCs/>
              </w:rPr>
              <w:t xml:space="preserve"> – Obchodní akademie T. Bati a Vyšší odborná škola ekonomická Zlín, učitelka odborných ekonomických předmětů v bakalářských studijních programech </w:t>
            </w:r>
          </w:p>
          <w:p w14:paraId="21120E67" w14:textId="1819152C" w:rsidR="00B2050B" w:rsidRDefault="00B2050B" w:rsidP="00227BC9">
            <w:pPr>
              <w:jc w:val="both"/>
            </w:pPr>
            <w:r w:rsidRPr="0031440D">
              <w:rPr>
                <w:rPrChange w:id="6955" w:author="Pavla Trefilová" w:date="2019-11-18T17:19:00Z">
                  <w:rPr>
                    <w:b/>
                  </w:rPr>
                </w:rPrChange>
              </w:rPr>
              <w:t>2004 – 2005</w:t>
            </w:r>
            <w:r w:rsidRPr="00C20B45">
              <w:t xml:space="preserve"> – členka akreditační komise pro neuniverzitní vysoké školy</w:t>
            </w:r>
          </w:p>
        </w:tc>
      </w:tr>
      <w:tr w:rsidR="00B2050B" w14:paraId="58153E05" w14:textId="77777777" w:rsidTr="00B2050B">
        <w:trPr>
          <w:gridAfter w:val="1"/>
          <w:wAfter w:w="33" w:type="dxa"/>
          <w:trHeight w:val="250"/>
        </w:trPr>
        <w:tc>
          <w:tcPr>
            <w:tcW w:w="9859" w:type="dxa"/>
            <w:gridSpan w:val="11"/>
            <w:shd w:val="clear" w:color="auto" w:fill="F7CAAC"/>
          </w:tcPr>
          <w:p w14:paraId="5FBFB1CF" w14:textId="77777777" w:rsidR="00B2050B" w:rsidRDefault="00B2050B" w:rsidP="00B2050B">
            <w:pPr>
              <w:jc w:val="both"/>
            </w:pPr>
            <w:r>
              <w:rPr>
                <w:b/>
              </w:rPr>
              <w:t>Zkušenosti s vedením kvalifikačních a rigorózních prací</w:t>
            </w:r>
          </w:p>
        </w:tc>
      </w:tr>
      <w:tr w:rsidR="00B2050B" w14:paraId="0F70C87D" w14:textId="77777777" w:rsidTr="00B2050B">
        <w:trPr>
          <w:gridAfter w:val="1"/>
          <w:wAfter w:w="33" w:type="dxa"/>
          <w:trHeight w:val="324"/>
        </w:trPr>
        <w:tc>
          <w:tcPr>
            <w:tcW w:w="9859" w:type="dxa"/>
            <w:gridSpan w:val="11"/>
          </w:tcPr>
          <w:p w14:paraId="560EC4E5" w14:textId="77777777" w:rsidR="00227BC9" w:rsidRPr="00274249" w:rsidRDefault="00227BC9" w:rsidP="00227BC9">
            <w:pPr>
              <w:jc w:val="both"/>
            </w:pPr>
            <w:r w:rsidRPr="00274249">
              <w:t xml:space="preserve">Počet vedených bakalářských prací – 20 </w:t>
            </w:r>
          </w:p>
          <w:p w14:paraId="41F92E44" w14:textId="0FA4791C" w:rsidR="00B2050B" w:rsidRDefault="00227BC9" w:rsidP="00227BC9">
            <w:pPr>
              <w:jc w:val="both"/>
            </w:pPr>
            <w:r w:rsidRPr="00274249">
              <w:t>Počet vedených diplomových prací – 10</w:t>
            </w:r>
          </w:p>
        </w:tc>
      </w:tr>
      <w:tr w:rsidR="00B2050B" w14:paraId="083C67AA" w14:textId="77777777" w:rsidTr="00B2050B">
        <w:trPr>
          <w:gridAfter w:val="1"/>
          <w:wAfter w:w="33" w:type="dxa"/>
          <w:cantSplit/>
        </w:trPr>
        <w:tc>
          <w:tcPr>
            <w:tcW w:w="3347" w:type="dxa"/>
            <w:gridSpan w:val="2"/>
            <w:tcBorders>
              <w:top w:val="single" w:sz="12" w:space="0" w:color="auto"/>
            </w:tcBorders>
            <w:shd w:val="clear" w:color="auto" w:fill="F7CAAC"/>
          </w:tcPr>
          <w:p w14:paraId="74C81875"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B5F316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F7CB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557A2A" w14:textId="77777777" w:rsidR="00B2050B" w:rsidRDefault="00B2050B" w:rsidP="00B2050B">
            <w:pPr>
              <w:jc w:val="both"/>
              <w:rPr>
                <w:b/>
              </w:rPr>
            </w:pPr>
            <w:r>
              <w:rPr>
                <w:b/>
              </w:rPr>
              <w:t>Ohlasy publikací</w:t>
            </w:r>
          </w:p>
        </w:tc>
      </w:tr>
      <w:tr w:rsidR="00B2050B" w14:paraId="5689835F" w14:textId="77777777" w:rsidTr="00B2050B">
        <w:trPr>
          <w:gridAfter w:val="1"/>
          <w:wAfter w:w="33" w:type="dxa"/>
          <w:cantSplit/>
        </w:trPr>
        <w:tc>
          <w:tcPr>
            <w:tcW w:w="3347" w:type="dxa"/>
            <w:gridSpan w:val="2"/>
          </w:tcPr>
          <w:p w14:paraId="1061A666" w14:textId="77777777" w:rsidR="00B2050B" w:rsidRDefault="00B2050B" w:rsidP="00B2050B">
            <w:pPr>
              <w:jc w:val="both"/>
            </w:pPr>
          </w:p>
        </w:tc>
        <w:tc>
          <w:tcPr>
            <w:tcW w:w="2245" w:type="dxa"/>
            <w:gridSpan w:val="2"/>
          </w:tcPr>
          <w:p w14:paraId="0D394F08" w14:textId="77777777" w:rsidR="00B2050B" w:rsidRDefault="00B2050B" w:rsidP="00B2050B">
            <w:pPr>
              <w:jc w:val="both"/>
            </w:pPr>
          </w:p>
        </w:tc>
        <w:tc>
          <w:tcPr>
            <w:tcW w:w="2248" w:type="dxa"/>
            <w:gridSpan w:val="4"/>
            <w:tcBorders>
              <w:right w:val="single" w:sz="12" w:space="0" w:color="auto"/>
            </w:tcBorders>
          </w:tcPr>
          <w:p w14:paraId="6A998D51" w14:textId="77777777" w:rsidR="00B2050B" w:rsidRDefault="00B2050B" w:rsidP="00B2050B">
            <w:pPr>
              <w:jc w:val="both"/>
            </w:pPr>
          </w:p>
        </w:tc>
        <w:tc>
          <w:tcPr>
            <w:tcW w:w="632" w:type="dxa"/>
            <w:tcBorders>
              <w:left w:val="single" w:sz="12" w:space="0" w:color="auto"/>
            </w:tcBorders>
            <w:shd w:val="clear" w:color="auto" w:fill="F7CAAC"/>
          </w:tcPr>
          <w:p w14:paraId="1FCF4B19" w14:textId="77777777" w:rsidR="00B2050B" w:rsidRDefault="00B2050B" w:rsidP="00B2050B">
            <w:pPr>
              <w:jc w:val="both"/>
            </w:pPr>
            <w:r>
              <w:rPr>
                <w:b/>
              </w:rPr>
              <w:t>WOS</w:t>
            </w:r>
          </w:p>
        </w:tc>
        <w:tc>
          <w:tcPr>
            <w:tcW w:w="693" w:type="dxa"/>
            <w:shd w:val="clear" w:color="auto" w:fill="F7CAAC"/>
          </w:tcPr>
          <w:p w14:paraId="6E80BC6B" w14:textId="77777777" w:rsidR="00B2050B" w:rsidRDefault="00B2050B" w:rsidP="00B2050B">
            <w:pPr>
              <w:jc w:val="both"/>
              <w:rPr>
                <w:sz w:val="18"/>
              </w:rPr>
            </w:pPr>
            <w:r>
              <w:rPr>
                <w:b/>
                <w:sz w:val="18"/>
              </w:rPr>
              <w:t>Scopus</w:t>
            </w:r>
          </w:p>
        </w:tc>
        <w:tc>
          <w:tcPr>
            <w:tcW w:w="694" w:type="dxa"/>
            <w:shd w:val="clear" w:color="auto" w:fill="F7CAAC"/>
          </w:tcPr>
          <w:p w14:paraId="5BC959DE" w14:textId="77777777" w:rsidR="00B2050B" w:rsidRDefault="00B2050B" w:rsidP="00B2050B">
            <w:pPr>
              <w:jc w:val="both"/>
            </w:pPr>
            <w:r>
              <w:rPr>
                <w:b/>
                <w:sz w:val="18"/>
              </w:rPr>
              <w:t>ostatní</w:t>
            </w:r>
          </w:p>
        </w:tc>
      </w:tr>
      <w:tr w:rsidR="00B2050B" w14:paraId="50F92499" w14:textId="77777777" w:rsidTr="00B2050B">
        <w:trPr>
          <w:gridAfter w:val="1"/>
          <w:wAfter w:w="33" w:type="dxa"/>
          <w:cantSplit/>
          <w:trHeight w:val="70"/>
        </w:trPr>
        <w:tc>
          <w:tcPr>
            <w:tcW w:w="3347" w:type="dxa"/>
            <w:gridSpan w:val="2"/>
            <w:shd w:val="clear" w:color="auto" w:fill="F7CAAC"/>
          </w:tcPr>
          <w:p w14:paraId="7481B8A9" w14:textId="77777777" w:rsidR="00B2050B" w:rsidRDefault="00B2050B" w:rsidP="00B2050B">
            <w:pPr>
              <w:jc w:val="both"/>
            </w:pPr>
            <w:r>
              <w:rPr>
                <w:b/>
              </w:rPr>
              <w:t>Obor jmenovacího řízení</w:t>
            </w:r>
          </w:p>
        </w:tc>
        <w:tc>
          <w:tcPr>
            <w:tcW w:w="2245" w:type="dxa"/>
            <w:gridSpan w:val="2"/>
            <w:shd w:val="clear" w:color="auto" w:fill="F7CAAC"/>
          </w:tcPr>
          <w:p w14:paraId="2F9633D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4F90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581CD8" w14:textId="6EBC041A" w:rsidR="00B2050B" w:rsidRDefault="00227BC9" w:rsidP="00B2050B">
            <w:pPr>
              <w:jc w:val="both"/>
              <w:rPr>
                <w:b/>
              </w:rPr>
            </w:pPr>
            <w:r>
              <w:rPr>
                <w:b/>
              </w:rPr>
              <w:t>61</w:t>
            </w:r>
          </w:p>
        </w:tc>
        <w:tc>
          <w:tcPr>
            <w:tcW w:w="693" w:type="dxa"/>
            <w:vMerge w:val="restart"/>
          </w:tcPr>
          <w:p w14:paraId="0A577DC9" w14:textId="2F66E0A4" w:rsidR="00B2050B" w:rsidRDefault="00227BC9" w:rsidP="00B2050B">
            <w:pPr>
              <w:jc w:val="both"/>
              <w:rPr>
                <w:b/>
              </w:rPr>
            </w:pPr>
            <w:r>
              <w:rPr>
                <w:b/>
              </w:rPr>
              <w:t>50</w:t>
            </w:r>
          </w:p>
        </w:tc>
        <w:tc>
          <w:tcPr>
            <w:tcW w:w="694" w:type="dxa"/>
            <w:vMerge w:val="restart"/>
          </w:tcPr>
          <w:p w14:paraId="59815079" w14:textId="18C4C2DB" w:rsidR="00B2050B" w:rsidRDefault="00227BC9" w:rsidP="00B2050B">
            <w:pPr>
              <w:jc w:val="both"/>
              <w:rPr>
                <w:b/>
              </w:rPr>
            </w:pPr>
            <w:r>
              <w:rPr>
                <w:b/>
              </w:rPr>
              <w:t>0</w:t>
            </w:r>
          </w:p>
        </w:tc>
      </w:tr>
      <w:tr w:rsidR="00B2050B" w14:paraId="3288D151" w14:textId="77777777" w:rsidTr="00B2050B">
        <w:trPr>
          <w:gridAfter w:val="1"/>
          <w:wAfter w:w="33" w:type="dxa"/>
          <w:trHeight w:val="205"/>
        </w:trPr>
        <w:tc>
          <w:tcPr>
            <w:tcW w:w="3347" w:type="dxa"/>
            <w:gridSpan w:val="2"/>
          </w:tcPr>
          <w:p w14:paraId="00FDD7FB" w14:textId="77777777" w:rsidR="00B2050B" w:rsidRDefault="00B2050B" w:rsidP="00B2050B">
            <w:pPr>
              <w:jc w:val="both"/>
            </w:pPr>
          </w:p>
        </w:tc>
        <w:tc>
          <w:tcPr>
            <w:tcW w:w="2245" w:type="dxa"/>
            <w:gridSpan w:val="2"/>
          </w:tcPr>
          <w:p w14:paraId="255355DB" w14:textId="77777777" w:rsidR="00B2050B" w:rsidRDefault="00B2050B" w:rsidP="00B2050B">
            <w:pPr>
              <w:jc w:val="both"/>
            </w:pPr>
          </w:p>
        </w:tc>
        <w:tc>
          <w:tcPr>
            <w:tcW w:w="2248" w:type="dxa"/>
            <w:gridSpan w:val="4"/>
            <w:tcBorders>
              <w:right w:val="single" w:sz="12" w:space="0" w:color="auto"/>
            </w:tcBorders>
          </w:tcPr>
          <w:p w14:paraId="091189B4" w14:textId="77777777" w:rsidR="00B2050B" w:rsidRDefault="00B2050B" w:rsidP="00B2050B">
            <w:pPr>
              <w:jc w:val="both"/>
            </w:pPr>
          </w:p>
        </w:tc>
        <w:tc>
          <w:tcPr>
            <w:tcW w:w="632" w:type="dxa"/>
            <w:vMerge/>
            <w:tcBorders>
              <w:left w:val="single" w:sz="12" w:space="0" w:color="auto"/>
            </w:tcBorders>
            <w:vAlign w:val="center"/>
          </w:tcPr>
          <w:p w14:paraId="00DC86E3" w14:textId="77777777" w:rsidR="00B2050B" w:rsidRDefault="00B2050B" w:rsidP="00B2050B">
            <w:pPr>
              <w:rPr>
                <w:b/>
              </w:rPr>
            </w:pPr>
          </w:p>
        </w:tc>
        <w:tc>
          <w:tcPr>
            <w:tcW w:w="693" w:type="dxa"/>
            <w:vMerge/>
            <w:vAlign w:val="center"/>
          </w:tcPr>
          <w:p w14:paraId="272F6F0C" w14:textId="77777777" w:rsidR="00B2050B" w:rsidRDefault="00B2050B" w:rsidP="00B2050B">
            <w:pPr>
              <w:rPr>
                <w:b/>
              </w:rPr>
            </w:pPr>
          </w:p>
        </w:tc>
        <w:tc>
          <w:tcPr>
            <w:tcW w:w="694" w:type="dxa"/>
            <w:vMerge/>
            <w:vAlign w:val="center"/>
          </w:tcPr>
          <w:p w14:paraId="61C3E082" w14:textId="77777777" w:rsidR="00B2050B" w:rsidRDefault="00B2050B" w:rsidP="00B2050B">
            <w:pPr>
              <w:rPr>
                <w:b/>
              </w:rPr>
            </w:pPr>
          </w:p>
        </w:tc>
      </w:tr>
      <w:tr w:rsidR="00B2050B" w14:paraId="43393500" w14:textId="77777777" w:rsidTr="00B2050B">
        <w:trPr>
          <w:gridAfter w:val="1"/>
          <w:wAfter w:w="33" w:type="dxa"/>
        </w:trPr>
        <w:tc>
          <w:tcPr>
            <w:tcW w:w="9859" w:type="dxa"/>
            <w:gridSpan w:val="11"/>
            <w:shd w:val="clear" w:color="auto" w:fill="F7CAAC"/>
          </w:tcPr>
          <w:p w14:paraId="45D2CE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8265E5" w14:textId="77777777" w:rsidTr="00B2050B">
        <w:trPr>
          <w:gridAfter w:val="1"/>
          <w:wAfter w:w="33" w:type="dxa"/>
          <w:trHeight w:val="2347"/>
        </w:trPr>
        <w:tc>
          <w:tcPr>
            <w:tcW w:w="9859" w:type="dxa"/>
            <w:gridSpan w:val="11"/>
          </w:tcPr>
          <w:p w14:paraId="32B1D216" w14:textId="77777777" w:rsidR="00227BC9" w:rsidRPr="00274249" w:rsidRDefault="00227BC9" w:rsidP="00227BC9">
            <w:pPr>
              <w:jc w:val="both"/>
            </w:pPr>
            <w:r w:rsidRPr="00274249">
              <w:t xml:space="preserve">KLJUČNIKOV, A., KOZUBÍKOVÁ, L., SOPKOVÁ, G. The Payment Discipline of Small and Medium-sized Enterprises. </w:t>
            </w:r>
            <w:r w:rsidRPr="00274249">
              <w:rPr>
                <w:i/>
              </w:rPr>
              <w:t>Journal of Competitiveness</w:t>
            </w:r>
            <w:r w:rsidRPr="00274249">
              <w:t xml:space="preserve">. 2017, Volume 9, Issue 2, pp. 45-61. </w:t>
            </w:r>
            <w:r w:rsidRPr="00274249">
              <w:rPr>
                <w:szCs w:val="32"/>
              </w:rPr>
              <w:t>ISSN 1804-1728. DOI 10.7441/joc.2017.02.04 (33%).</w:t>
            </w:r>
          </w:p>
          <w:p w14:paraId="6AD55980" w14:textId="77777777" w:rsidR="00227BC9" w:rsidRPr="00274249" w:rsidRDefault="00227BC9" w:rsidP="00227BC9">
            <w:pPr>
              <w:jc w:val="both"/>
            </w:pPr>
            <w:r w:rsidRPr="00274249">
              <w:t xml:space="preserve">KOZUBÍKOVÁ, L., VOJTOVIČ, S., RAHMAN, A., SMRČKA, L. The Role of Entrepreneur´s Gender, Age and Firm´s Age in Autonomy. The Case Study from the Czech Republic. </w:t>
            </w:r>
            <w:r w:rsidRPr="00274249">
              <w:rPr>
                <w:i/>
              </w:rPr>
              <w:t xml:space="preserve">Economics &amp; Sociology. </w:t>
            </w:r>
            <w:r w:rsidRPr="00274249">
              <w:t>2016, Volume 9, Issue 2, pp. 168-182. ISSN 2071-789X. DOI:dx.doi.org/10.14254/2071-789X.2016/9-2/12 (60%).</w:t>
            </w:r>
          </w:p>
          <w:p w14:paraId="15D77698" w14:textId="77777777" w:rsidR="00227BC9" w:rsidRPr="00274249" w:rsidRDefault="00227BC9" w:rsidP="00227BC9">
            <w:pPr>
              <w:jc w:val="both"/>
            </w:pPr>
            <w:r w:rsidRPr="00274249">
              <w:t xml:space="preserve">KOZUBÍKOVÁ, L., ZOUBKOVÁ, A. Entrepreneur´s attitude towards innovativeness and competitive aggressiveness. </w:t>
            </w:r>
            <w:r w:rsidRPr="00274249">
              <w:rPr>
                <w:i/>
                <w:iCs/>
              </w:rPr>
              <w:t xml:space="preserve">Journal of International Studies. </w:t>
            </w:r>
            <w:r w:rsidRPr="00274249">
              <w:t>2016, Volume 9, Issue 1, pp. 192-204. ISSN 2306-3483. DOI: 10.14254/2071-8330.2016/9-1/1 (90%).</w:t>
            </w:r>
          </w:p>
          <w:p w14:paraId="05ED58B3" w14:textId="77777777" w:rsidR="00227BC9" w:rsidRPr="00274249" w:rsidRDefault="00227BC9" w:rsidP="00227BC9">
            <w:pPr>
              <w:jc w:val="both"/>
            </w:pPr>
            <w:r w:rsidRPr="00274249">
              <w:t xml:space="preserve">KOZUBÍKOVÁ, L., BELÁS, J., BILAN, Y., BARTOŠ, P. Personal characteristics of entrepreneurs in the context of perception and management of business risk in the SME segment. </w:t>
            </w:r>
            <w:r w:rsidRPr="00274249">
              <w:rPr>
                <w:i/>
              </w:rPr>
              <w:t xml:space="preserve">Economics and Sociology. </w:t>
            </w:r>
            <w:r w:rsidRPr="00274249">
              <w:t>2015</w:t>
            </w:r>
            <w:r w:rsidRPr="00274249">
              <w:rPr>
                <w:i/>
              </w:rPr>
              <w:t xml:space="preserve">, </w:t>
            </w:r>
            <w:r w:rsidRPr="00274249">
              <w:t>Volume 8, Issue 1, pp. 42-55. ISSN 2071-789X. DOI:10.14254/2071- 789X.2015/8-1/4 (40%).</w:t>
            </w:r>
          </w:p>
          <w:p w14:paraId="7D707655" w14:textId="77777777" w:rsidR="00227BC9" w:rsidRPr="00274249" w:rsidRDefault="00227BC9" w:rsidP="00227BC9">
            <w:pPr>
              <w:jc w:val="both"/>
            </w:pPr>
            <w:r w:rsidRPr="00274249">
              <w:t xml:space="preserve">KOZUBÍKOVÁ, L., BELÁS, J., KLJUČNIKOV, A., VIRGLEROVÁ, Z. Differences in Approach to Selected Constructs of Entrepreneurial Orientation in SME Segment Regarding the Selected Socio-demographic Factors. </w:t>
            </w:r>
            <w:r w:rsidRPr="00274249">
              <w:rPr>
                <w:i/>
                <w:iCs/>
              </w:rPr>
              <w:t>Transformations in Business and Economics</w:t>
            </w:r>
            <w:r w:rsidRPr="00274249">
              <w:rPr>
                <w:iCs/>
              </w:rPr>
              <w:t>. 2015,</w:t>
            </w:r>
            <w:r w:rsidRPr="00274249">
              <w:rPr>
                <w:i/>
                <w:iCs/>
              </w:rPr>
              <w:t xml:space="preserve"> </w:t>
            </w:r>
            <w:r w:rsidRPr="00274249">
              <w:t>Volume 14, Issue 3C(36C), pp. 333-355. ISSN 1648 – 4460 (50%).</w:t>
            </w:r>
          </w:p>
          <w:p w14:paraId="5E789AA1" w14:textId="77777777" w:rsidR="00227BC9" w:rsidRPr="00274249" w:rsidRDefault="008932CF" w:rsidP="00227BC9">
            <w:pPr>
              <w:jc w:val="both"/>
              <w:rPr>
                <w:rStyle w:val="Hypertextovodkaz"/>
                <w:color w:val="auto"/>
                <w:u w:val="none"/>
              </w:rPr>
            </w:pPr>
            <w:hyperlink r:id="rId30" w:history="1">
              <w:r w:rsidR="00227BC9" w:rsidRPr="00274249">
                <w:rPr>
                  <w:rStyle w:val="Hypertextovodkaz"/>
                  <w:color w:val="auto"/>
                  <w:u w:val="none"/>
                </w:rPr>
                <w:t>http://web.a.ebscohost.com/ehost/pdfviewer/pdfviewer?sid=e1bec196-660d-4cce-8555-fffe2198ddfd%40sessionmgr4005&amp;vid=0&amp;hid=4106</w:t>
              </w:r>
            </w:hyperlink>
          </w:p>
          <w:p w14:paraId="53D10727" w14:textId="77777777" w:rsidR="00227BC9" w:rsidRPr="00274249" w:rsidRDefault="00227BC9" w:rsidP="00227BC9">
            <w:pPr>
              <w:jc w:val="both"/>
              <w:rPr>
                <w:i/>
              </w:rPr>
            </w:pPr>
            <w:r w:rsidRPr="00274249">
              <w:rPr>
                <w:i/>
              </w:rPr>
              <w:t>Přehled projektové činnosti:</w:t>
            </w:r>
          </w:p>
          <w:p w14:paraId="7A9CEECF" w14:textId="150C35E4" w:rsidR="00B2050B" w:rsidRDefault="00227BC9" w:rsidP="00227BC9">
            <w:pPr>
              <w:jc w:val="both"/>
              <w:rPr>
                <w:b/>
              </w:rPr>
            </w:pPr>
            <w:r w:rsidRPr="00274249">
              <w:t>2013 Projekt „Inovace vzdělávacích programů dle požadavků podnikatelské praxe v rámci procesu stabilizace VOŠE Zlín“ (člen řešitelského týmu)</w:t>
            </w:r>
          </w:p>
        </w:tc>
      </w:tr>
      <w:tr w:rsidR="00B2050B" w14:paraId="3E4AC533" w14:textId="77777777" w:rsidTr="00B2050B">
        <w:trPr>
          <w:gridAfter w:val="1"/>
          <w:wAfter w:w="33" w:type="dxa"/>
          <w:trHeight w:val="218"/>
        </w:trPr>
        <w:tc>
          <w:tcPr>
            <w:tcW w:w="9859" w:type="dxa"/>
            <w:gridSpan w:val="11"/>
            <w:shd w:val="clear" w:color="auto" w:fill="F7CAAC"/>
          </w:tcPr>
          <w:p w14:paraId="328BF535" w14:textId="77777777" w:rsidR="00B2050B" w:rsidRDefault="00B2050B" w:rsidP="00B2050B">
            <w:pPr>
              <w:rPr>
                <w:b/>
              </w:rPr>
            </w:pPr>
            <w:r>
              <w:rPr>
                <w:b/>
              </w:rPr>
              <w:t>Působení v zahraničí</w:t>
            </w:r>
          </w:p>
        </w:tc>
      </w:tr>
      <w:tr w:rsidR="00B2050B" w14:paraId="13D675C8" w14:textId="77777777" w:rsidTr="001F1464">
        <w:trPr>
          <w:gridAfter w:val="1"/>
          <w:wAfter w:w="33" w:type="dxa"/>
          <w:trHeight w:val="60"/>
        </w:trPr>
        <w:tc>
          <w:tcPr>
            <w:tcW w:w="9859" w:type="dxa"/>
            <w:gridSpan w:val="11"/>
          </w:tcPr>
          <w:p w14:paraId="557C124A" w14:textId="77777777" w:rsidR="00B2050B" w:rsidRDefault="00B2050B" w:rsidP="00B2050B">
            <w:pPr>
              <w:rPr>
                <w:b/>
              </w:rPr>
            </w:pPr>
          </w:p>
        </w:tc>
      </w:tr>
      <w:tr w:rsidR="00B2050B" w14:paraId="756C39E9" w14:textId="77777777" w:rsidTr="001F1464">
        <w:trPr>
          <w:gridAfter w:val="1"/>
          <w:wAfter w:w="33" w:type="dxa"/>
          <w:cantSplit/>
          <w:trHeight w:val="60"/>
        </w:trPr>
        <w:tc>
          <w:tcPr>
            <w:tcW w:w="2518" w:type="dxa"/>
            <w:shd w:val="clear" w:color="auto" w:fill="F7CAAC"/>
          </w:tcPr>
          <w:p w14:paraId="2571256B" w14:textId="77777777" w:rsidR="00B2050B" w:rsidRDefault="00B2050B" w:rsidP="00B2050B">
            <w:pPr>
              <w:jc w:val="both"/>
              <w:rPr>
                <w:b/>
              </w:rPr>
            </w:pPr>
            <w:r>
              <w:rPr>
                <w:b/>
              </w:rPr>
              <w:t xml:space="preserve">Podpis </w:t>
            </w:r>
          </w:p>
        </w:tc>
        <w:tc>
          <w:tcPr>
            <w:tcW w:w="4536" w:type="dxa"/>
            <w:gridSpan w:val="5"/>
          </w:tcPr>
          <w:p w14:paraId="00B53059" w14:textId="77777777" w:rsidR="00B2050B" w:rsidRDefault="00B2050B" w:rsidP="00B2050B">
            <w:pPr>
              <w:jc w:val="both"/>
            </w:pPr>
          </w:p>
        </w:tc>
        <w:tc>
          <w:tcPr>
            <w:tcW w:w="786" w:type="dxa"/>
            <w:gridSpan w:val="2"/>
            <w:shd w:val="clear" w:color="auto" w:fill="F7CAAC"/>
          </w:tcPr>
          <w:p w14:paraId="420C7BD5" w14:textId="77777777" w:rsidR="00B2050B" w:rsidRDefault="00B2050B" w:rsidP="00B2050B">
            <w:pPr>
              <w:jc w:val="both"/>
            </w:pPr>
            <w:r>
              <w:rPr>
                <w:b/>
              </w:rPr>
              <w:t>datum</w:t>
            </w:r>
          </w:p>
        </w:tc>
        <w:tc>
          <w:tcPr>
            <w:tcW w:w="2019" w:type="dxa"/>
            <w:gridSpan w:val="3"/>
          </w:tcPr>
          <w:p w14:paraId="73F76861" w14:textId="77777777" w:rsidR="00B2050B" w:rsidRDefault="00B2050B" w:rsidP="00B2050B">
            <w:pPr>
              <w:jc w:val="both"/>
            </w:pPr>
          </w:p>
        </w:tc>
      </w:tr>
    </w:tbl>
    <w:p w14:paraId="79C9BAA3" w14:textId="77777777" w:rsidR="00B2050B" w:rsidRDefault="00B2050B" w:rsidP="00B2050B">
      <w:pPr>
        <w:rPr>
          <w:del w:id="6956" w:author="Pavla Trefilová" w:date="2019-11-18T17:1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6957" w:author="Pavla Trefilová" w:date="2019-11-18T17:19:00Z">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721"/>
        <w:gridCol w:w="524"/>
        <w:gridCol w:w="468"/>
        <w:gridCol w:w="994"/>
        <w:gridCol w:w="709"/>
        <w:gridCol w:w="77"/>
        <w:gridCol w:w="632"/>
        <w:gridCol w:w="693"/>
        <w:gridCol w:w="694"/>
        <w:tblGridChange w:id="6958">
          <w:tblGrid>
            <w:gridCol w:w="76"/>
            <w:gridCol w:w="2442"/>
            <w:gridCol w:w="121"/>
            <w:gridCol w:w="708"/>
            <w:gridCol w:w="1721"/>
            <w:gridCol w:w="524"/>
            <w:gridCol w:w="468"/>
            <w:gridCol w:w="183"/>
            <w:gridCol w:w="811"/>
            <w:gridCol w:w="709"/>
            <w:gridCol w:w="77"/>
            <w:gridCol w:w="137"/>
            <w:gridCol w:w="495"/>
            <w:gridCol w:w="693"/>
            <w:gridCol w:w="694"/>
            <w:gridCol w:w="252"/>
          </w:tblGrid>
        </w:tblGridChange>
      </w:tblGrid>
      <w:tr w:rsidR="00DC31A9" w:rsidRPr="0003498C" w14:paraId="40C5F9A8" w14:textId="77777777" w:rsidTr="00DC31A9">
        <w:trPr>
          <w:trPrChange w:id="6959" w:author="Pavla Trefilová" w:date="2019-11-18T17:19:00Z">
            <w:trPr>
              <w:gridBefore w:val="1"/>
            </w:trPr>
          </w:trPrChange>
        </w:trPr>
        <w:tc>
          <w:tcPr>
            <w:tcW w:w="9859" w:type="dxa"/>
            <w:gridSpan w:val="11"/>
            <w:tcBorders>
              <w:bottom w:val="double" w:sz="4" w:space="0" w:color="auto"/>
            </w:tcBorders>
            <w:shd w:val="clear" w:color="auto" w:fill="BDD6EE"/>
            <w:tcPrChange w:id="6960" w:author="Pavla Trefilová" w:date="2019-11-18T17:19:00Z">
              <w:tcPr>
                <w:tcW w:w="9900" w:type="dxa"/>
                <w:gridSpan w:val="15"/>
                <w:tcBorders>
                  <w:bottom w:val="double" w:sz="4" w:space="0" w:color="auto"/>
                </w:tcBorders>
                <w:shd w:val="clear" w:color="auto" w:fill="BDD6EE"/>
              </w:tcPr>
            </w:tcPrChange>
          </w:tcPr>
          <w:p w14:paraId="0695ED87" w14:textId="77777777" w:rsidR="00DC31A9" w:rsidRPr="0003498C" w:rsidRDefault="00DC31A9" w:rsidP="00DC31A9">
            <w:pPr>
              <w:jc w:val="both"/>
              <w:rPr>
                <w:b/>
                <w:sz w:val="28"/>
              </w:rPr>
            </w:pPr>
            <w:r w:rsidRPr="0003498C">
              <w:rPr>
                <w:b/>
                <w:sz w:val="28"/>
              </w:rPr>
              <w:t>C-I – Personální zabezpečení</w:t>
            </w:r>
          </w:p>
        </w:tc>
      </w:tr>
      <w:tr w:rsidR="00DC31A9" w:rsidRPr="0003498C" w14:paraId="5C6453AF" w14:textId="77777777" w:rsidTr="00DC31A9">
        <w:trPr>
          <w:trPrChange w:id="6961" w:author="Pavla Trefilová" w:date="2019-11-18T17:19:00Z">
            <w:trPr>
              <w:gridBefore w:val="1"/>
            </w:trPr>
          </w:trPrChange>
        </w:trPr>
        <w:tc>
          <w:tcPr>
            <w:tcW w:w="2518" w:type="dxa"/>
            <w:tcBorders>
              <w:top w:val="double" w:sz="4" w:space="0" w:color="auto"/>
            </w:tcBorders>
            <w:shd w:val="clear" w:color="auto" w:fill="F7CAAC"/>
            <w:tcPrChange w:id="6962" w:author="Pavla Trefilová" w:date="2019-11-18T17:19:00Z">
              <w:tcPr>
                <w:tcW w:w="2529" w:type="dxa"/>
                <w:gridSpan w:val="2"/>
                <w:tcBorders>
                  <w:top w:val="double" w:sz="4" w:space="0" w:color="auto"/>
                </w:tcBorders>
                <w:shd w:val="clear" w:color="auto" w:fill="F7CAAC"/>
              </w:tcPr>
            </w:tcPrChange>
          </w:tcPr>
          <w:p w14:paraId="060782EB" w14:textId="77777777" w:rsidR="00DC31A9" w:rsidRPr="0003498C" w:rsidRDefault="00DC31A9" w:rsidP="00DC31A9">
            <w:pPr>
              <w:jc w:val="both"/>
              <w:rPr>
                <w:b/>
              </w:rPr>
            </w:pPr>
            <w:r w:rsidRPr="0003498C">
              <w:rPr>
                <w:b/>
              </w:rPr>
              <w:t>Vysoká škola</w:t>
            </w:r>
          </w:p>
        </w:tc>
        <w:tc>
          <w:tcPr>
            <w:tcW w:w="7341" w:type="dxa"/>
            <w:gridSpan w:val="10"/>
            <w:tcPrChange w:id="6963" w:author="Pavla Trefilová" w:date="2019-11-18T17:19:00Z">
              <w:tcPr>
                <w:tcW w:w="7371" w:type="dxa"/>
                <w:gridSpan w:val="13"/>
              </w:tcPr>
            </w:tcPrChange>
          </w:tcPr>
          <w:p w14:paraId="69361F86" w14:textId="77777777" w:rsidR="00DC31A9" w:rsidRPr="0003498C" w:rsidRDefault="00DC31A9" w:rsidP="00DC31A9">
            <w:pPr>
              <w:jc w:val="both"/>
            </w:pPr>
            <w:r w:rsidRPr="0003498C">
              <w:t>Univerzita Tomáše Bati ve Zlíně</w:t>
            </w:r>
          </w:p>
        </w:tc>
      </w:tr>
      <w:tr w:rsidR="00DC31A9" w:rsidRPr="0003498C" w14:paraId="575FF7A8" w14:textId="77777777" w:rsidTr="00DC31A9">
        <w:trPr>
          <w:trPrChange w:id="6964" w:author="Pavla Trefilová" w:date="2019-11-18T17:19:00Z">
            <w:trPr>
              <w:gridBefore w:val="1"/>
            </w:trPr>
          </w:trPrChange>
        </w:trPr>
        <w:tc>
          <w:tcPr>
            <w:tcW w:w="2518" w:type="dxa"/>
            <w:shd w:val="clear" w:color="auto" w:fill="F7CAAC"/>
            <w:tcPrChange w:id="6965" w:author="Pavla Trefilová" w:date="2019-11-18T17:19:00Z">
              <w:tcPr>
                <w:tcW w:w="2529" w:type="dxa"/>
                <w:gridSpan w:val="2"/>
                <w:shd w:val="clear" w:color="auto" w:fill="F7CAAC"/>
              </w:tcPr>
            </w:tcPrChange>
          </w:tcPr>
          <w:p w14:paraId="0FEB5205" w14:textId="77777777" w:rsidR="00DC31A9" w:rsidRPr="0003498C" w:rsidRDefault="00DC31A9" w:rsidP="00DC31A9">
            <w:pPr>
              <w:jc w:val="both"/>
              <w:rPr>
                <w:b/>
              </w:rPr>
            </w:pPr>
            <w:r w:rsidRPr="0003498C">
              <w:rPr>
                <w:b/>
              </w:rPr>
              <w:t>Součást vysoké školy</w:t>
            </w:r>
          </w:p>
        </w:tc>
        <w:tc>
          <w:tcPr>
            <w:tcW w:w="7341" w:type="dxa"/>
            <w:gridSpan w:val="10"/>
            <w:tcPrChange w:id="6966" w:author="Pavla Trefilová" w:date="2019-11-18T17:19:00Z">
              <w:tcPr>
                <w:tcW w:w="7371" w:type="dxa"/>
                <w:gridSpan w:val="13"/>
              </w:tcPr>
            </w:tcPrChange>
          </w:tcPr>
          <w:p w14:paraId="51B63D71" w14:textId="4B09F3F4" w:rsidR="00DC31A9" w:rsidRPr="0003498C" w:rsidRDefault="00DC31A9" w:rsidP="00DC31A9">
            <w:pPr>
              <w:jc w:val="both"/>
            </w:pPr>
            <w:r w:rsidRPr="0003498C">
              <w:t>Fakulta managementu a ekonomiky</w:t>
            </w:r>
            <w:del w:id="6967" w:author="Pavla Trefilová" w:date="2019-11-18T17:19:00Z">
              <w:r w:rsidR="003B21FF" w:rsidRPr="00AD088D">
                <w:delText xml:space="preserve"> </w:delText>
              </w:r>
            </w:del>
          </w:p>
        </w:tc>
      </w:tr>
      <w:tr w:rsidR="00DC31A9" w:rsidRPr="0003498C" w14:paraId="0CE734AB" w14:textId="77777777" w:rsidTr="00DC31A9">
        <w:trPr>
          <w:trPrChange w:id="6968" w:author="Pavla Trefilová" w:date="2019-11-18T17:19:00Z">
            <w:trPr>
              <w:gridBefore w:val="1"/>
            </w:trPr>
          </w:trPrChange>
        </w:trPr>
        <w:tc>
          <w:tcPr>
            <w:tcW w:w="2518" w:type="dxa"/>
            <w:shd w:val="clear" w:color="auto" w:fill="F7CAAC"/>
            <w:tcPrChange w:id="6969" w:author="Pavla Trefilová" w:date="2019-11-18T17:19:00Z">
              <w:tcPr>
                <w:tcW w:w="2529" w:type="dxa"/>
                <w:gridSpan w:val="2"/>
                <w:shd w:val="clear" w:color="auto" w:fill="F7CAAC"/>
              </w:tcPr>
            </w:tcPrChange>
          </w:tcPr>
          <w:p w14:paraId="17ACDF8B" w14:textId="77777777" w:rsidR="00DC31A9" w:rsidRPr="0003498C" w:rsidRDefault="00DC31A9" w:rsidP="00DC31A9">
            <w:pPr>
              <w:jc w:val="both"/>
              <w:rPr>
                <w:b/>
              </w:rPr>
            </w:pPr>
            <w:r w:rsidRPr="0003498C">
              <w:rPr>
                <w:b/>
              </w:rPr>
              <w:t>Název studijního programu</w:t>
            </w:r>
          </w:p>
        </w:tc>
        <w:tc>
          <w:tcPr>
            <w:tcW w:w="7341" w:type="dxa"/>
            <w:gridSpan w:val="10"/>
            <w:tcPrChange w:id="6970" w:author="Pavla Trefilová" w:date="2019-11-18T17:19:00Z">
              <w:tcPr>
                <w:tcW w:w="7371" w:type="dxa"/>
                <w:gridSpan w:val="13"/>
              </w:tcPr>
            </w:tcPrChange>
          </w:tcPr>
          <w:p w14:paraId="5E08A678" w14:textId="77777777" w:rsidR="00DC31A9" w:rsidRPr="00707BE7" w:rsidRDefault="00DC31A9" w:rsidP="00DC31A9">
            <w:pPr>
              <w:jc w:val="both"/>
            </w:pPr>
            <w:r w:rsidRPr="00BC7BA7">
              <w:t>Economics and Management</w:t>
            </w:r>
          </w:p>
        </w:tc>
      </w:tr>
      <w:tr w:rsidR="00534C60" w:rsidRPr="0003498C" w14:paraId="5DAF633F" w14:textId="77777777" w:rsidTr="00DC31A9">
        <w:tc>
          <w:tcPr>
            <w:tcW w:w="2518" w:type="dxa"/>
            <w:shd w:val="clear" w:color="auto" w:fill="F7CAAC"/>
          </w:tcPr>
          <w:p w14:paraId="1CDC4D41" w14:textId="77777777" w:rsidR="00DC31A9" w:rsidRPr="0003498C" w:rsidRDefault="00DC31A9" w:rsidP="00DC31A9">
            <w:pPr>
              <w:jc w:val="both"/>
              <w:rPr>
                <w:b/>
              </w:rPr>
            </w:pPr>
            <w:r w:rsidRPr="0003498C">
              <w:rPr>
                <w:b/>
              </w:rPr>
              <w:t>Jméno a příjmení</w:t>
            </w:r>
          </w:p>
        </w:tc>
        <w:tc>
          <w:tcPr>
            <w:tcW w:w="4536" w:type="dxa"/>
            <w:gridSpan w:val="5"/>
          </w:tcPr>
          <w:p w14:paraId="4A8C74E1" w14:textId="57E0B17A" w:rsidR="00DC31A9" w:rsidRPr="0003498C" w:rsidRDefault="003B21FF" w:rsidP="00DC31A9">
            <w:pPr>
              <w:jc w:val="both"/>
            </w:pPr>
            <w:del w:id="6971" w:author="Pavla Trefilová" w:date="2019-11-18T17:19:00Z">
              <w:r>
                <w:delText>Marcela KUBALČÍKOVÁ</w:delText>
              </w:r>
            </w:del>
            <w:ins w:id="6972" w:author="Pavla Trefilová" w:date="2019-11-18T17:19:00Z">
              <w:r w:rsidR="00DC31A9">
                <w:t>Aleš KUNČAR</w:t>
              </w:r>
            </w:ins>
          </w:p>
        </w:tc>
        <w:tc>
          <w:tcPr>
            <w:tcW w:w="709" w:type="dxa"/>
            <w:shd w:val="clear" w:color="auto" w:fill="F7CAAC"/>
          </w:tcPr>
          <w:p w14:paraId="096CB368" w14:textId="77777777" w:rsidR="00DC31A9" w:rsidRPr="0003498C" w:rsidRDefault="00DC31A9" w:rsidP="00DC31A9">
            <w:pPr>
              <w:jc w:val="both"/>
              <w:rPr>
                <w:b/>
              </w:rPr>
            </w:pPr>
            <w:r w:rsidRPr="0003498C">
              <w:rPr>
                <w:b/>
              </w:rPr>
              <w:t>Tituly</w:t>
            </w:r>
          </w:p>
        </w:tc>
        <w:tc>
          <w:tcPr>
            <w:tcW w:w="2096" w:type="dxa"/>
            <w:gridSpan w:val="4"/>
          </w:tcPr>
          <w:p w14:paraId="2A2B6431" w14:textId="62058D5B" w:rsidR="00DC31A9" w:rsidRPr="0003498C" w:rsidRDefault="003B21FF" w:rsidP="00DC31A9">
            <w:pPr>
              <w:jc w:val="both"/>
            </w:pPr>
            <w:del w:id="6973" w:author="Pavla Trefilová" w:date="2019-11-18T17:19:00Z">
              <w:r>
                <w:delText xml:space="preserve">Mgr. et Mgr. </w:delText>
              </w:r>
            </w:del>
            <w:ins w:id="6974" w:author="Pavla Trefilová" w:date="2019-11-18T17:19:00Z">
              <w:r w:rsidR="00DC31A9">
                <w:t>Ing.</w:t>
              </w:r>
            </w:ins>
          </w:p>
        </w:tc>
      </w:tr>
      <w:tr w:rsidR="00534C60" w:rsidRPr="0003498C" w14:paraId="5620578A" w14:textId="77777777" w:rsidTr="00DC31A9">
        <w:tc>
          <w:tcPr>
            <w:tcW w:w="2518" w:type="dxa"/>
            <w:shd w:val="clear" w:color="auto" w:fill="F7CAAC"/>
          </w:tcPr>
          <w:p w14:paraId="2C7F519D" w14:textId="77777777" w:rsidR="00DC31A9" w:rsidRPr="0003498C" w:rsidRDefault="00DC31A9" w:rsidP="00DC31A9">
            <w:pPr>
              <w:jc w:val="both"/>
              <w:rPr>
                <w:b/>
              </w:rPr>
            </w:pPr>
            <w:r w:rsidRPr="0003498C">
              <w:rPr>
                <w:b/>
              </w:rPr>
              <w:t>Rok narození</w:t>
            </w:r>
          </w:p>
        </w:tc>
        <w:tc>
          <w:tcPr>
            <w:tcW w:w="829" w:type="dxa"/>
          </w:tcPr>
          <w:p w14:paraId="2B6AB2D4" w14:textId="0A0CB574" w:rsidR="00DC31A9" w:rsidRPr="00707BE7" w:rsidRDefault="003B21FF" w:rsidP="00DC31A9">
            <w:pPr>
              <w:jc w:val="both"/>
              <w:rPr>
                <w:highlight w:val="yellow"/>
                <w:rPrChange w:id="6975" w:author="Pavla Trefilová" w:date="2019-11-18T17:19:00Z">
                  <w:rPr/>
                </w:rPrChange>
              </w:rPr>
            </w:pPr>
            <w:del w:id="6976" w:author="Pavla Trefilová" w:date="2019-11-18T17:19:00Z">
              <w:r>
                <w:delText>1973</w:delText>
              </w:r>
            </w:del>
            <w:ins w:id="6977" w:author="Pavla Trefilová" w:date="2019-11-18T17:19:00Z">
              <w:r w:rsidR="00DC31A9" w:rsidRPr="007E0AF7">
                <w:t>1989</w:t>
              </w:r>
            </w:ins>
          </w:p>
        </w:tc>
        <w:tc>
          <w:tcPr>
            <w:tcW w:w="1721" w:type="dxa"/>
            <w:shd w:val="clear" w:color="auto" w:fill="F7CAAC"/>
          </w:tcPr>
          <w:p w14:paraId="375B2ABC" w14:textId="77777777" w:rsidR="00DC31A9" w:rsidRPr="0003498C" w:rsidRDefault="00DC31A9" w:rsidP="00DC31A9">
            <w:pPr>
              <w:jc w:val="both"/>
              <w:rPr>
                <w:b/>
              </w:rPr>
            </w:pPr>
            <w:r w:rsidRPr="0003498C">
              <w:rPr>
                <w:b/>
              </w:rPr>
              <w:t>typ vztahu k VŠ</w:t>
            </w:r>
          </w:p>
        </w:tc>
        <w:tc>
          <w:tcPr>
            <w:tcW w:w="992" w:type="dxa"/>
            <w:gridSpan w:val="2"/>
          </w:tcPr>
          <w:p w14:paraId="3F833F38" w14:textId="77777777" w:rsidR="00DC31A9" w:rsidRPr="0003498C" w:rsidRDefault="00DC31A9" w:rsidP="00DC31A9">
            <w:pPr>
              <w:jc w:val="both"/>
            </w:pPr>
            <w:r>
              <w:t>pp</w:t>
            </w:r>
          </w:p>
        </w:tc>
        <w:tc>
          <w:tcPr>
            <w:tcW w:w="994" w:type="dxa"/>
            <w:shd w:val="clear" w:color="auto" w:fill="F7CAAC"/>
          </w:tcPr>
          <w:p w14:paraId="291D27C7" w14:textId="77777777" w:rsidR="00DC31A9" w:rsidRPr="0003498C" w:rsidRDefault="00DC31A9" w:rsidP="00DC31A9">
            <w:pPr>
              <w:jc w:val="both"/>
              <w:rPr>
                <w:b/>
              </w:rPr>
            </w:pPr>
            <w:r w:rsidRPr="0003498C">
              <w:rPr>
                <w:b/>
              </w:rPr>
              <w:t>rozsah</w:t>
            </w:r>
          </w:p>
        </w:tc>
        <w:tc>
          <w:tcPr>
            <w:tcW w:w="709" w:type="dxa"/>
          </w:tcPr>
          <w:p w14:paraId="5E8BCE5D" w14:textId="77777777" w:rsidR="00DC31A9" w:rsidRPr="0003498C" w:rsidRDefault="00DC31A9" w:rsidP="00DC31A9">
            <w:pPr>
              <w:jc w:val="both"/>
            </w:pPr>
            <w:r>
              <w:t>40</w:t>
            </w:r>
          </w:p>
        </w:tc>
        <w:tc>
          <w:tcPr>
            <w:tcW w:w="709" w:type="dxa"/>
            <w:gridSpan w:val="2"/>
            <w:shd w:val="clear" w:color="auto" w:fill="F7CAAC"/>
          </w:tcPr>
          <w:p w14:paraId="3478B428" w14:textId="77777777" w:rsidR="00DC31A9" w:rsidRPr="0003498C" w:rsidRDefault="00DC31A9" w:rsidP="00DC31A9">
            <w:pPr>
              <w:jc w:val="both"/>
              <w:rPr>
                <w:b/>
              </w:rPr>
            </w:pPr>
            <w:r w:rsidRPr="0003498C">
              <w:rPr>
                <w:b/>
              </w:rPr>
              <w:t>do kdy</w:t>
            </w:r>
          </w:p>
        </w:tc>
        <w:tc>
          <w:tcPr>
            <w:tcW w:w="1387" w:type="dxa"/>
            <w:gridSpan w:val="2"/>
          </w:tcPr>
          <w:p w14:paraId="15A42B5D" w14:textId="2499CB01" w:rsidR="00DC31A9" w:rsidRPr="007E0AF7" w:rsidRDefault="003B21FF" w:rsidP="00DC31A9">
            <w:pPr>
              <w:jc w:val="both"/>
            </w:pPr>
            <w:del w:id="6978" w:author="Pavla Trefilová" w:date="2019-11-18T17:19:00Z">
              <w:r>
                <w:delText>N</w:delText>
              </w:r>
            </w:del>
            <w:ins w:id="6979" w:author="Pavla Trefilová" w:date="2019-11-18T17:19:00Z">
              <w:r w:rsidR="00DC31A9">
                <w:t>07/</w:t>
              </w:r>
              <w:r w:rsidR="00DC31A9" w:rsidRPr="007E0AF7">
                <w:t>202</w:t>
              </w:r>
              <w:r w:rsidR="00DC31A9">
                <w:t>0</w:t>
              </w:r>
            </w:ins>
          </w:p>
        </w:tc>
      </w:tr>
      <w:tr w:rsidR="00534C60" w:rsidRPr="0003498C" w14:paraId="00F1DFCF" w14:textId="77777777" w:rsidTr="00DC31A9">
        <w:tc>
          <w:tcPr>
            <w:tcW w:w="5068" w:type="dxa"/>
            <w:gridSpan w:val="3"/>
            <w:shd w:val="clear" w:color="auto" w:fill="F7CAAC"/>
          </w:tcPr>
          <w:p w14:paraId="31CB3149" w14:textId="77777777" w:rsidR="00DC31A9" w:rsidRPr="0003498C" w:rsidRDefault="00DC31A9" w:rsidP="00DC31A9">
            <w:pPr>
              <w:jc w:val="both"/>
              <w:rPr>
                <w:b/>
              </w:rPr>
            </w:pPr>
            <w:r w:rsidRPr="0003498C">
              <w:rPr>
                <w:b/>
              </w:rPr>
              <w:t>Typ vztahu na součásti VŠ, která uskutečňuje st. program</w:t>
            </w:r>
          </w:p>
        </w:tc>
        <w:tc>
          <w:tcPr>
            <w:tcW w:w="992" w:type="dxa"/>
            <w:gridSpan w:val="2"/>
          </w:tcPr>
          <w:p w14:paraId="5B2E836D" w14:textId="77777777" w:rsidR="00DC31A9" w:rsidRPr="0003498C" w:rsidRDefault="00DC31A9" w:rsidP="00DC31A9">
            <w:pPr>
              <w:jc w:val="both"/>
            </w:pPr>
            <w:r>
              <w:t>pp</w:t>
            </w:r>
          </w:p>
        </w:tc>
        <w:tc>
          <w:tcPr>
            <w:tcW w:w="994" w:type="dxa"/>
            <w:shd w:val="clear" w:color="auto" w:fill="F7CAAC"/>
          </w:tcPr>
          <w:p w14:paraId="2274D87F" w14:textId="77777777" w:rsidR="00DC31A9" w:rsidRPr="0003498C" w:rsidRDefault="00DC31A9" w:rsidP="00DC31A9">
            <w:pPr>
              <w:jc w:val="both"/>
              <w:rPr>
                <w:b/>
              </w:rPr>
            </w:pPr>
            <w:r w:rsidRPr="0003498C">
              <w:rPr>
                <w:b/>
              </w:rPr>
              <w:t>rozsah</w:t>
            </w:r>
          </w:p>
        </w:tc>
        <w:tc>
          <w:tcPr>
            <w:tcW w:w="709" w:type="dxa"/>
          </w:tcPr>
          <w:p w14:paraId="77A24930" w14:textId="77777777" w:rsidR="00DC31A9" w:rsidRPr="0003498C" w:rsidRDefault="00DC31A9" w:rsidP="00DC31A9">
            <w:pPr>
              <w:jc w:val="both"/>
            </w:pPr>
            <w:r>
              <w:t>40</w:t>
            </w:r>
          </w:p>
        </w:tc>
        <w:tc>
          <w:tcPr>
            <w:tcW w:w="709" w:type="dxa"/>
            <w:gridSpan w:val="2"/>
            <w:shd w:val="clear" w:color="auto" w:fill="F7CAAC"/>
          </w:tcPr>
          <w:p w14:paraId="27DEBA77" w14:textId="77777777" w:rsidR="00DC31A9" w:rsidRPr="0003498C" w:rsidRDefault="00DC31A9" w:rsidP="00DC31A9">
            <w:pPr>
              <w:jc w:val="both"/>
              <w:rPr>
                <w:b/>
              </w:rPr>
            </w:pPr>
            <w:r w:rsidRPr="0003498C">
              <w:rPr>
                <w:b/>
              </w:rPr>
              <w:t>do kdy</w:t>
            </w:r>
          </w:p>
        </w:tc>
        <w:tc>
          <w:tcPr>
            <w:tcW w:w="1387" w:type="dxa"/>
            <w:gridSpan w:val="2"/>
          </w:tcPr>
          <w:p w14:paraId="26A41CCE" w14:textId="3B0DB11E" w:rsidR="00DC31A9" w:rsidRPr="0003498C" w:rsidRDefault="003B21FF" w:rsidP="00DC31A9">
            <w:pPr>
              <w:jc w:val="both"/>
            </w:pPr>
            <w:del w:id="6980" w:author="Pavla Trefilová" w:date="2019-11-18T17:19:00Z">
              <w:r>
                <w:delText>N</w:delText>
              </w:r>
            </w:del>
            <w:ins w:id="6981" w:author="Pavla Trefilová" w:date="2019-11-18T17:19:00Z">
              <w:r w:rsidR="00DC31A9">
                <w:t>07/</w:t>
              </w:r>
              <w:r w:rsidR="00DC31A9" w:rsidRPr="007E0AF7">
                <w:t>202</w:t>
              </w:r>
              <w:r w:rsidR="00DC31A9">
                <w:t>0</w:t>
              </w:r>
            </w:ins>
          </w:p>
        </w:tc>
      </w:tr>
      <w:tr w:rsidR="00534C60" w:rsidRPr="0003498C" w14:paraId="2FD2B82A" w14:textId="77777777" w:rsidTr="00DC31A9">
        <w:tc>
          <w:tcPr>
            <w:tcW w:w="6060" w:type="dxa"/>
            <w:gridSpan w:val="5"/>
            <w:shd w:val="clear" w:color="auto" w:fill="F7CAAC"/>
          </w:tcPr>
          <w:p w14:paraId="5A23BAED" w14:textId="77777777" w:rsidR="00DC31A9" w:rsidRPr="0003498C" w:rsidRDefault="00DC31A9" w:rsidP="00DC31A9">
            <w:pPr>
              <w:jc w:val="both"/>
            </w:pPr>
            <w:r w:rsidRPr="0003498C">
              <w:rPr>
                <w:b/>
              </w:rPr>
              <w:t>Další současná působení jako akademický pracovník na jiných VŠ</w:t>
            </w:r>
          </w:p>
        </w:tc>
        <w:tc>
          <w:tcPr>
            <w:tcW w:w="1703" w:type="dxa"/>
            <w:gridSpan w:val="2"/>
            <w:shd w:val="clear" w:color="auto" w:fill="F7CAAC"/>
          </w:tcPr>
          <w:p w14:paraId="27C6EED1" w14:textId="77777777" w:rsidR="00DC31A9" w:rsidRPr="0003498C" w:rsidRDefault="00DC31A9" w:rsidP="00DC31A9">
            <w:pPr>
              <w:jc w:val="both"/>
              <w:rPr>
                <w:b/>
              </w:rPr>
            </w:pPr>
            <w:r w:rsidRPr="0003498C">
              <w:rPr>
                <w:b/>
              </w:rPr>
              <w:t>typ prac. vztahu</w:t>
            </w:r>
          </w:p>
        </w:tc>
        <w:tc>
          <w:tcPr>
            <w:tcW w:w="2096" w:type="dxa"/>
            <w:gridSpan w:val="4"/>
            <w:shd w:val="clear" w:color="auto" w:fill="F7CAAC"/>
          </w:tcPr>
          <w:p w14:paraId="15C48944" w14:textId="77777777" w:rsidR="00DC31A9" w:rsidRPr="0003498C" w:rsidRDefault="00DC31A9" w:rsidP="00DC31A9">
            <w:pPr>
              <w:jc w:val="both"/>
              <w:rPr>
                <w:b/>
              </w:rPr>
            </w:pPr>
            <w:r w:rsidRPr="0003498C">
              <w:rPr>
                <w:b/>
              </w:rPr>
              <w:t>rozsah</w:t>
            </w:r>
          </w:p>
        </w:tc>
      </w:tr>
      <w:tr w:rsidR="00DC31A9" w:rsidRPr="0003498C" w14:paraId="27CA310E" w14:textId="77777777" w:rsidTr="00DC31A9">
        <w:trPr>
          <w:trPrChange w:id="6982" w:author="Pavla Trefilová" w:date="2019-11-18T17:19:00Z">
            <w:trPr>
              <w:gridBefore w:val="1"/>
            </w:trPr>
          </w:trPrChange>
        </w:trPr>
        <w:tc>
          <w:tcPr>
            <w:tcW w:w="6060" w:type="dxa"/>
            <w:gridSpan w:val="5"/>
            <w:tcPrChange w:id="6983" w:author="Pavla Trefilová" w:date="2019-11-18T17:19:00Z">
              <w:tcPr>
                <w:tcW w:w="6085" w:type="dxa"/>
                <w:gridSpan w:val="7"/>
              </w:tcPr>
            </w:tcPrChange>
          </w:tcPr>
          <w:p w14:paraId="41F00185" w14:textId="77777777" w:rsidR="00DC31A9" w:rsidRPr="0003498C" w:rsidRDefault="00DC31A9" w:rsidP="00DC31A9">
            <w:pPr>
              <w:jc w:val="both"/>
            </w:pPr>
          </w:p>
        </w:tc>
        <w:tc>
          <w:tcPr>
            <w:tcW w:w="1703" w:type="dxa"/>
            <w:gridSpan w:val="2"/>
            <w:tcPrChange w:id="6984" w:author="Pavla Trefilová" w:date="2019-11-18T17:19:00Z">
              <w:tcPr>
                <w:tcW w:w="1710" w:type="dxa"/>
                <w:gridSpan w:val="4"/>
              </w:tcPr>
            </w:tcPrChange>
          </w:tcPr>
          <w:p w14:paraId="2F771220" w14:textId="77777777" w:rsidR="00DC31A9" w:rsidRPr="0003498C" w:rsidRDefault="00DC31A9" w:rsidP="00DC31A9">
            <w:pPr>
              <w:jc w:val="both"/>
            </w:pPr>
          </w:p>
        </w:tc>
        <w:tc>
          <w:tcPr>
            <w:tcW w:w="2096" w:type="dxa"/>
            <w:gridSpan w:val="4"/>
            <w:tcPrChange w:id="6985" w:author="Pavla Trefilová" w:date="2019-11-18T17:19:00Z">
              <w:tcPr>
                <w:tcW w:w="2105" w:type="dxa"/>
                <w:gridSpan w:val="4"/>
              </w:tcPr>
            </w:tcPrChange>
          </w:tcPr>
          <w:p w14:paraId="05FF220E" w14:textId="77777777" w:rsidR="00DC31A9" w:rsidRPr="0003498C" w:rsidRDefault="00DC31A9" w:rsidP="00DC31A9">
            <w:pPr>
              <w:jc w:val="both"/>
            </w:pPr>
          </w:p>
        </w:tc>
      </w:tr>
      <w:tr w:rsidR="00DC31A9" w:rsidRPr="0003498C" w14:paraId="2BD781EC" w14:textId="77777777" w:rsidTr="00DC31A9">
        <w:trPr>
          <w:trPrChange w:id="6986" w:author="Pavla Trefilová" w:date="2019-11-18T17:19:00Z">
            <w:trPr>
              <w:gridBefore w:val="1"/>
            </w:trPr>
          </w:trPrChange>
        </w:trPr>
        <w:tc>
          <w:tcPr>
            <w:tcW w:w="6060" w:type="dxa"/>
            <w:gridSpan w:val="5"/>
            <w:tcPrChange w:id="6987" w:author="Pavla Trefilová" w:date="2019-11-18T17:19:00Z">
              <w:tcPr>
                <w:tcW w:w="6085" w:type="dxa"/>
                <w:gridSpan w:val="7"/>
              </w:tcPr>
            </w:tcPrChange>
          </w:tcPr>
          <w:p w14:paraId="12C8A1E2" w14:textId="77777777" w:rsidR="00DC31A9" w:rsidRPr="0003498C" w:rsidRDefault="00DC31A9" w:rsidP="00DC31A9">
            <w:pPr>
              <w:jc w:val="both"/>
            </w:pPr>
          </w:p>
        </w:tc>
        <w:tc>
          <w:tcPr>
            <w:tcW w:w="1703" w:type="dxa"/>
            <w:gridSpan w:val="2"/>
            <w:tcPrChange w:id="6988" w:author="Pavla Trefilová" w:date="2019-11-18T17:19:00Z">
              <w:tcPr>
                <w:tcW w:w="1710" w:type="dxa"/>
                <w:gridSpan w:val="4"/>
              </w:tcPr>
            </w:tcPrChange>
          </w:tcPr>
          <w:p w14:paraId="35F70CA1" w14:textId="77777777" w:rsidR="00DC31A9" w:rsidRPr="0003498C" w:rsidRDefault="00DC31A9" w:rsidP="00DC31A9">
            <w:pPr>
              <w:jc w:val="both"/>
            </w:pPr>
          </w:p>
        </w:tc>
        <w:tc>
          <w:tcPr>
            <w:tcW w:w="2096" w:type="dxa"/>
            <w:gridSpan w:val="4"/>
            <w:tcPrChange w:id="6989" w:author="Pavla Trefilová" w:date="2019-11-18T17:19:00Z">
              <w:tcPr>
                <w:tcW w:w="2105" w:type="dxa"/>
                <w:gridSpan w:val="4"/>
              </w:tcPr>
            </w:tcPrChange>
          </w:tcPr>
          <w:p w14:paraId="61AC58CC" w14:textId="77777777" w:rsidR="00DC31A9" w:rsidRPr="0003498C" w:rsidRDefault="00DC31A9" w:rsidP="00DC31A9">
            <w:pPr>
              <w:jc w:val="both"/>
            </w:pPr>
          </w:p>
        </w:tc>
      </w:tr>
      <w:tr w:rsidR="00DC31A9" w:rsidRPr="0003498C" w14:paraId="2F9430AF" w14:textId="77777777" w:rsidTr="00DC31A9">
        <w:trPr>
          <w:trPrChange w:id="6990" w:author="Pavla Trefilová" w:date="2019-11-18T17:19:00Z">
            <w:trPr>
              <w:gridBefore w:val="1"/>
            </w:trPr>
          </w:trPrChange>
        </w:trPr>
        <w:tc>
          <w:tcPr>
            <w:tcW w:w="6060" w:type="dxa"/>
            <w:gridSpan w:val="5"/>
            <w:tcPrChange w:id="6991" w:author="Pavla Trefilová" w:date="2019-11-18T17:19:00Z">
              <w:tcPr>
                <w:tcW w:w="6085" w:type="dxa"/>
                <w:gridSpan w:val="7"/>
              </w:tcPr>
            </w:tcPrChange>
          </w:tcPr>
          <w:p w14:paraId="059FFF39" w14:textId="77777777" w:rsidR="00DC31A9" w:rsidRPr="0003498C" w:rsidRDefault="00DC31A9" w:rsidP="00DC31A9">
            <w:pPr>
              <w:jc w:val="both"/>
            </w:pPr>
          </w:p>
        </w:tc>
        <w:tc>
          <w:tcPr>
            <w:tcW w:w="1703" w:type="dxa"/>
            <w:gridSpan w:val="2"/>
            <w:tcPrChange w:id="6992" w:author="Pavla Trefilová" w:date="2019-11-18T17:19:00Z">
              <w:tcPr>
                <w:tcW w:w="1710" w:type="dxa"/>
                <w:gridSpan w:val="4"/>
              </w:tcPr>
            </w:tcPrChange>
          </w:tcPr>
          <w:p w14:paraId="660EE1EE" w14:textId="77777777" w:rsidR="00DC31A9" w:rsidRPr="0003498C" w:rsidRDefault="00DC31A9" w:rsidP="00DC31A9">
            <w:pPr>
              <w:jc w:val="both"/>
            </w:pPr>
          </w:p>
        </w:tc>
        <w:tc>
          <w:tcPr>
            <w:tcW w:w="2096" w:type="dxa"/>
            <w:gridSpan w:val="4"/>
            <w:tcPrChange w:id="6993" w:author="Pavla Trefilová" w:date="2019-11-18T17:19:00Z">
              <w:tcPr>
                <w:tcW w:w="2105" w:type="dxa"/>
                <w:gridSpan w:val="4"/>
              </w:tcPr>
            </w:tcPrChange>
          </w:tcPr>
          <w:p w14:paraId="63FE5873" w14:textId="77777777" w:rsidR="00DC31A9" w:rsidRPr="0003498C" w:rsidRDefault="00DC31A9" w:rsidP="00DC31A9">
            <w:pPr>
              <w:jc w:val="both"/>
            </w:pPr>
          </w:p>
        </w:tc>
      </w:tr>
      <w:tr w:rsidR="00DC31A9" w:rsidRPr="0003498C" w14:paraId="7A77B760" w14:textId="77777777" w:rsidTr="00DC31A9">
        <w:trPr>
          <w:trPrChange w:id="6994" w:author="Pavla Trefilová" w:date="2019-11-18T17:19:00Z">
            <w:trPr>
              <w:gridBefore w:val="1"/>
            </w:trPr>
          </w:trPrChange>
        </w:trPr>
        <w:tc>
          <w:tcPr>
            <w:tcW w:w="6060" w:type="dxa"/>
            <w:gridSpan w:val="5"/>
            <w:tcPrChange w:id="6995" w:author="Pavla Trefilová" w:date="2019-11-18T17:19:00Z">
              <w:tcPr>
                <w:tcW w:w="6085" w:type="dxa"/>
                <w:gridSpan w:val="7"/>
              </w:tcPr>
            </w:tcPrChange>
          </w:tcPr>
          <w:p w14:paraId="631C7B8B" w14:textId="77777777" w:rsidR="00DC31A9" w:rsidRPr="0003498C" w:rsidRDefault="00DC31A9" w:rsidP="00DC31A9">
            <w:pPr>
              <w:jc w:val="both"/>
            </w:pPr>
          </w:p>
        </w:tc>
        <w:tc>
          <w:tcPr>
            <w:tcW w:w="1703" w:type="dxa"/>
            <w:gridSpan w:val="2"/>
            <w:tcPrChange w:id="6996" w:author="Pavla Trefilová" w:date="2019-11-18T17:19:00Z">
              <w:tcPr>
                <w:tcW w:w="1710" w:type="dxa"/>
                <w:gridSpan w:val="4"/>
              </w:tcPr>
            </w:tcPrChange>
          </w:tcPr>
          <w:p w14:paraId="56BC78C2" w14:textId="77777777" w:rsidR="00DC31A9" w:rsidRPr="0003498C" w:rsidRDefault="00DC31A9" w:rsidP="00DC31A9">
            <w:pPr>
              <w:jc w:val="both"/>
            </w:pPr>
          </w:p>
        </w:tc>
        <w:tc>
          <w:tcPr>
            <w:tcW w:w="2096" w:type="dxa"/>
            <w:gridSpan w:val="4"/>
            <w:tcPrChange w:id="6997" w:author="Pavla Trefilová" w:date="2019-11-18T17:19:00Z">
              <w:tcPr>
                <w:tcW w:w="2105" w:type="dxa"/>
                <w:gridSpan w:val="4"/>
              </w:tcPr>
            </w:tcPrChange>
          </w:tcPr>
          <w:p w14:paraId="17718E95" w14:textId="77777777" w:rsidR="00DC31A9" w:rsidRPr="0003498C" w:rsidRDefault="00DC31A9" w:rsidP="00DC31A9">
            <w:pPr>
              <w:jc w:val="both"/>
            </w:pPr>
          </w:p>
        </w:tc>
      </w:tr>
      <w:tr w:rsidR="00DC31A9" w:rsidRPr="0003498C" w14:paraId="195E051D" w14:textId="77777777" w:rsidTr="00DC31A9">
        <w:trPr>
          <w:trPrChange w:id="6998" w:author="Pavla Trefilová" w:date="2019-11-18T17:19:00Z">
            <w:trPr>
              <w:gridBefore w:val="1"/>
            </w:trPr>
          </w:trPrChange>
        </w:trPr>
        <w:tc>
          <w:tcPr>
            <w:tcW w:w="9859" w:type="dxa"/>
            <w:gridSpan w:val="11"/>
            <w:shd w:val="clear" w:color="auto" w:fill="F7CAAC"/>
            <w:tcPrChange w:id="6999" w:author="Pavla Trefilová" w:date="2019-11-18T17:19:00Z">
              <w:tcPr>
                <w:tcW w:w="9900" w:type="dxa"/>
                <w:gridSpan w:val="15"/>
                <w:shd w:val="clear" w:color="auto" w:fill="F7CAAC"/>
              </w:tcPr>
            </w:tcPrChange>
          </w:tcPr>
          <w:p w14:paraId="5DC2E87E" w14:textId="77777777" w:rsidR="00DC31A9" w:rsidRPr="0003498C" w:rsidRDefault="00DC31A9" w:rsidP="00DC31A9">
            <w:pPr>
              <w:jc w:val="both"/>
            </w:pPr>
            <w:r w:rsidRPr="0003498C">
              <w:rPr>
                <w:b/>
              </w:rPr>
              <w:t>Předměty příslušného studijního programu a způsob zapojení do jejich výuky, příp. další zapojení do uskutečňování studijního programu</w:t>
            </w:r>
          </w:p>
        </w:tc>
      </w:tr>
      <w:tr w:rsidR="00DC31A9" w:rsidRPr="0003498C" w14:paraId="603339B8" w14:textId="77777777" w:rsidTr="00DC31A9">
        <w:trPr>
          <w:trHeight w:val="324"/>
          <w:trPrChange w:id="7000" w:author="Pavla Trefilová" w:date="2019-11-18T17:19:00Z">
            <w:trPr>
              <w:gridBefore w:val="1"/>
              <w:trHeight w:val="643"/>
            </w:trPr>
          </w:trPrChange>
        </w:trPr>
        <w:tc>
          <w:tcPr>
            <w:tcW w:w="9859" w:type="dxa"/>
            <w:gridSpan w:val="11"/>
            <w:tcBorders>
              <w:top w:val="nil"/>
            </w:tcBorders>
            <w:tcPrChange w:id="7001" w:author="Pavla Trefilová" w:date="2019-11-18T17:19:00Z">
              <w:tcPr>
                <w:tcW w:w="9900" w:type="dxa"/>
                <w:gridSpan w:val="15"/>
                <w:tcBorders>
                  <w:top w:val="nil"/>
                </w:tcBorders>
              </w:tcPr>
            </w:tcPrChange>
          </w:tcPr>
          <w:p w14:paraId="46F6ED1F" w14:textId="175097E1" w:rsidR="00DC31A9" w:rsidRDefault="003B21FF" w:rsidP="00DC31A9">
            <w:pPr>
              <w:jc w:val="both"/>
              <w:rPr>
                <w:ins w:id="7002" w:author="Pavla Trefilová" w:date="2019-11-18T17:19:00Z"/>
              </w:rPr>
            </w:pPr>
            <w:del w:id="7003" w:author="Pavla Trefilová" w:date="2019-11-18T17:19:00Z">
              <w:r>
                <w:delText xml:space="preserve">Sport Activities – </w:delText>
              </w:r>
              <w:r w:rsidRPr="008D29E0">
                <w:rPr>
                  <w:color w:val="000000"/>
                  <w:shd w:val="clear" w:color="auto" w:fill="FFFFFF"/>
                </w:rPr>
                <w:delText>Aerobics</w:delText>
              </w:r>
              <w:r>
                <w:rPr>
                  <w:color w:val="000000"/>
                  <w:shd w:val="clear" w:color="auto" w:fill="FFFFFF"/>
                </w:rPr>
                <w:delText xml:space="preserve">, </w:delText>
              </w:r>
              <w:r w:rsidRPr="008D29E0">
                <w:delText>Basketball</w:delText>
              </w:r>
              <w:r>
                <w:delText>,</w:delText>
              </w:r>
              <w:r w:rsidRPr="008D29E0">
                <w:delText xml:space="preserve"> Badminton</w:delText>
              </w:r>
              <w:r>
                <w:delText xml:space="preserve">, </w:delText>
              </w:r>
              <w:r w:rsidRPr="008D29E0">
                <w:rPr>
                  <w:color w:val="000000"/>
                  <w:shd w:val="clear" w:color="auto" w:fill="FFFFFF"/>
                </w:rPr>
                <w:delText>Cycling</w:delText>
              </w:r>
              <w:r>
                <w:rPr>
                  <w:color w:val="000000"/>
                  <w:shd w:val="clear" w:color="auto" w:fill="FFFFFF"/>
                </w:rPr>
                <w:delText xml:space="preserve">, </w:delText>
              </w:r>
              <w:r w:rsidRPr="008D29E0">
                <w:rPr>
                  <w:color w:val="000000"/>
                  <w:shd w:val="clear" w:color="auto" w:fill="FFFFFF"/>
                </w:rPr>
                <w:delText>Floorball</w:delText>
              </w:r>
              <w:r>
                <w:rPr>
                  <w:color w:val="000000"/>
                  <w:shd w:val="clear" w:color="auto" w:fill="FFFFFF"/>
                </w:rPr>
                <w:delText xml:space="preserve">, </w:delText>
              </w:r>
              <w:r w:rsidRPr="008D29E0">
                <w:delText>Golf</w:delText>
              </w:r>
              <w:r>
                <w:delText xml:space="preserve">, </w:delText>
              </w:r>
              <w:r w:rsidRPr="008D29E0">
                <w:rPr>
                  <w:color w:val="000000"/>
                  <w:shd w:val="clear" w:color="auto" w:fill="FFFFFF"/>
                </w:rPr>
                <w:delText>(Mountain) Climbing</w:delText>
              </w:r>
              <w:r>
                <w:rPr>
                  <w:color w:val="000000"/>
                  <w:shd w:val="clear" w:color="auto" w:fill="FFFFFF"/>
                </w:rPr>
                <w:delText xml:space="preserve">, </w:delText>
              </w:r>
              <w:r w:rsidRPr="008D29E0">
                <w:delText>Indoor Cycling</w:delText>
              </w:r>
              <w:r>
                <w:delText xml:space="preserve">, </w:delText>
              </w:r>
              <w:r w:rsidRPr="008D29E0">
                <w:rPr>
                  <w:color w:val="000000"/>
                  <w:shd w:val="clear" w:color="auto" w:fill="FFFFFF"/>
                </w:rPr>
                <w:delText>Roller Skating</w:delText>
              </w:r>
              <w:r>
                <w:rPr>
                  <w:color w:val="000000"/>
                  <w:shd w:val="clear" w:color="auto" w:fill="FFFFFF"/>
                </w:rPr>
                <w:delText xml:space="preserve">, </w:delText>
              </w:r>
              <w:r w:rsidRPr="008D29E0">
                <w:delText>K2 Hiking</w:delText>
              </w:r>
              <w:r>
                <w:delText xml:space="preserve">, </w:delText>
              </w:r>
              <w:r w:rsidRPr="008D29E0">
                <w:rPr>
                  <w:color w:val="000000"/>
                  <w:shd w:val="clear" w:color="auto" w:fill="FFFFFF"/>
                </w:rPr>
                <w:delText>Summer Course</w:delText>
              </w:r>
              <w:r>
                <w:rPr>
                  <w:color w:val="000000"/>
                  <w:shd w:val="clear" w:color="auto" w:fill="FFFFFF"/>
                </w:rPr>
                <w:delText xml:space="preserve">, Skiing and Snowboarding </w:delText>
              </w:r>
              <w:r w:rsidRPr="008D29E0">
                <w:rPr>
                  <w:color w:val="000000"/>
                  <w:shd w:val="clear" w:color="auto" w:fill="FFFFFF"/>
                </w:rPr>
                <w:delText>Abroad</w:delText>
              </w:r>
              <w:r>
                <w:rPr>
                  <w:color w:val="000000"/>
                  <w:shd w:val="clear" w:color="auto" w:fill="FFFFFF"/>
                </w:rPr>
                <w:delText xml:space="preserve">, </w:delText>
              </w:r>
              <w:r w:rsidRPr="008D29E0">
                <w:rPr>
                  <w:color w:val="000000"/>
                  <w:shd w:val="clear" w:color="auto" w:fill="FFFFFF"/>
                </w:rPr>
                <w:delText>Swimming</w:delText>
              </w:r>
              <w:r>
                <w:rPr>
                  <w:color w:val="000000"/>
                  <w:shd w:val="clear" w:color="auto" w:fill="FFFFFF"/>
                </w:rPr>
                <w:delText xml:space="preserve">, </w:delText>
              </w:r>
              <w:r w:rsidRPr="008D29E0">
                <w:rPr>
                  <w:color w:val="000000"/>
                  <w:shd w:val="clear" w:color="auto" w:fill="FFFFFF"/>
                </w:rPr>
                <w:delText>Indoor Soccer</w:delText>
              </w:r>
              <w:r>
                <w:rPr>
                  <w:color w:val="000000"/>
                  <w:shd w:val="clear" w:color="auto" w:fill="FFFFFF"/>
                </w:rPr>
                <w:delText xml:space="preserve">, </w:delText>
              </w:r>
              <w:r w:rsidRPr="008D29E0">
                <w:rPr>
                  <w:color w:val="000000"/>
                  <w:shd w:val="clear" w:color="auto" w:fill="FFFFFF"/>
                </w:rPr>
                <w:delText>Self-defence</w:delText>
              </w:r>
              <w:r>
                <w:rPr>
                  <w:color w:val="000000"/>
                  <w:shd w:val="clear" w:color="auto" w:fill="FFFFFF"/>
                </w:rPr>
                <w:delText xml:space="preserve">, </w:delText>
              </w:r>
              <w:r w:rsidRPr="008D29E0">
                <w:delText>Squas</w:delText>
              </w:r>
              <w:r>
                <w:delText xml:space="preserve">h, </w:delText>
              </w:r>
              <w:r w:rsidRPr="008D29E0">
                <w:rPr>
                  <w:color w:val="000000"/>
                  <w:shd w:val="clear" w:color="auto" w:fill="FFFFFF"/>
                </w:rPr>
                <w:delText>TableTennis</w:delText>
              </w:r>
              <w:r>
                <w:rPr>
                  <w:color w:val="000000"/>
                  <w:shd w:val="clear" w:color="auto" w:fill="FFFFFF"/>
                </w:rPr>
                <w:delText xml:space="preserve">, </w:delText>
              </w:r>
              <w:r w:rsidRPr="008D29E0">
                <w:delText>Taekwondo</w:delText>
              </w:r>
              <w:r>
                <w:delText xml:space="preserve">, </w:delText>
              </w:r>
              <w:r w:rsidRPr="008D29E0">
                <w:rPr>
                  <w:color w:val="000000"/>
                  <w:shd w:val="clear" w:color="auto" w:fill="FFFFFF"/>
                </w:rPr>
                <w:delText>Tai Chi Chuan</w:delText>
              </w:r>
              <w:r>
                <w:rPr>
                  <w:color w:val="000000"/>
                  <w:shd w:val="clear" w:color="auto" w:fill="FFFFFF"/>
                </w:rPr>
                <w:delText xml:space="preserve">, </w:delText>
              </w:r>
              <w:r w:rsidRPr="008D29E0">
                <w:delText>Tennis</w:delText>
              </w:r>
              <w:r>
                <w:delText xml:space="preserve">, </w:delText>
              </w:r>
              <w:r w:rsidRPr="008D29E0">
                <w:rPr>
                  <w:color w:val="000000"/>
                  <w:shd w:val="clear" w:color="auto" w:fill="FFFFFF"/>
                </w:rPr>
                <w:delText>Tourist Course</w:delText>
              </w:r>
              <w:r>
                <w:rPr>
                  <w:color w:val="000000"/>
                  <w:shd w:val="clear" w:color="auto" w:fill="FFFFFF"/>
                </w:rPr>
                <w:delText xml:space="preserve">, </w:delText>
              </w:r>
              <w:r w:rsidRPr="008D29E0">
                <w:rPr>
                  <w:color w:val="000000"/>
                  <w:shd w:val="clear" w:color="auto" w:fill="FFFFFF"/>
                </w:rPr>
                <w:delText>Canoeing Course</w:delText>
              </w:r>
              <w:r>
                <w:rPr>
                  <w:color w:val="000000"/>
                  <w:shd w:val="clear" w:color="auto" w:fill="FFFFFF"/>
                </w:rPr>
                <w:delText xml:space="preserve">, </w:delText>
              </w:r>
              <w:r w:rsidRPr="008D29E0">
                <w:rPr>
                  <w:color w:val="000000"/>
                  <w:shd w:val="clear" w:color="auto" w:fill="FFFFFF"/>
                </w:rPr>
                <w:delText>Volleyball</w:delText>
              </w:r>
              <w:r>
                <w:rPr>
                  <w:color w:val="000000"/>
                  <w:shd w:val="clear" w:color="auto" w:fill="FFFFFF"/>
                </w:rPr>
                <w:delText xml:space="preserve">, </w:delText>
              </w:r>
              <w:r w:rsidRPr="008D29E0">
                <w:rPr>
                  <w:color w:val="000000"/>
                  <w:shd w:val="clear" w:color="auto" w:fill="FFFFFF"/>
                </w:rPr>
                <w:delText>Health-related PT/PE</w:delText>
              </w:r>
              <w:r>
                <w:rPr>
                  <w:color w:val="000000"/>
                  <w:shd w:val="clear" w:color="auto" w:fill="FFFFFF"/>
                </w:rPr>
                <w:delText xml:space="preserve">, </w:delText>
              </w:r>
              <w:r w:rsidRPr="008D29E0">
                <w:rPr>
                  <w:color w:val="000000"/>
                  <w:shd w:val="clear" w:color="auto" w:fill="FFFFFF"/>
                </w:rPr>
                <w:delText>American football</w:delText>
              </w:r>
            </w:del>
            <w:ins w:id="7004" w:author="Pavla Trefilová" w:date="2019-11-18T17:19:00Z">
              <w:r w:rsidR="00DC31A9">
                <w:t>Computerized Data Processing</w:t>
              </w:r>
              <w:r w:rsidR="00DC31A9" w:rsidRPr="00707BE7">
                <w:t xml:space="preserve"> – přednášející (</w:t>
              </w:r>
              <w:r w:rsidR="00DC31A9">
                <w:t>4</w:t>
              </w:r>
              <w:r w:rsidR="00DC31A9" w:rsidRPr="00707BE7">
                <w:t>0%)</w:t>
              </w:r>
            </w:ins>
          </w:p>
          <w:p w14:paraId="09F391F6" w14:textId="77777777" w:rsidR="00DC31A9" w:rsidRPr="00707BE7" w:rsidRDefault="00DC31A9" w:rsidP="00DC31A9">
            <w:pPr>
              <w:jc w:val="both"/>
            </w:pPr>
          </w:p>
        </w:tc>
      </w:tr>
      <w:tr w:rsidR="00DC31A9" w:rsidRPr="0003498C" w14:paraId="5DBFD37B" w14:textId="77777777" w:rsidTr="00DC31A9">
        <w:trPr>
          <w:trPrChange w:id="7005" w:author="Pavla Trefilová" w:date="2019-11-18T17:19:00Z">
            <w:trPr>
              <w:gridBefore w:val="1"/>
            </w:trPr>
          </w:trPrChange>
        </w:trPr>
        <w:tc>
          <w:tcPr>
            <w:tcW w:w="9859" w:type="dxa"/>
            <w:gridSpan w:val="11"/>
            <w:shd w:val="clear" w:color="auto" w:fill="F7CAAC"/>
            <w:tcPrChange w:id="7006" w:author="Pavla Trefilová" w:date="2019-11-18T17:19:00Z">
              <w:tcPr>
                <w:tcW w:w="9900" w:type="dxa"/>
                <w:gridSpan w:val="15"/>
                <w:shd w:val="clear" w:color="auto" w:fill="F7CAAC"/>
              </w:tcPr>
            </w:tcPrChange>
          </w:tcPr>
          <w:p w14:paraId="283A4041" w14:textId="77777777" w:rsidR="00DC31A9" w:rsidRPr="0003498C" w:rsidRDefault="00DC31A9" w:rsidP="00DC31A9">
            <w:pPr>
              <w:jc w:val="both"/>
            </w:pPr>
            <w:r w:rsidRPr="0003498C">
              <w:rPr>
                <w:b/>
              </w:rPr>
              <w:t xml:space="preserve">Údaje o vzdělání na VŠ </w:t>
            </w:r>
          </w:p>
        </w:tc>
      </w:tr>
      <w:tr w:rsidR="00DC31A9" w:rsidRPr="0003498C" w14:paraId="02D649D9" w14:textId="77777777" w:rsidTr="00DC31A9">
        <w:trPr>
          <w:trHeight w:val="745"/>
          <w:trPrChange w:id="7007" w:author="Pavla Trefilová" w:date="2019-11-18T17:19:00Z">
            <w:trPr>
              <w:gridBefore w:val="1"/>
              <w:trHeight w:val="372"/>
            </w:trPr>
          </w:trPrChange>
        </w:trPr>
        <w:tc>
          <w:tcPr>
            <w:tcW w:w="9859" w:type="dxa"/>
            <w:gridSpan w:val="11"/>
            <w:tcPrChange w:id="7008" w:author="Pavla Trefilová" w:date="2019-11-18T17:19:00Z">
              <w:tcPr>
                <w:tcW w:w="9900" w:type="dxa"/>
                <w:gridSpan w:val="15"/>
              </w:tcPr>
            </w:tcPrChange>
          </w:tcPr>
          <w:p w14:paraId="2320F5AB" w14:textId="60DD2AC7" w:rsidR="00DC31A9" w:rsidRPr="00534C60" w:rsidRDefault="003B21FF">
            <w:pPr>
              <w:ind w:left="1384" w:hanging="1418"/>
              <w:jc w:val="both"/>
              <w:pPrChange w:id="7009" w:author="Pavla Trefilová" w:date="2019-11-18T17:19:00Z">
                <w:pPr>
                  <w:pStyle w:val="CVNormal"/>
                  <w:ind w:left="0" w:right="0"/>
                  <w:jc w:val="both"/>
                </w:pPr>
              </w:pPrChange>
            </w:pPr>
            <w:del w:id="7010" w:author="Pavla Trefilová" w:date="2019-11-18T17:19:00Z">
              <w:r>
                <w:delText xml:space="preserve"> </w:delText>
              </w:r>
            </w:del>
            <w:ins w:id="7011" w:author="Pavla Trefilová" w:date="2019-11-18T17:19:00Z">
              <w:r w:rsidR="00DC31A9" w:rsidRPr="007E0AF7">
                <w:t>2014 – dosud</w:t>
              </w:r>
              <w:r w:rsidR="00DC31A9" w:rsidRPr="007E0AF7">
                <w:tab/>
              </w:r>
            </w:ins>
            <w:r w:rsidR="00DC31A9" w:rsidRPr="00534C60">
              <w:t xml:space="preserve">Univerzita </w:t>
            </w:r>
            <w:del w:id="7012" w:author="Pavla Trefilová" w:date="2019-11-18T17:19:00Z">
              <w:r>
                <w:delText>Palackého Olomouc, Fakulta tělesné kultury –</w:delText>
              </w:r>
            </w:del>
            <w:ins w:id="7013" w:author="Pavla Trefilová" w:date="2019-11-18T17:19:00Z">
              <w:r w:rsidR="00DC31A9" w:rsidRPr="007E0AF7">
                <w:t>Tomáš Bati ve Zlíně,</w:t>
              </w:r>
            </w:ins>
            <w:r w:rsidR="00DC31A9" w:rsidRPr="00534C60">
              <w:t xml:space="preserve"> obor </w:t>
            </w:r>
            <w:del w:id="7014" w:author="Pavla Trefilová" w:date="2019-11-18T17:19:00Z">
              <w:r>
                <w:delText>tělesná výchova + přírodopis</w:delText>
              </w:r>
            </w:del>
            <w:ins w:id="7015" w:author="Pavla Trefilová" w:date="2019-11-18T17:19:00Z">
              <w:r w:rsidR="00DC31A9" w:rsidRPr="007E0AF7">
                <w:t>Inženýrská informatika (Ph.D.)</w:t>
              </w:r>
            </w:ins>
          </w:p>
          <w:p w14:paraId="427D6EBF" w14:textId="3E8EEB21" w:rsidR="00DC31A9" w:rsidRPr="00534C60" w:rsidRDefault="003B21FF">
            <w:pPr>
              <w:ind w:left="1384" w:hanging="1418"/>
              <w:jc w:val="both"/>
              <w:pPrChange w:id="7016" w:author="Pavla Trefilová" w:date="2019-11-18T17:19:00Z">
                <w:pPr>
                  <w:pStyle w:val="CVNormal"/>
                  <w:ind w:left="0" w:right="0"/>
                  <w:jc w:val="both"/>
                </w:pPr>
              </w:pPrChange>
            </w:pPr>
            <w:del w:id="7017" w:author="Pavla Trefilová" w:date="2019-11-18T17:19:00Z">
              <w:r>
                <w:delText xml:space="preserve"> </w:delText>
              </w:r>
            </w:del>
            <w:ins w:id="7018" w:author="Pavla Trefilová" w:date="2019-11-18T17:19:00Z">
              <w:r w:rsidR="00DC31A9" w:rsidRPr="007E0AF7">
                <w:t>2012 – 2014</w:t>
              </w:r>
              <w:r w:rsidR="00DC31A9" w:rsidRPr="007E0AF7">
                <w:tab/>
              </w:r>
            </w:ins>
            <w:r w:rsidR="00DC31A9" w:rsidRPr="00534C60">
              <w:t xml:space="preserve">Univerzita </w:t>
            </w:r>
            <w:del w:id="7019" w:author="Pavla Trefilová" w:date="2019-11-18T17:19:00Z">
              <w:r>
                <w:delText>Palackého Olomouc, Fakulta tělesné kultury –</w:delText>
              </w:r>
            </w:del>
            <w:ins w:id="7020" w:author="Pavla Trefilová" w:date="2019-11-18T17:19:00Z">
              <w:r w:rsidR="00DC31A9" w:rsidRPr="007E0AF7">
                <w:t>Tomáš Bati ve Zlíně,</w:t>
              </w:r>
            </w:ins>
            <w:r w:rsidR="00DC31A9" w:rsidRPr="00534C60">
              <w:t xml:space="preserve"> obor </w:t>
            </w:r>
            <w:del w:id="7021" w:author="Pavla Trefilová" w:date="2019-11-18T17:19:00Z">
              <w:r>
                <w:delText>aplikovaná tělesná výchova</w:delText>
              </w:r>
            </w:del>
            <w:ins w:id="7022" w:author="Pavla Trefilová" w:date="2019-11-18T17:19:00Z">
              <w:r w:rsidR="00DC31A9" w:rsidRPr="007E0AF7">
                <w:t>Počítačové a komunikační systémy (Ing.)</w:t>
              </w:r>
            </w:ins>
          </w:p>
          <w:p w14:paraId="0BDF2224" w14:textId="77777777" w:rsidR="003B21FF" w:rsidRDefault="003B21FF" w:rsidP="003B21FF">
            <w:pPr>
              <w:pStyle w:val="CVNormal"/>
              <w:ind w:left="0" w:right="0"/>
              <w:jc w:val="both"/>
              <w:rPr>
                <w:del w:id="7023" w:author="Pavla Trefilová" w:date="2019-11-18T17:19:00Z"/>
                <w:rFonts w:ascii="Times New Roman" w:hAnsi="Times New Roman"/>
              </w:rPr>
            </w:pPr>
            <w:del w:id="7024" w:author="Pavla Trefilová" w:date="2019-11-18T17:19:00Z">
              <w:r>
                <w:rPr>
                  <w:rFonts w:ascii="Times New Roman" w:hAnsi="Times New Roman"/>
                </w:rPr>
                <w:delText xml:space="preserve"> Masarykova univerzita v Brně, Fakulta sportovních studií – trenérská škola, trenér I. třídy-plavání</w:delText>
              </w:r>
            </w:del>
          </w:p>
          <w:p w14:paraId="610E761E" w14:textId="77777777" w:rsidR="00DC31A9" w:rsidRPr="00534C60" w:rsidRDefault="00DC31A9">
            <w:pPr>
              <w:ind w:left="1384" w:hanging="1418"/>
              <w:jc w:val="both"/>
              <w:pPrChange w:id="7025" w:author="Pavla Trefilová" w:date="2019-11-18T17:19:00Z">
                <w:pPr>
                  <w:pStyle w:val="CVNormal"/>
                  <w:ind w:left="0" w:right="0"/>
                  <w:jc w:val="both"/>
                </w:pPr>
              </w:pPrChange>
            </w:pPr>
            <w:ins w:id="7026" w:author="Pavla Trefilová" w:date="2019-11-18T17:19:00Z">
              <w:r w:rsidRPr="007E0AF7">
                <w:t>2008 – 2012</w:t>
              </w:r>
              <w:r w:rsidRPr="007E0AF7">
                <w:tab/>
                <w:t>Univerzita Tomáš Bati ve Zlíně, obor Informační a řídicí technologie (Bc.)</w:t>
              </w:r>
            </w:ins>
          </w:p>
        </w:tc>
      </w:tr>
      <w:tr w:rsidR="00DC31A9" w:rsidRPr="0003498C" w14:paraId="16958A65" w14:textId="77777777" w:rsidTr="00DC31A9">
        <w:trPr>
          <w:trPrChange w:id="7027" w:author="Pavla Trefilová" w:date="2019-11-18T17:19:00Z">
            <w:trPr>
              <w:gridBefore w:val="1"/>
            </w:trPr>
          </w:trPrChange>
        </w:trPr>
        <w:tc>
          <w:tcPr>
            <w:tcW w:w="9859" w:type="dxa"/>
            <w:gridSpan w:val="11"/>
            <w:shd w:val="clear" w:color="auto" w:fill="F7CAAC"/>
            <w:tcPrChange w:id="7028" w:author="Pavla Trefilová" w:date="2019-11-18T17:19:00Z">
              <w:tcPr>
                <w:tcW w:w="9900" w:type="dxa"/>
                <w:gridSpan w:val="15"/>
                <w:shd w:val="clear" w:color="auto" w:fill="F7CAAC"/>
              </w:tcPr>
            </w:tcPrChange>
          </w:tcPr>
          <w:p w14:paraId="71DBC15A" w14:textId="77777777" w:rsidR="00DC31A9" w:rsidRPr="0003498C" w:rsidRDefault="00DC31A9" w:rsidP="00DC31A9">
            <w:pPr>
              <w:jc w:val="both"/>
              <w:rPr>
                <w:b/>
              </w:rPr>
            </w:pPr>
            <w:r w:rsidRPr="0003498C">
              <w:rPr>
                <w:b/>
              </w:rPr>
              <w:t>Údaje o odborném působení od absolvování VŠ</w:t>
            </w:r>
          </w:p>
        </w:tc>
      </w:tr>
      <w:tr w:rsidR="00DC31A9" w:rsidRPr="0003498C" w14:paraId="2D08E943" w14:textId="77777777" w:rsidTr="00DC31A9">
        <w:trPr>
          <w:trHeight w:val="605"/>
          <w:trPrChange w:id="7029" w:author="Pavla Trefilová" w:date="2019-11-18T17:19:00Z">
            <w:trPr>
              <w:gridBefore w:val="1"/>
              <w:trHeight w:val="462"/>
            </w:trPr>
          </w:trPrChange>
        </w:trPr>
        <w:tc>
          <w:tcPr>
            <w:tcW w:w="9859" w:type="dxa"/>
            <w:gridSpan w:val="11"/>
            <w:tcPrChange w:id="7030" w:author="Pavla Trefilová" w:date="2019-11-18T17:19:00Z">
              <w:tcPr>
                <w:tcW w:w="9900" w:type="dxa"/>
                <w:gridSpan w:val="15"/>
              </w:tcPr>
            </w:tcPrChange>
          </w:tcPr>
          <w:p w14:paraId="01EAF014" w14:textId="0AEFB603" w:rsidR="00DC31A9" w:rsidRPr="0003498C" w:rsidRDefault="003B21FF" w:rsidP="00DC31A9">
            <w:pPr>
              <w:jc w:val="both"/>
            </w:pPr>
            <w:del w:id="7031" w:author="Pavla Trefilová" w:date="2019-11-18T17:19:00Z">
              <w:r>
                <w:delText>2003</w:delText>
              </w:r>
            </w:del>
            <w:ins w:id="7032" w:author="Pavla Trefilová" w:date="2019-11-18T17:19:00Z">
              <w:r w:rsidR="00DC31A9" w:rsidRPr="007E0AF7">
                <w:t>2019</w:t>
              </w:r>
            </w:ins>
            <w:r w:rsidR="00DC31A9" w:rsidRPr="007E0AF7">
              <w:t xml:space="preserve"> – dosud</w:t>
            </w:r>
            <w:del w:id="7033" w:author="Pavla Trefilová" w:date="2019-11-18T17:19:00Z">
              <w:r>
                <w:delText xml:space="preserve">      UTB</w:delText>
              </w:r>
            </w:del>
            <w:ins w:id="7034" w:author="Pavla Trefilová" w:date="2019-11-18T17:19:00Z">
              <w:r w:rsidR="00DC31A9" w:rsidRPr="007E0AF7">
                <w:tab/>
                <w:t>Univerzita Tomáše Bati</w:t>
              </w:r>
            </w:ins>
            <w:r w:rsidR="00DC31A9" w:rsidRPr="007E0AF7">
              <w:t xml:space="preserve"> ve Zlíně, Fakulta managementu a ekonomiky, akademický pracovník</w:t>
            </w:r>
            <w:ins w:id="7035" w:author="Pavla Trefilová" w:date="2019-11-18T17:19:00Z">
              <w:r w:rsidR="00DC31A9" w:rsidRPr="007E0AF7">
                <w:t xml:space="preserve"> (asistent)</w:t>
              </w:r>
            </w:ins>
          </w:p>
        </w:tc>
      </w:tr>
      <w:tr w:rsidR="00DC31A9" w:rsidRPr="0003498C" w14:paraId="1CE4ED8C" w14:textId="77777777" w:rsidTr="00DC31A9">
        <w:trPr>
          <w:trHeight w:val="250"/>
          <w:trPrChange w:id="7036" w:author="Pavla Trefilová" w:date="2019-11-18T17:19:00Z">
            <w:trPr>
              <w:gridBefore w:val="1"/>
              <w:trHeight w:val="250"/>
            </w:trPr>
          </w:trPrChange>
        </w:trPr>
        <w:tc>
          <w:tcPr>
            <w:tcW w:w="9859" w:type="dxa"/>
            <w:gridSpan w:val="11"/>
            <w:shd w:val="clear" w:color="auto" w:fill="F7CAAC"/>
            <w:tcPrChange w:id="7037" w:author="Pavla Trefilová" w:date="2019-11-18T17:19:00Z">
              <w:tcPr>
                <w:tcW w:w="9900" w:type="dxa"/>
                <w:gridSpan w:val="15"/>
                <w:shd w:val="clear" w:color="auto" w:fill="F7CAAC"/>
              </w:tcPr>
            </w:tcPrChange>
          </w:tcPr>
          <w:p w14:paraId="49E97972" w14:textId="77777777" w:rsidR="00DC31A9" w:rsidRPr="0003498C" w:rsidRDefault="00DC31A9" w:rsidP="00DC31A9">
            <w:pPr>
              <w:jc w:val="both"/>
            </w:pPr>
            <w:r w:rsidRPr="0003498C">
              <w:rPr>
                <w:b/>
              </w:rPr>
              <w:t>Zkušenosti s vedením kvalifikačních a rigorózních prací</w:t>
            </w:r>
          </w:p>
        </w:tc>
      </w:tr>
      <w:tr w:rsidR="00DC31A9" w:rsidRPr="0003498C" w14:paraId="7F825202" w14:textId="77777777" w:rsidTr="00DC31A9">
        <w:trPr>
          <w:trHeight w:val="420"/>
          <w:trPrChange w:id="7038" w:author="Pavla Trefilová" w:date="2019-11-18T17:19:00Z">
            <w:trPr>
              <w:gridBefore w:val="1"/>
              <w:trHeight w:val="486"/>
            </w:trPr>
          </w:trPrChange>
        </w:trPr>
        <w:tc>
          <w:tcPr>
            <w:tcW w:w="9859" w:type="dxa"/>
            <w:gridSpan w:val="11"/>
            <w:tcPrChange w:id="7039" w:author="Pavla Trefilová" w:date="2019-11-18T17:19:00Z">
              <w:tcPr>
                <w:tcW w:w="9900" w:type="dxa"/>
                <w:gridSpan w:val="15"/>
              </w:tcPr>
            </w:tcPrChange>
          </w:tcPr>
          <w:p w14:paraId="1579D340" w14:textId="77777777" w:rsidR="00DC31A9" w:rsidRPr="0003498C" w:rsidRDefault="00DC31A9" w:rsidP="00DC31A9">
            <w:pPr>
              <w:jc w:val="both"/>
            </w:pPr>
            <w:r w:rsidRPr="0003498C">
              <w:t>Počet v</w:t>
            </w:r>
            <w:r>
              <w:t>edených bakalářských prací – 0</w:t>
            </w:r>
          </w:p>
          <w:p w14:paraId="7DAA0B59" w14:textId="77777777" w:rsidR="00DC31A9" w:rsidRPr="0003498C" w:rsidRDefault="00DC31A9" w:rsidP="00DC31A9">
            <w:pPr>
              <w:jc w:val="both"/>
            </w:pPr>
            <w:r w:rsidRPr="0003498C">
              <w:t>Počet</w:t>
            </w:r>
            <w:r>
              <w:t xml:space="preserve"> vedených diplomových prací – 0</w:t>
            </w:r>
          </w:p>
        </w:tc>
      </w:tr>
      <w:tr w:rsidR="00534C60" w:rsidRPr="0003498C" w14:paraId="447F8841" w14:textId="77777777" w:rsidTr="00DC31A9">
        <w:trPr>
          <w:cantSplit/>
        </w:trPr>
        <w:tc>
          <w:tcPr>
            <w:tcW w:w="3347" w:type="dxa"/>
            <w:gridSpan w:val="2"/>
            <w:tcBorders>
              <w:top w:val="single" w:sz="12" w:space="0" w:color="auto"/>
            </w:tcBorders>
            <w:shd w:val="clear" w:color="auto" w:fill="F7CAAC"/>
          </w:tcPr>
          <w:p w14:paraId="45912085" w14:textId="77777777" w:rsidR="00DC31A9" w:rsidRPr="0003498C" w:rsidRDefault="00DC31A9" w:rsidP="00DC31A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B9969A7" w14:textId="77777777" w:rsidR="00DC31A9" w:rsidRPr="0003498C" w:rsidRDefault="00DC31A9" w:rsidP="00DC31A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7777159D" w14:textId="77777777" w:rsidR="00DC31A9" w:rsidRPr="0003498C" w:rsidRDefault="00DC31A9" w:rsidP="00DC31A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2E85223F" w14:textId="77777777" w:rsidR="00DC31A9" w:rsidRPr="0003498C" w:rsidRDefault="00DC31A9" w:rsidP="00DC31A9">
            <w:pPr>
              <w:jc w:val="both"/>
              <w:rPr>
                <w:b/>
              </w:rPr>
            </w:pPr>
            <w:r w:rsidRPr="0003498C">
              <w:rPr>
                <w:b/>
              </w:rPr>
              <w:t>Ohlasy publikací</w:t>
            </w:r>
          </w:p>
        </w:tc>
      </w:tr>
      <w:tr w:rsidR="00534C60" w:rsidRPr="0003498C" w14:paraId="1E9D1F20" w14:textId="77777777" w:rsidTr="00DC31A9">
        <w:trPr>
          <w:cantSplit/>
        </w:trPr>
        <w:tc>
          <w:tcPr>
            <w:tcW w:w="3347" w:type="dxa"/>
            <w:gridSpan w:val="2"/>
          </w:tcPr>
          <w:p w14:paraId="6B9AF662" w14:textId="77777777" w:rsidR="00DC31A9" w:rsidRPr="0003498C" w:rsidRDefault="00DC31A9" w:rsidP="00DC31A9">
            <w:pPr>
              <w:jc w:val="both"/>
            </w:pPr>
          </w:p>
        </w:tc>
        <w:tc>
          <w:tcPr>
            <w:tcW w:w="2245" w:type="dxa"/>
            <w:gridSpan w:val="2"/>
          </w:tcPr>
          <w:p w14:paraId="32EB0676" w14:textId="77777777" w:rsidR="00DC31A9" w:rsidRPr="0003498C" w:rsidRDefault="00DC31A9" w:rsidP="00DC31A9">
            <w:pPr>
              <w:jc w:val="both"/>
            </w:pPr>
          </w:p>
        </w:tc>
        <w:tc>
          <w:tcPr>
            <w:tcW w:w="2248" w:type="dxa"/>
            <w:gridSpan w:val="4"/>
            <w:tcBorders>
              <w:right w:val="single" w:sz="12" w:space="0" w:color="auto"/>
            </w:tcBorders>
          </w:tcPr>
          <w:p w14:paraId="7D63B641" w14:textId="77777777" w:rsidR="00DC31A9" w:rsidRPr="0003498C" w:rsidRDefault="00DC31A9" w:rsidP="00DC31A9">
            <w:pPr>
              <w:jc w:val="both"/>
            </w:pPr>
          </w:p>
        </w:tc>
        <w:tc>
          <w:tcPr>
            <w:tcW w:w="632" w:type="dxa"/>
            <w:tcBorders>
              <w:left w:val="single" w:sz="12" w:space="0" w:color="auto"/>
            </w:tcBorders>
            <w:shd w:val="clear" w:color="auto" w:fill="F7CAAC"/>
          </w:tcPr>
          <w:p w14:paraId="7553D033" w14:textId="77777777" w:rsidR="00DC31A9" w:rsidRPr="0003498C" w:rsidRDefault="00DC31A9" w:rsidP="00DC31A9">
            <w:pPr>
              <w:jc w:val="both"/>
            </w:pPr>
            <w:r w:rsidRPr="0003498C">
              <w:rPr>
                <w:b/>
              </w:rPr>
              <w:t>WOS</w:t>
            </w:r>
          </w:p>
        </w:tc>
        <w:tc>
          <w:tcPr>
            <w:tcW w:w="693" w:type="dxa"/>
            <w:shd w:val="clear" w:color="auto" w:fill="F7CAAC"/>
          </w:tcPr>
          <w:p w14:paraId="2B6726A5" w14:textId="77777777" w:rsidR="00DC31A9" w:rsidRPr="0003498C" w:rsidRDefault="00DC31A9" w:rsidP="00DC31A9">
            <w:pPr>
              <w:jc w:val="both"/>
              <w:rPr>
                <w:sz w:val="18"/>
                <w:rPrChange w:id="7040" w:author="Pavla Trefilová" w:date="2019-11-18T17:19:00Z">
                  <w:rPr/>
                </w:rPrChange>
              </w:rPr>
            </w:pPr>
            <w:r w:rsidRPr="0003498C">
              <w:rPr>
                <w:b/>
                <w:sz w:val="18"/>
                <w:rPrChange w:id="7041" w:author="Pavla Trefilová" w:date="2019-11-18T17:19:00Z">
                  <w:rPr>
                    <w:b/>
                  </w:rPr>
                </w:rPrChange>
              </w:rPr>
              <w:t>Scopus</w:t>
            </w:r>
          </w:p>
        </w:tc>
        <w:tc>
          <w:tcPr>
            <w:tcW w:w="694" w:type="dxa"/>
            <w:shd w:val="clear" w:color="auto" w:fill="F7CAAC"/>
          </w:tcPr>
          <w:p w14:paraId="2F4253FF" w14:textId="77777777" w:rsidR="00DC31A9" w:rsidRPr="0003498C" w:rsidRDefault="00DC31A9" w:rsidP="00DC31A9">
            <w:pPr>
              <w:jc w:val="both"/>
            </w:pPr>
            <w:r w:rsidRPr="0003498C">
              <w:rPr>
                <w:b/>
                <w:sz w:val="18"/>
                <w:rPrChange w:id="7042" w:author="Pavla Trefilová" w:date="2019-11-18T17:19:00Z">
                  <w:rPr>
                    <w:b/>
                  </w:rPr>
                </w:rPrChange>
              </w:rPr>
              <w:t>ostatní</w:t>
            </w:r>
          </w:p>
        </w:tc>
      </w:tr>
      <w:tr w:rsidR="00534C60" w:rsidRPr="0003498C" w14:paraId="5D0DD867" w14:textId="77777777" w:rsidTr="00DC31A9">
        <w:trPr>
          <w:cantSplit/>
          <w:trHeight w:val="70"/>
        </w:trPr>
        <w:tc>
          <w:tcPr>
            <w:tcW w:w="3347" w:type="dxa"/>
            <w:gridSpan w:val="2"/>
            <w:shd w:val="clear" w:color="auto" w:fill="F7CAAC"/>
          </w:tcPr>
          <w:p w14:paraId="0CBFDF07" w14:textId="77777777" w:rsidR="00DC31A9" w:rsidRPr="0003498C" w:rsidRDefault="00DC31A9" w:rsidP="00DC31A9">
            <w:pPr>
              <w:jc w:val="both"/>
            </w:pPr>
            <w:r w:rsidRPr="0003498C">
              <w:rPr>
                <w:b/>
              </w:rPr>
              <w:t>Obor jmenovacího řízení</w:t>
            </w:r>
          </w:p>
        </w:tc>
        <w:tc>
          <w:tcPr>
            <w:tcW w:w="2245" w:type="dxa"/>
            <w:gridSpan w:val="2"/>
            <w:shd w:val="clear" w:color="auto" w:fill="F7CAAC"/>
          </w:tcPr>
          <w:p w14:paraId="37DBBF33" w14:textId="77777777" w:rsidR="00DC31A9" w:rsidRPr="0003498C" w:rsidRDefault="00DC31A9" w:rsidP="00DC31A9">
            <w:pPr>
              <w:jc w:val="both"/>
            </w:pPr>
            <w:r w:rsidRPr="0003498C">
              <w:rPr>
                <w:b/>
              </w:rPr>
              <w:t>Rok udělení hodnosti</w:t>
            </w:r>
          </w:p>
        </w:tc>
        <w:tc>
          <w:tcPr>
            <w:tcW w:w="2248" w:type="dxa"/>
            <w:gridSpan w:val="4"/>
            <w:tcBorders>
              <w:right w:val="single" w:sz="12" w:space="0" w:color="auto"/>
            </w:tcBorders>
            <w:shd w:val="clear" w:color="auto" w:fill="F7CAAC"/>
          </w:tcPr>
          <w:p w14:paraId="0442CF16" w14:textId="77777777" w:rsidR="00DC31A9" w:rsidRPr="0003498C" w:rsidRDefault="00DC31A9" w:rsidP="00DC31A9">
            <w:pPr>
              <w:jc w:val="both"/>
            </w:pPr>
            <w:r w:rsidRPr="0003498C">
              <w:rPr>
                <w:b/>
              </w:rPr>
              <w:t>Řízení konáno na VŠ</w:t>
            </w:r>
          </w:p>
        </w:tc>
        <w:tc>
          <w:tcPr>
            <w:tcW w:w="632" w:type="dxa"/>
            <w:vMerge w:val="restart"/>
            <w:tcBorders>
              <w:left w:val="single" w:sz="12" w:space="0" w:color="auto"/>
            </w:tcBorders>
          </w:tcPr>
          <w:p w14:paraId="120F4461" w14:textId="77777777" w:rsidR="00DC31A9" w:rsidRPr="0003498C" w:rsidRDefault="00DC31A9">
            <w:pPr>
              <w:jc w:val="center"/>
              <w:rPr>
                <w:b/>
              </w:rPr>
              <w:pPrChange w:id="7043" w:author="Pavla Trefilová" w:date="2019-11-18T17:19:00Z">
                <w:pPr>
                  <w:jc w:val="both"/>
                </w:pPr>
              </w:pPrChange>
            </w:pPr>
            <w:r>
              <w:rPr>
                <w:b/>
              </w:rPr>
              <w:t>0</w:t>
            </w:r>
          </w:p>
        </w:tc>
        <w:tc>
          <w:tcPr>
            <w:tcW w:w="693" w:type="dxa"/>
            <w:vMerge w:val="restart"/>
          </w:tcPr>
          <w:p w14:paraId="6EBEF85B" w14:textId="29265A39" w:rsidR="00DC31A9" w:rsidRPr="0003498C" w:rsidRDefault="003B21FF">
            <w:pPr>
              <w:jc w:val="center"/>
              <w:rPr>
                <w:b/>
              </w:rPr>
              <w:pPrChange w:id="7044" w:author="Pavla Trefilová" w:date="2019-11-18T17:19:00Z">
                <w:pPr>
                  <w:jc w:val="both"/>
                </w:pPr>
              </w:pPrChange>
            </w:pPr>
            <w:del w:id="7045" w:author="Pavla Trefilová" w:date="2019-11-18T17:19:00Z">
              <w:r>
                <w:rPr>
                  <w:b/>
                </w:rPr>
                <w:delText>0</w:delText>
              </w:r>
            </w:del>
            <w:ins w:id="7046" w:author="Pavla Trefilová" w:date="2019-11-18T17:19:00Z">
              <w:r w:rsidR="00DC31A9">
                <w:rPr>
                  <w:b/>
                </w:rPr>
                <w:t>20</w:t>
              </w:r>
            </w:ins>
          </w:p>
        </w:tc>
        <w:tc>
          <w:tcPr>
            <w:tcW w:w="694" w:type="dxa"/>
            <w:vMerge w:val="restart"/>
          </w:tcPr>
          <w:p w14:paraId="2F4AA0F6" w14:textId="77777777" w:rsidR="00DC31A9" w:rsidRPr="0003498C" w:rsidRDefault="00DC31A9">
            <w:pPr>
              <w:jc w:val="center"/>
              <w:rPr>
                <w:b/>
              </w:rPr>
              <w:pPrChange w:id="7047" w:author="Pavla Trefilová" w:date="2019-11-18T17:19:00Z">
                <w:pPr>
                  <w:jc w:val="both"/>
                </w:pPr>
              </w:pPrChange>
            </w:pPr>
            <w:r>
              <w:rPr>
                <w:b/>
              </w:rPr>
              <w:t>0</w:t>
            </w:r>
          </w:p>
        </w:tc>
      </w:tr>
      <w:tr w:rsidR="00534C60" w:rsidRPr="0003498C" w14:paraId="1097D5E5" w14:textId="77777777" w:rsidTr="00DC31A9">
        <w:trPr>
          <w:trHeight w:val="205"/>
        </w:trPr>
        <w:tc>
          <w:tcPr>
            <w:tcW w:w="3347" w:type="dxa"/>
            <w:gridSpan w:val="2"/>
          </w:tcPr>
          <w:p w14:paraId="7733DBDA" w14:textId="77777777" w:rsidR="00DC31A9" w:rsidRPr="0003498C" w:rsidRDefault="00DC31A9" w:rsidP="00DC31A9">
            <w:pPr>
              <w:jc w:val="both"/>
            </w:pPr>
          </w:p>
        </w:tc>
        <w:tc>
          <w:tcPr>
            <w:tcW w:w="2245" w:type="dxa"/>
            <w:gridSpan w:val="2"/>
          </w:tcPr>
          <w:p w14:paraId="1B8644BE" w14:textId="77777777" w:rsidR="00DC31A9" w:rsidRPr="0003498C" w:rsidRDefault="00DC31A9" w:rsidP="00DC31A9">
            <w:pPr>
              <w:jc w:val="both"/>
            </w:pPr>
          </w:p>
        </w:tc>
        <w:tc>
          <w:tcPr>
            <w:tcW w:w="2248" w:type="dxa"/>
            <w:gridSpan w:val="4"/>
            <w:tcBorders>
              <w:right w:val="single" w:sz="12" w:space="0" w:color="auto"/>
            </w:tcBorders>
          </w:tcPr>
          <w:p w14:paraId="0907DAF5" w14:textId="77777777" w:rsidR="00DC31A9" w:rsidRPr="0003498C" w:rsidRDefault="00DC31A9" w:rsidP="00DC31A9">
            <w:pPr>
              <w:jc w:val="both"/>
            </w:pPr>
          </w:p>
        </w:tc>
        <w:tc>
          <w:tcPr>
            <w:tcW w:w="632" w:type="dxa"/>
            <w:vMerge/>
            <w:tcBorders>
              <w:left w:val="single" w:sz="12" w:space="0" w:color="auto"/>
            </w:tcBorders>
            <w:vAlign w:val="center"/>
          </w:tcPr>
          <w:p w14:paraId="0D67A9BF" w14:textId="77777777" w:rsidR="00DC31A9" w:rsidRPr="0003498C" w:rsidRDefault="00DC31A9" w:rsidP="00DC31A9">
            <w:pPr>
              <w:rPr>
                <w:b/>
              </w:rPr>
            </w:pPr>
          </w:p>
        </w:tc>
        <w:tc>
          <w:tcPr>
            <w:tcW w:w="693" w:type="dxa"/>
            <w:vMerge/>
            <w:vAlign w:val="center"/>
          </w:tcPr>
          <w:p w14:paraId="5CE7B577" w14:textId="77777777" w:rsidR="00DC31A9" w:rsidRPr="0003498C" w:rsidRDefault="00DC31A9" w:rsidP="00DC31A9">
            <w:pPr>
              <w:rPr>
                <w:b/>
              </w:rPr>
            </w:pPr>
          </w:p>
        </w:tc>
        <w:tc>
          <w:tcPr>
            <w:tcW w:w="694" w:type="dxa"/>
            <w:vMerge/>
            <w:vAlign w:val="center"/>
          </w:tcPr>
          <w:p w14:paraId="40296F19" w14:textId="77777777" w:rsidR="00DC31A9" w:rsidRPr="0003498C" w:rsidRDefault="00DC31A9" w:rsidP="00DC31A9">
            <w:pPr>
              <w:rPr>
                <w:b/>
              </w:rPr>
            </w:pPr>
          </w:p>
        </w:tc>
      </w:tr>
      <w:tr w:rsidR="00DC31A9" w:rsidRPr="0003498C" w14:paraId="02806952" w14:textId="77777777" w:rsidTr="00DC31A9">
        <w:trPr>
          <w:trPrChange w:id="7048" w:author="Pavla Trefilová" w:date="2019-11-18T17:19:00Z">
            <w:trPr>
              <w:gridBefore w:val="1"/>
            </w:trPr>
          </w:trPrChange>
        </w:trPr>
        <w:tc>
          <w:tcPr>
            <w:tcW w:w="9859" w:type="dxa"/>
            <w:gridSpan w:val="11"/>
            <w:shd w:val="clear" w:color="auto" w:fill="F7CAAC"/>
            <w:tcPrChange w:id="7049" w:author="Pavla Trefilová" w:date="2019-11-18T17:19:00Z">
              <w:tcPr>
                <w:tcW w:w="9900" w:type="dxa"/>
                <w:gridSpan w:val="15"/>
                <w:shd w:val="clear" w:color="auto" w:fill="F7CAAC"/>
              </w:tcPr>
            </w:tcPrChange>
          </w:tcPr>
          <w:p w14:paraId="2BF5746E" w14:textId="77777777" w:rsidR="00DC31A9" w:rsidRPr="0003498C" w:rsidRDefault="00DC31A9" w:rsidP="00DC31A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DC31A9" w:rsidRPr="0003498C" w14:paraId="1F8B4947" w14:textId="77777777" w:rsidTr="00DC31A9">
        <w:trPr>
          <w:trHeight w:val="2365"/>
          <w:trPrChange w:id="7050" w:author="Pavla Trefilová" w:date="2019-11-18T17:19:00Z">
            <w:trPr>
              <w:gridBefore w:val="1"/>
              <w:trHeight w:val="1561"/>
            </w:trPr>
          </w:trPrChange>
        </w:trPr>
        <w:tc>
          <w:tcPr>
            <w:tcW w:w="9859" w:type="dxa"/>
            <w:gridSpan w:val="11"/>
            <w:tcPrChange w:id="7051" w:author="Pavla Trefilová" w:date="2019-11-18T17:19:00Z">
              <w:tcPr>
                <w:tcW w:w="9900" w:type="dxa"/>
                <w:gridSpan w:val="15"/>
              </w:tcPr>
            </w:tcPrChange>
          </w:tcPr>
          <w:p w14:paraId="13551B99" w14:textId="3F5FFAF9" w:rsidR="00DC31A9" w:rsidRPr="007E0AF7" w:rsidRDefault="003B21FF" w:rsidP="00DC31A9">
            <w:pPr>
              <w:jc w:val="both"/>
              <w:rPr>
                <w:ins w:id="7052" w:author="Pavla Trefilová" w:date="2019-11-18T17:19:00Z"/>
              </w:rPr>
            </w:pPr>
            <w:del w:id="7053" w:author="Pavla Trefilová" w:date="2019-11-18T17:19:00Z">
              <w:r>
                <w:delText xml:space="preserve">DOLEJŠOVÁ, M., MELICHÁREK, Z., KUBALČÍKOVÁ, M. Plavecká úroveň studentů Univerzity Tomáše Bati ve Zlíně v letech 2002 – 2013. </w:delText>
              </w:r>
              <w:r>
                <w:rPr>
                  <w:i/>
                  <w:iCs/>
                </w:rPr>
                <w:delText>Studia Sportiva</w:delText>
              </w:r>
              <w:r>
                <w:delText xml:space="preserve">, 2014, roč. 2014, č. 2, s. 36-45. ISSN 1802-7679 (10%). </w:delText>
              </w:r>
            </w:del>
            <w:ins w:id="7054" w:author="Pavla Trefilová" w:date="2019-11-18T17:19:00Z">
              <w:r w:rsidR="00DC31A9" w:rsidRPr="007E0AF7">
                <w:t>URBANEK, T</w:t>
              </w:r>
              <w:r w:rsidR="00DC31A9">
                <w:t>.</w:t>
              </w:r>
              <w:r w:rsidR="00DC31A9" w:rsidRPr="007E0AF7">
                <w:t>,</w:t>
              </w:r>
              <w:r w:rsidR="00DC31A9">
                <w:t xml:space="preserve"> </w:t>
              </w:r>
              <w:r w:rsidR="00DC31A9" w:rsidRPr="007E0AF7">
                <w:t>PROKOPOVA</w:t>
              </w:r>
              <w:r w:rsidR="00DC31A9">
                <w:t>, Z.</w:t>
              </w:r>
              <w:r w:rsidR="00DC31A9" w:rsidRPr="007E0AF7">
                <w:t xml:space="preserve">, </w:t>
              </w:r>
              <w:r w:rsidR="00DC31A9">
                <w:t>S</w:t>
              </w:r>
              <w:r w:rsidR="00DC31A9" w:rsidRPr="007E0AF7">
                <w:t>ILHAVY</w:t>
              </w:r>
              <w:r w:rsidR="00DC31A9">
                <w:t>, R.,</w:t>
              </w:r>
              <w:r w:rsidR="00DC31A9" w:rsidRPr="007E0AF7">
                <w:t xml:space="preserve"> KUNCAR</w:t>
              </w:r>
              <w:r w:rsidR="00DC31A9">
                <w:t>, A</w:t>
              </w:r>
              <w:r w:rsidR="00DC31A9" w:rsidRPr="007E0AF7">
                <w:t xml:space="preserve">. New Approach of Constant Resolving of Analytical Programming. </w:t>
              </w:r>
              <w:r w:rsidR="00DC31A9" w:rsidRPr="007E0AF7">
                <w:rPr>
                  <w:i/>
                  <w:iCs/>
                </w:rPr>
                <w:t>30th European Conference on Modeling and Simulation</w:t>
              </w:r>
              <w:r w:rsidR="00DC31A9">
                <w:rPr>
                  <w:i/>
                  <w:iCs/>
                </w:rPr>
                <w:t xml:space="preserve"> (ECMS)</w:t>
              </w:r>
              <w:r w:rsidR="00DC31A9" w:rsidRPr="007E0AF7">
                <w:t xml:space="preserve">. 2016, </w:t>
              </w:r>
              <w:r w:rsidR="00DC31A9">
                <w:t xml:space="preserve">p. </w:t>
              </w:r>
              <w:r w:rsidR="00DC31A9" w:rsidRPr="007E0AF7">
                <w:t xml:space="preserve">231–236. </w:t>
              </w:r>
              <w:r w:rsidR="00DC31A9">
                <w:t xml:space="preserve">ISBN </w:t>
              </w:r>
              <w:r w:rsidR="00DC31A9" w:rsidRPr="00DC31A9">
                <w:t>978-099324402-5</w:t>
              </w:r>
              <w:r w:rsidR="00DC31A9">
                <w:t xml:space="preserve">. </w:t>
              </w:r>
              <w:r w:rsidR="00DC31A9" w:rsidRPr="00DC31A9">
                <w:t>https://doi.org/10.7148/2016-0231</w:t>
              </w:r>
            </w:ins>
          </w:p>
          <w:p w14:paraId="431087E3" w14:textId="6DBC7055" w:rsidR="00DC31A9" w:rsidRPr="007E0AF7" w:rsidRDefault="00DC31A9" w:rsidP="00DC31A9">
            <w:pPr>
              <w:jc w:val="both"/>
              <w:rPr>
                <w:ins w:id="7055" w:author="Pavla Trefilová" w:date="2019-11-18T17:19:00Z"/>
              </w:rPr>
            </w:pPr>
            <w:ins w:id="7056" w:author="Pavla Trefilová" w:date="2019-11-18T17:19:00Z">
              <w:r w:rsidRPr="007E0AF7">
                <w:t>KUNCAR, A</w:t>
              </w:r>
              <w:r>
                <w:t>.,</w:t>
              </w:r>
              <w:r w:rsidRPr="007E0AF7">
                <w:t xml:space="preserve"> SYSEL</w:t>
              </w:r>
              <w:r>
                <w:t>, M.,</w:t>
              </w:r>
              <w:r w:rsidRPr="007E0AF7">
                <w:t xml:space="preserve"> URBANEK</w:t>
              </w:r>
              <w:r>
                <w:t>. T</w:t>
              </w:r>
              <w:r w:rsidRPr="007E0AF7">
                <w:t>. Calibration of Triaxial Accelerometer and Triaxial Magnetometer for Tilt Compensated Electronic Compass. In: </w:t>
              </w:r>
              <w:r w:rsidRPr="007E0AF7">
                <w:rPr>
                  <w:i/>
                  <w:iCs/>
                </w:rPr>
                <w:t>Automation Control Theory Perspectives in Intelligent Systems</w:t>
              </w:r>
              <w:r>
                <w:rPr>
                  <w:i/>
                  <w:iCs/>
                </w:rPr>
                <w:t>.</w:t>
              </w:r>
              <w:r w:rsidRPr="007E0AF7">
                <w:t xml:space="preserve"> 2016,</w:t>
              </w:r>
              <w:r>
                <w:t xml:space="preserve"> vol. 466, </w:t>
              </w:r>
              <w:r w:rsidRPr="007E0AF7">
                <w:t xml:space="preserve"> </w:t>
              </w:r>
              <w:r>
                <w:t>p</w:t>
              </w:r>
              <w:r w:rsidRPr="007E0AF7">
                <w:t>. 45–52.</w:t>
              </w:r>
              <w:r>
                <w:t xml:space="preserve"> ISSN 2194-5357.</w:t>
              </w:r>
              <w:r w:rsidRPr="007E0AF7">
                <w:t xml:space="preserve"> Dostupné z: doi:10.1007/978-3-319-33389-2_5</w:t>
              </w:r>
            </w:ins>
          </w:p>
          <w:p w14:paraId="6C39EEFF" w14:textId="42765633" w:rsidR="00DC31A9" w:rsidRPr="007E0AF7" w:rsidRDefault="00DC31A9" w:rsidP="00DC31A9">
            <w:pPr>
              <w:jc w:val="both"/>
              <w:rPr>
                <w:ins w:id="7057" w:author="Pavla Trefilová" w:date="2019-11-18T17:19:00Z"/>
              </w:rPr>
            </w:pPr>
            <w:ins w:id="7058" w:author="Pavla Trefilová" w:date="2019-11-18T17:19:00Z">
              <w:r w:rsidRPr="007E0AF7">
                <w:t>URBANEK, T</w:t>
              </w:r>
              <w:r>
                <w:t>.,</w:t>
              </w:r>
              <w:r w:rsidRPr="007E0AF7">
                <w:t xml:space="preserve"> PROKOPOVA</w:t>
              </w:r>
              <w:r>
                <w:t>, Z.</w:t>
              </w:r>
              <w:r w:rsidRPr="007E0AF7">
                <w:t>, SILHAVY</w:t>
              </w:r>
              <w:r w:rsidR="00C07699">
                <w:t>, R.,</w:t>
              </w:r>
              <w:r w:rsidRPr="007E0AF7">
                <w:t xml:space="preserve"> KUNCAR</w:t>
              </w:r>
              <w:r w:rsidR="00C07699">
                <w:t>, A</w:t>
              </w:r>
              <w:r w:rsidRPr="007E0AF7">
                <w:t>. Using Analytical Programming for Software Effort Estimation. In: </w:t>
              </w:r>
              <w:r w:rsidRPr="007E0AF7">
                <w:rPr>
                  <w:i/>
                  <w:iCs/>
                </w:rPr>
                <w:t>Software Engineering Perspectives and Application in Intelligent Systems</w:t>
              </w:r>
              <w:r w:rsidRPr="007E0AF7">
                <w:t>. 2016,</w:t>
              </w:r>
              <w:r w:rsidR="00C07699">
                <w:t xml:space="preserve"> vol. 465,</w:t>
              </w:r>
              <w:r w:rsidRPr="007E0AF7">
                <w:t xml:space="preserve"> </w:t>
              </w:r>
              <w:r w:rsidR="00C07699">
                <w:t>p</w:t>
              </w:r>
              <w:r w:rsidRPr="007E0AF7">
                <w:t>.</w:t>
              </w:r>
              <w:r w:rsidR="00C07699">
                <w:t xml:space="preserve"> </w:t>
              </w:r>
              <w:r w:rsidRPr="007E0AF7">
                <w:t>261–272.</w:t>
              </w:r>
              <w:r w:rsidR="00C07699">
                <w:t xml:space="preserve"> ISSN: 2194-5357.</w:t>
              </w:r>
              <w:r w:rsidRPr="007E0AF7">
                <w:t xml:space="preserve"> Dostupné z: doi:10.1007/978-3-319-33622-0_24 </w:t>
              </w:r>
            </w:ins>
          </w:p>
          <w:p w14:paraId="05929D2F" w14:textId="4A4D3367" w:rsidR="00DC31A9" w:rsidRPr="007E0AF7" w:rsidRDefault="00DC31A9" w:rsidP="00DC31A9">
            <w:pPr>
              <w:jc w:val="both"/>
              <w:rPr>
                <w:ins w:id="7059" w:author="Pavla Trefilová" w:date="2019-11-18T17:19:00Z"/>
              </w:rPr>
            </w:pPr>
            <w:ins w:id="7060" w:author="Pavla Trefilová" w:date="2019-11-18T17:19:00Z">
              <w:r w:rsidRPr="007E0AF7">
                <w:t>KUNCAR, A</w:t>
              </w:r>
              <w:r w:rsidR="00C07699">
                <w:t>.</w:t>
              </w:r>
              <w:r w:rsidRPr="007E0AF7">
                <w:t>, SYSEL</w:t>
              </w:r>
              <w:r w:rsidR="00C07699">
                <w:t>, M.,</w:t>
              </w:r>
              <w:r w:rsidRPr="007E0AF7">
                <w:t xml:space="preserve"> URBANEK</w:t>
              </w:r>
              <w:r w:rsidR="00C07699">
                <w:t>, T</w:t>
              </w:r>
              <w:r w:rsidRPr="007E0AF7">
                <w:t>. Calibration of low-cost accelerometer and magnetometer with</w:t>
              </w:r>
              <w:r>
                <w:t xml:space="preserve"> </w:t>
              </w:r>
              <w:r w:rsidRPr="007E0AF7">
                <w:t>differential evolution. In: </w:t>
              </w:r>
              <w:r w:rsidR="00E77123" w:rsidRPr="00E77123">
                <w:rPr>
                  <w:i/>
                  <w:iCs/>
                </w:rPr>
                <w:t>ICMT 2017 - 6th International Conference on Military Technologies.</w:t>
              </w:r>
              <w:r w:rsidRPr="007E0AF7">
                <w:t xml:space="preserve"> Brno: IEEE, 2017, </w:t>
              </w:r>
              <w:r w:rsidR="00E77123">
                <w:t>p</w:t>
              </w:r>
              <w:r w:rsidRPr="007E0AF7">
                <w:t>. 414–418. ISBN 978-1-5090-5666-8. Dostupné z: doi:10.1109/MILTECHS.2017.7988795</w:t>
              </w:r>
            </w:ins>
          </w:p>
          <w:p w14:paraId="64A4C0F4" w14:textId="23AC3DB6" w:rsidR="00DC31A9" w:rsidRPr="007E0AF7" w:rsidRDefault="00DC31A9">
            <w:pPr>
              <w:jc w:val="both"/>
              <w:rPr>
                <w:i/>
                <w:rPrChange w:id="7061" w:author="Pavla Trefilová" w:date="2019-11-18T17:19:00Z">
                  <w:rPr/>
                </w:rPrChange>
              </w:rPr>
            </w:pPr>
            <w:ins w:id="7062" w:author="Pavla Trefilová" w:date="2019-11-18T17:19:00Z">
              <w:r w:rsidRPr="007E0AF7">
                <w:t>KUNCAR, A</w:t>
              </w:r>
              <w:r w:rsidR="00E77123">
                <w:t>.</w:t>
              </w:r>
              <w:r w:rsidRPr="007E0AF7">
                <w:t>, SYSEL</w:t>
              </w:r>
              <w:r w:rsidR="00E77123">
                <w:t xml:space="preserve">, M., </w:t>
              </w:r>
              <w:r w:rsidRPr="007E0AF7">
                <w:t>URBANEK</w:t>
              </w:r>
              <w:r w:rsidR="00E77123">
                <w:t>, T</w:t>
              </w:r>
              <w:r w:rsidRPr="007E0AF7">
                <w:t>. Inertial measurement unit error reduction by calibration using differential evolution. In: </w:t>
              </w:r>
              <w:r w:rsidR="00E77123" w:rsidRPr="00E77123">
                <w:rPr>
                  <w:i/>
                  <w:iCs/>
                </w:rPr>
                <w:t xml:space="preserve">29th Daaam International Symposium </w:t>
              </w:r>
              <w:r w:rsidR="00E77123">
                <w:rPr>
                  <w:i/>
                  <w:iCs/>
                </w:rPr>
                <w:t>o</w:t>
              </w:r>
              <w:r w:rsidR="00E77123" w:rsidRPr="00E77123">
                <w:rPr>
                  <w:i/>
                  <w:iCs/>
                </w:rPr>
                <w:t xml:space="preserve">n Intelligent Manufacturing </w:t>
              </w:r>
              <w:r w:rsidR="00E77123">
                <w:rPr>
                  <w:i/>
                  <w:iCs/>
                </w:rPr>
                <w:t>a</w:t>
              </w:r>
              <w:r w:rsidR="00E77123" w:rsidRPr="00E77123">
                <w:rPr>
                  <w:i/>
                  <w:iCs/>
                </w:rPr>
                <w:t>nd Automation</w:t>
              </w:r>
              <w:r w:rsidRPr="007E0AF7">
                <w:t xml:space="preserve">. </w:t>
              </w:r>
              <w:r w:rsidR="00E77123">
                <w:t xml:space="preserve">Published by DAAAM </w:t>
              </w:r>
              <w:r w:rsidR="00E77123">
                <w:lastRenderedPageBreak/>
                <w:t xml:space="preserve">International, </w:t>
              </w:r>
              <w:r w:rsidRPr="007E0AF7">
                <w:t xml:space="preserve">2018, </w:t>
              </w:r>
              <w:r w:rsidR="00E77123">
                <w:t>p</w:t>
              </w:r>
              <w:r w:rsidRPr="007E0AF7">
                <w:t>. 681–686.</w:t>
              </w:r>
              <w:r w:rsidR="00E77123">
                <w:t xml:space="preserve"> ISBN 978-3-902734-20-4, ISSN 1726-9679. </w:t>
              </w:r>
              <w:r w:rsidRPr="007E0AF7">
                <w:t>Dostupné z:</w:t>
              </w:r>
              <w:r w:rsidR="00E77123">
                <w:t xml:space="preserve"> </w:t>
              </w:r>
              <w:r w:rsidRPr="007E0AF7">
                <w:t>doi:10.2507/29th.daaam.proceedings.098</w:t>
              </w:r>
            </w:ins>
          </w:p>
        </w:tc>
      </w:tr>
      <w:tr w:rsidR="00DC31A9" w:rsidRPr="0003498C" w14:paraId="7C46B782" w14:textId="77777777" w:rsidTr="00DC31A9">
        <w:trPr>
          <w:trHeight w:val="218"/>
          <w:ins w:id="7063" w:author="Pavla Trefilová" w:date="2019-11-18T17:19:00Z"/>
        </w:trPr>
        <w:tc>
          <w:tcPr>
            <w:tcW w:w="9859" w:type="dxa"/>
            <w:gridSpan w:val="11"/>
            <w:shd w:val="clear" w:color="auto" w:fill="F7CAAC"/>
          </w:tcPr>
          <w:p w14:paraId="3D86ED34" w14:textId="77777777" w:rsidR="00DC31A9" w:rsidRPr="0003498C" w:rsidRDefault="00DC31A9" w:rsidP="00DC31A9">
            <w:pPr>
              <w:rPr>
                <w:ins w:id="7064" w:author="Pavla Trefilová" w:date="2019-11-18T17:19:00Z"/>
                <w:b/>
              </w:rPr>
            </w:pPr>
            <w:ins w:id="7065" w:author="Pavla Trefilová" w:date="2019-11-18T17:19:00Z">
              <w:r w:rsidRPr="0003498C">
                <w:rPr>
                  <w:b/>
                </w:rPr>
                <w:lastRenderedPageBreak/>
                <w:t>Působení v zahraničí</w:t>
              </w:r>
            </w:ins>
          </w:p>
        </w:tc>
      </w:tr>
      <w:tr w:rsidR="00DC31A9" w:rsidRPr="0003498C" w14:paraId="18233EDA" w14:textId="77777777" w:rsidTr="00DC31A9">
        <w:trPr>
          <w:trHeight w:val="186"/>
          <w:ins w:id="7066" w:author="Pavla Trefilová" w:date="2019-11-18T17:19:00Z"/>
        </w:trPr>
        <w:tc>
          <w:tcPr>
            <w:tcW w:w="9859" w:type="dxa"/>
            <w:gridSpan w:val="11"/>
          </w:tcPr>
          <w:p w14:paraId="3FFAEB57" w14:textId="77777777" w:rsidR="00DC31A9" w:rsidRPr="0003498C" w:rsidRDefault="00DC31A9" w:rsidP="00DC31A9">
            <w:pPr>
              <w:rPr>
                <w:ins w:id="7067" w:author="Pavla Trefilová" w:date="2019-11-18T17:19:00Z"/>
                <w:b/>
              </w:rPr>
            </w:pPr>
          </w:p>
        </w:tc>
      </w:tr>
      <w:tr w:rsidR="00DC31A9" w:rsidRPr="0003498C" w14:paraId="231BA509" w14:textId="77777777" w:rsidTr="00DC31A9">
        <w:trPr>
          <w:cantSplit/>
          <w:trHeight w:val="219"/>
          <w:ins w:id="7068" w:author="Pavla Trefilová" w:date="2019-11-18T17:19:00Z"/>
        </w:trPr>
        <w:tc>
          <w:tcPr>
            <w:tcW w:w="2518" w:type="dxa"/>
            <w:shd w:val="clear" w:color="auto" w:fill="F7CAAC"/>
          </w:tcPr>
          <w:p w14:paraId="1B2EE74C" w14:textId="77777777" w:rsidR="00DC31A9" w:rsidRPr="0003498C" w:rsidRDefault="00DC31A9" w:rsidP="00DC31A9">
            <w:pPr>
              <w:jc w:val="both"/>
              <w:rPr>
                <w:ins w:id="7069" w:author="Pavla Trefilová" w:date="2019-11-18T17:19:00Z"/>
                <w:b/>
              </w:rPr>
            </w:pPr>
            <w:ins w:id="7070" w:author="Pavla Trefilová" w:date="2019-11-18T17:19:00Z">
              <w:r w:rsidRPr="0003498C">
                <w:rPr>
                  <w:b/>
                </w:rPr>
                <w:t xml:space="preserve">Podpis </w:t>
              </w:r>
            </w:ins>
          </w:p>
        </w:tc>
        <w:tc>
          <w:tcPr>
            <w:tcW w:w="4536" w:type="dxa"/>
            <w:gridSpan w:val="5"/>
          </w:tcPr>
          <w:p w14:paraId="716C07A1" w14:textId="77777777" w:rsidR="00DC31A9" w:rsidRPr="0003498C" w:rsidRDefault="00DC31A9" w:rsidP="00DC31A9">
            <w:pPr>
              <w:jc w:val="both"/>
              <w:rPr>
                <w:ins w:id="7071" w:author="Pavla Trefilová" w:date="2019-11-18T17:19:00Z"/>
              </w:rPr>
            </w:pPr>
          </w:p>
        </w:tc>
        <w:tc>
          <w:tcPr>
            <w:tcW w:w="786" w:type="dxa"/>
            <w:gridSpan w:val="2"/>
            <w:shd w:val="clear" w:color="auto" w:fill="F7CAAC"/>
          </w:tcPr>
          <w:p w14:paraId="586D8E18" w14:textId="77777777" w:rsidR="00DC31A9" w:rsidRPr="0003498C" w:rsidRDefault="00DC31A9" w:rsidP="00DC31A9">
            <w:pPr>
              <w:jc w:val="both"/>
              <w:rPr>
                <w:ins w:id="7072" w:author="Pavla Trefilová" w:date="2019-11-18T17:19:00Z"/>
              </w:rPr>
            </w:pPr>
            <w:ins w:id="7073" w:author="Pavla Trefilová" w:date="2019-11-18T17:19:00Z">
              <w:r w:rsidRPr="0003498C">
                <w:rPr>
                  <w:b/>
                </w:rPr>
                <w:t>datum</w:t>
              </w:r>
            </w:ins>
          </w:p>
        </w:tc>
        <w:tc>
          <w:tcPr>
            <w:tcW w:w="2019" w:type="dxa"/>
            <w:gridSpan w:val="3"/>
          </w:tcPr>
          <w:p w14:paraId="7DF10A0E" w14:textId="77777777" w:rsidR="00DC31A9" w:rsidRPr="0003498C" w:rsidRDefault="00DC31A9" w:rsidP="00DC31A9">
            <w:pPr>
              <w:jc w:val="both"/>
              <w:rPr>
                <w:ins w:id="7074" w:author="Pavla Trefilová" w:date="2019-11-18T17:19:00Z"/>
              </w:rPr>
            </w:pPr>
          </w:p>
        </w:tc>
      </w:tr>
    </w:tbl>
    <w:p w14:paraId="48810726" w14:textId="77777777" w:rsidR="006C1AC3" w:rsidRDefault="006C1AC3">
      <w:pPr>
        <w:rPr>
          <w:ins w:id="7075" w:author="Pavla Trefilová" w:date="2019-11-18T17:19:00Z"/>
        </w:rPr>
      </w:pPr>
    </w:p>
    <w:p w14:paraId="1B4AFA9D" w14:textId="77777777" w:rsidR="006C1AC3" w:rsidRDefault="006C1AC3">
      <w:pPr>
        <w:rPr>
          <w:moveTo w:id="7076" w:author="Pavla Trefilová" w:date="2019-11-18T17:19:00Z"/>
        </w:rPr>
      </w:pPr>
      <w:moveToRangeStart w:id="7077" w:author="Pavla Trefilová" w:date="2019-11-18T17:19:00Z" w:name="move24990074"/>
      <w:moveTo w:id="7078" w:author="Pavla Trefilová" w:date="2019-11-18T17:19:00Z">
        <w:r>
          <w:br w:type="page"/>
        </w:r>
      </w:moveTo>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7079" w:author="Pavla Trefilová" w:date="2019-11-18T17:19: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721"/>
        <w:gridCol w:w="524"/>
        <w:gridCol w:w="468"/>
        <w:gridCol w:w="994"/>
        <w:gridCol w:w="709"/>
        <w:gridCol w:w="77"/>
        <w:gridCol w:w="632"/>
        <w:gridCol w:w="693"/>
        <w:gridCol w:w="694"/>
        <w:tblGridChange w:id="7080">
          <w:tblGrid>
            <w:gridCol w:w="10"/>
            <w:gridCol w:w="176"/>
            <w:gridCol w:w="2332"/>
            <w:gridCol w:w="186"/>
            <w:gridCol w:w="643"/>
            <w:gridCol w:w="1721"/>
            <w:gridCol w:w="524"/>
            <w:gridCol w:w="468"/>
            <w:gridCol w:w="330"/>
            <w:gridCol w:w="664"/>
            <w:gridCol w:w="709"/>
            <w:gridCol w:w="77"/>
            <w:gridCol w:w="392"/>
            <w:gridCol w:w="240"/>
            <w:gridCol w:w="693"/>
            <w:gridCol w:w="694"/>
            <w:gridCol w:w="186"/>
            <w:gridCol w:w="41"/>
          </w:tblGrid>
        </w:tblGridChange>
      </w:tblGrid>
      <w:tr w:rsidR="006C1AC3" w:rsidRPr="0003498C" w14:paraId="7F1810EA" w14:textId="77777777" w:rsidTr="006C1AC3">
        <w:trPr>
          <w:trPrChange w:id="7081" w:author="Pavla Trefilová" w:date="2019-11-18T17:19:00Z">
            <w:trPr>
              <w:gridBefore w:val="2"/>
              <w:gridAfter w:val="0"/>
            </w:trPr>
          </w:trPrChange>
        </w:trPr>
        <w:tc>
          <w:tcPr>
            <w:tcW w:w="9859" w:type="dxa"/>
            <w:gridSpan w:val="11"/>
            <w:tcBorders>
              <w:bottom w:val="double" w:sz="4" w:space="0" w:color="auto"/>
            </w:tcBorders>
            <w:shd w:val="clear" w:color="auto" w:fill="BDD6EE"/>
            <w:tcPrChange w:id="7082" w:author="Pavla Trefilová" w:date="2019-11-18T17:19:00Z">
              <w:tcPr>
                <w:tcW w:w="9859" w:type="dxa"/>
                <w:gridSpan w:val="15"/>
                <w:tcBorders>
                  <w:bottom w:val="double" w:sz="4" w:space="0" w:color="auto"/>
                </w:tcBorders>
                <w:shd w:val="clear" w:color="auto" w:fill="BDD6EE"/>
              </w:tcPr>
            </w:tcPrChange>
          </w:tcPr>
          <w:p w14:paraId="1F6BA14F" w14:textId="77777777" w:rsidR="006C1AC3" w:rsidRPr="0003498C" w:rsidRDefault="006C1AC3" w:rsidP="006C1AC3">
            <w:pPr>
              <w:jc w:val="both"/>
              <w:rPr>
                <w:moveTo w:id="7083" w:author="Pavla Trefilová" w:date="2019-11-18T17:19:00Z"/>
                <w:b/>
                <w:sz w:val="28"/>
              </w:rPr>
            </w:pPr>
            <w:moveTo w:id="7084" w:author="Pavla Trefilová" w:date="2019-11-18T17:19:00Z">
              <w:r w:rsidRPr="0003498C">
                <w:rPr>
                  <w:b/>
                  <w:sz w:val="28"/>
                </w:rPr>
                <w:lastRenderedPageBreak/>
                <w:t>C-I – Personální zabezpečení</w:t>
              </w:r>
            </w:moveTo>
          </w:p>
        </w:tc>
      </w:tr>
      <w:tr w:rsidR="006C1AC3" w:rsidRPr="0003498C" w14:paraId="4A1841D7" w14:textId="77777777" w:rsidTr="006C1AC3">
        <w:trPr>
          <w:trPrChange w:id="7085" w:author="Pavla Trefilová" w:date="2019-11-18T17:19:00Z">
            <w:trPr>
              <w:gridBefore w:val="2"/>
              <w:gridAfter w:val="0"/>
            </w:trPr>
          </w:trPrChange>
        </w:trPr>
        <w:tc>
          <w:tcPr>
            <w:tcW w:w="2518" w:type="dxa"/>
            <w:tcBorders>
              <w:top w:val="double" w:sz="4" w:space="0" w:color="auto"/>
            </w:tcBorders>
            <w:shd w:val="clear" w:color="auto" w:fill="F7CAAC"/>
            <w:tcPrChange w:id="7086" w:author="Pavla Trefilová" w:date="2019-11-18T17:19:00Z">
              <w:tcPr>
                <w:tcW w:w="2518" w:type="dxa"/>
                <w:gridSpan w:val="2"/>
                <w:tcBorders>
                  <w:top w:val="double" w:sz="4" w:space="0" w:color="auto"/>
                </w:tcBorders>
                <w:shd w:val="clear" w:color="auto" w:fill="F7CAAC"/>
              </w:tcPr>
            </w:tcPrChange>
          </w:tcPr>
          <w:p w14:paraId="594DCA35" w14:textId="77777777" w:rsidR="006C1AC3" w:rsidRPr="0003498C" w:rsidRDefault="006C1AC3" w:rsidP="006C1AC3">
            <w:pPr>
              <w:jc w:val="both"/>
              <w:rPr>
                <w:moveTo w:id="7087" w:author="Pavla Trefilová" w:date="2019-11-18T17:19:00Z"/>
                <w:b/>
              </w:rPr>
            </w:pPr>
            <w:moveTo w:id="7088" w:author="Pavla Trefilová" w:date="2019-11-18T17:19:00Z">
              <w:r w:rsidRPr="0003498C">
                <w:rPr>
                  <w:b/>
                </w:rPr>
                <w:t>Vysoká škola</w:t>
              </w:r>
            </w:moveTo>
          </w:p>
        </w:tc>
        <w:tc>
          <w:tcPr>
            <w:tcW w:w="7341" w:type="dxa"/>
            <w:gridSpan w:val="10"/>
            <w:tcPrChange w:id="7089" w:author="Pavla Trefilová" w:date="2019-11-18T17:19:00Z">
              <w:tcPr>
                <w:tcW w:w="7341" w:type="dxa"/>
                <w:gridSpan w:val="13"/>
              </w:tcPr>
            </w:tcPrChange>
          </w:tcPr>
          <w:p w14:paraId="18532DFF" w14:textId="77777777" w:rsidR="006C1AC3" w:rsidRPr="0003498C" w:rsidRDefault="006C1AC3" w:rsidP="006C1AC3">
            <w:pPr>
              <w:jc w:val="both"/>
              <w:rPr>
                <w:moveTo w:id="7090" w:author="Pavla Trefilová" w:date="2019-11-18T17:19:00Z"/>
              </w:rPr>
            </w:pPr>
            <w:moveTo w:id="7091" w:author="Pavla Trefilová" w:date="2019-11-18T17:19:00Z">
              <w:r w:rsidRPr="0003498C">
                <w:t>Univerzita Tomáše Bati ve Zlíně</w:t>
              </w:r>
            </w:moveTo>
          </w:p>
        </w:tc>
      </w:tr>
      <w:tr w:rsidR="006C1AC3" w:rsidRPr="0003498C" w14:paraId="31EADFB8" w14:textId="77777777" w:rsidTr="006C1AC3">
        <w:trPr>
          <w:trPrChange w:id="7092" w:author="Pavla Trefilová" w:date="2019-11-18T17:19:00Z">
            <w:trPr>
              <w:gridBefore w:val="2"/>
              <w:gridAfter w:val="0"/>
            </w:trPr>
          </w:trPrChange>
        </w:trPr>
        <w:tc>
          <w:tcPr>
            <w:tcW w:w="2518" w:type="dxa"/>
            <w:shd w:val="clear" w:color="auto" w:fill="F7CAAC"/>
            <w:tcPrChange w:id="7093" w:author="Pavla Trefilová" w:date="2019-11-18T17:19:00Z">
              <w:tcPr>
                <w:tcW w:w="2518" w:type="dxa"/>
                <w:gridSpan w:val="2"/>
                <w:shd w:val="clear" w:color="auto" w:fill="F7CAAC"/>
              </w:tcPr>
            </w:tcPrChange>
          </w:tcPr>
          <w:p w14:paraId="1FA2A368" w14:textId="77777777" w:rsidR="006C1AC3" w:rsidRPr="0003498C" w:rsidRDefault="006C1AC3" w:rsidP="006C1AC3">
            <w:pPr>
              <w:jc w:val="both"/>
              <w:rPr>
                <w:moveTo w:id="7094" w:author="Pavla Trefilová" w:date="2019-11-18T17:19:00Z"/>
                <w:b/>
              </w:rPr>
            </w:pPr>
            <w:moveTo w:id="7095" w:author="Pavla Trefilová" w:date="2019-11-18T17:19:00Z">
              <w:r w:rsidRPr="0003498C">
                <w:rPr>
                  <w:b/>
                </w:rPr>
                <w:t>Součást vysoké školy</w:t>
              </w:r>
            </w:moveTo>
          </w:p>
        </w:tc>
        <w:tc>
          <w:tcPr>
            <w:tcW w:w="7341" w:type="dxa"/>
            <w:gridSpan w:val="10"/>
            <w:tcPrChange w:id="7096" w:author="Pavla Trefilová" w:date="2019-11-18T17:19:00Z">
              <w:tcPr>
                <w:tcW w:w="7341" w:type="dxa"/>
                <w:gridSpan w:val="13"/>
              </w:tcPr>
            </w:tcPrChange>
          </w:tcPr>
          <w:p w14:paraId="3D639F81" w14:textId="77777777" w:rsidR="006C1AC3" w:rsidRPr="0003498C" w:rsidRDefault="006C1AC3" w:rsidP="006C1AC3">
            <w:pPr>
              <w:jc w:val="both"/>
              <w:rPr>
                <w:moveTo w:id="7097" w:author="Pavla Trefilová" w:date="2019-11-18T17:19:00Z"/>
              </w:rPr>
            </w:pPr>
            <w:moveTo w:id="7098" w:author="Pavla Trefilová" w:date="2019-11-18T17:19:00Z">
              <w:r w:rsidRPr="0003498C">
                <w:t>Fakulta managementu a ekonomiky</w:t>
              </w:r>
            </w:moveTo>
          </w:p>
        </w:tc>
      </w:tr>
      <w:moveToRangeEnd w:id="7077"/>
      <w:tr w:rsidR="006C1AC3" w:rsidRPr="0003498C" w14:paraId="6C696373" w14:textId="77777777" w:rsidTr="006C1AC3">
        <w:trPr>
          <w:ins w:id="7099" w:author="Pavla Trefilová" w:date="2019-11-18T17:19:00Z"/>
        </w:trPr>
        <w:tc>
          <w:tcPr>
            <w:tcW w:w="2518" w:type="dxa"/>
            <w:shd w:val="clear" w:color="auto" w:fill="F7CAAC"/>
          </w:tcPr>
          <w:p w14:paraId="1A95771A" w14:textId="77777777" w:rsidR="006C1AC3" w:rsidRPr="0003498C" w:rsidRDefault="006C1AC3" w:rsidP="006C1AC3">
            <w:pPr>
              <w:jc w:val="both"/>
              <w:rPr>
                <w:ins w:id="7100" w:author="Pavla Trefilová" w:date="2019-11-18T17:19:00Z"/>
                <w:b/>
              </w:rPr>
            </w:pPr>
            <w:ins w:id="7101" w:author="Pavla Trefilová" w:date="2019-11-18T17:19:00Z">
              <w:r w:rsidRPr="0003498C">
                <w:rPr>
                  <w:b/>
                </w:rPr>
                <w:t>Název studijního programu</w:t>
              </w:r>
            </w:ins>
          </w:p>
        </w:tc>
        <w:tc>
          <w:tcPr>
            <w:tcW w:w="7341" w:type="dxa"/>
            <w:gridSpan w:val="10"/>
          </w:tcPr>
          <w:p w14:paraId="7306F171" w14:textId="35182073" w:rsidR="006C1AC3" w:rsidRPr="0003498C" w:rsidRDefault="006C1AC3" w:rsidP="006C1AC3">
            <w:pPr>
              <w:jc w:val="both"/>
              <w:rPr>
                <w:ins w:id="7102" w:author="Pavla Trefilová" w:date="2019-11-18T17:19:00Z"/>
              </w:rPr>
            </w:pPr>
            <w:ins w:id="7103" w:author="Pavla Trefilová" w:date="2019-11-18T17:19:00Z">
              <w:r w:rsidRPr="00BC7BA7">
                <w:t>Economics and Management</w:t>
              </w:r>
            </w:ins>
          </w:p>
        </w:tc>
      </w:tr>
      <w:tr w:rsidR="006C1AC3" w:rsidRPr="0003498C" w14:paraId="0E85875B" w14:textId="77777777" w:rsidTr="006C1AC3">
        <w:trPr>
          <w:ins w:id="7104" w:author="Pavla Trefilová" w:date="2019-11-18T17:19:00Z"/>
        </w:trPr>
        <w:tc>
          <w:tcPr>
            <w:tcW w:w="2518" w:type="dxa"/>
            <w:shd w:val="clear" w:color="auto" w:fill="F7CAAC"/>
          </w:tcPr>
          <w:p w14:paraId="22192618" w14:textId="77777777" w:rsidR="006C1AC3" w:rsidRPr="0003498C" w:rsidRDefault="006C1AC3" w:rsidP="006C1AC3">
            <w:pPr>
              <w:jc w:val="both"/>
              <w:rPr>
                <w:ins w:id="7105" w:author="Pavla Trefilová" w:date="2019-11-18T17:19:00Z"/>
                <w:b/>
              </w:rPr>
            </w:pPr>
            <w:ins w:id="7106" w:author="Pavla Trefilová" w:date="2019-11-18T17:19:00Z">
              <w:r w:rsidRPr="0003498C">
                <w:rPr>
                  <w:b/>
                </w:rPr>
                <w:t>Jméno a příjmení</w:t>
              </w:r>
            </w:ins>
          </w:p>
        </w:tc>
        <w:tc>
          <w:tcPr>
            <w:tcW w:w="4536" w:type="dxa"/>
            <w:gridSpan w:val="5"/>
          </w:tcPr>
          <w:p w14:paraId="39D72F2D" w14:textId="77777777" w:rsidR="006C1AC3" w:rsidRPr="0003498C" w:rsidRDefault="006C1AC3" w:rsidP="006C1AC3">
            <w:pPr>
              <w:jc w:val="both"/>
              <w:rPr>
                <w:ins w:id="7107" w:author="Pavla Trefilová" w:date="2019-11-18T17:19:00Z"/>
              </w:rPr>
            </w:pPr>
            <w:ins w:id="7108" w:author="Pavla Trefilová" w:date="2019-11-18T17:19:00Z">
              <w:r>
                <w:t>Michael Adu KWARTENG</w:t>
              </w:r>
            </w:ins>
          </w:p>
        </w:tc>
        <w:tc>
          <w:tcPr>
            <w:tcW w:w="709" w:type="dxa"/>
            <w:shd w:val="clear" w:color="auto" w:fill="F7CAAC"/>
          </w:tcPr>
          <w:p w14:paraId="0F399DA1" w14:textId="77777777" w:rsidR="006C1AC3" w:rsidRPr="0003498C" w:rsidRDefault="006C1AC3" w:rsidP="006C1AC3">
            <w:pPr>
              <w:jc w:val="both"/>
              <w:rPr>
                <w:ins w:id="7109" w:author="Pavla Trefilová" w:date="2019-11-18T17:19:00Z"/>
                <w:b/>
              </w:rPr>
            </w:pPr>
            <w:ins w:id="7110" w:author="Pavla Trefilová" w:date="2019-11-18T17:19:00Z">
              <w:r w:rsidRPr="0003498C">
                <w:rPr>
                  <w:b/>
                </w:rPr>
                <w:t>Tituly</w:t>
              </w:r>
            </w:ins>
          </w:p>
        </w:tc>
        <w:tc>
          <w:tcPr>
            <w:tcW w:w="2096" w:type="dxa"/>
            <w:gridSpan w:val="4"/>
          </w:tcPr>
          <w:p w14:paraId="3060D985" w14:textId="77777777" w:rsidR="006C1AC3" w:rsidRPr="0003498C" w:rsidRDefault="006C1AC3" w:rsidP="006C1AC3">
            <w:pPr>
              <w:jc w:val="both"/>
              <w:rPr>
                <w:ins w:id="7111" w:author="Pavla Trefilová" w:date="2019-11-18T17:19:00Z"/>
              </w:rPr>
            </w:pPr>
            <w:ins w:id="7112" w:author="Pavla Trefilová" w:date="2019-11-18T17:19:00Z">
              <w:r>
                <w:t>Ing., Ph.D.</w:t>
              </w:r>
            </w:ins>
          </w:p>
        </w:tc>
      </w:tr>
      <w:tr w:rsidR="006C1AC3" w:rsidRPr="0003498C" w14:paraId="5E8A62DC" w14:textId="77777777" w:rsidTr="006C1AC3">
        <w:trPr>
          <w:ins w:id="7113" w:author="Pavla Trefilová" w:date="2019-11-18T17:19:00Z"/>
        </w:trPr>
        <w:tc>
          <w:tcPr>
            <w:tcW w:w="2518" w:type="dxa"/>
            <w:shd w:val="clear" w:color="auto" w:fill="F7CAAC"/>
          </w:tcPr>
          <w:p w14:paraId="33A65ED7" w14:textId="77777777" w:rsidR="006C1AC3" w:rsidRPr="0003498C" w:rsidRDefault="006C1AC3" w:rsidP="006C1AC3">
            <w:pPr>
              <w:jc w:val="both"/>
              <w:rPr>
                <w:ins w:id="7114" w:author="Pavla Trefilová" w:date="2019-11-18T17:19:00Z"/>
                <w:b/>
              </w:rPr>
            </w:pPr>
            <w:ins w:id="7115" w:author="Pavla Trefilová" w:date="2019-11-18T17:19:00Z">
              <w:r w:rsidRPr="0003498C">
                <w:rPr>
                  <w:b/>
                </w:rPr>
                <w:t>Rok narození</w:t>
              </w:r>
            </w:ins>
          </w:p>
        </w:tc>
        <w:tc>
          <w:tcPr>
            <w:tcW w:w="829" w:type="dxa"/>
          </w:tcPr>
          <w:p w14:paraId="10911B1A" w14:textId="77777777" w:rsidR="006C1AC3" w:rsidRPr="0003498C" w:rsidRDefault="006C1AC3" w:rsidP="006C1AC3">
            <w:pPr>
              <w:jc w:val="both"/>
              <w:rPr>
                <w:ins w:id="7116" w:author="Pavla Trefilová" w:date="2019-11-18T17:19:00Z"/>
              </w:rPr>
            </w:pPr>
            <w:ins w:id="7117" w:author="Pavla Trefilová" w:date="2019-11-18T17:19:00Z">
              <w:r>
                <w:t>1986</w:t>
              </w:r>
            </w:ins>
          </w:p>
        </w:tc>
        <w:tc>
          <w:tcPr>
            <w:tcW w:w="1721" w:type="dxa"/>
            <w:shd w:val="clear" w:color="auto" w:fill="F7CAAC"/>
          </w:tcPr>
          <w:p w14:paraId="29C96261" w14:textId="77777777" w:rsidR="006C1AC3" w:rsidRPr="0003498C" w:rsidRDefault="006C1AC3" w:rsidP="006C1AC3">
            <w:pPr>
              <w:jc w:val="both"/>
              <w:rPr>
                <w:ins w:id="7118" w:author="Pavla Trefilová" w:date="2019-11-18T17:19:00Z"/>
                <w:b/>
              </w:rPr>
            </w:pPr>
            <w:ins w:id="7119" w:author="Pavla Trefilová" w:date="2019-11-18T17:19:00Z">
              <w:r w:rsidRPr="0003498C">
                <w:rPr>
                  <w:b/>
                </w:rPr>
                <w:t>typ vztahu k VŠ</w:t>
              </w:r>
            </w:ins>
          </w:p>
        </w:tc>
        <w:tc>
          <w:tcPr>
            <w:tcW w:w="992" w:type="dxa"/>
            <w:gridSpan w:val="2"/>
          </w:tcPr>
          <w:p w14:paraId="2DCFE3FA" w14:textId="77777777" w:rsidR="006C1AC3" w:rsidRPr="0003498C" w:rsidRDefault="006C1AC3" w:rsidP="006C1AC3">
            <w:pPr>
              <w:jc w:val="both"/>
              <w:rPr>
                <w:ins w:id="7120" w:author="Pavla Trefilová" w:date="2019-11-18T17:19:00Z"/>
              </w:rPr>
            </w:pPr>
            <w:ins w:id="7121" w:author="Pavla Trefilová" w:date="2019-11-18T17:19:00Z">
              <w:r>
                <w:t>pp</w:t>
              </w:r>
            </w:ins>
          </w:p>
        </w:tc>
        <w:tc>
          <w:tcPr>
            <w:tcW w:w="994" w:type="dxa"/>
            <w:shd w:val="clear" w:color="auto" w:fill="F7CAAC"/>
          </w:tcPr>
          <w:p w14:paraId="1B69C544" w14:textId="77777777" w:rsidR="006C1AC3" w:rsidRPr="0003498C" w:rsidRDefault="006C1AC3" w:rsidP="006C1AC3">
            <w:pPr>
              <w:jc w:val="both"/>
              <w:rPr>
                <w:ins w:id="7122" w:author="Pavla Trefilová" w:date="2019-11-18T17:19:00Z"/>
                <w:b/>
              </w:rPr>
            </w:pPr>
            <w:ins w:id="7123" w:author="Pavla Trefilová" w:date="2019-11-18T17:19:00Z">
              <w:r w:rsidRPr="0003498C">
                <w:rPr>
                  <w:b/>
                </w:rPr>
                <w:t>rozsah</w:t>
              </w:r>
            </w:ins>
          </w:p>
        </w:tc>
        <w:tc>
          <w:tcPr>
            <w:tcW w:w="709" w:type="dxa"/>
          </w:tcPr>
          <w:p w14:paraId="43C17434" w14:textId="77777777" w:rsidR="006C1AC3" w:rsidRPr="0003498C" w:rsidRDefault="006C1AC3" w:rsidP="006C1AC3">
            <w:pPr>
              <w:jc w:val="both"/>
              <w:rPr>
                <w:ins w:id="7124" w:author="Pavla Trefilová" w:date="2019-11-18T17:19:00Z"/>
              </w:rPr>
            </w:pPr>
            <w:ins w:id="7125" w:author="Pavla Trefilová" w:date="2019-11-18T17:19:00Z">
              <w:r>
                <w:t>40</w:t>
              </w:r>
            </w:ins>
          </w:p>
        </w:tc>
        <w:tc>
          <w:tcPr>
            <w:tcW w:w="709" w:type="dxa"/>
            <w:gridSpan w:val="2"/>
            <w:shd w:val="clear" w:color="auto" w:fill="F7CAAC"/>
          </w:tcPr>
          <w:p w14:paraId="6F93D910" w14:textId="77777777" w:rsidR="006C1AC3" w:rsidRPr="008033E1" w:rsidRDefault="006C1AC3" w:rsidP="006C1AC3">
            <w:pPr>
              <w:jc w:val="both"/>
              <w:rPr>
                <w:ins w:id="7126" w:author="Pavla Trefilová" w:date="2019-11-18T17:19:00Z"/>
                <w:b/>
                <w:sz w:val="18"/>
              </w:rPr>
            </w:pPr>
            <w:ins w:id="7127" w:author="Pavla Trefilová" w:date="2019-11-18T17:19:00Z">
              <w:r w:rsidRPr="008033E1">
                <w:rPr>
                  <w:b/>
                  <w:sz w:val="18"/>
                </w:rPr>
                <w:t>do kdy</w:t>
              </w:r>
            </w:ins>
          </w:p>
        </w:tc>
        <w:tc>
          <w:tcPr>
            <w:tcW w:w="1387" w:type="dxa"/>
            <w:gridSpan w:val="2"/>
          </w:tcPr>
          <w:p w14:paraId="15FB236A" w14:textId="77777777" w:rsidR="006C1AC3" w:rsidRPr="0003498C" w:rsidRDefault="006C1AC3" w:rsidP="006C1AC3">
            <w:pPr>
              <w:jc w:val="both"/>
              <w:rPr>
                <w:ins w:id="7128" w:author="Pavla Trefilová" w:date="2019-11-18T17:19:00Z"/>
              </w:rPr>
            </w:pPr>
            <w:ins w:id="7129" w:author="Pavla Trefilová" w:date="2019-11-18T17:19:00Z">
              <w:r>
                <w:t>08/2022</w:t>
              </w:r>
            </w:ins>
          </w:p>
        </w:tc>
      </w:tr>
      <w:tr w:rsidR="006C1AC3" w:rsidRPr="0003498C" w14:paraId="478C56FE" w14:textId="77777777" w:rsidTr="006C1AC3">
        <w:trPr>
          <w:ins w:id="7130" w:author="Pavla Trefilová" w:date="2019-11-18T17:19:00Z"/>
        </w:trPr>
        <w:tc>
          <w:tcPr>
            <w:tcW w:w="5068" w:type="dxa"/>
            <w:gridSpan w:val="3"/>
            <w:shd w:val="clear" w:color="auto" w:fill="F7CAAC"/>
          </w:tcPr>
          <w:p w14:paraId="7DFF8B74" w14:textId="77777777" w:rsidR="006C1AC3" w:rsidRPr="0003498C" w:rsidRDefault="006C1AC3" w:rsidP="006C1AC3">
            <w:pPr>
              <w:jc w:val="both"/>
              <w:rPr>
                <w:ins w:id="7131" w:author="Pavla Trefilová" w:date="2019-11-18T17:19:00Z"/>
                <w:b/>
              </w:rPr>
            </w:pPr>
            <w:ins w:id="7132" w:author="Pavla Trefilová" w:date="2019-11-18T17:19:00Z">
              <w:r w:rsidRPr="0003498C">
                <w:rPr>
                  <w:b/>
                </w:rPr>
                <w:t>Typ vztahu na součásti VŠ, která uskutečňuje st. program</w:t>
              </w:r>
            </w:ins>
          </w:p>
        </w:tc>
        <w:tc>
          <w:tcPr>
            <w:tcW w:w="992" w:type="dxa"/>
            <w:gridSpan w:val="2"/>
          </w:tcPr>
          <w:p w14:paraId="4F95D2CE" w14:textId="77777777" w:rsidR="006C1AC3" w:rsidRPr="0003498C" w:rsidRDefault="006C1AC3" w:rsidP="006C1AC3">
            <w:pPr>
              <w:jc w:val="both"/>
              <w:rPr>
                <w:ins w:id="7133" w:author="Pavla Trefilová" w:date="2019-11-18T17:19:00Z"/>
              </w:rPr>
            </w:pPr>
            <w:ins w:id="7134" w:author="Pavla Trefilová" w:date="2019-11-18T17:19:00Z">
              <w:r>
                <w:t>pp</w:t>
              </w:r>
            </w:ins>
          </w:p>
        </w:tc>
        <w:tc>
          <w:tcPr>
            <w:tcW w:w="994" w:type="dxa"/>
            <w:shd w:val="clear" w:color="auto" w:fill="F7CAAC"/>
          </w:tcPr>
          <w:p w14:paraId="41C517CE" w14:textId="77777777" w:rsidR="006C1AC3" w:rsidRPr="0003498C" w:rsidRDefault="006C1AC3" w:rsidP="006C1AC3">
            <w:pPr>
              <w:jc w:val="both"/>
              <w:rPr>
                <w:ins w:id="7135" w:author="Pavla Trefilová" w:date="2019-11-18T17:19:00Z"/>
                <w:b/>
              </w:rPr>
            </w:pPr>
            <w:ins w:id="7136" w:author="Pavla Trefilová" w:date="2019-11-18T17:19:00Z">
              <w:r w:rsidRPr="0003498C">
                <w:rPr>
                  <w:b/>
                </w:rPr>
                <w:t>rozsah</w:t>
              </w:r>
            </w:ins>
          </w:p>
        </w:tc>
        <w:tc>
          <w:tcPr>
            <w:tcW w:w="709" w:type="dxa"/>
          </w:tcPr>
          <w:p w14:paraId="412F140D" w14:textId="77777777" w:rsidR="006C1AC3" w:rsidRPr="0003498C" w:rsidRDefault="006C1AC3" w:rsidP="006C1AC3">
            <w:pPr>
              <w:jc w:val="both"/>
              <w:rPr>
                <w:ins w:id="7137" w:author="Pavla Trefilová" w:date="2019-11-18T17:19:00Z"/>
              </w:rPr>
            </w:pPr>
            <w:ins w:id="7138" w:author="Pavla Trefilová" w:date="2019-11-18T17:19:00Z">
              <w:r>
                <w:t>40</w:t>
              </w:r>
            </w:ins>
          </w:p>
        </w:tc>
        <w:tc>
          <w:tcPr>
            <w:tcW w:w="709" w:type="dxa"/>
            <w:gridSpan w:val="2"/>
            <w:shd w:val="clear" w:color="auto" w:fill="F7CAAC"/>
          </w:tcPr>
          <w:p w14:paraId="462104DF" w14:textId="77777777" w:rsidR="006C1AC3" w:rsidRPr="008033E1" w:rsidRDefault="006C1AC3" w:rsidP="006C1AC3">
            <w:pPr>
              <w:jc w:val="both"/>
              <w:rPr>
                <w:ins w:id="7139" w:author="Pavla Trefilová" w:date="2019-11-18T17:19:00Z"/>
                <w:b/>
                <w:sz w:val="18"/>
              </w:rPr>
            </w:pPr>
            <w:ins w:id="7140" w:author="Pavla Trefilová" w:date="2019-11-18T17:19:00Z">
              <w:r w:rsidRPr="008033E1">
                <w:rPr>
                  <w:b/>
                  <w:sz w:val="18"/>
                </w:rPr>
                <w:t>do kdy</w:t>
              </w:r>
            </w:ins>
          </w:p>
        </w:tc>
        <w:tc>
          <w:tcPr>
            <w:tcW w:w="1387" w:type="dxa"/>
            <w:gridSpan w:val="2"/>
          </w:tcPr>
          <w:p w14:paraId="7BC4CA28" w14:textId="77777777" w:rsidR="006C1AC3" w:rsidRPr="0003498C" w:rsidRDefault="006C1AC3" w:rsidP="006C1AC3">
            <w:pPr>
              <w:jc w:val="both"/>
              <w:rPr>
                <w:ins w:id="7141" w:author="Pavla Trefilová" w:date="2019-11-18T17:19:00Z"/>
              </w:rPr>
            </w:pPr>
            <w:ins w:id="7142" w:author="Pavla Trefilová" w:date="2019-11-18T17:19:00Z">
              <w:r>
                <w:t>08/2022</w:t>
              </w:r>
            </w:ins>
          </w:p>
        </w:tc>
      </w:tr>
      <w:tr w:rsidR="00534C60" w:rsidRPr="0003498C" w14:paraId="2B7E8683" w14:textId="77777777" w:rsidTr="006C1AC3">
        <w:tc>
          <w:tcPr>
            <w:tcW w:w="6060" w:type="dxa"/>
            <w:gridSpan w:val="5"/>
            <w:shd w:val="clear" w:color="auto" w:fill="F7CAAC"/>
          </w:tcPr>
          <w:p w14:paraId="6DF22EDB" w14:textId="77777777" w:rsidR="006C1AC3" w:rsidRPr="0003498C" w:rsidRDefault="006C1AC3" w:rsidP="006C1AC3">
            <w:pPr>
              <w:jc w:val="both"/>
              <w:rPr>
                <w:moveTo w:id="7143" w:author="Pavla Trefilová" w:date="2019-11-18T17:19:00Z"/>
              </w:rPr>
            </w:pPr>
            <w:moveToRangeStart w:id="7144" w:author="Pavla Trefilová" w:date="2019-11-18T17:19:00Z" w:name="move24990053"/>
            <w:moveTo w:id="7145" w:author="Pavla Trefilová" w:date="2019-11-18T17:19:00Z">
              <w:r w:rsidRPr="0003498C">
                <w:rPr>
                  <w:b/>
                </w:rPr>
                <w:t>Další současná působení jako akademický pracovník na jiných VŠ</w:t>
              </w:r>
            </w:moveTo>
          </w:p>
        </w:tc>
        <w:tc>
          <w:tcPr>
            <w:tcW w:w="1703" w:type="dxa"/>
            <w:gridSpan w:val="2"/>
            <w:shd w:val="clear" w:color="auto" w:fill="F7CAAC"/>
          </w:tcPr>
          <w:p w14:paraId="7EFC6690" w14:textId="77777777" w:rsidR="006C1AC3" w:rsidRPr="0003498C" w:rsidRDefault="006C1AC3" w:rsidP="006C1AC3">
            <w:pPr>
              <w:jc w:val="both"/>
              <w:rPr>
                <w:moveTo w:id="7146" w:author="Pavla Trefilová" w:date="2019-11-18T17:19:00Z"/>
                <w:b/>
              </w:rPr>
            </w:pPr>
            <w:moveTo w:id="7147" w:author="Pavla Trefilová" w:date="2019-11-18T17:19:00Z">
              <w:r w:rsidRPr="0003498C">
                <w:rPr>
                  <w:b/>
                </w:rPr>
                <w:t>typ prac. vztahu</w:t>
              </w:r>
            </w:moveTo>
          </w:p>
        </w:tc>
        <w:tc>
          <w:tcPr>
            <w:tcW w:w="2096" w:type="dxa"/>
            <w:gridSpan w:val="4"/>
            <w:shd w:val="clear" w:color="auto" w:fill="F7CAAC"/>
          </w:tcPr>
          <w:p w14:paraId="33F7AECE" w14:textId="77777777" w:rsidR="006C1AC3" w:rsidRPr="0003498C" w:rsidRDefault="006C1AC3" w:rsidP="006C1AC3">
            <w:pPr>
              <w:jc w:val="both"/>
              <w:rPr>
                <w:moveTo w:id="7148" w:author="Pavla Trefilová" w:date="2019-11-18T17:19:00Z"/>
                <w:b/>
              </w:rPr>
            </w:pPr>
            <w:moveTo w:id="7149" w:author="Pavla Trefilová" w:date="2019-11-18T17:19:00Z">
              <w:r w:rsidRPr="0003498C">
                <w:rPr>
                  <w:b/>
                </w:rPr>
                <w:t>rozsah</w:t>
              </w:r>
            </w:moveTo>
          </w:p>
        </w:tc>
      </w:tr>
      <w:tr w:rsidR="006C1AC3" w:rsidRPr="0003498C" w14:paraId="36D4ED2E" w14:textId="77777777" w:rsidTr="006C1AC3">
        <w:trPr>
          <w:trPrChange w:id="7150" w:author="Pavla Trefilová" w:date="2019-11-18T17:19:00Z">
            <w:trPr>
              <w:gridBefore w:val="2"/>
              <w:gridAfter w:val="0"/>
            </w:trPr>
          </w:trPrChange>
        </w:trPr>
        <w:tc>
          <w:tcPr>
            <w:tcW w:w="6060" w:type="dxa"/>
            <w:gridSpan w:val="5"/>
            <w:tcPrChange w:id="7151" w:author="Pavla Trefilová" w:date="2019-11-18T17:19:00Z">
              <w:tcPr>
                <w:tcW w:w="6204" w:type="dxa"/>
                <w:gridSpan w:val="7"/>
              </w:tcPr>
            </w:tcPrChange>
          </w:tcPr>
          <w:p w14:paraId="6FD95074" w14:textId="77777777" w:rsidR="006C1AC3" w:rsidRPr="0003498C" w:rsidRDefault="006C1AC3" w:rsidP="006C1AC3">
            <w:pPr>
              <w:jc w:val="both"/>
              <w:rPr>
                <w:moveTo w:id="7152" w:author="Pavla Trefilová" w:date="2019-11-18T17:19:00Z"/>
              </w:rPr>
            </w:pPr>
          </w:p>
        </w:tc>
        <w:tc>
          <w:tcPr>
            <w:tcW w:w="1703" w:type="dxa"/>
            <w:gridSpan w:val="2"/>
            <w:tcPrChange w:id="7153" w:author="Pavla Trefilová" w:date="2019-11-18T17:19:00Z">
              <w:tcPr>
                <w:tcW w:w="1842" w:type="dxa"/>
                <w:gridSpan w:val="4"/>
              </w:tcPr>
            </w:tcPrChange>
          </w:tcPr>
          <w:p w14:paraId="7EF05352" w14:textId="77777777" w:rsidR="006C1AC3" w:rsidRPr="0003498C" w:rsidRDefault="006C1AC3" w:rsidP="006C1AC3">
            <w:pPr>
              <w:jc w:val="both"/>
              <w:rPr>
                <w:moveTo w:id="7154" w:author="Pavla Trefilová" w:date="2019-11-18T17:19:00Z"/>
              </w:rPr>
            </w:pPr>
          </w:p>
        </w:tc>
        <w:tc>
          <w:tcPr>
            <w:tcW w:w="2096" w:type="dxa"/>
            <w:gridSpan w:val="4"/>
            <w:tcPrChange w:id="7155" w:author="Pavla Trefilová" w:date="2019-11-18T17:19:00Z">
              <w:tcPr>
                <w:tcW w:w="1813" w:type="dxa"/>
                <w:gridSpan w:val="4"/>
              </w:tcPr>
            </w:tcPrChange>
          </w:tcPr>
          <w:p w14:paraId="64B96141" w14:textId="77777777" w:rsidR="006C1AC3" w:rsidRPr="0003498C" w:rsidRDefault="006C1AC3" w:rsidP="006C1AC3">
            <w:pPr>
              <w:jc w:val="both"/>
              <w:rPr>
                <w:moveTo w:id="7156" w:author="Pavla Trefilová" w:date="2019-11-18T17:19:00Z"/>
              </w:rPr>
            </w:pPr>
          </w:p>
        </w:tc>
      </w:tr>
      <w:tr w:rsidR="006C1AC3" w:rsidRPr="0003498C" w14:paraId="39660D52" w14:textId="77777777" w:rsidTr="006C1AC3">
        <w:trPr>
          <w:trPrChange w:id="7157" w:author="Pavla Trefilová" w:date="2019-11-18T17:19:00Z">
            <w:trPr>
              <w:gridBefore w:val="2"/>
              <w:gridAfter w:val="0"/>
            </w:trPr>
          </w:trPrChange>
        </w:trPr>
        <w:tc>
          <w:tcPr>
            <w:tcW w:w="6060" w:type="dxa"/>
            <w:gridSpan w:val="5"/>
            <w:tcPrChange w:id="7158" w:author="Pavla Trefilová" w:date="2019-11-18T17:19:00Z">
              <w:tcPr>
                <w:tcW w:w="6204" w:type="dxa"/>
                <w:gridSpan w:val="7"/>
              </w:tcPr>
            </w:tcPrChange>
          </w:tcPr>
          <w:p w14:paraId="219BCD23" w14:textId="77777777" w:rsidR="006C1AC3" w:rsidRPr="0003498C" w:rsidRDefault="006C1AC3" w:rsidP="006C1AC3">
            <w:pPr>
              <w:jc w:val="both"/>
              <w:rPr>
                <w:moveTo w:id="7159" w:author="Pavla Trefilová" w:date="2019-11-18T17:19:00Z"/>
              </w:rPr>
            </w:pPr>
          </w:p>
        </w:tc>
        <w:tc>
          <w:tcPr>
            <w:tcW w:w="1703" w:type="dxa"/>
            <w:gridSpan w:val="2"/>
            <w:tcPrChange w:id="7160" w:author="Pavla Trefilová" w:date="2019-11-18T17:19:00Z">
              <w:tcPr>
                <w:tcW w:w="1842" w:type="dxa"/>
                <w:gridSpan w:val="4"/>
              </w:tcPr>
            </w:tcPrChange>
          </w:tcPr>
          <w:p w14:paraId="71197FDE" w14:textId="77777777" w:rsidR="006C1AC3" w:rsidRPr="0003498C" w:rsidRDefault="006C1AC3" w:rsidP="006C1AC3">
            <w:pPr>
              <w:jc w:val="both"/>
              <w:rPr>
                <w:moveTo w:id="7161" w:author="Pavla Trefilová" w:date="2019-11-18T17:19:00Z"/>
              </w:rPr>
            </w:pPr>
          </w:p>
        </w:tc>
        <w:tc>
          <w:tcPr>
            <w:tcW w:w="2096" w:type="dxa"/>
            <w:gridSpan w:val="4"/>
            <w:tcPrChange w:id="7162" w:author="Pavla Trefilová" w:date="2019-11-18T17:19:00Z">
              <w:tcPr>
                <w:tcW w:w="1813" w:type="dxa"/>
                <w:gridSpan w:val="4"/>
              </w:tcPr>
            </w:tcPrChange>
          </w:tcPr>
          <w:p w14:paraId="7A4B64C7" w14:textId="77777777" w:rsidR="006C1AC3" w:rsidRPr="0003498C" w:rsidRDefault="006C1AC3" w:rsidP="006C1AC3">
            <w:pPr>
              <w:jc w:val="both"/>
              <w:rPr>
                <w:moveTo w:id="7163" w:author="Pavla Trefilová" w:date="2019-11-18T17:19:00Z"/>
              </w:rPr>
            </w:pPr>
          </w:p>
        </w:tc>
      </w:tr>
      <w:moveToRangeEnd w:id="7144"/>
      <w:tr w:rsidR="006C1AC3" w:rsidRPr="0003498C" w14:paraId="48CD6E32" w14:textId="77777777" w:rsidTr="006C1AC3">
        <w:trPr>
          <w:ins w:id="7164" w:author="Pavla Trefilová" w:date="2019-11-18T17:19:00Z"/>
        </w:trPr>
        <w:tc>
          <w:tcPr>
            <w:tcW w:w="9859" w:type="dxa"/>
            <w:gridSpan w:val="11"/>
            <w:shd w:val="clear" w:color="auto" w:fill="F7CAAC"/>
          </w:tcPr>
          <w:p w14:paraId="1B19D357" w14:textId="77777777" w:rsidR="006C1AC3" w:rsidRPr="0003498C" w:rsidRDefault="006C1AC3" w:rsidP="006C1AC3">
            <w:pPr>
              <w:jc w:val="both"/>
              <w:rPr>
                <w:ins w:id="7165" w:author="Pavla Trefilová" w:date="2019-11-18T17:19:00Z"/>
              </w:rPr>
            </w:pPr>
            <w:ins w:id="7166" w:author="Pavla Trefilová" w:date="2019-11-18T17:19:00Z">
              <w:r w:rsidRPr="0003498C">
                <w:rPr>
                  <w:b/>
                </w:rPr>
                <w:t>Předměty příslušného studijního programu a způsob zapojení do jejich výuky, příp. další zapojení do uskutečňování studijního programu</w:t>
              </w:r>
            </w:ins>
          </w:p>
        </w:tc>
      </w:tr>
      <w:tr w:rsidR="006C1AC3" w:rsidRPr="0003498C" w14:paraId="4C12F2E4" w14:textId="77777777" w:rsidTr="006C1AC3">
        <w:trPr>
          <w:trHeight w:val="324"/>
          <w:ins w:id="7167" w:author="Pavla Trefilová" w:date="2019-11-18T17:19:00Z"/>
        </w:trPr>
        <w:tc>
          <w:tcPr>
            <w:tcW w:w="9859" w:type="dxa"/>
            <w:gridSpan w:val="11"/>
            <w:tcBorders>
              <w:top w:val="nil"/>
            </w:tcBorders>
          </w:tcPr>
          <w:p w14:paraId="0C0959D8" w14:textId="77777777" w:rsidR="006C1AC3" w:rsidRDefault="006C1AC3" w:rsidP="006C1AC3">
            <w:pPr>
              <w:jc w:val="both"/>
              <w:rPr>
                <w:ins w:id="7168" w:author="Pavla Trefilová" w:date="2019-11-18T17:19:00Z"/>
              </w:rPr>
            </w:pPr>
            <w:ins w:id="7169" w:author="Pavla Trefilová" w:date="2019-11-18T17:19:00Z">
              <w:r>
                <w:t>Marketing Applications – garant, přednášející (60%)</w:t>
              </w:r>
            </w:ins>
          </w:p>
          <w:p w14:paraId="5DC8799A" w14:textId="77777777" w:rsidR="006C1AC3" w:rsidRDefault="006C1AC3" w:rsidP="006C1AC3">
            <w:pPr>
              <w:jc w:val="both"/>
              <w:rPr>
                <w:ins w:id="7170" w:author="Pavla Trefilová" w:date="2019-11-18T17:19:00Z"/>
              </w:rPr>
            </w:pPr>
            <w:ins w:id="7171" w:author="Pavla Trefilová" w:date="2019-11-18T17:19:00Z">
              <w:r>
                <w:t>Brand Management – přednášející (40%)</w:t>
              </w:r>
            </w:ins>
          </w:p>
          <w:p w14:paraId="6EEDE362" w14:textId="77777777" w:rsidR="006C1AC3" w:rsidRDefault="006C1AC3" w:rsidP="006C1AC3">
            <w:pPr>
              <w:jc w:val="both"/>
              <w:rPr>
                <w:ins w:id="7172" w:author="Pavla Trefilová" w:date="2019-11-18T17:19:00Z"/>
              </w:rPr>
            </w:pPr>
            <w:ins w:id="7173" w:author="Pavla Trefilová" w:date="2019-11-18T17:19:00Z">
              <w:r>
                <w:t>Applied Marketing Research – přednášející (40%)</w:t>
              </w:r>
            </w:ins>
          </w:p>
          <w:p w14:paraId="373909A8" w14:textId="77777777" w:rsidR="006C1AC3" w:rsidRDefault="006C1AC3" w:rsidP="006C1AC3">
            <w:pPr>
              <w:jc w:val="both"/>
              <w:rPr>
                <w:ins w:id="7174" w:author="Pavla Trefilová" w:date="2019-11-18T17:19:00Z"/>
              </w:rPr>
            </w:pPr>
            <w:ins w:id="7175" w:author="Pavla Trefilová" w:date="2019-11-18T17:19:00Z">
              <w:r>
                <w:t>Digital Marketing – přednášející (40%)</w:t>
              </w:r>
            </w:ins>
          </w:p>
          <w:p w14:paraId="223450F8" w14:textId="77777777" w:rsidR="006C1AC3" w:rsidRPr="0003498C" w:rsidRDefault="006C1AC3" w:rsidP="006C1AC3">
            <w:pPr>
              <w:jc w:val="both"/>
              <w:rPr>
                <w:ins w:id="7176" w:author="Pavla Trefilová" w:date="2019-11-18T17:19:00Z"/>
              </w:rPr>
            </w:pPr>
            <w:ins w:id="7177" w:author="Pavla Trefilová" w:date="2019-11-18T17:19:00Z">
              <w:r w:rsidRPr="00E0603D">
                <w:rPr>
                  <w:lang w:val="en-GB"/>
                </w:rPr>
                <w:t>Cross Cultural Management</w:t>
              </w:r>
              <w:r>
                <w:rPr>
                  <w:lang w:val="en-GB"/>
                </w:rPr>
                <w:t xml:space="preserve"> – přednášející (80%)</w:t>
              </w:r>
            </w:ins>
          </w:p>
        </w:tc>
      </w:tr>
      <w:tr w:rsidR="006C1AC3" w:rsidRPr="0003498C" w14:paraId="398B3CBF" w14:textId="77777777" w:rsidTr="006C1AC3">
        <w:trPr>
          <w:ins w:id="7178" w:author="Pavla Trefilová" w:date="2019-11-18T17:19:00Z"/>
        </w:trPr>
        <w:tc>
          <w:tcPr>
            <w:tcW w:w="9859" w:type="dxa"/>
            <w:gridSpan w:val="11"/>
            <w:shd w:val="clear" w:color="auto" w:fill="F7CAAC"/>
          </w:tcPr>
          <w:p w14:paraId="0DFCE288" w14:textId="77777777" w:rsidR="006C1AC3" w:rsidRPr="0003498C" w:rsidRDefault="006C1AC3" w:rsidP="006C1AC3">
            <w:pPr>
              <w:jc w:val="both"/>
              <w:rPr>
                <w:ins w:id="7179" w:author="Pavla Trefilová" w:date="2019-11-18T17:19:00Z"/>
              </w:rPr>
            </w:pPr>
            <w:ins w:id="7180" w:author="Pavla Trefilová" w:date="2019-11-18T17:19:00Z">
              <w:r w:rsidRPr="0003498C">
                <w:rPr>
                  <w:b/>
                </w:rPr>
                <w:t xml:space="preserve">Údaje o vzdělání na VŠ </w:t>
              </w:r>
            </w:ins>
          </w:p>
        </w:tc>
      </w:tr>
      <w:tr w:rsidR="006C1AC3" w:rsidRPr="0003498C" w14:paraId="50F1AB86" w14:textId="77777777" w:rsidTr="006C1AC3">
        <w:trPr>
          <w:trHeight w:val="653"/>
          <w:ins w:id="7181" w:author="Pavla Trefilová" w:date="2019-11-18T17:19:00Z"/>
        </w:trPr>
        <w:tc>
          <w:tcPr>
            <w:tcW w:w="9859" w:type="dxa"/>
            <w:gridSpan w:val="11"/>
          </w:tcPr>
          <w:p w14:paraId="2DA62DD9" w14:textId="77777777" w:rsidR="006C1AC3" w:rsidRPr="008033E1" w:rsidRDefault="006C1AC3" w:rsidP="006C1AC3">
            <w:pPr>
              <w:tabs>
                <w:tab w:val="left" w:pos="1418"/>
              </w:tabs>
              <w:autoSpaceDE w:val="0"/>
              <w:autoSpaceDN w:val="0"/>
              <w:adjustRightInd w:val="0"/>
              <w:ind w:left="1416" w:hanging="1416"/>
              <w:rPr>
                <w:ins w:id="7182" w:author="Pavla Trefilová" w:date="2019-11-18T17:19:00Z"/>
                <w:color w:val="000000"/>
                <w:szCs w:val="24"/>
              </w:rPr>
            </w:pPr>
            <w:ins w:id="7183" w:author="Pavla Trefilová" w:date="2019-11-18T17:19:00Z">
              <w:r w:rsidRPr="008033E1">
                <w:rPr>
                  <w:b/>
                  <w:bCs/>
                  <w:color w:val="000000"/>
                  <w:szCs w:val="24"/>
                </w:rPr>
                <w:t>20</w:t>
              </w:r>
              <w:r>
                <w:rPr>
                  <w:b/>
                  <w:bCs/>
                  <w:color w:val="000000"/>
                  <w:szCs w:val="24"/>
                </w:rPr>
                <w:t>15</w:t>
              </w:r>
              <w:r w:rsidRPr="008033E1">
                <w:rPr>
                  <w:b/>
                  <w:bCs/>
                  <w:color w:val="000000"/>
                  <w:szCs w:val="24"/>
                </w:rPr>
                <w:t xml:space="preserve"> – 20</w:t>
              </w:r>
              <w:r>
                <w:rPr>
                  <w:b/>
                  <w:bCs/>
                  <w:color w:val="000000"/>
                  <w:szCs w:val="24"/>
                </w:rPr>
                <w:t>19</w:t>
              </w:r>
              <w:r w:rsidRPr="008033E1">
                <w:rPr>
                  <w:b/>
                  <w:bCs/>
                  <w:color w:val="000000"/>
                  <w:szCs w:val="24"/>
                </w:rPr>
                <w:t xml:space="preserve">: </w:t>
              </w:r>
              <w:r w:rsidRPr="008033E1">
                <w:rPr>
                  <w:color w:val="000000"/>
                  <w:szCs w:val="24"/>
                </w:rPr>
                <w:t>UTB ve Zlíně, Fakulta managementu a ekonomiky, obor Ekonomika a management (</w:t>
              </w:r>
              <w:r w:rsidRPr="008033E1">
                <w:rPr>
                  <w:b/>
                  <w:color w:val="000000"/>
                  <w:szCs w:val="24"/>
                </w:rPr>
                <w:t>Ph.D.</w:t>
              </w:r>
              <w:r w:rsidRPr="008033E1">
                <w:rPr>
                  <w:color w:val="000000"/>
                  <w:szCs w:val="24"/>
                </w:rPr>
                <w:t>)</w:t>
              </w:r>
            </w:ins>
          </w:p>
          <w:p w14:paraId="5B39BC17" w14:textId="77777777" w:rsidR="006C1AC3" w:rsidRPr="00E750A1" w:rsidRDefault="006C1AC3" w:rsidP="006C1AC3">
            <w:pPr>
              <w:ind w:left="1456" w:hanging="1456"/>
              <w:jc w:val="both"/>
              <w:rPr>
                <w:ins w:id="7184" w:author="Pavla Trefilová" w:date="2019-11-18T17:19:00Z"/>
              </w:rPr>
            </w:pPr>
            <w:ins w:id="7185" w:author="Pavla Trefilová" w:date="2019-11-18T17:19:00Z">
              <w:r>
                <w:rPr>
                  <w:b/>
                  <w:bCs/>
                  <w:color w:val="000000"/>
                  <w:szCs w:val="24"/>
                </w:rPr>
                <w:t>2014</w:t>
              </w:r>
              <w:r w:rsidRPr="008033E1">
                <w:rPr>
                  <w:b/>
                  <w:bCs/>
                  <w:color w:val="000000"/>
                  <w:szCs w:val="24"/>
                </w:rPr>
                <w:t xml:space="preserve"> – 20</w:t>
              </w:r>
              <w:r>
                <w:rPr>
                  <w:b/>
                  <w:bCs/>
                  <w:color w:val="000000"/>
                  <w:szCs w:val="24"/>
                </w:rPr>
                <w:t>15</w:t>
              </w:r>
              <w:r w:rsidRPr="008033E1">
                <w:rPr>
                  <w:b/>
                  <w:bCs/>
                  <w:color w:val="000000"/>
                  <w:szCs w:val="24"/>
                </w:rPr>
                <w:t xml:space="preserve">: </w:t>
              </w:r>
              <w:r w:rsidRPr="008033E1">
                <w:rPr>
                  <w:color w:val="000000"/>
                  <w:szCs w:val="24"/>
                </w:rPr>
                <w:t xml:space="preserve">UTB ve Zlíně, Fakulta managementu a ekonomiky, obor </w:t>
              </w:r>
              <w:r>
                <w:rPr>
                  <w:color w:val="000000"/>
                  <w:szCs w:val="24"/>
                </w:rPr>
                <w:t>Management a marketing</w:t>
              </w:r>
              <w:r w:rsidRPr="008033E1">
                <w:rPr>
                  <w:color w:val="000000"/>
                  <w:szCs w:val="24"/>
                </w:rPr>
                <w:t xml:space="preserve"> (</w:t>
              </w:r>
              <w:r w:rsidRPr="008033E1">
                <w:rPr>
                  <w:b/>
                  <w:color w:val="000000"/>
                  <w:szCs w:val="24"/>
                </w:rPr>
                <w:t>Ing.</w:t>
              </w:r>
              <w:r w:rsidRPr="008033E1">
                <w:rPr>
                  <w:color w:val="000000"/>
                  <w:szCs w:val="24"/>
                </w:rPr>
                <w:t>)</w:t>
              </w:r>
            </w:ins>
          </w:p>
        </w:tc>
      </w:tr>
      <w:tr w:rsidR="006C1AC3" w:rsidRPr="0003498C" w14:paraId="6B26ADEC" w14:textId="77777777" w:rsidTr="006C1AC3">
        <w:tblPrEx>
          <w:tblPrExChange w:id="7186" w:author="Pavla Trefilová" w:date="2019-11-18T17:19:00Z">
            <w:tblPrEx>
              <w:tblW w:w="9900" w:type="dxa"/>
            </w:tblPrEx>
          </w:tblPrExChange>
        </w:tblPrEx>
        <w:trPr>
          <w:trPrChange w:id="7187" w:author="Pavla Trefilová" w:date="2019-11-18T17:19:00Z">
            <w:trPr>
              <w:gridBefore w:val="2"/>
            </w:trPr>
          </w:trPrChange>
        </w:trPr>
        <w:tc>
          <w:tcPr>
            <w:tcW w:w="9859" w:type="dxa"/>
            <w:gridSpan w:val="11"/>
            <w:shd w:val="clear" w:color="auto" w:fill="F7CAAC"/>
            <w:tcPrChange w:id="7188" w:author="Pavla Trefilová" w:date="2019-11-18T17:19:00Z">
              <w:tcPr>
                <w:tcW w:w="9900" w:type="dxa"/>
                <w:gridSpan w:val="16"/>
                <w:shd w:val="clear" w:color="auto" w:fill="F7CAAC"/>
              </w:tcPr>
            </w:tcPrChange>
          </w:tcPr>
          <w:p w14:paraId="624E2678" w14:textId="77777777" w:rsidR="006C1AC3" w:rsidRPr="0003498C" w:rsidRDefault="006C1AC3" w:rsidP="006C1AC3">
            <w:pPr>
              <w:jc w:val="both"/>
              <w:rPr>
                <w:moveTo w:id="7189" w:author="Pavla Trefilová" w:date="2019-11-18T17:19:00Z"/>
                <w:b/>
              </w:rPr>
            </w:pPr>
            <w:moveToRangeStart w:id="7190" w:author="Pavla Trefilová" w:date="2019-11-18T17:19:00Z" w:name="move24990068"/>
            <w:moveTo w:id="7191" w:author="Pavla Trefilová" w:date="2019-11-18T17:19:00Z">
              <w:r w:rsidRPr="0003498C">
                <w:rPr>
                  <w:b/>
                </w:rPr>
                <w:t>Údaje o odborném působení od absolvování VŠ</w:t>
              </w:r>
            </w:moveTo>
          </w:p>
        </w:tc>
      </w:tr>
      <w:moveToRangeEnd w:id="7190"/>
      <w:tr w:rsidR="006C1AC3" w:rsidRPr="0003498C" w14:paraId="531DFE13" w14:textId="77777777" w:rsidTr="006C1AC3">
        <w:trPr>
          <w:trHeight w:val="605"/>
          <w:ins w:id="7192" w:author="Pavla Trefilová" w:date="2019-11-18T17:19:00Z"/>
        </w:trPr>
        <w:tc>
          <w:tcPr>
            <w:tcW w:w="9859" w:type="dxa"/>
            <w:gridSpan w:val="11"/>
          </w:tcPr>
          <w:p w14:paraId="45EB18E4" w14:textId="77777777" w:rsidR="006C1AC3" w:rsidRPr="0004111E" w:rsidRDefault="006C1AC3" w:rsidP="006C1AC3">
            <w:pPr>
              <w:ind w:left="1456" w:hanging="1456"/>
              <w:jc w:val="both"/>
              <w:rPr>
                <w:ins w:id="7193" w:author="Pavla Trefilová" w:date="2019-11-18T17:19:00Z"/>
                <w:color w:val="000000"/>
                <w:szCs w:val="24"/>
              </w:rPr>
            </w:pPr>
            <w:ins w:id="7194" w:author="Pavla Trefilová" w:date="2019-11-18T17:19:00Z">
              <w:r w:rsidRPr="0017457F">
                <w:rPr>
                  <w:b/>
                  <w:color w:val="000000"/>
                  <w:szCs w:val="24"/>
                </w:rPr>
                <w:t>09/2009 – 10/2011:</w:t>
              </w:r>
              <w:r w:rsidRPr="0004111E">
                <w:rPr>
                  <w:color w:val="000000"/>
                  <w:szCs w:val="24"/>
                </w:rPr>
                <w:t xml:space="preserve"> </w:t>
              </w:r>
              <w:r>
                <w:rPr>
                  <w:color w:val="000000"/>
                  <w:szCs w:val="24"/>
                </w:rPr>
                <w:t>National sevice person: Komfo Anokye Teaching Hospital, Kumasi - Ghana</w:t>
              </w:r>
            </w:ins>
          </w:p>
          <w:p w14:paraId="6726BADE" w14:textId="77777777" w:rsidR="006C1AC3" w:rsidRPr="0004111E" w:rsidRDefault="006C1AC3" w:rsidP="006C1AC3">
            <w:pPr>
              <w:ind w:left="1456" w:hanging="1456"/>
              <w:jc w:val="both"/>
              <w:rPr>
                <w:ins w:id="7195" w:author="Pavla Trefilová" w:date="2019-11-18T17:19:00Z"/>
                <w:color w:val="000000"/>
                <w:szCs w:val="24"/>
              </w:rPr>
            </w:pPr>
            <w:ins w:id="7196" w:author="Pavla Trefilová" w:date="2019-11-18T17:19:00Z">
              <w:r w:rsidRPr="0017457F">
                <w:rPr>
                  <w:b/>
                  <w:color w:val="000000"/>
                  <w:szCs w:val="24"/>
                </w:rPr>
                <w:t>11/2011 – 12/2013:</w:t>
              </w:r>
              <w:r w:rsidRPr="0004111E">
                <w:rPr>
                  <w:color w:val="000000"/>
                  <w:szCs w:val="24"/>
                </w:rPr>
                <w:t xml:space="preserve"> </w:t>
              </w:r>
              <w:r>
                <w:rPr>
                  <w:color w:val="000000"/>
                  <w:szCs w:val="24"/>
                </w:rPr>
                <w:t>Senior Administrative Assistant, University of Cape Coast, Cape Coast - Ghana</w:t>
              </w:r>
            </w:ins>
          </w:p>
          <w:p w14:paraId="53DBC0E5" w14:textId="77777777" w:rsidR="006C1AC3" w:rsidRDefault="006C1AC3" w:rsidP="006C1AC3">
            <w:pPr>
              <w:ind w:left="1456" w:hanging="1456"/>
              <w:jc w:val="both"/>
              <w:rPr>
                <w:ins w:id="7197" w:author="Pavla Trefilová" w:date="2019-11-18T17:19:00Z"/>
                <w:color w:val="000000"/>
                <w:szCs w:val="24"/>
              </w:rPr>
            </w:pPr>
            <w:ins w:id="7198" w:author="Pavla Trefilová" w:date="2019-11-18T17:19:00Z">
              <w:r w:rsidRPr="0017457F">
                <w:rPr>
                  <w:b/>
                  <w:color w:val="000000"/>
                  <w:szCs w:val="24"/>
                </w:rPr>
                <w:t>9/2015 – 6/2016:</w:t>
              </w:r>
              <w:r>
                <w:rPr>
                  <w:color w:val="000000"/>
                  <w:szCs w:val="24"/>
                </w:rPr>
                <w:t xml:space="preserve"> English language teacher – Zelenka Company Limited</w:t>
              </w:r>
            </w:ins>
          </w:p>
          <w:p w14:paraId="308400C3" w14:textId="77777777" w:rsidR="006C1AC3" w:rsidRPr="0003498C" w:rsidRDefault="006C1AC3" w:rsidP="006C1AC3">
            <w:pPr>
              <w:ind w:left="1456" w:hanging="1456"/>
              <w:jc w:val="both"/>
              <w:rPr>
                <w:ins w:id="7199" w:author="Pavla Trefilová" w:date="2019-11-18T17:19:00Z"/>
              </w:rPr>
            </w:pPr>
            <w:ins w:id="7200" w:author="Pavla Trefilová" w:date="2019-11-18T17:19:00Z">
              <w:r w:rsidRPr="0017457F">
                <w:rPr>
                  <w:b/>
                  <w:color w:val="000000"/>
                  <w:szCs w:val="24"/>
                </w:rPr>
                <w:t xml:space="preserve">09/2015 – dosud: </w:t>
              </w:r>
              <w:r w:rsidRPr="0017457F">
                <w:rPr>
                  <w:color w:val="000000"/>
                  <w:szCs w:val="24"/>
                </w:rPr>
                <w:t>UTB ve Zlíně, Fakulta managementu a ekonomiky, akademický pracovník</w:t>
              </w:r>
              <w:r>
                <w:rPr>
                  <w:color w:val="000000"/>
                  <w:szCs w:val="24"/>
                </w:rPr>
                <w:t xml:space="preserve"> </w:t>
              </w:r>
            </w:ins>
          </w:p>
        </w:tc>
      </w:tr>
      <w:tr w:rsidR="006C1AC3" w:rsidRPr="0003498C" w14:paraId="2C69ED8F" w14:textId="77777777" w:rsidTr="006C1AC3">
        <w:tblPrEx>
          <w:tblPrExChange w:id="7201" w:author="Pavla Trefilová" w:date="2019-11-18T17:19:00Z">
            <w:tblPrEx>
              <w:tblW w:w="9900" w:type="dxa"/>
            </w:tblPrEx>
          </w:tblPrExChange>
        </w:tblPrEx>
        <w:trPr>
          <w:trHeight w:val="250"/>
          <w:trPrChange w:id="7202" w:author="Pavla Trefilová" w:date="2019-11-18T17:19:00Z">
            <w:trPr>
              <w:gridBefore w:val="2"/>
              <w:trHeight w:val="250"/>
            </w:trPr>
          </w:trPrChange>
        </w:trPr>
        <w:tc>
          <w:tcPr>
            <w:tcW w:w="9859" w:type="dxa"/>
            <w:gridSpan w:val="11"/>
            <w:shd w:val="clear" w:color="auto" w:fill="F7CAAC"/>
            <w:tcPrChange w:id="7203" w:author="Pavla Trefilová" w:date="2019-11-18T17:19:00Z">
              <w:tcPr>
                <w:tcW w:w="9900" w:type="dxa"/>
                <w:gridSpan w:val="16"/>
                <w:shd w:val="clear" w:color="auto" w:fill="F7CAAC"/>
              </w:tcPr>
            </w:tcPrChange>
          </w:tcPr>
          <w:p w14:paraId="40A8F273" w14:textId="77777777" w:rsidR="006C1AC3" w:rsidRPr="0003498C" w:rsidRDefault="006C1AC3" w:rsidP="006C1AC3">
            <w:pPr>
              <w:jc w:val="both"/>
              <w:rPr>
                <w:moveTo w:id="7204" w:author="Pavla Trefilová" w:date="2019-11-18T17:19:00Z"/>
              </w:rPr>
            </w:pPr>
            <w:moveToRangeStart w:id="7205" w:author="Pavla Trefilová" w:date="2019-11-18T17:19:00Z" w:name="move24990062"/>
            <w:moveTo w:id="7206" w:author="Pavla Trefilová" w:date="2019-11-18T17:19:00Z">
              <w:r w:rsidRPr="0003498C">
                <w:rPr>
                  <w:b/>
                </w:rPr>
                <w:t>Zkušenosti s vedením kvalifikačních a rigorózních prací</w:t>
              </w:r>
            </w:moveTo>
          </w:p>
        </w:tc>
      </w:tr>
      <w:moveToRangeEnd w:id="7205"/>
      <w:tr w:rsidR="006C1AC3" w:rsidRPr="0003498C" w14:paraId="735E3647" w14:textId="77777777" w:rsidTr="006C1AC3">
        <w:trPr>
          <w:trHeight w:val="420"/>
          <w:ins w:id="7207" w:author="Pavla Trefilová" w:date="2019-11-18T17:19:00Z"/>
        </w:trPr>
        <w:tc>
          <w:tcPr>
            <w:tcW w:w="9859" w:type="dxa"/>
            <w:gridSpan w:val="11"/>
          </w:tcPr>
          <w:p w14:paraId="76CB613C" w14:textId="77777777" w:rsidR="006C1AC3" w:rsidRPr="0003498C" w:rsidRDefault="006C1AC3" w:rsidP="006C1AC3">
            <w:pPr>
              <w:jc w:val="both"/>
              <w:rPr>
                <w:ins w:id="7208" w:author="Pavla Trefilová" w:date="2019-11-18T17:19:00Z"/>
              </w:rPr>
            </w:pPr>
            <w:ins w:id="7209" w:author="Pavla Trefilová" w:date="2019-11-18T17:19:00Z">
              <w:r>
                <w:t xml:space="preserve"> </w:t>
              </w:r>
            </w:ins>
          </w:p>
        </w:tc>
      </w:tr>
      <w:tr w:rsidR="00534C60" w:rsidRPr="0003498C" w14:paraId="0C44E99C" w14:textId="77777777" w:rsidTr="006C1AC3">
        <w:trPr>
          <w:cantSplit/>
        </w:trPr>
        <w:tc>
          <w:tcPr>
            <w:tcW w:w="3347" w:type="dxa"/>
            <w:gridSpan w:val="2"/>
            <w:tcBorders>
              <w:top w:val="single" w:sz="12" w:space="0" w:color="auto"/>
            </w:tcBorders>
            <w:shd w:val="clear" w:color="auto" w:fill="F7CAAC"/>
          </w:tcPr>
          <w:p w14:paraId="005528D3" w14:textId="77777777" w:rsidR="006C1AC3" w:rsidRPr="0003498C" w:rsidRDefault="006C1AC3" w:rsidP="006C1AC3">
            <w:pPr>
              <w:jc w:val="both"/>
              <w:rPr>
                <w:moveTo w:id="7210" w:author="Pavla Trefilová" w:date="2019-11-18T17:19:00Z"/>
              </w:rPr>
            </w:pPr>
            <w:moveToRangeStart w:id="7211" w:author="Pavla Trefilová" w:date="2019-11-18T17:19:00Z" w:name="move24990070"/>
            <w:moveTo w:id="7212" w:author="Pavla Trefilová" w:date="2019-11-18T17:19:00Z">
              <w:r w:rsidRPr="0003498C">
                <w:rPr>
                  <w:b/>
                </w:rPr>
                <w:t xml:space="preserve">Obor habilitačního řízení </w:t>
              </w:r>
            </w:moveTo>
          </w:p>
        </w:tc>
        <w:tc>
          <w:tcPr>
            <w:tcW w:w="2245" w:type="dxa"/>
            <w:gridSpan w:val="2"/>
            <w:tcBorders>
              <w:top w:val="single" w:sz="12" w:space="0" w:color="auto"/>
            </w:tcBorders>
            <w:shd w:val="clear" w:color="auto" w:fill="F7CAAC"/>
          </w:tcPr>
          <w:p w14:paraId="5E0BD0D6" w14:textId="77777777" w:rsidR="006C1AC3" w:rsidRPr="0003498C" w:rsidRDefault="006C1AC3" w:rsidP="006C1AC3">
            <w:pPr>
              <w:jc w:val="both"/>
              <w:rPr>
                <w:moveTo w:id="7213" w:author="Pavla Trefilová" w:date="2019-11-18T17:19:00Z"/>
              </w:rPr>
            </w:pPr>
            <w:moveTo w:id="7214" w:author="Pavla Trefilová" w:date="2019-11-18T17:19:00Z">
              <w:r w:rsidRPr="0003498C">
                <w:rPr>
                  <w:b/>
                </w:rPr>
                <w:t>Rok udělení hodnosti</w:t>
              </w:r>
            </w:moveTo>
          </w:p>
        </w:tc>
        <w:tc>
          <w:tcPr>
            <w:tcW w:w="2248" w:type="dxa"/>
            <w:gridSpan w:val="4"/>
            <w:tcBorders>
              <w:top w:val="single" w:sz="12" w:space="0" w:color="auto"/>
              <w:right w:val="single" w:sz="12" w:space="0" w:color="auto"/>
            </w:tcBorders>
            <w:shd w:val="clear" w:color="auto" w:fill="F7CAAC"/>
          </w:tcPr>
          <w:p w14:paraId="065785B4" w14:textId="77777777" w:rsidR="006C1AC3" w:rsidRPr="0003498C" w:rsidRDefault="006C1AC3" w:rsidP="006C1AC3">
            <w:pPr>
              <w:jc w:val="both"/>
              <w:rPr>
                <w:moveTo w:id="7215" w:author="Pavla Trefilová" w:date="2019-11-18T17:19:00Z"/>
              </w:rPr>
            </w:pPr>
            <w:moveTo w:id="7216" w:author="Pavla Trefilová" w:date="2019-11-18T17:19:00Z">
              <w:r w:rsidRPr="0003498C">
                <w:rPr>
                  <w:b/>
                </w:rPr>
                <w:t>Řízení konáno na VŠ</w:t>
              </w:r>
            </w:moveTo>
          </w:p>
        </w:tc>
        <w:tc>
          <w:tcPr>
            <w:tcW w:w="2019" w:type="dxa"/>
            <w:gridSpan w:val="3"/>
            <w:tcBorders>
              <w:top w:val="single" w:sz="12" w:space="0" w:color="auto"/>
              <w:left w:val="single" w:sz="12" w:space="0" w:color="auto"/>
            </w:tcBorders>
            <w:shd w:val="clear" w:color="auto" w:fill="F7CAAC"/>
          </w:tcPr>
          <w:p w14:paraId="66B0F1BA" w14:textId="77777777" w:rsidR="006C1AC3" w:rsidRPr="0003498C" w:rsidRDefault="006C1AC3" w:rsidP="006C1AC3">
            <w:pPr>
              <w:jc w:val="both"/>
              <w:rPr>
                <w:moveTo w:id="7217" w:author="Pavla Trefilová" w:date="2019-11-18T17:19:00Z"/>
                <w:b/>
              </w:rPr>
            </w:pPr>
            <w:moveTo w:id="7218" w:author="Pavla Trefilová" w:date="2019-11-18T17:19:00Z">
              <w:r w:rsidRPr="0003498C">
                <w:rPr>
                  <w:b/>
                </w:rPr>
                <w:t>Ohlasy publikací</w:t>
              </w:r>
            </w:moveTo>
          </w:p>
        </w:tc>
      </w:tr>
      <w:tr w:rsidR="00534C60" w:rsidRPr="0003498C" w14:paraId="5E04373D" w14:textId="77777777" w:rsidTr="006C1AC3">
        <w:trPr>
          <w:cantSplit/>
        </w:trPr>
        <w:tc>
          <w:tcPr>
            <w:tcW w:w="3347" w:type="dxa"/>
            <w:gridSpan w:val="2"/>
          </w:tcPr>
          <w:p w14:paraId="184BC3E5" w14:textId="77777777" w:rsidR="006C1AC3" w:rsidRPr="0003498C" w:rsidRDefault="006C1AC3" w:rsidP="006C1AC3">
            <w:pPr>
              <w:jc w:val="both"/>
              <w:rPr>
                <w:moveTo w:id="7219" w:author="Pavla Trefilová" w:date="2019-11-18T17:19:00Z"/>
              </w:rPr>
            </w:pPr>
          </w:p>
        </w:tc>
        <w:tc>
          <w:tcPr>
            <w:tcW w:w="2245" w:type="dxa"/>
            <w:gridSpan w:val="2"/>
          </w:tcPr>
          <w:p w14:paraId="2DA6E017" w14:textId="77777777" w:rsidR="006C1AC3" w:rsidRPr="0003498C" w:rsidRDefault="006C1AC3" w:rsidP="006C1AC3">
            <w:pPr>
              <w:jc w:val="both"/>
              <w:rPr>
                <w:moveTo w:id="7220" w:author="Pavla Trefilová" w:date="2019-11-18T17:19:00Z"/>
              </w:rPr>
            </w:pPr>
          </w:p>
        </w:tc>
        <w:tc>
          <w:tcPr>
            <w:tcW w:w="2248" w:type="dxa"/>
            <w:gridSpan w:val="4"/>
            <w:tcBorders>
              <w:right w:val="single" w:sz="12" w:space="0" w:color="auto"/>
            </w:tcBorders>
          </w:tcPr>
          <w:p w14:paraId="75EF9929" w14:textId="77777777" w:rsidR="006C1AC3" w:rsidRPr="0003498C" w:rsidRDefault="006C1AC3" w:rsidP="006C1AC3">
            <w:pPr>
              <w:jc w:val="both"/>
              <w:rPr>
                <w:moveTo w:id="7221" w:author="Pavla Trefilová" w:date="2019-11-18T17:19:00Z"/>
              </w:rPr>
            </w:pPr>
          </w:p>
        </w:tc>
        <w:tc>
          <w:tcPr>
            <w:tcW w:w="632" w:type="dxa"/>
            <w:tcBorders>
              <w:left w:val="single" w:sz="12" w:space="0" w:color="auto"/>
            </w:tcBorders>
            <w:shd w:val="clear" w:color="auto" w:fill="F7CAAC"/>
          </w:tcPr>
          <w:p w14:paraId="03D3ACB0" w14:textId="77777777" w:rsidR="006C1AC3" w:rsidRPr="0003498C" w:rsidRDefault="006C1AC3" w:rsidP="006C1AC3">
            <w:pPr>
              <w:jc w:val="both"/>
              <w:rPr>
                <w:moveTo w:id="7222" w:author="Pavla Trefilová" w:date="2019-11-18T17:19:00Z"/>
              </w:rPr>
            </w:pPr>
            <w:moveTo w:id="7223" w:author="Pavla Trefilová" w:date="2019-11-18T17:19:00Z">
              <w:r w:rsidRPr="0003498C">
                <w:rPr>
                  <w:b/>
                </w:rPr>
                <w:t>WOS</w:t>
              </w:r>
            </w:moveTo>
          </w:p>
        </w:tc>
        <w:tc>
          <w:tcPr>
            <w:tcW w:w="693" w:type="dxa"/>
            <w:shd w:val="clear" w:color="auto" w:fill="F7CAAC"/>
          </w:tcPr>
          <w:p w14:paraId="6A9499E7" w14:textId="77777777" w:rsidR="006C1AC3" w:rsidRPr="0003498C" w:rsidRDefault="006C1AC3" w:rsidP="006C1AC3">
            <w:pPr>
              <w:jc w:val="both"/>
              <w:rPr>
                <w:moveTo w:id="7224" w:author="Pavla Trefilová" w:date="2019-11-18T17:19:00Z"/>
                <w:sz w:val="18"/>
              </w:rPr>
            </w:pPr>
            <w:moveTo w:id="7225" w:author="Pavla Trefilová" w:date="2019-11-18T17:19:00Z">
              <w:r w:rsidRPr="0003498C">
                <w:rPr>
                  <w:b/>
                  <w:sz w:val="18"/>
                </w:rPr>
                <w:t>Scopus</w:t>
              </w:r>
            </w:moveTo>
          </w:p>
        </w:tc>
        <w:tc>
          <w:tcPr>
            <w:tcW w:w="694" w:type="dxa"/>
            <w:shd w:val="clear" w:color="auto" w:fill="F7CAAC"/>
          </w:tcPr>
          <w:p w14:paraId="61E11513" w14:textId="77777777" w:rsidR="006C1AC3" w:rsidRPr="0003498C" w:rsidRDefault="006C1AC3" w:rsidP="006C1AC3">
            <w:pPr>
              <w:jc w:val="both"/>
              <w:rPr>
                <w:moveTo w:id="7226" w:author="Pavla Trefilová" w:date="2019-11-18T17:19:00Z"/>
              </w:rPr>
            </w:pPr>
            <w:moveTo w:id="7227" w:author="Pavla Trefilová" w:date="2019-11-18T17:19:00Z">
              <w:r w:rsidRPr="0003498C">
                <w:rPr>
                  <w:b/>
                  <w:sz w:val="18"/>
                </w:rPr>
                <w:t>ostatní</w:t>
              </w:r>
            </w:moveTo>
          </w:p>
        </w:tc>
      </w:tr>
      <w:moveToRangeEnd w:id="7211"/>
      <w:tr w:rsidR="006C1AC3" w:rsidRPr="0003498C" w14:paraId="63B1F55C" w14:textId="77777777" w:rsidTr="006C1AC3">
        <w:trPr>
          <w:cantSplit/>
          <w:trHeight w:val="70"/>
          <w:ins w:id="7228" w:author="Pavla Trefilová" w:date="2019-11-18T17:19:00Z"/>
        </w:trPr>
        <w:tc>
          <w:tcPr>
            <w:tcW w:w="3347" w:type="dxa"/>
            <w:gridSpan w:val="2"/>
            <w:shd w:val="clear" w:color="auto" w:fill="F7CAAC"/>
          </w:tcPr>
          <w:p w14:paraId="7538B50E" w14:textId="77777777" w:rsidR="006C1AC3" w:rsidRPr="0003498C" w:rsidRDefault="006C1AC3" w:rsidP="006C1AC3">
            <w:pPr>
              <w:jc w:val="both"/>
              <w:rPr>
                <w:ins w:id="7229" w:author="Pavla Trefilová" w:date="2019-11-18T17:19:00Z"/>
              </w:rPr>
            </w:pPr>
            <w:ins w:id="7230" w:author="Pavla Trefilová" w:date="2019-11-18T17:19:00Z">
              <w:r w:rsidRPr="0003498C">
                <w:rPr>
                  <w:b/>
                </w:rPr>
                <w:t>Obor jmenovacího řízení</w:t>
              </w:r>
            </w:ins>
          </w:p>
        </w:tc>
        <w:tc>
          <w:tcPr>
            <w:tcW w:w="2245" w:type="dxa"/>
            <w:gridSpan w:val="2"/>
            <w:shd w:val="clear" w:color="auto" w:fill="F7CAAC"/>
          </w:tcPr>
          <w:p w14:paraId="1B86D1E6" w14:textId="77777777" w:rsidR="006C1AC3" w:rsidRPr="0003498C" w:rsidRDefault="006C1AC3" w:rsidP="006C1AC3">
            <w:pPr>
              <w:jc w:val="both"/>
              <w:rPr>
                <w:ins w:id="7231" w:author="Pavla Trefilová" w:date="2019-11-18T17:19:00Z"/>
              </w:rPr>
            </w:pPr>
            <w:ins w:id="7232" w:author="Pavla Trefilová" w:date="2019-11-18T17:19:00Z">
              <w:r w:rsidRPr="0003498C">
                <w:rPr>
                  <w:b/>
                </w:rPr>
                <w:t>Rok udělení hodnosti</w:t>
              </w:r>
            </w:ins>
          </w:p>
        </w:tc>
        <w:tc>
          <w:tcPr>
            <w:tcW w:w="2248" w:type="dxa"/>
            <w:gridSpan w:val="4"/>
            <w:tcBorders>
              <w:right w:val="single" w:sz="12" w:space="0" w:color="auto"/>
            </w:tcBorders>
            <w:shd w:val="clear" w:color="auto" w:fill="F7CAAC"/>
          </w:tcPr>
          <w:p w14:paraId="1E2F291E" w14:textId="77777777" w:rsidR="006C1AC3" w:rsidRPr="0003498C" w:rsidRDefault="006C1AC3" w:rsidP="006C1AC3">
            <w:pPr>
              <w:jc w:val="both"/>
              <w:rPr>
                <w:ins w:id="7233" w:author="Pavla Trefilová" w:date="2019-11-18T17:19:00Z"/>
              </w:rPr>
            </w:pPr>
            <w:ins w:id="7234" w:author="Pavla Trefilová" w:date="2019-11-18T17:19:00Z">
              <w:r w:rsidRPr="0003498C">
                <w:rPr>
                  <w:b/>
                </w:rPr>
                <w:t>Řízení konáno na VŠ</w:t>
              </w:r>
            </w:ins>
          </w:p>
        </w:tc>
        <w:tc>
          <w:tcPr>
            <w:tcW w:w="632" w:type="dxa"/>
            <w:vMerge w:val="restart"/>
            <w:tcBorders>
              <w:left w:val="single" w:sz="12" w:space="0" w:color="auto"/>
            </w:tcBorders>
          </w:tcPr>
          <w:p w14:paraId="12491F18" w14:textId="77777777" w:rsidR="006C1AC3" w:rsidRPr="0003498C" w:rsidRDefault="006C1AC3" w:rsidP="006C1AC3">
            <w:pPr>
              <w:jc w:val="both"/>
              <w:rPr>
                <w:ins w:id="7235" w:author="Pavla Trefilová" w:date="2019-11-18T17:19:00Z"/>
                <w:b/>
              </w:rPr>
            </w:pPr>
            <w:ins w:id="7236" w:author="Pavla Trefilová" w:date="2019-11-18T17:19:00Z">
              <w:r>
                <w:rPr>
                  <w:b/>
                </w:rPr>
                <w:t>1</w:t>
              </w:r>
            </w:ins>
          </w:p>
        </w:tc>
        <w:tc>
          <w:tcPr>
            <w:tcW w:w="693" w:type="dxa"/>
            <w:vMerge w:val="restart"/>
          </w:tcPr>
          <w:p w14:paraId="1A3AA23B" w14:textId="77777777" w:rsidR="006C1AC3" w:rsidRPr="0003498C" w:rsidRDefault="006C1AC3" w:rsidP="006C1AC3">
            <w:pPr>
              <w:jc w:val="both"/>
              <w:rPr>
                <w:ins w:id="7237" w:author="Pavla Trefilová" w:date="2019-11-18T17:19:00Z"/>
                <w:b/>
              </w:rPr>
            </w:pPr>
            <w:ins w:id="7238" w:author="Pavla Trefilová" w:date="2019-11-18T17:19:00Z">
              <w:r>
                <w:rPr>
                  <w:b/>
                </w:rPr>
                <w:t>4</w:t>
              </w:r>
            </w:ins>
          </w:p>
        </w:tc>
        <w:tc>
          <w:tcPr>
            <w:tcW w:w="694" w:type="dxa"/>
            <w:vMerge w:val="restart"/>
          </w:tcPr>
          <w:p w14:paraId="566E61FC" w14:textId="77777777" w:rsidR="006C1AC3" w:rsidRPr="0003498C" w:rsidRDefault="006C1AC3" w:rsidP="006C1AC3">
            <w:pPr>
              <w:jc w:val="both"/>
              <w:rPr>
                <w:ins w:id="7239" w:author="Pavla Trefilová" w:date="2019-11-18T17:19:00Z"/>
                <w:b/>
              </w:rPr>
            </w:pPr>
          </w:p>
        </w:tc>
      </w:tr>
      <w:tr w:rsidR="00534C60" w:rsidRPr="0003498C" w14:paraId="1AE3832D" w14:textId="77777777" w:rsidTr="006C1AC3">
        <w:trPr>
          <w:trHeight w:val="205"/>
        </w:trPr>
        <w:tc>
          <w:tcPr>
            <w:tcW w:w="3347" w:type="dxa"/>
            <w:gridSpan w:val="2"/>
          </w:tcPr>
          <w:p w14:paraId="3D1EAB14" w14:textId="77777777" w:rsidR="006C1AC3" w:rsidRPr="0003498C" w:rsidRDefault="006C1AC3" w:rsidP="006C1AC3">
            <w:pPr>
              <w:jc w:val="both"/>
              <w:rPr>
                <w:moveTo w:id="7240" w:author="Pavla Trefilová" w:date="2019-11-18T17:19:00Z"/>
              </w:rPr>
            </w:pPr>
            <w:moveToRangeStart w:id="7241" w:author="Pavla Trefilová" w:date="2019-11-18T17:19:00Z" w:name="move24990071"/>
          </w:p>
        </w:tc>
        <w:tc>
          <w:tcPr>
            <w:tcW w:w="2245" w:type="dxa"/>
            <w:gridSpan w:val="2"/>
          </w:tcPr>
          <w:p w14:paraId="5C96043E" w14:textId="77777777" w:rsidR="006C1AC3" w:rsidRPr="0003498C" w:rsidRDefault="006C1AC3" w:rsidP="006C1AC3">
            <w:pPr>
              <w:jc w:val="both"/>
              <w:rPr>
                <w:moveTo w:id="7242" w:author="Pavla Trefilová" w:date="2019-11-18T17:19:00Z"/>
              </w:rPr>
            </w:pPr>
          </w:p>
        </w:tc>
        <w:tc>
          <w:tcPr>
            <w:tcW w:w="2248" w:type="dxa"/>
            <w:gridSpan w:val="4"/>
            <w:tcBorders>
              <w:right w:val="single" w:sz="12" w:space="0" w:color="auto"/>
            </w:tcBorders>
          </w:tcPr>
          <w:p w14:paraId="022DA089" w14:textId="77777777" w:rsidR="006C1AC3" w:rsidRPr="0003498C" w:rsidRDefault="006C1AC3" w:rsidP="006C1AC3">
            <w:pPr>
              <w:jc w:val="both"/>
              <w:rPr>
                <w:moveTo w:id="7243" w:author="Pavla Trefilová" w:date="2019-11-18T17:19:00Z"/>
              </w:rPr>
            </w:pPr>
          </w:p>
        </w:tc>
        <w:tc>
          <w:tcPr>
            <w:tcW w:w="632" w:type="dxa"/>
            <w:vMerge/>
            <w:tcBorders>
              <w:left w:val="single" w:sz="12" w:space="0" w:color="auto"/>
            </w:tcBorders>
            <w:vAlign w:val="center"/>
          </w:tcPr>
          <w:p w14:paraId="2B744B5D" w14:textId="77777777" w:rsidR="006C1AC3" w:rsidRPr="0003498C" w:rsidRDefault="006C1AC3" w:rsidP="006C1AC3">
            <w:pPr>
              <w:rPr>
                <w:moveTo w:id="7244" w:author="Pavla Trefilová" w:date="2019-11-18T17:19:00Z"/>
                <w:b/>
              </w:rPr>
            </w:pPr>
          </w:p>
        </w:tc>
        <w:tc>
          <w:tcPr>
            <w:tcW w:w="693" w:type="dxa"/>
            <w:vMerge/>
            <w:vAlign w:val="center"/>
          </w:tcPr>
          <w:p w14:paraId="277BECFB" w14:textId="77777777" w:rsidR="006C1AC3" w:rsidRPr="0003498C" w:rsidRDefault="006C1AC3" w:rsidP="006C1AC3">
            <w:pPr>
              <w:rPr>
                <w:moveTo w:id="7245" w:author="Pavla Trefilová" w:date="2019-11-18T17:19:00Z"/>
                <w:b/>
              </w:rPr>
            </w:pPr>
          </w:p>
        </w:tc>
        <w:tc>
          <w:tcPr>
            <w:tcW w:w="694" w:type="dxa"/>
            <w:vMerge/>
            <w:vAlign w:val="center"/>
          </w:tcPr>
          <w:p w14:paraId="583F1A85" w14:textId="77777777" w:rsidR="006C1AC3" w:rsidRPr="0003498C" w:rsidRDefault="006C1AC3" w:rsidP="006C1AC3">
            <w:pPr>
              <w:rPr>
                <w:moveTo w:id="7246" w:author="Pavla Trefilová" w:date="2019-11-18T17:19:00Z"/>
                <w:b/>
              </w:rPr>
            </w:pPr>
          </w:p>
        </w:tc>
      </w:tr>
      <w:tr w:rsidR="006C1AC3" w:rsidRPr="0003498C" w14:paraId="0EBD786B" w14:textId="77777777" w:rsidTr="006C1AC3">
        <w:tblPrEx>
          <w:tblPrExChange w:id="7247" w:author="Pavla Trefilová" w:date="2019-11-18T17:19:00Z">
            <w:tblPrEx>
              <w:tblW w:w="9900" w:type="dxa"/>
            </w:tblPrEx>
          </w:tblPrExChange>
        </w:tblPrEx>
        <w:trPr>
          <w:trPrChange w:id="7248" w:author="Pavla Trefilová" w:date="2019-11-18T17:19:00Z">
            <w:trPr>
              <w:gridBefore w:val="2"/>
            </w:trPr>
          </w:trPrChange>
        </w:trPr>
        <w:tc>
          <w:tcPr>
            <w:tcW w:w="9859" w:type="dxa"/>
            <w:gridSpan w:val="11"/>
            <w:shd w:val="clear" w:color="auto" w:fill="F7CAAC"/>
            <w:tcPrChange w:id="7249" w:author="Pavla Trefilová" w:date="2019-11-18T17:19:00Z">
              <w:tcPr>
                <w:tcW w:w="9900" w:type="dxa"/>
                <w:gridSpan w:val="16"/>
                <w:shd w:val="clear" w:color="auto" w:fill="F7CAAC"/>
              </w:tcPr>
            </w:tcPrChange>
          </w:tcPr>
          <w:p w14:paraId="1BA7C857" w14:textId="77777777" w:rsidR="006C1AC3" w:rsidRPr="0003498C" w:rsidRDefault="006C1AC3" w:rsidP="006C1AC3">
            <w:pPr>
              <w:jc w:val="both"/>
              <w:rPr>
                <w:moveTo w:id="7250" w:author="Pavla Trefilová" w:date="2019-11-18T17:19:00Z"/>
                <w:b/>
              </w:rPr>
            </w:pPr>
            <w:moveTo w:id="7251" w:author="Pavla Trefilová" w:date="2019-11-18T17:19:00Z">
              <w:r w:rsidRPr="0003498C">
                <w:rPr>
                  <w:b/>
                </w:rPr>
                <w:t xml:space="preserve">Přehled o nejvýznamnější publikační a další tvůrčí činnosti nebo další profesní činnosti u odborníků z praxe vztahující se k zabezpečovaným předmětům </w:t>
              </w:r>
            </w:moveTo>
          </w:p>
        </w:tc>
      </w:tr>
      <w:moveToRangeEnd w:id="7241"/>
      <w:tr w:rsidR="006C1AC3" w:rsidRPr="0003498C" w14:paraId="4CC83A96" w14:textId="77777777" w:rsidTr="006C1AC3">
        <w:trPr>
          <w:trHeight w:val="3508"/>
          <w:ins w:id="7252" w:author="Pavla Trefilová" w:date="2019-11-18T17:19:00Z"/>
        </w:trPr>
        <w:tc>
          <w:tcPr>
            <w:tcW w:w="9859" w:type="dxa"/>
            <w:gridSpan w:val="11"/>
          </w:tcPr>
          <w:p w14:paraId="15C146F0" w14:textId="77777777" w:rsidR="006C1AC3" w:rsidRPr="0017457F" w:rsidRDefault="006C1AC3" w:rsidP="006C1AC3">
            <w:pPr>
              <w:jc w:val="both"/>
              <w:rPr>
                <w:ins w:id="7253" w:author="Pavla Trefilová" w:date="2019-11-18T17:19:00Z"/>
              </w:rPr>
            </w:pPr>
            <w:ins w:id="7254" w:author="Pavla Trefilová" w:date="2019-11-18T17:19:00Z">
              <w:r w:rsidRPr="0017457F">
                <w:t>KWARTENG, M</w:t>
              </w:r>
              <w:r>
                <w:t>.</w:t>
              </w:r>
              <w:r w:rsidRPr="0017457F">
                <w:t xml:space="preserve"> A</w:t>
              </w:r>
              <w:r>
                <w:t>.</w:t>
              </w:r>
              <w:r w:rsidRPr="0017457F">
                <w:t>, PIL</w:t>
              </w:r>
              <w:r>
                <w:t>Í</w:t>
              </w:r>
              <w:r w:rsidRPr="0017457F">
                <w:t>K</w:t>
              </w:r>
              <w:r>
                <w:t>, M.,</w:t>
              </w:r>
              <w:r w:rsidRPr="0017457F">
                <w:t xml:space="preserve"> JURICKOVA</w:t>
              </w:r>
              <w:r>
                <w:t>, E</w:t>
              </w:r>
              <w:r w:rsidRPr="0017457F">
                <w:t xml:space="preserve">. Mining Interest In Online Shoppers’ Data: An Association Rule Mining Approach. </w:t>
              </w:r>
              <w:r w:rsidRPr="0017457F">
                <w:rPr>
                  <w:i/>
                </w:rPr>
                <w:t>Acta Polytechnica Hungarica.</w:t>
              </w:r>
              <w:r w:rsidRPr="0017457F">
                <w:t xml:space="preserve"> 2017, Vol. 14, No. 7., 143 – 160 pp. ISSN 1785-8860.</w:t>
              </w:r>
              <w:r>
                <w:t xml:space="preserve"> (50 %)</w:t>
              </w:r>
            </w:ins>
          </w:p>
          <w:p w14:paraId="32CB2328" w14:textId="77777777" w:rsidR="006C1AC3" w:rsidRPr="0017457F" w:rsidRDefault="006C1AC3" w:rsidP="006C1AC3">
            <w:pPr>
              <w:jc w:val="both"/>
              <w:rPr>
                <w:ins w:id="7255" w:author="Pavla Trefilová" w:date="2019-11-18T17:19:00Z"/>
              </w:rPr>
            </w:pPr>
            <w:ins w:id="7256" w:author="Pavla Trefilová" w:date="2019-11-18T17:19:00Z">
              <w:r w:rsidRPr="0017457F">
                <w:t>KWARTENG, M</w:t>
              </w:r>
              <w:r>
                <w:t>.</w:t>
              </w:r>
              <w:r w:rsidRPr="0017457F">
                <w:t xml:space="preserve"> A</w:t>
              </w:r>
              <w:r>
                <w:t>.</w:t>
              </w:r>
              <w:r w:rsidRPr="0017457F">
                <w:t>, PILÍK</w:t>
              </w:r>
              <w:r>
                <w:t>, M.,</w:t>
              </w:r>
              <w:r w:rsidRPr="0017457F">
                <w:t xml:space="preserve"> JUŘIČKOVÁ</w:t>
              </w:r>
              <w:r>
                <w:t>, E</w:t>
              </w:r>
              <w:r w:rsidRPr="0017457F">
                <w:t xml:space="preserve">. Beyond cost saving. Other factor consideration in online purchases of used electronic goods: a conjoint analysis approach. </w:t>
              </w:r>
              <w:r w:rsidRPr="0017457F">
                <w:rPr>
                  <w:i/>
                </w:rPr>
                <w:t xml:space="preserve">Management &amp; Marketing. Challenges for the Knowledge Society. </w:t>
              </w:r>
              <w:r w:rsidRPr="0017457F">
                <w:t xml:space="preserve">2018, Vol. 13, No. 3, pp. 1051-1063, DOI: 10.2478/mmcks-2018-0022. </w:t>
              </w:r>
              <w:r>
                <w:t>(60 %)</w:t>
              </w:r>
            </w:ins>
          </w:p>
          <w:p w14:paraId="36107153" w14:textId="77777777" w:rsidR="006C1AC3" w:rsidRPr="0017457F" w:rsidRDefault="006C1AC3" w:rsidP="006C1AC3">
            <w:pPr>
              <w:jc w:val="both"/>
              <w:rPr>
                <w:ins w:id="7257" w:author="Pavla Trefilová" w:date="2019-11-18T17:19:00Z"/>
              </w:rPr>
            </w:pPr>
            <w:ins w:id="7258" w:author="Pavla Trefilová" w:date="2019-11-18T17:19:00Z">
              <w:r w:rsidRPr="0017457F">
                <w:t>PILÍK, M</w:t>
              </w:r>
              <w:r>
                <w:t>.</w:t>
              </w:r>
              <w:r w:rsidRPr="0017457F">
                <w:t>, JUŘIČKOVÁ</w:t>
              </w:r>
              <w:r>
                <w:t>, E.,</w:t>
              </w:r>
              <w:r w:rsidRPr="0017457F">
                <w:t xml:space="preserve"> KWARTENG</w:t>
              </w:r>
              <w:r>
                <w:t>, M. A</w:t>
              </w:r>
              <w:r w:rsidRPr="0017457F">
                <w:t xml:space="preserve">. Online shopping behaviour in conditions of digital transformation in the Czech Republic. </w:t>
              </w:r>
              <w:r w:rsidRPr="0017457F">
                <w:rPr>
                  <w:i/>
                </w:rPr>
                <w:t>Economic Annals-XXI.</w:t>
              </w:r>
              <w:r w:rsidRPr="0017457F">
                <w:t xml:space="preserve"> 2017, </w:t>
              </w:r>
              <w:r>
                <w:t xml:space="preserve">Vol. </w:t>
              </w:r>
              <w:r w:rsidRPr="0017457F">
                <w:t>165</w:t>
              </w:r>
              <w:r>
                <w:t xml:space="preserve">, No. </w:t>
              </w:r>
              <w:r w:rsidRPr="0017457F">
                <w:t>3-4(1). ISSN 1728-6220.</w:t>
              </w:r>
              <w:r>
                <w:t xml:space="preserve"> (20 %)</w:t>
              </w:r>
            </w:ins>
          </w:p>
          <w:p w14:paraId="2FD8550B" w14:textId="77777777" w:rsidR="006C1AC3" w:rsidRPr="0017457F" w:rsidRDefault="006C1AC3" w:rsidP="006C1AC3">
            <w:pPr>
              <w:jc w:val="both"/>
              <w:rPr>
                <w:ins w:id="7259" w:author="Pavla Trefilová" w:date="2019-11-18T17:19:00Z"/>
              </w:rPr>
            </w:pPr>
            <w:ins w:id="7260" w:author="Pavla Trefilová" w:date="2019-11-18T17:19:00Z">
              <w:r w:rsidRPr="0017457F">
                <w:t>KWARTENG, M</w:t>
              </w:r>
              <w:r>
                <w:t>.</w:t>
              </w:r>
              <w:r w:rsidRPr="0017457F">
                <w:t xml:space="preserve"> A., NABARESEH, S</w:t>
              </w:r>
              <w:r>
                <w:t>., PILÍ</w:t>
              </w:r>
              <w:r w:rsidRPr="0017457F">
                <w:t>K</w:t>
              </w:r>
              <w:r>
                <w:t>, M</w:t>
              </w:r>
              <w:r w:rsidRPr="0017457F">
                <w:t>. Online shopper-vendor interactions: Identifying interestingness relations using clustering and association rules mining. In International Conference on e-Learning,</w:t>
              </w:r>
              <w:r>
                <w:t xml:space="preserve"> </w:t>
              </w:r>
              <w:r w:rsidRPr="0017457F">
                <w:t xml:space="preserve">2017, June (pp. 129-137). </w:t>
              </w:r>
              <w:r w:rsidRPr="00455ED7">
                <w:rPr>
                  <w:i/>
                </w:rPr>
                <w:t>Proceedings of the 12th International Conference on e- Learning</w:t>
              </w:r>
              <w:r>
                <w:rPr>
                  <w:rFonts w:ascii="Arial" w:hAnsi="Arial" w:cs="Arial"/>
                  <w:color w:val="222222"/>
                  <w:sz w:val="18"/>
                  <w:szCs w:val="18"/>
                  <w:shd w:val="clear" w:color="auto" w:fill="F8F8F8"/>
                </w:rPr>
                <w:t>  </w:t>
              </w:r>
              <w:r w:rsidRPr="0017457F">
                <w:t>Academic Conferences International Limited.</w:t>
              </w:r>
              <w:r>
                <w:t xml:space="preserve"> (90 %)</w:t>
              </w:r>
            </w:ins>
          </w:p>
          <w:p w14:paraId="1943634F" w14:textId="77777777" w:rsidR="006C1AC3" w:rsidRDefault="006C1AC3" w:rsidP="006C1AC3">
            <w:pPr>
              <w:jc w:val="both"/>
              <w:rPr>
                <w:ins w:id="7261" w:author="Pavla Trefilová" w:date="2019-11-18T17:19:00Z"/>
              </w:rPr>
            </w:pPr>
            <w:ins w:id="7262" w:author="Pavla Trefilová" w:date="2019-11-18T17:19:00Z">
              <w:r w:rsidRPr="0017457F">
                <w:t>KWARTENG, M</w:t>
              </w:r>
              <w:r>
                <w:t xml:space="preserve">. </w:t>
              </w:r>
              <w:r w:rsidRPr="0017457F">
                <w:t>A.</w:t>
              </w:r>
              <w:r>
                <w:t>,</w:t>
              </w:r>
              <w:r w:rsidRPr="0017457F">
                <w:t xml:space="preserve"> PIL</w:t>
              </w:r>
              <w:r>
                <w:t>Í</w:t>
              </w:r>
              <w:r w:rsidRPr="0017457F">
                <w:t>K</w:t>
              </w:r>
              <w:r>
                <w:t>, M</w:t>
              </w:r>
              <w:r w:rsidRPr="0017457F">
                <w:t>. Exploring consumers’ propensity for online shop</w:t>
              </w:r>
              <w:r>
                <w:t xml:space="preserve">ping in a developing country: A </w:t>
              </w:r>
              <w:r w:rsidRPr="0017457F">
                <w:t xml:space="preserve">demographic perspective. </w:t>
              </w:r>
              <w:r w:rsidRPr="0017457F">
                <w:rPr>
                  <w:i/>
                </w:rPr>
                <w:t>International Journal of Entrepreneurial Knowledge</w:t>
              </w:r>
              <w:r>
                <w:t xml:space="preserve">. </w:t>
              </w:r>
              <w:r w:rsidRPr="0017457F">
                <w:t>2016,</w:t>
              </w:r>
              <w:r>
                <w:t xml:space="preserve"> Vol.</w:t>
              </w:r>
              <w:r w:rsidRPr="0017457F">
                <w:t xml:space="preserve"> 4</w:t>
              </w:r>
              <w:r>
                <w:t xml:space="preserve">, No. </w:t>
              </w:r>
              <w:r w:rsidRPr="0017457F">
                <w:t>1, pp.</w:t>
              </w:r>
              <w:r>
                <w:t xml:space="preserve"> </w:t>
              </w:r>
              <w:r w:rsidRPr="0017457F">
                <w:t>90-103.</w:t>
              </w:r>
              <w:r>
                <w:t xml:space="preserve"> </w:t>
              </w:r>
              <w:r w:rsidRPr="00455ED7">
                <w:t>D</w:t>
              </w:r>
              <w:r>
                <w:t>OI:</w:t>
              </w:r>
              <w:r w:rsidRPr="00455ED7">
                <w:t xml:space="preserve"> 10.1515/ijek-2016-0007</w:t>
              </w:r>
              <w:r>
                <w:t>. (80 %)</w:t>
              </w:r>
            </w:ins>
          </w:p>
          <w:p w14:paraId="49459F25" w14:textId="77777777" w:rsidR="006C1AC3" w:rsidRDefault="006C1AC3" w:rsidP="006C1AC3">
            <w:pPr>
              <w:jc w:val="both"/>
              <w:rPr>
                <w:ins w:id="7263" w:author="Pavla Trefilová" w:date="2019-11-18T17:19:00Z"/>
                <w:i/>
              </w:rPr>
            </w:pPr>
            <w:ins w:id="7264" w:author="Pavla Trefilová" w:date="2019-11-18T17:19:00Z">
              <w:r w:rsidRPr="0003498C">
                <w:rPr>
                  <w:i/>
                </w:rPr>
                <w:t>Přehled projektové činnosti:</w:t>
              </w:r>
            </w:ins>
          </w:p>
          <w:p w14:paraId="0EF7394B" w14:textId="77777777" w:rsidR="006C1AC3" w:rsidRPr="008033E1" w:rsidRDefault="006C1AC3" w:rsidP="006C1AC3">
            <w:pPr>
              <w:pStyle w:val="Odstavecseseznamem"/>
              <w:numPr>
                <w:ilvl w:val="0"/>
                <w:numId w:val="115"/>
              </w:numPr>
              <w:spacing w:after="0" w:line="240" w:lineRule="auto"/>
              <w:ind w:left="209" w:hanging="209"/>
              <w:jc w:val="both"/>
              <w:rPr>
                <w:ins w:id="7265" w:author="Pavla Trefilová" w:date="2019-11-18T17:19:00Z"/>
                <w:rFonts w:ascii="Times New Roman" w:eastAsia="Times New Roman" w:hAnsi="Times New Roman"/>
                <w:sz w:val="20"/>
                <w:szCs w:val="20"/>
                <w:lang w:eastAsia="cs-CZ"/>
              </w:rPr>
            </w:pPr>
            <w:ins w:id="7266" w:author="Pavla Trefilová" w:date="2019-11-18T17:19:00Z">
              <w:r>
                <w:rPr>
                  <w:rFonts w:ascii="Times New Roman" w:eastAsia="Times New Roman" w:hAnsi="Times New Roman"/>
                  <w:sz w:val="20"/>
                  <w:szCs w:val="20"/>
                  <w:lang w:eastAsia="cs-CZ"/>
                </w:rPr>
                <w:t>Head of the research Team „</w:t>
              </w:r>
              <w:r w:rsidRPr="008033E1">
                <w:rPr>
                  <w:rFonts w:ascii="Times New Roman" w:eastAsia="Times New Roman" w:hAnsi="Times New Roman"/>
                  <w:sz w:val="20"/>
                  <w:szCs w:val="20"/>
                  <w:lang w:eastAsia="cs-CZ"/>
                </w:rPr>
                <w:t>Enterprise’s Competitiveness Influenced by Consumer Behavior on</w:t>
              </w:r>
              <w:r>
                <w:rPr>
                  <w:rFonts w:ascii="Times New Roman" w:eastAsia="Times New Roman" w:hAnsi="Times New Roman"/>
                  <w:sz w:val="20"/>
                  <w:szCs w:val="20"/>
                  <w:lang w:eastAsia="cs-CZ"/>
                </w:rPr>
                <w:t xml:space="preserve"> Traditional and Online Markets“</w:t>
              </w:r>
              <w:r w:rsidRPr="008033E1">
                <w:rPr>
                  <w:rFonts w:ascii="Times New Roman" w:eastAsia="Times New Roman" w:hAnsi="Times New Roman"/>
                  <w:sz w:val="20"/>
                  <w:szCs w:val="20"/>
                  <w:lang w:eastAsia="cs-CZ"/>
                </w:rPr>
                <w:t xml:space="preserve"> Internal Grant Agency of FaME TBU No. IGA/FaME/2016/006.</w:t>
              </w:r>
            </w:ins>
          </w:p>
          <w:p w14:paraId="3D5DA679" w14:textId="77777777" w:rsidR="006C1AC3" w:rsidRPr="0017457F" w:rsidRDefault="006C1AC3" w:rsidP="006C1AC3">
            <w:pPr>
              <w:pStyle w:val="Odstavecseseznamem"/>
              <w:numPr>
                <w:ilvl w:val="0"/>
                <w:numId w:val="115"/>
              </w:numPr>
              <w:spacing w:after="0" w:line="240" w:lineRule="auto"/>
              <w:ind w:left="209" w:hanging="209"/>
              <w:jc w:val="both"/>
              <w:rPr>
                <w:ins w:id="7267" w:author="Pavla Trefilová" w:date="2019-11-18T17:19:00Z"/>
                <w:rFonts w:ascii="Times New Roman" w:eastAsia="Times New Roman" w:hAnsi="Times New Roman"/>
                <w:sz w:val="20"/>
                <w:szCs w:val="20"/>
                <w:lang w:eastAsia="cs-CZ"/>
              </w:rPr>
            </w:pPr>
            <w:ins w:id="7268" w:author="Pavla Trefilová" w:date="2019-11-18T17:19:00Z">
              <w:r>
                <w:rPr>
                  <w:rFonts w:ascii="Times New Roman" w:eastAsia="Times New Roman" w:hAnsi="Times New Roman"/>
                  <w:sz w:val="20"/>
                  <w:szCs w:val="20"/>
                  <w:lang w:eastAsia="cs-CZ"/>
                </w:rPr>
                <w:t>Member of the Research Team „</w:t>
              </w:r>
              <w:r w:rsidRPr="008033E1">
                <w:rPr>
                  <w:rFonts w:ascii="Times New Roman" w:eastAsia="Times New Roman" w:hAnsi="Times New Roman"/>
                  <w:sz w:val="20"/>
                  <w:szCs w:val="20"/>
                  <w:lang w:eastAsia="cs-CZ"/>
                </w:rPr>
                <w:t>Enterprise competitiveness using sentiment analysis for</w:t>
              </w:r>
              <w:r>
                <w:rPr>
                  <w:rFonts w:ascii="Times New Roman" w:eastAsia="Times New Roman" w:hAnsi="Times New Roman"/>
                  <w:sz w:val="20"/>
                  <w:szCs w:val="20"/>
                  <w:lang w:eastAsia="cs-CZ"/>
                </w:rPr>
                <w:t xml:space="preserve"> p</w:t>
              </w:r>
              <w:r w:rsidRPr="0017457F">
                <w:rPr>
                  <w:rFonts w:ascii="Times New Roman" w:eastAsia="Times New Roman" w:hAnsi="Times New Roman"/>
                  <w:sz w:val="20"/>
                  <w:szCs w:val="20"/>
                  <w:lang w:eastAsia="cs-CZ"/>
                </w:rPr>
                <w:t>roduct and process optimization in the Czech Republic</w:t>
              </w:r>
              <w:r>
                <w:rPr>
                  <w:rFonts w:ascii="Times New Roman" w:eastAsia="Times New Roman" w:hAnsi="Times New Roman"/>
                  <w:sz w:val="20"/>
                  <w:szCs w:val="20"/>
                  <w:lang w:eastAsia="cs-CZ"/>
                </w:rPr>
                <w:t>“</w:t>
              </w:r>
              <w:r w:rsidRPr="0017457F">
                <w:rPr>
                  <w:rFonts w:ascii="Times New Roman" w:eastAsia="Times New Roman" w:hAnsi="Times New Roman"/>
                  <w:sz w:val="20"/>
                  <w:szCs w:val="20"/>
                  <w:lang w:eastAsia="cs-CZ"/>
                </w:rPr>
                <w:t xml:space="preserve"> the Internal Grant Agency of FaME</w:t>
              </w:r>
              <w:r>
                <w:rPr>
                  <w:rFonts w:ascii="Times New Roman" w:eastAsia="Times New Roman" w:hAnsi="Times New Roman"/>
                  <w:sz w:val="20"/>
                  <w:szCs w:val="20"/>
                  <w:lang w:eastAsia="cs-CZ"/>
                </w:rPr>
                <w:t xml:space="preserve"> I</w:t>
              </w:r>
              <w:r w:rsidRPr="0017457F">
                <w:rPr>
                  <w:rFonts w:ascii="Times New Roman" w:eastAsia="Times New Roman" w:hAnsi="Times New Roman"/>
                  <w:sz w:val="20"/>
                  <w:szCs w:val="20"/>
                  <w:lang w:eastAsia="cs-CZ"/>
                </w:rPr>
                <w:t>GA/FaME/2016/019</w:t>
              </w:r>
            </w:ins>
          </w:p>
        </w:tc>
      </w:tr>
      <w:tr w:rsidR="006C1AC3" w:rsidRPr="0003498C" w14:paraId="16F0223E" w14:textId="77777777" w:rsidTr="006C1AC3">
        <w:tblPrEx>
          <w:tblPrExChange w:id="7269" w:author="Pavla Trefilová" w:date="2019-11-18T17:19:00Z">
            <w:tblPrEx>
              <w:tblW w:w="10035" w:type="dxa"/>
              <w:tblInd w:w="-214" w:type="dxa"/>
            </w:tblPrEx>
          </w:tblPrExChange>
        </w:tblPrEx>
        <w:trPr>
          <w:trHeight w:val="218"/>
          <w:trPrChange w:id="7270" w:author="Pavla Trefilová" w:date="2019-11-18T17:19:00Z">
            <w:trPr>
              <w:gridBefore w:val="1"/>
              <w:gridAfter w:val="0"/>
              <w:trHeight w:val="218"/>
            </w:trPr>
          </w:trPrChange>
        </w:trPr>
        <w:tc>
          <w:tcPr>
            <w:tcW w:w="9859" w:type="dxa"/>
            <w:gridSpan w:val="11"/>
            <w:shd w:val="clear" w:color="auto" w:fill="F7CAAC"/>
            <w:tcPrChange w:id="7271" w:author="Pavla Trefilová" w:date="2019-11-18T17:19:00Z">
              <w:tcPr>
                <w:tcW w:w="9900" w:type="dxa"/>
                <w:gridSpan w:val="16"/>
                <w:shd w:val="clear" w:color="auto" w:fill="F7CAAC"/>
              </w:tcPr>
            </w:tcPrChange>
          </w:tcPr>
          <w:p w14:paraId="387C6309" w14:textId="77777777" w:rsidR="006C1AC3" w:rsidRPr="0003498C" w:rsidRDefault="006C1AC3" w:rsidP="006C1AC3">
            <w:pPr>
              <w:rPr>
                <w:b/>
              </w:rPr>
            </w:pPr>
            <w:r w:rsidRPr="0003498C">
              <w:rPr>
                <w:b/>
              </w:rPr>
              <w:t>Působení v zahraničí</w:t>
            </w:r>
          </w:p>
        </w:tc>
      </w:tr>
      <w:tr w:rsidR="006C1AC3" w:rsidRPr="0003498C" w14:paraId="637EDA56" w14:textId="77777777" w:rsidTr="006C1AC3">
        <w:tblPrEx>
          <w:tblPrExChange w:id="7272" w:author="Pavla Trefilová" w:date="2019-11-18T17:19:00Z">
            <w:tblPrEx>
              <w:tblW w:w="10035" w:type="dxa"/>
              <w:tblInd w:w="-214" w:type="dxa"/>
            </w:tblPrEx>
          </w:tblPrExChange>
        </w:tblPrEx>
        <w:trPr>
          <w:trHeight w:val="186"/>
          <w:trPrChange w:id="7273" w:author="Pavla Trefilová" w:date="2019-11-18T17:19:00Z">
            <w:trPr>
              <w:gridBefore w:val="1"/>
              <w:gridAfter w:val="0"/>
              <w:trHeight w:val="328"/>
            </w:trPr>
          </w:trPrChange>
        </w:trPr>
        <w:tc>
          <w:tcPr>
            <w:tcW w:w="9859" w:type="dxa"/>
            <w:gridSpan w:val="11"/>
            <w:tcPrChange w:id="7274" w:author="Pavla Trefilová" w:date="2019-11-18T17:19:00Z">
              <w:tcPr>
                <w:tcW w:w="9900" w:type="dxa"/>
                <w:gridSpan w:val="16"/>
              </w:tcPr>
            </w:tcPrChange>
          </w:tcPr>
          <w:p w14:paraId="155E736D" w14:textId="77777777" w:rsidR="006C1AC3" w:rsidRPr="0003498C" w:rsidRDefault="006C1AC3" w:rsidP="006C1AC3">
            <w:pPr>
              <w:rPr>
                <w:b/>
                <w:rPrChange w:id="7275" w:author="Pavla Trefilová" w:date="2019-11-18T17:19:00Z">
                  <w:rPr/>
                </w:rPrChange>
              </w:rPr>
            </w:pPr>
          </w:p>
        </w:tc>
      </w:tr>
      <w:tr w:rsidR="00534C60" w:rsidRPr="0003498C" w14:paraId="193458C8" w14:textId="77777777" w:rsidTr="006C1AC3">
        <w:trPr>
          <w:cantSplit/>
          <w:trHeight w:val="219"/>
        </w:trPr>
        <w:tc>
          <w:tcPr>
            <w:tcW w:w="2518" w:type="dxa"/>
            <w:shd w:val="clear" w:color="auto" w:fill="F7CAAC"/>
          </w:tcPr>
          <w:p w14:paraId="148B08DC" w14:textId="77777777" w:rsidR="006C1AC3" w:rsidRPr="0003498C" w:rsidRDefault="006C1AC3" w:rsidP="006C1AC3">
            <w:pPr>
              <w:jc w:val="both"/>
              <w:rPr>
                <w:b/>
              </w:rPr>
            </w:pPr>
            <w:r w:rsidRPr="0003498C">
              <w:rPr>
                <w:b/>
              </w:rPr>
              <w:t xml:space="preserve">Podpis </w:t>
            </w:r>
          </w:p>
        </w:tc>
        <w:tc>
          <w:tcPr>
            <w:tcW w:w="4536" w:type="dxa"/>
            <w:gridSpan w:val="5"/>
          </w:tcPr>
          <w:p w14:paraId="34DF9DD0" w14:textId="77777777" w:rsidR="006C1AC3" w:rsidRPr="0003498C" w:rsidRDefault="006C1AC3" w:rsidP="006C1AC3">
            <w:pPr>
              <w:jc w:val="both"/>
            </w:pPr>
          </w:p>
        </w:tc>
        <w:tc>
          <w:tcPr>
            <w:tcW w:w="786" w:type="dxa"/>
            <w:gridSpan w:val="2"/>
            <w:shd w:val="clear" w:color="auto" w:fill="F7CAAC"/>
          </w:tcPr>
          <w:p w14:paraId="01B60FC1" w14:textId="77777777" w:rsidR="006C1AC3" w:rsidRPr="0003498C" w:rsidRDefault="006C1AC3" w:rsidP="006C1AC3">
            <w:pPr>
              <w:jc w:val="both"/>
            </w:pPr>
            <w:r w:rsidRPr="0003498C">
              <w:rPr>
                <w:b/>
              </w:rPr>
              <w:t>datum</w:t>
            </w:r>
          </w:p>
        </w:tc>
        <w:tc>
          <w:tcPr>
            <w:tcW w:w="2019" w:type="dxa"/>
            <w:gridSpan w:val="3"/>
          </w:tcPr>
          <w:p w14:paraId="408714C3" w14:textId="77777777" w:rsidR="006C1AC3" w:rsidRPr="0003498C" w:rsidRDefault="006C1AC3" w:rsidP="006C1AC3">
            <w:pPr>
              <w:jc w:val="both"/>
            </w:pPr>
          </w:p>
        </w:tc>
      </w:tr>
    </w:tbl>
    <w:p w14:paraId="1B959765" w14:textId="18FC1F5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82DBFDD" w14:textId="77777777" w:rsidTr="00B2050B">
        <w:tc>
          <w:tcPr>
            <w:tcW w:w="9859" w:type="dxa"/>
            <w:gridSpan w:val="11"/>
            <w:tcBorders>
              <w:bottom w:val="double" w:sz="4" w:space="0" w:color="auto"/>
            </w:tcBorders>
            <w:shd w:val="clear" w:color="auto" w:fill="BDD6EE"/>
          </w:tcPr>
          <w:p w14:paraId="0CD450D5" w14:textId="77777777" w:rsidR="00B2050B" w:rsidRDefault="00B2050B" w:rsidP="00B2050B">
            <w:pPr>
              <w:jc w:val="both"/>
              <w:rPr>
                <w:b/>
                <w:sz w:val="28"/>
              </w:rPr>
            </w:pPr>
            <w:r>
              <w:rPr>
                <w:b/>
                <w:sz w:val="28"/>
              </w:rPr>
              <w:lastRenderedPageBreak/>
              <w:t>C-I – Personální zabezpečení</w:t>
            </w:r>
          </w:p>
        </w:tc>
      </w:tr>
      <w:tr w:rsidR="00B2050B" w14:paraId="3ED8DBE8" w14:textId="77777777" w:rsidTr="00B2050B">
        <w:tc>
          <w:tcPr>
            <w:tcW w:w="2518" w:type="dxa"/>
            <w:tcBorders>
              <w:top w:val="double" w:sz="4" w:space="0" w:color="auto"/>
            </w:tcBorders>
            <w:shd w:val="clear" w:color="auto" w:fill="F7CAAC"/>
          </w:tcPr>
          <w:p w14:paraId="1E265BE0" w14:textId="77777777" w:rsidR="00B2050B" w:rsidRDefault="00B2050B" w:rsidP="00B2050B">
            <w:pPr>
              <w:jc w:val="both"/>
              <w:rPr>
                <w:b/>
              </w:rPr>
            </w:pPr>
            <w:r>
              <w:rPr>
                <w:b/>
              </w:rPr>
              <w:t>Vysoká škola</w:t>
            </w:r>
          </w:p>
        </w:tc>
        <w:tc>
          <w:tcPr>
            <w:tcW w:w="7341" w:type="dxa"/>
            <w:gridSpan w:val="10"/>
          </w:tcPr>
          <w:p w14:paraId="409F6B01" w14:textId="77777777" w:rsidR="00B2050B" w:rsidRDefault="00B2050B" w:rsidP="00B2050B">
            <w:pPr>
              <w:jc w:val="both"/>
            </w:pPr>
            <w:r>
              <w:t>Univerzita Tomáše Bati ve Zlíně</w:t>
            </w:r>
          </w:p>
        </w:tc>
      </w:tr>
      <w:tr w:rsidR="00B2050B" w14:paraId="55886EB1" w14:textId="77777777" w:rsidTr="00B2050B">
        <w:tc>
          <w:tcPr>
            <w:tcW w:w="2518" w:type="dxa"/>
            <w:shd w:val="clear" w:color="auto" w:fill="F7CAAC"/>
          </w:tcPr>
          <w:p w14:paraId="20792541" w14:textId="77777777" w:rsidR="00B2050B" w:rsidRDefault="00B2050B" w:rsidP="00B2050B">
            <w:pPr>
              <w:jc w:val="both"/>
              <w:rPr>
                <w:b/>
              </w:rPr>
            </w:pPr>
            <w:r>
              <w:rPr>
                <w:b/>
              </w:rPr>
              <w:t>Součást vysoké školy</w:t>
            </w:r>
          </w:p>
        </w:tc>
        <w:tc>
          <w:tcPr>
            <w:tcW w:w="7341" w:type="dxa"/>
            <w:gridSpan w:val="10"/>
          </w:tcPr>
          <w:p w14:paraId="6296FD83" w14:textId="77777777" w:rsidR="00B2050B" w:rsidRDefault="00B2050B" w:rsidP="00B2050B">
            <w:pPr>
              <w:jc w:val="both"/>
            </w:pPr>
            <w:r>
              <w:t>Fakulta managementu a ekonomiky</w:t>
            </w:r>
          </w:p>
        </w:tc>
      </w:tr>
      <w:tr w:rsidR="00B2050B" w14:paraId="42CE0DAD" w14:textId="77777777" w:rsidTr="00B2050B">
        <w:tc>
          <w:tcPr>
            <w:tcW w:w="2518" w:type="dxa"/>
            <w:shd w:val="clear" w:color="auto" w:fill="F7CAAC"/>
          </w:tcPr>
          <w:p w14:paraId="6E0B6FEA" w14:textId="77777777" w:rsidR="00B2050B" w:rsidRDefault="00B2050B" w:rsidP="00B2050B">
            <w:pPr>
              <w:jc w:val="both"/>
              <w:rPr>
                <w:b/>
              </w:rPr>
            </w:pPr>
            <w:r>
              <w:rPr>
                <w:b/>
              </w:rPr>
              <w:t>Název studijního programu</w:t>
            </w:r>
          </w:p>
        </w:tc>
        <w:tc>
          <w:tcPr>
            <w:tcW w:w="7341" w:type="dxa"/>
            <w:gridSpan w:val="10"/>
          </w:tcPr>
          <w:p w14:paraId="47D14843" w14:textId="144174D9" w:rsidR="00B2050B" w:rsidRDefault="00343DC3" w:rsidP="00B2050B">
            <w:pPr>
              <w:jc w:val="both"/>
            </w:pPr>
            <w:r>
              <w:t xml:space="preserve">Economics and Management </w:t>
            </w:r>
          </w:p>
        </w:tc>
      </w:tr>
      <w:tr w:rsidR="00B2050B" w14:paraId="1296BE9E" w14:textId="77777777" w:rsidTr="00B2050B">
        <w:tc>
          <w:tcPr>
            <w:tcW w:w="2518" w:type="dxa"/>
            <w:shd w:val="clear" w:color="auto" w:fill="F7CAAC"/>
          </w:tcPr>
          <w:p w14:paraId="75EF8FCB" w14:textId="77777777" w:rsidR="00B2050B" w:rsidRDefault="00B2050B" w:rsidP="00B2050B">
            <w:pPr>
              <w:jc w:val="both"/>
              <w:rPr>
                <w:b/>
              </w:rPr>
            </w:pPr>
            <w:r>
              <w:rPr>
                <w:b/>
              </w:rPr>
              <w:t>Jméno a příjmení</w:t>
            </w:r>
          </w:p>
        </w:tc>
        <w:tc>
          <w:tcPr>
            <w:tcW w:w="4536" w:type="dxa"/>
            <w:gridSpan w:val="5"/>
          </w:tcPr>
          <w:p w14:paraId="026C58CF" w14:textId="77777777" w:rsidR="00B2050B" w:rsidRDefault="00B2050B" w:rsidP="00B2050B">
            <w:pPr>
              <w:jc w:val="both"/>
            </w:pPr>
            <w:r>
              <w:t>Lucie MACUROVÁ</w:t>
            </w:r>
          </w:p>
        </w:tc>
        <w:tc>
          <w:tcPr>
            <w:tcW w:w="709" w:type="dxa"/>
            <w:shd w:val="clear" w:color="auto" w:fill="F7CAAC"/>
          </w:tcPr>
          <w:p w14:paraId="1197ACA2" w14:textId="77777777" w:rsidR="00B2050B" w:rsidRDefault="00B2050B" w:rsidP="00B2050B">
            <w:pPr>
              <w:jc w:val="both"/>
              <w:rPr>
                <w:b/>
              </w:rPr>
            </w:pPr>
            <w:r>
              <w:rPr>
                <w:b/>
              </w:rPr>
              <w:t>Tituly</w:t>
            </w:r>
          </w:p>
        </w:tc>
        <w:tc>
          <w:tcPr>
            <w:tcW w:w="2096" w:type="dxa"/>
            <w:gridSpan w:val="4"/>
          </w:tcPr>
          <w:p w14:paraId="02C67582" w14:textId="77777777" w:rsidR="00B2050B" w:rsidRDefault="00B2050B" w:rsidP="00B2050B">
            <w:pPr>
              <w:jc w:val="both"/>
            </w:pPr>
            <w:r>
              <w:t>Ing.</w:t>
            </w:r>
            <w:r w:rsidR="001F1464">
              <w:t>,</w:t>
            </w:r>
            <w:r>
              <w:t xml:space="preserve"> Ph.D.</w:t>
            </w:r>
          </w:p>
        </w:tc>
      </w:tr>
      <w:tr w:rsidR="00B2050B" w14:paraId="784B97D8" w14:textId="77777777" w:rsidTr="00B2050B">
        <w:tc>
          <w:tcPr>
            <w:tcW w:w="2518" w:type="dxa"/>
            <w:shd w:val="clear" w:color="auto" w:fill="F7CAAC"/>
          </w:tcPr>
          <w:p w14:paraId="3C1B6454" w14:textId="77777777" w:rsidR="00B2050B" w:rsidRDefault="00B2050B" w:rsidP="00B2050B">
            <w:pPr>
              <w:jc w:val="both"/>
              <w:rPr>
                <w:b/>
              </w:rPr>
            </w:pPr>
            <w:r>
              <w:rPr>
                <w:b/>
              </w:rPr>
              <w:t>Rok narození</w:t>
            </w:r>
          </w:p>
        </w:tc>
        <w:tc>
          <w:tcPr>
            <w:tcW w:w="829" w:type="dxa"/>
          </w:tcPr>
          <w:p w14:paraId="01E4CC73" w14:textId="77777777" w:rsidR="00B2050B" w:rsidRDefault="00B2050B" w:rsidP="00B2050B">
            <w:pPr>
              <w:jc w:val="both"/>
            </w:pPr>
            <w:r>
              <w:t>1979</w:t>
            </w:r>
          </w:p>
        </w:tc>
        <w:tc>
          <w:tcPr>
            <w:tcW w:w="1721" w:type="dxa"/>
            <w:shd w:val="clear" w:color="auto" w:fill="F7CAAC"/>
          </w:tcPr>
          <w:p w14:paraId="41841AC3" w14:textId="77777777" w:rsidR="00B2050B" w:rsidRDefault="00B2050B" w:rsidP="00B2050B">
            <w:pPr>
              <w:jc w:val="both"/>
              <w:rPr>
                <w:b/>
              </w:rPr>
            </w:pPr>
            <w:r>
              <w:rPr>
                <w:b/>
              </w:rPr>
              <w:t>typ vztahu k VŠ</w:t>
            </w:r>
          </w:p>
        </w:tc>
        <w:tc>
          <w:tcPr>
            <w:tcW w:w="992" w:type="dxa"/>
            <w:gridSpan w:val="2"/>
          </w:tcPr>
          <w:p w14:paraId="04039385" w14:textId="77777777" w:rsidR="00B2050B" w:rsidRDefault="00B2050B" w:rsidP="00B2050B">
            <w:pPr>
              <w:jc w:val="both"/>
            </w:pPr>
            <w:r>
              <w:t>pp</w:t>
            </w:r>
          </w:p>
        </w:tc>
        <w:tc>
          <w:tcPr>
            <w:tcW w:w="994" w:type="dxa"/>
            <w:shd w:val="clear" w:color="auto" w:fill="F7CAAC"/>
          </w:tcPr>
          <w:p w14:paraId="183F1648" w14:textId="77777777" w:rsidR="00B2050B" w:rsidRDefault="00B2050B" w:rsidP="00B2050B">
            <w:pPr>
              <w:jc w:val="both"/>
              <w:rPr>
                <w:b/>
              </w:rPr>
            </w:pPr>
            <w:r>
              <w:rPr>
                <w:b/>
              </w:rPr>
              <w:t>rozsah</w:t>
            </w:r>
          </w:p>
        </w:tc>
        <w:tc>
          <w:tcPr>
            <w:tcW w:w="709" w:type="dxa"/>
          </w:tcPr>
          <w:p w14:paraId="47468E24" w14:textId="77777777" w:rsidR="00B2050B" w:rsidRDefault="00B2050B" w:rsidP="00B2050B">
            <w:pPr>
              <w:jc w:val="both"/>
            </w:pPr>
            <w:r>
              <w:t>40</w:t>
            </w:r>
          </w:p>
        </w:tc>
        <w:tc>
          <w:tcPr>
            <w:tcW w:w="709" w:type="dxa"/>
            <w:gridSpan w:val="2"/>
            <w:shd w:val="clear" w:color="auto" w:fill="F7CAAC"/>
          </w:tcPr>
          <w:p w14:paraId="78C7C794" w14:textId="77777777" w:rsidR="00B2050B" w:rsidRDefault="00B2050B" w:rsidP="00B2050B">
            <w:pPr>
              <w:jc w:val="both"/>
              <w:rPr>
                <w:b/>
              </w:rPr>
            </w:pPr>
            <w:r>
              <w:rPr>
                <w:b/>
              </w:rPr>
              <w:t>do kdy</w:t>
            </w:r>
          </w:p>
        </w:tc>
        <w:tc>
          <w:tcPr>
            <w:tcW w:w="1387" w:type="dxa"/>
            <w:gridSpan w:val="2"/>
          </w:tcPr>
          <w:p w14:paraId="23406411" w14:textId="77777777" w:rsidR="00B2050B" w:rsidRDefault="00B2050B" w:rsidP="00B2050B">
            <w:pPr>
              <w:jc w:val="both"/>
            </w:pPr>
            <w:r>
              <w:t>N</w:t>
            </w:r>
          </w:p>
        </w:tc>
      </w:tr>
      <w:tr w:rsidR="00B2050B" w14:paraId="07B77660" w14:textId="77777777" w:rsidTr="00B2050B">
        <w:tc>
          <w:tcPr>
            <w:tcW w:w="5068" w:type="dxa"/>
            <w:gridSpan w:val="3"/>
            <w:shd w:val="clear" w:color="auto" w:fill="F7CAAC"/>
          </w:tcPr>
          <w:p w14:paraId="070D381A" w14:textId="77777777" w:rsidR="00B2050B" w:rsidRDefault="00B2050B" w:rsidP="00B2050B">
            <w:pPr>
              <w:jc w:val="both"/>
              <w:rPr>
                <w:b/>
              </w:rPr>
            </w:pPr>
            <w:r>
              <w:rPr>
                <w:b/>
              </w:rPr>
              <w:t>Typ vztahu na součásti VŠ, která uskutečňuje st. program</w:t>
            </w:r>
          </w:p>
        </w:tc>
        <w:tc>
          <w:tcPr>
            <w:tcW w:w="992" w:type="dxa"/>
            <w:gridSpan w:val="2"/>
          </w:tcPr>
          <w:p w14:paraId="212DF006" w14:textId="77777777" w:rsidR="00B2050B" w:rsidRDefault="00B2050B" w:rsidP="00B2050B">
            <w:pPr>
              <w:jc w:val="both"/>
            </w:pPr>
            <w:r>
              <w:t>pp</w:t>
            </w:r>
          </w:p>
        </w:tc>
        <w:tc>
          <w:tcPr>
            <w:tcW w:w="994" w:type="dxa"/>
            <w:shd w:val="clear" w:color="auto" w:fill="F7CAAC"/>
          </w:tcPr>
          <w:p w14:paraId="7A5DE0F4" w14:textId="77777777" w:rsidR="00B2050B" w:rsidRDefault="00B2050B" w:rsidP="00B2050B">
            <w:pPr>
              <w:jc w:val="both"/>
              <w:rPr>
                <w:b/>
              </w:rPr>
            </w:pPr>
            <w:r>
              <w:rPr>
                <w:b/>
              </w:rPr>
              <w:t>rozsah</w:t>
            </w:r>
          </w:p>
        </w:tc>
        <w:tc>
          <w:tcPr>
            <w:tcW w:w="709" w:type="dxa"/>
          </w:tcPr>
          <w:p w14:paraId="7E8BFB7B" w14:textId="77777777" w:rsidR="00B2050B" w:rsidRDefault="00B2050B" w:rsidP="00B2050B">
            <w:pPr>
              <w:jc w:val="both"/>
            </w:pPr>
            <w:r>
              <w:t>40</w:t>
            </w:r>
          </w:p>
        </w:tc>
        <w:tc>
          <w:tcPr>
            <w:tcW w:w="709" w:type="dxa"/>
            <w:gridSpan w:val="2"/>
            <w:shd w:val="clear" w:color="auto" w:fill="F7CAAC"/>
          </w:tcPr>
          <w:p w14:paraId="5B3B8DDA" w14:textId="77777777" w:rsidR="00B2050B" w:rsidRDefault="00B2050B" w:rsidP="00B2050B">
            <w:pPr>
              <w:jc w:val="both"/>
              <w:rPr>
                <w:b/>
              </w:rPr>
            </w:pPr>
            <w:r>
              <w:rPr>
                <w:b/>
              </w:rPr>
              <w:t>do kdy</w:t>
            </w:r>
          </w:p>
        </w:tc>
        <w:tc>
          <w:tcPr>
            <w:tcW w:w="1387" w:type="dxa"/>
            <w:gridSpan w:val="2"/>
          </w:tcPr>
          <w:p w14:paraId="16BDBAE4" w14:textId="77777777" w:rsidR="00B2050B" w:rsidRDefault="00B2050B" w:rsidP="00B2050B">
            <w:pPr>
              <w:jc w:val="both"/>
            </w:pPr>
            <w:r>
              <w:t>N</w:t>
            </w:r>
          </w:p>
        </w:tc>
      </w:tr>
      <w:tr w:rsidR="00B2050B" w14:paraId="54EA8544" w14:textId="77777777" w:rsidTr="00B2050B">
        <w:tc>
          <w:tcPr>
            <w:tcW w:w="6060" w:type="dxa"/>
            <w:gridSpan w:val="5"/>
            <w:shd w:val="clear" w:color="auto" w:fill="F7CAAC"/>
          </w:tcPr>
          <w:p w14:paraId="24450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3ED143" w14:textId="77777777" w:rsidR="00B2050B" w:rsidRDefault="00B2050B" w:rsidP="00B2050B">
            <w:pPr>
              <w:jc w:val="both"/>
              <w:rPr>
                <w:b/>
              </w:rPr>
            </w:pPr>
            <w:r>
              <w:rPr>
                <w:b/>
              </w:rPr>
              <w:t>typ prac. vztahu</w:t>
            </w:r>
          </w:p>
        </w:tc>
        <w:tc>
          <w:tcPr>
            <w:tcW w:w="2096" w:type="dxa"/>
            <w:gridSpan w:val="4"/>
            <w:shd w:val="clear" w:color="auto" w:fill="F7CAAC"/>
          </w:tcPr>
          <w:p w14:paraId="0FEEBD8D" w14:textId="77777777" w:rsidR="00B2050B" w:rsidRDefault="00B2050B" w:rsidP="00B2050B">
            <w:pPr>
              <w:jc w:val="both"/>
              <w:rPr>
                <w:b/>
              </w:rPr>
            </w:pPr>
            <w:r>
              <w:rPr>
                <w:b/>
              </w:rPr>
              <w:t>Rozsah</w:t>
            </w:r>
          </w:p>
        </w:tc>
      </w:tr>
      <w:tr w:rsidR="00B2050B" w14:paraId="41ACEB1A" w14:textId="77777777" w:rsidTr="00B2050B">
        <w:tc>
          <w:tcPr>
            <w:tcW w:w="6060" w:type="dxa"/>
            <w:gridSpan w:val="5"/>
          </w:tcPr>
          <w:p w14:paraId="440760A3" w14:textId="77777777" w:rsidR="00B2050B" w:rsidRDefault="00B2050B" w:rsidP="00B2050B">
            <w:pPr>
              <w:jc w:val="both"/>
            </w:pPr>
          </w:p>
        </w:tc>
        <w:tc>
          <w:tcPr>
            <w:tcW w:w="1703" w:type="dxa"/>
            <w:gridSpan w:val="2"/>
          </w:tcPr>
          <w:p w14:paraId="6A132C5F" w14:textId="77777777" w:rsidR="00B2050B" w:rsidRDefault="00B2050B" w:rsidP="00B2050B">
            <w:pPr>
              <w:jc w:val="both"/>
            </w:pPr>
          </w:p>
        </w:tc>
        <w:tc>
          <w:tcPr>
            <w:tcW w:w="2096" w:type="dxa"/>
            <w:gridSpan w:val="4"/>
          </w:tcPr>
          <w:p w14:paraId="7C9A2C93" w14:textId="77777777" w:rsidR="00B2050B" w:rsidRDefault="00B2050B" w:rsidP="00B2050B">
            <w:pPr>
              <w:jc w:val="both"/>
            </w:pPr>
          </w:p>
        </w:tc>
      </w:tr>
      <w:tr w:rsidR="00B2050B" w14:paraId="2C7483A8" w14:textId="77777777" w:rsidTr="00B2050B">
        <w:tc>
          <w:tcPr>
            <w:tcW w:w="6060" w:type="dxa"/>
            <w:gridSpan w:val="5"/>
          </w:tcPr>
          <w:p w14:paraId="21C42D46" w14:textId="77777777" w:rsidR="00B2050B" w:rsidRDefault="00B2050B" w:rsidP="00B2050B">
            <w:pPr>
              <w:jc w:val="both"/>
            </w:pPr>
          </w:p>
        </w:tc>
        <w:tc>
          <w:tcPr>
            <w:tcW w:w="1703" w:type="dxa"/>
            <w:gridSpan w:val="2"/>
          </w:tcPr>
          <w:p w14:paraId="7E098E53" w14:textId="77777777" w:rsidR="00B2050B" w:rsidRDefault="00B2050B" w:rsidP="00B2050B">
            <w:pPr>
              <w:jc w:val="both"/>
            </w:pPr>
          </w:p>
        </w:tc>
        <w:tc>
          <w:tcPr>
            <w:tcW w:w="2096" w:type="dxa"/>
            <w:gridSpan w:val="4"/>
          </w:tcPr>
          <w:p w14:paraId="4FA5F352" w14:textId="77777777" w:rsidR="00B2050B" w:rsidRDefault="00B2050B" w:rsidP="00B2050B">
            <w:pPr>
              <w:jc w:val="both"/>
            </w:pPr>
          </w:p>
        </w:tc>
      </w:tr>
      <w:tr w:rsidR="00B2050B" w14:paraId="24BF2063" w14:textId="77777777" w:rsidTr="00B2050B">
        <w:tc>
          <w:tcPr>
            <w:tcW w:w="6060" w:type="dxa"/>
            <w:gridSpan w:val="5"/>
          </w:tcPr>
          <w:p w14:paraId="0CEB88F8" w14:textId="77777777" w:rsidR="00B2050B" w:rsidRDefault="00B2050B" w:rsidP="00B2050B">
            <w:pPr>
              <w:jc w:val="both"/>
            </w:pPr>
          </w:p>
        </w:tc>
        <w:tc>
          <w:tcPr>
            <w:tcW w:w="1703" w:type="dxa"/>
            <w:gridSpan w:val="2"/>
          </w:tcPr>
          <w:p w14:paraId="42F249C4" w14:textId="77777777" w:rsidR="00B2050B" w:rsidRDefault="00B2050B" w:rsidP="00B2050B">
            <w:pPr>
              <w:jc w:val="both"/>
            </w:pPr>
          </w:p>
        </w:tc>
        <w:tc>
          <w:tcPr>
            <w:tcW w:w="2096" w:type="dxa"/>
            <w:gridSpan w:val="4"/>
          </w:tcPr>
          <w:p w14:paraId="6404BC77" w14:textId="77777777" w:rsidR="00B2050B" w:rsidRDefault="00B2050B" w:rsidP="00B2050B">
            <w:pPr>
              <w:jc w:val="both"/>
            </w:pPr>
          </w:p>
        </w:tc>
      </w:tr>
      <w:tr w:rsidR="00B2050B" w14:paraId="77667C26" w14:textId="77777777" w:rsidTr="00B2050B">
        <w:tc>
          <w:tcPr>
            <w:tcW w:w="6060" w:type="dxa"/>
            <w:gridSpan w:val="5"/>
          </w:tcPr>
          <w:p w14:paraId="534A32CE" w14:textId="77777777" w:rsidR="00B2050B" w:rsidRDefault="00B2050B" w:rsidP="00B2050B">
            <w:pPr>
              <w:jc w:val="both"/>
            </w:pPr>
          </w:p>
        </w:tc>
        <w:tc>
          <w:tcPr>
            <w:tcW w:w="1703" w:type="dxa"/>
            <w:gridSpan w:val="2"/>
          </w:tcPr>
          <w:p w14:paraId="608BF58E" w14:textId="77777777" w:rsidR="00B2050B" w:rsidRDefault="00B2050B" w:rsidP="00B2050B">
            <w:pPr>
              <w:jc w:val="both"/>
            </w:pPr>
          </w:p>
        </w:tc>
        <w:tc>
          <w:tcPr>
            <w:tcW w:w="2096" w:type="dxa"/>
            <w:gridSpan w:val="4"/>
          </w:tcPr>
          <w:p w14:paraId="745837ED" w14:textId="77777777" w:rsidR="00B2050B" w:rsidRDefault="00B2050B" w:rsidP="00B2050B">
            <w:pPr>
              <w:jc w:val="both"/>
            </w:pPr>
          </w:p>
        </w:tc>
      </w:tr>
      <w:tr w:rsidR="00B2050B" w14:paraId="2532D9DF" w14:textId="77777777" w:rsidTr="00B2050B">
        <w:tc>
          <w:tcPr>
            <w:tcW w:w="9859" w:type="dxa"/>
            <w:gridSpan w:val="11"/>
            <w:shd w:val="clear" w:color="auto" w:fill="F7CAAC"/>
          </w:tcPr>
          <w:p w14:paraId="31B5C42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B899C27" w14:textId="77777777" w:rsidTr="00B2050B">
        <w:trPr>
          <w:trHeight w:val="324"/>
        </w:trPr>
        <w:tc>
          <w:tcPr>
            <w:tcW w:w="9859" w:type="dxa"/>
            <w:gridSpan w:val="11"/>
            <w:tcBorders>
              <w:top w:val="nil"/>
            </w:tcBorders>
          </w:tcPr>
          <w:p w14:paraId="2ADD015A" w14:textId="77777777" w:rsidR="00B2050B" w:rsidRDefault="009F5228" w:rsidP="00B2050B">
            <w:pPr>
              <w:jc w:val="both"/>
            </w:pPr>
            <w:r w:rsidRPr="00A40E0A">
              <w:t>Logistics</w:t>
            </w:r>
            <w:r w:rsidR="00B2050B">
              <w:t xml:space="preserve"> – garant, přednášející (100%) </w:t>
            </w:r>
          </w:p>
        </w:tc>
      </w:tr>
      <w:tr w:rsidR="00B2050B" w14:paraId="38E49AB4" w14:textId="77777777" w:rsidTr="00B2050B">
        <w:tc>
          <w:tcPr>
            <w:tcW w:w="9859" w:type="dxa"/>
            <w:gridSpan w:val="11"/>
            <w:shd w:val="clear" w:color="auto" w:fill="F7CAAC"/>
          </w:tcPr>
          <w:p w14:paraId="693888CA" w14:textId="77777777" w:rsidR="00B2050B" w:rsidRDefault="00B2050B" w:rsidP="00B2050B">
            <w:pPr>
              <w:jc w:val="both"/>
            </w:pPr>
            <w:r>
              <w:rPr>
                <w:b/>
              </w:rPr>
              <w:t xml:space="preserve">Údaje o vzdělání na VŠ </w:t>
            </w:r>
          </w:p>
        </w:tc>
      </w:tr>
      <w:tr w:rsidR="00B2050B" w14:paraId="02C6C18D" w14:textId="77777777" w:rsidTr="00B2050B">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B2050B" w:rsidRPr="00470B8F" w14:paraId="75C4DC6E" w14:textId="77777777" w:rsidTr="00B2050B">
              <w:tc>
                <w:tcPr>
                  <w:tcW w:w="1314" w:type="dxa"/>
                  <w:shd w:val="clear" w:color="auto" w:fill="auto"/>
                </w:tcPr>
                <w:p w14:paraId="350FC5C1" w14:textId="77777777" w:rsidR="00B2050B" w:rsidRPr="0031440D" w:rsidRDefault="00B2050B" w:rsidP="00B2050B">
                  <w:pPr>
                    <w:pStyle w:val="Zkladntextodsazen31"/>
                    <w:ind w:left="0"/>
                    <w:rPr>
                      <w:sz w:val="20"/>
                      <w:rPrChange w:id="7276" w:author="Pavla Trefilová" w:date="2019-11-18T17:19:00Z">
                        <w:rPr>
                          <w:b/>
                          <w:sz w:val="20"/>
                        </w:rPr>
                      </w:rPrChange>
                    </w:rPr>
                  </w:pPr>
                  <w:r w:rsidRPr="0031440D">
                    <w:rPr>
                      <w:sz w:val="20"/>
                      <w:rPrChange w:id="7277" w:author="Pavla Trefilová" w:date="2019-11-18T17:19:00Z">
                        <w:rPr>
                          <w:b/>
                          <w:sz w:val="20"/>
                        </w:rPr>
                      </w:rPrChange>
                    </w:rPr>
                    <w:t>2003 – 2008</w:t>
                  </w:r>
                </w:p>
              </w:tc>
              <w:tc>
                <w:tcPr>
                  <w:tcW w:w="8363" w:type="dxa"/>
                  <w:shd w:val="clear" w:color="auto" w:fill="auto"/>
                </w:tcPr>
                <w:p w14:paraId="39225933" w14:textId="77777777" w:rsidR="00B2050B" w:rsidRPr="001F1464" w:rsidRDefault="00F94EDA" w:rsidP="001F1464">
                  <w:pPr>
                    <w:jc w:val="both"/>
                  </w:pPr>
                  <w:r w:rsidRPr="001F1464">
                    <w:t xml:space="preserve">Univerzita Tomáše Bati </w:t>
                  </w:r>
                  <w:r w:rsidR="00B2050B" w:rsidRPr="001F1464">
                    <w:t xml:space="preserve">ve Zlíně, Fakulta managementu a ekonomiky, doktorský studijní program Ekonomika a management, studijní obor Management a ekonomika </w:t>
                  </w:r>
                  <w:r w:rsidR="00B2050B" w:rsidRPr="00DB530D">
                    <w:rPr>
                      <w:bCs/>
                    </w:rPr>
                    <w:t>(Ph.D.)</w:t>
                  </w:r>
                </w:p>
              </w:tc>
            </w:tr>
            <w:tr w:rsidR="00B2050B" w:rsidRPr="00470B8F" w14:paraId="15B594D8" w14:textId="77777777" w:rsidTr="00B2050B">
              <w:tc>
                <w:tcPr>
                  <w:tcW w:w="1314" w:type="dxa"/>
                  <w:shd w:val="clear" w:color="auto" w:fill="auto"/>
                </w:tcPr>
                <w:p w14:paraId="1C495F2D" w14:textId="77777777" w:rsidR="00B2050B" w:rsidRPr="0031440D" w:rsidRDefault="00B2050B" w:rsidP="00B2050B">
                  <w:pPr>
                    <w:pStyle w:val="Zkladntextodsazen31"/>
                    <w:ind w:left="0"/>
                    <w:rPr>
                      <w:sz w:val="20"/>
                      <w:rPrChange w:id="7278" w:author="Pavla Trefilová" w:date="2019-11-18T17:19:00Z">
                        <w:rPr>
                          <w:b/>
                          <w:sz w:val="20"/>
                        </w:rPr>
                      </w:rPrChange>
                    </w:rPr>
                  </w:pPr>
                  <w:r w:rsidRPr="0031440D">
                    <w:rPr>
                      <w:sz w:val="20"/>
                      <w:rPrChange w:id="7279" w:author="Pavla Trefilová" w:date="2019-11-18T17:19:00Z">
                        <w:rPr>
                          <w:b/>
                          <w:sz w:val="20"/>
                        </w:rPr>
                      </w:rPrChange>
                    </w:rPr>
                    <w:t>2006</w:t>
                  </w:r>
                </w:p>
              </w:tc>
              <w:tc>
                <w:tcPr>
                  <w:tcW w:w="8363" w:type="dxa"/>
                  <w:shd w:val="clear" w:color="auto" w:fill="auto"/>
                </w:tcPr>
                <w:p w14:paraId="45D4F486" w14:textId="77777777" w:rsidR="00B2050B" w:rsidRPr="001F1464" w:rsidRDefault="00B2050B" w:rsidP="001F1464">
                  <w:pPr>
                    <w:jc w:val="both"/>
                  </w:pPr>
                  <w:r w:rsidRPr="001F1464">
                    <w:t xml:space="preserve">Západočeská univerzita v Plzni, Distanční vzdělávání, studijní program celoživotního vzdělávání Úvod do distančního vzdělávání - modul 1, modul </w:t>
                  </w:r>
                  <w:r w:rsidRPr="00DB530D">
                    <w:t>2 (tutor)</w:t>
                  </w:r>
                  <w:r w:rsidRPr="001F1464">
                    <w:t xml:space="preserve">    </w:t>
                  </w:r>
                </w:p>
              </w:tc>
            </w:tr>
            <w:tr w:rsidR="00B2050B" w:rsidRPr="00470B8F" w14:paraId="401E84B8" w14:textId="77777777" w:rsidTr="00DB530D">
              <w:trPr>
                <w:trHeight w:val="526"/>
              </w:trPr>
              <w:tc>
                <w:tcPr>
                  <w:tcW w:w="1314" w:type="dxa"/>
                  <w:shd w:val="clear" w:color="auto" w:fill="auto"/>
                </w:tcPr>
                <w:p w14:paraId="721BE5FA" w14:textId="77777777" w:rsidR="00B2050B" w:rsidRPr="0031440D" w:rsidRDefault="00B2050B" w:rsidP="00DB530D">
                  <w:pPr>
                    <w:pStyle w:val="Zkladntext21"/>
                    <w:rPr>
                      <w:rFonts w:ascii="Times New Roman" w:hAnsi="Times New Roman"/>
                      <w:sz w:val="20"/>
                      <w:rPrChange w:id="7280" w:author="Pavla Trefilová" w:date="2019-11-18T17:19:00Z">
                        <w:rPr>
                          <w:rFonts w:ascii="Times New Roman" w:hAnsi="Times New Roman"/>
                          <w:b/>
                          <w:sz w:val="20"/>
                        </w:rPr>
                      </w:rPrChange>
                    </w:rPr>
                  </w:pPr>
                  <w:r w:rsidRPr="0031440D">
                    <w:rPr>
                      <w:rFonts w:ascii="Times New Roman" w:hAnsi="Times New Roman"/>
                      <w:sz w:val="20"/>
                      <w:rPrChange w:id="7281" w:author="Pavla Trefilová" w:date="2019-11-18T17:19:00Z">
                        <w:rPr>
                          <w:rFonts w:ascii="Times New Roman" w:hAnsi="Times New Roman"/>
                          <w:b/>
                          <w:sz w:val="20"/>
                        </w:rPr>
                      </w:rPrChange>
                    </w:rPr>
                    <w:t>2004</w:t>
                  </w:r>
                </w:p>
                <w:p w14:paraId="33529AE9" w14:textId="77777777" w:rsidR="00B2050B" w:rsidRPr="0031440D" w:rsidRDefault="00B2050B" w:rsidP="00DB530D">
                  <w:pPr>
                    <w:pStyle w:val="Zkladntextodsazen31"/>
                    <w:spacing w:after="0"/>
                    <w:ind w:left="0"/>
                    <w:rPr>
                      <w:sz w:val="20"/>
                      <w:rPrChange w:id="7282" w:author="Pavla Trefilová" w:date="2019-11-18T17:19:00Z">
                        <w:rPr>
                          <w:b/>
                          <w:sz w:val="20"/>
                        </w:rPr>
                      </w:rPrChange>
                    </w:rPr>
                  </w:pPr>
                </w:p>
              </w:tc>
              <w:tc>
                <w:tcPr>
                  <w:tcW w:w="8363" w:type="dxa"/>
                  <w:shd w:val="clear" w:color="auto" w:fill="auto"/>
                </w:tcPr>
                <w:p w14:paraId="030DB67D" w14:textId="77777777" w:rsidR="00B2050B" w:rsidRPr="001F1464" w:rsidRDefault="00B2050B" w:rsidP="00DB530D">
                  <w:pPr>
                    <w:jc w:val="both"/>
                  </w:pPr>
                  <w:r w:rsidRPr="001F1464">
                    <w:t xml:space="preserve">Univerzita Palackého v Olomouci, </w:t>
                  </w:r>
                  <w:r w:rsidRPr="001F1464">
                    <w:rPr>
                      <w:bCs/>
                    </w:rPr>
                    <w:t>Centrum distančního vzdělávání, studijní obor Distanční minimum</w:t>
                  </w:r>
                  <w:r w:rsidRPr="001F1464">
                    <w:rPr>
                      <w:b/>
                      <w:bCs/>
                    </w:rPr>
                    <w:t xml:space="preserve"> </w:t>
                  </w:r>
                  <w:r w:rsidRPr="00DB530D">
                    <w:rPr>
                      <w:bCs/>
                    </w:rPr>
                    <w:t>(tutor)</w:t>
                  </w:r>
                </w:p>
              </w:tc>
            </w:tr>
            <w:tr w:rsidR="00B2050B" w:rsidRPr="00470B8F" w14:paraId="53E4A64E" w14:textId="77777777" w:rsidTr="00B2050B">
              <w:tc>
                <w:tcPr>
                  <w:tcW w:w="1314" w:type="dxa"/>
                  <w:shd w:val="clear" w:color="auto" w:fill="auto"/>
                </w:tcPr>
                <w:p w14:paraId="6DD6603C" w14:textId="77777777" w:rsidR="00B2050B" w:rsidRPr="0031440D" w:rsidRDefault="00B2050B" w:rsidP="00B2050B">
                  <w:pPr>
                    <w:pStyle w:val="Zkladntextodsazen31"/>
                    <w:ind w:left="0"/>
                    <w:rPr>
                      <w:sz w:val="20"/>
                      <w:rPrChange w:id="7283" w:author="Pavla Trefilová" w:date="2019-11-18T17:19:00Z">
                        <w:rPr>
                          <w:b/>
                          <w:sz w:val="20"/>
                        </w:rPr>
                      </w:rPrChange>
                    </w:rPr>
                  </w:pPr>
                  <w:r w:rsidRPr="0031440D">
                    <w:rPr>
                      <w:sz w:val="20"/>
                      <w:rPrChange w:id="7284" w:author="Pavla Trefilová" w:date="2019-11-18T17:19:00Z">
                        <w:rPr>
                          <w:b/>
                          <w:sz w:val="20"/>
                        </w:rPr>
                      </w:rPrChange>
                    </w:rPr>
                    <w:t>2001 – 2003</w:t>
                  </w:r>
                </w:p>
              </w:tc>
              <w:tc>
                <w:tcPr>
                  <w:tcW w:w="8363" w:type="dxa"/>
                  <w:shd w:val="clear" w:color="auto" w:fill="auto"/>
                </w:tcPr>
                <w:p w14:paraId="5436C306" w14:textId="77777777" w:rsidR="00B2050B" w:rsidRPr="001F1464" w:rsidRDefault="00B2050B" w:rsidP="001F1464">
                  <w:pPr>
                    <w:jc w:val="both"/>
                  </w:pPr>
                  <w:r w:rsidRPr="001F1464">
                    <w:t>Univerzita Tomáše Bati ve Zlíně, Fakulta managementu a ekonomiky, magisterský studijní program Ekonomika a management, studijní obor Průmyslové inženýrství</w:t>
                  </w:r>
                  <w:r w:rsidRPr="001F1464">
                    <w:rPr>
                      <w:bCs/>
                    </w:rPr>
                    <w:t xml:space="preserve"> </w:t>
                  </w:r>
                  <w:r w:rsidRPr="00DB530D">
                    <w:rPr>
                      <w:bCs/>
                    </w:rPr>
                    <w:t>(Ing.)</w:t>
                  </w:r>
                </w:p>
              </w:tc>
            </w:tr>
            <w:tr w:rsidR="00B2050B" w:rsidRPr="00470B8F" w14:paraId="658F000F" w14:textId="77777777" w:rsidTr="00B2050B">
              <w:tc>
                <w:tcPr>
                  <w:tcW w:w="1314" w:type="dxa"/>
                  <w:shd w:val="clear" w:color="auto" w:fill="auto"/>
                </w:tcPr>
                <w:p w14:paraId="05CCD21C" w14:textId="77777777" w:rsidR="00B2050B" w:rsidRPr="0031440D" w:rsidRDefault="00B2050B" w:rsidP="00B2050B">
                  <w:pPr>
                    <w:pStyle w:val="Zkladntextodsazen31"/>
                    <w:ind w:left="0"/>
                    <w:rPr>
                      <w:sz w:val="20"/>
                      <w:rPrChange w:id="7285" w:author="Pavla Trefilová" w:date="2019-11-18T17:19:00Z">
                        <w:rPr>
                          <w:b/>
                          <w:sz w:val="20"/>
                        </w:rPr>
                      </w:rPrChange>
                    </w:rPr>
                  </w:pPr>
                  <w:r w:rsidRPr="0031440D">
                    <w:rPr>
                      <w:sz w:val="20"/>
                      <w:rPrChange w:id="7286" w:author="Pavla Trefilová" w:date="2019-11-18T17:19:00Z">
                        <w:rPr>
                          <w:b/>
                          <w:sz w:val="20"/>
                        </w:rPr>
                      </w:rPrChange>
                    </w:rPr>
                    <w:t>1998 – 2001</w:t>
                  </w:r>
                </w:p>
              </w:tc>
              <w:tc>
                <w:tcPr>
                  <w:tcW w:w="8363" w:type="dxa"/>
                  <w:shd w:val="clear" w:color="auto" w:fill="auto"/>
                </w:tcPr>
                <w:p w14:paraId="1DA5327F" w14:textId="77777777" w:rsidR="00B2050B" w:rsidRPr="001F1464" w:rsidRDefault="00B2050B" w:rsidP="001F1464">
                  <w:pPr>
                    <w:jc w:val="both"/>
                    <w:rPr>
                      <w:b/>
                      <w:bCs/>
                    </w:rPr>
                  </w:pPr>
                  <w:r w:rsidRPr="001F1464">
                    <w:t xml:space="preserve">Vysoké učení technické v Brně (1. ledna 2001 zřízena Univerzita Tomáše Bati ve Zlíně), Fakulta managementu a ekonomiky ve Zlíně, bakalářský studijní program Ekonomika a management, studijní obor Management a </w:t>
                  </w:r>
                  <w:r w:rsidRPr="00DB530D">
                    <w:t xml:space="preserve">ekonomika </w:t>
                  </w:r>
                  <w:r w:rsidRPr="00DB530D">
                    <w:rPr>
                      <w:bCs/>
                    </w:rPr>
                    <w:t>(Bc.)</w:t>
                  </w:r>
                </w:p>
              </w:tc>
            </w:tr>
          </w:tbl>
          <w:p w14:paraId="3A023C0E" w14:textId="77777777" w:rsidR="00B2050B" w:rsidRDefault="00B2050B" w:rsidP="00B2050B">
            <w:pPr>
              <w:jc w:val="both"/>
              <w:rPr>
                <w:b/>
              </w:rPr>
            </w:pPr>
          </w:p>
        </w:tc>
      </w:tr>
      <w:tr w:rsidR="00B2050B" w14:paraId="6648E821" w14:textId="77777777" w:rsidTr="00B2050B">
        <w:tc>
          <w:tcPr>
            <w:tcW w:w="9859" w:type="dxa"/>
            <w:gridSpan w:val="11"/>
            <w:shd w:val="clear" w:color="auto" w:fill="F7CAAC"/>
          </w:tcPr>
          <w:p w14:paraId="1DFBF73F" w14:textId="77777777" w:rsidR="00B2050B" w:rsidRDefault="00B2050B" w:rsidP="00B2050B">
            <w:pPr>
              <w:jc w:val="both"/>
              <w:rPr>
                <w:b/>
              </w:rPr>
            </w:pPr>
            <w:r>
              <w:rPr>
                <w:b/>
              </w:rPr>
              <w:t>Údaje o odborném působení od absolvování VŠ</w:t>
            </w:r>
          </w:p>
        </w:tc>
      </w:tr>
      <w:tr w:rsidR="00B2050B" w14:paraId="52F77366" w14:textId="77777777" w:rsidTr="00B2050B">
        <w:trPr>
          <w:trHeight w:val="440"/>
        </w:trPr>
        <w:tc>
          <w:tcPr>
            <w:tcW w:w="9859" w:type="dxa"/>
            <w:gridSpan w:val="11"/>
          </w:tcPr>
          <w:p w14:paraId="15FE2C55" w14:textId="77777777" w:rsidR="00B2050B" w:rsidRDefault="00B2050B" w:rsidP="00B2050B">
            <w:pPr>
              <w:jc w:val="both"/>
            </w:pPr>
            <w:r w:rsidRPr="0031440D">
              <w:rPr>
                <w:rPrChange w:id="7287" w:author="Pavla Trefilová" w:date="2019-11-18T17:19:00Z">
                  <w:rPr>
                    <w:b/>
                  </w:rPr>
                </w:rPrChange>
              </w:rPr>
              <w:t>9/2006 – dosud</w:t>
            </w:r>
            <w:r w:rsidRPr="008E0197">
              <w:rPr>
                <w:bCs/>
              </w:rPr>
              <w:t>:</w:t>
            </w:r>
            <w:r>
              <w:t xml:space="preserve"> UTB ve Zlíně, Fakulta managementu a ekonomiky, akademický pracovník</w:t>
            </w:r>
          </w:p>
        </w:tc>
      </w:tr>
      <w:tr w:rsidR="00B2050B" w14:paraId="41D7B10C" w14:textId="77777777" w:rsidTr="00B2050B">
        <w:trPr>
          <w:trHeight w:val="250"/>
        </w:trPr>
        <w:tc>
          <w:tcPr>
            <w:tcW w:w="9859" w:type="dxa"/>
            <w:gridSpan w:val="11"/>
            <w:shd w:val="clear" w:color="auto" w:fill="F7CAAC"/>
          </w:tcPr>
          <w:p w14:paraId="7A12E492" w14:textId="77777777" w:rsidR="00B2050B" w:rsidRDefault="00B2050B" w:rsidP="00B2050B">
            <w:pPr>
              <w:jc w:val="both"/>
            </w:pPr>
            <w:r>
              <w:rPr>
                <w:b/>
              </w:rPr>
              <w:t>Zkušenosti s vedením kvalifikačních a rigorózních prací</w:t>
            </w:r>
          </w:p>
        </w:tc>
      </w:tr>
      <w:tr w:rsidR="00B2050B" w14:paraId="18DE568D" w14:textId="77777777" w:rsidTr="00B2050B">
        <w:trPr>
          <w:trHeight w:val="307"/>
        </w:trPr>
        <w:tc>
          <w:tcPr>
            <w:tcW w:w="9859" w:type="dxa"/>
            <w:gridSpan w:val="11"/>
          </w:tcPr>
          <w:p w14:paraId="3DCCCCCA" w14:textId="77777777" w:rsidR="003B21FF" w:rsidRDefault="003B21FF" w:rsidP="003B21FF">
            <w:pPr>
              <w:jc w:val="both"/>
            </w:pPr>
            <w:r>
              <w:t>Počet vedených bakalářských prací – 6</w:t>
            </w:r>
          </w:p>
          <w:p w14:paraId="0AAFE484" w14:textId="74D93573" w:rsidR="00B2050B" w:rsidRDefault="003B21FF" w:rsidP="003B21FF">
            <w:pPr>
              <w:jc w:val="both"/>
            </w:pPr>
            <w:r>
              <w:t>Počet vedených diplomových prací – 46</w:t>
            </w:r>
          </w:p>
        </w:tc>
      </w:tr>
      <w:tr w:rsidR="00B2050B" w14:paraId="6E3719F3" w14:textId="77777777" w:rsidTr="00B2050B">
        <w:trPr>
          <w:cantSplit/>
        </w:trPr>
        <w:tc>
          <w:tcPr>
            <w:tcW w:w="3347" w:type="dxa"/>
            <w:gridSpan w:val="2"/>
            <w:tcBorders>
              <w:top w:val="single" w:sz="12" w:space="0" w:color="auto"/>
            </w:tcBorders>
            <w:shd w:val="clear" w:color="auto" w:fill="F7CAAC"/>
          </w:tcPr>
          <w:p w14:paraId="24AB145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386B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E7C0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38558F" w14:textId="77777777" w:rsidR="00B2050B" w:rsidRDefault="00B2050B" w:rsidP="00B2050B">
            <w:pPr>
              <w:jc w:val="both"/>
              <w:rPr>
                <w:b/>
              </w:rPr>
            </w:pPr>
            <w:r>
              <w:rPr>
                <w:b/>
              </w:rPr>
              <w:t>Ohlasy publikací</w:t>
            </w:r>
          </w:p>
        </w:tc>
      </w:tr>
      <w:tr w:rsidR="00B2050B" w14:paraId="1AED1D47" w14:textId="77777777" w:rsidTr="00B2050B">
        <w:trPr>
          <w:cantSplit/>
        </w:trPr>
        <w:tc>
          <w:tcPr>
            <w:tcW w:w="3347" w:type="dxa"/>
            <w:gridSpan w:val="2"/>
          </w:tcPr>
          <w:p w14:paraId="52EB78A9" w14:textId="77777777" w:rsidR="00B2050B" w:rsidRDefault="00B2050B" w:rsidP="00B2050B">
            <w:pPr>
              <w:jc w:val="both"/>
            </w:pPr>
          </w:p>
        </w:tc>
        <w:tc>
          <w:tcPr>
            <w:tcW w:w="2245" w:type="dxa"/>
            <w:gridSpan w:val="2"/>
          </w:tcPr>
          <w:p w14:paraId="2E80CF20" w14:textId="77777777" w:rsidR="00B2050B" w:rsidRDefault="00B2050B" w:rsidP="00B2050B">
            <w:pPr>
              <w:jc w:val="both"/>
            </w:pPr>
          </w:p>
        </w:tc>
        <w:tc>
          <w:tcPr>
            <w:tcW w:w="2248" w:type="dxa"/>
            <w:gridSpan w:val="4"/>
            <w:tcBorders>
              <w:right w:val="single" w:sz="12" w:space="0" w:color="auto"/>
            </w:tcBorders>
          </w:tcPr>
          <w:p w14:paraId="1E96CF66" w14:textId="77777777" w:rsidR="00B2050B" w:rsidRDefault="00B2050B" w:rsidP="00B2050B">
            <w:pPr>
              <w:jc w:val="both"/>
            </w:pPr>
          </w:p>
        </w:tc>
        <w:tc>
          <w:tcPr>
            <w:tcW w:w="632" w:type="dxa"/>
            <w:tcBorders>
              <w:left w:val="single" w:sz="12" w:space="0" w:color="auto"/>
            </w:tcBorders>
            <w:shd w:val="clear" w:color="auto" w:fill="F7CAAC"/>
          </w:tcPr>
          <w:p w14:paraId="1A9F4E8E" w14:textId="77777777" w:rsidR="00B2050B" w:rsidRDefault="00B2050B" w:rsidP="00B2050B">
            <w:pPr>
              <w:jc w:val="both"/>
            </w:pPr>
            <w:r>
              <w:rPr>
                <w:b/>
              </w:rPr>
              <w:t>WOS</w:t>
            </w:r>
          </w:p>
        </w:tc>
        <w:tc>
          <w:tcPr>
            <w:tcW w:w="693" w:type="dxa"/>
            <w:shd w:val="clear" w:color="auto" w:fill="F7CAAC"/>
          </w:tcPr>
          <w:p w14:paraId="6C955089" w14:textId="77777777" w:rsidR="00B2050B" w:rsidRDefault="00B2050B" w:rsidP="00B2050B">
            <w:pPr>
              <w:jc w:val="both"/>
              <w:rPr>
                <w:sz w:val="18"/>
              </w:rPr>
            </w:pPr>
            <w:r>
              <w:rPr>
                <w:b/>
                <w:sz w:val="18"/>
              </w:rPr>
              <w:t>Scopus</w:t>
            </w:r>
          </w:p>
        </w:tc>
        <w:tc>
          <w:tcPr>
            <w:tcW w:w="694" w:type="dxa"/>
            <w:shd w:val="clear" w:color="auto" w:fill="F7CAAC"/>
          </w:tcPr>
          <w:p w14:paraId="373F8564" w14:textId="77777777" w:rsidR="00B2050B" w:rsidRDefault="00B2050B" w:rsidP="00B2050B">
            <w:pPr>
              <w:jc w:val="both"/>
            </w:pPr>
            <w:r>
              <w:rPr>
                <w:b/>
                <w:sz w:val="18"/>
              </w:rPr>
              <w:t>ostatní</w:t>
            </w:r>
          </w:p>
        </w:tc>
      </w:tr>
      <w:tr w:rsidR="00B2050B" w14:paraId="02E57F16" w14:textId="77777777" w:rsidTr="00B2050B">
        <w:trPr>
          <w:cantSplit/>
          <w:trHeight w:val="70"/>
        </w:trPr>
        <w:tc>
          <w:tcPr>
            <w:tcW w:w="3347" w:type="dxa"/>
            <w:gridSpan w:val="2"/>
            <w:shd w:val="clear" w:color="auto" w:fill="F7CAAC"/>
          </w:tcPr>
          <w:p w14:paraId="1588FF5E" w14:textId="77777777" w:rsidR="00B2050B" w:rsidRDefault="00B2050B" w:rsidP="00B2050B">
            <w:pPr>
              <w:jc w:val="both"/>
            </w:pPr>
            <w:r>
              <w:rPr>
                <w:b/>
              </w:rPr>
              <w:t>Obor jmenovacího řízení</w:t>
            </w:r>
          </w:p>
        </w:tc>
        <w:tc>
          <w:tcPr>
            <w:tcW w:w="2245" w:type="dxa"/>
            <w:gridSpan w:val="2"/>
            <w:shd w:val="clear" w:color="auto" w:fill="F7CAAC"/>
          </w:tcPr>
          <w:p w14:paraId="43B97311"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C803CAD"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EA48919" w14:textId="4BE47556" w:rsidR="00B2050B" w:rsidRDefault="003B21FF" w:rsidP="003B21FF">
            <w:pPr>
              <w:jc w:val="center"/>
              <w:rPr>
                <w:b/>
              </w:rPr>
            </w:pPr>
            <w:r>
              <w:rPr>
                <w:b/>
              </w:rPr>
              <w:t>0</w:t>
            </w:r>
          </w:p>
        </w:tc>
        <w:tc>
          <w:tcPr>
            <w:tcW w:w="693" w:type="dxa"/>
            <w:vMerge w:val="restart"/>
          </w:tcPr>
          <w:p w14:paraId="292C4C2A" w14:textId="52B9ABF8" w:rsidR="00B2050B" w:rsidRDefault="003B21FF" w:rsidP="00B2050B">
            <w:pPr>
              <w:jc w:val="center"/>
              <w:rPr>
                <w:b/>
              </w:rPr>
            </w:pPr>
            <w:r>
              <w:rPr>
                <w:b/>
              </w:rPr>
              <w:t>0</w:t>
            </w:r>
          </w:p>
        </w:tc>
        <w:tc>
          <w:tcPr>
            <w:tcW w:w="694" w:type="dxa"/>
            <w:vMerge w:val="restart"/>
          </w:tcPr>
          <w:p w14:paraId="2372B70F" w14:textId="77777777" w:rsidR="00B2050B" w:rsidRDefault="00B2050B" w:rsidP="00B2050B">
            <w:pPr>
              <w:jc w:val="center"/>
              <w:rPr>
                <w:b/>
              </w:rPr>
            </w:pPr>
            <w:r>
              <w:rPr>
                <w:b/>
              </w:rPr>
              <w:t>14</w:t>
            </w:r>
          </w:p>
        </w:tc>
      </w:tr>
      <w:tr w:rsidR="00B2050B" w14:paraId="67164A98" w14:textId="77777777" w:rsidTr="00B2050B">
        <w:trPr>
          <w:trHeight w:val="205"/>
        </w:trPr>
        <w:tc>
          <w:tcPr>
            <w:tcW w:w="3347" w:type="dxa"/>
            <w:gridSpan w:val="2"/>
          </w:tcPr>
          <w:p w14:paraId="39493128" w14:textId="77777777" w:rsidR="00B2050B" w:rsidRDefault="00B2050B" w:rsidP="00B2050B">
            <w:pPr>
              <w:jc w:val="both"/>
            </w:pPr>
          </w:p>
        </w:tc>
        <w:tc>
          <w:tcPr>
            <w:tcW w:w="2245" w:type="dxa"/>
            <w:gridSpan w:val="2"/>
          </w:tcPr>
          <w:p w14:paraId="47EF8DEB" w14:textId="77777777" w:rsidR="00B2050B" w:rsidRDefault="00B2050B" w:rsidP="00B2050B">
            <w:pPr>
              <w:jc w:val="both"/>
            </w:pPr>
          </w:p>
        </w:tc>
        <w:tc>
          <w:tcPr>
            <w:tcW w:w="2248" w:type="dxa"/>
            <w:gridSpan w:val="4"/>
            <w:tcBorders>
              <w:right w:val="single" w:sz="12" w:space="0" w:color="auto"/>
            </w:tcBorders>
          </w:tcPr>
          <w:p w14:paraId="4C245EAA" w14:textId="77777777" w:rsidR="00B2050B" w:rsidRDefault="00B2050B" w:rsidP="00B2050B">
            <w:pPr>
              <w:jc w:val="both"/>
            </w:pPr>
          </w:p>
        </w:tc>
        <w:tc>
          <w:tcPr>
            <w:tcW w:w="632" w:type="dxa"/>
            <w:vMerge/>
            <w:tcBorders>
              <w:left w:val="single" w:sz="12" w:space="0" w:color="auto"/>
            </w:tcBorders>
            <w:vAlign w:val="center"/>
          </w:tcPr>
          <w:p w14:paraId="2A5087FC" w14:textId="77777777" w:rsidR="00B2050B" w:rsidRDefault="00B2050B" w:rsidP="00B2050B">
            <w:pPr>
              <w:rPr>
                <w:b/>
              </w:rPr>
            </w:pPr>
          </w:p>
        </w:tc>
        <w:tc>
          <w:tcPr>
            <w:tcW w:w="693" w:type="dxa"/>
            <w:vMerge/>
            <w:vAlign w:val="center"/>
          </w:tcPr>
          <w:p w14:paraId="6E7D9B6C" w14:textId="77777777" w:rsidR="00B2050B" w:rsidRDefault="00B2050B" w:rsidP="00B2050B">
            <w:pPr>
              <w:rPr>
                <w:b/>
              </w:rPr>
            </w:pPr>
          </w:p>
        </w:tc>
        <w:tc>
          <w:tcPr>
            <w:tcW w:w="694" w:type="dxa"/>
            <w:vMerge/>
            <w:vAlign w:val="center"/>
          </w:tcPr>
          <w:p w14:paraId="63C06602" w14:textId="77777777" w:rsidR="00B2050B" w:rsidRDefault="00B2050B" w:rsidP="00B2050B">
            <w:pPr>
              <w:rPr>
                <w:b/>
              </w:rPr>
            </w:pPr>
          </w:p>
        </w:tc>
      </w:tr>
      <w:tr w:rsidR="00B2050B" w14:paraId="5D1F7B93" w14:textId="77777777" w:rsidTr="00B2050B">
        <w:tc>
          <w:tcPr>
            <w:tcW w:w="9859" w:type="dxa"/>
            <w:gridSpan w:val="11"/>
            <w:shd w:val="clear" w:color="auto" w:fill="F7CAAC"/>
          </w:tcPr>
          <w:p w14:paraId="5D388A5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F751454" w14:textId="77777777" w:rsidTr="00B2050B">
        <w:trPr>
          <w:trHeight w:val="2347"/>
        </w:trPr>
        <w:tc>
          <w:tcPr>
            <w:tcW w:w="9859" w:type="dxa"/>
            <w:gridSpan w:val="11"/>
          </w:tcPr>
          <w:p w14:paraId="1BD4A60C" w14:textId="77777777" w:rsidR="00B2050B" w:rsidRPr="001E1998" w:rsidRDefault="00B2050B" w:rsidP="00B2050B">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47F2E690" w14:textId="77777777" w:rsidR="00B2050B" w:rsidRPr="001E1998" w:rsidRDefault="00B2050B" w:rsidP="00B2050B">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Pr>
                <w:szCs w:val="18"/>
              </w:rPr>
              <w:t xml:space="preserve"> (50%)</w:t>
            </w:r>
            <w:r w:rsidRPr="001E1998">
              <w:rPr>
                <w:szCs w:val="18"/>
              </w:rPr>
              <w:t xml:space="preserve">. </w:t>
            </w:r>
          </w:p>
          <w:p w14:paraId="5E7BD3B1" w14:textId="380739B6" w:rsidR="00B2050B" w:rsidRPr="001E1998" w:rsidRDefault="00B2050B" w:rsidP="00B2050B">
            <w:pPr>
              <w:jc w:val="both"/>
              <w:rPr>
                <w:szCs w:val="18"/>
              </w:rPr>
            </w:pPr>
            <w:r w:rsidRPr="001E1998">
              <w:rPr>
                <w:szCs w:val="18"/>
              </w:rPr>
              <w:t xml:space="preserve"> </w:t>
            </w:r>
          </w:p>
        </w:tc>
      </w:tr>
      <w:tr w:rsidR="00B2050B" w14:paraId="774188E5" w14:textId="77777777" w:rsidTr="00B2050B">
        <w:trPr>
          <w:trHeight w:val="218"/>
        </w:trPr>
        <w:tc>
          <w:tcPr>
            <w:tcW w:w="9859" w:type="dxa"/>
            <w:gridSpan w:val="11"/>
            <w:shd w:val="clear" w:color="auto" w:fill="F7CAAC"/>
          </w:tcPr>
          <w:p w14:paraId="5999AAFD" w14:textId="77777777" w:rsidR="00B2050B" w:rsidRDefault="00B2050B" w:rsidP="00B2050B">
            <w:pPr>
              <w:rPr>
                <w:b/>
              </w:rPr>
            </w:pPr>
            <w:r>
              <w:rPr>
                <w:b/>
              </w:rPr>
              <w:t>Působení v zahraničí</w:t>
            </w:r>
          </w:p>
        </w:tc>
      </w:tr>
      <w:tr w:rsidR="00B2050B" w14:paraId="79D2B007" w14:textId="77777777" w:rsidTr="00B2050B">
        <w:trPr>
          <w:trHeight w:val="328"/>
        </w:trPr>
        <w:tc>
          <w:tcPr>
            <w:tcW w:w="9859" w:type="dxa"/>
            <w:gridSpan w:val="11"/>
          </w:tcPr>
          <w:p w14:paraId="282DA2FE" w14:textId="77777777" w:rsidR="00B2050B" w:rsidRDefault="00B2050B" w:rsidP="00B2050B">
            <w:pPr>
              <w:rPr>
                <w:b/>
              </w:rPr>
            </w:pPr>
          </w:p>
        </w:tc>
      </w:tr>
      <w:tr w:rsidR="00B2050B" w14:paraId="51C16568" w14:textId="77777777" w:rsidTr="00B2050B">
        <w:trPr>
          <w:cantSplit/>
          <w:trHeight w:val="290"/>
        </w:trPr>
        <w:tc>
          <w:tcPr>
            <w:tcW w:w="2518" w:type="dxa"/>
            <w:shd w:val="clear" w:color="auto" w:fill="F7CAAC"/>
          </w:tcPr>
          <w:p w14:paraId="22B800DE" w14:textId="77777777" w:rsidR="00B2050B" w:rsidRDefault="00B2050B" w:rsidP="00B2050B">
            <w:pPr>
              <w:jc w:val="both"/>
              <w:rPr>
                <w:b/>
              </w:rPr>
            </w:pPr>
            <w:r>
              <w:rPr>
                <w:b/>
              </w:rPr>
              <w:t xml:space="preserve">Podpis </w:t>
            </w:r>
          </w:p>
        </w:tc>
        <w:tc>
          <w:tcPr>
            <w:tcW w:w="4536" w:type="dxa"/>
            <w:gridSpan w:val="5"/>
          </w:tcPr>
          <w:p w14:paraId="08061619" w14:textId="77777777" w:rsidR="00B2050B" w:rsidRDefault="00B2050B" w:rsidP="00B2050B">
            <w:pPr>
              <w:jc w:val="both"/>
            </w:pPr>
          </w:p>
        </w:tc>
        <w:tc>
          <w:tcPr>
            <w:tcW w:w="786" w:type="dxa"/>
            <w:gridSpan w:val="2"/>
            <w:shd w:val="clear" w:color="auto" w:fill="F7CAAC"/>
          </w:tcPr>
          <w:p w14:paraId="6C8A8190" w14:textId="77777777" w:rsidR="00B2050B" w:rsidRDefault="00B2050B" w:rsidP="00B2050B">
            <w:pPr>
              <w:jc w:val="both"/>
            </w:pPr>
            <w:r>
              <w:rPr>
                <w:b/>
              </w:rPr>
              <w:t>datum</w:t>
            </w:r>
          </w:p>
        </w:tc>
        <w:tc>
          <w:tcPr>
            <w:tcW w:w="2019" w:type="dxa"/>
            <w:gridSpan w:val="3"/>
          </w:tcPr>
          <w:p w14:paraId="18997244" w14:textId="77777777" w:rsidR="00B2050B" w:rsidRDefault="00B2050B" w:rsidP="00B2050B">
            <w:pPr>
              <w:jc w:val="both"/>
            </w:pPr>
          </w:p>
        </w:tc>
      </w:tr>
    </w:tbl>
    <w:p w14:paraId="035C244C" w14:textId="77777777" w:rsidR="00B2050B" w:rsidRDefault="00B2050B" w:rsidP="00B2050B"/>
    <w:p w14:paraId="00E91F1A" w14:textId="77777777" w:rsidR="00B2050B" w:rsidRDefault="00B2050B" w:rsidP="00B2050B">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7288" w:author="Pavla Trefilová" w:date="2019-11-18T17:19: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1703"/>
        <w:gridCol w:w="2365"/>
        <w:gridCol w:w="661"/>
        <w:gridCol w:w="865"/>
        <w:gridCol w:w="319"/>
        <w:gridCol w:w="1220"/>
        <w:gridCol w:w="520"/>
        <w:gridCol w:w="195"/>
        <w:gridCol w:w="325"/>
        <w:gridCol w:w="203"/>
        <w:gridCol w:w="520"/>
        <w:gridCol w:w="963"/>
        <w:tblGridChange w:id="7289">
          <w:tblGrid>
            <w:gridCol w:w="79"/>
            <w:gridCol w:w="1624"/>
            <w:gridCol w:w="894"/>
            <w:gridCol w:w="1471"/>
            <w:gridCol w:w="661"/>
            <w:gridCol w:w="865"/>
            <w:gridCol w:w="319"/>
            <w:gridCol w:w="1220"/>
            <w:gridCol w:w="520"/>
            <w:gridCol w:w="195"/>
            <w:gridCol w:w="325"/>
            <w:gridCol w:w="203"/>
            <w:gridCol w:w="520"/>
            <w:gridCol w:w="963"/>
            <w:gridCol w:w="79"/>
          </w:tblGrid>
        </w:tblGridChange>
      </w:tblGrid>
      <w:tr w:rsidR="00B76D0F" w:rsidRPr="00B76D0F" w14:paraId="7894FCC0" w14:textId="77777777" w:rsidTr="00B76D0F">
        <w:trPr>
          <w:trPrChange w:id="7290" w:author="Pavla Trefilová" w:date="2019-11-18T17:19:00Z">
            <w:trPr>
              <w:gridBefore w:val="1"/>
            </w:trPr>
          </w:trPrChange>
        </w:trPr>
        <w:tc>
          <w:tcPr>
            <w:tcW w:w="9859" w:type="dxa"/>
            <w:gridSpan w:val="12"/>
            <w:tcBorders>
              <w:bottom w:val="double" w:sz="4" w:space="0" w:color="auto"/>
            </w:tcBorders>
            <w:shd w:val="clear" w:color="auto" w:fill="BDD6EE"/>
            <w:tcPrChange w:id="7291" w:author="Pavla Trefilová" w:date="2019-11-18T17:19:00Z">
              <w:tcPr>
                <w:tcW w:w="9859" w:type="dxa"/>
                <w:gridSpan w:val="14"/>
                <w:tcBorders>
                  <w:bottom w:val="double" w:sz="4" w:space="0" w:color="auto"/>
                </w:tcBorders>
                <w:shd w:val="clear" w:color="auto" w:fill="BDD6EE"/>
              </w:tcPr>
            </w:tcPrChange>
          </w:tcPr>
          <w:p w14:paraId="4E0D8ADC" w14:textId="77777777" w:rsidR="00B76D0F" w:rsidRPr="00B76D0F" w:rsidRDefault="00B76D0F" w:rsidP="00B76D0F">
            <w:pPr>
              <w:jc w:val="both"/>
              <w:rPr>
                <w:b/>
                <w:sz w:val="28"/>
              </w:rPr>
            </w:pPr>
            <w:r w:rsidRPr="00B76D0F">
              <w:rPr>
                <w:b/>
                <w:sz w:val="28"/>
              </w:rPr>
              <w:lastRenderedPageBreak/>
              <w:t>C-I – Personální zabezpečení</w:t>
            </w:r>
          </w:p>
        </w:tc>
      </w:tr>
      <w:tr w:rsidR="00B76D0F" w:rsidRPr="00B76D0F" w14:paraId="290AAE7C" w14:textId="77777777" w:rsidTr="00B76D0F">
        <w:trPr>
          <w:trPrChange w:id="7292" w:author="Pavla Trefilová" w:date="2019-11-18T17:19:00Z">
            <w:trPr>
              <w:gridBefore w:val="1"/>
            </w:trPr>
          </w:trPrChange>
        </w:trPr>
        <w:tc>
          <w:tcPr>
            <w:tcW w:w="2518" w:type="dxa"/>
            <w:tcBorders>
              <w:top w:val="double" w:sz="4" w:space="0" w:color="auto"/>
            </w:tcBorders>
            <w:shd w:val="clear" w:color="auto" w:fill="F7CAAC"/>
            <w:tcPrChange w:id="7293" w:author="Pavla Trefilová" w:date="2019-11-18T17:19:00Z">
              <w:tcPr>
                <w:tcW w:w="2518" w:type="dxa"/>
                <w:gridSpan w:val="2"/>
                <w:tcBorders>
                  <w:top w:val="double" w:sz="4" w:space="0" w:color="auto"/>
                </w:tcBorders>
                <w:shd w:val="clear" w:color="auto" w:fill="F7CAAC"/>
              </w:tcPr>
            </w:tcPrChange>
          </w:tcPr>
          <w:p w14:paraId="06B141FF" w14:textId="77777777" w:rsidR="00B76D0F" w:rsidRPr="00B76D0F" w:rsidRDefault="00B76D0F" w:rsidP="00B76D0F">
            <w:pPr>
              <w:jc w:val="both"/>
              <w:rPr>
                <w:b/>
              </w:rPr>
            </w:pPr>
            <w:r w:rsidRPr="00B76D0F">
              <w:rPr>
                <w:b/>
              </w:rPr>
              <w:t>Vysoká škola</w:t>
            </w:r>
          </w:p>
        </w:tc>
        <w:tc>
          <w:tcPr>
            <w:tcW w:w="7341" w:type="dxa"/>
            <w:gridSpan w:val="11"/>
            <w:tcPrChange w:id="7294" w:author="Pavla Trefilová" w:date="2019-11-18T17:19:00Z">
              <w:tcPr>
                <w:tcW w:w="7341" w:type="dxa"/>
                <w:gridSpan w:val="12"/>
              </w:tcPr>
            </w:tcPrChange>
          </w:tcPr>
          <w:p w14:paraId="593D8B02" w14:textId="77777777" w:rsidR="00B76D0F" w:rsidRPr="00B76D0F" w:rsidRDefault="00B76D0F" w:rsidP="00B76D0F">
            <w:pPr>
              <w:jc w:val="both"/>
            </w:pPr>
            <w:r w:rsidRPr="00B76D0F">
              <w:t>Univerzita Tomáše Bati ve Zlíně</w:t>
            </w:r>
          </w:p>
        </w:tc>
      </w:tr>
      <w:tr w:rsidR="00B76D0F" w:rsidRPr="00B76D0F" w14:paraId="3FB80790" w14:textId="77777777" w:rsidTr="00B76D0F">
        <w:trPr>
          <w:trPrChange w:id="7295" w:author="Pavla Trefilová" w:date="2019-11-18T17:19:00Z">
            <w:trPr>
              <w:gridBefore w:val="1"/>
            </w:trPr>
          </w:trPrChange>
        </w:trPr>
        <w:tc>
          <w:tcPr>
            <w:tcW w:w="2518" w:type="dxa"/>
            <w:shd w:val="clear" w:color="auto" w:fill="F7CAAC"/>
            <w:tcPrChange w:id="7296" w:author="Pavla Trefilová" w:date="2019-11-18T17:19:00Z">
              <w:tcPr>
                <w:tcW w:w="2518" w:type="dxa"/>
                <w:gridSpan w:val="2"/>
                <w:shd w:val="clear" w:color="auto" w:fill="F7CAAC"/>
              </w:tcPr>
            </w:tcPrChange>
          </w:tcPr>
          <w:p w14:paraId="19D48DF6" w14:textId="77777777" w:rsidR="00B76D0F" w:rsidRPr="00B76D0F" w:rsidRDefault="00B76D0F" w:rsidP="00B76D0F">
            <w:pPr>
              <w:jc w:val="both"/>
              <w:rPr>
                <w:b/>
              </w:rPr>
            </w:pPr>
            <w:r w:rsidRPr="00B76D0F">
              <w:rPr>
                <w:b/>
              </w:rPr>
              <w:t>Součást vysoké školy</w:t>
            </w:r>
          </w:p>
        </w:tc>
        <w:tc>
          <w:tcPr>
            <w:tcW w:w="7341" w:type="dxa"/>
            <w:gridSpan w:val="11"/>
            <w:tcPrChange w:id="7297" w:author="Pavla Trefilová" w:date="2019-11-18T17:19:00Z">
              <w:tcPr>
                <w:tcW w:w="7341" w:type="dxa"/>
                <w:gridSpan w:val="12"/>
              </w:tcPr>
            </w:tcPrChange>
          </w:tcPr>
          <w:p w14:paraId="0A56D1B7" w14:textId="77777777" w:rsidR="00B76D0F" w:rsidRPr="00B76D0F" w:rsidRDefault="00B76D0F" w:rsidP="00B76D0F">
            <w:pPr>
              <w:jc w:val="both"/>
            </w:pPr>
            <w:r w:rsidRPr="00B76D0F">
              <w:t>Fakulta managementu a ekonomiky</w:t>
            </w:r>
          </w:p>
        </w:tc>
      </w:tr>
      <w:tr w:rsidR="00B76D0F" w:rsidRPr="00B76D0F" w14:paraId="1B5D55CA" w14:textId="77777777" w:rsidTr="00B76D0F">
        <w:trPr>
          <w:trPrChange w:id="7298" w:author="Pavla Trefilová" w:date="2019-11-18T17:19:00Z">
            <w:trPr>
              <w:gridBefore w:val="1"/>
            </w:trPr>
          </w:trPrChange>
        </w:trPr>
        <w:tc>
          <w:tcPr>
            <w:tcW w:w="2518" w:type="dxa"/>
            <w:shd w:val="clear" w:color="auto" w:fill="F7CAAC"/>
            <w:tcPrChange w:id="7299" w:author="Pavla Trefilová" w:date="2019-11-18T17:19:00Z">
              <w:tcPr>
                <w:tcW w:w="2518" w:type="dxa"/>
                <w:gridSpan w:val="2"/>
                <w:shd w:val="clear" w:color="auto" w:fill="F7CAAC"/>
              </w:tcPr>
            </w:tcPrChange>
          </w:tcPr>
          <w:p w14:paraId="1206EDFE" w14:textId="77777777" w:rsidR="00B76D0F" w:rsidRPr="00B76D0F" w:rsidRDefault="00B76D0F" w:rsidP="00B76D0F">
            <w:pPr>
              <w:jc w:val="both"/>
              <w:rPr>
                <w:b/>
              </w:rPr>
            </w:pPr>
            <w:r w:rsidRPr="00B76D0F">
              <w:rPr>
                <w:b/>
              </w:rPr>
              <w:t>Název studijního programu</w:t>
            </w:r>
          </w:p>
        </w:tc>
        <w:tc>
          <w:tcPr>
            <w:tcW w:w="7341" w:type="dxa"/>
            <w:gridSpan w:val="11"/>
            <w:tcPrChange w:id="7300" w:author="Pavla Trefilová" w:date="2019-11-18T17:19:00Z">
              <w:tcPr>
                <w:tcW w:w="7341" w:type="dxa"/>
                <w:gridSpan w:val="12"/>
              </w:tcPr>
            </w:tcPrChange>
          </w:tcPr>
          <w:p w14:paraId="2EE4D21C" w14:textId="602BFA1F" w:rsidR="00B76D0F" w:rsidRPr="00B76D0F" w:rsidRDefault="00B76D0F" w:rsidP="00B76D0F">
            <w:pPr>
              <w:jc w:val="both"/>
            </w:pPr>
            <w:r>
              <w:t>Economics and Management</w:t>
            </w:r>
            <w:del w:id="7301" w:author="Pavla Trefilová" w:date="2019-11-18T17:19:00Z">
              <w:r w:rsidR="00343DC3">
                <w:delText xml:space="preserve"> </w:delText>
              </w:r>
            </w:del>
          </w:p>
        </w:tc>
      </w:tr>
      <w:tr w:rsidR="00A23582" w14:paraId="476EC314" w14:textId="77777777" w:rsidTr="00A23582">
        <w:trPr>
          <w:del w:id="7302" w:author="Pavla Trefilová" w:date="2019-11-18T17:19:00Z"/>
        </w:trPr>
        <w:tc>
          <w:tcPr>
            <w:tcW w:w="2518" w:type="dxa"/>
            <w:shd w:val="clear" w:color="auto" w:fill="F7CAAC"/>
          </w:tcPr>
          <w:p w14:paraId="12276509" w14:textId="77777777" w:rsidR="00A23582" w:rsidRDefault="00A23582" w:rsidP="00A23582">
            <w:pPr>
              <w:jc w:val="both"/>
              <w:rPr>
                <w:del w:id="7303" w:author="Pavla Trefilová" w:date="2019-11-18T17:19:00Z"/>
                <w:b/>
              </w:rPr>
            </w:pPr>
            <w:del w:id="7304" w:author="Pavla Trefilová" w:date="2019-11-18T17:19:00Z">
              <w:r>
                <w:rPr>
                  <w:b/>
                </w:rPr>
                <w:delText>Jméno a příjmení</w:delText>
              </w:r>
            </w:del>
          </w:p>
        </w:tc>
        <w:tc>
          <w:tcPr>
            <w:tcW w:w="4536" w:type="dxa"/>
            <w:gridSpan w:val="2"/>
          </w:tcPr>
          <w:p w14:paraId="0C5BC1B8" w14:textId="77777777" w:rsidR="00A23582" w:rsidRDefault="00A23582" w:rsidP="00A23582">
            <w:pPr>
              <w:jc w:val="both"/>
              <w:rPr>
                <w:del w:id="7305" w:author="Pavla Trefilová" w:date="2019-11-18T17:19:00Z"/>
              </w:rPr>
            </w:pPr>
            <w:del w:id="7306" w:author="Pavla Trefilová" w:date="2019-11-18T17:19:00Z">
              <w:r>
                <w:delText>Petra MANDINCOVÁ</w:delText>
              </w:r>
            </w:del>
          </w:p>
        </w:tc>
        <w:tc>
          <w:tcPr>
            <w:tcW w:w="709" w:type="dxa"/>
            <w:gridSpan w:val="2"/>
            <w:shd w:val="clear" w:color="auto" w:fill="F7CAAC"/>
          </w:tcPr>
          <w:p w14:paraId="37237335" w14:textId="77777777" w:rsidR="00A23582" w:rsidRDefault="00A23582" w:rsidP="00A23582">
            <w:pPr>
              <w:jc w:val="both"/>
              <w:rPr>
                <w:del w:id="7307" w:author="Pavla Trefilová" w:date="2019-11-18T17:19:00Z"/>
                <w:b/>
              </w:rPr>
            </w:pPr>
            <w:del w:id="7308" w:author="Pavla Trefilová" w:date="2019-11-18T17:19:00Z">
              <w:r>
                <w:rPr>
                  <w:b/>
                </w:rPr>
                <w:delText>Tituly</w:delText>
              </w:r>
            </w:del>
          </w:p>
        </w:tc>
        <w:tc>
          <w:tcPr>
            <w:tcW w:w="2096" w:type="dxa"/>
            <w:gridSpan w:val="7"/>
          </w:tcPr>
          <w:p w14:paraId="6607770B" w14:textId="77777777" w:rsidR="00A23582" w:rsidRDefault="00A23582" w:rsidP="00A23582">
            <w:pPr>
              <w:jc w:val="both"/>
              <w:rPr>
                <w:del w:id="7309" w:author="Pavla Trefilová" w:date="2019-11-18T17:19:00Z"/>
              </w:rPr>
            </w:pPr>
            <w:del w:id="7310" w:author="Pavla Trefilová" w:date="2019-11-18T17:19:00Z">
              <w:r>
                <w:delText>Mgr., Ph.D.</w:delText>
              </w:r>
            </w:del>
          </w:p>
        </w:tc>
      </w:tr>
      <w:tr w:rsidR="00A23582" w14:paraId="7F573B9D" w14:textId="77777777" w:rsidTr="00A23582">
        <w:trPr>
          <w:del w:id="7311" w:author="Pavla Trefilová" w:date="2019-11-18T17:19:00Z"/>
        </w:trPr>
        <w:tc>
          <w:tcPr>
            <w:tcW w:w="2518" w:type="dxa"/>
            <w:shd w:val="clear" w:color="auto" w:fill="F7CAAC"/>
          </w:tcPr>
          <w:p w14:paraId="7F3EA72F" w14:textId="77777777" w:rsidR="00A23582" w:rsidRDefault="00A23582" w:rsidP="00A23582">
            <w:pPr>
              <w:jc w:val="both"/>
              <w:rPr>
                <w:del w:id="7312" w:author="Pavla Trefilová" w:date="2019-11-18T17:19:00Z"/>
                <w:b/>
              </w:rPr>
            </w:pPr>
            <w:del w:id="7313" w:author="Pavla Trefilová" w:date="2019-11-18T17:19:00Z">
              <w:r>
                <w:rPr>
                  <w:b/>
                </w:rPr>
                <w:delText>Rok narození</w:delText>
              </w:r>
            </w:del>
          </w:p>
        </w:tc>
        <w:tc>
          <w:tcPr>
            <w:tcW w:w="829" w:type="dxa"/>
            <w:gridSpan w:val="2"/>
          </w:tcPr>
          <w:p w14:paraId="21A0BCDF" w14:textId="77777777" w:rsidR="00A23582" w:rsidRDefault="00A23582" w:rsidP="00A23582">
            <w:pPr>
              <w:jc w:val="both"/>
              <w:rPr>
                <w:del w:id="7314" w:author="Pavla Trefilová" w:date="2019-11-18T17:19:00Z"/>
              </w:rPr>
            </w:pPr>
            <w:del w:id="7315" w:author="Pavla Trefilová" w:date="2019-11-18T17:19:00Z">
              <w:r>
                <w:delText>1978</w:delText>
              </w:r>
            </w:del>
          </w:p>
        </w:tc>
        <w:tc>
          <w:tcPr>
            <w:tcW w:w="1721" w:type="dxa"/>
            <w:gridSpan w:val="2"/>
            <w:shd w:val="clear" w:color="auto" w:fill="F7CAAC"/>
          </w:tcPr>
          <w:p w14:paraId="2E7A8829" w14:textId="77777777" w:rsidR="00A23582" w:rsidRDefault="00A23582" w:rsidP="00A23582">
            <w:pPr>
              <w:jc w:val="both"/>
              <w:rPr>
                <w:del w:id="7316" w:author="Pavla Trefilová" w:date="2019-11-18T17:19:00Z"/>
                <w:b/>
              </w:rPr>
            </w:pPr>
            <w:del w:id="7317" w:author="Pavla Trefilová" w:date="2019-11-18T17:19:00Z">
              <w:r>
                <w:rPr>
                  <w:b/>
                </w:rPr>
                <w:delText>typ vztahu k VŠ</w:delText>
              </w:r>
            </w:del>
          </w:p>
        </w:tc>
        <w:tc>
          <w:tcPr>
            <w:tcW w:w="992" w:type="dxa"/>
          </w:tcPr>
          <w:p w14:paraId="2DC65BDF" w14:textId="77777777" w:rsidR="00A23582" w:rsidRDefault="00A23582" w:rsidP="00A23582">
            <w:pPr>
              <w:jc w:val="both"/>
              <w:rPr>
                <w:del w:id="7318" w:author="Pavla Trefilová" w:date="2019-11-18T17:19:00Z"/>
              </w:rPr>
            </w:pPr>
            <w:del w:id="7319" w:author="Pavla Trefilová" w:date="2019-11-18T17:19:00Z">
              <w:r>
                <w:delText>pp</w:delText>
              </w:r>
            </w:del>
          </w:p>
        </w:tc>
        <w:tc>
          <w:tcPr>
            <w:tcW w:w="994" w:type="dxa"/>
            <w:gridSpan w:val="2"/>
            <w:shd w:val="clear" w:color="auto" w:fill="F7CAAC"/>
          </w:tcPr>
          <w:p w14:paraId="2DBF3EB9" w14:textId="77777777" w:rsidR="00A23582" w:rsidRDefault="00A23582" w:rsidP="00A23582">
            <w:pPr>
              <w:jc w:val="both"/>
              <w:rPr>
                <w:del w:id="7320" w:author="Pavla Trefilová" w:date="2019-11-18T17:19:00Z"/>
                <w:b/>
              </w:rPr>
            </w:pPr>
            <w:del w:id="7321" w:author="Pavla Trefilová" w:date="2019-11-18T17:19:00Z">
              <w:r>
                <w:rPr>
                  <w:b/>
                </w:rPr>
                <w:delText>rozsah</w:delText>
              </w:r>
            </w:del>
          </w:p>
        </w:tc>
        <w:tc>
          <w:tcPr>
            <w:tcW w:w="709" w:type="dxa"/>
            <w:gridSpan w:val="2"/>
          </w:tcPr>
          <w:p w14:paraId="1CD60857" w14:textId="77777777" w:rsidR="00A23582" w:rsidRDefault="00A23582" w:rsidP="00A23582">
            <w:pPr>
              <w:jc w:val="both"/>
              <w:rPr>
                <w:del w:id="7322" w:author="Pavla Trefilová" w:date="2019-11-18T17:19:00Z"/>
              </w:rPr>
            </w:pPr>
            <w:del w:id="7323" w:author="Pavla Trefilová" w:date="2019-11-18T17:19:00Z">
              <w:r>
                <w:delText>20</w:delText>
              </w:r>
            </w:del>
          </w:p>
        </w:tc>
        <w:tc>
          <w:tcPr>
            <w:tcW w:w="709" w:type="dxa"/>
            <w:shd w:val="clear" w:color="auto" w:fill="F7CAAC"/>
          </w:tcPr>
          <w:p w14:paraId="5A0AAFDF" w14:textId="77777777" w:rsidR="00A23582" w:rsidRDefault="00A23582" w:rsidP="00A23582">
            <w:pPr>
              <w:jc w:val="both"/>
              <w:rPr>
                <w:del w:id="7324" w:author="Pavla Trefilová" w:date="2019-11-18T17:19:00Z"/>
                <w:b/>
              </w:rPr>
            </w:pPr>
            <w:del w:id="7325" w:author="Pavla Trefilová" w:date="2019-11-18T17:19:00Z">
              <w:r>
                <w:rPr>
                  <w:b/>
                </w:rPr>
                <w:delText>do kdy</w:delText>
              </w:r>
            </w:del>
          </w:p>
        </w:tc>
        <w:tc>
          <w:tcPr>
            <w:tcW w:w="1387" w:type="dxa"/>
          </w:tcPr>
          <w:p w14:paraId="6709D5AD" w14:textId="77777777" w:rsidR="00A23582" w:rsidRDefault="00A23582" w:rsidP="00A23582">
            <w:pPr>
              <w:jc w:val="both"/>
              <w:rPr>
                <w:del w:id="7326" w:author="Pavla Trefilová" w:date="2019-11-18T17:19:00Z"/>
              </w:rPr>
            </w:pPr>
            <w:del w:id="7327" w:author="Pavla Trefilová" w:date="2019-11-18T17:19:00Z">
              <w:r>
                <w:delText>N</w:delText>
              </w:r>
            </w:del>
          </w:p>
        </w:tc>
      </w:tr>
      <w:tr w:rsidR="00A23582" w14:paraId="379F6C64" w14:textId="77777777" w:rsidTr="00A23582">
        <w:trPr>
          <w:del w:id="7328" w:author="Pavla Trefilová" w:date="2019-11-18T17:19:00Z"/>
        </w:trPr>
        <w:tc>
          <w:tcPr>
            <w:tcW w:w="5068" w:type="dxa"/>
            <w:gridSpan w:val="2"/>
            <w:shd w:val="clear" w:color="auto" w:fill="F7CAAC"/>
          </w:tcPr>
          <w:p w14:paraId="5096FA35" w14:textId="77777777" w:rsidR="00A23582" w:rsidRDefault="00A23582" w:rsidP="00A23582">
            <w:pPr>
              <w:jc w:val="both"/>
              <w:rPr>
                <w:del w:id="7329" w:author="Pavla Trefilová" w:date="2019-11-18T17:19:00Z"/>
                <w:b/>
              </w:rPr>
            </w:pPr>
            <w:del w:id="7330" w:author="Pavla Trefilová" w:date="2019-11-18T17:19:00Z">
              <w:r>
                <w:rPr>
                  <w:b/>
                </w:rPr>
                <w:delText>Typ vztahu na součásti VŠ, která uskutečňuje st. program</w:delText>
              </w:r>
            </w:del>
          </w:p>
        </w:tc>
        <w:tc>
          <w:tcPr>
            <w:tcW w:w="992" w:type="dxa"/>
            <w:gridSpan w:val="2"/>
          </w:tcPr>
          <w:p w14:paraId="4B09ACFA" w14:textId="77777777" w:rsidR="00A23582" w:rsidRDefault="00A23582" w:rsidP="00A23582">
            <w:pPr>
              <w:jc w:val="both"/>
              <w:rPr>
                <w:del w:id="7331" w:author="Pavla Trefilová" w:date="2019-11-18T17:19:00Z"/>
              </w:rPr>
            </w:pPr>
            <w:del w:id="7332" w:author="Pavla Trefilová" w:date="2019-11-18T17:19:00Z">
              <w:r>
                <w:delText>pp</w:delText>
              </w:r>
            </w:del>
          </w:p>
        </w:tc>
        <w:tc>
          <w:tcPr>
            <w:tcW w:w="994" w:type="dxa"/>
            <w:gridSpan w:val="2"/>
            <w:shd w:val="clear" w:color="auto" w:fill="F7CAAC"/>
          </w:tcPr>
          <w:p w14:paraId="4D3DD7F9" w14:textId="77777777" w:rsidR="00A23582" w:rsidRDefault="00A23582" w:rsidP="00A23582">
            <w:pPr>
              <w:jc w:val="both"/>
              <w:rPr>
                <w:del w:id="7333" w:author="Pavla Trefilová" w:date="2019-11-18T17:19:00Z"/>
                <w:b/>
              </w:rPr>
            </w:pPr>
            <w:del w:id="7334" w:author="Pavla Trefilová" w:date="2019-11-18T17:19:00Z">
              <w:r>
                <w:rPr>
                  <w:b/>
                </w:rPr>
                <w:delText>rozsah</w:delText>
              </w:r>
            </w:del>
          </w:p>
        </w:tc>
        <w:tc>
          <w:tcPr>
            <w:tcW w:w="709" w:type="dxa"/>
          </w:tcPr>
          <w:p w14:paraId="58934D89" w14:textId="77777777" w:rsidR="00A23582" w:rsidRDefault="00A23582" w:rsidP="00A23582">
            <w:pPr>
              <w:jc w:val="both"/>
              <w:rPr>
                <w:del w:id="7335" w:author="Pavla Trefilová" w:date="2019-11-18T17:19:00Z"/>
              </w:rPr>
            </w:pPr>
            <w:del w:id="7336" w:author="Pavla Trefilová" w:date="2019-11-18T17:19:00Z">
              <w:r>
                <w:delText>20</w:delText>
              </w:r>
            </w:del>
          </w:p>
        </w:tc>
        <w:tc>
          <w:tcPr>
            <w:tcW w:w="709" w:type="dxa"/>
            <w:gridSpan w:val="2"/>
            <w:shd w:val="clear" w:color="auto" w:fill="F7CAAC"/>
          </w:tcPr>
          <w:p w14:paraId="2612780F" w14:textId="77777777" w:rsidR="00A23582" w:rsidRDefault="00A23582" w:rsidP="00A23582">
            <w:pPr>
              <w:jc w:val="both"/>
              <w:rPr>
                <w:del w:id="7337" w:author="Pavla Trefilová" w:date="2019-11-18T17:19:00Z"/>
                <w:b/>
              </w:rPr>
            </w:pPr>
            <w:del w:id="7338" w:author="Pavla Trefilová" w:date="2019-11-18T17:19:00Z">
              <w:r>
                <w:rPr>
                  <w:b/>
                </w:rPr>
                <w:delText>do kdy</w:delText>
              </w:r>
            </w:del>
          </w:p>
        </w:tc>
        <w:tc>
          <w:tcPr>
            <w:tcW w:w="1387" w:type="dxa"/>
            <w:gridSpan w:val="3"/>
          </w:tcPr>
          <w:p w14:paraId="2D949185" w14:textId="77777777" w:rsidR="00A23582" w:rsidRDefault="00A23582" w:rsidP="00A23582">
            <w:pPr>
              <w:jc w:val="both"/>
              <w:rPr>
                <w:del w:id="7339" w:author="Pavla Trefilová" w:date="2019-11-18T17:19:00Z"/>
              </w:rPr>
            </w:pPr>
            <w:del w:id="7340" w:author="Pavla Trefilová" w:date="2019-11-18T17:19:00Z">
              <w:r>
                <w:delText>N</w:delText>
              </w:r>
            </w:del>
          </w:p>
        </w:tc>
      </w:tr>
      <w:tr w:rsidR="00A23582" w14:paraId="23239E2F" w14:textId="77777777" w:rsidTr="00A23582">
        <w:trPr>
          <w:del w:id="7341" w:author="Pavla Trefilová" w:date="2019-11-18T17:19:00Z"/>
        </w:trPr>
        <w:tc>
          <w:tcPr>
            <w:tcW w:w="6060" w:type="dxa"/>
            <w:gridSpan w:val="2"/>
            <w:shd w:val="clear" w:color="auto" w:fill="F7CAAC"/>
          </w:tcPr>
          <w:p w14:paraId="7A0E0055" w14:textId="77777777" w:rsidR="00A23582" w:rsidRDefault="00A23582" w:rsidP="00A23582">
            <w:pPr>
              <w:jc w:val="both"/>
              <w:rPr>
                <w:del w:id="7342" w:author="Pavla Trefilová" w:date="2019-11-18T17:19:00Z"/>
              </w:rPr>
            </w:pPr>
            <w:del w:id="7343" w:author="Pavla Trefilová" w:date="2019-11-18T17:19:00Z">
              <w:r>
                <w:rPr>
                  <w:b/>
                </w:rPr>
                <w:delText>Další současná působení jako akademický pracovník na jiných VŠ</w:delText>
              </w:r>
            </w:del>
          </w:p>
        </w:tc>
        <w:tc>
          <w:tcPr>
            <w:tcW w:w="1703" w:type="dxa"/>
            <w:gridSpan w:val="2"/>
            <w:shd w:val="clear" w:color="auto" w:fill="F7CAAC"/>
          </w:tcPr>
          <w:p w14:paraId="062FAC14" w14:textId="77777777" w:rsidR="00A23582" w:rsidRDefault="00A23582" w:rsidP="00A23582">
            <w:pPr>
              <w:jc w:val="both"/>
              <w:rPr>
                <w:del w:id="7344" w:author="Pavla Trefilová" w:date="2019-11-18T17:19:00Z"/>
                <w:b/>
              </w:rPr>
            </w:pPr>
            <w:del w:id="7345" w:author="Pavla Trefilová" w:date="2019-11-18T17:19:00Z">
              <w:r>
                <w:rPr>
                  <w:b/>
                </w:rPr>
                <w:delText>typ prac. vztahu</w:delText>
              </w:r>
            </w:del>
          </w:p>
        </w:tc>
        <w:tc>
          <w:tcPr>
            <w:tcW w:w="2096" w:type="dxa"/>
            <w:gridSpan w:val="8"/>
            <w:shd w:val="clear" w:color="auto" w:fill="F7CAAC"/>
          </w:tcPr>
          <w:p w14:paraId="6DE91DA8" w14:textId="77777777" w:rsidR="00A23582" w:rsidRDefault="00A23582" w:rsidP="00A23582">
            <w:pPr>
              <w:jc w:val="both"/>
              <w:rPr>
                <w:del w:id="7346" w:author="Pavla Trefilová" w:date="2019-11-18T17:19:00Z"/>
                <w:b/>
              </w:rPr>
            </w:pPr>
            <w:del w:id="7347" w:author="Pavla Trefilová" w:date="2019-11-18T17:19:00Z">
              <w:r>
                <w:rPr>
                  <w:b/>
                </w:rPr>
                <w:delText>rozsah</w:delText>
              </w:r>
            </w:del>
          </w:p>
        </w:tc>
      </w:tr>
      <w:tr w:rsidR="00A23582" w14:paraId="6B38CCA3" w14:textId="77777777" w:rsidTr="00A23582">
        <w:trPr>
          <w:del w:id="7348" w:author="Pavla Trefilová" w:date="2019-11-18T17:19:00Z"/>
        </w:trPr>
        <w:tc>
          <w:tcPr>
            <w:tcW w:w="6060" w:type="dxa"/>
            <w:gridSpan w:val="2"/>
          </w:tcPr>
          <w:p w14:paraId="28783722" w14:textId="77777777" w:rsidR="00A23582" w:rsidRDefault="00A23582" w:rsidP="00A23582">
            <w:pPr>
              <w:jc w:val="both"/>
              <w:rPr>
                <w:del w:id="7349" w:author="Pavla Trefilová" w:date="2019-11-18T17:19:00Z"/>
              </w:rPr>
            </w:pPr>
          </w:p>
        </w:tc>
        <w:tc>
          <w:tcPr>
            <w:tcW w:w="1703" w:type="dxa"/>
            <w:gridSpan w:val="2"/>
          </w:tcPr>
          <w:p w14:paraId="26E7E6D3" w14:textId="77777777" w:rsidR="00A23582" w:rsidRDefault="00A23582" w:rsidP="00A23582">
            <w:pPr>
              <w:jc w:val="both"/>
              <w:rPr>
                <w:del w:id="7350" w:author="Pavla Trefilová" w:date="2019-11-18T17:19:00Z"/>
              </w:rPr>
            </w:pPr>
          </w:p>
        </w:tc>
        <w:tc>
          <w:tcPr>
            <w:tcW w:w="2096" w:type="dxa"/>
            <w:gridSpan w:val="8"/>
          </w:tcPr>
          <w:p w14:paraId="298EED78" w14:textId="77777777" w:rsidR="00A23582" w:rsidRDefault="00A23582" w:rsidP="00A23582">
            <w:pPr>
              <w:jc w:val="both"/>
              <w:rPr>
                <w:del w:id="7351" w:author="Pavla Trefilová" w:date="2019-11-18T17:19:00Z"/>
              </w:rPr>
            </w:pPr>
          </w:p>
        </w:tc>
      </w:tr>
      <w:tr w:rsidR="00A23582" w14:paraId="400B7EAA" w14:textId="77777777" w:rsidTr="00A23582">
        <w:trPr>
          <w:del w:id="7352" w:author="Pavla Trefilová" w:date="2019-11-18T17:19:00Z"/>
        </w:trPr>
        <w:tc>
          <w:tcPr>
            <w:tcW w:w="6060" w:type="dxa"/>
            <w:gridSpan w:val="2"/>
          </w:tcPr>
          <w:p w14:paraId="7D0F8452" w14:textId="77777777" w:rsidR="00A23582" w:rsidRDefault="00A23582" w:rsidP="00A23582">
            <w:pPr>
              <w:jc w:val="both"/>
              <w:rPr>
                <w:del w:id="7353" w:author="Pavla Trefilová" w:date="2019-11-18T17:19:00Z"/>
              </w:rPr>
            </w:pPr>
          </w:p>
        </w:tc>
        <w:tc>
          <w:tcPr>
            <w:tcW w:w="1703" w:type="dxa"/>
            <w:gridSpan w:val="2"/>
          </w:tcPr>
          <w:p w14:paraId="57542869" w14:textId="77777777" w:rsidR="00A23582" w:rsidRDefault="00A23582" w:rsidP="00A23582">
            <w:pPr>
              <w:jc w:val="both"/>
              <w:rPr>
                <w:del w:id="7354" w:author="Pavla Trefilová" w:date="2019-11-18T17:19:00Z"/>
              </w:rPr>
            </w:pPr>
          </w:p>
        </w:tc>
        <w:tc>
          <w:tcPr>
            <w:tcW w:w="2096" w:type="dxa"/>
            <w:gridSpan w:val="8"/>
          </w:tcPr>
          <w:p w14:paraId="529F3044" w14:textId="77777777" w:rsidR="00A23582" w:rsidRDefault="00A23582" w:rsidP="00A23582">
            <w:pPr>
              <w:jc w:val="both"/>
              <w:rPr>
                <w:del w:id="7355" w:author="Pavla Trefilová" w:date="2019-11-18T17:19:00Z"/>
              </w:rPr>
            </w:pPr>
          </w:p>
        </w:tc>
      </w:tr>
      <w:tr w:rsidR="00A23582" w14:paraId="136F8C8D" w14:textId="77777777" w:rsidTr="00A23582">
        <w:trPr>
          <w:del w:id="7356" w:author="Pavla Trefilová" w:date="2019-11-18T17:19:00Z"/>
        </w:trPr>
        <w:tc>
          <w:tcPr>
            <w:tcW w:w="6060" w:type="dxa"/>
            <w:gridSpan w:val="2"/>
          </w:tcPr>
          <w:p w14:paraId="1407110F" w14:textId="77777777" w:rsidR="00A23582" w:rsidRDefault="00A23582" w:rsidP="00A23582">
            <w:pPr>
              <w:jc w:val="both"/>
              <w:rPr>
                <w:del w:id="7357" w:author="Pavla Trefilová" w:date="2019-11-18T17:19:00Z"/>
              </w:rPr>
            </w:pPr>
          </w:p>
        </w:tc>
        <w:tc>
          <w:tcPr>
            <w:tcW w:w="1703" w:type="dxa"/>
            <w:gridSpan w:val="2"/>
          </w:tcPr>
          <w:p w14:paraId="6E2622FF" w14:textId="77777777" w:rsidR="00A23582" w:rsidRDefault="00A23582" w:rsidP="00A23582">
            <w:pPr>
              <w:jc w:val="both"/>
              <w:rPr>
                <w:del w:id="7358" w:author="Pavla Trefilová" w:date="2019-11-18T17:19:00Z"/>
              </w:rPr>
            </w:pPr>
          </w:p>
        </w:tc>
        <w:tc>
          <w:tcPr>
            <w:tcW w:w="2096" w:type="dxa"/>
            <w:gridSpan w:val="8"/>
          </w:tcPr>
          <w:p w14:paraId="48197378" w14:textId="77777777" w:rsidR="00A23582" w:rsidRDefault="00A23582" w:rsidP="00A23582">
            <w:pPr>
              <w:jc w:val="both"/>
              <w:rPr>
                <w:del w:id="7359" w:author="Pavla Trefilová" w:date="2019-11-18T17:19:00Z"/>
              </w:rPr>
            </w:pPr>
          </w:p>
        </w:tc>
      </w:tr>
      <w:tr w:rsidR="00A23582" w14:paraId="16915418" w14:textId="77777777" w:rsidTr="00A23582">
        <w:trPr>
          <w:del w:id="7360" w:author="Pavla Trefilová" w:date="2019-11-18T17:19:00Z"/>
        </w:trPr>
        <w:tc>
          <w:tcPr>
            <w:tcW w:w="6060" w:type="dxa"/>
            <w:gridSpan w:val="2"/>
          </w:tcPr>
          <w:p w14:paraId="396FBB6A" w14:textId="77777777" w:rsidR="00A23582" w:rsidRDefault="00A23582" w:rsidP="00A23582">
            <w:pPr>
              <w:jc w:val="both"/>
              <w:rPr>
                <w:del w:id="7361" w:author="Pavla Trefilová" w:date="2019-11-18T17:19:00Z"/>
              </w:rPr>
            </w:pPr>
          </w:p>
        </w:tc>
        <w:tc>
          <w:tcPr>
            <w:tcW w:w="1703" w:type="dxa"/>
            <w:gridSpan w:val="2"/>
          </w:tcPr>
          <w:p w14:paraId="0E75A235" w14:textId="77777777" w:rsidR="00A23582" w:rsidRDefault="00A23582" w:rsidP="00A23582">
            <w:pPr>
              <w:jc w:val="both"/>
              <w:rPr>
                <w:del w:id="7362" w:author="Pavla Trefilová" w:date="2019-11-18T17:19:00Z"/>
              </w:rPr>
            </w:pPr>
          </w:p>
        </w:tc>
        <w:tc>
          <w:tcPr>
            <w:tcW w:w="2096" w:type="dxa"/>
            <w:gridSpan w:val="8"/>
          </w:tcPr>
          <w:p w14:paraId="51DC96C8" w14:textId="77777777" w:rsidR="00A23582" w:rsidRDefault="00A23582" w:rsidP="00A23582">
            <w:pPr>
              <w:jc w:val="both"/>
              <w:rPr>
                <w:del w:id="7363" w:author="Pavla Trefilová" w:date="2019-11-18T17:19:00Z"/>
              </w:rPr>
            </w:pPr>
          </w:p>
        </w:tc>
      </w:tr>
      <w:tr w:rsidR="00A23582" w14:paraId="0D4F5E58" w14:textId="77777777" w:rsidTr="00A23582">
        <w:trPr>
          <w:del w:id="7364" w:author="Pavla Trefilová" w:date="2019-11-18T17:19:00Z"/>
        </w:trPr>
        <w:tc>
          <w:tcPr>
            <w:tcW w:w="9859" w:type="dxa"/>
            <w:gridSpan w:val="12"/>
            <w:shd w:val="clear" w:color="auto" w:fill="F7CAAC"/>
          </w:tcPr>
          <w:p w14:paraId="6053E399" w14:textId="77777777" w:rsidR="00A23582" w:rsidRDefault="00A23582" w:rsidP="00A23582">
            <w:pPr>
              <w:jc w:val="both"/>
              <w:rPr>
                <w:del w:id="7365" w:author="Pavla Trefilová" w:date="2019-11-18T17:19:00Z"/>
              </w:rPr>
            </w:pPr>
            <w:del w:id="7366" w:author="Pavla Trefilová" w:date="2019-11-18T17:19:00Z">
              <w:r>
                <w:rPr>
                  <w:b/>
                </w:rPr>
                <w:delText>Předměty příslušného studijního programu a způsob zapojení do jejich výuky, příp. další zapojení do uskutečňování studijního programu</w:delText>
              </w:r>
            </w:del>
          </w:p>
        </w:tc>
      </w:tr>
      <w:tr w:rsidR="00A23582" w14:paraId="79E28117" w14:textId="77777777" w:rsidTr="00A23582">
        <w:trPr>
          <w:trHeight w:val="480"/>
          <w:del w:id="7367" w:author="Pavla Trefilová" w:date="2019-11-18T17:19:00Z"/>
        </w:trPr>
        <w:tc>
          <w:tcPr>
            <w:tcW w:w="9859" w:type="dxa"/>
            <w:gridSpan w:val="12"/>
            <w:tcBorders>
              <w:top w:val="nil"/>
            </w:tcBorders>
          </w:tcPr>
          <w:p w14:paraId="38E30FD0" w14:textId="77777777" w:rsidR="00A23582" w:rsidRDefault="00A23582" w:rsidP="00A23582">
            <w:pPr>
              <w:jc w:val="both"/>
              <w:rPr>
                <w:del w:id="7368" w:author="Pavla Trefilová" w:date="2019-11-18T17:19:00Z"/>
              </w:rPr>
            </w:pPr>
            <w:del w:id="7369" w:author="Pavla Trefilová" w:date="2019-11-18T17:19:00Z">
              <w:r>
                <w:delText>Managerial P</w:delText>
              </w:r>
              <w:r w:rsidRPr="000802C6">
                <w:delText xml:space="preserve">sychology and </w:delText>
              </w:r>
              <w:r>
                <w:delText>S</w:delText>
              </w:r>
              <w:r w:rsidRPr="000802C6">
                <w:delText>ociology</w:delText>
              </w:r>
              <w:r>
                <w:delText xml:space="preserve"> – přednášející (40%)</w:delText>
              </w:r>
            </w:del>
          </w:p>
        </w:tc>
      </w:tr>
      <w:tr w:rsidR="00A23582" w14:paraId="0B4A1C37" w14:textId="77777777" w:rsidTr="00A23582">
        <w:trPr>
          <w:del w:id="7370" w:author="Pavla Trefilová" w:date="2019-11-18T17:19:00Z"/>
        </w:trPr>
        <w:tc>
          <w:tcPr>
            <w:tcW w:w="9859" w:type="dxa"/>
            <w:gridSpan w:val="12"/>
            <w:shd w:val="clear" w:color="auto" w:fill="F7CAAC"/>
          </w:tcPr>
          <w:p w14:paraId="017F4A18" w14:textId="77777777" w:rsidR="00A23582" w:rsidRDefault="00A23582" w:rsidP="00A23582">
            <w:pPr>
              <w:jc w:val="both"/>
              <w:rPr>
                <w:del w:id="7371" w:author="Pavla Trefilová" w:date="2019-11-18T17:19:00Z"/>
              </w:rPr>
            </w:pPr>
            <w:del w:id="7372" w:author="Pavla Trefilová" w:date="2019-11-18T17:19:00Z">
              <w:r>
                <w:rPr>
                  <w:b/>
                </w:rPr>
                <w:delText xml:space="preserve">Údaje o vzdělání na VŠ </w:delText>
              </w:r>
            </w:del>
          </w:p>
        </w:tc>
      </w:tr>
      <w:tr w:rsidR="00A23582" w14:paraId="581B3E0F" w14:textId="77777777" w:rsidTr="00A23582">
        <w:trPr>
          <w:trHeight w:val="731"/>
          <w:del w:id="7373" w:author="Pavla Trefilová" w:date="2019-11-18T17:19:00Z"/>
        </w:trPr>
        <w:tc>
          <w:tcPr>
            <w:tcW w:w="9859" w:type="dxa"/>
            <w:gridSpan w:val="12"/>
          </w:tcPr>
          <w:p w14:paraId="352924E0" w14:textId="77777777" w:rsidR="003B21FF" w:rsidRDefault="003B21FF" w:rsidP="00A23582">
            <w:pPr>
              <w:tabs>
                <w:tab w:val="left" w:pos="1418"/>
              </w:tabs>
              <w:autoSpaceDE w:val="0"/>
              <w:autoSpaceDN w:val="0"/>
              <w:adjustRightInd w:val="0"/>
              <w:ind w:left="1416" w:hanging="1416"/>
              <w:rPr>
                <w:del w:id="7374" w:author="Pavla Trefilová" w:date="2019-11-18T17:19:00Z"/>
                <w:color w:val="000000"/>
                <w:szCs w:val="24"/>
              </w:rPr>
            </w:pPr>
            <w:del w:id="7375" w:author="Pavla Trefilová" w:date="2019-11-18T17:19:00Z">
              <w:r>
                <w:rPr>
                  <w:b/>
                  <w:bCs/>
                  <w:color w:val="000000"/>
                  <w:szCs w:val="24"/>
                </w:rPr>
                <w:delText xml:space="preserve">1996 – 2001: </w:delText>
              </w:r>
              <w:r>
                <w:rPr>
                  <w:color w:val="000000"/>
                  <w:szCs w:val="24"/>
                </w:rPr>
                <w:delText>Univerzita Palackého v Olomouci, Filozofická fakulta, obor Psychologie (</w:delText>
              </w:r>
              <w:r w:rsidRPr="00DB530D">
                <w:rPr>
                  <w:color w:val="000000"/>
                  <w:szCs w:val="24"/>
                </w:rPr>
                <w:delText>Mgr.)</w:delText>
              </w:r>
            </w:del>
          </w:p>
          <w:p w14:paraId="067881E1" w14:textId="77777777" w:rsidR="00A23582" w:rsidRPr="00C47D68" w:rsidRDefault="00A23582" w:rsidP="003B21FF">
            <w:pPr>
              <w:tabs>
                <w:tab w:val="left" w:pos="1418"/>
              </w:tabs>
              <w:autoSpaceDE w:val="0"/>
              <w:autoSpaceDN w:val="0"/>
              <w:adjustRightInd w:val="0"/>
              <w:ind w:left="1416" w:hanging="1416"/>
              <w:rPr>
                <w:del w:id="7376" w:author="Pavla Trefilová" w:date="2019-11-18T17:19:00Z"/>
                <w:color w:val="000000"/>
                <w:szCs w:val="24"/>
              </w:rPr>
            </w:pPr>
            <w:del w:id="7377" w:author="Pavla Trefilová" w:date="2019-11-18T17:19:00Z">
              <w:r>
                <w:rPr>
                  <w:b/>
                  <w:bCs/>
                  <w:color w:val="000000"/>
                  <w:szCs w:val="24"/>
                </w:rPr>
                <w:delText xml:space="preserve">2003 – 2008: </w:delText>
              </w:r>
              <w:r>
                <w:rPr>
                  <w:color w:val="000000"/>
                  <w:szCs w:val="24"/>
                </w:rPr>
                <w:delText>Masarykova Univerzita v Brně, Fakulta sociálních studií, obor sociální psychologie (</w:delText>
              </w:r>
              <w:r w:rsidRPr="00DB530D">
                <w:rPr>
                  <w:color w:val="000000"/>
                  <w:szCs w:val="24"/>
                </w:rPr>
                <w:delText>Ph.D.</w:delText>
              </w:r>
              <w:r w:rsidR="003B21FF" w:rsidRPr="00DB530D">
                <w:rPr>
                  <w:color w:val="000000"/>
                  <w:szCs w:val="24"/>
                </w:rPr>
                <w:delText>)</w:delText>
              </w:r>
            </w:del>
          </w:p>
        </w:tc>
      </w:tr>
      <w:tr w:rsidR="00A23582" w14:paraId="3D54CEE9" w14:textId="77777777" w:rsidTr="00A23582">
        <w:trPr>
          <w:del w:id="7378" w:author="Pavla Trefilová" w:date="2019-11-18T17:19:00Z"/>
        </w:trPr>
        <w:tc>
          <w:tcPr>
            <w:tcW w:w="9859" w:type="dxa"/>
            <w:gridSpan w:val="12"/>
            <w:shd w:val="clear" w:color="auto" w:fill="F7CAAC"/>
          </w:tcPr>
          <w:p w14:paraId="2828B92E" w14:textId="77777777" w:rsidR="00A23582" w:rsidRDefault="00A23582" w:rsidP="00A23582">
            <w:pPr>
              <w:jc w:val="both"/>
              <w:rPr>
                <w:del w:id="7379" w:author="Pavla Trefilová" w:date="2019-11-18T17:19:00Z"/>
                <w:b/>
              </w:rPr>
            </w:pPr>
            <w:del w:id="7380" w:author="Pavla Trefilová" w:date="2019-11-18T17:19:00Z">
              <w:r>
                <w:rPr>
                  <w:b/>
                </w:rPr>
                <w:delText>Údaje o odborném působení od absolvování VŠ</w:delText>
              </w:r>
            </w:del>
          </w:p>
        </w:tc>
      </w:tr>
      <w:tr w:rsidR="00A23582" w14:paraId="256EF2BC" w14:textId="77777777" w:rsidTr="00A23582">
        <w:trPr>
          <w:trHeight w:val="1090"/>
          <w:del w:id="7381" w:author="Pavla Trefilová" w:date="2019-11-18T17:19:00Z"/>
        </w:trPr>
        <w:tc>
          <w:tcPr>
            <w:tcW w:w="9859" w:type="dxa"/>
            <w:gridSpan w:val="12"/>
          </w:tcPr>
          <w:p w14:paraId="79929922" w14:textId="77777777" w:rsidR="00A23582" w:rsidRDefault="00A23582" w:rsidP="00A23582">
            <w:pPr>
              <w:jc w:val="both"/>
              <w:rPr>
                <w:del w:id="7382" w:author="Pavla Trefilová" w:date="2019-11-18T17:19:00Z"/>
                <w:b/>
              </w:rPr>
            </w:pPr>
            <w:del w:id="7383" w:author="Pavla Trefilová" w:date="2019-11-18T17:19:00Z">
              <w:r>
                <w:rPr>
                  <w:b/>
                </w:rPr>
                <w:delText>2010 - doposud</w:delText>
              </w:r>
              <w:r w:rsidRPr="002D162B">
                <w:rPr>
                  <w:b/>
                </w:rPr>
                <w:delText>:</w:delText>
              </w:r>
              <w:r>
                <w:delText xml:space="preserve">  Psychologická ordinace Zlín, klinická psycholožka a psychoterapeutka</w:delText>
              </w:r>
            </w:del>
          </w:p>
          <w:p w14:paraId="08099B0D" w14:textId="77777777" w:rsidR="00A23582" w:rsidRDefault="00A23582" w:rsidP="00A23582">
            <w:pPr>
              <w:jc w:val="both"/>
              <w:rPr>
                <w:del w:id="7384" w:author="Pavla Trefilová" w:date="2019-11-18T17:19:00Z"/>
                <w:b/>
              </w:rPr>
            </w:pPr>
            <w:del w:id="7385" w:author="Pavla Trefilová" w:date="2019-11-18T17:19:00Z">
              <w:r>
                <w:rPr>
                  <w:b/>
                </w:rPr>
                <w:delText>2010 - doposud</w:delText>
              </w:r>
              <w:r w:rsidRPr="002D162B">
                <w:rPr>
                  <w:b/>
                </w:rPr>
                <w:delText>:</w:delText>
              </w:r>
              <w:r>
                <w:delText xml:space="preserve"> Univerzita Tomáše Bati Zlín, Fakulta managementu a ekonomiky, Ústav managementu a marketingu, </w:delText>
              </w:r>
              <w:r>
                <w:br/>
                <w:delText xml:space="preserve">                             odborná asistentka, jpp</w:delText>
              </w:r>
            </w:del>
          </w:p>
          <w:p w14:paraId="738DF233" w14:textId="77777777" w:rsidR="00A23582" w:rsidRDefault="00A23582" w:rsidP="00A23582">
            <w:pPr>
              <w:jc w:val="both"/>
              <w:rPr>
                <w:del w:id="7386" w:author="Pavla Trefilová" w:date="2019-11-18T17:19:00Z"/>
              </w:rPr>
            </w:pPr>
            <w:del w:id="7387" w:author="Pavla Trefilová" w:date="2019-11-18T17:19:00Z">
              <w:r w:rsidRPr="002D162B">
                <w:rPr>
                  <w:b/>
                </w:rPr>
                <w:delText xml:space="preserve">2007 – </w:delText>
              </w:r>
              <w:r>
                <w:rPr>
                  <w:b/>
                </w:rPr>
                <w:delText>2010</w:delText>
              </w:r>
              <w:r w:rsidRPr="002D162B">
                <w:rPr>
                  <w:b/>
                </w:rPr>
                <w:delText>:</w:delText>
              </w:r>
              <w:r>
                <w:delText xml:space="preserve">       Univerzita Tomáše Bati Zlín, Fakulta managementu a ekonomiky, Ústav managementu a marketingu, </w:delText>
              </w:r>
            </w:del>
          </w:p>
          <w:p w14:paraId="27917C60" w14:textId="77777777" w:rsidR="00A23582" w:rsidRDefault="00A23582" w:rsidP="00A23582">
            <w:pPr>
              <w:jc w:val="both"/>
              <w:rPr>
                <w:del w:id="7388" w:author="Pavla Trefilová" w:date="2019-11-18T17:19:00Z"/>
              </w:rPr>
            </w:pPr>
            <w:del w:id="7389" w:author="Pavla Trefilová" w:date="2019-11-18T17:19:00Z">
              <w:r>
                <w:delText xml:space="preserve">                             odborná asistentka</w:delText>
              </w:r>
            </w:del>
          </w:p>
          <w:p w14:paraId="135D2D71" w14:textId="77777777" w:rsidR="00A23582" w:rsidRDefault="00A23582" w:rsidP="00A23582">
            <w:pPr>
              <w:jc w:val="both"/>
              <w:rPr>
                <w:del w:id="7390" w:author="Pavla Trefilová" w:date="2019-11-18T17:19:00Z"/>
              </w:rPr>
            </w:pPr>
            <w:del w:id="7391" w:author="Pavla Trefilová" w:date="2019-11-18T17:19:00Z">
              <w:r w:rsidRPr="002D162B">
                <w:rPr>
                  <w:b/>
                </w:rPr>
                <w:delText xml:space="preserve">2007 – </w:delText>
              </w:r>
              <w:r>
                <w:rPr>
                  <w:b/>
                </w:rPr>
                <w:delText>2009</w:delText>
              </w:r>
              <w:r w:rsidRPr="002D162B">
                <w:rPr>
                  <w:b/>
                </w:rPr>
                <w:delText>:</w:delText>
              </w:r>
              <w:r>
                <w:delText xml:space="preserve">       Psychologická ordinace Zlín, klinická psycholožka a psychoterapeutka, jpp</w:delText>
              </w:r>
            </w:del>
          </w:p>
          <w:p w14:paraId="78A51539" w14:textId="77777777" w:rsidR="00A23582" w:rsidRDefault="00A23582" w:rsidP="00A23582">
            <w:pPr>
              <w:jc w:val="both"/>
              <w:rPr>
                <w:del w:id="7392" w:author="Pavla Trefilová" w:date="2019-11-18T17:19:00Z"/>
              </w:rPr>
            </w:pPr>
            <w:del w:id="7393" w:author="Pavla Trefilová" w:date="2019-11-18T17:19:00Z">
              <w:r w:rsidRPr="002D162B">
                <w:rPr>
                  <w:b/>
                </w:rPr>
                <w:delText>2004 – 2005:</w:delText>
              </w:r>
              <w:r>
                <w:delText xml:space="preserve">       Univerzita Tomáše Bati Zlín, Univerzitní institut, asistentka, jpp </w:delText>
              </w:r>
            </w:del>
          </w:p>
          <w:p w14:paraId="702C2F5A" w14:textId="77777777" w:rsidR="00A23582" w:rsidRDefault="00A23582" w:rsidP="00A23582">
            <w:pPr>
              <w:jc w:val="both"/>
              <w:rPr>
                <w:del w:id="7394" w:author="Pavla Trefilová" w:date="2019-11-18T17:19:00Z"/>
              </w:rPr>
            </w:pPr>
            <w:del w:id="7395" w:author="Pavla Trefilová" w:date="2019-11-18T17:19:00Z">
              <w:r w:rsidRPr="002D162B">
                <w:rPr>
                  <w:b/>
                </w:rPr>
                <w:delText>2001 – 2007:</w:delText>
              </w:r>
              <w:r>
                <w:delText xml:space="preserve">       Dětské Centrum Zlín – Burešov, klinická psycholožka</w:delText>
              </w:r>
            </w:del>
          </w:p>
          <w:p w14:paraId="6A219571" w14:textId="77777777" w:rsidR="00A23582" w:rsidRDefault="00A23582" w:rsidP="00A23582">
            <w:pPr>
              <w:jc w:val="both"/>
              <w:rPr>
                <w:del w:id="7396" w:author="Pavla Trefilová" w:date="2019-11-18T17:19:00Z"/>
              </w:rPr>
            </w:pPr>
          </w:p>
        </w:tc>
      </w:tr>
      <w:tr w:rsidR="00A23582" w14:paraId="662853FC" w14:textId="77777777" w:rsidTr="00A23582">
        <w:trPr>
          <w:trHeight w:val="250"/>
          <w:del w:id="7397" w:author="Pavla Trefilová" w:date="2019-11-18T17:19:00Z"/>
        </w:trPr>
        <w:tc>
          <w:tcPr>
            <w:tcW w:w="9859" w:type="dxa"/>
            <w:gridSpan w:val="12"/>
            <w:shd w:val="clear" w:color="auto" w:fill="F7CAAC"/>
          </w:tcPr>
          <w:p w14:paraId="2C62D23E" w14:textId="77777777" w:rsidR="00A23582" w:rsidRDefault="00A23582" w:rsidP="00A23582">
            <w:pPr>
              <w:jc w:val="both"/>
              <w:rPr>
                <w:del w:id="7398" w:author="Pavla Trefilová" w:date="2019-11-18T17:19:00Z"/>
              </w:rPr>
            </w:pPr>
            <w:del w:id="7399" w:author="Pavla Trefilová" w:date="2019-11-18T17:19:00Z">
              <w:r>
                <w:rPr>
                  <w:b/>
                </w:rPr>
                <w:delText>Zkušenosti s vedením kvalifikačních a rigorózních prací</w:delText>
              </w:r>
            </w:del>
          </w:p>
        </w:tc>
      </w:tr>
      <w:tr w:rsidR="00A23582" w14:paraId="34E8C40B" w14:textId="77777777" w:rsidTr="00A23582">
        <w:trPr>
          <w:trHeight w:val="312"/>
          <w:del w:id="7400" w:author="Pavla Trefilová" w:date="2019-11-18T17:19:00Z"/>
        </w:trPr>
        <w:tc>
          <w:tcPr>
            <w:tcW w:w="9859" w:type="dxa"/>
            <w:gridSpan w:val="12"/>
          </w:tcPr>
          <w:p w14:paraId="342AE4FB" w14:textId="77777777" w:rsidR="003B21FF" w:rsidRDefault="003B21FF" w:rsidP="003B21FF">
            <w:pPr>
              <w:jc w:val="both"/>
              <w:rPr>
                <w:del w:id="7401" w:author="Pavla Trefilová" w:date="2019-11-18T17:19:00Z"/>
              </w:rPr>
            </w:pPr>
            <w:del w:id="7402" w:author="Pavla Trefilová" w:date="2019-11-18T17:19:00Z">
              <w:r>
                <w:delText>Počet vedených bakalářských prací – 5</w:delText>
              </w:r>
            </w:del>
          </w:p>
          <w:p w14:paraId="6C9F4361" w14:textId="77777777" w:rsidR="00A23582" w:rsidRDefault="003B21FF" w:rsidP="003B21FF">
            <w:pPr>
              <w:jc w:val="both"/>
              <w:rPr>
                <w:del w:id="7403" w:author="Pavla Trefilová" w:date="2019-11-18T17:19:00Z"/>
              </w:rPr>
            </w:pPr>
            <w:del w:id="7404" w:author="Pavla Trefilová" w:date="2019-11-18T17:19:00Z">
              <w:r>
                <w:delText>Počet vedených diplomových prací – 9</w:delText>
              </w:r>
            </w:del>
          </w:p>
        </w:tc>
      </w:tr>
      <w:tr w:rsidR="00A23582" w14:paraId="6C2FAC13" w14:textId="77777777" w:rsidTr="00A23582">
        <w:trPr>
          <w:cantSplit/>
          <w:del w:id="7405" w:author="Pavla Trefilová" w:date="2019-11-18T17:19:00Z"/>
        </w:trPr>
        <w:tc>
          <w:tcPr>
            <w:tcW w:w="3347" w:type="dxa"/>
            <w:gridSpan w:val="2"/>
            <w:tcBorders>
              <w:top w:val="single" w:sz="12" w:space="0" w:color="auto"/>
            </w:tcBorders>
            <w:shd w:val="clear" w:color="auto" w:fill="F7CAAC"/>
          </w:tcPr>
          <w:p w14:paraId="60B5B1BC" w14:textId="77777777" w:rsidR="00A23582" w:rsidRDefault="00A23582" w:rsidP="00A23582">
            <w:pPr>
              <w:jc w:val="both"/>
              <w:rPr>
                <w:del w:id="7406" w:author="Pavla Trefilová" w:date="2019-11-18T17:19:00Z"/>
              </w:rPr>
            </w:pPr>
            <w:del w:id="7407" w:author="Pavla Trefilová" w:date="2019-11-18T17:19:00Z">
              <w:r>
                <w:rPr>
                  <w:b/>
                </w:rPr>
                <w:delText xml:space="preserve">Obor habilitačního řízení </w:delText>
              </w:r>
            </w:del>
          </w:p>
        </w:tc>
        <w:tc>
          <w:tcPr>
            <w:tcW w:w="2245" w:type="dxa"/>
            <w:gridSpan w:val="2"/>
            <w:tcBorders>
              <w:top w:val="single" w:sz="12" w:space="0" w:color="auto"/>
            </w:tcBorders>
            <w:shd w:val="clear" w:color="auto" w:fill="F7CAAC"/>
          </w:tcPr>
          <w:p w14:paraId="35706E09" w14:textId="77777777" w:rsidR="00A23582" w:rsidRDefault="00A23582" w:rsidP="00A23582">
            <w:pPr>
              <w:jc w:val="both"/>
              <w:rPr>
                <w:del w:id="7408" w:author="Pavla Trefilová" w:date="2019-11-18T17:19:00Z"/>
              </w:rPr>
            </w:pPr>
            <w:del w:id="7409" w:author="Pavla Trefilová" w:date="2019-11-18T17:19:00Z">
              <w:r>
                <w:rPr>
                  <w:b/>
                </w:rPr>
                <w:delText>Rok udělení hodnosti</w:delText>
              </w:r>
            </w:del>
          </w:p>
        </w:tc>
        <w:tc>
          <w:tcPr>
            <w:tcW w:w="2248" w:type="dxa"/>
            <w:gridSpan w:val="2"/>
            <w:tcBorders>
              <w:top w:val="single" w:sz="12" w:space="0" w:color="auto"/>
              <w:right w:val="single" w:sz="12" w:space="0" w:color="auto"/>
            </w:tcBorders>
            <w:shd w:val="clear" w:color="auto" w:fill="F7CAAC"/>
          </w:tcPr>
          <w:p w14:paraId="353A28F6" w14:textId="77777777" w:rsidR="00A23582" w:rsidRDefault="00A23582" w:rsidP="00A23582">
            <w:pPr>
              <w:jc w:val="both"/>
              <w:rPr>
                <w:del w:id="7410" w:author="Pavla Trefilová" w:date="2019-11-18T17:19:00Z"/>
              </w:rPr>
            </w:pPr>
            <w:del w:id="7411" w:author="Pavla Trefilová" w:date="2019-11-18T17:19:00Z">
              <w:r>
                <w:rPr>
                  <w:b/>
                </w:rPr>
                <w:delText>Řízení konáno na VŠ</w:delText>
              </w:r>
            </w:del>
          </w:p>
        </w:tc>
        <w:tc>
          <w:tcPr>
            <w:tcW w:w="2019" w:type="dxa"/>
            <w:gridSpan w:val="6"/>
            <w:tcBorders>
              <w:top w:val="single" w:sz="12" w:space="0" w:color="auto"/>
              <w:left w:val="single" w:sz="12" w:space="0" w:color="auto"/>
            </w:tcBorders>
            <w:shd w:val="clear" w:color="auto" w:fill="F7CAAC"/>
          </w:tcPr>
          <w:p w14:paraId="1342291B" w14:textId="77777777" w:rsidR="00A23582" w:rsidRDefault="00A23582" w:rsidP="00A23582">
            <w:pPr>
              <w:jc w:val="both"/>
              <w:rPr>
                <w:del w:id="7412" w:author="Pavla Trefilová" w:date="2019-11-18T17:19:00Z"/>
                <w:b/>
              </w:rPr>
            </w:pPr>
            <w:del w:id="7413" w:author="Pavla Trefilová" w:date="2019-11-18T17:19:00Z">
              <w:r>
                <w:rPr>
                  <w:b/>
                </w:rPr>
                <w:delText>Ohlasy publikací</w:delText>
              </w:r>
            </w:del>
          </w:p>
        </w:tc>
      </w:tr>
      <w:tr w:rsidR="00A23582" w14:paraId="58D6CB94" w14:textId="77777777" w:rsidTr="00A23582">
        <w:trPr>
          <w:cantSplit/>
          <w:del w:id="7414" w:author="Pavla Trefilová" w:date="2019-11-18T17:19:00Z"/>
        </w:trPr>
        <w:tc>
          <w:tcPr>
            <w:tcW w:w="3347" w:type="dxa"/>
            <w:gridSpan w:val="2"/>
          </w:tcPr>
          <w:p w14:paraId="7BE948BD" w14:textId="77777777" w:rsidR="00A23582" w:rsidRDefault="00A23582" w:rsidP="00A23582">
            <w:pPr>
              <w:jc w:val="both"/>
              <w:rPr>
                <w:del w:id="7415" w:author="Pavla Trefilová" w:date="2019-11-18T17:19:00Z"/>
              </w:rPr>
            </w:pPr>
          </w:p>
        </w:tc>
        <w:tc>
          <w:tcPr>
            <w:tcW w:w="2245" w:type="dxa"/>
            <w:gridSpan w:val="2"/>
          </w:tcPr>
          <w:p w14:paraId="3F9873F8" w14:textId="77777777" w:rsidR="00A23582" w:rsidRDefault="00A23582" w:rsidP="00A23582">
            <w:pPr>
              <w:jc w:val="both"/>
              <w:rPr>
                <w:del w:id="7416" w:author="Pavla Trefilová" w:date="2019-11-18T17:19:00Z"/>
              </w:rPr>
            </w:pPr>
          </w:p>
        </w:tc>
        <w:tc>
          <w:tcPr>
            <w:tcW w:w="2248" w:type="dxa"/>
            <w:gridSpan w:val="2"/>
            <w:tcBorders>
              <w:right w:val="single" w:sz="12" w:space="0" w:color="auto"/>
            </w:tcBorders>
          </w:tcPr>
          <w:p w14:paraId="56A5CDEE" w14:textId="77777777" w:rsidR="00A23582" w:rsidRDefault="00A23582" w:rsidP="00A23582">
            <w:pPr>
              <w:jc w:val="both"/>
              <w:rPr>
                <w:del w:id="7417" w:author="Pavla Trefilová" w:date="2019-11-18T17:19:00Z"/>
              </w:rPr>
            </w:pPr>
          </w:p>
        </w:tc>
        <w:tc>
          <w:tcPr>
            <w:tcW w:w="632" w:type="dxa"/>
            <w:tcBorders>
              <w:left w:val="single" w:sz="12" w:space="0" w:color="auto"/>
            </w:tcBorders>
            <w:shd w:val="clear" w:color="auto" w:fill="F7CAAC"/>
          </w:tcPr>
          <w:p w14:paraId="31D9FF53" w14:textId="77777777" w:rsidR="00A23582" w:rsidRDefault="00A23582" w:rsidP="00A23582">
            <w:pPr>
              <w:jc w:val="both"/>
              <w:rPr>
                <w:del w:id="7418" w:author="Pavla Trefilová" w:date="2019-11-18T17:19:00Z"/>
              </w:rPr>
            </w:pPr>
            <w:del w:id="7419" w:author="Pavla Trefilová" w:date="2019-11-18T17:19:00Z">
              <w:r>
                <w:rPr>
                  <w:b/>
                </w:rPr>
                <w:delText>WOS</w:delText>
              </w:r>
            </w:del>
          </w:p>
        </w:tc>
        <w:tc>
          <w:tcPr>
            <w:tcW w:w="693" w:type="dxa"/>
            <w:gridSpan w:val="2"/>
            <w:shd w:val="clear" w:color="auto" w:fill="F7CAAC"/>
          </w:tcPr>
          <w:p w14:paraId="1324E128" w14:textId="77777777" w:rsidR="00A23582" w:rsidRDefault="00A23582" w:rsidP="00A23582">
            <w:pPr>
              <w:jc w:val="both"/>
              <w:rPr>
                <w:del w:id="7420" w:author="Pavla Trefilová" w:date="2019-11-18T17:19:00Z"/>
                <w:sz w:val="18"/>
              </w:rPr>
            </w:pPr>
            <w:del w:id="7421" w:author="Pavla Trefilová" w:date="2019-11-18T17:19:00Z">
              <w:r>
                <w:rPr>
                  <w:b/>
                  <w:sz w:val="18"/>
                </w:rPr>
                <w:delText>Scopus</w:delText>
              </w:r>
            </w:del>
          </w:p>
        </w:tc>
        <w:tc>
          <w:tcPr>
            <w:tcW w:w="694" w:type="dxa"/>
            <w:gridSpan w:val="3"/>
            <w:shd w:val="clear" w:color="auto" w:fill="F7CAAC"/>
          </w:tcPr>
          <w:p w14:paraId="08DE7262" w14:textId="77777777" w:rsidR="00A23582" w:rsidRDefault="00A23582" w:rsidP="00A23582">
            <w:pPr>
              <w:jc w:val="both"/>
              <w:rPr>
                <w:del w:id="7422" w:author="Pavla Trefilová" w:date="2019-11-18T17:19:00Z"/>
              </w:rPr>
            </w:pPr>
            <w:del w:id="7423" w:author="Pavla Trefilová" w:date="2019-11-18T17:19:00Z">
              <w:r>
                <w:rPr>
                  <w:b/>
                  <w:sz w:val="18"/>
                </w:rPr>
                <w:delText>ostatní</w:delText>
              </w:r>
            </w:del>
          </w:p>
        </w:tc>
      </w:tr>
      <w:tr w:rsidR="00A23582" w14:paraId="4D9EA995" w14:textId="77777777" w:rsidTr="00A23582">
        <w:trPr>
          <w:cantSplit/>
          <w:trHeight w:val="70"/>
          <w:del w:id="7424" w:author="Pavla Trefilová" w:date="2019-11-18T17:19:00Z"/>
        </w:trPr>
        <w:tc>
          <w:tcPr>
            <w:tcW w:w="3347" w:type="dxa"/>
            <w:gridSpan w:val="2"/>
            <w:shd w:val="clear" w:color="auto" w:fill="F7CAAC"/>
          </w:tcPr>
          <w:p w14:paraId="434CCC86" w14:textId="77777777" w:rsidR="00A23582" w:rsidRDefault="00A23582" w:rsidP="00A23582">
            <w:pPr>
              <w:jc w:val="both"/>
              <w:rPr>
                <w:del w:id="7425" w:author="Pavla Trefilová" w:date="2019-11-18T17:19:00Z"/>
              </w:rPr>
            </w:pPr>
            <w:del w:id="7426" w:author="Pavla Trefilová" w:date="2019-11-18T17:19:00Z">
              <w:r>
                <w:rPr>
                  <w:b/>
                </w:rPr>
                <w:delText>Obor jmenovacího řízení</w:delText>
              </w:r>
            </w:del>
          </w:p>
        </w:tc>
        <w:tc>
          <w:tcPr>
            <w:tcW w:w="2245" w:type="dxa"/>
            <w:gridSpan w:val="2"/>
            <w:shd w:val="clear" w:color="auto" w:fill="F7CAAC"/>
          </w:tcPr>
          <w:p w14:paraId="744F0FC3" w14:textId="77777777" w:rsidR="00A23582" w:rsidRDefault="00A23582" w:rsidP="00A23582">
            <w:pPr>
              <w:jc w:val="both"/>
              <w:rPr>
                <w:del w:id="7427" w:author="Pavla Trefilová" w:date="2019-11-18T17:19:00Z"/>
              </w:rPr>
            </w:pPr>
            <w:del w:id="7428" w:author="Pavla Trefilová" w:date="2019-11-18T17:19:00Z">
              <w:r>
                <w:rPr>
                  <w:b/>
                </w:rPr>
                <w:delText>Rok udělení hodnosti</w:delText>
              </w:r>
            </w:del>
          </w:p>
        </w:tc>
        <w:tc>
          <w:tcPr>
            <w:tcW w:w="2248" w:type="dxa"/>
            <w:gridSpan w:val="2"/>
            <w:tcBorders>
              <w:right w:val="single" w:sz="12" w:space="0" w:color="auto"/>
            </w:tcBorders>
            <w:shd w:val="clear" w:color="auto" w:fill="F7CAAC"/>
          </w:tcPr>
          <w:p w14:paraId="181C98F0" w14:textId="77777777" w:rsidR="00A23582" w:rsidRDefault="00A23582" w:rsidP="00A23582">
            <w:pPr>
              <w:jc w:val="both"/>
              <w:rPr>
                <w:del w:id="7429" w:author="Pavla Trefilová" w:date="2019-11-18T17:19:00Z"/>
              </w:rPr>
            </w:pPr>
            <w:del w:id="7430" w:author="Pavla Trefilová" w:date="2019-11-18T17:19:00Z">
              <w:r>
                <w:rPr>
                  <w:b/>
                </w:rPr>
                <w:delText>Řízení konáno na VŠ</w:delText>
              </w:r>
            </w:del>
          </w:p>
        </w:tc>
        <w:tc>
          <w:tcPr>
            <w:tcW w:w="632" w:type="dxa"/>
            <w:vMerge w:val="restart"/>
            <w:tcBorders>
              <w:left w:val="single" w:sz="12" w:space="0" w:color="auto"/>
            </w:tcBorders>
          </w:tcPr>
          <w:p w14:paraId="1C23F4A6" w14:textId="77777777" w:rsidR="00A23582" w:rsidRDefault="00B34DF7" w:rsidP="00A23582">
            <w:pPr>
              <w:jc w:val="both"/>
              <w:rPr>
                <w:del w:id="7431" w:author="Pavla Trefilová" w:date="2019-11-18T17:19:00Z"/>
                <w:b/>
              </w:rPr>
            </w:pPr>
            <w:del w:id="7432" w:author="Pavla Trefilová" w:date="2019-11-18T17:19:00Z">
              <w:r>
                <w:rPr>
                  <w:b/>
                </w:rPr>
                <w:delText>0</w:delText>
              </w:r>
            </w:del>
          </w:p>
        </w:tc>
        <w:tc>
          <w:tcPr>
            <w:tcW w:w="693" w:type="dxa"/>
            <w:gridSpan w:val="2"/>
            <w:vMerge w:val="restart"/>
          </w:tcPr>
          <w:p w14:paraId="2A6D4665" w14:textId="77777777" w:rsidR="00A23582" w:rsidRDefault="00A23582" w:rsidP="00A23582">
            <w:pPr>
              <w:jc w:val="both"/>
              <w:rPr>
                <w:del w:id="7433" w:author="Pavla Trefilová" w:date="2019-11-18T17:19:00Z"/>
                <w:b/>
              </w:rPr>
            </w:pPr>
            <w:del w:id="7434" w:author="Pavla Trefilová" w:date="2019-11-18T17:19:00Z">
              <w:r>
                <w:rPr>
                  <w:b/>
                </w:rPr>
                <w:delText>0</w:delText>
              </w:r>
            </w:del>
          </w:p>
        </w:tc>
        <w:tc>
          <w:tcPr>
            <w:tcW w:w="694" w:type="dxa"/>
            <w:gridSpan w:val="3"/>
            <w:vMerge w:val="restart"/>
          </w:tcPr>
          <w:p w14:paraId="3D324C1C" w14:textId="77777777" w:rsidR="00A23582" w:rsidRDefault="003B21FF" w:rsidP="00A23582">
            <w:pPr>
              <w:jc w:val="both"/>
              <w:rPr>
                <w:del w:id="7435" w:author="Pavla Trefilová" w:date="2019-11-18T17:19:00Z"/>
                <w:b/>
              </w:rPr>
            </w:pPr>
            <w:del w:id="7436" w:author="Pavla Trefilová" w:date="2019-11-18T17:19:00Z">
              <w:r>
                <w:rPr>
                  <w:b/>
                </w:rPr>
                <w:delText>1</w:delText>
              </w:r>
            </w:del>
          </w:p>
        </w:tc>
      </w:tr>
      <w:tr w:rsidR="00A23582" w14:paraId="52961209" w14:textId="77777777" w:rsidTr="00A23582">
        <w:trPr>
          <w:trHeight w:val="205"/>
          <w:del w:id="7437" w:author="Pavla Trefilová" w:date="2019-11-18T17:19:00Z"/>
        </w:trPr>
        <w:tc>
          <w:tcPr>
            <w:tcW w:w="3347" w:type="dxa"/>
            <w:gridSpan w:val="2"/>
          </w:tcPr>
          <w:p w14:paraId="5ADCAA0B" w14:textId="77777777" w:rsidR="00A23582" w:rsidRDefault="00A23582" w:rsidP="00A23582">
            <w:pPr>
              <w:jc w:val="both"/>
              <w:rPr>
                <w:del w:id="7438" w:author="Pavla Trefilová" w:date="2019-11-18T17:19:00Z"/>
              </w:rPr>
            </w:pPr>
          </w:p>
        </w:tc>
        <w:tc>
          <w:tcPr>
            <w:tcW w:w="2245" w:type="dxa"/>
            <w:gridSpan w:val="2"/>
          </w:tcPr>
          <w:p w14:paraId="5E745DEF" w14:textId="77777777" w:rsidR="00A23582" w:rsidRDefault="00A23582" w:rsidP="00A23582">
            <w:pPr>
              <w:jc w:val="both"/>
              <w:rPr>
                <w:del w:id="7439" w:author="Pavla Trefilová" w:date="2019-11-18T17:19:00Z"/>
              </w:rPr>
            </w:pPr>
          </w:p>
        </w:tc>
        <w:tc>
          <w:tcPr>
            <w:tcW w:w="2248" w:type="dxa"/>
            <w:gridSpan w:val="2"/>
            <w:tcBorders>
              <w:right w:val="single" w:sz="12" w:space="0" w:color="auto"/>
            </w:tcBorders>
          </w:tcPr>
          <w:p w14:paraId="31446FEB" w14:textId="77777777" w:rsidR="00A23582" w:rsidRDefault="00A23582" w:rsidP="00A23582">
            <w:pPr>
              <w:jc w:val="both"/>
              <w:rPr>
                <w:del w:id="7440" w:author="Pavla Trefilová" w:date="2019-11-18T17:19:00Z"/>
              </w:rPr>
            </w:pPr>
          </w:p>
        </w:tc>
        <w:tc>
          <w:tcPr>
            <w:tcW w:w="632" w:type="dxa"/>
            <w:vMerge/>
            <w:tcBorders>
              <w:left w:val="single" w:sz="12" w:space="0" w:color="auto"/>
            </w:tcBorders>
            <w:vAlign w:val="center"/>
          </w:tcPr>
          <w:p w14:paraId="298658E6" w14:textId="77777777" w:rsidR="00A23582" w:rsidRDefault="00A23582" w:rsidP="00A23582">
            <w:pPr>
              <w:rPr>
                <w:del w:id="7441" w:author="Pavla Trefilová" w:date="2019-11-18T17:19:00Z"/>
                <w:b/>
              </w:rPr>
            </w:pPr>
          </w:p>
        </w:tc>
        <w:tc>
          <w:tcPr>
            <w:tcW w:w="693" w:type="dxa"/>
            <w:gridSpan w:val="2"/>
            <w:vMerge/>
            <w:vAlign w:val="center"/>
          </w:tcPr>
          <w:p w14:paraId="220D30D2" w14:textId="77777777" w:rsidR="00A23582" w:rsidRDefault="00A23582" w:rsidP="00A23582">
            <w:pPr>
              <w:rPr>
                <w:del w:id="7442" w:author="Pavla Trefilová" w:date="2019-11-18T17:19:00Z"/>
                <w:b/>
              </w:rPr>
            </w:pPr>
          </w:p>
        </w:tc>
        <w:tc>
          <w:tcPr>
            <w:tcW w:w="694" w:type="dxa"/>
            <w:gridSpan w:val="3"/>
            <w:vMerge/>
            <w:vAlign w:val="center"/>
          </w:tcPr>
          <w:p w14:paraId="6F16A3C8" w14:textId="77777777" w:rsidR="00A23582" w:rsidRDefault="00A23582" w:rsidP="00A23582">
            <w:pPr>
              <w:rPr>
                <w:del w:id="7443" w:author="Pavla Trefilová" w:date="2019-11-18T17:19:00Z"/>
                <w:b/>
              </w:rPr>
            </w:pPr>
          </w:p>
        </w:tc>
      </w:tr>
      <w:tr w:rsidR="00A23582" w14:paraId="1EC3CBFF" w14:textId="77777777" w:rsidTr="00A23582">
        <w:trPr>
          <w:del w:id="7444" w:author="Pavla Trefilová" w:date="2019-11-18T17:19:00Z"/>
        </w:trPr>
        <w:tc>
          <w:tcPr>
            <w:tcW w:w="9859" w:type="dxa"/>
            <w:gridSpan w:val="12"/>
            <w:shd w:val="clear" w:color="auto" w:fill="F7CAAC"/>
          </w:tcPr>
          <w:p w14:paraId="623ED023" w14:textId="77777777" w:rsidR="00A23582" w:rsidRDefault="00A23582" w:rsidP="00A23582">
            <w:pPr>
              <w:jc w:val="both"/>
              <w:rPr>
                <w:del w:id="7445" w:author="Pavla Trefilová" w:date="2019-11-18T17:19:00Z"/>
                <w:b/>
              </w:rPr>
            </w:pPr>
            <w:del w:id="7446"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A23582" w14:paraId="75F753D4" w14:textId="77777777" w:rsidTr="00A23582">
        <w:trPr>
          <w:trHeight w:val="2347"/>
          <w:del w:id="7447" w:author="Pavla Trefilová" w:date="2019-11-18T17:19:00Z"/>
        </w:trPr>
        <w:tc>
          <w:tcPr>
            <w:tcW w:w="9859" w:type="dxa"/>
            <w:gridSpan w:val="12"/>
          </w:tcPr>
          <w:p w14:paraId="5875C416" w14:textId="77777777" w:rsidR="003B21FF" w:rsidRDefault="003B21FF" w:rsidP="003B21FF">
            <w:pPr>
              <w:tabs>
                <w:tab w:val="left" w:pos="709"/>
              </w:tabs>
              <w:jc w:val="both"/>
              <w:rPr>
                <w:del w:id="7448" w:author="Pavla Trefilová" w:date="2019-11-18T17:19:00Z"/>
              </w:rPr>
            </w:pPr>
            <w:del w:id="7449" w:author="Pavla Trefilová" w:date="2019-11-18T17:19:00Z">
              <w:r w:rsidRPr="00AD01D8">
                <w:rPr>
                  <w:lang w:val="en"/>
                </w:rPr>
                <w:delText>MANDINCOVÁ, P</w:delText>
              </w:r>
              <w:r>
                <w:rPr>
                  <w:lang w:val="en"/>
                </w:rPr>
                <w:delText>., KOUŘIL, V</w:delText>
              </w:r>
              <w:r w:rsidRPr="00AD01D8">
                <w:rPr>
                  <w:lang w:val="en"/>
                </w:rPr>
                <w:delText xml:space="preserve">. </w:delText>
              </w:r>
              <w:r w:rsidRPr="00D65934">
                <w:rPr>
                  <w:lang w:val="en"/>
                </w:rPr>
                <w:delText>Diagnostika autismu časného věku z pohledu psychologa</w:delText>
              </w:r>
              <w:r>
                <w:rPr>
                  <w:lang w:val="en"/>
                </w:rPr>
                <w:delText xml:space="preserve"> a psychiatra</w:delText>
              </w:r>
              <w:r w:rsidRPr="00AD01D8">
                <w:rPr>
                  <w:lang w:val="en"/>
                </w:rPr>
                <w:delText xml:space="preserve">. </w:delText>
              </w:r>
              <w:r w:rsidRPr="00D65934">
                <w:rPr>
                  <w:i/>
                  <w:lang w:val="en"/>
                </w:rPr>
                <w:delText>Pediatrické fórum Zlínská čtyřka</w:delText>
              </w:r>
              <w:r>
                <w:rPr>
                  <w:lang w:val="en"/>
                </w:rPr>
                <w:delText>. Luhačovice, 2017 (50%)</w:delText>
              </w:r>
              <w:r w:rsidRPr="00AD01D8">
                <w:delText>.</w:delText>
              </w:r>
            </w:del>
          </w:p>
          <w:p w14:paraId="38F060A7" w14:textId="77777777" w:rsidR="003B21FF" w:rsidRPr="008D5664" w:rsidRDefault="003B21FF" w:rsidP="003B21FF">
            <w:pPr>
              <w:tabs>
                <w:tab w:val="left" w:pos="709"/>
              </w:tabs>
              <w:jc w:val="both"/>
              <w:rPr>
                <w:del w:id="7450" w:author="Pavla Trefilová" w:date="2019-11-18T17:19:00Z"/>
                <w:i/>
              </w:rPr>
            </w:pPr>
            <w:del w:id="7451" w:author="Pavla Trefilová" w:date="2019-11-18T17:19:00Z">
              <w:r w:rsidRPr="008D5664">
                <w:rPr>
                  <w:i/>
                </w:rPr>
                <w:delText>Další profesní činnosti:</w:delText>
              </w:r>
            </w:del>
          </w:p>
          <w:p w14:paraId="78B8A647" w14:textId="77777777" w:rsidR="003B21FF" w:rsidRPr="008D5664" w:rsidRDefault="003B21FF" w:rsidP="003B21FF">
            <w:pPr>
              <w:tabs>
                <w:tab w:val="left" w:pos="709"/>
              </w:tabs>
              <w:jc w:val="both"/>
              <w:rPr>
                <w:del w:id="7452" w:author="Pavla Trefilová" w:date="2019-11-18T17:19:00Z"/>
              </w:rPr>
            </w:pPr>
            <w:del w:id="7453" w:author="Pavla Trefilová" w:date="2019-11-18T17:19:00Z">
              <w:r w:rsidRPr="008D5664">
                <w:rPr>
                  <w:b/>
                </w:rPr>
                <w:delText>2012 – 2016</w:delText>
              </w:r>
              <w:r w:rsidRPr="008D5664">
                <w:delText>: Psychologická ordinace Zlín, vedoucí pracoviště klinické psychologie a supervizor</w:delText>
              </w:r>
            </w:del>
          </w:p>
          <w:p w14:paraId="5ECFFA29" w14:textId="77777777" w:rsidR="003B21FF" w:rsidRPr="008D5664" w:rsidRDefault="003B21FF" w:rsidP="003B21FF">
            <w:pPr>
              <w:tabs>
                <w:tab w:val="left" w:pos="709"/>
              </w:tabs>
              <w:jc w:val="both"/>
              <w:rPr>
                <w:del w:id="7454" w:author="Pavla Trefilová" w:date="2019-11-18T17:19:00Z"/>
              </w:rPr>
            </w:pPr>
            <w:del w:id="7455" w:author="Pavla Trefilová" w:date="2019-11-18T17:19:00Z">
              <w:r w:rsidRPr="008D5664">
                <w:rPr>
                  <w:b/>
                </w:rPr>
                <w:delText>2006 – 2015:</w:delText>
              </w:r>
              <w:r w:rsidRPr="008D5664">
                <w:delText xml:space="preserve"> Lektorka kurzů Psychoterapeutického institutu, z. s., Český Krumlov </w:delText>
              </w:r>
            </w:del>
          </w:p>
          <w:p w14:paraId="6BBCE736" w14:textId="77777777" w:rsidR="003B21FF" w:rsidRPr="008D5664" w:rsidRDefault="003B21FF" w:rsidP="003B21FF">
            <w:pPr>
              <w:tabs>
                <w:tab w:val="left" w:pos="709"/>
              </w:tabs>
              <w:jc w:val="both"/>
              <w:rPr>
                <w:del w:id="7456" w:author="Pavla Trefilová" w:date="2019-11-18T17:19:00Z"/>
              </w:rPr>
            </w:pPr>
            <w:del w:id="7457" w:author="Pavla Trefilová" w:date="2019-11-18T17:19:00Z">
              <w:r w:rsidRPr="008D5664">
                <w:rPr>
                  <w:b/>
                </w:rPr>
                <w:delText>2013:</w:delText>
              </w:r>
              <w:r w:rsidRPr="008D5664">
                <w:delText xml:space="preserve"> odborné slovo v dokumentárním pořadu ČT režiséra L. Hlavsy Panna a gay </w:delText>
              </w:r>
            </w:del>
          </w:p>
          <w:p w14:paraId="48FEE72C" w14:textId="77777777" w:rsidR="00A23582" w:rsidRDefault="003B21FF" w:rsidP="003B21FF">
            <w:pPr>
              <w:tabs>
                <w:tab w:val="left" w:pos="709"/>
              </w:tabs>
              <w:jc w:val="both"/>
              <w:rPr>
                <w:del w:id="7458" w:author="Pavla Trefilová" w:date="2019-11-18T17:19:00Z"/>
                <w:b/>
              </w:rPr>
            </w:pPr>
            <w:del w:id="7459" w:author="Pavla Trefilová" w:date="2019-11-18T17:19:00Z">
              <w:r w:rsidRPr="008D5664">
                <w:delText>Semináře na různá psychologická témata pro zdravotnické a pedagogické pracovníky příspěvkových organizací zřízených Zlínským krajem nebo statutárním městem Zlín.</w:delText>
              </w:r>
            </w:del>
          </w:p>
        </w:tc>
      </w:tr>
      <w:tr w:rsidR="00A23582" w14:paraId="43FF92D0" w14:textId="77777777" w:rsidTr="00A23582">
        <w:trPr>
          <w:trHeight w:val="218"/>
          <w:del w:id="7460" w:author="Pavla Trefilová" w:date="2019-11-18T17:19:00Z"/>
        </w:trPr>
        <w:tc>
          <w:tcPr>
            <w:tcW w:w="9859" w:type="dxa"/>
            <w:gridSpan w:val="12"/>
            <w:shd w:val="clear" w:color="auto" w:fill="F7CAAC"/>
          </w:tcPr>
          <w:p w14:paraId="2C57EBD8" w14:textId="77777777" w:rsidR="00A23582" w:rsidRDefault="00A23582" w:rsidP="00A23582">
            <w:pPr>
              <w:rPr>
                <w:del w:id="7461" w:author="Pavla Trefilová" w:date="2019-11-18T17:19:00Z"/>
                <w:b/>
              </w:rPr>
            </w:pPr>
            <w:del w:id="7462" w:author="Pavla Trefilová" w:date="2019-11-18T17:19:00Z">
              <w:r>
                <w:rPr>
                  <w:b/>
                </w:rPr>
                <w:delText>Působení v zahraničí</w:delText>
              </w:r>
            </w:del>
          </w:p>
        </w:tc>
      </w:tr>
      <w:tr w:rsidR="00A23582" w14:paraId="02A7DB77" w14:textId="77777777" w:rsidTr="00A23582">
        <w:trPr>
          <w:trHeight w:val="176"/>
          <w:del w:id="7463" w:author="Pavla Trefilová" w:date="2019-11-18T17:19:00Z"/>
        </w:trPr>
        <w:tc>
          <w:tcPr>
            <w:tcW w:w="9859" w:type="dxa"/>
            <w:gridSpan w:val="12"/>
          </w:tcPr>
          <w:p w14:paraId="3EB00B22" w14:textId="77777777" w:rsidR="00A23582" w:rsidRDefault="00A23582" w:rsidP="00A23582">
            <w:pPr>
              <w:rPr>
                <w:del w:id="7464" w:author="Pavla Trefilová" w:date="2019-11-18T17:19:00Z"/>
                <w:b/>
              </w:rPr>
            </w:pPr>
          </w:p>
        </w:tc>
      </w:tr>
      <w:tr w:rsidR="00A23582" w14:paraId="42DD6CEF" w14:textId="77777777" w:rsidTr="00A23582">
        <w:trPr>
          <w:cantSplit/>
          <w:trHeight w:val="222"/>
          <w:del w:id="7465" w:author="Pavla Trefilová" w:date="2019-11-18T17:19:00Z"/>
        </w:trPr>
        <w:tc>
          <w:tcPr>
            <w:tcW w:w="2518" w:type="dxa"/>
            <w:shd w:val="clear" w:color="auto" w:fill="F7CAAC"/>
          </w:tcPr>
          <w:p w14:paraId="7C9B1BF9" w14:textId="77777777" w:rsidR="00A23582" w:rsidRDefault="00A23582" w:rsidP="00A23582">
            <w:pPr>
              <w:jc w:val="both"/>
              <w:rPr>
                <w:del w:id="7466" w:author="Pavla Trefilová" w:date="2019-11-18T17:19:00Z"/>
                <w:b/>
              </w:rPr>
            </w:pPr>
            <w:del w:id="7467" w:author="Pavla Trefilová" w:date="2019-11-18T17:19:00Z">
              <w:r>
                <w:rPr>
                  <w:b/>
                </w:rPr>
                <w:delText xml:space="preserve">Podpis </w:delText>
              </w:r>
            </w:del>
          </w:p>
        </w:tc>
        <w:tc>
          <w:tcPr>
            <w:tcW w:w="4536" w:type="dxa"/>
            <w:gridSpan w:val="2"/>
          </w:tcPr>
          <w:p w14:paraId="658D250E" w14:textId="77777777" w:rsidR="00A23582" w:rsidRDefault="00A23582" w:rsidP="00A23582">
            <w:pPr>
              <w:jc w:val="both"/>
              <w:rPr>
                <w:del w:id="7468" w:author="Pavla Trefilová" w:date="2019-11-18T17:19:00Z"/>
              </w:rPr>
            </w:pPr>
          </w:p>
        </w:tc>
        <w:tc>
          <w:tcPr>
            <w:tcW w:w="786" w:type="dxa"/>
            <w:gridSpan w:val="2"/>
            <w:shd w:val="clear" w:color="auto" w:fill="F7CAAC"/>
          </w:tcPr>
          <w:p w14:paraId="72D375C1" w14:textId="77777777" w:rsidR="00A23582" w:rsidRDefault="00A23582" w:rsidP="00A23582">
            <w:pPr>
              <w:jc w:val="both"/>
              <w:rPr>
                <w:del w:id="7469" w:author="Pavla Trefilová" w:date="2019-11-18T17:19:00Z"/>
              </w:rPr>
            </w:pPr>
            <w:del w:id="7470" w:author="Pavla Trefilová" w:date="2019-11-18T17:19:00Z">
              <w:r>
                <w:rPr>
                  <w:b/>
                </w:rPr>
                <w:delText>datum</w:delText>
              </w:r>
            </w:del>
          </w:p>
        </w:tc>
        <w:tc>
          <w:tcPr>
            <w:tcW w:w="2019" w:type="dxa"/>
            <w:gridSpan w:val="7"/>
          </w:tcPr>
          <w:p w14:paraId="35596DFE" w14:textId="77777777" w:rsidR="00A23582" w:rsidRDefault="00A23582" w:rsidP="00A23582">
            <w:pPr>
              <w:jc w:val="both"/>
              <w:rPr>
                <w:del w:id="7471" w:author="Pavla Trefilová" w:date="2019-11-18T17:19:00Z"/>
              </w:rPr>
            </w:pPr>
          </w:p>
        </w:tc>
      </w:tr>
    </w:tbl>
    <w:p w14:paraId="43A8E77D" w14:textId="77777777" w:rsidR="00A23582" w:rsidRDefault="00A23582" w:rsidP="00B2050B">
      <w:pPr>
        <w:rPr>
          <w:del w:id="7472" w:author="Pavla Trefilová" w:date="2019-11-18T17:19:00Z"/>
        </w:rPr>
      </w:pPr>
    </w:p>
    <w:p w14:paraId="41C57802" w14:textId="77777777" w:rsidR="00A23582" w:rsidRDefault="00A23582" w:rsidP="00B2050B">
      <w:pPr>
        <w:rPr>
          <w:del w:id="7473" w:author="Pavla Trefilová" w:date="2019-11-18T17:19:00Z"/>
        </w:rPr>
      </w:pPr>
    </w:p>
    <w:p w14:paraId="4F99B726" w14:textId="77777777" w:rsidR="00A23582" w:rsidRDefault="00A23582" w:rsidP="00B2050B">
      <w:pPr>
        <w:rPr>
          <w:del w:id="7474" w:author="Pavla Trefilová" w:date="2019-11-18T17:19:00Z"/>
        </w:rPr>
      </w:pPr>
    </w:p>
    <w:p w14:paraId="5713FF26" w14:textId="77777777" w:rsidR="00A23582" w:rsidRDefault="00A23582" w:rsidP="00B2050B">
      <w:pPr>
        <w:rPr>
          <w:del w:id="7475" w:author="Pavla Trefilová" w:date="2019-11-18T17:19: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63"/>
        <w:gridCol w:w="558"/>
        <w:gridCol w:w="1693"/>
        <w:gridCol w:w="1405"/>
        <w:gridCol w:w="1432"/>
        <w:gridCol w:w="657"/>
        <w:gridCol w:w="658"/>
        <w:gridCol w:w="488"/>
        <w:gridCol w:w="488"/>
        <w:gridCol w:w="479"/>
        <w:gridCol w:w="479"/>
        <w:tblGridChange w:id="7476">
          <w:tblGrid>
            <w:gridCol w:w="76"/>
            <w:gridCol w:w="1487"/>
            <w:gridCol w:w="558"/>
            <w:gridCol w:w="1302"/>
            <w:gridCol w:w="391"/>
            <w:gridCol w:w="1405"/>
            <w:gridCol w:w="449"/>
            <w:gridCol w:w="468"/>
            <w:gridCol w:w="515"/>
            <w:gridCol w:w="657"/>
            <w:gridCol w:w="531"/>
            <w:gridCol w:w="77"/>
            <w:gridCol w:w="50"/>
            <w:gridCol w:w="488"/>
            <w:gridCol w:w="94"/>
            <w:gridCol w:w="394"/>
            <w:gridCol w:w="299"/>
            <w:gridCol w:w="180"/>
            <w:gridCol w:w="479"/>
            <w:gridCol w:w="35"/>
            <w:gridCol w:w="41"/>
          </w:tblGrid>
        </w:tblGridChange>
      </w:tblGrid>
      <w:tr w:rsidR="00B2050B" w14:paraId="180F385C" w14:textId="77777777" w:rsidTr="003B21FF">
        <w:trPr>
          <w:del w:id="7477" w:author="Pavla Trefilová" w:date="2019-11-18T17:19:00Z"/>
        </w:trPr>
        <w:tc>
          <w:tcPr>
            <w:tcW w:w="9859" w:type="dxa"/>
            <w:gridSpan w:val="11"/>
            <w:tcBorders>
              <w:bottom w:val="double" w:sz="4" w:space="0" w:color="auto"/>
            </w:tcBorders>
            <w:shd w:val="clear" w:color="auto" w:fill="BDD6EE"/>
          </w:tcPr>
          <w:p w14:paraId="3530468C" w14:textId="77777777" w:rsidR="00B2050B" w:rsidRDefault="00B2050B" w:rsidP="00B2050B">
            <w:pPr>
              <w:jc w:val="both"/>
              <w:rPr>
                <w:del w:id="7478" w:author="Pavla Trefilová" w:date="2019-11-18T17:19:00Z"/>
                <w:b/>
                <w:sz w:val="28"/>
              </w:rPr>
            </w:pPr>
            <w:del w:id="7479" w:author="Pavla Trefilová" w:date="2019-11-18T17:19:00Z">
              <w:r>
                <w:rPr>
                  <w:b/>
                  <w:sz w:val="28"/>
                </w:rPr>
                <w:delText>C-I – Personální zabezpečení</w:delText>
              </w:r>
            </w:del>
          </w:p>
        </w:tc>
      </w:tr>
      <w:tr w:rsidR="00B2050B" w14:paraId="50FB251D" w14:textId="77777777" w:rsidTr="003B21FF">
        <w:trPr>
          <w:del w:id="7480" w:author="Pavla Trefilová" w:date="2019-11-18T17:19:00Z"/>
        </w:trPr>
        <w:tc>
          <w:tcPr>
            <w:tcW w:w="2518" w:type="dxa"/>
            <w:tcBorders>
              <w:top w:val="double" w:sz="4" w:space="0" w:color="auto"/>
            </w:tcBorders>
            <w:shd w:val="clear" w:color="auto" w:fill="F7CAAC"/>
          </w:tcPr>
          <w:p w14:paraId="1AF1F08C" w14:textId="77777777" w:rsidR="00B2050B" w:rsidRDefault="00B2050B" w:rsidP="00B2050B">
            <w:pPr>
              <w:jc w:val="both"/>
              <w:rPr>
                <w:del w:id="7481" w:author="Pavla Trefilová" w:date="2019-11-18T17:19:00Z"/>
                <w:b/>
              </w:rPr>
            </w:pPr>
            <w:del w:id="7482" w:author="Pavla Trefilová" w:date="2019-11-18T17:19:00Z">
              <w:r>
                <w:rPr>
                  <w:b/>
                </w:rPr>
                <w:delText>Vysoká škola</w:delText>
              </w:r>
            </w:del>
          </w:p>
        </w:tc>
        <w:tc>
          <w:tcPr>
            <w:tcW w:w="7341" w:type="dxa"/>
            <w:gridSpan w:val="10"/>
          </w:tcPr>
          <w:p w14:paraId="4EA5FD81" w14:textId="77777777" w:rsidR="00B2050B" w:rsidRDefault="00B2050B" w:rsidP="00B2050B">
            <w:pPr>
              <w:jc w:val="both"/>
              <w:rPr>
                <w:del w:id="7483" w:author="Pavla Trefilová" w:date="2019-11-18T17:19:00Z"/>
              </w:rPr>
            </w:pPr>
            <w:del w:id="7484" w:author="Pavla Trefilová" w:date="2019-11-18T17:19:00Z">
              <w:r>
                <w:delText>Univerzita Tomáše Bati ve Zlíně</w:delText>
              </w:r>
            </w:del>
          </w:p>
        </w:tc>
      </w:tr>
      <w:tr w:rsidR="00B2050B" w14:paraId="5D516669" w14:textId="77777777" w:rsidTr="003B21FF">
        <w:trPr>
          <w:del w:id="7485" w:author="Pavla Trefilová" w:date="2019-11-18T17:19:00Z"/>
        </w:trPr>
        <w:tc>
          <w:tcPr>
            <w:tcW w:w="2518" w:type="dxa"/>
            <w:shd w:val="clear" w:color="auto" w:fill="F7CAAC"/>
          </w:tcPr>
          <w:p w14:paraId="4DCBAEEA" w14:textId="77777777" w:rsidR="00B2050B" w:rsidRDefault="00B2050B" w:rsidP="00B2050B">
            <w:pPr>
              <w:jc w:val="both"/>
              <w:rPr>
                <w:del w:id="7486" w:author="Pavla Trefilová" w:date="2019-11-18T17:19:00Z"/>
                <w:b/>
              </w:rPr>
            </w:pPr>
            <w:del w:id="7487" w:author="Pavla Trefilová" w:date="2019-11-18T17:19:00Z">
              <w:r>
                <w:rPr>
                  <w:b/>
                </w:rPr>
                <w:delText>Součást vysoké školy</w:delText>
              </w:r>
            </w:del>
          </w:p>
        </w:tc>
        <w:tc>
          <w:tcPr>
            <w:tcW w:w="7341" w:type="dxa"/>
            <w:gridSpan w:val="10"/>
          </w:tcPr>
          <w:p w14:paraId="1A0217A2" w14:textId="77777777" w:rsidR="00B2050B" w:rsidRDefault="00B2050B" w:rsidP="00B2050B">
            <w:pPr>
              <w:jc w:val="both"/>
              <w:rPr>
                <w:del w:id="7488" w:author="Pavla Trefilová" w:date="2019-11-18T17:19:00Z"/>
              </w:rPr>
            </w:pPr>
            <w:del w:id="7489" w:author="Pavla Trefilová" w:date="2019-11-18T17:19:00Z">
              <w:r>
                <w:delText>Fakulta managementu a ekonomiky</w:delText>
              </w:r>
            </w:del>
          </w:p>
        </w:tc>
      </w:tr>
      <w:tr w:rsidR="00B2050B" w14:paraId="67A0F478" w14:textId="77777777" w:rsidTr="003B21FF">
        <w:trPr>
          <w:del w:id="7490" w:author="Pavla Trefilová" w:date="2019-11-18T17:19:00Z"/>
        </w:trPr>
        <w:tc>
          <w:tcPr>
            <w:tcW w:w="2518" w:type="dxa"/>
            <w:shd w:val="clear" w:color="auto" w:fill="F7CAAC"/>
          </w:tcPr>
          <w:p w14:paraId="16D2ABB4" w14:textId="77777777" w:rsidR="00B2050B" w:rsidRDefault="00B2050B" w:rsidP="00B2050B">
            <w:pPr>
              <w:jc w:val="both"/>
              <w:rPr>
                <w:del w:id="7491" w:author="Pavla Trefilová" w:date="2019-11-18T17:19:00Z"/>
                <w:b/>
              </w:rPr>
            </w:pPr>
            <w:del w:id="7492" w:author="Pavla Trefilová" w:date="2019-11-18T17:19:00Z">
              <w:r>
                <w:rPr>
                  <w:b/>
                </w:rPr>
                <w:delText>Název studijního programu</w:delText>
              </w:r>
            </w:del>
          </w:p>
        </w:tc>
        <w:tc>
          <w:tcPr>
            <w:tcW w:w="7341" w:type="dxa"/>
            <w:gridSpan w:val="10"/>
          </w:tcPr>
          <w:p w14:paraId="2B11DEE6" w14:textId="77777777" w:rsidR="00B2050B" w:rsidRDefault="00343DC3" w:rsidP="00B2050B">
            <w:pPr>
              <w:jc w:val="both"/>
              <w:rPr>
                <w:del w:id="7493" w:author="Pavla Trefilová" w:date="2019-11-18T17:19:00Z"/>
              </w:rPr>
            </w:pPr>
            <w:del w:id="7494" w:author="Pavla Trefilová" w:date="2019-11-18T17:19:00Z">
              <w:r>
                <w:delText xml:space="preserve">Economics and Management </w:delText>
              </w:r>
            </w:del>
          </w:p>
        </w:tc>
      </w:tr>
      <w:tr w:rsidR="00534C60" w:rsidRPr="00B76D0F" w14:paraId="1DC60111" w14:textId="77777777" w:rsidTr="00B76D0F">
        <w:tc>
          <w:tcPr>
            <w:tcW w:w="2518" w:type="dxa"/>
            <w:shd w:val="clear" w:color="auto" w:fill="F7CAAC"/>
          </w:tcPr>
          <w:p w14:paraId="66B0E326" w14:textId="77777777" w:rsidR="00B76D0F" w:rsidRPr="00B76D0F" w:rsidRDefault="00B76D0F" w:rsidP="00B76D0F">
            <w:pPr>
              <w:jc w:val="both"/>
              <w:rPr>
                <w:b/>
              </w:rPr>
            </w:pPr>
            <w:r w:rsidRPr="00B76D0F">
              <w:rPr>
                <w:b/>
              </w:rPr>
              <w:t>Jméno a příjmení</w:t>
            </w:r>
          </w:p>
        </w:tc>
        <w:tc>
          <w:tcPr>
            <w:tcW w:w="4536" w:type="dxa"/>
            <w:gridSpan w:val="5"/>
          </w:tcPr>
          <w:p w14:paraId="2B070E8F" w14:textId="77777777" w:rsidR="00B76D0F" w:rsidRPr="00B76D0F" w:rsidRDefault="00B76D0F" w:rsidP="00B76D0F">
            <w:pPr>
              <w:jc w:val="both"/>
            </w:pPr>
            <w:r w:rsidRPr="00B76D0F">
              <w:t>Jana MATOŠKOVÁ</w:t>
            </w:r>
          </w:p>
        </w:tc>
        <w:tc>
          <w:tcPr>
            <w:tcW w:w="709" w:type="dxa"/>
            <w:gridSpan w:val="2"/>
            <w:shd w:val="clear" w:color="auto" w:fill="F7CAAC"/>
          </w:tcPr>
          <w:p w14:paraId="48C6510D" w14:textId="77777777" w:rsidR="00B76D0F" w:rsidRPr="00B76D0F" w:rsidRDefault="00B76D0F" w:rsidP="00B76D0F">
            <w:pPr>
              <w:jc w:val="both"/>
              <w:rPr>
                <w:b/>
              </w:rPr>
            </w:pPr>
            <w:r w:rsidRPr="00B76D0F">
              <w:rPr>
                <w:b/>
              </w:rPr>
              <w:t>Tituly</w:t>
            </w:r>
          </w:p>
        </w:tc>
        <w:tc>
          <w:tcPr>
            <w:tcW w:w="2096" w:type="dxa"/>
            <w:gridSpan w:val="3"/>
          </w:tcPr>
          <w:p w14:paraId="7B203609" w14:textId="77777777" w:rsidR="00B76D0F" w:rsidRPr="00B76D0F" w:rsidRDefault="00B76D0F" w:rsidP="00B76D0F">
            <w:pPr>
              <w:jc w:val="both"/>
            </w:pPr>
            <w:r w:rsidRPr="00B76D0F">
              <w:t>Ing., Ph.D.</w:t>
            </w:r>
          </w:p>
        </w:tc>
      </w:tr>
      <w:tr w:rsidR="00534C60" w:rsidRPr="00B76D0F" w14:paraId="5B5546E7" w14:textId="77777777" w:rsidTr="00B76D0F">
        <w:tc>
          <w:tcPr>
            <w:tcW w:w="2518" w:type="dxa"/>
            <w:shd w:val="clear" w:color="auto" w:fill="F7CAAC"/>
          </w:tcPr>
          <w:p w14:paraId="50239E26" w14:textId="77777777" w:rsidR="00B76D0F" w:rsidRPr="00B76D0F" w:rsidRDefault="00B76D0F" w:rsidP="00B76D0F">
            <w:pPr>
              <w:jc w:val="both"/>
              <w:rPr>
                <w:b/>
              </w:rPr>
            </w:pPr>
            <w:r w:rsidRPr="00B76D0F">
              <w:rPr>
                <w:b/>
              </w:rPr>
              <w:t>Rok narození</w:t>
            </w:r>
          </w:p>
        </w:tc>
        <w:tc>
          <w:tcPr>
            <w:tcW w:w="829" w:type="dxa"/>
          </w:tcPr>
          <w:p w14:paraId="017701C2" w14:textId="77777777" w:rsidR="00B76D0F" w:rsidRPr="00B76D0F" w:rsidRDefault="00B76D0F" w:rsidP="00B76D0F">
            <w:pPr>
              <w:jc w:val="both"/>
            </w:pPr>
            <w:r w:rsidRPr="00B76D0F">
              <w:t>1979</w:t>
            </w:r>
          </w:p>
        </w:tc>
        <w:tc>
          <w:tcPr>
            <w:tcW w:w="1721" w:type="dxa"/>
            <w:shd w:val="clear" w:color="auto" w:fill="F7CAAC"/>
          </w:tcPr>
          <w:p w14:paraId="4D8B1CCF" w14:textId="77777777" w:rsidR="00B76D0F" w:rsidRPr="00B76D0F" w:rsidRDefault="00B76D0F" w:rsidP="00B76D0F">
            <w:pPr>
              <w:jc w:val="both"/>
              <w:rPr>
                <w:b/>
              </w:rPr>
            </w:pPr>
            <w:r w:rsidRPr="00B76D0F">
              <w:rPr>
                <w:b/>
              </w:rPr>
              <w:t>typ vztahu k VŠ</w:t>
            </w:r>
          </w:p>
        </w:tc>
        <w:tc>
          <w:tcPr>
            <w:tcW w:w="992" w:type="dxa"/>
            <w:gridSpan w:val="2"/>
          </w:tcPr>
          <w:p w14:paraId="6CDD06EA" w14:textId="77777777" w:rsidR="00B76D0F" w:rsidRPr="00B76D0F" w:rsidRDefault="00B76D0F" w:rsidP="00B76D0F">
            <w:pPr>
              <w:jc w:val="both"/>
            </w:pPr>
            <w:r w:rsidRPr="00B76D0F">
              <w:t>pp</w:t>
            </w:r>
          </w:p>
        </w:tc>
        <w:tc>
          <w:tcPr>
            <w:tcW w:w="994" w:type="dxa"/>
            <w:shd w:val="clear" w:color="auto" w:fill="F7CAAC"/>
          </w:tcPr>
          <w:p w14:paraId="765F42E1" w14:textId="77777777" w:rsidR="00B76D0F" w:rsidRPr="00B76D0F" w:rsidRDefault="00B76D0F" w:rsidP="00B76D0F">
            <w:pPr>
              <w:jc w:val="both"/>
              <w:rPr>
                <w:b/>
              </w:rPr>
            </w:pPr>
            <w:r w:rsidRPr="00B76D0F">
              <w:rPr>
                <w:b/>
              </w:rPr>
              <w:t>rozsah</w:t>
            </w:r>
          </w:p>
        </w:tc>
        <w:tc>
          <w:tcPr>
            <w:tcW w:w="709" w:type="dxa"/>
            <w:gridSpan w:val="2"/>
          </w:tcPr>
          <w:p w14:paraId="3F95A5F4" w14:textId="77777777" w:rsidR="00B76D0F" w:rsidRPr="00B76D0F" w:rsidRDefault="00B76D0F" w:rsidP="00B76D0F">
            <w:pPr>
              <w:jc w:val="both"/>
            </w:pPr>
            <w:r w:rsidRPr="00B76D0F">
              <w:t>40</w:t>
            </w:r>
          </w:p>
        </w:tc>
        <w:tc>
          <w:tcPr>
            <w:tcW w:w="709" w:type="dxa"/>
            <w:shd w:val="clear" w:color="auto" w:fill="F7CAAC"/>
          </w:tcPr>
          <w:p w14:paraId="6B0C50FD" w14:textId="77777777" w:rsidR="00B76D0F" w:rsidRPr="00B76D0F" w:rsidRDefault="00B76D0F" w:rsidP="00B76D0F">
            <w:pPr>
              <w:jc w:val="both"/>
              <w:rPr>
                <w:b/>
              </w:rPr>
            </w:pPr>
            <w:r w:rsidRPr="00B76D0F">
              <w:rPr>
                <w:b/>
              </w:rPr>
              <w:t>do kdy</w:t>
            </w:r>
          </w:p>
        </w:tc>
        <w:tc>
          <w:tcPr>
            <w:tcW w:w="1387" w:type="dxa"/>
            <w:gridSpan w:val="2"/>
          </w:tcPr>
          <w:p w14:paraId="528BE176" w14:textId="77777777" w:rsidR="00B76D0F" w:rsidRPr="00B76D0F" w:rsidRDefault="00B76D0F" w:rsidP="00B76D0F">
            <w:pPr>
              <w:jc w:val="both"/>
            </w:pPr>
            <w:r w:rsidRPr="00B76D0F">
              <w:t>N</w:t>
            </w:r>
          </w:p>
        </w:tc>
      </w:tr>
      <w:tr w:rsidR="00534C60" w:rsidRPr="00B76D0F" w14:paraId="3AD9B698" w14:textId="77777777" w:rsidTr="00B76D0F">
        <w:tc>
          <w:tcPr>
            <w:tcW w:w="5068" w:type="dxa"/>
            <w:gridSpan w:val="3"/>
            <w:shd w:val="clear" w:color="auto" w:fill="F7CAAC"/>
          </w:tcPr>
          <w:p w14:paraId="718E005B" w14:textId="77777777" w:rsidR="00B76D0F" w:rsidRPr="00B76D0F" w:rsidRDefault="00B76D0F" w:rsidP="00B76D0F">
            <w:pPr>
              <w:jc w:val="both"/>
              <w:rPr>
                <w:b/>
              </w:rPr>
            </w:pPr>
            <w:r w:rsidRPr="00B76D0F">
              <w:rPr>
                <w:b/>
              </w:rPr>
              <w:t>Typ vztahu na součásti VŠ, která uskutečňuje st. program</w:t>
            </w:r>
          </w:p>
        </w:tc>
        <w:tc>
          <w:tcPr>
            <w:tcW w:w="992" w:type="dxa"/>
            <w:gridSpan w:val="2"/>
          </w:tcPr>
          <w:p w14:paraId="6FB0873C" w14:textId="77777777" w:rsidR="00B76D0F" w:rsidRPr="00B76D0F" w:rsidRDefault="00B76D0F" w:rsidP="00B76D0F">
            <w:pPr>
              <w:jc w:val="both"/>
            </w:pPr>
            <w:r w:rsidRPr="00B76D0F">
              <w:t>pp</w:t>
            </w:r>
          </w:p>
        </w:tc>
        <w:tc>
          <w:tcPr>
            <w:tcW w:w="994" w:type="dxa"/>
            <w:shd w:val="clear" w:color="auto" w:fill="F7CAAC"/>
          </w:tcPr>
          <w:p w14:paraId="62410374" w14:textId="77777777" w:rsidR="00B76D0F" w:rsidRPr="00B76D0F" w:rsidRDefault="00B76D0F" w:rsidP="00B76D0F">
            <w:pPr>
              <w:jc w:val="both"/>
              <w:rPr>
                <w:b/>
              </w:rPr>
            </w:pPr>
            <w:r w:rsidRPr="00B76D0F">
              <w:rPr>
                <w:b/>
              </w:rPr>
              <w:t>rozsah</w:t>
            </w:r>
          </w:p>
        </w:tc>
        <w:tc>
          <w:tcPr>
            <w:tcW w:w="709" w:type="dxa"/>
            <w:gridSpan w:val="2"/>
          </w:tcPr>
          <w:p w14:paraId="732E6050" w14:textId="77777777" w:rsidR="00B76D0F" w:rsidRPr="00B76D0F" w:rsidRDefault="00B76D0F" w:rsidP="00B76D0F">
            <w:pPr>
              <w:jc w:val="both"/>
            </w:pPr>
            <w:r w:rsidRPr="00B76D0F">
              <w:t>40</w:t>
            </w:r>
          </w:p>
        </w:tc>
        <w:tc>
          <w:tcPr>
            <w:tcW w:w="709" w:type="dxa"/>
            <w:shd w:val="clear" w:color="auto" w:fill="F7CAAC"/>
          </w:tcPr>
          <w:p w14:paraId="5531E1D6" w14:textId="77777777" w:rsidR="00B76D0F" w:rsidRPr="00B76D0F" w:rsidRDefault="00B76D0F" w:rsidP="00B76D0F">
            <w:pPr>
              <w:jc w:val="both"/>
              <w:rPr>
                <w:b/>
              </w:rPr>
            </w:pPr>
            <w:r w:rsidRPr="00B76D0F">
              <w:rPr>
                <w:b/>
              </w:rPr>
              <w:t>do kdy</w:t>
            </w:r>
          </w:p>
        </w:tc>
        <w:tc>
          <w:tcPr>
            <w:tcW w:w="1387" w:type="dxa"/>
            <w:gridSpan w:val="2"/>
          </w:tcPr>
          <w:p w14:paraId="75B1A37C" w14:textId="77777777" w:rsidR="00B76D0F" w:rsidRPr="00B76D0F" w:rsidRDefault="00B76D0F" w:rsidP="00B76D0F">
            <w:pPr>
              <w:jc w:val="both"/>
            </w:pPr>
            <w:r w:rsidRPr="00B76D0F">
              <w:t>N</w:t>
            </w:r>
          </w:p>
        </w:tc>
      </w:tr>
      <w:tr w:rsidR="00534C60" w:rsidRPr="00B76D0F" w14:paraId="00574DCB" w14:textId="77777777" w:rsidTr="00B76D0F">
        <w:tc>
          <w:tcPr>
            <w:tcW w:w="6060" w:type="dxa"/>
            <w:gridSpan w:val="5"/>
            <w:shd w:val="clear" w:color="auto" w:fill="F7CAAC"/>
          </w:tcPr>
          <w:p w14:paraId="4D3ECA72" w14:textId="77777777" w:rsidR="00B76D0F" w:rsidRPr="00B76D0F" w:rsidRDefault="00B76D0F" w:rsidP="00B76D0F">
            <w:pPr>
              <w:jc w:val="both"/>
            </w:pPr>
            <w:r w:rsidRPr="00B76D0F">
              <w:rPr>
                <w:b/>
              </w:rPr>
              <w:t>Další současná působení jako akademický pracovník na jiných VŠ</w:t>
            </w:r>
          </w:p>
        </w:tc>
        <w:tc>
          <w:tcPr>
            <w:tcW w:w="1703" w:type="dxa"/>
            <w:gridSpan w:val="3"/>
            <w:shd w:val="clear" w:color="auto" w:fill="F7CAAC"/>
          </w:tcPr>
          <w:p w14:paraId="7CE96076" w14:textId="77777777" w:rsidR="00B76D0F" w:rsidRPr="00B76D0F" w:rsidRDefault="00B76D0F" w:rsidP="00B76D0F">
            <w:pPr>
              <w:jc w:val="both"/>
              <w:rPr>
                <w:b/>
              </w:rPr>
            </w:pPr>
            <w:r w:rsidRPr="00B76D0F">
              <w:rPr>
                <w:b/>
              </w:rPr>
              <w:t>typ prac. vztahu</w:t>
            </w:r>
          </w:p>
        </w:tc>
        <w:tc>
          <w:tcPr>
            <w:tcW w:w="2096" w:type="dxa"/>
            <w:gridSpan w:val="3"/>
            <w:shd w:val="clear" w:color="auto" w:fill="F7CAAC"/>
          </w:tcPr>
          <w:p w14:paraId="20268209" w14:textId="77777777" w:rsidR="00B76D0F" w:rsidRPr="00B76D0F" w:rsidRDefault="00B76D0F" w:rsidP="00B76D0F">
            <w:pPr>
              <w:jc w:val="both"/>
              <w:rPr>
                <w:b/>
              </w:rPr>
            </w:pPr>
            <w:r w:rsidRPr="00B76D0F">
              <w:rPr>
                <w:b/>
              </w:rPr>
              <w:t>rozsah</w:t>
            </w:r>
          </w:p>
        </w:tc>
      </w:tr>
      <w:tr w:rsidR="00B76D0F" w:rsidRPr="00B76D0F" w14:paraId="15A2E57D"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495"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496" w:author="Pavla Trefilová" w:date="2019-11-18T17:19:00Z">
            <w:trPr>
              <w:gridBefore w:val="1"/>
              <w:gridAfter w:val="0"/>
              <w:wAfter w:w="41" w:type="dxa"/>
            </w:trPr>
          </w:trPrChange>
        </w:trPr>
        <w:tc>
          <w:tcPr>
            <w:tcW w:w="6060" w:type="dxa"/>
            <w:gridSpan w:val="5"/>
            <w:tcPrChange w:id="7497" w:author="Pavla Trefilová" w:date="2019-11-18T17:19:00Z">
              <w:tcPr>
                <w:tcW w:w="6060" w:type="dxa"/>
                <w:gridSpan w:val="7"/>
              </w:tcPr>
            </w:tcPrChange>
          </w:tcPr>
          <w:p w14:paraId="305012E7" w14:textId="77777777" w:rsidR="00B76D0F" w:rsidRPr="00B76D0F" w:rsidRDefault="00B76D0F" w:rsidP="00B76D0F">
            <w:pPr>
              <w:jc w:val="both"/>
            </w:pPr>
          </w:p>
        </w:tc>
        <w:tc>
          <w:tcPr>
            <w:tcW w:w="1703" w:type="dxa"/>
            <w:gridSpan w:val="3"/>
            <w:tcPrChange w:id="7498" w:author="Pavla Trefilová" w:date="2019-11-18T17:19:00Z">
              <w:tcPr>
                <w:tcW w:w="1703" w:type="dxa"/>
                <w:gridSpan w:val="3"/>
              </w:tcPr>
            </w:tcPrChange>
          </w:tcPr>
          <w:p w14:paraId="0AF1FD91" w14:textId="77777777" w:rsidR="00B76D0F" w:rsidRPr="00B76D0F" w:rsidRDefault="00B76D0F" w:rsidP="00B76D0F">
            <w:pPr>
              <w:jc w:val="both"/>
            </w:pPr>
          </w:p>
        </w:tc>
        <w:tc>
          <w:tcPr>
            <w:tcW w:w="2096" w:type="dxa"/>
            <w:gridSpan w:val="3"/>
            <w:tcPrChange w:id="7499" w:author="Pavla Trefilová" w:date="2019-11-18T17:19:00Z">
              <w:tcPr>
                <w:tcW w:w="2096" w:type="dxa"/>
                <w:gridSpan w:val="9"/>
              </w:tcPr>
            </w:tcPrChange>
          </w:tcPr>
          <w:p w14:paraId="009956C8" w14:textId="77777777" w:rsidR="00B76D0F" w:rsidRPr="00B76D0F" w:rsidRDefault="00B76D0F" w:rsidP="00B76D0F">
            <w:pPr>
              <w:jc w:val="both"/>
            </w:pPr>
          </w:p>
        </w:tc>
      </w:tr>
      <w:tr w:rsidR="00B76D0F" w:rsidRPr="00B76D0F" w14:paraId="3DE9E1DA"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00"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501" w:author="Pavla Trefilová" w:date="2019-11-18T17:19:00Z">
            <w:trPr>
              <w:gridBefore w:val="1"/>
              <w:gridAfter w:val="0"/>
              <w:wAfter w:w="41" w:type="dxa"/>
            </w:trPr>
          </w:trPrChange>
        </w:trPr>
        <w:tc>
          <w:tcPr>
            <w:tcW w:w="9859" w:type="dxa"/>
            <w:gridSpan w:val="11"/>
            <w:shd w:val="clear" w:color="auto" w:fill="F7CAAC"/>
            <w:tcPrChange w:id="7502" w:author="Pavla Trefilová" w:date="2019-11-18T17:19:00Z">
              <w:tcPr>
                <w:tcW w:w="9859" w:type="dxa"/>
                <w:gridSpan w:val="19"/>
                <w:shd w:val="clear" w:color="auto" w:fill="F7CAAC"/>
              </w:tcPr>
            </w:tcPrChange>
          </w:tcPr>
          <w:p w14:paraId="254AB40B" w14:textId="77777777" w:rsidR="00B76D0F" w:rsidRPr="00B76D0F" w:rsidRDefault="00B76D0F" w:rsidP="00B76D0F">
            <w:pPr>
              <w:jc w:val="both"/>
            </w:pPr>
            <w:r w:rsidRPr="00B76D0F">
              <w:rPr>
                <w:b/>
              </w:rPr>
              <w:t>Předměty příslušného studijního programu a způsob zapojení do jejich výuky, příp. další zapojení do uskutečňování studijního programu</w:t>
            </w:r>
          </w:p>
        </w:tc>
      </w:tr>
      <w:tr w:rsidR="00B76D0F" w:rsidRPr="00B76D0F" w14:paraId="636CF4FF"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03"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29"/>
          <w:trPrChange w:id="7504" w:author="Pavla Trefilová" w:date="2019-11-18T17:19:00Z">
            <w:trPr>
              <w:gridBefore w:val="1"/>
              <w:gridAfter w:val="0"/>
              <w:wAfter w:w="41" w:type="dxa"/>
              <w:trHeight w:val="529"/>
            </w:trPr>
          </w:trPrChange>
        </w:trPr>
        <w:tc>
          <w:tcPr>
            <w:tcW w:w="9859" w:type="dxa"/>
            <w:gridSpan w:val="11"/>
            <w:tcBorders>
              <w:top w:val="nil"/>
            </w:tcBorders>
            <w:tcPrChange w:id="7505" w:author="Pavla Trefilová" w:date="2019-11-18T17:19:00Z">
              <w:tcPr>
                <w:tcW w:w="9859" w:type="dxa"/>
                <w:gridSpan w:val="19"/>
                <w:tcBorders>
                  <w:top w:val="nil"/>
                </w:tcBorders>
              </w:tcPr>
            </w:tcPrChange>
          </w:tcPr>
          <w:p w14:paraId="600D77C1" w14:textId="24CF9469" w:rsidR="00B76D0F" w:rsidRPr="00B76D0F" w:rsidRDefault="00B76D0F" w:rsidP="00B76D0F">
            <w:pPr>
              <w:jc w:val="both"/>
            </w:pPr>
            <w:r w:rsidRPr="00B76D0F">
              <w:rPr>
                <w:lang w:val="en-GB"/>
              </w:rPr>
              <w:t>Human Resource Management I</w:t>
            </w:r>
            <w:r w:rsidRPr="00B76D0F">
              <w:t xml:space="preserve"> – garant, přednášející (100</w:t>
            </w:r>
            <w:del w:id="7506" w:author="Pavla Trefilová" w:date="2019-11-18T17:19:00Z">
              <w:r w:rsidR="00B2050B">
                <w:delText xml:space="preserve"> </w:delText>
              </w:r>
            </w:del>
            <w:r w:rsidRPr="00B76D0F">
              <w:t>%)</w:t>
            </w:r>
          </w:p>
          <w:p w14:paraId="55E8EA2F" w14:textId="4A7D3A70" w:rsidR="00B76D0F" w:rsidRPr="00B76D0F" w:rsidRDefault="00B76D0F" w:rsidP="00B76D0F">
            <w:pPr>
              <w:jc w:val="both"/>
            </w:pPr>
            <w:r w:rsidRPr="00B76D0F">
              <w:rPr>
                <w:lang w:val="en-US"/>
              </w:rPr>
              <w:t>Managerial Skills and Techniques</w:t>
            </w:r>
            <w:r w:rsidRPr="00B76D0F">
              <w:t xml:space="preserve"> – garant, přednášející (80</w:t>
            </w:r>
            <w:del w:id="7507" w:author="Pavla Trefilová" w:date="2019-11-18T17:19:00Z">
              <w:r w:rsidR="00B2050B">
                <w:delText xml:space="preserve"> </w:delText>
              </w:r>
            </w:del>
            <w:r w:rsidRPr="00B76D0F">
              <w:t>%)</w:t>
            </w:r>
          </w:p>
        </w:tc>
      </w:tr>
      <w:tr w:rsidR="00B76D0F" w:rsidRPr="00B76D0F" w14:paraId="231C600C"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08"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509" w:author="Pavla Trefilová" w:date="2019-11-18T17:19:00Z">
            <w:trPr>
              <w:gridBefore w:val="1"/>
              <w:gridAfter w:val="0"/>
              <w:wAfter w:w="41" w:type="dxa"/>
            </w:trPr>
          </w:trPrChange>
        </w:trPr>
        <w:tc>
          <w:tcPr>
            <w:tcW w:w="9859" w:type="dxa"/>
            <w:gridSpan w:val="11"/>
            <w:shd w:val="clear" w:color="auto" w:fill="F7CAAC"/>
            <w:tcPrChange w:id="7510" w:author="Pavla Trefilová" w:date="2019-11-18T17:19:00Z">
              <w:tcPr>
                <w:tcW w:w="9859" w:type="dxa"/>
                <w:gridSpan w:val="19"/>
                <w:shd w:val="clear" w:color="auto" w:fill="F7CAAC"/>
              </w:tcPr>
            </w:tcPrChange>
          </w:tcPr>
          <w:p w14:paraId="65FFD85D" w14:textId="77777777" w:rsidR="00B76D0F" w:rsidRPr="00B76D0F" w:rsidRDefault="00B76D0F" w:rsidP="00B76D0F">
            <w:pPr>
              <w:jc w:val="both"/>
            </w:pPr>
            <w:r w:rsidRPr="00B76D0F">
              <w:rPr>
                <w:b/>
              </w:rPr>
              <w:t xml:space="preserve">Údaje o vzdělání na VŠ </w:t>
            </w:r>
          </w:p>
        </w:tc>
      </w:tr>
      <w:tr w:rsidR="00B76D0F" w:rsidRPr="00B76D0F" w14:paraId="2BA45239"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11"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055"/>
          <w:trPrChange w:id="7512" w:author="Pavla Trefilová" w:date="2019-11-18T17:19:00Z">
            <w:trPr>
              <w:gridBefore w:val="1"/>
              <w:gridAfter w:val="0"/>
              <w:wAfter w:w="41" w:type="dxa"/>
              <w:trHeight w:val="1055"/>
            </w:trPr>
          </w:trPrChange>
        </w:trPr>
        <w:tc>
          <w:tcPr>
            <w:tcW w:w="9859" w:type="dxa"/>
            <w:gridSpan w:val="11"/>
            <w:tcPrChange w:id="7513" w:author="Pavla Trefilová" w:date="2019-11-18T17:19:00Z">
              <w:tcPr>
                <w:tcW w:w="9859" w:type="dxa"/>
                <w:gridSpan w:val="19"/>
              </w:tcPr>
            </w:tcPrChange>
          </w:tcPr>
          <w:p w14:paraId="12E71BC4" w14:textId="77777777" w:rsidR="00B2050B" w:rsidRDefault="00B76D0F" w:rsidP="005F7C7C">
            <w:pPr>
              <w:tabs>
                <w:tab w:val="left" w:pos="1239"/>
              </w:tabs>
              <w:ind w:left="1239" w:hanging="1239"/>
              <w:jc w:val="both"/>
              <w:rPr>
                <w:del w:id="7514" w:author="Pavla Trefilová" w:date="2019-11-18T17:19:00Z"/>
              </w:rPr>
            </w:pPr>
            <w:moveFromRangeStart w:id="7515" w:author="Pavla Trefilová" w:date="2019-11-18T17:19:00Z" w:name="move24990075"/>
            <w:moveFrom w:id="7516" w:author="Pavla Trefilová" w:date="2019-11-18T17:19:00Z">
              <w:r w:rsidRPr="00B76D0F">
                <w:t xml:space="preserve">1998 – 2001: Univerzita Tomáše Bati ve Zlíně, Fakulta managementu a ekonomiky, studijní program Ekonomika a management, obor Management a ekonomika </w:t>
              </w:r>
              <w:r w:rsidRPr="00B76D0F">
                <w:rPr>
                  <w:b/>
                  <w:rPrChange w:id="7517" w:author="Pavla Trefilová" w:date="2019-11-18T17:19:00Z">
                    <w:rPr/>
                  </w:rPrChange>
                </w:rPr>
                <w:t>(Bc.)</w:t>
              </w:r>
            </w:moveFrom>
            <w:moveFromRangeEnd w:id="7515"/>
          </w:p>
          <w:p w14:paraId="4720F828" w14:textId="77777777" w:rsidR="00B76D0F" w:rsidRPr="00B76D0F" w:rsidRDefault="00B76D0F" w:rsidP="00B76D0F">
            <w:pPr>
              <w:tabs>
                <w:tab w:val="left" w:pos="1239"/>
              </w:tabs>
              <w:ind w:left="1239" w:hanging="1239"/>
              <w:jc w:val="both"/>
              <w:rPr>
                <w:moveFrom w:id="7518" w:author="Pavla Trefilová" w:date="2019-11-18T17:19:00Z"/>
              </w:rPr>
            </w:pPr>
            <w:moveFromRangeStart w:id="7519" w:author="Pavla Trefilová" w:date="2019-11-18T17:19:00Z" w:name="move24990076"/>
            <w:moveFrom w:id="7520" w:author="Pavla Trefilová" w:date="2019-11-18T17:19:00Z">
              <w:r w:rsidRPr="00B76D0F">
                <w:t xml:space="preserve">2001 – 2003: Univerzita Tomáše Bati ve Zlíně, Fakulta managementu a ekonomiky, studijní program Ekonomika a management, obor Management a marketing </w:t>
              </w:r>
              <w:r w:rsidRPr="00B76D0F">
                <w:rPr>
                  <w:b/>
                  <w:rPrChange w:id="7521" w:author="Pavla Trefilová" w:date="2019-11-18T17:19:00Z">
                    <w:rPr/>
                  </w:rPrChange>
                </w:rPr>
                <w:t>(Ing.)</w:t>
              </w:r>
            </w:moveFrom>
          </w:p>
          <w:p w14:paraId="56DCFB15" w14:textId="77777777" w:rsidR="00B76D0F" w:rsidRPr="00B76D0F" w:rsidRDefault="00B76D0F" w:rsidP="00B76D0F">
            <w:pPr>
              <w:tabs>
                <w:tab w:val="left" w:pos="1239"/>
              </w:tabs>
              <w:ind w:left="1239" w:hanging="1239"/>
              <w:jc w:val="both"/>
              <w:rPr>
                <w:moveFrom w:id="7522" w:author="Pavla Trefilová" w:date="2019-11-18T17:19:00Z"/>
              </w:rPr>
            </w:pPr>
            <w:moveFromRangeStart w:id="7523" w:author="Pavla Trefilová" w:date="2019-11-18T17:19:00Z" w:name="move24990077"/>
            <w:moveFromRangeEnd w:id="7519"/>
            <w:moveFrom w:id="7524" w:author="Pavla Trefilová" w:date="2019-11-18T17:19:00Z">
              <w:r w:rsidRPr="00B76D0F">
                <w:t>2003 – 2008: Univerzita Tomáše Bati ve Zlíně, Fakulta managementu a ekonomiky, studijní program Ekonomika a management, obor Management a ekonomika (</w:t>
              </w:r>
              <w:r w:rsidRPr="00B76D0F">
                <w:rPr>
                  <w:b/>
                  <w:rPrChange w:id="7525" w:author="Pavla Trefilová" w:date="2019-11-18T17:19:00Z">
                    <w:rPr/>
                  </w:rPrChange>
                </w:rPr>
                <w:t>Ph.D.)</w:t>
              </w:r>
            </w:moveFrom>
          </w:p>
          <w:moveFromRangeEnd w:id="7523"/>
          <w:p w14:paraId="129D744B" w14:textId="4137C0AA" w:rsidR="00B76D0F" w:rsidRPr="00B76D0F" w:rsidRDefault="00B76D0F" w:rsidP="00B76D0F">
            <w:pPr>
              <w:tabs>
                <w:tab w:val="left" w:pos="1239"/>
              </w:tabs>
              <w:ind w:left="1239" w:hanging="1239"/>
              <w:jc w:val="both"/>
              <w:rPr>
                <w:ins w:id="7526" w:author="Pavla Trefilová" w:date="2019-11-18T17:19:00Z"/>
              </w:rPr>
            </w:pPr>
            <w:r w:rsidRPr="00B76D0F">
              <w:t>2004 – 2006:  Univerzita Tomáše Bati ve Zlíně, Univerzitní institut, studijní program Specializace v pedagogice, obor Učitelství odborných předmětů pro střední školy (</w:t>
            </w:r>
            <w:r w:rsidRPr="00B76D0F">
              <w:rPr>
                <w:b/>
                <w:rPrChange w:id="7527" w:author="Pavla Trefilová" w:date="2019-11-18T17:19:00Z">
                  <w:rPr/>
                </w:rPrChange>
              </w:rPr>
              <w:t>Bc</w:t>
            </w:r>
            <w:r w:rsidRPr="00B76D0F">
              <w:t>.)</w:t>
            </w:r>
          </w:p>
          <w:p w14:paraId="3D83231C" w14:textId="77777777" w:rsidR="00B76D0F" w:rsidRPr="00B76D0F" w:rsidRDefault="00B76D0F" w:rsidP="00B76D0F">
            <w:pPr>
              <w:tabs>
                <w:tab w:val="left" w:pos="1239"/>
              </w:tabs>
              <w:ind w:left="1239" w:hanging="1239"/>
              <w:jc w:val="both"/>
              <w:rPr>
                <w:moveTo w:id="7528" w:author="Pavla Trefilová" w:date="2019-11-18T17:19:00Z"/>
              </w:rPr>
            </w:pPr>
            <w:moveToRangeStart w:id="7529" w:author="Pavla Trefilová" w:date="2019-11-18T17:19:00Z" w:name="move24990077"/>
            <w:moveTo w:id="7530" w:author="Pavla Trefilová" w:date="2019-11-18T17:19:00Z">
              <w:r w:rsidRPr="00B76D0F">
                <w:t>2003 – 2008: Univerzita Tomáše Bati ve Zlíně, Fakulta managementu a ekonomiky, studijní program Ekonomika a management, obor Management a ekonomika (</w:t>
              </w:r>
              <w:r w:rsidRPr="00B76D0F">
                <w:rPr>
                  <w:b/>
                  <w:rPrChange w:id="7531" w:author="Pavla Trefilová" w:date="2019-11-18T17:19:00Z">
                    <w:rPr/>
                  </w:rPrChange>
                </w:rPr>
                <w:t>Ph.D.)</w:t>
              </w:r>
            </w:moveTo>
          </w:p>
          <w:p w14:paraId="6AE6B60C" w14:textId="77777777" w:rsidR="00B76D0F" w:rsidRPr="00B76D0F" w:rsidRDefault="00B76D0F" w:rsidP="00B76D0F">
            <w:pPr>
              <w:tabs>
                <w:tab w:val="left" w:pos="1239"/>
              </w:tabs>
              <w:ind w:left="1239" w:hanging="1239"/>
              <w:jc w:val="both"/>
              <w:rPr>
                <w:moveTo w:id="7532" w:author="Pavla Trefilová" w:date="2019-11-18T17:19:00Z"/>
              </w:rPr>
            </w:pPr>
            <w:moveToRangeStart w:id="7533" w:author="Pavla Trefilová" w:date="2019-11-18T17:19:00Z" w:name="move24990076"/>
            <w:moveToRangeEnd w:id="7529"/>
            <w:moveTo w:id="7534" w:author="Pavla Trefilová" w:date="2019-11-18T17:19:00Z">
              <w:r w:rsidRPr="00B76D0F">
                <w:t xml:space="preserve">2001 – 2003: Univerzita Tomáše Bati ve Zlíně, Fakulta managementu a ekonomiky, studijní program Ekonomika a management, obor Management a marketing </w:t>
              </w:r>
              <w:r w:rsidRPr="00B76D0F">
                <w:rPr>
                  <w:b/>
                  <w:rPrChange w:id="7535" w:author="Pavla Trefilová" w:date="2019-11-18T17:19:00Z">
                    <w:rPr/>
                  </w:rPrChange>
                </w:rPr>
                <w:t>(Ing.)</w:t>
              </w:r>
            </w:moveTo>
          </w:p>
          <w:p w14:paraId="2FE2D223" w14:textId="77777777" w:rsidR="00B76D0F" w:rsidRPr="00B76D0F" w:rsidRDefault="00B76D0F">
            <w:pPr>
              <w:ind w:left="1240" w:hanging="1240"/>
              <w:jc w:val="both"/>
              <w:rPr>
                <w:b/>
                <w:rPrChange w:id="7536" w:author="Pavla Trefilová" w:date="2019-11-18T17:19:00Z">
                  <w:rPr/>
                </w:rPrChange>
              </w:rPr>
              <w:pPrChange w:id="7537" w:author="Pavla Trefilová" w:date="2019-11-18T17:19:00Z">
                <w:pPr>
                  <w:tabs>
                    <w:tab w:val="left" w:pos="1239"/>
                  </w:tabs>
                  <w:ind w:left="1239" w:hanging="1239"/>
                  <w:jc w:val="both"/>
                </w:pPr>
              </w:pPrChange>
            </w:pPr>
            <w:moveToRangeStart w:id="7538" w:author="Pavla Trefilová" w:date="2019-11-18T17:19:00Z" w:name="move24990075"/>
            <w:moveToRangeEnd w:id="7533"/>
            <w:moveTo w:id="7539" w:author="Pavla Trefilová" w:date="2019-11-18T17:19:00Z">
              <w:r w:rsidRPr="00B76D0F">
                <w:t xml:space="preserve">1998 – 2001: Univerzita Tomáše Bati ve Zlíně, Fakulta managementu a ekonomiky, studijní program Ekonomika a management, obor Management a ekonomika </w:t>
              </w:r>
              <w:r w:rsidRPr="00B76D0F">
                <w:rPr>
                  <w:b/>
                  <w:rPrChange w:id="7540" w:author="Pavla Trefilová" w:date="2019-11-18T17:19:00Z">
                    <w:rPr/>
                  </w:rPrChange>
                </w:rPr>
                <w:t>(Bc.)</w:t>
              </w:r>
            </w:moveTo>
            <w:moveToRangeEnd w:id="7538"/>
          </w:p>
        </w:tc>
      </w:tr>
      <w:tr w:rsidR="00B76D0F" w:rsidRPr="00B76D0F" w14:paraId="5CA49833"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41"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542" w:author="Pavla Trefilová" w:date="2019-11-18T17:19:00Z">
            <w:trPr>
              <w:gridBefore w:val="1"/>
              <w:gridAfter w:val="0"/>
              <w:wAfter w:w="41" w:type="dxa"/>
            </w:trPr>
          </w:trPrChange>
        </w:trPr>
        <w:tc>
          <w:tcPr>
            <w:tcW w:w="9859" w:type="dxa"/>
            <w:gridSpan w:val="11"/>
            <w:shd w:val="clear" w:color="auto" w:fill="F7CAAC"/>
            <w:tcPrChange w:id="7543" w:author="Pavla Trefilová" w:date="2019-11-18T17:19:00Z">
              <w:tcPr>
                <w:tcW w:w="9859" w:type="dxa"/>
                <w:gridSpan w:val="19"/>
                <w:shd w:val="clear" w:color="auto" w:fill="F7CAAC"/>
              </w:tcPr>
            </w:tcPrChange>
          </w:tcPr>
          <w:p w14:paraId="59F30F73" w14:textId="77777777" w:rsidR="00B76D0F" w:rsidRPr="00B76D0F" w:rsidRDefault="00B76D0F" w:rsidP="00B76D0F">
            <w:pPr>
              <w:jc w:val="both"/>
              <w:rPr>
                <w:b/>
              </w:rPr>
            </w:pPr>
            <w:r w:rsidRPr="00B76D0F">
              <w:rPr>
                <w:b/>
              </w:rPr>
              <w:t>Údaje o odborném působení od absolvování VŠ</w:t>
            </w:r>
          </w:p>
        </w:tc>
      </w:tr>
      <w:tr w:rsidR="00B76D0F" w:rsidRPr="00B76D0F" w14:paraId="605A80DC"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44"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78"/>
          <w:trPrChange w:id="7545" w:author="Pavla Trefilová" w:date="2019-11-18T17:19:00Z">
            <w:trPr>
              <w:gridBefore w:val="1"/>
              <w:gridAfter w:val="0"/>
              <w:wAfter w:w="41" w:type="dxa"/>
              <w:trHeight w:val="486"/>
            </w:trPr>
          </w:trPrChange>
        </w:trPr>
        <w:tc>
          <w:tcPr>
            <w:tcW w:w="9859" w:type="dxa"/>
            <w:gridSpan w:val="11"/>
            <w:tcPrChange w:id="7546" w:author="Pavla Trefilová" w:date="2019-11-18T17:19:00Z">
              <w:tcPr>
                <w:tcW w:w="9859" w:type="dxa"/>
                <w:gridSpan w:val="19"/>
              </w:tcPr>
            </w:tcPrChange>
          </w:tcPr>
          <w:p w14:paraId="316FCC2C" w14:textId="77777777" w:rsidR="00B76D0F" w:rsidRPr="00B76D0F" w:rsidRDefault="00B76D0F" w:rsidP="00B76D0F">
            <w:pPr>
              <w:jc w:val="both"/>
            </w:pPr>
            <w:r w:rsidRPr="00B76D0F">
              <w:t>2008 – dosud: odborný asistent, Univerzita Tomáše Bati ve Zlíně, Fakulta managementu a ekonomiky, Zlín</w:t>
            </w:r>
          </w:p>
          <w:p w14:paraId="28F88030" w14:textId="77777777" w:rsidR="00B76D0F" w:rsidRPr="00B76D0F" w:rsidRDefault="00B76D0F" w:rsidP="00B76D0F">
            <w:pPr>
              <w:jc w:val="both"/>
            </w:pPr>
            <w:r w:rsidRPr="00B76D0F">
              <w:rPr>
                <w:bCs/>
              </w:rPr>
              <w:t xml:space="preserve">2007 – 2008: </w:t>
            </w:r>
            <w:r w:rsidRPr="00B76D0F">
              <w:t>asistent, Univerzita Tomáše Bati ve Zlíně, Fakulta managementu a ekonomiky, Zlín</w:t>
            </w:r>
          </w:p>
        </w:tc>
      </w:tr>
      <w:tr w:rsidR="00B76D0F" w:rsidRPr="00B76D0F" w14:paraId="427CD3D1"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47"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0"/>
          <w:trPrChange w:id="7548" w:author="Pavla Trefilová" w:date="2019-11-18T17:19:00Z">
            <w:trPr>
              <w:gridBefore w:val="1"/>
              <w:gridAfter w:val="0"/>
              <w:wAfter w:w="41" w:type="dxa"/>
              <w:trHeight w:val="250"/>
            </w:trPr>
          </w:trPrChange>
        </w:trPr>
        <w:tc>
          <w:tcPr>
            <w:tcW w:w="9859" w:type="dxa"/>
            <w:gridSpan w:val="11"/>
            <w:shd w:val="clear" w:color="auto" w:fill="F7CAAC"/>
            <w:tcPrChange w:id="7549" w:author="Pavla Trefilová" w:date="2019-11-18T17:19:00Z">
              <w:tcPr>
                <w:tcW w:w="9859" w:type="dxa"/>
                <w:gridSpan w:val="19"/>
                <w:shd w:val="clear" w:color="auto" w:fill="F7CAAC"/>
              </w:tcPr>
            </w:tcPrChange>
          </w:tcPr>
          <w:p w14:paraId="0B0E6672" w14:textId="77777777" w:rsidR="00B76D0F" w:rsidRPr="00B76D0F" w:rsidRDefault="00B76D0F" w:rsidP="00B76D0F">
            <w:pPr>
              <w:jc w:val="both"/>
            </w:pPr>
            <w:r w:rsidRPr="00B76D0F">
              <w:rPr>
                <w:b/>
              </w:rPr>
              <w:t>Zkušenosti s vedením kvalifikačních a rigorózních prací</w:t>
            </w:r>
          </w:p>
        </w:tc>
      </w:tr>
      <w:tr w:rsidR="00B76D0F" w:rsidRPr="00B76D0F" w14:paraId="7132B5BD"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50"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6"/>
          <w:trPrChange w:id="7551" w:author="Pavla Trefilová" w:date="2019-11-18T17:19:00Z">
            <w:trPr>
              <w:gridBefore w:val="1"/>
              <w:gridAfter w:val="0"/>
              <w:wAfter w:w="41" w:type="dxa"/>
              <w:trHeight w:val="156"/>
            </w:trPr>
          </w:trPrChange>
        </w:trPr>
        <w:tc>
          <w:tcPr>
            <w:tcW w:w="9859" w:type="dxa"/>
            <w:gridSpan w:val="11"/>
            <w:tcPrChange w:id="7552" w:author="Pavla Trefilová" w:date="2019-11-18T17:19:00Z">
              <w:tcPr>
                <w:tcW w:w="9859" w:type="dxa"/>
                <w:gridSpan w:val="19"/>
              </w:tcPr>
            </w:tcPrChange>
          </w:tcPr>
          <w:p w14:paraId="49D6DFCD" w14:textId="77777777" w:rsidR="00B76D0F" w:rsidRPr="00B76D0F" w:rsidRDefault="00B76D0F" w:rsidP="00B76D0F">
            <w:pPr>
              <w:jc w:val="both"/>
            </w:pPr>
            <w:r w:rsidRPr="00B76D0F">
              <w:t xml:space="preserve">Počet vedených bakalářských prací – 50 </w:t>
            </w:r>
          </w:p>
          <w:p w14:paraId="5354A45F" w14:textId="77777777" w:rsidR="00B76D0F" w:rsidRPr="00B76D0F" w:rsidRDefault="00B76D0F" w:rsidP="00B76D0F">
            <w:pPr>
              <w:jc w:val="both"/>
            </w:pPr>
            <w:r w:rsidRPr="00B76D0F">
              <w:t>Počet vedených diplomových prací – 43</w:t>
            </w:r>
          </w:p>
        </w:tc>
      </w:tr>
      <w:tr w:rsidR="00534C60" w:rsidRPr="00B76D0F" w14:paraId="04DFDC41" w14:textId="77777777" w:rsidTr="00B76D0F">
        <w:trPr>
          <w:cantSplit/>
        </w:trPr>
        <w:tc>
          <w:tcPr>
            <w:tcW w:w="3347" w:type="dxa"/>
            <w:gridSpan w:val="2"/>
            <w:tcBorders>
              <w:top w:val="single" w:sz="12" w:space="0" w:color="auto"/>
            </w:tcBorders>
            <w:shd w:val="clear" w:color="auto" w:fill="F7CAAC"/>
          </w:tcPr>
          <w:p w14:paraId="4172FCB6" w14:textId="77777777" w:rsidR="00B76D0F" w:rsidRPr="00B76D0F" w:rsidRDefault="00B76D0F" w:rsidP="00B76D0F">
            <w:pPr>
              <w:jc w:val="both"/>
            </w:pPr>
            <w:r w:rsidRPr="00B76D0F">
              <w:rPr>
                <w:b/>
              </w:rPr>
              <w:t xml:space="preserve">Obor habilitačního řízení </w:t>
            </w:r>
          </w:p>
        </w:tc>
        <w:tc>
          <w:tcPr>
            <w:tcW w:w="2245" w:type="dxa"/>
            <w:gridSpan w:val="2"/>
            <w:tcBorders>
              <w:top w:val="single" w:sz="12" w:space="0" w:color="auto"/>
            </w:tcBorders>
            <w:shd w:val="clear" w:color="auto" w:fill="F7CAAC"/>
          </w:tcPr>
          <w:p w14:paraId="73559F11" w14:textId="77777777" w:rsidR="00B76D0F" w:rsidRPr="00B76D0F" w:rsidRDefault="00B76D0F" w:rsidP="00B76D0F">
            <w:pPr>
              <w:jc w:val="both"/>
            </w:pPr>
            <w:r w:rsidRPr="00B76D0F">
              <w:rPr>
                <w:b/>
              </w:rPr>
              <w:t>Rok udělení hodnosti</w:t>
            </w:r>
          </w:p>
        </w:tc>
        <w:tc>
          <w:tcPr>
            <w:tcW w:w="2248" w:type="dxa"/>
            <w:gridSpan w:val="4"/>
            <w:tcBorders>
              <w:top w:val="single" w:sz="12" w:space="0" w:color="auto"/>
              <w:right w:val="single" w:sz="12" w:space="0" w:color="auto"/>
            </w:tcBorders>
            <w:shd w:val="clear" w:color="auto" w:fill="F7CAAC"/>
          </w:tcPr>
          <w:p w14:paraId="36C43DEC" w14:textId="77777777" w:rsidR="00B76D0F" w:rsidRPr="00B76D0F" w:rsidRDefault="00B76D0F" w:rsidP="00B76D0F">
            <w:pPr>
              <w:jc w:val="both"/>
            </w:pPr>
            <w:r w:rsidRPr="00B76D0F">
              <w:rPr>
                <w:b/>
              </w:rPr>
              <w:t>Řízení konáno na VŠ</w:t>
            </w:r>
          </w:p>
        </w:tc>
        <w:tc>
          <w:tcPr>
            <w:tcW w:w="2019" w:type="dxa"/>
            <w:gridSpan w:val="3"/>
            <w:tcBorders>
              <w:top w:val="single" w:sz="12" w:space="0" w:color="auto"/>
              <w:left w:val="single" w:sz="12" w:space="0" w:color="auto"/>
            </w:tcBorders>
            <w:shd w:val="clear" w:color="auto" w:fill="F7CAAC"/>
          </w:tcPr>
          <w:p w14:paraId="21884C32" w14:textId="77777777" w:rsidR="00B76D0F" w:rsidRPr="00B76D0F" w:rsidRDefault="00B76D0F" w:rsidP="00B76D0F">
            <w:pPr>
              <w:jc w:val="both"/>
              <w:rPr>
                <w:b/>
              </w:rPr>
            </w:pPr>
            <w:r w:rsidRPr="00B76D0F">
              <w:rPr>
                <w:b/>
              </w:rPr>
              <w:t>Ohlasy publikací</w:t>
            </w:r>
          </w:p>
        </w:tc>
      </w:tr>
      <w:tr w:rsidR="00534C60" w:rsidRPr="00B76D0F" w14:paraId="703F33A5" w14:textId="77777777" w:rsidTr="00B76D0F">
        <w:trPr>
          <w:cantSplit/>
        </w:trPr>
        <w:tc>
          <w:tcPr>
            <w:tcW w:w="3347" w:type="dxa"/>
            <w:gridSpan w:val="2"/>
          </w:tcPr>
          <w:p w14:paraId="1B116509" w14:textId="77777777" w:rsidR="00B76D0F" w:rsidRPr="00B76D0F" w:rsidRDefault="00B76D0F" w:rsidP="00B76D0F">
            <w:pPr>
              <w:jc w:val="both"/>
            </w:pPr>
          </w:p>
        </w:tc>
        <w:tc>
          <w:tcPr>
            <w:tcW w:w="2245" w:type="dxa"/>
            <w:gridSpan w:val="2"/>
          </w:tcPr>
          <w:p w14:paraId="055DBF53" w14:textId="77777777" w:rsidR="00B76D0F" w:rsidRPr="00B76D0F" w:rsidRDefault="00B76D0F" w:rsidP="00B76D0F">
            <w:pPr>
              <w:jc w:val="both"/>
            </w:pPr>
          </w:p>
        </w:tc>
        <w:tc>
          <w:tcPr>
            <w:tcW w:w="2248" w:type="dxa"/>
            <w:gridSpan w:val="4"/>
            <w:tcBorders>
              <w:right w:val="single" w:sz="12" w:space="0" w:color="auto"/>
            </w:tcBorders>
          </w:tcPr>
          <w:p w14:paraId="78817757" w14:textId="77777777" w:rsidR="00B76D0F" w:rsidRPr="00B76D0F" w:rsidRDefault="00B76D0F" w:rsidP="00B76D0F">
            <w:pPr>
              <w:jc w:val="both"/>
            </w:pPr>
          </w:p>
        </w:tc>
        <w:tc>
          <w:tcPr>
            <w:tcW w:w="632" w:type="dxa"/>
            <w:tcBorders>
              <w:left w:val="single" w:sz="12" w:space="0" w:color="auto"/>
            </w:tcBorders>
            <w:shd w:val="clear" w:color="auto" w:fill="F7CAAC"/>
          </w:tcPr>
          <w:p w14:paraId="19CC3A8C" w14:textId="77777777" w:rsidR="00B76D0F" w:rsidRPr="00B76D0F" w:rsidRDefault="00B76D0F" w:rsidP="00B76D0F">
            <w:pPr>
              <w:jc w:val="both"/>
            </w:pPr>
            <w:r w:rsidRPr="00B76D0F">
              <w:rPr>
                <w:b/>
              </w:rPr>
              <w:t>WOS</w:t>
            </w:r>
          </w:p>
        </w:tc>
        <w:tc>
          <w:tcPr>
            <w:tcW w:w="693" w:type="dxa"/>
            <w:shd w:val="clear" w:color="auto" w:fill="F7CAAC"/>
          </w:tcPr>
          <w:p w14:paraId="4AEEBCBD" w14:textId="77777777" w:rsidR="00B76D0F" w:rsidRPr="00B76D0F" w:rsidRDefault="00B76D0F" w:rsidP="00B76D0F">
            <w:pPr>
              <w:jc w:val="both"/>
              <w:rPr>
                <w:sz w:val="18"/>
              </w:rPr>
            </w:pPr>
            <w:r w:rsidRPr="00B76D0F">
              <w:rPr>
                <w:b/>
                <w:sz w:val="18"/>
              </w:rPr>
              <w:t>Scopus</w:t>
            </w:r>
          </w:p>
        </w:tc>
        <w:tc>
          <w:tcPr>
            <w:tcW w:w="694" w:type="dxa"/>
            <w:shd w:val="clear" w:color="auto" w:fill="F7CAAC"/>
          </w:tcPr>
          <w:p w14:paraId="43CB7B1F" w14:textId="77777777" w:rsidR="00B76D0F" w:rsidRPr="00B76D0F" w:rsidRDefault="00B76D0F" w:rsidP="00B76D0F">
            <w:pPr>
              <w:jc w:val="both"/>
            </w:pPr>
            <w:r w:rsidRPr="00B76D0F">
              <w:rPr>
                <w:b/>
                <w:sz w:val="18"/>
              </w:rPr>
              <w:t>ostatní</w:t>
            </w:r>
          </w:p>
        </w:tc>
      </w:tr>
      <w:tr w:rsidR="00534C60" w:rsidRPr="00B76D0F" w14:paraId="77E0F7D8" w14:textId="77777777" w:rsidTr="00B76D0F">
        <w:trPr>
          <w:cantSplit/>
          <w:trHeight w:val="70"/>
        </w:trPr>
        <w:tc>
          <w:tcPr>
            <w:tcW w:w="3347" w:type="dxa"/>
            <w:gridSpan w:val="2"/>
            <w:shd w:val="clear" w:color="auto" w:fill="F7CAAC"/>
          </w:tcPr>
          <w:p w14:paraId="43AD238C" w14:textId="77777777" w:rsidR="00B76D0F" w:rsidRPr="00B76D0F" w:rsidRDefault="00B76D0F" w:rsidP="00B76D0F">
            <w:pPr>
              <w:jc w:val="both"/>
            </w:pPr>
            <w:r w:rsidRPr="00B76D0F">
              <w:rPr>
                <w:b/>
              </w:rPr>
              <w:t>Obor jmenovacího řízení</w:t>
            </w:r>
          </w:p>
        </w:tc>
        <w:tc>
          <w:tcPr>
            <w:tcW w:w="2245" w:type="dxa"/>
            <w:gridSpan w:val="2"/>
            <w:shd w:val="clear" w:color="auto" w:fill="F7CAAC"/>
          </w:tcPr>
          <w:p w14:paraId="64398D32" w14:textId="77777777" w:rsidR="00B76D0F" w:rsidRPr="00B76D0F" w:rsidRDefault="00B76D0F" w:rsidP="00B76D0F">
            <w:pPr>
              <w:jc w:val="both"/>
            </w:pPr>
            <w:r w:rsidRPr="00B76D0F">
              <w:rPr>
                <w:b/>
              </w:rPr>
              <w:t>Rok udělení hodnosti</w:t>
            </w:r>
          </w:p>
        </w:tc>
        <w:tc>
          <w:tcPr>
            <w:tcW w:w="2248" w:type="dxa"/>
            <w:gridSpan w:val="4"/>
            <w:tcBorders>
              <w:right w:val="single" w:sz="12" w:space="0" w:color="auto"/>
            </w:tcBorders>
            <w:shd w:val="clear" w:color="auto" w:fill="F7CAAC"/>
          </w:tcPr>
          <w:p w14:paraId="0EEAA11E" w14:textId="77777777" w:rsidR="00B76D0F" w:rsidRPr="00B76D0F" w:rsidRDefault="00B76D0F" w:rsidP="00B76D0F">
            <w:pPr>
              <w:jc w:val="both"/>
            </w:pPr>
            <w:r w:rsidRPr="00B76D0F">
              <w:rPr>
                <w:b/>
              </w:rPr>
              <w:t>Řízení konáno na VŠ</w:t>
            </w:r>
          </w:p>
        </w:tc>
        <w:tc>
          <w:tcPr>
            <w:tcW w:w="632" w:type="dxa"/>
            <w:vMerge w:val="restart"/>
            <w:tcBorders>
              <w:left w:val="single" w:sz="12" w:space="0" w:color="auto"/>
            </w:tcBorders>
          </w:tcPr>
          <w:p w14:paraId="5A33A93B" w14:textId="76994BB0" w:rsidR="00B76D0F" w:rsidRPr="00B76D0F" w:rsidRDefault="003B21FF" w:rsidP="00B76D0F">
            <w:pPr>
              <w:jc w:val="both"/>
              <w:rPr>
                <w:b/>
              </w:rPr>
            </w:pPr>
            <w:del w:id="7553" w:author="Pavla Trefilová" w:date="2019-11-18T17:19:00Z">
              <w:r>
                <w:rPr>
                  <w:b/>
                </w:rPr>
                <w:delText>6</w:delText>
              </w:r>
            </w:del>
            <w:ins w:id="7554" w:author="Pavla Trefilová" w:date="2019-11-18T17:19:00Z">
              <w:r w:rsidR="00B76D0F" w:rsidRPr="00B76D0F">
                <w:rPr>
                  <w:b/>
                </w:rPr>
                <w:t>8</w:t>
              </w:r>
            </w:ins>
          </w:p>
        </w:tc>
        <w:tc>
          <w:tcPr>
            <w:tcW w:w="693" w:type="dxa"/>
            <w:vMerge w:val="restart"/>
          </w:tcPr>
          <w:p w14:paraId="0AF01228" w14:textId="71F990D3" w:rsidR="00B76D0F" w:rsidRPr="00B76D0F" w:rsidRDefault="003B21FF" w:rsidP="00B76D0F">
            <w:pPr>
              <w:jc w:val="both"/>
              <w:rPr>
                <w:b/>
              </w:rPr>
            </w:pPr>
            <w:del w:id="7555" w:author="Pavla Trefilová" w:date="2019-11-18T17:19:00Z">
              <w:r>
                <w:rPr>
                  <w:b/>
                </w:rPr>
                <w:delText>7</w:delText>
              </w:r>
            </w:del>
            <w:ins w:id="7556" w:author="Pavla Trefilová" w:date="2019-11-18T17:19:00Z">
              <w:r w:rsidR="00B76D0F" w:rsidRPr="00B76D0F">
                <w:rPr>
                  <w:b/>
                </w:rPr>
                <w:t>11</w:t>
              </w:r>
            </w:ins>
          </w:p>
        </w:tc>
        <w:tc>
          <w:tcPr>
            <w:tcW w:w="694" w:type="dxa"/>
            <w:vMerge w:val="restart"/>
          </w:tcPr>
          <w:p w14:paraId="36F53437" w14:textId="77777777" w:rsidR="00B76D0F" w:rsidRPr="00B76D0F" w:rsidRDefault="00B76D0F" w:rsidP="00B76D0F">
            <w:pPr>
              <w:jc w:val="both"/>
              <w:rPr>
                <w:b/>
              </w:rPr>
            </w:pPr>
            <w:r w:rsidRPr="00B76D0F">
              <w:rPr>
                <w:b/>
              </w:rPr>
              <w:t>20</w:t>
            </w:r>
          </w:p>
        </w:tc>
      </w:tr>
      <w:tr w:rsidR="00B76D0F" w:rsidRPr="00B76D0F" w14:paraId="6642199D"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57"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7558" w:author="Pavla Trefilová" w:date="2019-11-18T17:19:00Z">
            <w:trPr>
              <w:gridBefore w:val="1"/>
              <w:gridAfter w:val="0"/>
              <w:wAfter w:w="41" w:type="dxa"/>
              <w:trHeight w:val="205"/>
            </w:trPr>
          </w:trPrChange>
        </w:trPr>
        <w:tc>
          <w:tcPr>
            <w:tcW w:w="3347" w:type="dxa"/>
            <w:gridSpan w:val="2"/>
            <w:tcPrChange w:id="7559" w:author="Pavla Trefilová" w:date="2019-11-18T17:19:00Z">
              <w:tcPr>
                <w:tcW w:w="3347" w:type="dxa"/>
                <w:gridSpan w:val="3"/>
              </w:tcPr>
            </w:tcPrChange>
          </w:tcPr>
          <w:p w14:paraId="0C911FD2" w14:textId="77777777" w:rsidR="00B76D0F" w:rsidRPr="00B76D0F" w:rsidRDefault="00B76D0F" w:rsidP="00B76D0F">
            <w:pPr>
              <w:jc w:val="both"/>
            </w:pPr>
          </w:p>
        </w:tc>
        <w:tc>
          <w:tcPr>
            <w:tcW w:w="2245" w:type="dxa"/>
            <w:gridSpan w:val="2"/>
            <w:tcPrChange w:id="7560" w:author="Pavla Trefilová" w:date="2019-11-18T17:19:00Z">
              <w:tcPr>
                <w:tcW w:w="2245" w:type="dxa"/>
                <w:gridSpan w:val="3"/>
              </w:tcPr>
            </w:tcPrChange>
          </w:tcPr>
          <w:p w14:paraId="367E62A1" w14:textId="77777777" w:rsidR="00B76D0F" w:rsidRPr="00B76D0F" w:rsidRDefault="00B76D0F" w:rsidP="00B76D0F">
            <w:pPr>
              <w:jc w:val="both"/>
            </w:pPr>
          </w:p>
        </w:tc>
        <w:tc>
          <w:tcPr>
            <w:tcW w:w="2248" w:type="dxa"/>
            <w:gridSpan w:val="4"/>
            <w:tcBorders>
              <w:right w:val="single" w:sz="12" w:space="0" w:color="auto"/>
            </w:tcBorders>
            <w:tcPrChange w:id="7561" w:author="Pavla Trefilová" w:date="2019-11-18T17:19:00Z">
              <w:tcPr>
                <w:tcW w:w="2248" w:type="dxa"/>
                <w:gridSpan w:val="5"/>
                <w:tcBorders>
                  <w:right w:val="single" w:sz="12" w:space="0" w:color="auto"/>
                </w:tcBorders>
              </w:tcPr>
            </w:tcPrChange>
          </w:tcPr>
          <w:p w14:paraId="299A7BD4" w14:textId="77777777" w:rsidR="00B76D0F" w:rsidRPr="00B76D0F" w:rsidRDefault="00B76D0F" w:rsidP="00B76D0F">
            <w:pPr>
              <w:jc w:val="both"/>
            </w:pPr>
          </w:p>
        </w:tc>
        <w:tc>
          <w:tcPr>
            <w:tcW w:w="632" w:type="dxa"/>
            <w:vMerge/>
            <w:tcBorders>
              <w:left w:val="single" w:sz="12" w:space="0" w:color="auto"/>
            </w:tcBorders>
            <w:vAlign w:val="center"/>
            <w:tcPrChange w:id="7562" w:author="Pavla Trefilová" w:date="2019-11-18T17:19:00Z">
              <w:tcPr>
                <w:tcW w:w="632" w:type="dxa"/>
                <w:gridSpan w:val="3"/>
                <w:vMerge/>
                <w:tcBorders>
                  <w:left w:val="single" w:sz="12" w:space="0" w:color="auto"/>
                </w:tcBorders>
                <w:vAlign w:val="center"/>
              </w:tcPr>
            </w:tcPrChange>
          </w:tcPr>
          <w:p w14:paraId="268D367B" w14:textId="77777777" w:rsidR="00B76D0F" w:rsidRPr="00B76D0F" w:rsidRDefault="00B76D0F" w:rsidP="00B76D0F">
            <w:pPr>
              <w:rPr>
                <w:b/>
              </w:rPr>
            </w:pPr>
          </w:p>
        </w:tc>
        <w:tc>
          <w:tcPr>
            <w:tcW w:w="693" w:type="dxa"/>
            <w:vMerge/>
            <w:vAlign w:val="center"/>
            <w:tcPrChange w:id="7563" w:author="Pavla Trefilová" w:date="2019-11-18T17:19:00Z">
              <w:tcPr>
                <w:tcW w:w="693" w:type="dxa"/>
                <w:gridSpan w:val="2"/>
                <w:vMerge/>
                <w:vAlign w:val="center"/>
              </w:tcPr>
            </w:tcPrChange>
          </w:tcPr>
          <w:p w14:paraId="126FC495" w14:textId="77777777" w:rsidR="00B76D0F" w:rsidRPr="00B76D0F" w:rsidRDefault="00B76D0F" w:rsidP="00B76D0F">
            <w:pPr>
              <w:rPr>
                <w:b/>
              </w:rPr>
            </w:pPr>
          </w:p>
        </w:tc>
        <w:tc>
          <w:tcPr>
            <w:tcW w:w="694" w:type="dxa"/>
            <w:vMerge/>
            <w:vAlign w:val="center"/>
            <w:tcPrChange w:id="7564" w:author="Pavla Trefilová" w:date="2019-11-18T17:19:00Z">
              <w:tcPr>
                <w:tcW w:w="694" w:type="dxa"/>
                <w:gridSpan w:val="3"/>
                <w:vMerge/>
                <w:vAlign w:val="center"/>
              </w:tcPr>
            </w:tcPrChange>
          </w:tcPr>
          <w:p w14:paraId="64D54EEF" w14:textId="77777777" w:rsidR="00B76D0F" w:rsidRPr="00B76D0F" w:rsidRDefault="00B76D0F" w:rsidP="00B76D0F">
            <w:pPr>
              <w:rPr>
                <w:b/>
              </w:rPr>
            </w:pPr>
          </w:p>
        </w:tc>
      </w:tr>
      <w:tr w:rsidR="00B76D0F" w:rsidRPr="00B76D0F" w14:paraId="1C9251F2"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65"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566" w:author="Pavla Trefilová" w:date="2019-11-18T17:19:00Z">
            <w:trPr>
              <w:gridBefore w:val="1"/>
              <w:gridAfter w:val="0"/>
              <w:wAfter w:w="41" w:type="dxa"/>
            </w:trPr>
          </w:trPrChange>
        </w:trPr>
        <w:tc>
          <w:tcPr>
            <w:tcW w:w="9859" w:type="dxa"/>
            <w:gridSpan w:val="11"/>
            <w:shd w:val="clear" w:color="auto" w:fill="F7CAAC"/>
            <w:tcPrChange w:id="7567" w:author="Pavla Trefilová" w:date="2019-11-18T17:19:00Z">
              <w:tcPr>
                <w:tcW w:w="9859" w:type="dxa"/>
                <w:gridSpan w:val="19"/>
                <w:shd w:val="clear" w:color="auto" w:fill="F7CAAC"/>
              </w:tcPr>
            </w:tcPrChange>
          </w:tcPr>
          <w:p w14:paraId="10DD805E" w14:textId="77777777" w:rsidR="00B76D0F" w:rsidRPr="00B76D0F" w:rsidRDefault="00B76D0F" w:rsidP="00B76D0F">
            <w:pPr>
              <w:jc w:val="both"/>
              <w:rPr>
                <w:b/>
              </w:rPr>
            </w:pPr>
            <w:r w:rsidRPr="00B76D0F">
              <w:rPr>
                <w:b/>
              </w:rPr>
              <w:t xml:space="preserve">Přehled o nejvýznamnější publikační a další tvůrčí činnosti nebo další profesní činnosti u odborníků z praxe vztahující se k zabezpečovaným předmětům </w:t>
            </w:r>
          </w:p>
        </w:tc>
      </w:tr>
      <w:tr w:rsidR="00B76D0F" w:rsidRPr="00B76D0F" w14:paraId="75105F08"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68"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60"/>
          <w:trPrChange w:id="7569" w:author="Pavla Trefilová" w:date="2019-11-18T17:19:00Z">
            <w:trPr>
              <w:gridBefore w:val="1"/>
              <w:gridAfter w:val="0"/>
              <w:wAfter w:w="41" w:type="dxa"/>
              <w:trHeight w:val="2360"/>
            </w:trPr>
          </w:trPrChange>
        </w:trPr>
        <w:tc>
          <w:tcPr>
            <w:tcW w:w="9859" w:type="dxa"/>
            <w:gridSpan w:val="11"/>
            <w:tcPrChange w:id="7570" w:author="Pavla Trefilová" w:date="2019-11-18T17:19:00Z">
              <w:tcPr>
                <w:tcW w:w="9859" w:type="dxa"/>
                <w:gridSpan w:val="19"/>
              </w:tcPr>
            </w:tcPrChange>
          </w:tcPr>
          <w:p w14:paraId="345E6271" w14:textId="77777777" w:rsidR="00B76D0F" w:rsidRPr="00B76D0F" w:rsidRDefault="00B76D0F" w:rsidP="00B76D0F">
            <w:pPr>
              <w:tabs>
                <w:tab w:val="left" w:pos="473"/>
                <w:tab w:val="left" w:pos="8844"/>
                <w:tab w:val="left" w:pos="9066"/>
              </w:tabs>
              <w:jc w:val="both"/>
              <w:rPr>
                <w:ins w:id="7571" w:author="Pavla Trefilová" w:date="2019-11-18T17:19:00Z"/>
              </w:rPr>
            </w:pPr>
            <w:moveToRangeStart w:id="7572" w:author="Pavla Trefilová" w:date="2019-11-18T17:19:00Z" w:name="move24990078"/>
            <w:moveTo w:id="7573" w:author="Pavla Trefilová" w:date="2019-11-18T17:19:00Z">
              <w:r w:rsidRPr="00B76D0F">
                <w:lastRenderedPageBreak/>
                <w:t xml:space="preserve">MATOŠKOVÁ, J., </w:t>
              </w:r>
            </w:moveTo>
            <w:moveToRangeEnd w:id="7572"/>
            <w:ins w:id="7574" w:author="Pavla Trefilová" w:date="2019-11-18T17:19:00Z">
              <w:r w:rsidRPr="00B76D0F">
                <w:t xml:space="preserve">MACUROVÁ, L., TOMANCOVÁ, L. A link between knowledge sharing and managers’ characteristics. </w:t>
              </w:r>
              <w:r w:rsidRPr="00B76D0F">
                <w:rPr>
                  <w:i/>
                </w:rPr>
                <w:t>Leadership and Organization Development Journal</w:t>
              </w:r>
              <w:r w:rsidRPr="00B76D0F">
                <w:t>, 2018, roč. 39, č. 8, s. 1024-1036. ISSN 0143-7739. (90%)</w:t>
              </w:r>
            </w:ins>
          </w:p>
          <w:p w14:paraId="23F3655D" w14:textId="77777777" w:rsidR="00B76D0F" w:rsidRPr="00B76D0F" w:rsidRDefault="00B76D0F" w:rsidP="00B76D0F">
            <w:pPr>
              <w:tabs>
                <w:tab w:val="left" w:pos="473"/>
                <w:tab w:val="left" w:pos="8844"/>
                <w:tab w:val="left" w:pos="9066"/>
              </w:tabs>
              <w:jc w:val="both"/>
              <w:rPr>
                <w:ins w:id="7575" w:author="Pavla Trefilová" w:date="2019-11-18T17:19:00Z"/>
              </w:rPr>
            </w:pPr>
            <w:ins w:id="7576" w:author="Pavla Trefilová" w:date="2019-11-18T17:19:00Z">
              <w:r w:rsidRPr="00B76D0F">
                <w:t xml:space="preserve">CRHOVÁ, Z., </w:t>
              </w:r>
            </w:ins>
            <w:moveToRangeStart w:id="7577" w:author="Pavla Trefilová" w:date="2019-11-18T17:19:00Z" w:name="move24990079"/>
            <w:moveTo w:id="7578" w:author="Pavla Trefilová" w:date="2019-11-18T17:19:00Z">
              <w:r w:rsidRPr="00B76D0F">
                <w:t xml:space="preserve">MATOŠKOVÁ, J., </w:t>
              </w:r>
            </w:moveTo>
            <w:moveToRangeEnd w:id="7577"/>
            <w:ins w:id="7579" w:author="Pavla Trefilová" w:date="2019-11-18T17:19:00Z">
              <w:r w:rsidRPr="00B76D0F">
                <w:t xml:space="preserve">PAVELKOVÁ, D. Benefits of Knowledge Sharing from the Managers’ Point of View. </w:t>
              </w:r>
              <w:r w:rsidRPr="00B76D0F">
                <w:rPr>
                  <w:i/>
                </w:rPr>
                <w:t>Knowledge Management</w:t>
              </w:r>
              <w:r w:rsidRPr="00B76D0F">
                <w:t>, 2018, roč. 18, č. 1, s. 1-15</w:t>
              </w:r>
            </w:ins>
            <w:moveToRangeStart w:id="7580" w:author="Pavla Trefilová" w:date="2019-11-18T17:19:00Z" w:name="move24990080"/>
            <w:moveTo w:id="7581" w:author="Pavla Trefilová" w:date="2019-11-18T17:19:00Z">
              <w:r w:rsidRPr="00B76D0F">
                <w:t xml:space="preserve">. ISSN 2327-7998. </w:t>
              </w:r>
            </w:moveTo>
            <w:moveToRangeEnd w:id="7580"/>
            <w:ins w:id="7582" w:author="Pavla Trefilová" w:date="2019-11-18T17:19:00Z">
              <w:r w:rsidRPr="00B76D0F">
                <w:t>(30%)</w:t>
              </w:r>
            </w:ins>
          </w:p>
          <w:p w14:paraId="4B84723B" w14:textId="77777777" w:rsidR="00B76D0F" w:rsidRPr="00B76D0F" w:rsidRDefault="00B76D0F" w:rsidP="00B76D0F">
            <w:pPr>
              <w:tabs>
                <w:tab w:val="left" w:pos="473"/>
                <w:tab w:val="left" w:pos="8844"/>
                <w:tab w:val="left" w:pos="9066"/>
              </w:tabs>
              <w:jc w:val="both"/>
            </w:pPr>
            <w:r w:rsidRPr="00B76D0F">
              <w:t xml:space="preserve">MATOŠKOVÁ, J., KOVÁŘÍK, M. Development of a Situational Judgment Test as a Predictor of College Student Performance. </w:t>
            </w:r>
            <w:r w:rsidRPr="00B76D0F">
              <w:rPr>
                <w:i/>
                <w:iCs/>
              </w:rPr>
              <w:t>Journal of Psychoeducational Assessment</w:t>
            </w:r>
            <w:r w:rsidRPr="00B76D0F">
              <w:t xml:space="preserve">. 2017, Volume </w:t>
            </w:r>
            <w:r w:rsidRPr="00B76D0F">
              <w:rPr>
                <w:iCs/>
              </w:rPr>
              <w:t xml:space="preserve">35, Issue </w:t>
            </w:r>
            <w:r w:rsidRPr="00B76D0F">
              <w:t xml:space="preserve">8, pp. 768–784. ISSN 0734-2829. </w:t>
            </w:r>
            <w:r w:rsidR="00A64CD8">
              <w:fldChar w:fldCharType="begin"/>
            </w:r>
            <w:r w:rsidR="00A64CD8">
              <w:instrText xml:space="preserve"> HYPERLINK "https://doi.org/10.1177/0734282916661663" </w:instrText>
            </w:r>
            <w:r w:rsidR="00A64CD8">
              <w:fldChar w:fldCharType="separate"/>
            </w:r>
            <w:r w:rsidRPr="00B76D0F">
              <w:rPr>
                <w:color w:val="0000FF" w:themeColor="hyperlink"/>
                <w:u w:val="single"/>
                <w:rPrChange w:id="7583" w:author="Pavla Trefilová" w:date="2019-11-18T17:19:00Z">
                  <w:rPr>
                    <w:rStyle w:val="Hypertextovodkaz"/>
                    <w:color w:val="auto"/>
                    <w:u w:val="none"/>
                  </w:rPr>
                </w:rPrChange>
              </w:rPr>
              <w:t>https://doi.org/10.1177/0734282916661663</w:t>
            </w:r>
            <w:r w:rsidR="00A64CD8">
              <w:rPr>
                <w:color w:val="0000FF" w:themeColor="hyperlink"/>
                <w:u w:val="single"/>
                <w:rPrChange w:id="7584" w:author="Pavla Trefilová" w:date="2019-11-18T17:19:00Z">
                  <w:rPr>
                    <w:rStyle w:val="Hypertextovodkaz"/>
                    <w:color w:val="auto"/>
                    <w:u w:val="none"/>
                  </w:rPr>
                </w:rPrChange>
              </w:rPr>
              <w:fldChar w:fldCharType="end"/>
            </w:r>
            <w:r w:rsidRPr="00B76D0F">
              <w:rPr>
                <w:color w:val="0000FF" w:themeColor="hyperlink"/>
                <w:u w:val="single"/>
                <w:rPrChange w:id="7585" w:author="Pavla Trefilová" w:date="2019-11-18T17:19:00Z">
                  <w:rPr>
                    <w:rStyle w:val="Hypertextovodkaz"/>
                    <w:color w:val="auto"/>
                    <w:u w:val="none"/>
                  </w:rPr>
                </w:rPrChange>
              </w:rPr>
              <w:t xml:space="preserve"> (95%)</w:t>
            </w:r>
            <w:r w:rsidRPr="00B76D0F">
              <w:t xml:space="preserve">. </w:t>
            </w:r>
          </w:p>
          <w:p w14:paraId="331F2C48" w14:textId="77777777" w:rsidR="00B76D0F" w:rsidRPr="00B76D0F" w:rsidRDefault="00B76D0F" w:rsidP="00B76D0F">
            <w:pPr>
              <w:tabs>
                <w:tab w:val="left" w:pos="473"/>
                <w:tab w:val="left" w:pos="8844"/>
                <w:tab w:val="left" w:pos="9066"/>
              </w:tabs>
              <w:jc w:val="both"/>
              <w:rPr>
                <w:ins w:id="7586" w:author="Pavla Trefilová" w:date="2019-11-18T17:19:00Z"/>
              </w:rPr>
            </w:pPr>
            <w:r w:rsidRPr="00B76D0F">
              <w:t>MATOŠKOVÁ, J</w:t>
            </w:r>
            <w:ins w:id="7587" w:author="Pavla Trefilová" w:date="2019-11-18T17:19:00Z">
              <w:r w:rsidRPr="00B76D0F">
                <w:t>., POTOČKOVÁ, G. Preparation for a university exam: Students' points of view</w:t>
              </w:r>
              <w:r w:rsidRPr="00B76D0F">
                <w:rPr>
                  <w:i/>
                </w:rPr>
                <w:t>. International Journal of Assessment and Evaluation.</w:t>
              </w:r>
              <w:r w:rsidRPr="00B76D0F">
                <w:t xml:space="preserve"> 2017, roč. 24, č. 2, s. 17-32. ISSN 2327-8692. (80%)</w:t>
              </w:r>
            </w:ins>
          </w:p>
          <w:p w14:paraId="4DF2A0BE" w14:textId="77777777" w:rsidR="00B76D0F" w:rsidRPr="00B76D0F" w:rsidRDefault="00B76D0F" w:rsidP="00B76D0F">
            <w:pPr>
              <w:tabs>
                <w:tab w:val="left" w:pos="473"/>
                <w:tab w:val="left" w:pos="8844"/>
                <w:tab w:val="left" w:pos="9066"/>
              </w:tabs>
              <w:jc w:val="both"/>
            </w:pPr>
            <w:ins w:id="7588" w:author="Pavla Trefilová" w:date="2019-11-18T17:19:00Z">
              <w:r w:rsidRPr="00B76D0F">
                <w:t>MATOŠKOVÁ, J</w:t>
              </w:r>
            </w:ins>
            <w:r w:rsidRPr="00B76D0F">
              <w:t xml:space="preserve">. Measuring Knowledge. </w:t>
            </w:r>
            <w:r w:rsidRPr="00B76D0F">
              <w:rPr>
                <w:i/>
                <w:iCs/>
              </w:rPr>
              <w:t>Journal of Competitiveness</w:t>
            </w:r>
            <w:r w:rsidRPr="00B76D0F">
              <w:t xml:space="preserve">. 2016, roč. </w:t>
            </w:r>
            <w:r w:rsidRPr="00B76D0F">
              <w:rPr>
                <w:iCs/>
              </w:rPr>
              <w:t xml:space="preserve">8, č. </w:t>
            </w:r>
            <w:r w:rsidRPr="00B76D0F">
              <w:t xml:space="preserve">4, s. 5–29. </w:t>
            </w:r>
            <w:r w:rsidRPr="00B76D0F">
              <w:rPr>
                <w:szCs w:val="32"/>
              </w:rPr>
              <w:t xml:space="preserve">ISSN 1804-1728. </w:t>
            </w:r>
            <w:r w:rsidR="00A64CD8">
              <w:fldChar w:fldCharType="begin"/>
            </w:r>
            <w:r w:rsidR="00A64CD8">
              <w:instrText xml:space="preserve"> HYPERLINK "https://doi.org/10.7441/joc.2016.04.01" </w:instrText>
            </w:r>
            <w:r w:rsidR="00A64CD8">
              <w:fldChar w:fldCharType="separate"/>
            </w:r>
            <w:r w:rsidRPr="00B76D0F">
              <w:rPr>
                <w:color w:val="0000FF" w:themeColor="hyperlink"/>
                <w:u w:val="single"/>
                <w:rPrChange w:id="7589" w:author="Pavla Trefilová" w:date="2019-11-18T17:19:00Z">
                  <w:rPr>
                    <w:rStyle w:val="Hypertextovodkaz"/>
                    <w:color w:val="auto"/>
                    <w:u w:val="none"/>
                  </w:rPr>
                </w:rPrChange>
              </w:rPr>
              <w:t>https://doi.org/10.7441/joc.2016.04.01</w:t>
            </w:r>
            <w:r w:rsidR="00A64CD8">
              <w:rPr>
                <w:color w:val="0000FF" w:themeColor="hyperlink"/>
                <w:u w:val="single"/>
                <w:rPrChange w:id="7590" w:author="Pavla Trefilová" w:date="2019-11-18T17:19:00Z">
                  <w:rPr>
                    <w:rStyle w:val="Hypertextovodkaz"/>
                    <w:color w:val="auto"/>
                    <w:u w:val="none"/>
                  </w:rPr>
                </w:rPrChange>
              </w:rPr>
              <w:fldChar w:fldCharType="end"/>
            </w:r>
            <w:r w:rsidRPr="00B76D0F">
              <w:t xml:space="preserve">. </w:t>
            </w:r>
          </w:p>
          <w:p w14:paraId="6EEC7180" w14:textId="77777777" w:rsidR="00B2050B" w:rsidRPr="00C20B45" w:rsidRDefault="00B76D0F" w:rsidP="00B2050B">
            <w:pPr>
              <w:tabs>
                <w:tab w:val="left" w:pos="473"/>
                <w:tab w:val="left" w:pos="8844"/>
                <w:tab w:val="left" w:pos="9066"/>
              </w:tabs>
              <w:jc w:val="both"/>
              <w:rPr>
                <w:del w:id="7591" w:author="Pavla Trefilová" w:date="2019-11-18T17:19:00Z"/>
                <w:szCs w:val="22"/>
              </w:rPr>
            </w:pPr>
            <w:moveFromRangeStart w:id="7592" w:author="Pavla Trefilová" w:date="2019-11-18T17:19:00Z" w:name="move24990078"/>
            <w:moveFrom w:id="7593" w:author="Pavla Trefilová" w:date="2019-11-18T17:19:00Z">
              <w:r w:rsidRPr="00B76D0F">
                <w:t xml:space="preserve">MATOŠKOVÁ, J., </w:t>
              </w:r>
            </w:moveFrom>
            <w:moveFromRangeEnd w:id="7592"/>
            <w:del w:id="7594" w:author="Pavla Trefilová" w:date="2019-11-18T17:19:00Z">
              <w:r w:rsidR="00B2050B" w:rsidRPr="00C20B45">
                <w:rPr>
                  <w:szCs w:val="22"/>
                </w:rPr>
                <w:delText xml:space="preserve">ŘEHÁČKOVÁ, H., JURÁSEK, M., POLČÁKOVÁ, M., GREGAR, A., ŠVEC, V. Factors Influencing Managerial Tacit Knowledge Formation. </w:delText>
              </w:r>
              <w:r w:rsidR="00B2050B" w:rsidRPr="00C20B45">
                <w:rPr>
                  <w:i/>
                  <w:iCs/>
                  <w:szCs w:val="22"/>
                </w:rPr>
                <w:delText>Knowledge Management: An International Journal</w:delText>
              </w:r>
              <w:r w:rsidR="00B2050B" w:rsidRPr="00C20B45">
                <w:rPr>
                  <w:szCs w:val="22"/>
                </w:rPr>
                <w:delText>. 2013, Volume 12, Issue 4, pp. 21–34</w:delText>
              </w:r>
            </w:del>
            <w:moveFromRangeStart w:id="7595" w:author="Pavla Trefilová" w:date="2019-11-18T17:19:00Z" w:name="move24990080"/>
            <w:moveFrom w:id="7596" w:author="Pavla Trefilová" w:date="2019-11-18T17:19:00Z">
              <w:r w:rsidRPr="00B76D0F">
                <w:t xml:space="preserve">. ISSN 2327-7998. </w:t>
              </w:r>
            </w:moveFrom>
            <w:moveFromRangeEnd w:id="7595"/>
            <w:del w:id="7597" w:author="Pavla Trefilová" w:date="2019-11-18T17:19:00Z">
              <w:r w:rsidR="00A64CD8">
                <w:fldChar w:fldCharType="begin"/>
              </w:r>
              <w:r w:rsidR="00A64CD8">
                <w:delInstrText xml:space="preserve"> HYPERLINK "https://doi.org/10.18848/2327-7998/CGP/v12i04/50809" </w:delInstrText>
              </w:r>
              <w:r w:rsidR="00A64CD8">
                <w:fldChar w:fldCharType="separate"/>
              </w:r>
              <w:r w:rsidR="00B2050B" w:rsidRPr="00C20B45">
                <w:rPr>
                  <w:rStyle w:val="Hypertextovodkaz"/>
                  <w:color w:val="auto"/>
                  <w:szCs w:val="22"/>
                  <w:u w:val="none"/>
                </w:rPr>
                <w:delText>https://doi.org/10.18848/2327-7998/CGP/v12i04/50809</w:delText>
              </w:r>
              <w:r w:rsidR="00A64CD8">
                <w:rPr>
                  <w:rStyle w:val="Hypertextovodkaz"/>
                  <w:color w:val="auto"/>
                  <w:szCs w:val="22"/>
                  <w:u w:val="none"/>
                </w:rPr>
                <w:fldChar w:fldCharType="end"/>
              </w:r>
              <w:r w:rsidR="00B2050B" w:rsidRPr="00C20B45">
                <w:rPr>
                  <w:rStyle w:val="Hypertextovodkaz"/>
                  <w:color w:val="auto"/>
                  <w:szCs w:val="22"/>
                  <w:u w:val="none"/>
                </w:rPr>
                <w:delText xml:space="preserve"> </w:delText>
              </w:r>
              <w:r w:rsidR="00B2050B" w:rsidRPr="00C20B45">
                <w:delText>(75%).</w:delText>
              </w:r>
            </w:del>
          </w:p>
          <w:p w14:paraId="2E5D2C93" w14:textId="77777777" w:rsidR="00B2050B" w:rsidRPr="00C20B45" w:rsidRDefault="00B76D0F" w:rsidP="00B2050B">
            <w:pPr>
              <w:tabs>
                <w:tab w:val="left" w:pos="473"/>
                <w:tab w:val="left" w:pos="8844"/>
                <w:tab w:val="left" w:pos="9066"/>
              </w:tabs>
              <w:jc w:val="both"/>
              <w:rPr>
                <w:del w:id="7598" w:author="Pavla Trefilová" w:date="2019-11-18T17:19:00Z"/>
                <w:szCs w:val="22"/>
              </w:rPr>
            </w:pPr>
            <w:moveFromRangeStart w:id="7599" w:author="Pavla Trefilová" w:date="2019-11-18T17:19:00Z" w:name="move24990079"/>
            <w:moveFrom w:id="7600" w:author="Pavla Trefilová" w:date="2019-11-18T17:19:00Z">
              <w:r w:rsidRPr="00B76D0F">
                <w:t xml:space="preserve">MATOŠKOVÁ, J., </w:t>
              </w:r>
            </w:moveFrom>
            <w:moveFromRangeEnd w:id="7599"/>
            <w:del w:id="7601" w:author="Pavla Trefilová" w:date="2019-11-18T17:19:00Z">
              <w:r w:rsidR="00B2050B" w:rsidRPr="00C20B45">
                <w:rPr>
                  <w:szCs w:val="22"/>
                </w:rPr>
                <w:delText xml:space="preserve">ŘEHÁČKOVÁ, H., SOBOTKOVÁ, E., POLČÁKOVÁ, M., JURÁSEK, M., GREGAR, A., ŠVEC, V. Facilitating Leader Tacit Knowledge Acquisition. </w:delText>
              </w:r>
              <w:r w:rsidR="00B2050B" w:rsidRPr="00C20B45">
                <w:rPr>
                  <w:i/>
                  <w:iCs/>
                  <w:szCs w:val="22"/>
                </w:rPr>
                <w:delText xml:space="preserve">Journal of Competitiveness. </w:delText>
              </w:r>
              <w:r w:rsidR="00B2050B" w:rsidRPr="00C20B45">
                <w:rPr>
                  <w:szCs w:val="22"/>
                </w:rPr>
                <w:delText xml:space="preserve">2013, roč. 5, č. 1, s. 3–13. </w:delText>
              </w:r>
              <w:r w:rsidR="00B2050B" w:rsidRPr="00C20B45">
                <w:rPr>
                  <w:szCs w:val="32"/>
                </w:rPr>
                <w:delText>ISSN 1804-1728. DOI: 10.7441/joc.2013.01.01 (70%).</w:delText>
              </w:r>
            </w:del>
          </w:p>
          <w:p w14:paraId="4783DFCA" w14:textId="77777777" w:rsidR="00B2050B" w:rsidRPr="00C20B45" w:rsidRDefault="00B2050B" w:rsidP="00B2050B">
            <w:pPr>
              <w:tabs>
                <w:tab w:val="left" w:pos="473"/>
                <w:tab w:val="left" w:pos="8844"/>
                <w:tab w:val="left" w:pos="9066"/>
              </w:tabs>
              <w:jc w:val="both"/>
              <w:rPr>
                <w:del w:id="7602" w:author="Pavla Trefilová" w:date="2019-11-18T17:19:00Z"/>
                <w:szCs w:val="22"/>
              </w:rPr>
            </w:pPr>
            <w:del w:id="7603" w:author="Pavla Trefilová" w:date="2019-11-18T17:19:00Z">
              <w:r w:rsidRPr="00C20B45">
                <w:rPr>
                  <w:szCs w:val="22"/>
                </w:rPr>
                <w:delText xml:space="preserve">MATOŠKOVÁ, J. How to Support Knowledge Management through Human Resource Management Activities. </w:delText>
              </w:r>
              <w:r w:rsidRPr="00C20B45">
                <w:rPr>
                  <w:i/>
                  <w:iCs/>
                  <w:szCs w:val="22"/>
                </w:rPr>
                <w:delText xml:space="preserve">International Journal of Knowledge, Culture and Change Management. </w:delText>
              </w:r>
              <w:r w:rsidRPr="00C20B45">
                <w:rPr>
                  <w:szCs w:val="22"/>
                </w:rPr>
                <w:delText>2012, Volume 11, Issue 3, pp. 207–222. ISSN 1447-9575. DOI: 10.18848/1447-9524/CGP/v11i03/50113.</w:delText>
              </w:r>
            </w:del>
          </w:p>
          <w:p w14:paraId="700D8A03" w14:textId="7FCB1E7A" w:rsidR="00B76D0F" w:rsidRPr="00B76D0F" w:rsidRDefault="00B76D0F" w:rsidP="00B76D0F">
            <w:pPr>
              <w:tabs>
                <w:tab w:val="left" w:pos="473"/>
                <w:tab w:val="left" w:pos="8844"/>
                <w:tab w:val="left" w:pos="9066"/>
              </w:tabs>
              <w:jc w:val="both"/>
            </w:pPr>
            <w:r w:rsidRPr="00B76D0F">
              <w:rPr>
                <w:i/>
              </w:rPr>
              <w:t>Přehled projektové činnosti:</w:t>
            </w:r>
          </w:p>
          <w:p w14:paraId="527491FF" w14:textId="77777777" w:rsidR="00B76D0F" w:rsidRPr="00B76D0F" w:rsidRDefault="00B76D0F" w:rsidP="00B76D0F">
            <w:pPr>
              <w:tabs>
                <w:tab w:val="left" w:pos="709"/>
              </w:tabs>
              <w:jc w:val="both"/>
            </w:pPr>
            <w:r w:rsidRPr="00B76D0F">
              <w:t>TA ČR TD010129 Výkonový potenciál pracovníků 50+ a specifické formy řízení lidských zdrojů podniku 2012-2013 (člen řešitelského týmu).</w:t>
            </w:r>
          </w:p>
          <w:p w14:paraId="5D11B5AF" w14:textId="77777777" w:rsidR="00B76D0F" w:rsidRPr="00B76D0F" w:rsidRDefault="00B76D0F" w:rsidP="00B76D0F">
            <w:pPr>
              <w:tabs>
                <w:tab w:val="left" w:pos="473"/>
                <w:tab w:val="left" w:pos="8844"/>
                <w:tab w:val="left" w:pos="9066"/>
              </w:tabs>
              <w:jc w:val="both"/>
            </w:pPr>
            <w:r w:rsidRPr="00B76D0F">
              <w:t>GA ČR P407/12/0821 Vytvoření českého nástroje pro měření akademických tacitních znalostí 2012-2014 (hlavní řešitel).</w:t>
            </w:r>
          </w:p>
          <w:p w14:paraId="0B73D072" w14:textId="77777777" w:rsidR="00B76D0F" w:rsidRPr="00B76D0F" w:rsidRDefault="00B76D0F">
            <w:pPr>
              <w:pPrChange w:id="7604" w:author="Pavla Trefilová" w:date="2019-11-18T17:19:00Z">
                <w:pPr>
                  <w:tabs>
                    <w:tab w:val="left" w:pos="473"/>
                    <w:tab w:val="left" w:pos="8844"/>
                    <w:tab w:val="left" w:pos="9066"/>
                  </w:tabs>
                  <w:jc w:val="both"/>
                </w:pPr>
              </w:pPrChange>
            </w:pPr>
            <w:r w:rsidRPr="00B76D0F">
              <w:t>GA ČR 406/08/0459 Rozvoj tacitních znalostí manažerů 2008-2010 (člen řešitelského týmu).</w:t>
            </w:r>
          </w:p>
        </w:tc>
      </w:tr>
      <w:tr w:rsidR="00B76D0F" w:rsidRPr="00B76D0F" w14:paraId="69F496EC"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05"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8"/>
          <w:trPrChange w:id="7606" w:author="Pavla Trefilová" w:date="2019-11-18T17:19:00Z">
            <w:trPr>
              <w:gridBefore w:val="1"/>
              <w:gridAfter w:val="0"/>
              <w:wAfter w:w="41" w:type="dxa"/>
              <w:trHeight w:val="218"/>
            </w:trPr>
          </w:trPrChange>
        </w:trPr>
        <w:tc>
          <w:tcPr>
            <w:tcW w:w="9859" w:type="dxa"/>
            <w:gridSpan w:val="11"/>
            <w:shd w:val="clear" w:color="auto" w:fill="F7CAAC"/>
            <w:tcPrChange w:id="7607" w:author="Pavla Trefilová" w:date="2019-11-18T17:19:00Z">
              <w:tcPr>
                <w:tcW w:w="9859" w:type="dxa"/>
                <w:gridSpan w:val="19"/>
                <w:shd w:val="clear" w:color="auto" w:fill="F7CAAC"/>
              </w:tcPr>
            </w:tcPrChange>
          </w:tcPr>
          <w:p w14:paraId="101AA9E6" w14:textId="77777777" w:rsidR="00B76D0F" w:rsidRPr="00B76D0F" w:rsidRDefault="00B76D0F" w:rsidP="00B76D0F">
            <w:pPr>
              <w:rPr>
                <w:b/>
              </w:rPr>
            </w:pPr>
            <w:r w:rsidRPr="00B76D0F">
              <w:rPr>
                <w:b/>
              </w:rPr>
              <w:t>Působení v zahraničí</w:t>
            </w:r>
          </w:p>
        </w:tc>
      </w:tr>
      <w:tr w:rsidR="00B76D0F" w:rsidRPr="00B76D0F" w14:paraId="54759918" w14:textId="77777777" w:rsidTr="00B76D0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08"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41"/>
          <w:trPrChange w:id="7609" w:author="Pavla Trefilová" w:date="2019-11-18T17:19:00Z">
            <w:trPr>
              <w:gridBefore w:val="1"/>
              <w:gridAfter w:val="0"/>
              <w:wAfter w:w="41" w:type="dxa"/>
              <w:trHeight w:val="80"/>
            </w:trPr>
          </w:trPrChange>
        </w:trPr>
        <w:tc>
          <w:tcPr>
            <w:tcW w:w="9859" w:type="dxa"/>
            <w:gridSpan w:val="11"/>
            <w:tcPrChange w:id="7610" w:author="Pavla Trefilová" w:date="2019-11-18T17:19:00Z">
              <w:tcPr>
                <w:tcW w:w="9859" w:type="dxa"/>
                <w:gridSpan w:val="19"/>
              </w:tcPr>
            </w:tcPrChange>
          </w:tcPr>
          <w:p w14:paraId="674EC8AE" w14:textId="77777777" w:rsidR="00B76D0F" w:rsidRPr="00B76D0F" w:rsidRDefault="00B76D0F" w:rsidP="00B76D0F">
            <w:pPr>
              <w:rPr>
                <w:b/>
              </w:rPr>
            </w:pPr>
          </w:p>
        </w:tc>
      </w:tr>
      <w:tr w:rsidR="00534C60" w:rsidRPr="00B76D0F" w14:paraId="49149AFD" w14:textId="77777777" w:rsidTr="00B76D0F">
        <w:trPr>
          <w:cantSplit/>
          <w:trHeight w:val="70"/>
        </w:trPr>
        <w:tc>
          <w:tcPr>
            <w:tcW w:w="2518" w:type="dxa"/>
            <w:shd w:val="clear" w:color="auto" w:fill="F7CAAC"/>
          </w:tcPr>
          <w:p w14:paraId="3E7F1E69" w14:textId="77777777" w:rsidR="00B76D0F" w:rsidRPr="00B76D0F" w:rsidRDefault="00B76D0F" w:rsidP="00B76D0F">
            <w:pPr>
              <w:jc w:val="both"/>
              <w:rPr>
                <w:b/>
              </w:rPr>
            </w:pPr>
            <w:r w:rsidRPr="00B76D0F">
              <w:rPr>
                <w:b/>
              </w:rPr>
              <w:t xml:space="preserve">Podpis </w:t>
            </w:r>
          </w:p>
        </w:tc>
        <w:tc>
          <w:tcPr>
            <w:tcW w:w="4536" w:type="dxa"/>
            <w:gridSpan w:val="5"/>
          </w:tcPr>
          <w:p w14:paraId="2DBE832E" w14:textId="77777777" w:rsidR="00B76D0F" w:rsidRPr="00B76D0F" w:rsidRDefault="00B76D0F" w:rsidP="00B76D0F">
            <w:pPr>
              <w:jc w:val="both"/>
            </w:pPr>
          </w:p>
        </w:tc>
        <w:tc>
          <w:tcPr>
            <w:tcW w:w="786" w:type="dxa"/>
            <w:gridSpan w:val="2"/>
            <w:shd w:val="clear" w:color="auto" w:fill="F7CAAC"/>
          </w:tcPr>
          <w:p w14:paraId="00BB37CF" w14:textId="77777777" w:rsidR="00B76D0F" w:rsidRPr="00B76D0F" w:rsidRDefault="00B76D0F" w:rsidP="00B76D0F">
            <w:pPr>
              <w:jc w:val="both"/>
            </w:pPr>
            <w:r w:rsidRPr="00B76D0F">
              <w:rPr>
                <w:b/>
              </w:rPr>
              <w:t>datum</w:t>
            </w:r>
          </w:p>
        </w:tc>
        <w:tc>
          <w:tcPr>
            <w:tcW w:w="2019" w:type="dxa"/>
            <w:gridSpan w:val="3"/>
          </w:tcPr>
          <w:p w14:paraId="2958A73D" w14:textId="77777777" w:rsidR="00B76D0F" w:rsidRPr="00B76D0F" w:rsidRDefault="00B76D0F" w:rsidP="00B76D0F">
            <w:pPr>
              <w:jc w:val="both"/>
            </w:pPr>
          </w:p>
        </w:tc>
      </w:tr>
      <w:tr w:rsidR="00B2050B" w14:paraId="435018D6" w14:textId="77777777" w:rsidTr="003B21FF">
        <w:trPr>
          <w:del w:id="7611" w:author="Pavla Trefilová" w:date="2019-11-18T17:19:00Z"/>
        </w:trPr>
        <w:tc>
          <w:tcPr>
            <w:tcW w:w="9900" w:type="dxa"/>
            <w:gridSpan w:val="11"/>
            <w:tcBorders>
              <w:bottom w:val="double" w:sz="4" w:space="0" w:color="auto"/>
            </w:tcBorders>
            <w:shd w:val="clear" w:color="auto" w:fill="BDD6EE"/>
          </w:tcPr>
          <w:p w14:paraId="292D20CD" w14:textId="77777777" w:rsidR="00B2050B" w:rsidRDefault="00B2050B" w:rsidP="00B2050B">
            <w:pPr>
              <w:jc w:val="both"/>
              <w:rPr>
                <w:del w:id="7612" w:author="Pavla Trefilová" w:date="2019-11-18T17:19:00Z"/>
                <w:b/>
                <w:sz w:val="28"/>
              </w:rPr>
            </w:pPr>
            <w:del w:id="7613" w:author="Pavla Trefilová" w:date="2019-11-18T17:19:00Z">
              <w:r>
                <w:rPr>
                  <w:b/>
                  <w:sz w:val="28"/>
                </w:rPr>
                <w:delText>C-I – Personální zabezpečení</w:delText>
              </w:r>
            </w:del>
          </w:p>
        </w:tc>
      </w:tr>
      <w:tr w:rsidR="00B2050B" w14:paraId="24A2324D" w14:textId="77777777" w:rsidTr="003B21FF">
        <w:trPr>
          <w:del w:id="7614" w:author="Pavla Trefilová" w:date="2019-11-18T17:19:00Z"/>
        </w:trPr>
        <w:tc>
          <w:tcPr>
            <w:tcW w:w="2529" w:type="dxa"/>
            <w:gridSpan w:val="3"/>
            <w:tcBorders>
              <w:top w:val="double" w:sz="4" w:space="0" w:color="auto"/>
            </w:tcBorders>
            <w:shd w:val="clear" w:color="auto" w:fill="F7CAAC"/>
          </w:tcPr>
          <w:p w14:paraId="72D5A4B4" w14:textId="77777777" w:rsidR="00B2050B" w:rsidRDefault="00B2050B" w:rsidP="00B2050B">
            <w:pPr>
              <w:jc w:val="both"/>
              <w:rPr>
                <w:del w:id="7615" w:author="Pavla Trefilová" w:date="2019-11-18T17:19:00Z"/>
                <w:b/>
              </w:rPr>
            </w:pPr>
            <w:del w:id="7616" w:author="Pavla Trefilová" w:date="2019-11-18T17:19:00Z">
              <w:r>
                <w:rPr>
                  <w:b/>
                </w:rPr>
                <w:delText>Vysoká škola</w:delText>
              </w:r>
            </w:del>
          </w:p>
        </w:tc>
        <w:tc>
          <w:tcPr>
            <w:tcW w:w="7371" w:type="dxa"/>
            <w:gridSpan w:val="8"/>
          </w:tcPr>
          <w:p w14:paraId="091C7ADD" w14:textId="77777777" w:rsidR="00B2050B" w:rsidRDefault="00B2050B" w:rsidP="00B2050B">
            <w:pPr>
              <w:jc w:val="both"/>
              <w:rPr>
                <w:del w:id="7617" w:author="Pavla Trefilová" w:date="2019-11-18T17:19:00Z"/>
              </w:rPr>
            </w:pPr>
            <w:del w:id="7618" w:author="Pavla Trefilová" w:date="2019-11-18T17:19:00Z">
              <w:r>
                <w:delText>Univerzita Tomáše Bati ve Zlíně</w:delText>
              </w:r>
            </w:del>
          </w:p>
        </w:tc>
      </w:tr>
      <w:tr w:rsidR="00B2050B" w14:paraId="56D60DD2" w14:textId="77777777" w:rsidTr="003B21FF">
        <w:trPr>
          <w:del w:id="7619" w:author="Pavla Trefilová" w:date="2019-11-18T17:19:00Z"/>
        </w:trPr>
        <w:tc>
          <w:tcPr>
            <w:tcW w:w="2529" w:type="dxa"/>
            <w:gridSpan w:val="3"/>
            <w:shd w:val="clear" w:color="auto" w:fill="F7CAAC"/>
          </w:tcPr>
          <w:p w14:paraId="7D70686B" w14:textId="77777777" w:rsidR="00B2050B" w:rsidRDefault="00B2050B" w:rsidP="00B2050B">
            <w:pPr>
              <w:jc w:val="both"/>
              <w:rPr>
                <w:del w:id="7620" w:author="Pavla Trefilová" w:date="2019-11-18T17:19:00Z"/>
                <w:b/>
              </w:rPr>
            </w:pPr>
            <w:del w:id="7621" w:author="Pavla Trefilová" w:date="2019-11-18T17:19:00Z">
              <w:r>
                <w:rPr>
                  <w:b/>
                </w:rPr>
                <w:delText>Součást vysoké školy</w:delText>
              </w:r>
            </w:del>
          </w:p>
        </w:tc>
        <w:tc>
          <w:tcPr>
            <w:tcW w:w="7371" w:type="dxa"/>
            <w:gridSpan w:val="8"/>
          </w:tcPr>
          <w:p w14:paraId="5C62D6C4" w14:textId="77777777" w:rsidR="00B2050B" w:rsidRDefault="00B2050B" w:rsidP="00B2050B">
            <w:pPr>
              <w:jc w:val="both"/>
              <w:rPr>
                <w:del w:id="7622" w:author="Pavla Trefilová" w:date="2019-11-18T17:19:00Z"/>
              </w:rPr>
            </w:pPr>
            <w:del w:id="7623" w:author="Pavla Trefilová" w:date="2019-11-18T17:19:00Z">
              <w:r>
                <w:delText>Fakulta managementu a ekonomiky</w:delText>
              </w:r>
            </w:del>
          </w:p>
        </w:tc>
      </w:tr>
      <w:tr w:rsidR="00B2050B" w14:paraId="3E0BE488" w14:textId="77777777" w:rsidTr="003B21FF">
        <w:trPr>
          <w:del w:id="7624" w:author="Pavla Trefilová" w:date="2019-11-18T17:19:00Z"/>
        </w:trPr>
        <w:tc>
          <w:tcPr>
            <w:tcW w:w="2529" w:type="dxa"/>
            <w:gridSpan w:val="3"/>
            <w:shd w:val="clear" w:color="auto" w:fill="F7CAAC"/>
          </w:tcPr>
          <w:p w14:paraId="6CDD0B5A" w14:textId="77777777" w:rsidR="00B2050B" w:rsidRDefault="00B2050B" w:rsidP="00B2050B">
            <w:pPr>
              <w:jc w:val="both"/>
              <w:rPr>
                <w:del w:id="7625" w:author="Pavla Trefilová" w:date="2019-11-18T17:19:00Z"/>
                <w:b/>
              </w:rPr>
            </w:pPr>
            <w:del w:id="7626" w:author="Pavla Trefilová" w:date="2019-11-18T17:19:00Z">
              <w:r>
                <w:rPr>
                  <w:b/>
                </w:rPr>
                <w:delText>Název studijního programu</w:delText>
              </w:r>
            </w:del>
          </w:p>
        </w:tc>
        <w:tc>
          <w:tcPr>
            <w:tcW w:w="7371" w:type="dxa"/>
            <w:gridSpan w:val="8"/>
          </w:tcPr>
          <w:p w14:paraId="77096245" w14:textId="77777777" w:rsidR="00B2050B" w:rsidRDefault="00343DC3" w:rsidP="00B2050B">
            <w:pPr>
              <w:jc w:val="both"/>
              <w:rPr>
                <w:del w:id="7627" w:author="Pavla Trefilová" w:date="2019-11-18T17:19:00Z"/>
              </w:rPr>
            </w:pPr>
            <w:del w:id="7628" w:author="Pavla Trefilová" w:date="2019-11-18T17:19:00Z">
              <w:r>
                <w:delText xml:space="preserve">Economics and Management </w:delText>
              </w:r>
            </w:del>
          </w:p>
        </w:tc>
      </w:tr>
      <w:tr w:rsidR="00B2050B" w14:paraId="083A4708" w14:textId="77777777" w:rsidTr="003B21FF">
        <w:trPr>
          <w:del w:id="7629" w:author="Pavla Trefilová" w:date="2019-11-18T17:19:00Z"/>
        </w:trPr>
        <w:tc>
          <w:tcPr>
            <w:tcW w:w="2529" w:type="dxa"/>
            <w:gridSpan w:val="3"/>
            <w:shd w:val="clear" w:color="auto" w:fill="F7CAAC"/>
          </w:tcPr>
          <w:p w14:paraId="694B0BCC" w14:textId="77777777" w:rsidR="00B2050B" w:rsidRDefault="00B2050B" w:rsidP="00B2050B">
            <w:pPr>
              <w:jc w:val="both"/>
              <w:rPr>
                <w:del w:id="7630" w:author="Pavla Trefilová" w:date="2019-11-18T17:19:00Z"/>
                <w:b/>
              </w:rPr>
            </w:pPr>
            <w:del w:id="7631" w:author="Pavla Trefilová" w:date="2019-11-18T17:19:00Z">
              <w:r>
                <w:rPr>
                  <w:b/>
                </w:rPr>
                <w:delText>Jméno a příjmení</w:delText>
              </w:r>
            </w:del>
          </w:p>
        </w:tc>
        <w:tc>
          <w:tcPr>
            <w:tcW w:w="4554" w:type="dxa"/>
            <w:gridSpan w:val="2"/>
          </w:tcPr>
          <w:p w14:paraId="7F107B81" w14:textId="77777777" w:rsidR="00B2050B" w:rsidRDefault="00B2050B" w:rsidP="00B2050B">
            <w:pPr>
              <w:jc w:val="both"/>
              <w:rPr>
                <w:del w:id="7632" w:author="Pavla Trefilová" w:date="2019-11-18T17:19:00Z"/>
              </w:rPr>
            </w:pPr>
            <w:del w:id="7633" w:author="Pavla Trefilová" w:date="2019-11-18T17:19:00Z">
              <w:r>
                <w:delText>Zdeněk MELICHÁREK</w:delText>
              </w:r>
            </w:del>
          </w:p>
        </w:tc>
        <w:tc>
          <w:tcPr>
            <w:tcW w:w="712" w:type="dxa"/>
            <w:shd w:val="clear" w:color="auto" w:fill="F7CAAC"/>
          </w:tcPr>
          <w:p w14:paraId="365F015E" w14:textId="77777777" w:rsidR="00B2050B" w:rsidRDefault="00B2050B" w:rsidP="00B2050B">
            <w:pPr>
              <w:jc w:val="both"/>
              <w:rPr>
                <w:del w:id="7634" w:author="Pavla Trefilová" w:date="2019-11-18T17:19:00Z"/>
                <w:b/>
              </w:rPr>
            </w:pPr>
            <w:del w:id="7635" w:author="Pavla Trefilová" w:date="2019-11-18T17:19:00Z">
              <w:r>
                <w:rPr>
                  <w:b/>
                </w:rPr>
                <w:delText>Tituly</w:delText>
              </w:r>
            </w:del>
          </w:p>
        </w:tc>
        <w:tc>
          <w:tcPr>
            <w:tcW w:w="2105" w:type="dxa"/>
            <w:gridSpan w:val="5"/>
          </w:tcPr>
          <w:p w14:paraId="75C45693" w14:textId="77777777" w:rsidR="00B2050B" w:rsidRDefault="00B2050B" w:rsidP="001A1FDC">
            <w:pPr>
              <w:jc w:val="both"/>
              <w:rPr>
                <w:del w:id="7636" w:author="Pavla Trefilová" w:date="2019-11-18T17:19:00Z"/>
              </w:rPr>
            </w:pPr>
            <w:del w:id="7637" w:author="Pavla Trefilová" w:date="2019-11-18T17:19:00Z">
              <w:r>
                <w:delText>Mgr. PhD.</w:delText>
              </w:r>
            </w:del>
          </w:p>
        </w:tc>
      </w:tr>
      <w:tr w:rsidR="00B2050B" w14:paraId="233F94E5" w14:textId="77777777" w:rsidTr="003B21FF">
        <w:trPr>
          <w:del w:id="7638" w:author="Pavla Trefilová" w:date="2019-11-18T17:19:00Z"/>
        </w:trPr>
        <w:tc>
          <w:tcPr>
            <w:tcW w:w="2529" w:type="dxa"/>
            <w:gridSpan w:val="3"/>
            <w:shd w:val="clear" w:color="auto" w:fill="F7CAAC"/>
          </w:tcPr>
          <w:p w14:paraId="3EC3BAAC" w14:textId="77777777" w:rsidR="00B2050B" w:rsidRDefault="00B2050B" w:rsidP="00B2050B">
            <w:pPr>
              <w:jc w:val="both"/>
              <w:rPr>
                <w:del w:id="7639" w:author="Pavla Trefilová" w:date="2019-11-18T17:19:00Z"/>
                <w:b/>
              </w:rPr>
            </w:pPr>
            <w:del w:id="7640" w:author="Pavla Trefilová" w:date="2019-11-18T17:19:00Z">
              <w:r>
                <w:rPr>
                  <w:b/>
                </w:rPr>
                <w:delText>Rok narození</w:delText>
              </w:r>
            </w:del>
          </w:p>
        </w:tc>
        <w:tc>
          <w:tcPr>
            <w:tcW w:w="832" w:type="dxa"/>
          </w:tcPr>
          <w:p w14:paraId="75DD3E3C" w14:textId="77777777" w:rsidR="00B2050B" w:rsidRDefault="00B2050B" w:rsidP="00B2050B">
            <w:pPr>
              <w:jc w:val="both"/>
              <w:rPr>
                <w:del w:id="7641" w:author="Pavla Trefilová" w:date="2019-11-18T17:19:00Z"/>
              </w:rPr>
            </w:pPr>
            <w:del w:id="7642" w:author="Pavla Trefilová" w:date="2019-11-18T17:19:00Z">
              <w:r>
                <w:delText>1960</w:delText>
              </w:r>
            </w:del>
          </w:p>
        </w:tc>
        <w:tc>
          <w:tcPr>
            <w:tcW w:w="1728" w:type="dxa"/>
            <w:shd w:val="clear" w:color="auto" w:fill="F7CAAC"/>
          </w:tcPr>
          <w:p w14:paraId="43A97743" w14:textId="77777777" w:rsidR="00B2050B" w:rsidRDefault="00B2050B" w:rsidP="00B2050B">
            <w:pPr>
              <w:jc w:val="both"/>
              <w:rPr>
                <w:del w:id="7643" w:author="Pavla Trefilová" w:date="2019-11-18T17:19:00Z"/>
                <w:b/>
              </w:rPr>
            </w:pPr>
            <w:del w:id="7644" w:author="Pavla Trefilová" w:date="2019-11-18T17:19:00Z">
              <w:r>
                <w:rPr>
                  <w:b/>
                </w:rPr>
                <w:delText>typ vztahu k VŠ</w:delText>
              </w:r>
            </w:del>
          </w:p>
        </w:tc>
        <w:tc>
          <w:tcPr>
            <w:tcW w:w="996" w:type="dxa"/>
          </w:tcPr>
          <w:p w14:paraId="57511BBB" w14:textId="77777777" w:rsidR="00B2050B" w:rsidRDefault="00B2050B" w:rsidP="00B2050B">
            <w:pPr>
              <w:jc w:val="both"/>
              <w:rPr>
                <w:del w:id="7645" w:author="Pavla Trefilová" w:date="2019-11-18T17:19:00Z"/>
              </w:rPr>
            </w:pPr>
            <w:del w:id="7646" w:author="Pavla Trefilová" w:date="2019-11-18T17:19:00Z">
              <w:r>
                <w:delText>pp</w:delText>
              </w:r>
            </w:del>
          </w:p>
        </w:tc>
        <w:tc>
          <w:tcPr>
            <w:tcW w:w="998" w:type="dxa"/>
            <w:shd w:val="clear" w:color="auto" w:fill="F7CAAC"/>
          </w:tcPr>
          <w:p w14:paraId="5DA1BF55" w14:textId="77777777" w:rsidR="00B2050B" w:rsidRDefault="00B2050B" w:rsidP="00B2050B">
            <w:pPr>
              <w:jc w:val="both"/>
              <w:rPr>
                <w:del w:id="7647" w:author="Pavla Trefilová" w:date="2019-11-18T17:19:00Z"/>
                <w:b/>
              </w:rPr>
            </w:pPr>
            <w:del w:id="7648" w:author="Pavla Trefilová" w:date="2019-11-18T17:19:00Z">
              <w:r>
                <w:rPr>
                  <w:b/>
                </w:rPr>
                <w:delText>rozsah</w:delText>
              </w:r>
            </w:del>
          </w:p>
        </w:tc>
        <w:tc>
          <w:tcPr>
            <w:tcW w:w="712" w:type="dxa"/>
          </w:tcPr>
          <w:p w14:paraId="2135F706" w14:textId="77777777" w:rsidR="00B2050B" w:rsidRDefault="00B2050B" w:rsidP="00B2050B">
            <w:pPr>
              <w:jc w:val="both"/>
              <w:rPr>
                <w:del w:id="7649" w:author="Pavla Trefilová" w:date="2019-11-18T17:19:00Z"/>
              </w:rPr>
            </w:pPr>
            <w:del w:id="7650" w:author="Pavla Trefilová" w:date="2019-11-18T17:19:00Z">
              <w:r>
                <w:delText>40</w:delText>
              </w:r>
            </w:del>
          </w:p>
        </w:tc>
        <w:tc>
          <w:tcPr>
            <w:tcW w:w="712" w:type="dxa"/>
            <w:shd w:val="clear" w:color="auto" w:fill="F7CAAC"/>
          </w:tcPr>
          <w:p w14:paraId="2E525E2C" w14:textId="77777777" w:rsidR="00B2050B" w:rsidRDefault="00B2050B" w:rsidP="00B2050B">
            <w:pPr>
              <w:jc w:val="both"/>
              <w:rPr>
                <w:del w:id="7651" w:author="Pavla Trefilová" w:date="2019-11-18T17:19:00Z"/>
                <w:b/>
              </w:rPr>
            </w:pPr>
            <w:moveFromRangeStart w:id="7652" w:author="Pavla Trefilová" w:date="2019-11-18T17:19:00Z" w:name="move24990090"/>
            <w:moveFrom w:id="7653" w:author="Pavla Trefilová" w:date="2019-11-18T17:19:00Z">
              <w:r>
                <w:rPr>
                  <w:b/>
                </w:rPr>
                <w:t>do kdy</w:t>
              </w:r>
            </w:moveFrom>
            <w:moveFromRangeEnd w:id="7652"/>
          </w:p>
        </w:tc>
        <w:tc>
          <w:tcPr>
            <w:tcW w:w="1393" w:type="dxa"/>
            <w:gridSpan w:val="2"/>
          </w:tcPr>
          <w:p w14:paraId="28F39248" w14:textId="77777777" w:rsidR="00B2050B" w:rsidRDefault="00B2050B" w:rsidP="00B2050B">
            <w:pPr>
              <w:jc w:val="both"/>
              <w:rPr>
                <w:del w:id="7654" w:author="Pavla Trefilová" w:date="2019-11-18T17:19:00Z"/>
              </w:rPr>
            </w:pPr>
            <w:del w:id="7655" w:author="Pavla Trefilová" w:date="2019-11-18T17:19:00Z">
              <w:r>
                <w:delText>N</w:delText>
              </w:r>
            </w:del>
          </w:p>
        </w:tc>
      </w:tr>
      <w:tr w:rsidR="00B2050B" w14:paraId="01D7E697" w14:textId="77777777" w:rsidTr="003B21FF">
        <w:trPr>
          <w:del w:id="7656" w:author="Pavla Trefilová" w:date="2019-11-18T17:19:00Z"/>
        </w:trPr>
        <w:tc>
          <w:tcPr>
            <w:tcW w:w="5089" w:type="dxa"/>
            <w:gridSpan w:val="3"/>
            <w:shd w:val="clear" w:color="auto" w:fill="F7CAAC"/>
          </w:tcPr>
          <w:p w14:paraId="593FECA2" w14:textId="77777777" w:rsidR="00B2050B" w:rsidRDefault="00B2050B" w:rsidP="00B2050B">
            <w:pPr>
              <w:jc w:val="both"/>
              <w:rPr>
                <w:del w:id="7657" w:author="Pavla Trefilová" w:date="2019-11-18T17:19:00Z"/>
                <w:b/>
              </w:rPr>
            </w:pPr>
            <w:del w:id="7658" w:author="Pavla Trefilová" w:date="2019-11-18T17:19:00Z">
              <w:r>
                <w:rPr>
                  <w:b/>
                </w:rPr>
                <w:delText>Typ vztahu na součásti VŠ, která uskutečňuje st. program</w:delText>
              </w:r>
            </w:del>
          </w:p>
        </w:tc>
        <w:tc>
          <w:tcPr>
            <w:tcW w:w="996" w:type="dxa"/>
          </w:tcPr>
          <w:p w14:paraId="0465DBB8" w14:textId="77777777" w:rsidR="00B2050B" w:rsidRDefault="00B2050B" w:rsidP="00B2050B">
            <w:pPr>
              <w:jc w:val="both"/>
              <w:rPr>
                <w:del w:id="7659" w:author="Pavla Trefilová" w:date="2019-11-18T17:19:00Z"/>
              </w:rPr>
            </w:pPr>
            <w:del w:id="7660" w:author="Pavla Trefilová" w:date="2019-11-18T17:19:00Z">
              <w:r>
                <w:delText>pp</w:delText>
              </w:r>
            </w:del>
          </w:p>
        </w:tc>
        <w:tc>
          <w:tcPr>
            <w:tcW w:w="998" w:type="dxa"/>
            <w:shd w:val="clear" w:color="auto" w:fill="F7CAAC"/>
          </w:tcPr>
          <w:p w14:paraId="52AAE5A7" w14:textId="77777777" w:rsidR="00B2050B" w:rsidRDefault="00B2050B" w:rsidP="00B2050B">
            <w:pPr>
              <w:jc w:val="both"/>
              <w:rPr>
                <w:del w:id="7661" w:author="Pavla Trefilová" w:date="2019-11-18T17:19:00Z"/>
                <w:b/>
              </w:rPr>
            </w:pPr>
            <w:del w:id="7662" w:author="Pavla Trefilová" w:date="2019-11-18T17:19:00Z">
              <w:r>
                <w:rPr>
                  <w:b/>
                </w:rPr>
                <w:delText>rozsah</w:delText>
              </w:r>
            </w:del>
          </w:p>
        </w:tc>
        <w:tc>
          <w:tcPr>
            <w:tcW w:w="712" w:type="dxa"/>
          </w:tcPr>
          <w:p w14:paraId="01392046" w14:textId="77777777" w:rsidR="00B2050B" w:rsidRDefault="00B2050B" w:rsidP="00B2050B">
            <w:pPr>
              <w:jc w:val="both"/>
              <w:rPr>
                <w:del w:id="7663" w:author="Pavla Trefilová" w:date="2019-11-18T17:19:00Z"/>
              </w:rPr>
            </w:pPr>
            <w:del w:id="7664" w:author="Pavla Trefilová" w:date="2019-11-18T17:19:00Z">
              <w:r>
                <w:delText>40</w:delText>
              </w:r>
            </w:del>
          </w:p>
        </w:tc>
        <w:tc>
          <w:tcPr>
            <w:tcW w:w="712" w:type="dxa"/>
            <w:gridSpan w:val="3"/>
            <w:shd w:val="clear" w:color="auto" w:fill="F7CAAC"/>
          </w:tcPr>
          <w:p w14:paraId="0797C06D" w14:textId="77777777" w:rsidR="00B2050B" w:rsidRDefault="00B2050B" w:rsidP="00B2050B">
            <w:pPr>
              <w:jc w:val="both"/>
              <w:rPr>
                <w:del w:id="7665" w:author="Pavla Trefilová" w:date="2019-11-18T17:19:00Z"/>
                <w:b/>
              </w:rPr>
            </w:pPr>
            <w:del w:id="7666" w:author="Pavla Trefilová" w:date="2019-11-18T17:19:00Z">
              <w:r>
                <w:rPr>
                  <w:b/>
                </w:rPr>
                <w:delText>do kdy</w:delText>
              </w:r>
            </w:del>
          </w:p>
        </w:tc>
        <w:tc>
          <w:tcPr>
            <w:tcW w:w="1393" w:type="dxa"/>
            <w:gridSpan w:val="2"/>
          </w:tcPr>
          <w:p w14:paraId="63BDC267" w14:textId="77777777" w:rsidR="00B2050B" w:rsidRDefault="00B2050B" w:rsidP="00B2050B">
            <w:pPr>
              <w:jc w:val="both"/>
              <w:rPr>
                <w:del w:id="7667" w:author="Pavla Trefilová" w:date="2019-11-18T17:19:00Z"/>
              </w:rPr>
            </w:pPr>
            <w:del w:id="7668" w:author="Pavla Trefilová" w:date="2019-11-18T17:19:00Z">
              <w:r>
                <w:delText>N</w:delText>
              </w:r>
            </w:del>
          </w:p>
        </w:tc>
      </w:tr>
      <w:tr w:rsidR="00B2050B" w14:paraId="249F9076" w14:textId="77777777" w:rsidTr="003B21FF">
        <w:trPr>
          <w:del w:id="7669" w:author="Pavla Trefilová" w:date="2019-11-18T17:19:00Z"/>
        </w:trPr>
        <w:tc>
          <w:tcPr>
            <w:tcW w:w="6085" w:type="dxa"/>
            <w:gridSpan w:val="3"/>
            <w:shd w:val="clear" w:color="auto" w:fill="F7CAAC"/>
          </w:tcPr>
          <w:p w14:paraId="52B5DFB5" w14:textId="77777777" w:rsidR="00B2050B" w:rsidRDefault="00B2050B" w:rsidP="00B2050B">
            <w:pPr>
              <w:jc w:val="both"/>
              <w:rPr>
                <w:del w:id="7670" w:author="Pavla Trefilová" w:date="2019-11-18T17:19:00Z"/>
              </w:rPr>
            </w:pPr>
            <w:del w:id="7671" w:author="Pavla Trefilová" w:date="2019-11-18T17:19:00Z">
              <w:r>
                <w:rPr>
                  <w:b/>
                </w:rPr>
                <w:delText>Další současná působení jako akademický pracovník na jiných VŠ</w:delText>
              </w:r>
            </w:del>
          </w:p>
        </w:tc>
        <w:tc>
          <w:tcPr>
            <w:tcW w:w="1710" w:type="dxa"/>
            <w:gridSpan w:val="2"/>
            <w:shd w:val="clear" w:color="auto" w:fill="F7CAAC"/>
          </w:tcPr>
          <w:p w14:paraId="26540D15" w14:textId="77777777" w:rsidR="00B2050B" w:rsidRDefault="00B2050B" w:rsidP="00B2050B">
            <w:pPr>
              <w:jc w:val="both"/>
              <w:rPr>
                <w:del w:id="7672" w:author="Pavla Trefilová" w:date="2019-11-18T17:19:00Z"/>
                <w:b/>
              </w:rPr>
            </w:pPr>
            <w:del w:id="7673" w:author="Pavla Trefilová" w:date="2019-11-18T17:19:00Z">
              <w:r>
                <w:rPr>
                  <w:b/>
                </w:rPr>
                <w:delText>typ prac. vztahu</w:delText>
              </w:r>
            </w:del>
          </w:p>
        </w:tc>
        <w:tc>
          <w:tcPr>
            <w:tcW w:w="2105" w:type="dxa"/>
            <w:gridSpan w:val="6"/>
            <w:shd w:val="clear" w:color="auto" w:fill="F7CAAC"/>
          </w:tcPr>
          <w:p w14:paraId="01869F72" w14:textId="77777777" w:rsidR="00B2050B" w:rsidRDefault="00B2050B" w:rsidP="00B2050B">
            <w:pPr>
              <w:jc w:val="both"/>
              <w:rPr>
                <w:del w:id="7674" w:author="Pavla Trefilová" w:date="2019-11-18T17:19:00Z"/>
                <w:b/>
              </w:rPr>
            </w:pPr>
            <w:del w:id="7675" w:author="Pavla Trefilová" w:date="2019-11-18T17:19:00Z">
              <w:r>
                <w:rPr>
                  <w:b/>
                </w:rPr>
                <w:delText>rozsah</w:delText>
              </w:r>
            </w:del>
          </w:p>
        </w:tc>
      </w:tr>
      <w:tr w:rsidR="00B2050B" w14:paraId="39EA0FAD" w14:textId="77777777" w:rsidTr="003B21FF">
        <w:trPr>
          <w:del w:id="7676" w:author="Pavla Trefilová" w:date="2019-11-18T17:19:00Z"/>
        </w:trPr>
        <w:tc>
          <w:tcPr>
            <w:tcW w:w="6085" w:type="dxa"/>
            <w:gridSpan w:val="3"/>
          </w:tcPr>
          <w:p w14:paraId="1875D39D" w14:textId="77777777" w:rsidR="00B2050B" w:rsidRDefault="00B2050B" w:rsidP="00B2050B">
            <w:pPr>
              <w:jc w:val="both"/>
              <w:rPr>
                <w:del w:id="7677" w:author="Pavla Trefilová" w:date="2019-11-18T17:19:00Z"/>
              </w:rPr>
            </w:pPr>
          </w:p>
        </w:tc>
        <w:tc>
          <w:tcPr>
            <w:tcW w:w="1710" w:type="dxa"/>
            <w:gridSpan w:val="2"/>
          </w:tcPr>
          <w:p w14:paraId="7B43FDB8" w14:textId="77777777" w:rsidR="00B2050B" w:rsidRDefault="00B2050B" w:rsidP="00B2050B">
            <w:pPr>
              <w:jc w:val="both"/>
              <w:rPr>
                <w:del w:id="7678" w:author="Pavla Trefilová" w:date="2019-11-18T17:19:00Z"/>
              </w:rPr>
            </w:pPr>
          </w:p>
        </w:tc>
        <w:tc>
          <w:tcPr>
            <w:tcW w:w="2105" w:type="dxa"/>
            <w:gridSpan w:val="6"/>
          </w:tcPr>
          <w:p w14:paraId="7A696F91" w14:textId="77777777" w:rsidR="00B2050B" w:rsidRDefault="00B2050B" w:rsidP="00B2050B">
            <w:pPr>
              <w:jc w:val="both"/>
              <w:rPr>
                <w:del w:id="7679" w:author="Pavla Trefilová" w:date="2019-11-18T17:19:00Z"/>
              </w:rPr>
            </w:pPr>
          </w:p>
        </w:tc>
      </w:tr>
      <w:tr w:rsidR="00B2050B" w14:paraId="7AFFAB72" w14:textId="77777777" w:rsidTr="003B21FF">
        <w:trPr>
          <w:del w:id="7680" w:author="Pavla Trefilová" w:date="2019-11-18T17:19:00Z"/>
        </w:trPr>
        <w:tc>
          <w:tcPr>
            <w:tcW w:w="6085" w:type="dxa"/>
            <w:gridSpan w:val="3"/>
          </w:tcPr>
          <w:p w14:paraId="63683F61" w14:textId="77777777" w:rsidR="00B2050B" w:rsidRDefault="00B2050B" w:rsidP="00B2050B">
            <w:pPr>
              <w:jc w:val="both"/>
              <w:rPr>
                <w:del w:id="7681" w:author="Pavla Trefilová" w:date="2019-11-18T17:19:00Z"/>
              </w:rPr>
            </w:pPr>
          </w:p>
        </w:tc>
        <w:tc>
          <w:tcPr>
            <w:tcW w:w="1710" w:type="dxa"/>
            <w:gridSpan w:val="2"/>
          </w:tcPr>
          <w:p w14:paraId="31545CC8" w14:textId="77777777" w:rsidR="00B2050B" w:rsidRDefault="00B2050B" w:rsidP="00B2050B">
            <w:pPr>
              <w:jc w:val="both"/>
              <w:rPr>
                <w:del w:id="7682" w:author="Pavla Trefilová" w:date="2019-11-18T17:19:00Z"/>
              </w:rPr>
            </w:pPr>
          </w:p>
        </w:tc>
        <w:tc>
          <w:tcPr>
            <w:tcW w:w="2105" w:type="dxa"/>
            <w:gridSpan w:val="6"/>
          </w:tcPr>
          <w:p w14:paraId="0C7837C1" w14:textId="77777777" w:rsidR="00B2050B" w:rsidRDefault="00B2050B" w:rsidP="00B2050B">
            <w:pPr>
              <w:jc w:val="both"/>
              <w:rPr>
                <w:del w:id="7683" w:author="Pavla Trefilová" w:date="2019-11-18T17:19:00Z"/>
              </w:rPr>
            </w:pPr>
          </w:p>
        </w:tc>
      </w:tr>
      <w:tr w:rsidR="00B2050B" w14:paraId="6A37F8E3" w14:textId="77777777" w:rsidTr="003B21FF">
        <w:trPr>
          <w:del w:id="7684" w:author="Pavla Trefilová" w:date="2019-11-18T17:19:00Z"/>
        </w:trPr>
        <w:tc>
          <w:tcPr>
            <w:tcW w:w="6085" w:type="dxa"/>
            <w:gridSpan w:val="3"/>
          </w:tcPr>
          <w:p w14:paraId="3D61276E" w14:textId="77777777" w:rsidR="00B2050B" w:rsidRDefault="00B2050B" w:rsidP="00B2050B">
            <w:pPr>
              <w:jc w:val="both"/>
              <w:rPr>
                <w:del w:id="7685" w:author="Pavla Trefilová" w:date="2019-11-18T17:19:00Z"/>
              </w:rPr>
            </w:pPr>
          </w:p>
        </w:tc>
        <w:tc>
          <w:tcPr>
            <w:tcW w:w="1710" w:type="dxa"/>
            <w:gridSpan w:val="2"/>
          </w:tcPr>
          <w:p w14:paraId="533279E8" w14:textId="77777777" w:rsidR="00B2050B" w:rsidRDefault="00B2050B" w:rsidP="00B2050B">
            <w:pPr>
              <w:jc w:val="both"/>
              <w:rPr>
                <w:del w:id="7686" w:author="Pavla Trefilová" w:date="2019-11-18T17:19:00Z"/>
              </w:rPr>
            </w:pPr>
          </w:p>
        </w:tc>
        <w:tc>
          <w:tcPr>
            <w:tcW w:w="2105" w:type="dxa"/>
            <w:gridSpan w:val="6"/>
          </w:tcPr>
          <w:p w14:paraId="527B960B" w14:textId="77777777" w:rsidR="00B2050B" w:rsidRDefault="00B2050B" w:rsidP="00B2050B">
            <w:pPr>
              <w:jc w:val="both"/>
              <w:rPr>
                <w:del w:id="7687" w:author="Pavla Trefilová" w:date="2019-11-18T17:19:00Z"/>
              </w:rPr>
            </w:pPr>
          </w:p>
        </w:tc>
      </w:tr>
      <w:tr w:rsidR="00B2050B" w14:paraId="5F742C71" w14:textId="77777777" w:rsidTr="003B21FF">
        <w:trPr>
          <w:del w:id="7688" w:author="Pavla Trefilová" w:date="2019-11-18T17:19:00Z"/>
        </w:trPr>
        <w:tc>
          <w:tcPr>
            <w:tcW w:w="6085" w:type="dxa"/>
            <w:gridSpan w:val="3"/>
          </w:tcPr>
          <w:p w14:paraId="005414F4" w14:textId="77777777" w:rsidR="00B2050B" w:rsidRDefault="00B2050B" w:rsidP="00B2050B">
            <w:pPr>
              <w:jc w:val="both"/>
              <w:rPr>
                <w:del w:id="7689" w:author="Pavla Trefilová" w:date="2019-11-18T17:19:00Z"/>
              </w:rPr>
            </w:pPr>
          </w:p>
        </w:tc>
        <w:tc>
          <w:tcPr>
            <w:tcW w:w="1710" w:type="dxa"/>
            <w:gridSpan w:val="2"/>
          </w:tcPr>
          <w:p w14:paraId="34B48B1D" w14:textId="77777777" w:rsidR="00B2050B" w:rsidRDefault="00B2050B" w:rsidP="00B2050B">
            <w:pPr>
              <w:jc w:val="both"/>
              <w:rPr>
                <w:del w:id="7690" w:author="Pavla Trefilová" w:date="2019-11-18T17:19:00Z"/>
              </w:rPr>
            </w:pPr>
          </w:p>
        </w:tc>
        <w:tc>
          <w:tcPr>
            <w:tcW w:w="2105" w:type="dxa"/>
            <w:gridSpan w:val="6"/>
          </w:tcPr>
          <w:p w14:paraId="0D49B367" w14:textId="77777777" w:rsidR="00B2050B" w:rsidRDefault="00B2050B" w:rsidP="00B2050B">
            <w:pPr>
              <w:jc w:val="both"/>
              <w:rPr>
                <w:del w:id="7691" w:author="Pavla Trefilová" w:date="2019-11-18T17:19:00Z"/>
              </w:rPr>
            </w:pPr>
          </w:p>
        </w:tc>
      </w:tr>
      <w:tr w:rsidR="00B2050B" w14:paraId="6B2C92F4" w14:textId="77777777" w:rsidTr="003B21FF">
        <w:trPr>
          <w:del w:id="7692" w:author="Pavla Trefilová" w:date="2019-11-18T17:19:00Z"/>
        </w:trPr>
        <w:tc>
          <w:tcPr>
            <w:tcW w:w="9900" w:type="dxa"/>
            <w:gridSpan w:val="11"/>
            <w:shd w:val="clear" w:color="auto" w:fill="F7CAAC"/>
          </w:tcPr>
          <w:p w14:paraId="06D9C378" w14:textId="77777777" w:rsidR="00B2050B" w:rsidRDefault="00B2050B" w:rsidP="00B2050B">
            <w:pPr>
              <w:jc w:val="both"/>
              <w:rPr>
                <w:del w:id="7693" w:author="Pavla Trefilová" w:date="2019-11-18T17:19:00Z"/>
              </w:rPr>
            </w:pPr>
            <w:del w:id="7694" w:author="Pavla Trefilová" w:date="2019-11-18T17:19:00Z">
              <w:r>
                <w:rPr>
                  <w:b/>
                </w:rPr>
                <w:delText>Předměty příslušného studijního programu a způsob zapojení do jejich výuky, příp. další zapojení do uskutečňování studijního programu</w:delText>
              </w:r>
            </w:del>
          </w:p>
        </w:tc>
      </w:tr>
      <w:tr w:rsidR="00B2050B" w14:paraId="5382405A" w14:textId="77777777" w:rsidTr="003B21FF">
        <w:trPr>
          <w:trHeight w:val="466"/>
          <w:del w:id="7695" w:author="Pavla Trefilová" w:date="2019-11-18T17:19:00Z"/>
        </w:trPr>
        <w:tc>
          <w:tcPr>
            <w:tcW w:w="9900" w:type="dxa"/>
            <w:gridSpan w:val="11"/>
            <w:tcBorders>
              <w:top w:val="nil"/>
            </w:tcBorders>
          </w:tcPr>
          <w:p w14:paraId="280E9BF8" w14:textId="77777777" w:rsidR="00B2050B" w:rsidRDefault="00F94EDA" w:rsidP="005F7C7C">
            <w:pPr>
              <w:rPr>
                <w:del w:id="7696" w:author="Pavla Trefilová" w:date="2019-11-18T17:19:00Z"/>
              </w:rPr>
            </w:pPr>
            <w:del w:id="7697" w:author="Pavla Trefilová" w:date="2019-11-18T17:19:00Z">
              <w:r>
                <w:delText xml:space="preserve">Sport Activities – </w:delText>
              </w:r>
              <w:r w:rsidRPr="008D29E0">
                <w:rPr>
                  <w:color w:val="000000"/>
                  <w:shd w:val="clear" w:color="auto" w:fill="FFFFFF"/>
                </w:rPr>
                <w:delText>Aerobics</w:delText>
              </w:r>
              <w:r>
                <w:rPr>
                  <w:color w:val="000000"/>
                  <w:shd w:val="clear" w:color="auto" w:fill="FFFFFF"/>
                </w:rPr>
                <w:delText xml:space="preserve">, </w:delText>
              </w:r>
              <w:r w:rsidRPr="008D29E0">
                <w:delText>Basketball</w:delText>
              </w:r>
              <w:r>
                <w:delText>,</w:delText>
              </w:r>
              <w:r w:rsidRPr="008D29E0">
                <w:delText xml:space="preserve"> Badminton</w:delText>
              </w:r>
              <w:r>
                <w:delText xml:space="preserve">, </w:delText>
              </w:r>
              <w:r w:rsidRPr="008D29E0">
                <w:rPr>
                  <w:color w:val="000000"/>
                  <w:shd w:val="clear" w:color="auto" w:fill="FFFFFF"/>
                </w:rPr>
                <w:delText>Cycling</w:delText>
              </w:r>
              <w:r>
                <w:rPr>
                  <w:color w:val="000000"/>
                  <w:shd w:val="clear" w:color="auto" w:fill="FFFFFF"/>
                </w:rPr>
                <w:delText xml:space="preserve">, </w:delText>
              </w:r>
              <w:r w:rsidRPr="008D29E0">
                <w:rPr>
                  <w:color w:val="000000"/>
                  <w:shd w:val="clear" w:color="auto" w:fill="FFFFFF"/>
                </w:rPr>
                <w:delText>Floorball</w:delText>
              </w:r>
              <w:r>
                <w:rPr>
                  <w:color w:val="000000"/>
                  <w:shd w:val="clear" w:color="auto" w:fill="FFFFFF"/>
                </w:rPr>
                <w:delText xml:space="preserve">, </w:delText>
              </w:r>
              <w:r w:rsidRPr="008D29E0">
                <w:delText>Golf</w:delText>
              </w:r>
              <w:r>
                <w:delText xml:space="preserve">, </w:delText>
              </w:r>
              <w:r w:rsidRPr="008D29E0">
                <w:rPr>
                  <w:color w:val="000000"/>
                  <w:shd w:val="clear" w:color="auto" w:fill="FFFFFF"/>
                </w:rPr>
                <w:delText>(Mountain) Climbing</w:delText>
              </w:r>
              <w:r>
                <w:rPr>
                  <w:color w:val="000000"/>
                  <w:shd w:val="clear" w:color="auto" w:fill="FFFFFF"/>
                </w:rPr>
                <w:delText xml:space="preserve">, </w:delText>
              </w:r>
              <w:r w:rsidRPr="008D29E0">
                <w:delText>Indoor Cycling</w:delText>
              </w:r>
              <w:r>
                <w:delText xml:space="preserve">, </w:delText>
              </w:r>
              <w:r w:rsidRPr="008D29E0">
                <w:rPr>
                  <w:color w:val="000000"/>
                  <w:shd w:val="clear" w:color="auto" w:fill="FFFFFF"/>
                </w:rPr>
                <w:delText>Roller Skating</w:delText>
              </w:r>
              <w:r>
                <w:rPr>
                  <w:color w:val="000000"/>
                  <w:shd w:val="clear" w:color="auto" w:fill="FFFFFF"/>
                </w:rPr>
                <w:delText xml:space="preserve">, </w:delText>
              </w:r>
              <w:r w:rsidRPr="008D29E0">
                <w:delText>K2 Hiking</w:delText>
              </w:r>
              <w:r>
                <w:delText xml:space="preserve">, </w:delText>
              </w:r>
              <w:r w:rsidRPr="008D29E0">
                <w:rPr>
                  <w:color w:val="000000"/>
                  <w:shd w:val="clear" w:color="auto" w:fill="FFFFFF"/>
                </w:rPr>
                <w:delText>Summer Course</w:delText>
              </w:r>
              <w:r>
                <w:rPr>
                  <w:color w:val="000000"/>
                  <w:shd w:val="clear" w:color="auto" w:fill="FFFFFF"/>
                </w:rPr>
                <w:delText xml:space="preserve">, Skiing and Snowboarding </w:delText>
              </w:r>
              <w:r w:rsidRPr="008D29E0">
                <w:rPr>
                  <w:color w:val="000000"/>
                  <w:shd w:val="clear" w:color="auto" w:fill="FFFFFF"/>
                </w:rPr>
                <w:delText>Abroad</w:delText>
              </w:r>
              <w:r>
                <w:rPr>
                  <w:color w:val="000000"/>
                  <w:shd w:val="clear" w:color="auto" w:fill="FFFFFF"/>
                </w:rPr>
                <w:delText xml:space="preserve">, </w:delText>
              </w:r>
              <w:r w:rsidRPr="008D29E0">
                <w:rPr>
                  <w:color w:val="000000"/>
                  <w:shd w:val="clear" w:color="auto" w:fill="FFFFFF"/>
                </w:rPr>
                <w:delText>Swimming</w:delText>
              </w:r>
              <w:r>
                <w:rPr>
                  <w:color w:val="000000"/>
                  <w:shd w:val="clear" w:color="auto" w:fill="FFFFFF"/>
                </w:rPr>
                <w:delText xml:space="preserve">, </w:delText>
              </w:r>
              <w:r w:rsidRPr="008D29E0">
                <w:rPr>
                  <w:color w:val="000000"/>
                  <w:shd w:val="clear" w:color="auto" w:fill="FFFFFF"/>
                </w:rPr>
                <w:delText>Indoor Soccer</w:delText>
              </w:r>
              <w:r>
                <w:rPr>
                  <w:color w:val="000000"/>
                  <w:shd w:val="clear" w:color="auto" w:fill="FFFFFF"/>
                </w:rPr>
                <w:delText xml:space="preserve">, </w:delText>
              </w:r>
              <w:r w:rsidRPr="008D29E0">
                <w:rPr>
                  <w:color w:val="000000"/>
                  <w:shd w:val="clear" w:color="auto" w:fill="FFFFFF"/>
                </w:rPr>
                <w:delText>Self-defence</w:delText>
              </w:r>
              <w:r>
                <w:rPr>
                  <w:color w:val="000000"/>
                  <w:shd w:val="clear" w:color="auto" w:fill="FFFFFF"/>
                </w:rPr>
                <w:delText xml:space="preserve">, </w:delText>
              </w:r>
              <w:r w:rsidRPr="008D29E0">
                <w:delText>Squas</w:delText>
              </w:r>
              <w:r>
                <w:delText xml:space="preserve">h, </w:delText>
              </w:r>
              <w:r w:rsidRPr="008D29E0">
                <w:rPr>
                  <w:color w:val="000000"/>
                  <w:shd w:val="clear" w:color="auto" w:fill="FFFFFF"/>
                </w:rPr>
                <w:delText>TableTennis</w:delText>
              </w:r>
              <w:r>
                <w:rPr>
                  <w:color w:val="000000"/>
                  <w:shd w:val="clear" w:color="auto" w:fill="FFFFFF"/>
                </w:rPr>
                <w:delText xml:space="preserve">, </w:delText>
              </w:r>
              <w:r w:rsidRPr="008D29E0">
                <w:delText>Taekwondo</w:delText>
              </w:r>
              <w:r>
                <w:delText xml:space="preserve">, </w:delText>
              </w:r>
              <w:r w:rsidRPr="008D29E0">
                <w:rPr>
                  <w:color w:val="000000"/>
                  <w:shd w:val="clear" w:color="auto" w:fill="FFFFFF"/>
                </w:rPr>
                <w:delText>Tai Chi Chuan</w:delText>
              </w:r>
              <w:r>
                <w:rPr>
                  <w:color w:val="000000"/>
                  <w:shd w:val="clear" w:color="auto" w:fill="FFFFFF"/>
                </w:rPr>
                <w:delText xml:space="preserve">, </w:delText>
              </w:r>
              <w:r w:rsidRPr="008D29E0">
                <w:delText>Tennis</w:delText>
              </w:r>
              <w:r>
                <w:delText xml:space="preserve">, </w:delText>
              </w:r>
              <w:r w:rsidRPr="008D29E0">
                <w:rPr>
                  <w:color w:val="000000"/>
                  <w:shd w:val="clear" w:color="auto" w:fill="FFFFFF"/>
                </w:rPr>
                <w:delText>Tourist Course</w:delText>
              </w:r>
              <w:r>
                <w:rPr>
                  <w:color w:val="000000"/>
                  <w:shd w:val="clear" w:color="auto" w:fill="FFFFFF"/>
                </w:rPr>
                <w:delText xml:space="preserve">, </w:delText>
              </w:r>
              <w:r w:rsidRPr="008D29E0">
                <w:rPr>
                  <w:color w:val="000000"/>
                  <w:shd w:val="clear" w:color="auto" w:fill="FFFFFF"/>
                </w:rPr>
                <w:delText>Canoeing Course</w:delText>
              </w:r>
              <w:r>
                <w:rPr>
                  <w:color w:val="000000"/>
                  <w:shd w:val="clear" w:color="auto" w:fill="FFFFFF"/>
                </w:rPr>
                <w:delText xml:space="preserve">, </w:delText>
              </w:r>
              <w:r w:rsidRPr="008D29E0">
                <w:rPr>
                  <w:color w:val="000000"/>
                  <w:shd w:val="clear" w:color="auto" w:fill="FFFFFF"/>
                </w:rPr>
                <w:delText>Volleyball</w:delText>
              </w:r>
              <w:r>
                <w:rPr>
                  <w:color w:val="000000"/>
                  <w:shd w:val="clear" w:color="auto" w:fill="FFFFFF"/>
                </w:rPr>
                <w:delText xml:space="preserve">, </w:delText>
              </w:r>
              <w:r w:rsidRPr="008D29E0">
                <w:rPr>
                  <w:color w:val="000000"/>
                  <w:shd w:val="clear" w:color="auto" w:fill="FFFFFF"/>
                </w:rPr>
                <w:delText>Health-related PT/PE</w:delText>
              </w:r>
              <w:r>
                <w:rPr>
                  <w:color w:val="000000"/>
                  <w:shd w:val="clear" w:color="auto" w:fill="FFFFFF"/>
                </w:rPr>
                <w:delText xml:space="preserve">, </w:delText>
              </w:r>
              <w:r w:rsidRPr="008D29E0">
                <w:rPr>
                  <w:color w:val="000000"/>
                  <w:shd w:val="clear" w:color="auto" w:fill="FFFFFF"/>
                </w:rPr>
                <w:delText>American football</w:delText>
              </w:r>
              <w:r w:rsidR="005F7C7C">
                <w:rPr>
                  <w:color w:val="000000"/>
                  <w:shd w:val="clear" w:color="auto" w:fill="FFFFFF"/>
                </w:rPr>
                <w:delText xml:space="preserve">, </w:delText>
              </w:r>
              <w:r w:rsidR="005F7C7C">
                <w:delText xml:space="preserve">Kendo, </w:delText>
              </w:r>
              <w:r w:rsidR="005F7C7C" w:rsidRPr="005F7C7C">
                <w:delText>Skiing and Snowboarding Inland, Boxing</w:delText>
              </w:r>
              <w:r>
                <w:rPr>
                  <w:color w:val="000000"/>
                  <w:shd w:val="clear" w:color="auto" w:fill="FFFFFF"/>
                </w:rPr>
                <w:delText xml:space="preserve"> </w:delText>
              </w:r>
            </w:del>
          </w:p>
        </w:tc>
      </w:tr>
      <w:tr w:rsidR="00B2050B" w14:paraId="557C88A4" w14:textId="77777777" w:rsidTr="003B21FF">
        <w:trPr>
          <w:del w:id="7698" w:author="Pavla Trefilová" w:date="2019-11-18T17:19:00Z"/>
        </w:trPr>
        <w:tc>
          <w:tcPr>
            <w:tcW w:w="9900" w:type="dxa"/>
            <w:gridSpan w:val="11"/>
            <w:shd w:val="clear" w:color="auto" w:fill="F7CAAC"/>
          </w:tcPr>
          <w:p w14:paraId="46EB8C92" w14:textId="77777777" w:rsidR="00B2050B" w:rsidRDefault="00B2050B" w:rsidP="00B2050B">
            <w:pPr>
              <w:jc w:val="both"/>
              <w:rPr>
                <w:del w:id="7699" w:author="Pavla Trefilová" w:date="2019-11-18T17:19:00Z"/>
              </w:rPr>
            </w:pPr>
            <w:del w:id="7700" w:author="Pavla Trefilová" w:date="2019-11-18T17:19:00Z">
              <w:r>
                <w:rPr>
                  <w:b/>
                </w:rPr>
                <w:delText xml:space="preserve">Údaje o vzdělání na VŠ </w:delText>
              </w:r>
            </w:del>
          </w:p>
        </w:tc>
      </w:tr>
      <w:tr w:rsidR="00B2050B" w14:paraId="4C4B6F78" w14:textId="77777777" w:rsidTr="003B21FF">
        <w:trPr>
          <w:trHeight w:val="410"/>
          <w:del w:id="7701" w:author="Pavla Trefilová" w:date="2019-11-18T17:19:00Z"/>
        </w:trPr>
        <w:tc>
          <w:tcPr>
            <w:tcW w:w="9900" w:type="dxa"/>
            <w:gridSpan w:val="11"/>
          </w:tcPr>
          <w:p w14:paraId="2592DFFC" w14:textId="77777777" w:rsidR="00B2050B" w:rsidRDefault="00B2050B" w:rsidP="00B2050B">
            <w:pPr>
              <w:jc w:val="both"/>
              <w:rPr>
                <w:del w:id="7702" w:author="Pavla Trefilová" w:date="2019-11-18T17:19:00Z"/>
              </w:rPr>
            </w:pPr>
            <w:del w:id="7703" w:author="Pavla Trefilová" w:date="2019-11-18T17:19:00Z">
              <w:r>
                <w:delText xml:space="preserve">1986       PF UJEP v Brně, </w:delText>
              </w:r>
              <w:r w:rsidR="00DB530D">
                <w:delText>Obor Tělesná výchova – biologie (</w:delText>
              </w:r>
              <w:r>
                <w:delText>Mgr.</w:delText>
              </w:r>
              <w:r w:rsidR="00DB530D">
                <w:delText>)</w:delText>
              </w:r>
            </w:del>
          </w:p>
          <w:p w14:paraId="0EA78950" w14:textId="77777777" w:rsidR="00B2050B" w:rsidRPr="00F06868" w:rsidRDefault="00B2050B" w:rsidP="00DB530D">
            <w:pPr>
              <w:jc w:val="both"/>
              <w:rPr>
                <w:del w:id="7704" w:author="Pavla Trefilová" w:date="2019-11-18T17:19:00Z"/>
              </w:rPr>
            </w:pPr>
            <w:del w:id="7705" w:author="Pavla Trefilová" w:date="2019-11-18T17:19:00Z">
              <w:r>
                <w:delText xml:space="preserve">2010 </w:delText>
              </w:r>
              <w:r w:rsidR="00DB530D">
                <w:delText xml:space="preserve">      UK Bratislava, Edukologie (</w:delText>
              </w:r>
              <w:r>
                <w:delText>PhD.</w:delText>
              </w:r>
              <w:r w:rsidR="00DB530D">
                <w:delText>)</w:delText>
              </w:r>
            </w:del>
          </w:p>
        </w:tc>
      </w:tr>
      <w:tr w:rsidR="00B2050B" w14:paraId="72893714" w14:textId="77777777" w:rsidTr="003B21FF">
        <w:trPr>
          <w:del w:id="7706" w:author="Pavla Trefilová" w:date="2019-11-18T17:19:00Z"/>
        </w:trPr>
        <w:tc>
          <w:tcPr>
            <w:tcW w:w="9900" w:type="dxa"/>
            <w:gridSpan w:val="11"/>
            <w:shd w:val="clear" w:color="auto" w:fill="F7CAAC"/>
          </w:tcPr>
          <w:p w14:paraId="05002B49" w14:textId="77777777" w:rsidR="00B2050B" w:rsidRDefault="00B2050B" w:rsidP="00B2050B">
            <w:pPr>
              <w:jc w:val="both"/>
              <w:rPr>
                <w:del w:id="7707" w:author="Pavla Trefilová" w:date="2019-11-18T17:19:00Z"/>
                <w:b/>
              </w:rPr>
            </w:pPr>
            <w:del w:id="7708" w:author="Pavla Trefilová" w:date="2019-11-18T17:19:00Z">
              <w:r>
                <w:rPr>
                  <w:b/>
                </w:rPr>
                <w:delText>Údaje o odborném působení od absolvování VŠ</w:delText>
              </w:r>
            </w:del>
          </w:p>
        </w:tc>
      </w:tr>
      <w:tr w:rsidR="00B2050B" w14:paraId="11994818" w14:textId="77777777" w:rsidTr="003B21FF">
        <w:trPr>
          <w:trHeight w:val="1090"/>
          <w:del w:id="7709" w:author="Pavla Trefilová" w:date="2019-11-18T17:19:00Z"/>
        </w:trPr>
        <w:tc>
          <w:tcPr>
            <w:tcW w:w="9900" w:type="dxa"/>
            <w:gridSpan w:val="11"/>
          </w:tcPr>
          <w:p w14:paraId="1512F6E0" w14:textId="77777777" w:rsidR="00B2050B" w:rsidRDefault="00B2050B" w:rsidP="00B2050B">
            <w:pPr>
              <w:jc w:val="both"/>
              <w:rPr>
                <w:del w:id="7710" w:author="Pavla Trefilová" w:date="2019-11-18T17:19:00Z"/>
              </w:rPr>
            </w:pPr>
            <w:del w:id="7711" w:author="Pavla Trefilová" w:date="2019-11-18T17:19:00Z">
              <w:r>
                <w:lastRenderedPageBreak/>
                <w:delText>1986-1990     ZŠ Kvítková, Zlín</w:delText>
              </w:r>
            </w:del>
          </w:p>
          <w:p w14:paraId="1395A58D" w14:textId="77777777" w:rsidR="00B2050B" w:rsidRDefault="00B2050B" w:rsidP="00B2050B">
            <w:pPr>
              <w:jc w:val="both"/>
              <w:rPr>
                <w:del w:id="7712" w:author="Pavla Trefilová" w:date="2019-11-18T17:19:00Z"/>
              </w:rPr>
            </w:pPr>
            <w:del w:id="7713" w:author="Pavla Trefilová" w:date="2019-11-18T17:19:00Z">
              <w:r>
                <w:delText>1990-1991     SORIA, Španělsko, profesionální hráč volejbalu</w:delText>
              </w:r>
            </w:del>
          </w:p>
          <w:p w14:paraId="6EFCD235" w14:textId="77777777" w:rsidR="00B2050B" w:rsidRDefault="00B2050B" w:rsidP="00B2050B">
            <w:pPr>
              <w:rPr>
                <w:del w:id="7714" w:author="Pavla Trefilová" w:date="2019-11-18T17:19:00Z"/>
              </w:rPr>
            </w:pPr>
            <w:del w:id="7715" w:author="Pavla Trefilová" w:date="2019-11-18T17:19:00Z">
              <w:r>
                <w:delText>1991- dosud   VUT v Brně, FaME ve Zlíně, od roku 2001 UTB ve Zlíně, FaME, odborný asistent, ředitel ÚTV</w:delText>
              </w:r>
            </w:del>
          </w:p>
          <w:p w14:paraId="74194019" w14:textId="77777777" w:rsidR="003B21FF" w:rsidRDefault="003B21FF" w:rsidP="00B2050B">
            <w:pPr>
              <w:rPr>
                <w:del w:id="7716" w:author="Pavla Trefilová" w:date="2019-11-18T17:19:00Z"/>
              </w:rPr>
            </w:pPr>
          </w:p>
          <w:p w14:paraId="07BD013C" w14:textId="77777777" w:rsidR="00B2050B" w:rsidRDefault="00B2050B" w:rsidP="00B2050B">
            <w:pPr>
              <w:rPr>
                <w:del w:id="7717" w:author="Pavla Trefilová" w:date="2019-11-18T17:19:00Z"/>
              </w:rPr>
            </w:pPr>
            <w:del w:id="7718" w:author="Pavla Trefilová" w:date="2019-11-18T17:19:00Z">
              <w:r>
                <w:delText>Od roku 1996 držitel trenérské volejbalové licence II. Třídy.</w:delText>
              </w:r>
            </w:del>
          </w:p>
          <w:p w14:paraId="78E521E7" w14:textId="77777777" w:rsidR="00B2050B" w:rsidRDefault="00B2050B" w:rsidP="00B2050B">
            <w:pPr>
              <w:rPr>
                <w:del w:id="7719" w:author="Pavla Trefilová" w:date="2019-11-18T17:19:00Z"/>
              </w:rPr>
            </w:pPr>
            <w:del w:id="7720" w:author="Pavla Trefilová" w:date="2019-11-18T17:19:00Z">
              <w:r>
                <w:delText>1999/2013 Trenér mládeže Zlínského kraje.</w:delText>
              </w:r>
            </w:del>
          </w:p>
          <w:p w14:paraId="09528339" w14:textId="77777777" w:rsidR="00B2050B" w:rsidRDefault="00B2050B" w:rsidP="00B2050B">
            <w:pPr>
              <w:rPr>
                <w:del w:id="7721" w:author="Pavla Trefilová" w:date="2019-11-18T17:19:00Z"/>
              </w:rPr>
            </w:pPr>
            <w:del w:id="7722" w:author="Pavla Trefilová" w:date="2019-11-18T17:19:00Z">
              <w:r>
                <w:delText xml:space="preserve">2017/říjen Člen VV ČAUS akademická sportovní reprezentace, předseda volejbalové komise ČAUS. </w:delText>
              </w:r>
            </w:del>
          </w:p>
          <w:p w14:paraId="3D80CF30" w14:textId="77777777" w:rsidR="00B2050B" w:rsidRDefault="00B2050B" w:rsidP="00B2050B">
            <w:pPr>
              <w:rPr>
                <w:del w:id="7723" w:author="Pavla Trefilová" w:date="2019-11-18T17:19:00Z"/>
              </w:rPr>
            </w:pPr>
            <w:del w:id="7724" w:author="Pavla Trefilová" w:date="2019-11-18T17:19:00Z">
              <w:r>
                <w:delText>Účast na Světových univerziádách Kazaň 2013, Gwangju 2015, Taipei 2017 s AR ČR volejbal muži a ženy.</w:delText>
              </w:r>
            </w:del>
          </w:p>
        </w:tc>
      </w:tr>
      <w:tr w:rsidR="00B2050B" w14:paraId="12220D4D" w14:textId="77777777" w:rsidTr="003B21FF">
        <w:trPr>
          <w:trHeight w:val="250"/>
          <w:del w:id="7725" w:author="Pavla Trefilová" w:date="2019-11-18T17:19:00Z"/>
        </w:trPr>
        <w:tc>
          <w:tcPr>
            <w:tcW w:w="9900" w:type="dxa"/>
            <w:gridSpan w:val="11"/>
            <w:shd w:val="clear" w:color="auto" w:fill="F7CAAC"/>
          </w:tcPr>
          <w:p w14:paraId="406F8A86" w14:textId="77777777" w:rsidR="00B2050B" w:rsidRDefault="00B2050B" w:rsidP="00B2050B">
            <w:pPr>
              <w:jc w:val="both"/>
              <w:rPr>
                <w:del w:id="7726" w:author="Pavla Trefilová" w:date="2019-11-18T17:19:00Z"/>
              </w:rPr>
            </w:pPr>
            <w:del w:id="7727" w:author="Pavla Trefilová" w:date="2019-11-18T17:19:00Z">
              <w:r>
                <w:rPr>
                  <w:b/>
                </w:rPr>
                <w:delText>Zkušenosti s vedením kvalifikačních a rigorózních prací</w:delText>
              </w:r>
            </w:del>
          </w:p>
        </w:tc>
      </w:tr>
      <w:tr w:rsidR="00B2050B" w14:paraId="198CFD7B" w14:textId="77777777" w:rsidTr="003B21FF">
        <w:trPr>
          <w:trHeight w:val="192"/>
          <w:del w:id="7728" w:author="Pavla Trefilová" w:date="2019-11-18T17:19:00Z"/>
        </w:trPr>
        <w:tc>
          <w:tcPr>
            <w:tcW w:w="9900" w:type="dxa"/>
            <w:gridSpan w:val="11"/>
          </w:tcPr>
          <w:p w14:paraId="3F64F58D" w14:textId="77777777" w:rsidR="003B21FF" w:rsidRDefault="003B21FF" w:rsidP="003B21FF">
            <w:pPr>
              <w:jc w:val="both"/>
              <w:rPr>
                <w:del w:id="7729" w:author="Pavla Trefilová" w:date="2019-11-18T17:19:00Z"/>
              </w:rPr>
            </w:pPr>
            <w:del w:id="7730" w:author="Pavla Trefilová" w:date="2019-11-18T17:19:00Z">
              <w:r>
                <w:delText xml:space="preserve">Počet vedených bakalářských prací – 0 </w:delText>
              </w:r>
            </w:del>
          </w:p>
          <w:p w14:paraId="1F2CED01" w14:textId="77777777" w:rsidR="00B2050B" w:rsidRDefault="003B21FF" w:rsidP="003B21FF">
            <w:pPr>
              <w:jc w:val="both"/>
              <w:rPr>
                <w:del w:id="7731" w:author="Pavla Trefilová" w:date="2019-11-18T17:19:00Z"/>
              </w:rPr>
            </w:pPr>
            <w:del w:id="7732" w:author="Pavla Trefilová" w:date="2019-11-18T17:19:00Z">
              <w:r>
                <w:delText>Počet vedených diplomových prací – 0</w:delText>
              </w:r>
            </w:del>
          </w:p>
        </w:tc>
      </w:tr>
      <w:tr w:rsidR="00B2050B" w14:paraId="5509D243" w14:textId="77777777" w:rsidTr="003B21FF">
        <w:trPr>
          <w:cantSplit/>
          <w:del w:id="7733" w:author="Pavla Trefilová" w:date="2019-11-18T17:19:00Z"/>
        </w:trPr>
        <w:tc>
          <w:tcPr>
            <w:tcW w:w="3361" w:type="dxa"/>
            <w:gridSpan w:val="3"/>
            <w:tcBorders>
              <w:top w:val="single" w:sz="12" w:space="0" w:color="auto"/>
            </w:tcBorders>
            <w:shd w:val="clear" w:color="auto" w:fill="F7CAAC"/>
          </w:tcPr>
          <w:p w14:paraId="50E5216A" w14:textId="77777777" w:rsidR="00B2050B" w:rsidRDefault="00B2050B" w:rsidP="00B2050B">
            <w:pPr>
              <w:jc w:val="both"/>
              <w:rPr>
                <w:del w:id="7734" w:author="Pavla Trefilová" w:date="2019-11-18T17:19:00Z"/>
              </w:rPr>
            </w:pPr>
            <w:del w:id="7735" w:author="Pavla Trefilová" w:date="2019-11-18T17:19:00Z">
              <w:r>
                <w:rPr>
                  <w:b/>
                </w:rPr>
                <w:delText xml:space="preserve">Obor habilitačního řízení </w:delText>
              </w:r>
            </w:del>
          </w:p>
        </w:tc>
        <w:tc>
          <w:tcPr>
            <w:tcW w:w="2254" w:type="dxa"/>
            <w:tcBorders>
              <w:top w:val="single" w:sz="12" w:space="0" w:color="auto"/>
            </w:tcBorders>
            <w:shd w:val="clear" w:color="auto" w:fill="F7CAAC"/>
          </w:tcPr>
          <w:p w14:paraId="013FAF29" w14:textId="77777777" w:rsidR="00B2050B" w:rsidRDefault="00B2050B" w:rsidP="00B2050B">
            <w:pPr>
              <w:jc w:val="both"/>
              <w:rPr>
                <w:del w:id="7736" w:author="Pavla Trefilová" w:date="2019-11-18T17:19:00Z"/>
              </w:rPr>
            </w:pPr>
            <w:del w:id="7737" w:author="Pavla Trefilová" w:date="2019-11-18T17:19:00Z">
              <w:r>
                <w:rPr>
                  <w:b/>
                </w:rPr>
                <w:delText>Rok udělení hodnosti</w:delText>
              </w:r>
            </w:del>
          </w:p>
        </w:tc>
        <w:tc>
          <w:tcPr>
            <w:tcW w:w="2257" w:type="dxa"/>
            <w:gridSpan w:val="4"/>
            <w:tcBorders>
              <w:top w:val="single" w:sz="12" w:space="0" w:color="auto"/>
              <w:right w:val="single" w:sz="12" w:space="0" w:color="auto"/>
            </w:tcBorders>
            <w:shd w:val="clear" w:color="auto" w:fill="F7CAAC"/>
          </w:tcPr>
          <w:p w14:paraId="032F6E99" w14:textId="77777777" w:rsidR="00B2050B" w:rsidRDefault="00B2050B" w:rsidP="00B2050B">
            <w:pPr>
              <w:jc w:val="both"/>
              <w:rPr>
                <w:del w:id="7738" w:author="Pavla Trefilová" w:date="2019-11-18T17:19:00Z"/>
              </w:rPr>
            </w:pPr>
            <w:del w:id="7739" w:author="Pavla Trefilová" w:date="2019-11-18T17:19:00Z">
              <w:r>
                <w:rPr>
                  <w:b/>
                </w:rPr>
                <w:delText>Řízení konáno na VŠ</w:delText>
              </w:r>
            </w:del>
          </w:p>
        </w:tc>
        <w:tc>
          <w:tcPr>
            <w:tcW w:w="2028" w:type="dxa"/>
            <w:gridSpan w:val="3"/>
            <w:tcBorders>
              <w:top w:val="single" w:sz="12" w:space="0" w:color="auto"/>
              <w:left w:val="single" w:sz="12" w:space="0" w:color="auto"/>
            </w:tcBorders>
            <w:shd w:val="clear" w:color="auto" w:fill="F7CAAC"/>
          </w:tcPr>
          <w:p w14:paraId="4DB287A0" w14:textId="77777777" w:rsidR="00B2050B" w:rsidRDefault="00B2050B" w:rsidP="00B2050B">
            <w:pPr>
              <w:jc w:val="both"/>
              <w:rPr>
                <w:del w:id="7740" w:author="Pavla Trefilová" w:date="2019-11-18T17:19:00Z"/>
                <w:b/>
              </w:rPr>
            </w:pPr>
            <w:del w:id="7741" w:author="Pavla Trefilová" w:date="2019-11-18T17:19:00Z">
              <w:r>
                <w:rPr>
                  <w:b/>
                </w:rPr>
                <w:delText>Ohlasy publikací</w:delText>
              </w:r>
            </w:del>
          </w:p>
        </w:tc>
      </w:tr>
      <w:tr w:rsidR="00B2050B" w14:paraId="21785A1A" w14:textId="77777777" w:rsidTr="003B21FF">
        <w:trPr>
          <w:cantSplit/>
          <w:del w:id="7742" w:author="Pavla Trefilová" w:date="2019-11-18T17:19:00Z"/>
        </w:trPr>
        <w:tc>
          <w:tcPr>
            <w:tcW w:w="3361" w:type="dxa"/>
            <w:gridSpan w:val="3"/>
          </w:tcPr>
          <w:p w14:paraId="74D42A5B" w14:textId="77777777" w:rsidR="00B2050B" w:rsidRDefault="00B2050B" w:rsidP="00B2050B">
            <w:pPr>
              <w:jc w:val="both"/>
              <w:rPr>
                <w:del w:id="7743" w:author="Pavla Trefilová" w:date="2019-11-18T17:19:00Z"/>
              </w:rPr>
            </w:pPr>
          </w:p>
        </w:tc>
        <w:tc>
          <w:tcPr>
            <w:tcW w:w="2254" w:type="dxa"/>
          </w:tcPr>
          <w:p w14:paraId="0A69D2FB" w14:textId="77777777" w:rsidR="00B2050B" w:rsidRDefault="00B2050B" w:rsidP="00B2050B">
            <w:pPr>
              <w:jc w:val="both"/>
              <w:rPr>
                <w:del w:id="7744" w:author="Pavla Trefilová" w:date="2019-11-18T17:19:00Z"/>
              </w:rPr>
            </w:pPr>
          </w:p>
        </w:tc>
        <w:tc>
          <w:tcPr>
            <w:tcW w:w="2257" w:type="dxa"/>
            <w:gridSpan w:val="4"/>
            <w:tcBorders>
              <w:right w:val="single" w:sz="12" w:space="0" w:color="auto"/>
            </w:tcBorders>
          </w:tcPr>
          <w:p w14:paraId="18CFACA5" w14:textId="77777777" w:rsidR="00B2050B" w:rsidRDefault="00B2050B" w:rsidP="00B2050B">
            <w:pPr>
              <w:jc w:val="both"/>
              <w:rPr>
                <w:del w:id="7745" w:author="Pavla Trefilová" w:date="2019-11-18T17:19:00Z"/>
              </w:rPr>
            </w:pPr>
          </w:p>
        </w:tc>
        <w:tc>
          <w:tcPr>
            <w:tcW w:w="635" w:type="dxa"/>
            <w:tcBorders>
              <w:left w:val="single" w:sz="12" w:space="0" w:color="auto"/>
            </w:tcBorders>
            <w:shd w:val="clear" w:color="auto" w:fill="F7CAAC"/>
          </w:tcPr>
          <w:p w14:paraId="721EF807" w14:textId="77777777" w:rsidR="00B2050B" w:rsidRDefault="00B2050B" w:rsidP="00B2050B">
            <w:pPr>
              <w:jc w:val="both"/>
              <w:rPr>
                <w:del w:id="7746" w:author="Pavla Trefilová" w:date="2019-11-18T17:19:00Z"/>
              </w:rPr>
            </w:pPr>
            <w:del w:id="7747" w:author="Pavla Trefilová" w:date="2019-11-18T17:19:00Z">
              <w:r>
                <w:rPr>
                  <w:b/>
                </w:rPr>
                <w:delText>WOS</w:delText>
              </w:r>
            </w:del>
          </w:p>
        </w:tc>
        <w:tc>
          <w:tcPr>
            <w:tcW w:w="696" w:type="dxa"/>
            <w:shd w:val="clear" w:color="auto" w:fill="F7CAAC"/>
          </w:tcPr>
          <w:p w14:paraId="291E0653" w14:textId="77777777" w:rsidR="00B2050B" w:rsidRDefault="00B2050B" w:rsidP="00B2050B">
            <w:pPr>
              <w:jc w:val="both"/>
              <w:rPr>
                <w:del w:id="7748" w:author="Pavla Trefilová" w:date="2019-11-18T17:19:00Z"/>
                <w:sz w:val="18"/>
              </w:rPr>
            </w:pPr>
            <w:del w:id="7749" w:author="Pavla Trefilová" w:date="2019-11-18T17:19:00Z">
              <w:r>
                <w:rPr>
                  <w:b/>
                  <w:sz w:val="18"/>
                </w:rPr>
                <w:delText>Scopus</w:delText>
              </w:r>
            </w:del>
          </w:p>
        </w:tc>
        <w:tc>
          <w:tcPr>
            <w:tcW w:w="697" w:type="dxa"/>
            <w:shd w:val="clear" w:color="auto" w:fill="F7CAAC"/>
          </w:tcPr>
          <w:p w14:paraId="7FE579A3" w14:textId="77777777" w:rsidR="00B2050B" w:rsidRDefault="00B2050B" w:rsidP="00B2050B">
            <w:pPr>
              <w:jc w:val="both"/>
              <w:rPr>
                <w:del w:id="7750" w:author="Pavla Trefilová" w:date="2019-11-18T17:19:00Z"/>
              </w:rPr>
            </w:pPr>
            <w:del w:id="7751" w:author="Pavla Trefilová" w:date="2019-11-18T17:19:00Z">
              <w:r>
                <w:rPr>
                  <w:b/>
                  <w:sz w:val="18"/>
                </w:rPr>
                <w:delText>ostatní</w:delText>
              </w:r>
            </w:del>
          </w:p>
        </w:tc>
      </w:tr>
      <w:tr w:rsidR="00B2050B" w14:paraId="0BE34ADF" w14:textId="77777777" w:rsidTr="003B21FF">
        <w:trPr>
          <w:cantSplit/>
          <w:trHeight w:val="70"/>
          <w:del w:id="7752" w:author="Pavla Trefilová" w:date="2019-11-18T17:19:00Z"/>
        </w:trPr>
        <w:tc>
          <w:tcPr>
            <w:tcW w:w="3361" w:type="dxa"/>
            <w:gridSpan w:val="3"/>
            <w:shd w:val="clear" w:color="auto" w:fill="F7CAAC"/>
          </w:tcPr>
          <w:p w14:paraId="212562E6" w14:textId="77777777" w:rsidR="00B2050B" w:rsidRDefault="00B2050B" w:rsidP="00B2050B">
            <w:pPr>
              <w:jc w:val="both"/>
              <w:rPr>
                <w:del w:id="7753" w:author="Pavla Trefilová" w:date="2019-11-18T17:19:00Z"/>
              </w:rPr>
            </w:pPr>
            <w:del w:id="7754" w:author="Pavla Trefilová" w:date="2019-11-18T17:19:00Z">
              <w:r>
                <w:rPr>
                  <w:b/>
                </w:rPr>
                <w:delText>Obor jmenovacího řízení</w:delText>
              </w:r>
            </w:del>
          </w:p>
        </w:tc>
        <w:tc>
          <w:tcPr>
            <w:tcW w:w="2254" w:type="dxa"/>
            <w:shd w:val="clear" w:color="auto" w:fill="F7CAAC"/>
          </w:tcPr>
          <w:p w14:paraId="324FE806" w14:textId="77777777" w:rsidR="00B2050B" w:rsidRDefault="00B2050B" w:rsidP="00B2050B">
            <w:pPr>
              <w:jc w:val="both"/>
              <w:rPr>
                <w:del w:id="7755" w:author="Pavla Trefilová" w:date="2019-11-18T17:19:00Z"/>
              </w:rPr>
            </w:pPr>
            <w:del w:id="7756" w:author="Pavla Trefilová" w:date="2019-11-18T17:19:00Z">
              <w:r>
                <w:rPr>
                  <w:b/>
                </w:rPr>
                <w:delText>Rok udělení hodnosti</w:delText>
              </w:r>
            </w:del>
          </w:p>
        </w:tc>
        <w:tc>
          <w:tcPr>
            <w:tcW w:w="2257" w:type="dxa"/>
            <w:gridSpan w:val="4"/>
            <w:tcBorders>
              <w:right w:val="single" w:sz="12" w:space="0" w:color="auto"/>
            </w:tcBorders>
            <w:shd w:val="clear" w:color="auto" w:fill="F7CAAC"/>
          </w:tcPr>
          <w:p w14:paraId="3E84F92F" w14:textId="77777777" w:rsidR="00B2050B" w:rsidRDefault="00B2050B" w:rsidP="00B2050B">
            <w:pPr>
              <w:jc w:val="both"/>
              <w:rPr>
                <w:del w:id="7757" w:author="Pavla Trefilová" w:date="2019-11-18T17:19:00Z"/>
              </w:rPr>
            </w:pPr>
            <w:del w:id="7758" w:author="Pavla Trefilová" w:date="2019-11-18T17:19:00Z">
              <w:r>
                <w:rPr>
                  <w:b/>
                </w:rPr>
                <w:delText>Řízení konáno na VŠ</w:delText>
              </w:r>
            </w:del>
          </w:p>
        </w:tc>
        <w:tc>
          <w:tcPr>
            <w:tcW w:w="635" w:type="dxa"/>
            <w:vMerge w:val="restart"/>
            <w:tcBorders>
              <w:left w:val="single" w:sz="12" w:space="0" w:color="auto"/>
            </w:tcBorders>
          </w:tcPr>
          <w:p w14:paraId="0E585319" w14:textId="77777777" w:rsidR="00B2050B" w:rsidRDefault="003B21FF" w:rsidP="00B2050B">
            <w:pPr>
              <w:jc w:val="both"/>
              <w:rPr>
                <w:del w:id="7759" w:author="Pavla Trefilová" w:date="2019-11-18T17:19:00Z"/>
                <w:b/>
              </w:rPr>
            </w:pPr>
            <w:del w:id="7760" w:author="Pavla Trefilová" w:date="2019-11-18T17:19:00Z">
              <w:r>
                <w:rPr>
                  <w:b/>
                </w:rPr>
                <w:delText>0</w:delText>
              </w:r>
            </w:del>
          </w:p>
        </w:tc>
        <w:tc>
          <w:tcPr>
            <w:tcW w:w="696" w:type="dxa"/>
            <w:vMerge w:val="restart"/>
          </w:tcPr>
          <w:p w14:paraId="6D78A372" w14:textId="77777777" w:rsidR="00B2050B" w:rsidRDefault="003B21FF" w:rsidP="00B2050B">
            <w:pPr>
              <w:jc w:val="both"/>
              <w:rPr>
                <w:del w:id="7761" w:author="Pavla Trefilová" w:date="2019-11-18T17:19:00Z"/>
                <w:b/>
              </w:rPr>
            </w:pPr>
            <w:del w:id="7762" w:author="Pavla Trefilová" w:date="2019-11-18T17:19:00Z">
              <w:r>
                <w:rPr>
                  <w:b/>
                </w:rPr>
                <w:delText>0</w:delText>
              </w:r>
            </w:del>
          </w:p>
        </w:tc>
        <w:tc>
          <w:tcPr>
            <w:tcW w:w="697" w:type="dxa"/>
            <w:vMerge w:val="restart"/>
          </w:tcPr>
          <w:p w14:paraId="4823438D" w14:textId="77777777" w:rsidR="00B2050B" w:rsidRDefault="003B21FF" w:rsidP="00B2050B">
            <w:pPr>
              <w:jc w:val="both"/>
              <w:rPr>
                <w:del w:id="7763" w:author="Pavla Trefilová" w:date="2019-11-18T17:19:00Z"/>
                <w:b/>
              </w:rPr>
            </w:pPr>
            <w:del w:id="7764" w:author="Pavla Trefilová" w:date="2019-11-18T17:19:00Z">
              <w:r>
                <w:rPr>
                  <w:b/>
                </w:rPr>
                <w:delText>0</w:delText>
              </w:r>
            </w:del>
          </w:p>
        </w:tc>
      </w:tr>
      <w:tr w:rsidR="00B2050B" w14:paraId="6C08002C" w14:textId="77777777" w:rsidTr="003B21FF">
        <w:trPr>
          <w:trHeight w:val="205"/>
          <w:del w:id="7765" w:author="Pavla Trefilová" w:date="2019-11-18T17:19:00Z"/>
        </w:trPr>
        <w:tc>
          <w:tcPr>
            <w:tcW w:w="3361" w:type="dxa"/>
            <w:gridSpan w:val="3"/>
          </w:tcPr>
          <w:p w14:paraId="29BC0DE7" w14:textId="77777777" w:rsidR="00B2050B" w:rsidRDefault="00B2050B" w:rsidP="00B2050B">
            <w:pPr>
              <w:jc w:val="both"/>
              <w:rPr>
                <w:del w:id="7766" w:author="Pavla Trefilová" w:date="2019-11-18T17:19:00Z"/>
              </w:rPr>
            </w:pPr>
          </w:p>
        </w:tc>
        <w:tc>
          <w:tcPr>
            <w:tcW w:w="2254" w:type="dxa"/>
          </w:tcPr>
          <w:p w14:paraId="2E6E15EF" w14:textId="77777777" w:rsidR="00B2050B" w:rsidRDefault="00B2050B" w:rsidP="00B2050B">
            <w:pPr>
              <w:jc w:val="both"/>
              <w:rPr>
                <w:del w:id="7767" w:author="Pavla Trefilová" w:date="2019-11-18T17:19:00Z"/>
              </w:rPr>
            </w:pPr>
          </w:p>
        </w:tc>
        <w:tc>
          <w:tcPr>
            <w:tcW w:w="2257" w:type="dxa"/>
            <w:gridSpan w:val="4"/>
            <w:tcBorders>
              <w:right w:val="single" w:sz="12" w:space="0" w:color="auto"/>
            </w:tcBorders>
          </w:tcPr>
          <w:p w14:paraId="504C4272" w14:textId="77777777" w:rsidR="00B2050B" w:rsidRDefault="00B2050B" w:rsidP="00B2050B">
            <w:pPr>
              <w:jc w:val="both"/>
              <w:rPr>
                <w:del w:id="7768" w:author="Pavla Trefilová" w:date="2019-11-18T17:19:00Z"/>
              </w:rPr>
            </w:pPr>
          </w:p>
        </w:tc>
        <w:tc>
          <w:tcPr>
            <w:tcW w:w="635" w:type="dxa"/>
            <w:vMerge/>
            <w:tcBorders>
              <w:left w:val="single" w:sz="12" w:space="0" w:color="auto"/>
            </w:tcBorders>
            <w:vAlign w:val="center"/>
          </w:tcPr>
          <w:p w14:paraId="189DFA57" w14:textId="77777777" w:rsidR="00B2050B" w:rsidRDefault="00B2050B" w:rsidP="00B2050B">
            <w:pPr>
              <w:rPr>
                <w:del w:id="7769" w:author="Pavla Trefilová" w:date="2019-11-18T17:19:00Z"/>
                <w:b/>
              </w:rPr>
            </w:pPr>
          </w:p>
        </w:tc>
        <w:tc>
          <w:tcPr>
            <w:tcW w:w="696" w:type="dxa"/>
            <w:vMerge/>
            <w:vAlign w:val="center"/>
          </w:tcPr>
          <w:p w14:paraId="7F9996CC" w14:textId="77777777" w:rsidR="00B2050B" w:rsidRDefault="00B2050B" w:rsidP="00B2050B">
            <w:pPr>
              <w:rPr>
                <w:del w:id="7770" w:author="Pavla Trefilová" w:date="2019-11-18T17:19:00Z"/>
                <w:b/>
              </w:rPr>
            </w:pPr>
          </w:p>
        </w:tc>
        <w:tc>
          <w:tcPr>
            <w:tcW w:w="697" w:type="dxa"/>
            <w:vMerge/>
            <w:vAlign w:val="center"/>
          </w:tcPr>
          <w:p w14:paraId="423AFCFB" w14:textId="77777777" w:rsidR="00B2050B" w:rsidRDefault="00B2050B" w:rsidP="00B2050B">
            <w:pPr>
              <w:rPr>
                <w:del w:id="7771" w:author="Pavla Trefilová" w:date="2019-11-18T17:19:00Z"/>
                <w:b/>
              </w:rPr>
            </w:pPr>
          </w:p>
        </w:tc>
      </w:tr>
      <w:tr w:rsidR="00B2050B" w14:paraId="1360A2BE" w14:textId="77777777" w:rsidTr="003B21FF">
        <w:trPr>
          <w:del w:id="7772" w:author="Pavla Trefilová" w:date="2019-11-18T17:19:00Z"/>
        </w:trPr>
        <w:tc>
          <w:tcPr>
            <w:tcW w:w="9900" w:type="dxa"/>
            <w:gridSpan w:val="11"/>
            <w:shd w:val="clear" w:color="auto" w:fill="F7CAAC"/>
          </w:tcPr>
          <w:p w14:paraId="09FB93C5" w14:textId="77777777" w:rsidR="00B2050B" w:rsidRDefault="00B2050B" w:rsidP="00B2050B">
            <w:pPr>
              <w:jc w:val="both"/>
              <w:rPr>
                <w:del w:id="7773" w:author="Pavla Trefilová" w:date="2019-11-18T17:19:00Z"/>
                <w:b/>
              </w:rPr>
            </w:pPr>
            <w:del w:id="7774"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B2050B" w14:paraId="727A05B5" w14:textId="77777777" w:rsidTr="003B21FF">
        <w:trPr>
          <w:trHeight w:val="2347"/>
          <w:del w:id="7775" w:author="Pavla Trefilová" w:date="2019-11-18T17:19:00Z"/>
        </w:trPr>
        <w:tc>
          <w:tcPr>
            <w:tcW w:w="9900" w:type="dxa"/>
            <w:gridSpan w:val="11"/>
          </w:tcPr>
          <w:p w14:paraId="7D501302" w14:textId="77777777" w:rsidR="00B2050B" w:rsidRDefault="00B2050B" w:rsidP="001A1FDC">
            <w:pPr>
              <w:jc w:val="both"/>
              <w:rPr>
                <w:del w:id="7776" w:author="Pavla Trefilová" w:date="2019-11-18T17:19:00Z"/>
              </w:rPr>
            </w:pPr>
            <w:del w:id="7777" w:author="Pavla Trefilová" w:date="2019-11-18T17:19:00Z">
              <w:r>
                <w:delText xml:space="preserve">DOLEJŠOVÁ, M., MELICHÁREK, Z., KUBALČÍKOVÁ, M. Plavecká úroveň studentů Univerzity Tomáše Bati ve Zlíně v letech 2002 – 2013. </w:delText>
              </w:r>
              <w:r>
                <w:rPr>
                  <w:i/>
                  <w:iCs/>
                </w:rPr>
                <w:delText>Studia Sportiva</w:delText>
              </w:r>
              <w:r>
                <w:delText xml:space="preserve">, 2014, roč. 2014, č. 2, s. 36-45. ISSN 1802-7679 (10%). </w:delText>
              </w:r>
            </w:del>
          </w:p>
          <w:p w14:paraId="03F63894" w14:textId="77777777" w:rsidR="00B2050B" w:rsidRPr="003B21FF" w:rsidRDefault="00B2050B" w:rsidP="001A1FDC">
            <w:pPr>
              <w:jc w:val="both"/>
              <w:rPr>
                <w:del w:id="7778" w:author="Pavla Trefilová" w:date="2019-11-18T17:19:00Z"/>
                <w:i/>
              </w:rPr>
            </w:pPr>
            <w:del w:id="7779" w:author="Pavla Trefilová" w:date="2019-11-18T17:19:00Z">
              <w:r w:rsidRPr="003B21FF">
                <w:rPr>
                  <w:i/>
                </w:rPr>
                <w:delText>Patent:</w:delText>
              </w:r>
            </w:del>
          </w:p>
          <w:p w14:paraId="17E53B31" w14:textId="77777777" w:rsidR="00B2050B" w:rsidRDefault="00B2050B" w:rsidP="001A1FDC">
            <w:pPr>
              <w:jc w:val="both"/>
              <w:rPr>
                <w:del w:id="7780" w:author="Pavla Trefilová" w:date="2019-11-18T17:19:00Z"/>
              </w:rPr>
            </w:pPr>
            <w:del w:id="7781" w:author="Pavla Trefilová" w:date="2019-11-18T17:19:00Z">
              <w:r>
                <w:delText>MELICHÁREK, Z. Pomůcky pro zdravotně postižené, Tělocvičné a sportovní vybavení, výstroj a přístroje. 2017</w:delText>
              </w:r>
            </w:del>
          </w:p>
          <w:p w14:paraId="501C8DD5" w14:textId="77777777" w:rsidR="00B2050B" w:rsidRPr="00064C98" w:rsidRDefault="00B2050B" w:rsidP="00B2050B">
            <w:pPr>
              <w:rPr>
                <w:del w:id="7782" w:author="Pavla Trefilová" w:date="2019-11-18T17:19:00Z"/>
              </w:rPr>
            </w:pPr>
            <w:del w:id="7783" w:author="Pavla Trefilová" w:date="2019-11-18T17:19:00Z">
              <w:r>
                <w:delText>MELICHÁREK, Z., ČECHMÁNEK, L. Volnočasové aktivity handicap - varianta 1 - 4. 2013 (50%).</w:delText>
              </w:r>
            </w:del>
          </w:p>
        </w:tc>
      </w:tr>
      <w:tr w:rsidR="00B2050B" w14:paraId="1F95DC10" w14:textId="77777777" w:rsidTr="00F94EDA">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84"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8"/>
          <w:trPrChange w:id="7785" w:author="Pavla Trefilová" w:date="2019-11-18T17:19:00Z">
            <w:trPr>
              <w:gridBefore w:val="1"/>
              <w:trHeight w:val="218"/>
            </w:trPr>
          </w:trPrChange>
        </w:trPr>
        <w:tc>
          <w:tcPr>
            <w:tcW w:w="9859" w:type="dxa"/>
            <w:gridSpan w:val="11"/>
            <w:shd w:val="clear" w:color="auto" w:fill="F7CAAC"/>
            <w:tcPrChange w:id="7786" w:author="Pavla Trefilová" w:date="2019-11-18T17:19:00Z">
              <w:tcPr>
                <w:tcW w:w="9900" w:type="dxa"/>
                <w:gridSpan w:val="20"/>
                <w:shd w:val="clear" w:color="auto" w:fill="F7CAAC"/>
              </w:tcPr>
            </w:tcPrChange>
          </w:tcPr>
          <w:p w14:paraId="4E39EF15" w14:textId="77777777" w:rsidR="00B2050B" w:rsidRDefault="00B2050B" w:rsidP="00B2050B">
            <w:pPr>
              <w:rPr>
                <w:moveFrom w:id="7787" w:author="Pavla Trefilová" w:date="2019-11-18T17:19:00Z"/>
                <w:b/>
              </w:rPr>
            </w:pPr>
            <w:moveFromRangeStart w:id="7788" w:author="Pavla Trefilová" w:date="2019-11-18T17:19:00Z" w:name="move24990081"/>
            <w:moveFrom w:id="7789" w:author="Pavla Trefilová" w:date="2019-11-18T17:19:00Z">
              <w:r>
                <w:rPr>
                  <w:b/>
                </w:rPr>
                <w:t>Působení v zahraničí</w:t>
              </w:r>
            </w:moveFrom>
          </w:p>
        </w:tc>
      </w:tr>
      <w:tr w:rsidR="00B2050B" w14:paraId="41965719" w14:textId="77777777" w:rsidTr="006D1A93">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90"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0"/>
          <w:trPrChange w:id="7791" w:author="Pavla Trefilová" w:date="2019-11-18T17:19:00Z">
            <w:trPr>
              <w:gridBefore w:val="1"/>
              <w:trHeight w:val="328"/>
            </w:trPr>
          </w:trPrChange>
        </w:trPr>
        <w:tc>
          <w:tcPr>
            <w:tcW w:w="9859" w:type="dxa"/>
            <w:gridSpan w:val="11"/>
            <w:tcPrChange w:id="7792" w:author="Pavla Trefilová" w:date="2019-11-18T17:19:00Z">
              <w:tcPr>
                <w:tcW w:w="9900" w:type="dxa"/>
                <w:gridSpan w:val="20"/>
              </w:tcPr>
            </w:tcPrChange>
          </w:tcPr>
          <w:p w14:paraId="532806B6" w14:textId="77777777" w:rsidR="00B2050B" w:rsidRDefault="00B2050B" w:rsidP="00B2050B">
            <w:pPr>
              <w:rPr>
                <w:moveFrom w:id="7793" w:author="Pavla Trefilová" w:date="2019-11-18T17:19:00Z"/>
                <w:b/>
                <w:rPrChange w:id="7794" w:author="Pavla Trefilová" w:date="2019-11-18T17:19:00Z">
                  <w:rPr>
                    <w:moveFrom w:id="7795" w:author="Pavla Trefilová" w:date="2019-11-18T17:19:00Z"/>
                  </w:rPr>
                </w:rPrChange>
              </w:rPr>
            </w:pPr>
          </w:p>
        </w:tc>
      </w:tr>
      <w:tr w:rsidR="00534C60" w14:paraId="7202965E" w14:textId="77777777" w:rsidTr="006D1A93">
        <w:trPr>
          <w:cantSplit/>
          <w:trHeight w:val="78"/>
        </w:trPr>
        <w:tc>
          <w:tcPr>
            <w:tcW w:w="2518" w:type="dxa"/>
            <w:shd w:val="clear" w:color="auto" w:fill="F7CAAC"/>
          </w:tcPr>
          <w:p w14:paraId="3F9831E6" w14:textId="77777777" w:rsidR="00B2050B" w:rsidRDefault="00B2050B" w:rsidP="00B2050B">
            <w:pPr>
              <w:jc w:val="both"/>
              <w:rPr>
                <w:moveFrom w:id="7796" w:author="Pavla Trefilová" w:date="2019-11-18T17:19:00Z"/>
                <w:b/>
              </w:rPr>
            </w:pPr>
            <w:moveFrom w:id="7797" w:author="Pavla Trefilová" w:date="2019-11-18T17:19:00Z">
              <w:r>
                <w:rPr>
                  <w:b/>
                </w:rPr>
                <w:t xml:space="preserve">Podpis </w:t>
              </w:r>
            </w:moveFrom>
          </w:p>
        </w:tc>
        <w:tc>
          <w:tcPr>
            <w:tcW w:w="4536" w:type="dxa"/>
            <w:gridSpan w:val="5"/>
          </w:tcPr>
          <w:p w14:paraId="4CBF19E6" w14:textId="77777777" w:rsidR="00B2050B" w:rsidRDefault="00B2050B" w:rsidP="00B2050B">
            <w:pPr>
              <w:jc w:val="both"/>
              <w:rPr>
                <w:moveFrom w:id="7798" w:author="Pavla Trefilová" w:date="2019-11-18T17:19:00Z"/>
                <w:rPrChange w:id="7799" w:author="Pavla Trefilová" w:date="2019-11-18T17:19:00Z">
                  <w:rPr>
                    <w:moveFrom w:id="7800" w:author="Pavla Trefilová" w:date="2019-11-18T17:19:00Z"/>
                    <w:b/>
                  </w:rPr>
                </w:rPrChange>
              </w:rPr>
            </w:pPr>
          </w:p>
        </w:tc>
        <w:tc>
          <w:tcPr>
            <w:tcW w:w="786" w:type="dxa"/>
            <w:gridSpan w:val="2"/>
            <w:shd w:val="clear" w:color="auto" w:fill="F7CAAC"/>
          </w:tcPr>
          <w:p w14:paraId="5A51621F" w14:textId="77777777" w:rsidR="00B2050B" w:rsidRDefault="00B2050B" w:rsidP="00B2050B">
            <w:pPr>
              <w:jc w:val="both"/>
              <w:rPr>
                <w:moveFrom w:id="7801" w:author="Pavla Trefilová" w:date="2019-11-18T17:19:00Z"/>
              </w:rPr>
            </w:pPr>
            <w:moveFrom w:id="7802" w:author="Pavla Trefilová" w:date="2019-11-18T17:19:00Z">
              <w:r>
                <w:rPr>
                  <w:b/>
                </w:rPr>
                <w:t>datum</w:t>
              </w:r>
            </w:moveFrom>
          </w:p>
        </w:tc>
        <w:tc>
          <w:tcPr>
            <w:tcW w:w="2019" w:type="dxa"/>
            <w:gridSpan w:val="3"/>
          </w:tcPr>
          <w:p w14:paraId="7F2E29BB" w14:textId="77777777" w:rsidR="00B2050B" w:rsidRDefault="00B2050B" w:rsidP="00B2050B">
            <w:pPr>
              <w:jc w:val="both"/>
              <w:rPr>
                <w:moveFrom w:id="7803" w:author="Pavla Trefilová" w:date="2019-11-18T17:19:00Z"/>
              </w:rPr>
            </w:pPr>
          </w:p>
        </w:tc>
      </w:tr>
    </w:tbl>
    <w:p w14:paraId="17044805" w14:textId="77777777" w:rsidR="00B2050B" w:rsidRDefault="00B2050B" w:rsidP="00B2050B">
      <w:pPr>
        <w:rPr>
          <w:moveFrom w:id="7804" w:author="Pavla Trefilová" w:date="2019-11-18T17:19:00Z"/>
        </w:rPr>
      </w:pPr>
    </w:p>
    <w:p w14:paraId="1A4B9620" w14:textId="77777777" w:rsidR="00B2050B" w:rsidRDefault="00B2050B" w:rsidP="00B2050B">
      <w:pPr>
        <w:rPr>
          <w:moveFrom w:id="7805" w:author="Pavla Trefilová" w:date="2019-11-18T17:19:00Z"/>
        </w:rPr>
      </w:pPr>
    </w:p>
    <w:p w14:paraId="60CB06D7" w14:textId="77777777" w:rsidR="00A23582" w:rsidRDefault="00A23582" w:rsidP="00B2050B">
      <w:pPr>
        <w:rPr>
          <w:moveFrom w:id="7806" w:author="Pavla Trefilová" w:date="2019-11-18T17:19:00Z"/>
        </w:rPr>
      </w:pPr>
    </w:p>
    <w:moveFromRangeEnd w:id="7788"/>
    <w:p w14:paraId="3AEFE574" w14:textId="77777777" w:rsidR="00A23582" w:rsidRDefault="00A23582" w:rsidP="00B2050B">
      <w:pPr>
        <w:rPr>
          <w:ins w:id="7807" w:author="Pavla Trefilová" w:date="2019-11-18T17:19:00Z"/>
        </w:rPr>
      </w:pPr>
    </w:p>
    <w:p w14:paraId="368C6430" w14:textId="7777777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34AD9CB9" w14:textId="77777777" w:rsidTr="00A23582">
        <w:tc>
          <w:tcPr>
            <w:tcW w:w="9859" w:type="dxa"/>
            <w:gridSpan w:val="11"/>
            <w:tcBorders>
              <w:bottom w:val="double" w:sz="4" w:space="0" w:color="auto"/>
            </w:tcBorders>
            <w:shd w:val="clear" w:color="auto" w:fill="BDD6EE"/>
          </w:tcPr>
          <w:p w14:paraId="216ED9FE" w14:textId="0620E20B" w:rsidR="00A23582" w:rsidRDefault="00A23582" w:rsidP="00A23582">
            <w:pPr>
              <w:jc w:val="both"/>
              <w:rPr>
                <w:b/>
                <w:sz w:val="28"/>
              </w:rPr>
            </w:pPr>
            <w:r>
              <w:rPr>
                <w:b/>
                <w:sz w:val="28"/>
              </w:rPr>
              <w:lastRenderedPageBreak/>
              <w:t>C-I – Personální zabezpečení</w:t>
            </w:r>
          </w:p>
        </w:tc>
      </w:tr>
      <w:tr w:rsidR="00A23582" w14:paraId="11F3D21A" w14:textId="77777777" w:rsidTr="00A23582">
        <w:tc>
          <w:tcPr>
            <w:tcW w:w="2518" w:type="dxa"/>
            <w:tcBorders>
              <w:top w:val="double" w:sz="4" w:space="0" w:color="auto"/>
            </w:tcBorders>
            <w:shd w:val="clear" w:color="auto" w:fill="F7CAAC"/>
          </w:tcPr>
          <w:p w14:paraId="03622892" w14:textId="77777777" w:rsidR="00A23582" w:rsidRDefault="00A23582" w:rsidP="00A23582">
            <w:pPr>
              <w:jc w:val="both"/>
              <w:rPr>
                <w:b/>
              </w:rPr>
            </w:pPr>
            <w:r>
              <w:rPr>
                <w:b/>
              </w:rPr>
              <w:t>Vysoká škola</w:t>
            </w:r>
          </w:p>
        </w:tc>
        <w:tc>
          <w:tcPr>
            <w:tcW w:w="7341" w:type="dxa"/>
            <w:gridSpan w:val="10"/>
          </w:tcPr>
          <w:p w14:paraId="67BB27D4" w14:textId="77777777" w:rsidR="00A23582" w:rsidRDefault="00A23582" w:rsidP="00A23582">
            <w:pPr>
              <w:jc w:val="both"/>
            </w:pPr>
            <w:r>
              <w:t>Univerzita Tomáše Bati ve Zlíně</w:t>
            </w:r>
          </w:p>
        </w:tc>
      </w:tr>
      <w:tr w:rsidR="00A23582" w14:paraId="33EEBB2F" w14:textId="77777777" w:rsidTr="00A23582">
        <w:tc>
          <w:tcPr>
            <w:tcW w:w="2518" w:type="dxa"/>
            <w:shd w:val="clear" w:color="auto" w:fill="F7CAAC"/>
          </w:tcPr>
          <w:p w14:paraId="51CFDA01" w14:textId="77777777" w:rsidR="00A23582" w:rsidRDefault="00A23582" w:rsidP="00A23582">
            <w:pPr>
              <w:jc w:val="both"/>
              <w:rPr>
                <w:b/>
              </w:rPr>
            </w:pPr>
            <w:r>
              <w:rPr>
                <w:b/>
              </w:rPr>
              <w:t>Součást vysoké školy</w:t>
            </w:r>
          </w:p>
        </w:tc>
        <w:tc>
          <w:tcPr>
            <w:tcW w:w="7341" w:type="dxa"/>
            <w:gridSpan w:val="10"/>
          </w:tcPr>
          <w:p w14:paraId="2DEB38CC" w14:textId="77777777" w:rsidR="00A23582" w:rsidRDefault="00A23582" w:rsidP="00A23582">
            <w:pPr>
              <w:jc w:val="both"/>
            </w:pPr>
            <w:r>
              <w:t>Fakulta managementu a ekonomiky</w:t>
            </w:r>
          </w:p>
        </w:tc>
      </w:tr>
      <w:tr w:rsidR="00A23582" w14:paraId="46553F9F" w14:textId="77777777" w:rsidTr="00A23582">
        <w:tc>
          <w:tcPr>
            <w:tcW w:w="2518" w:type="dxa"/>
            <w:shd w:val="clear" w:color="auto" w:fill="F7CAAC"/>
          </w:tcPr>
          <w:p w14:paraId="688FC214" w14:textId="77777777" w:rsidR="00A23582" w:rsidRDefault="00A23582" w:rsidP="00A23582">
            <w:pPr>
              <w:jc w:val="both"/>
              <w:rPr>
                <w:b/>
              </w:rPr>
            </w:pPr>
            <w:r>
              <w:rPr>
                <w:b/>
              </w:rPr>
              <w:t>Název studijního programu</w:t>
            </w:r>
          </w:p>
        </w:tc>
        <w:tc>
          <w:tcPr>
            <w:tcW w:w="7341" w:type="dxa"/>
            <w:gridSpan w:val="10"/>
          </w:tcPr>
          <w:p w14:paraId="6E156875" w14:textId="5E8C5E77" w:rsidR="00A23582" w:rsidRDefault="00343DC3" w:rsidP="00A23582">
            <w:pPr>
              <w:jc w:val="both"/>
            </w:pPr>
            <w:r>
              <w:t xml:space="preserve">Economics and Management </w:t>
            </w:r>
          </w:p>
        </w:tc>
      </w:tr>
      <w:tr w:rsidR="00A23582" w14:paraId="7D2FD945" w14:textId="77777777" w:rsidTr="00A23582">
        <w:tc>
          <w:tcPr>
            <w:tcW w:w="2518" w:type="dxa"/>
            <w:shd w:val="clear" w:color="auto" w:fill="F7CAAC"/>
          </w:tcPr>
          <w:p w14:paraId="4F769EFD" w14:textId="77777777" w:rsidR="00A23582" w:rsidRDefault="00A23582" w:rsidP="00A23582">
            <w:pPr>
              <w:jc w:val="both"/>
              <w:rPr>
                <w:b/>
              </w:rPr>
            </w:pPr>
            <w:r>
              <w:rPr>
                <w:b/>
              </w:rPr>
              <w:t>Jméno a příjmení</w:t>
            </w:r>
          </w:p>
        </w:tc>
        <w:tc>
          <w:tcPr>
            <w:tcW w:w="4536" w:type="dxa"/>
            <w:gridSpan w:val="5"/>
          </w:tcPr>
          <w:p w14:paraId="14BE1CCA" w14:textId="77777777" w:rsidR="00A23582" w:rsidRDefault="00A23582" w:rsidP="00A23582">
            <w:pPr>
              <w:jc w:val="both"/>
            </w:pPr>
            <w:r>
              <w:t>Martin MIKESKA</w:t>
            </w:r>
          </w:p>
        </w:tc>
        <w:tc>
          <w:tcPr>
            <w:tcW w:w="709" w:type="dxa"/>
            <w:shd w:val="clear" w:color="auto" w:fill="F7CAAC"/>
          </w:tcPr>
          <w:p w14:paraId="5C6332CB" w14:textId="77777777" w:rsidR="00A23582" w:rsidRDefault="00A23582" w:rsidP="00A23582">
            <w:pPr>
              <w:jc w:val="both"/>
              <w:rPr>
                <w:b/>
              </w:rPr>
            </w:pPr>
            <w:r>
              <w:rPr>
                <w:b/>
              </w:rPr>
              <w:t>Tituly</w:t>
            </w:r>
          </w:p>
        </w:tc>
        <w:tc>
          <w:tcPr>
            <w:tcW w:w="2096" w:type="dxa"/>
            <w:gridSpan w:val="4"/>
          </w:tcPr>
          <w:p w14:paraId="64A0858A" w14:textId="77777777" w:rsidR="00A23582" w:rsidRDefault="00A23582" w:rsidP="00A23582">
            <w:pPr>
              <w:jc w:val="both"/>
            </w:pPr>
            <w:r>
              <w:t>Ing., Ph.D.</w:t>
            </w:r>
          </w:p>
        </w:tc>
      </w:tr>
      <w:tr w:rsidR="00A23582" w14:paraId="72B5D039" w14:textId="77777777" w:rsidTr="00A23582">
        <w:tc>
          <w:tcPr>
            <w:tcW w:w="2518" w:type="dxa"/>
            <w:shd w:val="clear" w:color="auto" w:fill="F7CAAC"/>
          </w:tcPr>
          <w:p w14:paraId="2FAF199D" w14:textId="77777777" w:rsidR="00A23582" w:rsidRDefault="00A23582" w:rsidP="00A23582">
            <w:pPr>
              <w:jc w:val="both"/>
              <w:rPr>
                <w:b/>
              </w:rPr>
            </w:pPr>
            <w:r>
              <w:rPr>
                <w:b/>
              </w:rPr>
              <w:t>Rok narození</w:t>
            </w:r>
          </w:p>
        </w:tc>
        <w:tc>
          <w:tcPr>
            <w:tcW w:w="829" w:type="dxa"/>
          </w:tcPr>
          <w:p w14:paraId="6B766517" w14:textId="77777777" w:rsidR="00A23582" w:rsidRDefault="00A23582" w:rsidP="00A23582">
            <w:pPr>
              <w:jc w:val="both"/>
            </w:pPr>
            <w:r>
              <w:t>1977</w:t>
            </w:r>
          </w:p>
        </w:tc>
        <w:tc>
          <w:tcPr>
            <w:tcW w:w="1721" w:type="dxa"/>
            <w:shd w:val="clear" w:color="auto" w:fill="F7CAAC"/>
          </w:tcPr>
          <w:p w14:paraId="38110104" w14:textId="77777777" w:rsidR="00A23582" w:rsidRDefault="00A23582" w:rsidP="00A23582">
            <w:pPr>
              <w:jc w:val="both"/>
              <w:rPr>
                <w:b/>
              </w:rPr>
            </w:pPr>
            <w:r>
              <w:rPr>
                <w:b/>
              </w:rPr>
              <w:t>typ vztahu k VŠ</w:t>
            </w:r>
          </w:p>
        </w:tc>
        <w:tc>
          <w:tcPr>
            <w:tcW w:w="992" w:type="dxa"/>
            <w:gridSpan w:val="2"/>
          </w:tcPr>
          <w:p w14:paraId="7F60D263" w14:textId="77777777" w:rsidR="00A23582" w:rsidRDefault="00A23582" w:rsidP="00A23582">
            <w:pPr>
              <w:jc w:val="both"/>
            </w:pPr>
            <w:r>
              <w:t>pp</w:t>
            </w:r>
          </w:p>
        </w:tc>
        <w:tc>
          <w:tcPr>
            <w:tcW w:w="994" w:type="dxa"/>
            <w:shd w:val="clear" w:color="auto" w:fill="F7CAAC"/>
          </w:tcPr>
          <w:p w14:paraId="40741B4C" w14:textId="77777777" w:rsidR="00A23582" w:rsidRDefault="00A23582" w:rsidP="00A23582">
            <w:pPr>
              <w:jc w:val="both"/>
              <w:rPr>
                <w:b/>
              </w:rPr>
            </w:pPr>
            <w:r>
              <w:rPr>
                <w:b/>
              </w:rPr>
              <w:t>rozsah</w:t>
            </w:r>
          </w:p>
        </w:tc>
        <w:tc>
          <w:tcPr>
            <w:tcW w:w="709" w:type="dxa"/>
          </w:tcPr>
          <w:p w14:paraId="41480BD9" w14:textId="77777777" w:rsidR="00A23582" w:rsidRDefault="00A23582" w:rsidP="00A23582">
            <w:pPr>
              <w:jc w:val="both"/>
            </w:pPr>
            <w:r>
              <w:t>40</w:t>
            </w:r>
          </w:p>
        </w:tc>
        <w:tc>
          <w:tcPr>
            <w:tcW w:w="709" w:type="dxa"/>
            <w:gridSpan w:val="2"/>
            <w:shd w:val="clear" w:color="auto" w:fill="F7CAAC"/>
          </w:tcPr>
          <w:p w14:paraId="03FB6A7D" w14:textId="77777777" w:rsidR="00A23582" w:rsidRDefault="00A23582" w:rsidP="00A23582">
            <w:pPr>
              <w:jc w:val="both"/>
              <w:rPr>
                <w:b/>
              </w:rPr>
            </w:pPr>
            <w:r>
              <w:rPr>
                <w:b/>
              </w:rPr>
              <w:t>do kdy</w:t>
            </w:r>
          </w:p>
        </w:tc>
        <w:tc>
          <w:tcPr>
            <w:tcW w:w="1387" w:type="dxa"/>
            <w:gridSpan w:val="2"/>
          </w:tcPr>
          <w:p w14:paraId="5F30EB0A" w14:textId="77777777" w:rsidR="00A23582" w:rsidRDefault="00A23582" w:rsidP="00A23582">
            <w:pPr>
              <w:jc w:val="both"/>
            </w:pPr>
            <w:r>
              <w:t>N</w:t>
            </w:r>
          </w:p>
        </w:tc>
      </w:tr>
      <w:tr w:rsidR="00A23582" w14:paraId="2F1509DD" w14:textId="77777777" w:rsidTr="00A23582">
        <w:tc>
          <w:tcPr>
            <w:tcW w:w="5068" w:type="dxa"/>
            <w:gridSpan w:val="3"/>
            <w:shd w:val="clear" w:color="auto" w:fill="F7CAAC"/>
          </w:tcPr>
          <w:p w14:paraId="440202A2" w14:textId="77777777" w:rsidR="00A23582" w:rsidRDefault="00A23582" w:rsidP="00A23582">
            <w:pPr>
              <w:jc w:val="both"/>
              <w:rPr>
                <w:b/>
              </w:rPr>
            </w:pPr>
            <w:r>
              <w:rPr>
                <w:b/>
              </w:rPr>
              <w:t>Typ vztahu na součásti VŠ, která uskutečňuje st. program</w:t>
            </w:r>
          </w:p>
        </w:tc>
        <w:tc>
          <w:tcPr>
            <w:tcW w:w="992" w:type="dxa"/>
            <w:gridSpan w:val="2"/>
          </w:tcPr>
          <w:p w14:paraId="1C2BD84C" w14:textId="77777777" w:rsidR="00A23582" w:rsidRDefault="00A23582" w:rsidP="00A23582">
            <w:pPr>
              <w:jc w:val="both"/>
            </w:pPr>
            <w:r>
              <w:t>pp</w:t>
            </w:r>
          </w:p>
        </w:tc>
        <w:tc>
          <w:tcPr>
            <w:tcW w:w="994" w:type="dxa"/>
            <w:shd w:val="clear" w:color="auto" w:fill="F7CAAC"/>
          </w:tcPr>
          <w:p w14:paraId="59158E1C" w14:textId="77777777" w:rsidR="00A23582" w:rsidRDefault="00A23582" w:rsidP="00A23582">
            <w:pPr>
              <w:jc w:val="both"/>
              <w:rPr>
                <w:b/>
              </w:rPr>
            </w:pPr>
            <w:r>
              <w:rPr>
                <w:b/>
              </w:rPr>
              <w:t>rozsah</w:t>
            </w:r>
          </w:p>
        </w:tc>
        <w:tc>
          <w:tcPr>
            <w:tcW w:w="709" w:type="dxa"/>
          </w:tcPr>
          <w:p w14:paraId="2AF9B259" w14:textId="77777777" w:rsidR="00A23582" w:rsidRDefault="00A23582" w:rsidP="00A23582">
            <w:pPr>
              <w:jc w:val="both"/>
            </w:pPr>
            <w:r>
              <w:t>40</w:t>
            </w:r>
          </w:p>
        </w:tc>
        <w:tc>
          <w:tcPr>
            <w:tcW w:w="709" w:type="dxa"/>
            <w:gridSpan w:val="2"/>
            <w:shd w:val="clear" w:color="auto" w:fill="F7CAAC"/>
          </w:tcPr>
          <w:p w14:paraId="483BC292" w14:textId="77777777" w:rsidR="00A23582" w:rsidRDefault="00A23582" w:rsidP="00A23582">
            <w:pPr>
              <w:jc w:val="both"/>
              <w:rPr>
                <w:b/>
              </w:rPr>
            </w:pPr>
            <w:r>
              <w:rPr>
                <w:b/>
              </w:rPr>
              <w:t>do kdy</w:t>
            </w:r>
          </w:p>
        </w:tc>
        <w:tc>
          <w:tcPr>
            <w:tcW w:w="1387" w:type="dxa"/>
            <w:gridSpan w:val="2"/>
          </w:tcPr>
          <w:p w14:paraId="37A42465" w14:textId="77777777" w:rsidR="00A23582" w:rsidRDefault="00A23582" w:rsidP="00A23582">
            <w:pPr>
              <w:jc w:val="both"/>
            </w:pPr>
            <w:r>
              <w:t>N</w:t>
            </w:r>
          </w:p>
        </w:tc>
      </w:tr>
      <w:tr w:rsidR="00A23582" w14:paraId="5142A5E4" w14:textId="77777777" w:rsidTr="00A23582">
        <w:tc>
          <w:tcPr>
            <w:tcW w:w="6060" w:type="dxa"/>
            <w:gridSpan w:val="5"/>
            <w:shd w:val="clear" w:color="auto" w:fill="F7CAAC"/>
          </w:tcPr>
          <w:p w14:paraId="55282E96"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01901F64" w14:textId="77777777" w:rsidR="00A23582" w:rsidRDefault="00A23582" w:rsidP="00A23582">
            <w:pPr>
              <w:jc w:val="both"/>
              <w:rPr>
                <w:b/>
              </w:rPr>
            </w:pPr>
            <w:r>
              <w:rPr>
                <w:b/>
              </w:rPr>
              <w:t>typ prac. vztahu</w:t>
            </w:r>
          </w:p>
        </w:tc>
        <w:tc>
          <w:tcPr>
            <w:tcW w:w="2096" w:type="dxa"/>
            <w:gridSpan w:val="4"/>
            <w:shd w:val="clear" w:color="auto" w:fill="F7CAAC"/>
          </w:tcPr>
          <w:p w14:paraId="1110EC37" w14:textId="77777777" w:rsidR="00A23582" w:rsidRDefault="00A23582" w:rsidP="00A23582">
            <w:pPr>
              <w:jc w:val="both"/>
              <w:rPr>
                <w:b/>
              </w:rPr>
            </w:pPr>
            <w:r>
              <w:rPr>
                <w:b/>
              </w:rPr>
              <w:t>rozsah</w:t>
            </w:r>
          </w:p>
        </w:tc>
      </w:tr>
      <w:tr w:rsidR="00A23582" w14:paraId="009E5206" w14:textId="77777777" w:rsidTr="00A23582">
        <w:tc>
          <w:tcPr>
            <w:tcW w:w="6060" w:type="dxa"/>
            <w:gridSpan w:val="5"/>
          </w:tcPr>
          <w:p w14:paraId="04E2EBBE" w14:textId="77777777" w:rsidR="00A23582" w:rsidRDefault="00A23582" w:rsidP="00A23582">
            <w:pPr>
              <w:jc w:val="both"/>
            </w:pPr>
          </w:p>
        </w:tc>
        <w:tc>
          <w:tcPr>
            <w:tcW w:w="1703" w:type="dxa"/>
            <w:gridSpan w:val="2"/>
          </w:tcPr>
          <w:p w14:paraId="107A93F8" w14:textId="77777777" w:rsidR="00A23582" w:rsidRDefault="00A23582" w:rsidP="00A23582">
            <w:pPr>
              <w:jc w:val="both"/>
            </w:pPr>
          </w:p>
        </w:tc>
        <w:tc>
          <w:tcPr>
            <w:tcW w:w="2096" w:type="dxa"/>
            <w:gridSpan w:val="4"/>
          </w:tcPr>
          <w:p w14:paraId="498B508F" w14:textId="77777777" w:rsidR="00A23582" w:rsidRDefault="00A23582" w:rsidP="00A23582">
            <w:pPr>
              <w:jc w:val="both"/>
            </w:pPr>
          </w:p>
        </w:tc>
      </w:tr>
      <w:tr w:rsidR="00A23582" w14:paraId="2883456A" w14:textId="77777777" w:rsidTr="00A23582">
        <w:tc>
          <w:tcPr>
            <w:tcW w:w="6060" w:type="dxa"/>
            <w:gridSpan w:val="5"/>
          </w:tcPr>
          <w:p w14:paraId="54BD5C03" w14:textId="77777777" w:rsidR="00A23582" w:rsidRDefault="00A23582" w:rsidP="00A23582">
            <w:pPr>
              <w:jc w:val="both"/>
            </w:pPr>
          </w:p>
        </w:tc>
        <w:tc>
          <w:tcPr>
            <w:tcW w:w="1703" w:type="dxa"/>
            <w:gridSpan w:val="2"/>
          </w:tcPr>
          <w:p w14:paraId="7F7FC2E4" w14:textId="77777777" w:rsidR="00A23582" w:rsidRDefault="00A23582" w:rsidP="00A23582">
            <w:pPr>
              <w:jc w:val="both"/>
            </w:pPr>
          </w:p>
        </w:tc>
        <w:tc>
          <w:tcPr>
            <w:tcW w:w="2096" w:type="dxa"/>
            <w:gridSpan w:val="4"/>
          </w:tcPr>
          <w:p w14:paraId="6364AE65" w14:textId="77777777" w:rsidR="00A23582" w:rsidRDefault="00A23582" w:rsidP="00A23582">
            <w:pPr>
              <w:jc w:val="both"/>
            </w:pPr>
          </w:p>
        </w:tc>
      </w:tr>
      <w:tr w:rsidR="00A23582" w14:paraId="581948B7" w14:textId="77777777" w:rsidTr="00A23582">
        <w:tc>
          <w:tcPr>
            <w:tcW w:w="6060" w:type="dxa"/>
            <w:gridSpan w:val="5"/>
          </w:tcPr>
          <w:p w14:paraId="4F0ABC7D" w14:textId="77777777" w:rsidR="00A23582" w:rsidRDefault="00A23582" w:rsidP="00A23582">
            <w:pPr>
              <w:jc w:val="both"/>
            </w:pPr>
          </w:p>
        </w:tc>
        <w:tc>
          <w:tcPr>
            <w:tcW w:w="1703" w:type="dxa"/>
            <w:gridSpan w:val="2"/>
          </w:tcPr>
          <w:p w14:paraId="69EDDE1A" w14:textId="77777777" w:rsidR="00A23582" w:rsidRDefault="00A23582" w:rsidP="00A23582">
            <w:pPr>
              <w:jc w:val="both"/>
            </w:pPr>
          </w:p>
        </w:tc>
        <w:tc>
          <w:tcPr>
            <w:tcW w:w="2096" w:type="dxa"/>
            <w:gridSpan w:val="4"/>
          </w:tcPr>
          <w:p w14:paraId="656E6B5A" w14:textId="77777777" w:rsidR="00A23582" w:rsidRDefault="00A23582" w:rsidP="00A23582">
            <w:pPr>
              <w:jc w:val="both"/>
            </w:pPr>
          </w:p>
        </w:tc>
      </w:tr>
      <w:tr w:rsidR="00A23582" w14:paraId="1FEA8103" w14:textId="77777777" w:rsidTr="00A23582">
        <w:tc>
          <w:tcPr>
            <w:tcW w:w="6060" w:type="dxa"/>
            <w:gridSpan w:val="5"/>
          </w:tcPr>
          <w:p w14:paraId="5D077955" w14:textId="77777777" w:rsidR="00A23582" w:rsidRDefault="00A23582" w:rsidP="00A23582">
            <w:pPr>
              <w:jc w:val="both"/>
            </w:pPr>
          </w:p>
        </w:tc>
        <w:tc>
          <w:tcPr>
            <w:tcW w:w="1703" w:type="dxa"/>
            <w:gridSpan w:val="2"/>
          </w:tcPr>
          <w:p w14:paraId="02C69E74" w14:textId="77777777" w:rsidR="00A23582" w:rsidRDefault="00A23582" w:rsidP="00A23582">
            <w:pPr>
              <w:jc w:val="both"/>
            </w:pPr>
          </w:p>
        </w:tc>
        <w:tc>
          <w:tcPr>
            <w:tcW w:w="2096" w:type="dxa"/>
            <w:gridSpan w:val="4"/>
          </w:tcPr>
          <w:p w14:paraId="18B98330" w14:textId="77777777" w:rsidR="00A23582" w:rsidRDefault="00A23582" w:rsidP="00A23582">
            <w:pPr>
              <w:jc w:val="both"/>
            </w:pPr>
          </w:p>
        </w:tc>
      </w:tr>
      <w:tr w:rsidR="00A23582" w14:paraId="56283276" w14:textId="77777777" w:rsidTr="00A23582">
        <w:tc>
          <w:tcPr>
            <w:tcW w:w="9859" w:type="dxa"/>
            <w:gridSpan w:val="11"/>
            <w:shd w:val="clear" w:color="auto" w:fill="F7CAAC"/>
          </w:tcPr>
          <w:p w14:paraId="02641FE4"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01C1915" w14:textId="77777777" w:rsidTr="00A23582">
        <w:trPr>
          <w:trHeight w:val="466"/>
        </w:trPr>
        <w:tc>
          <w:tcPr>
            <w:tcW w:w="9859" w:type="dxa"/>
            <w:gridSpan w:val="11"/>
            <w:tcBorders>
              <w:top w:val="nil"/>
            </w:tcBorders>
          </w:tcPr>
          <w:p w14:paraId="32799F3E" w14:textId="717BD01E" w:rsidR="00B76D0F" w:rsidRDefault="00B76D0F" w:rsidP="00A23582">
            <w:pPr>
              <w:jc w:val="both"/>
              <w:rPr>
                <w:ins w:id="7808" w:author="Pavla Trefilová" w:date="2019-11-18T17:19:00Z"/>
              </w:rPr>
            </w:pPr>
            <w:ins w:id="7809" w:author="Pavla Trefilová" w:date="2019-11-18T17:19:00Z">
              <w:r>
                <w:t>Macroeconomics I - přednášející (</w:t>
              </w:r>
              <w:r w:rsidR="009268F4">
                <w:t>4</w:t>
              </w:r>
              <w:r>
                <w:t>0%)</w:t>
              </w:r>
            </w:ins>
          </w:p>
          <w:p w14:paraId="5F24C165" w14:textId="1CBA4F1C" w:rsidR="00A23582" w:rsidRDefault="00A23582" w:rsidP="00A23582">
            <w:pPr>
              <w:jc w:val="both"/>
            </w:pPr>
            <w:r w:rsidRPr="00A56964">
              <w:t>International Business Environment</w:t>
            </w:r>
            <w:r>
              <w:t xml:space="preserve"> – garant, přednášející (60%)</w:t>
            </w:r>
          </w:p>
        </w:tc>
      </w:tr>
      <w:tr w:rsidR="00A23582" w14:paraId="698F854F" w14:textId="77777777" w:rsidTr="00A23582">
        <w:tc>
          <w:tcPr>
            <w:tcW w:w="9859" w:type="dxa"/>
            <w:gridSpan w:val="11"/>
            <w:shd w:val="clear" w:color="auto" w:fill="F7CAAC"/>
          </w:tcPr>
          <w:p w14:paraId="70FB08DA" w14:textId="77777777" w:rsidR="00A23582" w:rsidRDefault="00A23582" w:rsidP="00A23582">
            <w:pPr>
              <w:jc w:val="both"/>
            </w:pPr>
            <w:r>
              <w:rPr>
                <w:b/>
              </w:rPr>
              <w:t xml:space="preserve">Údaje o vzdělání na VŠ </w:t>
            </w:r>
          </w:p>
        </w:tc>
      </w:tr>
      <w:tr w:rsidR="00A23582" w14:paraId="67C7D5CD" w14:textId="77777777" w:rsidTr="00DB530D">
        <w:trPr>
          <w:trHeight w:val="1015"/>
        </w:trPr>
        <w:tc>
          <w:tcPr>
            <w:tcW w:w="9859" w:type="dxa"/>
            <w:gridSpan w:val="11"/>
          </w:tcPr>
          <w:p w14:paraId="5F276B33" w14:textId="77777777" w:rsidR="008322A2" w:rsidRPr="00822910" w:rsidRDefault="008322A2" w:rsidP="008322A2">
            <w:pPr>
              <w:tabs>
                <w:tab w:val="left" w:pos="814"/>
              </w:tabs>
              <w:autoSpaceDE w:val="0"/>
              <w:autoSpaceDN w:val="0"/>
              <w:adjustRightInd w:val="0"/>
              <w:ind w:left="1097" w:hanging="1097"/>
              <w:jc w:val="both"/>
              <w:rPr>
                <w:color w:val="000000"/>
                <w:szCs w:val="24"/>
              </w:rPr>
            </w:pPr>
            <w:r w:rsidRPr="0031440D">
              <w:rPr>
                <w:color w:val="000000"/>
                <w:rPrChange w:id="7810" w:author="Pavla Trefilová" w:date="2019-11-18T17:19:00Z">
                  <w:rPr>
                    <w:b/>
                    <w:color w:val="000000"/>
                  </w:rPr>
                </w:rPrChange>
              </w:rPr>
              <w:t xml:space="preserve">1999 – 2002: </w:t>
            </w:r>
            <w:r w:rsidRPr="00822910">
              <w:rPr>
                <w:color w:val="000000"/>
                <w:szCs w:val="24"/>
              </w:rPr>
              <w:t>Univerzita Tomáše Bati ve Zlíně, Fakulta managementu a ekonomiky, obor Ekonomika a management (Bc.)</w:t>
            </w:r>
          </w:p>
          <w:p w14:paraId="06487D84" w14:textId="77777777" w:rsidR="008322A2" w:rsidRPr="00822910" w:rsidRDefault="008322A2" w:rsidP="008322A2">
            <w:pPr>
              <w:tabs>
                <w:tab w:val="left" w:pos="814"/>
              </w:tabs>
              <w:autoSpaceDE w:val="0"/>
              <w:autoSpaceDN w:val="0"/>
              <w:adjustRightInd w:val="0"/>
              <w:ind w:left="1097" w:hanging="1097"/>
              <w:jc w:val="both"/>
              <w:rPr>
                <w:color w:val="000000"/>
                <w:szCs w:val="24"/>
              </w:rPr>
            </w:pPr>
            <w:r w:rsidRPr="0031440D">
              <w:rPr>
                <w:color w:val="000000"/>
                <w:rPrChange w:id="7811" w:author="Pavla Trefilová" w:date="2019-11-18T17:19:00Z">
                  <w:rPr>
                    <w:b/>
                    <w:color w:val="000000"/>
                  </w:rPr>
                </w:rPrChange>
              </w:rPr>
              <w:t xml:space="preserve">2002 – 2004: </w:t>
            </w:r>
            <w:r w:rsidRPr="00822910">
              <w:rPr>
                <w:color w:val="000000"/>
                <w:szCs w:val="24"/>
              </w:rPr>
              <w:t>Univerzita Tomáš Bati ve Zlíně, Fakulta managementu a ekonomiky, obor Ekonomika a management (Ing.)</w:t>
            </w:r>
          </w:p>
          <w:p w14:paraId="5870505D" w14:textId="2603D957" w:rsidR="00A23582" w:rsidRPr="00804E80" w:rsidRDefault="008322A2" w:rsidP="008322A2">
            <w:pPr>
              <w:tabs>
                <w:tab w:val="left" w:pos="1239"/>
              </w:tabs>
              <w:autoSpaceDE w:val="0"/>
              <w:autoSpaceDN w:val="0"/>
              <w:adjustRightInd w:val="0"/>
              <w:ind w:left="1097" w:hanging="1097"/>
              <w:rPr>
                <w:color w:val="000000"/>
                <w:szCs w:val="24"/>
              </w:rPr>
            </w:pPr>
            <w:r w:rsidRPr="0031440D">
              <w:rPr>
                <w:color w:val="000000"/>
                <w:rPrChange w:id="7812" w:author="Pavla Trefilová" w:date="2019-11-18T17:19:00Z">
                  <w:rPr>
                    <w:b/>
                    <w:color w:val="000000"/>
                  </w:rPr>
                </w:rPrChange>
              </w:rPr>
              <w:t>2004 – 2007:</w:t>
            </w:r>
            <w:r>
              <w:rPr>
                <w:b/>
                <w:bCs/>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23582" w14:paraId="63C27313" w14:textId="77777777" w:rsidTr="00A23582">
        <w:tc>
          <w:tcPr>
            <w:tcW w:w="9859" w:type="dxa"/>
            <w:gridSpan w:val="11"/>
            <w:shd w:val="clear" w:color="auto" w:fill="F7CAAC"/>
          </w:tcPr>
          <w:p w14:paraId="78620764" w14:textId="77777777" w:rsidR="00A23582" w:rsidRDefault="00A23582" w:rsidP="00A23582">
            <w:pPr>
              <w:jc w:val="both"/>
              <w:rPr>
                <w:b/>
              </w:rPr>
            </w:pPr>
            <w:r>
              <w:rPr>
                <w:b/>
              </w:rPr>
              <w:t>Údaje o odborném působení od absolvování VŠ</w:t>
            </w:r>
          </w:p>
        </w:tc>
      </w:tr>
      <w:tr w:rsidR="00A23582" w14:paraId="301F6DAF" w14:textId="77777777" w:rsidTr="00A23582">
        <w:trPr>
          <w:trHeight w:val="450"/>
        </w:trPr>
        <w:tc>
          <w:tcPr>
            <w:tcW w:w="9859" w:type="dxa"/>
            <w:gridSpan w:val="11"/>
          </w:tcPr>
          <w:p w14:paraId="35C58189" w14:textId="77777777" w:rsidR="00A23582" w:rsidRPr="008E460F" w:rsidRDefault="00A23582" w:rsidP="00A23582">
            <w:pPr>
              <w:tabs>
                <w:tab w:val="left" w:pos="2127"/>
              </w:tabs>
              <w:autoSpaceDE w:val="0"/>
              <w:autoSpaceDN w:val="0"/>
              <w:adjustRightInd w:val="0"/>
              <w:rPr>
                <w:color w:val="000000"/>
                <w:szCs w:val="24"/>
              </w:rPr>
            </w:pPr>
            <w:r w:rsidRPr="0031440D">
              <w:rPr>
                <w:color w:val="000000"/>
                <w:rPrChange w:id="7813" w:author="Pavla Trefilová" w:date="2019-11-18T17:19:00Z">
                  <w:rPr>
                    <w:b/>
                    <w:color w:val="000000"/>
                  </w:rPr>
                </w:rPrChange>
              </w:rPr>
              <w:t>2004 – dosud:</w:t>
            </w:r>
            <w:r>
              <w:rPr>
                <w:color w:val="000000"/>
                <w:szCs w:val="24"/>
              </w:rPr>
              <w:t xml:space="preserve"> UTB ve Zlíně, Fakulta managementu a ekonomiky, akademický pracovník</w:t>
            </w:r>
          </w:p>
          <w:p w14:paraId="7507323E" w14:textId="77777777" w:rsidR="00A23582" w:rsidRDefault="00A23582" w:rsidP="00A23582">
            <w:pPr>
              <w:jc w:val="both"/>
            </w:pPr>
          </w:p>
        </w:tc>
      </w:tr>
      <w:tr w:rsidR="00A23582" w14:paraId="12A28310" w14:textId="77777777" w:rsidTr="00A23582">
        <w:trPr>
          <w:trHeight w:val="250"/>
        </w:trPr>
        <w:tc>
          <w:tcPr>
            <w:tcW w:w="9859" w:type="dxa"/>
            <w:gridSpan w:val="11"/>
            <w:shd w:val="clear" w:color="auto" w:fill="F7CAAC"/>
          </w:tcPr>
          <w:p w14:paraId="40BFA179" w14:textId="77777777" w:rsidR="00A23582" w:rsidRDefault="00A23582" w:rsidP="00A23582">
            <w:pPr>
              <w:jc w:val="both"/>
            </w:pPr>
            <w:r>
              <w:rPr>
                <w:b/>
              </w:rPr>
              <w:t>Zkušenosti s vedením kvalifikačních a rigorózních prací</w:t>
            </w:r>
          </w:p>
        </w:tc>
      </w:tr>
      <w:tr w:rsidR="00A23582" w14:paraId="0A76AC12" w14:textId="77777777" w:rsidTr="00A23582">
        <w:trPr>
          <w:trHeight w:val="432"/>
        </w:trPr>
        <w:tc>
          <w:tcPr>
            <w:tcW w:w="9859" w:type="dxa"/>
            <w:gridSpan w:val="11"/>
          </w:tcPr>
          <w:p w14:paraId="002DFDAD" w14:textId="77777777" w:rsidR="003B21FF" w:rsidRDefault="003B21FF" w:rsidP="003B21FF">
            <w:pPr>
              <w:jc w:val="both"/>
            </w:pPr>
            <w:r>
              <w:t xml:space="preserve">Počet vedených bakalářských prací – 15 </w:t>
            </w:r>
          </w:p>
          <w:p w14:paraId="7F8ACA0F" w14:textId="7F6994EF" w:rsidR="00A23582" w:rsidRDefault="003B21FF" w:rsidP="003B21FF">
            <w:pPr>
              <w:jc w:val="both"/>
            </w:pPr>
            <w:r>
              <w:t>Počet vedených diplomových prací – 12</w:t>
            </w:r>
          </w:p>
        </w:tc>
      </w:tr>
      <w:tr w:rsidR="00A23582" w14:paraId="4F304358" w14:textId="77777777" w:rsidTr="00A23582">
        <w:trPr>
          <w:cantSplit/>
        </w:trPr>
        <w:tc>
          <w:tcPr>
            <w:tcW w:w="3347" w:type="dxa"/>
            <w:gridSpan w:val="2"/>
            <w:tcBorders>
              <w:top w:val="single" w:sz="12" w:space="0" w:color="auto"/>
            </w:tcBorders>
            <w:shd w:val="clear" w:color="auto" w:fill="F7CAAC"/>
          </w:tcPr>
          <w:p w14:paraId="05B3E3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612C028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6A3BD3"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8609BC" w14:textId="77777777" w:rsidR="00A23582" w:rsidRDefault="00A23582" w:rsidP="00A23582">
            <w:pPr>
              <w:jc w:val="both"/>
              <w:rPr>
                <w:b/>
              </w:rPr>
            </w:pPr>
            <w:r>
              <w:rPr>
                <w:b/>
              </w:rPr>
              <w:t>Ohlasy publikací</w:t>
            </w:r>
          </w:p>
        </w:tc>
      </w:tr>
      <w:tr w:rsidR="00A23582" w14:paraId="6E37E446" w14:textId="77777777" w:rsidTr="00A23582">
        <w:trPr>
          <w:cantSplit/>
        </w:trPr>
        <w:tc>
          <w:tcPr>
            <w:tcW w:w="3347" w:type="dxa"/>
            <w:gridSpan w:val="2"/>
          </w:tcPr>
          <w:p w14:paraId="09945CD7" w14:textId="77777777" w:rsidR="00A23582" w:rsidRDefault="00A23582" w:rsidP="00A23582">
            <w:pPr>
              <w:jc w:val="both"/>
            </w:pPr>
          </w:p>
        </w:tc>
        <w:tc>
          <w:tcPr>
            <w:tcW w:w="2245" w:type="dxa"/>
            <w:gridSpan w:val="2"/>
          </w:tcPr>
          <w:p w14:paraId="1BBA5DBA" w14:textId="77777777" w:rsidR="00A23582" w:rsidRDefault="00A23582" w:rsidP="00A23582">
            <w:pPr>
              <w:jc w:val="both"/>
            </w:pPr>
          </w:p>
        </w:tc>
        <w:tc>
          <w:tcPr>
            <w:tcW w:w="2248" w:type="dxa"/>
            <w:gridSpan w:val="4"/>
            <w:tcBorders>
              <w:right w:val="single" w:sz="12" w:space="0" w:color="auto"/>
            </w:tcBorders>
          </w:tcPr>
          <w:p w14:paraId="57AA7632" w14:textId="77777777" w:rsidR="00A23582" w:rsidRDefault="00A23582" w:rsidP="00A23582">
            <w:pPr>
              <w:jc w:val="both"/>
            </w:pPr>
          </w:p>
        </w:tc>
        <w:tc>
          <w:tcPr>
            <w:tcW w:w="632" w:type="dxa"/>
            <w:tcBorders>
              <w:left w:val="single" w:sz="12" w:space="0" w:color="auto"/>
            </w:tcBorders>
            <w:shd w:val="clear" w:color="auto" w:fill="F7CAAC"/>
          </w:tcPr>
          <w:p w14:paraId="41853CE6" w14:textId="77777777" w:rsidR="00A23582" w:rsidRDefault="00A23582" w:rsidP="00A23582">
            <w:pPr>
              <w:jc w:val="both"/>
            </w:pPr>
            <w:r>
              <w:rPr>
                <w:b/>
              </w:rPr>
              <w:t>WOS</w:t>
            </w:r>
          </w:p>
        </w:tc>
        <w:tc>
          <w:tcPr>
            <w:tcW w:w="693" w:type="dxa"/>
            <w:shd w:val="clear" w:color="auto" w:fill="F7CAAC"/>
          </w:tcPr>
          <w:p w14:paraId="2F7E0A23" w14:textId="77777777" w:rsidR="00A23582" w:rsidRDefault="00A23582" w:rsidP="00A23582">
            <w:pPr>
              <w:jc w:val="both"/>
              <w:rPr>
                <w:sz w:val="18"/>
              </w:rPr>
            </w:pPr>
            <w:r>
              <w:rPr>
                <w:b/>
                <w:sz w:val="18"/>
              </w:rPr>
              <w:t>Scopus</w:t>
            </w:r>
          </w:p>
        </w:tc>
        <w:tc>
          <w:tcPr>
            <w:tcW w:w="694" w:type="dxa"/>
            <w:shd w:val="clear" w:color="auto" w:fill="F7CAAC"/>
          </w:tcPr>
          <w:p w14:paraId="1157BE9A" w14:textId="77777777" w:rsidR="00A23582" w:rsidRDefault="00A23582" w:rsidP="00A23582">
            <w:pPr>
              <w:jc w:val="both"/>
            </w:pPr>
            <w:r>
              <w:rPr>
                <w:b/>
                <w:sz w:val="18"/>
              </w:rPr>
              <w:t>ostatní</w:t>
            </w:r>
          </w:p>
        </w:tc>
      </w:tr>
      <w:tr w:rsidR="00A23582" w14:paraId="5B9C7B16" w14:textId="77777777" w:rsidTr="00A23582">
        <w:trPr>
          <w:cantSplit/>
          <w:trHeight w:val="70"/>
        </w:trPr>
        <w:tc>
          <w:tcPr>
            <w:tcW w:w="3347" w:type="dxa"/>
            <w:gridSpan w:val="2"/>
            <w:shd w:val="clear" w:color="auto" w:fill="F7CAAC"/>
          </w:tcPr>
          <w:p w14:paraId="713D3276" w14:textId="77777777" w:rsidR="00A23582" w:rsidRDefault="00A23582" w:rsidP="00A23582">
            <w:pPr>
              <w:jc w:val="both"/>
            </w:pPr>
            <w:r>
              <w:rPr>
                <w:b/>
              </w:rPr>
              <w:t>Obor jmenovacího řízení</w:t>
            </w:r>
          </w:p>
        </w:tc>
        <w:tc>
          <w:tcPr>
            <w:tcW w:w="2245" w:type="dxa"/>
            <w:gridSpan w:val="2"/>
            <w:shd w:val="clear" w:color="auto" w:fill="F7CAAC"/>
          </w:tcPr>
          <w:p w14:paraId="53C5BB66"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63B30C7F"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66F3592C" w14:textId="77777777" w:rsidR="00A23582" w:rsidRDefault="00B34DF7" w:rsidP="00A23582">
            <w:pPr>
              <w:jc w:val="both"/>
              <w:rPr>
                <w:b/>
              </w:rPr>
            </w:pPr>
            <w:r>
              <w:rPr>
                <w:b/>
              </w:rPr>
              <w:t>2</w:t>
            </w:r>
          </w:p>
        </w:tc>
        <w:tc>
          <w:tcPr>
            <w:tcW w:w="693" w:type="dxa"/>
            <w:vMerge w:val="restart"/>
          </w:tcPr>
          <w:p w14:paraId="20B0E28D" w14:textId="67F84C52" w:rsidR="00A23582" w:rsidRDefault="003B21FF" w:rsidP="00A23582">
            <w:pPr>
              <w:jc w:val="both"/>
              <w:rPr>
                <w:b/>
              </w:rPr>
            </w:pPr>
            <w:r>
              <w:rPr>
                <w:b/>
              </w:rPr>
              <w:t>2</w:t>
            </w:r>
          </w:p>
        </w:tc>
        <w:tc>
          <w:tcPr>
            <w:tcW w:w="694" w:type="dxa"/>
            <w:vMerge w:val="restart"/>
          </w:tcPr>
          <w:p w14:paraId="3CEFEE79" w14:textId="3B94E192" w:rsidR="00A23582" w:rsidRDefault="003B21FF" w:rsidP="00A23582">
            <w:pPr>
              <w:jc w:val="both"/>
              <w:rPr>
                <w:b/>
              </w:rPr>
            </w:pPr>
            <w:r>
              <w:rPr>
                <w:b/>
              </w:rPr>
              <w:t>0</w:t>
            </w:r>
          </w:p>
        </w:tc>
      </w:tr>
      <w:tr w:rsidR="00A23582" w14:paraId="127B399C" w14:textId="77777777" w:rsidTr="00A23582">
        <w:trPr>
          <w:trHeight w:val="205"/>
        </w:trPr>
        <w:tc>
          <w:tcPr>
            <w:tcW w:w="3347" w:type="dxa"/>
            <w:gridSpan w:val="2"/>
          </w:tcPr>
          <w:p w14:paraId="1D2AE0BF" w14:textId="77777777" w:rsidR="00A23582" w:rsidRDefault="00A23582" w:rsidP="00A23582">
            <w:pPr>
              <w:jc w:val="both"/>
            </w:pPr>
          </w:p>
        </w:tc>
        <w:tc>
          <w:tcPr>
            <w:tcW w:w="2245" w:type="dxa"/>
            <w:gridSpan w:val="2"/>
          </w:tcPr>
          <w:p w14:paraId="10FCCC7E" w14:textId="77777777" w:rsidR="00A23582" w:rsidRDefault="00A23582" w:rsidP="00A23582">
            <w:pPr>
              <w:jc w:val="both"/>
            </w:pPr>
          </w:p>
        </w:tc>
        <w:tc>
          <w:tcPr>
            <w:tcW w:w="2248" w:type="dxa"/>
            <w:gridSpan w:val="4"/>
            <w:tcBorders>
              <w:right w:val="single" w:sz="12" w:space="0" w:color="auto"/>
            </w:tcBorders>
          </w:tcPr>
          <w:p w14:paraId="4D3DADBA" w14:textId="77777777" w:rsidR="00A23582" w:rsidRDefault="00A23582" w:rsidP="00A23582">
            <w:pPr>
              <w:jc w:val="both"/>
            </w:pPr>
          </w:p>
        </w:tc>
        <w:tc>
          <w:tcPr>
            <w:tcW w:w="632" w:type="dxa"/>
            <w:vMerge/>
            <w:tcBorders>
              <w:left w:val="single" w:sz="12" w:space="0" w:color="auto"/>
            </w:tcBorders>
            <w:vAlign w:val="center"/>
          </w:tcPr>
          <w:p w14:paraId="523E9C00" w14:textId="77777777" w:rsidR="00A23582" w:rsidRDefault="00A23582" w:rsidP="00A23582">
            <w:pPr>
              <w:rPr>
                <w:b/>
              </w:rPr>
            </w:pPr>
          </w:p>
        </w:tc>
        <w:tc>
          <w:tcPr>
            <w:tcW w:w="693" w:type="dxa"/>
            <w:vMerge/>
            <w:vAlign w:val="center"/>
          </w:tcPr>
          <w:p w14:paraId="46F38743" w14:textId="77777777" w:rsidR="00A23582" w:rsidRDefault="00A23582" w:rsidP="00A23582">
            <w:pPr>
              <w:rPr>
                <w:b/>
              </w:rPr>
            </w:pPr>
          </w:p>
        </w:tc>
        <w:tc>
          <w:tcPr>
            <w:tcW w:w="694" w:type="dxa"/>
            <w:vMerge/>
            <w:vAlign w:val="center"/>
          </w:tcPr>
          <w:p w14:paraId="0798F853" w14:textId="77777777" w:rsidR="00A23582" w:rsidRDefault="00A23582" w:rsidP="00A23582">
            <w:pPr>
              <w:rPr>
                <w:b/>
              </w:rPr>
            </w:pPr>
          </w:p>
        </w:tc>
      </w:tr>
      <w:tr w:rsidR="00A23582" w14:paraId="544E103C" w14:textId="77777777" w:rsidTr="00A23582">
        <w:tc>
          <w:tcPr>
            <w:tcW w:w="9859" w:type="dxa"/>
            <w:gridSpan w:val="11"/>
            <w:shd w:val="clear" w:color="auto" w:fill="F7CAAC"/>
          </w:tcPr>
          <w:p w14:paraId="1C5DC4A8"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C7AC9A8" w14:textId="77777777" w:rsidTr="00A23582">
        <w:trPr>
          <w:trHeight w:val="2347"/>
        </w:trPr>
        <w:tc>
          <w:tcPr>
            <w:tcW w:w="9859" w:type="dxa"/>
            <w:gridSpan w:val="11"/>
          </w:tcPr>
          <w:p w14:paraId="465B6571" w14:textId="77777777" w:rsidR="008322A2" w:rsidRDefault="008322A2" w:rsidP="008322A2">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14:paraId="3B4F7B3D" w14:textId="77777777" w:rsidR="008322A2" w:rsidRDefault="008322A2" w:rsidP="008322A2">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14:paraId="7337AF2B" w14:textId="77777777" w:rsidR="008322A2" w:rsidRDefault="008322A2" w:rsidP="008322A2">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14:paraId="67D24F4D" w14:textId="77777777" w:rsidR="008322A2" w:rsidRDefault="008322A2" w:rsidP="008322A2">
            <w:pPr>
              <w:jc w:val="both"/>
              <w:rPr>
                <w:del w:id="7814" w:author="Pavla Trefilová" w:date="2019-11-18T17:19:00Z"/>
              </w:rPr>
            </w:pPr>
            <w:del w:id="7815" w:author="Pavla Trefilová" w:date="2019-11-18T17:19:00Z">
              <w:r>
                <w:delText xml:space="preserve">MATOŠKOVÁ, J., MIKESKA, M., POLČÁKOVÁ, M., SOBOTKOVÁ, E., JURÁSEK, M., BAŇAŘOVÁ, M. Knowledge Sharing as a Competitive Advantage of SMEs. In </w:delText>
              </w:r>
              <w:r>
                <w:rPr>
                  <w:i/>
                  <w:iCs/>
                </w:rPr>
                <w:delText>Creating Global Competitive Economies: 2020 Vision Planning &amp; Implementation</w:delText>
              </w:r>
              <w:r>
                <w:delText xml:space="preserve">. Rome, Italy: IBIMA Publishing, 2013, s. 856-869. ISBN 978-0-9860419-1-4 (7%). </w:delText>
              </w:r>
            </w:del>
          </w:p>
          <w:p w14:paraId="0A393E14" w14:textId="77777777" w:rsidR="008322A2" w:rsidRDefault="008322A2" w:rsidP="008322A2">
            <w:pPr>
              <w:jc w:val="both"/>
              <w:rPr>
                <w:del w:id="7816" w:author="Pavla Trefilová" w:date="2019-11-18T17:19:00Z"/>
              </w:rPr>
            </w:pPr>
            <w:del w:id="7817" w:author="Pavla Trefilová" w:date="2019-11-18T17:19:00Z">
              <w:r>
                <w:delText xml:space="preserve">MIKESKA, M. Tomáš Bata´s Social Engineering Principles as a Way out of the Current Economic Crisis. </w:delText>
              </w:r>
              <w:r>
                <w:rPr>
                  <w:i/>
                  <w:iCs/>
                </w:rPr>
                <w:delText>Change Management</w:delText>
              </w:r>
              <w:r>
                <w:delText xml:space="preserve">, 2013, roč. 12, č. 3, s. 7-16. ISSN 2327-798X. </w:delText>
              </w:r>
              <w:r w:rsidRPr="003E4C0E">
                <w:delText xml:space="preserve">Dostupné z: </w:delText>
              </w:r>
              <w:r w:rsidR="00A64CD8">
                <w:fldChar w:fldCharType="begin"/>
              </w:r>
              <w:r w:rsidR="00A64CD8">
                <w:delInstrText xml:space="preserve"> HYPERLINK "https://cgscholar.com/bookstore/works/social-engineering-of-tomas-bata-as-a-way-out-of-the-current-economic-crisis" </w:delInstrText>
              </w:r>
              <w:r w:rsidR="00A64CD8">
                <w:fldChar w:fldCharType="separate"/>
              </w:r>
              <w:r w:rsidRPr="002E58E4">
                <w:rPr>
                  <w:rStyle w:val="Hypertextovodkaz"/>
                  <w:color w:val="auto"/>
                  <w:u w:val="none"/>
                </w:rPr>
                <w:delText>https://cgscholar.com/bookstore/works/social-engineering-of-tomas-bata-as-a-way-out-of-the-current-economic-crisis</w:delText>
              </w:r>
              <w:r w:rsidR="00A64CD8">
                <w:rPr>
                  <w:rStyle w:val="Hypertextovodkaz"/>
                  <w:color w:val="auto"/>
                  <w:u w:val="none"/>
                </w:rPr>
                <w:fldChar w:fldCharType="end"/>
              </w:r>
              <w:r w:rsidRPr="002E58E4">
                <w:delText>.</w:delText>
              </w:r>
            </w:del>
          </w:p>
          <w:p w14:paraId="0C13925B" w14:textId="77777777" w:rsidR="008322A2" w:rsidRDefault="008322A2" w:rsidP="008322A2">
            <w:pPr>
              <w:jc w:val="both"/>
            </w:pPr>
            <w:r w:rsidRPr="00E66B0B">
              <w:rPr>
                <w:i/>
              </w:rPr>
              <w:t>Přehled projektové činnosti:</w:t>
            </w:r>
          </w:p>
          <w:p w14:paraId="1E4E4A08" w14:textId="65E25B70" w:rsidR="00856B74" w:rsidRDefault="008322A2" w:rsidP="008322A2">
            <w:pPr>
              <w:jc w:val="both"/>
              <w:rPr>
                <w:b/>
              </w:rPr>
            </w:pPr>
            <w:r w:rsidRPr="002D3B7D">
              <w:rPr>
                <w:szCs w:val="22"/>
              </w:rPr>
              <w:t xml:space="preserve">GA ČR 406/08/0459 </w:t>
            </w:r>
            <w:r w:rsidRPr="002D3B7D">
              <w:t>Rozvoj tacitních znalostí manažerů 2008-2010 (člen řešitelského týmu).</w:t>
            </w:r>
          </w:p>
        </w:tc>
      </w:tr>
      <w:tr w:rsidR="00A23582" w14:paraId="35F743F6" w14:textId="77777777" w:rsidTr="00A23582">
        <w:trPr>
          <w:trHeight w:val="218"/>
        </w:trPr>
        <w:tc>
          <w:tcPr>
            <w:tcW w:w="9859" w:type="dxa"/>
            <w:gridSpan w:val="11"/>
            <w:shd w:val="clear" w:color="auto" w:fill="F7CAAC"/>
          </w:tcPr>
          <w:p w14:paraId="4D970713" w14:textId="77777777" w:rsidR="00A23582" w:rsidRDefault="00A23582" w:rsidP="00A23582">
            <w:pPr>
              <w:rPr>
                <w:b/>
              </w:rPr>
            </w:pPr>
            <w:r>
              <w:rPr>
                <w:b/>
              </w:rPr>
              <w:t>Působení v zahraničí</w:t>
            </w:r>
          </w:p>
        </w:tc>
      </w:tr>
      <w:tr w:rsidR="00A23582" w14:paraId="35EAFC71" w14:textId="77777777" w:rsidTr="00A23582">
        <w:trPr>
          <w:trHeight w:val="328"/>
        </w:trPr>
        <w:tc>
          <w:tcPr>
            <w:tcW w:w="9859" w:type="dxa"/>
            <w:gridSpan w:val="11"/>
          </w:tcPr>
          <w:p w14:paraId="6995E123" w14:textId="7C4ACF50" w:rsidR="00A23582" w:rsidRPr="001503C1" w:rsidRDefault="00A23582" w:rsidP="00A23582">
            <w:r>
              <w:t>2014</w:t>
            </w:r>
            <w:r>
              <w:tab/>
              <w:t xml:space="preserve">University </w:t>
            </w:r>
            <w:r w:rsidRPr="00040C23">
              <w:t xml:space="preserve">of </w:t>
            </w:r>
            <w:r>
              <w:t>Pittsburgh</w:t>
            </w:r>
            <w:r w:rsidRPr="00040C23">
              <w:t xml:space="preserve">, </w:t>
            </w:r>
            <w:r>
              <w:t xml:space="preserve">PA, USA </w:t>
            </w:r>
            <w:r w:rsidRPr="00040C23">
              <w:t>–</w:t>
            </w:r>
            <w:r>
              <w:t xml:space="preserve"> Ru</w:t>
            </w:r>
            <w:r w:rsidR="001503C1">
              <w:t>th Crawford Mitchell Fellowship</w:t>
            </w:r>
          </w:p>
        </w:tc>
      </w:tr>
      <w:tr w:rsidR="00A23582" w14:paraId="386D95E9" w14:textId="77777777" w:rsidTr="00A23582">
        <w:trPr>
          <w:cantSplit/>
          <w:trHeight w:val="256"/>
        </w:trPr>
        <w:tc>
          <w:tcPr>
            <w:tcW w:w="2518" w:type="dxa"/>
            <w:shd w:val="clear" w:color="auto" w:fill="F7CAAC"/>
          </w:tcPr>
          <w:p w14:paraId="12E35724" w14:textId="77777777" w:rsidR="00A23582" w:rsidRDefault="00A23582" w:rsidP="00A23582">
            <w:pPr>
              <w:jc w:val="both"/>
              <w:rPr>
                <w:b/>
              </w:rPr>
            </w:pPr>
            <w:r>
              <w:rPr>
                <w:b/>
              </w:rPr>
              <w:t xml:space="preserve">Podpis </w:t>
            </w:r>
          </w:p>
        </w:tc>
        <w:tc>
          <w:tcPr>
            <w:tcW w:w="4536" w:type="dxa"/>
            <w:gridSpan w:val="5"/>
          </w:tcPr>
          <w:p w14:paraId="3692BC9F" w14:textId="77777777" w:rsidR="00A23582" w:rsidRDefault="00A23582" w:rsidP="00A23582">
            <w:pPr>
              <w:jc w:val="both"/>
            </w:pPr>
          </w:p>
        </w:tc>
        <w:tc>
          <w:tcPr>
            <w:tcW w:w="786" w:type="dxa"/>
            <w:gridSpan w:val="2"/>
            <w:shd w:val="clear" w:color="auto" w:fill="F7CAAC"/>
          </w:tcPr>
          <w:p w14:paraId="365AF09C" w14:textId="77777777" w:rsidR="00A23582" w:rsidRDefault="00A23582" w:rsidP="00A23582">
            <w:pPr>
              <w:jc w:val="both"/>
            </w:pPr>
            <w:r>
              <w:rPr>
                <w:b/>
              </w:rPr>
              <w:t>datum</w:t>
            </w:r>
          </w:p>
        </w:tc>
        <w:tc>
          <w:tcPr>
            <w:tcW w:w="2019" w:type="dxa"/>
            <w:gridSpan w:val="3"/>
          </w:tcPr>
          <w:p w14:paraId="59CD6A23" w14:textId="77777777" w:rsidR="00A23582" w:rsidRDefault="00A23582" w:rsidP="00A23582">
            <w:pPr>
              <w:jc w:val="both"/>
            </w:pPr>
          </w:p>
        </w:tc>
      </w:tr>
    </w:tbl>
    <w:p w14:paraId="5F1CD346" w14:textId="77777777" w:rsidR="00A23582" w:rsidRDefault="00A23582" w:rsidP="00B2050B"/>
    <w:p w14:paraId="6A2EBF1F" w14:textId="77777777" w:rsidR="001503C1" w:rsidRDefault="001503C1">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11"/>
        <w:gridCol w:w="623"/>
        <w:gridCol w:w="195"/>
        <w:gridCol w:w="1533"/>
        <w:gridCol w:w="188"/>
        <w:gridCol w:w="338"/>
        <w:gridCol w:w="186"/>
        <w:gridCol w:w="284"/>
        <w:gridCol w:w="184"/>
        <w:gridCol w:w="814"/>
        <w:gridCol w:w="180"/>
        <w:gridCol w:w="532"/>
        <w:gridCol w:w="77"/>
        <w:gridCol w:w="100"/>
        <w:gridCol w:w="77"/>
        <w:gridCol w:w="458"/>
        <w:gridCol w:w="174"/>
        <w:gridCol w:w="522"/>
        <w:gridCol w:w="171"/>
        <w:gridCol w:w="515"/>
        <w:gridCol w:w="179"/>
        <w:tblGridChange w:id="7818">
          <w:tblGrid>
            <w:gridCol w:w="34"/>
            <w:gridCol w:w="144"/>
            <w:gridCol w:w="1023"/>
            <w:gridCol w:w="1351"/>
            <w:gridCol w:w="11"/>
            <w:gridCol w:w="623"/>
            <w:gridCol w:w="195"/>
            <w:gridCol w:w="1533"/>
            <w:gridCol w:w="188"/>
            <w:gridCol w:w="338"/>
            <w:gridCol w:w="186"/>
            <w:gridCol w:w="284"/>
            <w:gridCol w:w="184"/>
            <w:gridCol w:w="814"/>
            <w:gridCol w:w="180"/>
            <w:gridCol w:w="532"/>
            <w:gridCol w:w="77"/>
            <w:gridCol w:w="100"/>
            <w:gridCol w:w="77"/>
            <w:gridCol w:w="458"/>
            <w:gridCol w:w="174"/>
            <w:gridCol w:w="522"/>
            <w:gridCol w:w="171"/>
            <w:gridCol w:w="515"/>
            <w:gridCol w:w="179"/>
            <w:gridCol w:w="185"/>
          </w:tblGrid>
        </w:tblGridChange>
      </w:tblGrid>
      <w:tr w:rsidR="00B2050B" w14:paraId="4F9EC3CD" w14:textId="77777777" w:rsidTr="00F94EDA">
        <w:trPr>
          <w:gridAfter w:val="1"/>
          <w:wAfter w:w="179" w:type="dxa"/>
        </w:trPr>
        <w:tc>
          <w:tcPr>
            <w:tcW w:w="9714" w:type="dxa"/>
            <w:gridSpan w:val="23"/>
            <w:tcBorders>
              <w:bottom w:val="double" w:sz="4" w:space="0" w:color="auto"/>
            </w:tcBorders>
            <w:shd w:val="clear" w:color="auto" w:fill="BDD6EE"/>
          </w:tcPr>
          <w:p w14:paraId="6FE21724" w14:textId="5D0028EC" w:rsidR="00B2050B" w:rsidRDefault="00B2050B" w:rsidP="00B2050B">
            <w:pPr>
              <w:jc w:val="both"/>
              <w:rPr>
                <w:b/>
                <w:sz w:val="28"/>
              </w:rPr>
            </w:pPr>
            <w:r>
              <w:rPr>
                <w:b/>
                <w:sz w:val="28"/>
              </w:rPr>
              <w:lastRenderedPageBreak/>
              <w:t>C-I – Personální zabezpečení</w:t>
            </w:r>
          </w:p>
        </w:tc>
      </w:tr>
      <w:tr w:rsidR="00B2050B" w14:paraId="3D66CA51" w14:textId="77777777" w:rsidTr="00F94EDA">
        <w:trPr>
          <w:gridAfter w:val="1"/>
          <w:wAfter w:w="179" w:type="dxa"/>
        </w:trPr>
        <w:tc>
          <w:tcPr>
            <w:tcW w:w="2563" w:type="dxa"/>
            <w:gridSpan w:val="4"/>
            <w:tcBorders>
              <w:top w:val="double" w:sz="4" w:space="0" w:color="auto"/>
            </w:tcBorders>
            <w:shd w:val="clear" w:color="auto" w:fill="F7CAAC"/>
          </w:tcPr>
          <w:p w14:paraId="18CA75E7" w14:textId="77777777" w:rsidR="00B2050B" w:rsidRDefault="00B2050B" w:rsidP="00B2050B">
            <w:pPr>
              <w:jc w:val="both"/>
              <w:rPr>
                <w:b/>
              </w:rPr>
            </w:pPr>
            <w:r>
              <w:rPr>
                <w:b/>
              </w:rPr>
              <w:t>Vysoká škola</w:t>
            </w:r>
          </w:p>
        </w:tc>
        <w:tc>
          <w:tcPr>
            <w:tcW w:w="7151" w:type="dxa"/>
            <w:gridSpan w:val="19"/>
          </w:tcPr>
          <w:p w14:paraId="2A19DE02" w14:textId="77777777" w:rsidR="00B2050B" w:rsidRDefault="00B2050B" w:rsidP="00B2050B">
            <w:pPr>
              <w:jc w:val="both"/>
            </w:pPr>
            <w:r w:rsidRPr="00E54DBF">
              <w:t>Univerzita Tomáše Bati ve Zlíně</w:t>
            </w:r>
          </w:p>
        </w:tc>
      </w:tr>
      <w:tr w:rsidR="00B2050B" w14:paraId="5D921C59" w14:textId="77777777" w:rsidTr="00F94EDA">
        <w:trPr>
          <w:gridAfter w:val="1"/>
          <w:wAfter w:w="179" w:type="dxa"/>
        </w:trPr>
        <w:tc>
          <w:tcPr>
            <w:tcW w:w="2563" w:type="dxa"/>
            <w:gridSpan w:val="4"/>
            <w:shd w:val="clear" w:color="auto" w:fill="F7CAAC"/>
          </w:tcPr>
          <w:p w14:paraId="2B6C6C3B" w14:textId="77777777" w:rsidR="00B2050B" w:rsidRDefault="00B2050B" w:rsidP="00B2050B">
            <w:pPr>
              <w:jc w:val="both"/>
              <w:rPr>
                <w:b/>
              </w:rPr>
            </w:pPr>
            <w:r>
              <w:rPr>
                <w:b/>
              </w:rPr>
              <w:t>Součást vysoké školy</w:t>
            </w:r>
          </w:p>
        </w:tc>
        <w:tc>
          <w:tcPr>
            <w:tcW w:w="7151" w:type="dxa"/>
            <w:gridSpan w:val="19"/>
          </w:tcPr>
          <w:p w14:paraId="7980CF00" w14:textId="77777777" w:rsidR="00B2050B" w:rsidRDefault="00B2050B" w:rsidP="00B2050B">
            <w:pPr>
              <w:jc w:val="both"/>
            </w:pPr>
            <w:r>
              <w:t>Fakulta managementu a ekonomiky</w:t>
            </w:r>
          </w:p>
        </w:tc>
      </w:tr>
      <w:tr w:rsidR="00B2050B" w14:paraId="7486218D" w14:textId="77777777" w:rsidTr="00F94EDA">
        <w:trPr>
          <w:gridAfter w:val="1"/>
          <w:wAfter w:w="179" w:type="dxa"/>
        </w:trPr>
        <w:tc>
          <w:tcPr>
            <w:tcW w:w="2563" w:type="dxa"/>
            <w:gridSpan w:val="4"/>
            <w:shd w:val="clear" w:color="auto" w:fill="F7CAAC"/>
          </w:tcPr>
          <w:p w14:paraId="49566B28" w14:textId="77777777" w:rsidR="00B2050B" w:rsidRDefault="00B2050B" w:rsidP="00B2050B">
            <w:pPr>
              <w:jc w:val="both"/>
              <w:rPr>
                <w:b/>
              </w:rPr>
            </w:pPr>
            <w:r>
              <w:rPr>
                <w:b/>
              </w:rPr>
              <w:t>Název studijního programu</w:t>
            </w:r>
          </w:p>
        </w:tc>
        <w:tc>
          <w:tcPr>
            <w:tcW w:w="7151" w:type="dxa"/>
            <w:gridSpan w:val="19"/>
          </w:tcPr>
          <w:p w14:paraId="1359BBCB" w14:textId="4FCA6D40" w:rsidR="00B2050B" w:rsidRDefault="00343DC3" w:rsidP="00B2050B">
            <w:pPr>
              <w:jc w:val="both"/>
            </w:pPr>
            <w:r>
              <w:t xml:space="preserve">Economics and Management </w:t>
            </w:r>
          </w:p>
        </w:tc>
      </w:tr>
      <w:tr w:rsidR="00B2050B" w14:paraId="4AB669A3" w14:textId="77777777" w:rsidTr="00F94EDA">
        <w:trPr>
          <w:gridAfter w:val="1"/>
          <w:wAfter w:w="179" w:type="dxa"/>
        </w:trPr>
        <w:tc>
          <w:tcPr>
            <w:tcW w:w="2563" w:type="dxa"/>
            <w:gridSpan w:val="4"/>
            <w:shd w:val="clear" w:color="auto" w:fill="F7CAAC"/>
          </w:tcPr>
          <w:p w14:paraId="58C21103" w14:textId="77777777" w:rsidR="00B2050B" w:rsidRDefault="00B2050B" w:rsidP="00B2050B">
            <w:pPr>
              <w:jc w:val="both"/>
              <w:rPr>
                <w:b/>
              </w:rPr>
            </w:pPr>
            <w:r>
              <w:rPr>
                <w:b/>
              </w:rPr>
              <w:t>Jméno a příjmení</w:t>
            </w:r>
          </w:p>
        </w:tc>
        <w:tc>
          <w:tcPr>
            <w:tcW w:w="4345" w:type="dxa"/>
            <w:gridSpan w:val="9"/>
          </w:tcPr>
          <w:p w14:paraId="2813846C" w14:textId="77777777" w:rsidR="00B2050B" w:rsidRPr="00F10996" w:rsidRDefault="00B2050B" w:rsidP="00B2050B">
            <w:pPr>
              <w:jc w:val="both"/>
            </w:pPr>
            <w:r w:rsidRPr="00F10996">
              <w:t>Petr NOVÁK</w:t>
            </w:r>
          </w:p>
        </w:tc>
        <w:tc>
          <w:tcPr>
            <w:tcW w:w="712" w:type="dxa"/>
            <w:gridSpan w:val="2"/>
            <w:shd w:val="clear" w:color="auto" w:fill="F7CAAC"/>
          </w:tcPr>
          <w:p w14:paraId="0FCBDF08" w14:textId="77777777" w:rsidR="00B2050B" w:rsidRDefault="00B2050B" w:rsidP="00B2050B">
            <w:pPr>
              <w:jc w:val="both"/>
              <w:rPr>
                <w:b/>
              </w:rPr>
            </w:pPr>
            <w:r>
              <w:rPr>
                <w:b/>
              </w:rPr>
              <w:t>Tituly</w:t>
            </w:r>
          </w:p>
        </w:tc>
        <w:tc>
          <w:tcPr>
            <w:tcW w:w="2094" w:type="dxa"/>
            <w:gridSpan w:val="8"/>
          </w:tcPr>
          <w:p w14:paraId="1B37E770" w14:textId="510F3778" w:rsidR="00B2050B" w:rsidRDefault="005255E7" w:rsidP="00375FBA">
            <w:pPr>
              <w:jc w:val="both"/>
            </w:pPr>
            <w:r>
              <w:t>doc</w:t>
            </w:r>
            <w:del w:id="7819" w:author="Pavla Trefilová" w:date="2019-11-18T17:19:00Z">
              <w:r>
                <w:delText>.,</w:delText>
              </w:r>
            </w:del>
            <w:ins w:id="7820" w:author="Pavla Trefilová" w:date="2019-11-18T17:19:00Z">
              <w:r>
                <w:t>.</w:t>
              </w:r>
            </w:ins>
            <w:r>
              <w:t xml:space="preserve"> </w:t>
            </w:r>
            <w:r w:rsidR="00B2050B">
              <w:t>Ing., Ph</w:t>
            </w:r>
            <w:r w:rsidR="00670492">
              <w:t>.</w:t>
            </w:r>
            <w:r w:rsidR="00B2050B">
              <w:t>D.</w:t>
            </w:r>
          </w:p>
        </w:tc>
      </w:tr>
      <w:tr w:rsidR="00B2050B" w14:paraId="3E12FFDF" w14:textId="77777777" w:rsidTr="00F94EDA">
        <w:trPr>
          <w:gridAfter w:val="1"/>
          <w:wAfter w:w="179" w:type="dxa"/>
        </w:trPr>
        <w:tc>
          <w:tcPr>
            <w:tcW w:w="2563" w:type="dxa"/>
            <w:gridSpan w:val="4"/>
            <w:shd w:val="clear" w:color="auto" w:fill="F7CAAC"/>
          </w:tcPr>
          <w:p w14:paraId="52FF63A9" w14:textId="77777777" w:rsidR="00B2050B" w:rsidRDefault="00B2050B" w:rsidP="00B2050B">
            <w:pPr>
              <w:jc w:val="both"/>
              <w:rPr>
                <w:b/>
              </w:rPr>
            </w:pPr>
            <w:r>
              <w:rPr>
                <w:b/>
              </w:rPr>
              <w:t>Rok narození</w:t>
            </w:r>
          </w:p>
        </w:tc>
        <w:tc>
          <w:tcPr>
            <w:tcW w:w="623" w:type="dxa"/>
          </w:tcPr>
          <w:p w14:paraId="2A9F353E" w14:textId="77777777" w:rsidR="00B2050B" w:rsidRDefault="00B2050B" w:rsidP="001A1FDC">
            <w:r>
              <w:t>1979</w:t>
            </w:r>
          </w:p>
        </w:tc>
        <w:tc>
          <w:tcPr>
            <w:tcW w:w="1728" w:type="dxa"/>
            <w:gridSpan w:val="2"/>
            <w:shd w:val="clear" w:color="auto" w:fill="F7CAAC"/>
          </w:tcPr>
          <w:p w14:paraId="38CA661D" w14:textId="77777777" w:rsidR="00B2050B" w:rsidRDefault="00B2050B" w:rsidP="001A1FDC">
            <w:pPr>
              <w:rPr>
                <w:b/>
              </w:rPr>
            </w:pPr>
            <w:r>
              <w:rPr>
                <w:b/>
              </w:rPr>
              <w:t>typ vztahu k VŠ</w:t>
            </w:r>
          </w:p>
        </w:tc>
        <w:tc>
          <w:tcPr>
            <w:tcW w:w="996" w:type="dxa"/>
            <w:gridSpan w:val="4"/>
          </w:tcPr>
          <w:p w14:paraId="47BC312A" w14:textId="77777777" w:rsidR="00B2050B" w:rsidRDefault="001A1FDC" w:rsidP="001A1FDC">
            <w:r>
              <w:t>pp</w:t>
            </w:r>
          </w:p>
        </w:tc>
        <w:tc>
          <w:tcPr>
            <w:tcW w:w="998" w:type="dxa"/>
            <w:gridSpan w:val="2"/>
            <w:shd w:val="clear" w:color="auto" w:fill="F7CAAC"/>
          </w:tcPr>
          <w:p w14:paraId="19B6EECD" w14:textId="77777777" w:rsidR="00B2050B" w:rsidRDefault="00B2050B" w:rsidP="001A1FDC">
            <w:pPr>
              <w:rPr>
                <w:b/>
              </w:rPr>
            </w:pPr>
            <w:r>
              <w:rPr>
                <w:b/>
              </w:rPr>
              <w:t>rozsah</w:t>
            </w:r>
          </w:p>
        </w:tc>
        <w:tc>
          <w:tcPr>
            <w:tcW w:w="712" w:type="dxa"/>
            <w:gridSpan w:val="2"/>
          </w:tcPr>
          <w:p w14:paraId="19F40072" w14:textId="77777777" w:rsidR="00B2050B" w:rsidRDefault="00B2050B" w:rsidP="001A1FDC">
            <w:r>
              <w:t>40</w:t>
            </w:r>
          </w:p>
        </w:tc>
        <w:tc>
          <w:tcPr>
            <w:tcW w:w="712" w:type="dxa"/>
            <w:gridSpan w:val="4"/>
            <w:shd w:val="clear" w:color="auto" w:fill="F7CAAC"/>
          </w:tcPr>
          <w:p w14:paraId="40C1E450" w14:textId="77777777" w:rsidR="00B2050B" w:rsidRDefault="00B2050B" w:rsidP="001A1FDC">
            <w:pPr>
              <w:rPr>
                <w:b/>
              </w:rPr>
            </w:pPr>
            <w:r>
              <w:rPr>
                <w:b/>
              </w:rPr>
              <w:t>do kdy</w:t>
            </w:r>
          </w:p>
        </w:tc>
        <w:tc>
          <w:tcPr>
            <w:tcW w:w="1382" w:type="dxa"/>
            <w:gridSpan w:val="4"/>
          </w:tcPr>
          <w:p w14:paraId="6960B52A" w14:textId="77777777" w:rsidR="00B2050B" w:rsidRDefault="001A1FDC" w:rsidP="001A1FDC">
            <w:r>
              <w:t>N</w:t>
            </w:r>
          </w:p>
        </w:tc>
      </w:tr>
      <w:tr w:rsidR="00B2050B" w14:paraId="37B2D93F" w14:textId="77777777" w:rsidTr="00F94EDA">
        <w:trPr>
          <w:gridAfter w:val="1"/>
          <w:wAfter w:w="179" w:type="dxa"/>
        </w:trPr>
        <w:tc>
          <w:tcPr>
            <w:tcW w:w="4914" w:type="dxa"/>
            <w:gridSpan w:val="7"/>
            <w:shd w:val="clear" w:color="auto" w:fill="F7CAAC"/>
          </w:tcPr>
          <w:p w14:paraId="79EEF243" w14:textId="77777777" w:rsidR="00B2050B" w:rsidRDefault="00B2050B" w:rsidP="001A1FDC">
            <w:pPr>
              <w:rPr>
                <w:b/>
              </w:rPr>
            </w:pPr>
            <w:r>
              <w:rPr>
                <w:b/>
              </w:rPr>
              <w:t>Typ vztahu na součásti VŠ, která uskutečňuje st. program</w:t>
            </w:r>
          </w:p>
        </w:tc>
        <w:tc>
          <w:tcPr>
            <w:tcW w:w="996" w:type="dxa"/>
            <w:gridSpan w:val="4"/>
          </w:tcPr>
          <w:p w14:paraId="5ED0F5E4" w14:textId="77777777" w:rsidR="00B2050B" w:rsidRDefault="001A1FDC" w:rsidP="001A1FDC">
            <w:r>
              <w:t>pp</w:t>
            </w:r>
          </w:p>
        </w:tc>
        <w:tc>
          <w:tcPr>
            <w:tcW w:w="998" w:type="dxa"/>
            <w:gridSpan w:val="2"/>
            <w:shd w:val="clear" w:color="auto" w:fill="F7CAAC"/>
          </w:tcPr>
          <w:p w14:paraId="117607EB" w14:textId="77777777" w:rsidR="00B2050B" w:rsidRDefault="00B2050B" w:rsidP="001A1FDC">
            <w:pPr>
              <w:rPr>
                <w:b/>
              </w:rPr>
            </w:pPr>
            <w:r>
              <w:rPr>
                <w:b/>
              </w:rPr>
              <w:t>rozsah</w:t>
            </w:r>
          </w:p>
        </w:tc>
        <w:tc>
          <w:tcPr>
            <w:tcW w:w="712" w:type="dxa"/>
            <w:gridSpan w:val="2"/>
          </w:tcPr>
          <w:p w14:paraId="781A7EE9" w14:textId="77777777" w:rsidR="00B2050B" w:rsidRDefault="001A1FDC" w:rsidP="001A1FDC">
            <w:r>
              <w:t>40</w:t>
            </w:r>
          </w:p>
        </w:tc>
        <w:tc>
          <w:tcPr>
            <w:tcW w:w="712" w:type="dxa"/>
            <w:gridSpan w:val="4"/>
            <w:shd w:val="clear" w:color="auto" w:fill="F7CAAC"/>
          </w:tcPr>
          <w:p w14:paraId="2B83A7DB" w14:textId="77777777" w:rsidR="00B2050B" w:rsidRDefault="00B2050B" w:rsidP="001A1FDC">
            <w:pPr>
              <w:rPr>
                <w:b/>
              </w:rPr>
            </w:pPr>
            <w:r>
              <w:rPr>
                <w:b/>
              </w:rPr>
              <w:t>do kdy</w:t>
            </w:r>
          </w:p>
        </w:tc>
        <w:tc>
          <w:tcPr>
            <w:tcW w:w="1382" w:type="dxa"/>
            <w:gridSpan w:val="4"/>
          </w:tcPr>
          <w:p w14:paraId="74CB5618" w14:textId="77777777" w:rsidR="00B2050B" w:rsidRDefault="001A1FDC" w:rsidP="001A1FDC">
            <w:r>
              <w:t>N</w:t>
            </w:r>
          </w:p>
        </w:tc>
      </w:tr>
      <w:tr w:rsidR="00B2050B" w14:paraId="55616E37" w14:textId="77777777" w:rsidTr="00F94EDA">
        <w:trPr>
          <w:gridAfter w:val="1"/>
          <w:wAfter w:w="179" w:type="dxa"/>
        </w:trPr>
        <w:tc>
          <w:tcPr>
            <w:tcW w:w="5910" w:type="dxa"/>
            <w:gridSpan w:val="11"/>
            <w:shd w:val="clear" w:color="auto" w:fill="F7CAAC"/>
          </w:tcPr>
          <w:p w14:paraId="6345098C"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6A8C1A85" w14:textId="77777777" w:rsidR="00B2050B" w:rsidRDefault="00B2050B" w:rsidP="00B2050B">
            <w:pPr>
              <w:jc w:val="both"/>
              <w:rPr>
                <w:b/>
              </w:rPr>
            </w:pPr>
            <w:r>
              <w:rPr>
                <w:b/>
              </w:rPr>
              <w:t>typ prac. vztahu</w:t>
            </w:r>
          </w:p>
        </w:tc>
        <w:tc>
          <w:tcPr>
            <w:tcW w:w="2094" w:type="dxa"/>
            <w:gridSpan w:val="8"/>
            <w:shd w:val="clear" w:color="auto" w:fill="F7CAAC"/>
          </w:tcPr>
          <w:p w14:paraId="1BE25847" w14:textId="77777777" w:rsidR="00B2050B" w:rsidRDefault="00B2050B" w:rsidP="00B2050B">
            <w:pPr>
              <w:jc w:val="both"/>
              <w:rPr>
                <w:b/>
              </w:rPr>
            </w:pPr>
            <w:r>
              <w:rPr>
                <w:b/>
              </w:rPr>
              <w:t>rozsah</w:t>
            </w:r>
          </w:p>
        </w:tc>
      </w:tr>
      <w:tr w:rsidR="008322A2" w14:paraId="30463C6D" w14:textId="77777777" w:rsidTr="005F7C7C">
        <w:trPr>
          <w:gridAfter w:val="1"/>
          <w:wAfter w:w="179" w:type="dxa"/>
        </w:trPr>
        <w:tc>
          <w:tcPr>
            <w:tcW w:w="5910" w:type="dxa"/>
            <w:gridSpan w:val="11"/>
            <w:tcBorders>
              <w:top w:val="nil"/>
            </w:tcBorders>
          </w:tcPr>
          <w:p w14:paraId="15CE0654" w14:textId="48455192" w:rsidR="008322A2" w:rsidRDefault="008322A2" w:rsidP="008322A2">
            <w:pPr>
              <w:jc w:val="both"/>
            </w:pPr>
            <w:r w:rsidRPr="003129DB">
              <w:t>Moravská vysoká škola Olomouc</w:t>
            </w:r>
          </w:p>
        </w:tc>
        <w:tc>
          <w:tcPr>
            <w:tcW w:w="1710" w:type="dxa"/>
            <w:gridSpan w:val="4"/>
            <w:tcBorders>
              <w:top w:val="nil"/>
            </w:tcBorders>
          </w:tcPr>
          <w:p w14:paraId="1BD58FE5" w14:textId="7A59809F" w:rsidR="008322A2" w:rsidRDefault="008322A2" w:rsidP="008322A2">
            <w:pPr>
              <w:jc w:val="center"/>
            </w:pPr>
            <w:r>
              <w:t>DPP</w:t>
            </w:r>
          </w:p>
        </w:tc>
        <w:tc>
          <w:tcPr>
            <w:tcW w:w="2094" w:type="dxa"/>
            <w:gridSpan w:val="8"/>
            <w:tcBorders>
              <w:top w:val="nil"/>
            </w:tcBorders>
          </w:tcPr>
          <w:p w14:paraId="6AFE13B0" w14:textId="1017BA2C" w:rsidR="008322A2" w:rsidRDefault="008322A2" w:rsidP="008322A2">
            <w:pPr>
              <w:jc w:val="both"/>
            </w:pPr>
            <w:r>
              <w:t>8 h/t</w:t>
            </w:r>
          </w:p>
        </w:tc>
      </w:tr>
      <w:tr w:rsidR="008D2C5F" w14:paraId="72FB9152" w14:textId="77777777" w:rsidTr="00F94EDA">
        <w:trPr>
          <w:gridAfter w:val="1"/>
          <w:wAfter w:w="179" w:type="dxa"/>
        </w:trPr>
        <w:tc>
          <w:tcPr>
            <w:tcW w:w="5910" w:type="dxa"/>
            <w:gridSpan w:val="11"/>
          </w:tcPr>
          <w:p w14:paraId="1188F43F" w14:textId="54A13554" w:rsidR="008D2C5F" w:rsidRDefault="008D2C5F" w:rsidP="008D2C5F">
            <w:pPr>
              <w:jc w:val="both"/>
            </w:pPr>
          </w:p>
        </w:tc>
        <w:tc>
          <w:tcPr>
            <w:tcW w:w="1710" w:type="dxa"/>
            <w:gridSpan w:val="4"/>
          </w:tcPr>
          <w:p w14:paraId="4E0ED5C6" w14:textId="3AEDECC6" w:rsidR="008D2C5F" w:rsidRDefault="008D2C5F" w:rsidP="008D2C5F">
            <w:pPr>
              <w:jc w:val="both"/>
            </w:pPr>
          </w:p>
        </w:tc>
        <w:tc>
          <w:tcPr>
            <w:tcW w:w="2094" w:type="dxa"/>
            <w:gridSpan w:val="8"/>
          </w:tcPr>
          <w:p w14:paraId="2A2BF24F" w14:textId="794DDB95" w:rsidR="008D2C5F" w:rsidRDefault="008D2C5F" w:rsidP="008D2C5F">
            <w:pPr>
              <w:jc w:val="both"/>
            </w:pPr>
          </w:p>
        </w:tc>
      </w:tr>
      <w:tr w:rsidR="00B2050B" w14:paraId="6199E4BF" w14:textId="77777777" w:rsidTr="00F94EDA">
        <w:trPr>
          <w:gridAfter w:val="1"/>
          <w:wAfter w:w="179" w:type="dxa"/>
        </w:trPr>
        <w:tc>
          <w:tcPr>
            <w:tcW w:w="9714" w:type="dxa"/>
            <w:gridSpan w:val="23"/>
            <w:shd w:val="clear" w:color="auto" w:fill="F7CAAC"/>
          </w:tcPr>
          <w:p w14:paraId="3802E1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3BD8979" w14:textId="77777777" w:rsidTr="00F94EDA">
        <w:trPr>
          <w:gridAfter w:val="1"/>
          <w:wAfter w:w="179" w:type="dxa"/>
          <w:trHeight w:val="419"/>
        </w:trPr>
        <w:tc>
          <w:tcPr>
            <w:tcW w:w="9714" w:type="dxa"/>
            <w:gridSpan w:val="23"/>
            <w:tcBorders>
              <w:top w:val="nil"/>
            </w:tcBorders>
          </w:tcPr>
          <w:p w14:paraId="67E96739" w14:textId="01DA211B" w:rsidR="00B2050B" w:rsidRDefault="003B7826" w:rsidP="00B2050B">
            <w:pPr>
              <w:jc w:val="both"/>
            </w:pPr>
            <w:r>
              <w:t>Business</w:t>
            </w:r>
            <w:r w:rsidR="00F94EDA">
              <w:t xml:space="preserve"> Economics I </w:t>
            </w:r>
            <w:r w:rsidR="00B2050B">
              <w:t>– garant, přednášející (</w:t>
            </w:r>
            <w:r w:rsidR="00D90DB1">
              <w:t xml:space="preserve">100 </w:t>
            </w:r>
            <w:r w:rsidR="00B2050B">
              <w:t>%)</w:t>
            </w:r>
          </w:p>
          <w:p w14:paraId="0029EEDF" w14:textId="77777777" w:rsidR="00B2050B" w:rsidRDefault="00F94EDA" w:rsidP="00B2050B">
            <w:pPr>
              <w:jc w:val="both"/>
            </w:pPr>
            <w:r w:rsidRPr="009A21EF">
              <w:rPr>
                <w:color w:val="000000"/>
                <w:shd w:val="clear" w:color="auto" w:fill="FFFFFF"/>
              </w:rPr>
              <w:t>Bachelor´s Thesis Preparation and Work Placement</w:t>
            </w:r>
            <w:r w:rsidRPr="009A21EF">
              <w:rPr>
                <w:i/>
              </w:rPr>
              <w:t xml:space="preserve"> </w:t>
            </w:r>
            <w:r>
              <w:t xml:space="preserve">- garant </w:t>
            </w:r>
          </w:p>
        </w:tc>
      </w:tr>
      <w:tr w:rsidR="00B2050B" w14:paraId="0422AC7B" w14:textId="77777777" w:rsidTr="00F94EDA">
        <w:trPr>
          <w:gridAfter w:val="1"/>
          <w:wAfter w:w="179" w:type="dxa"/>
        </w:trPr>
        <w:tc>
          <w:tcPr>
            <w:tcW w:w="9714" w:type="dxa"/>
            <w:gridSpan w:val="23"/>
            <w:shd w:val="clear" w:color="auto" w:fill="F7CAAC"/>
          </w:tcPr>
          <w:p w14:paraId="794FC417" w14:textId="77777777" w:rsidR="00B2050B" w:rsidRDefault="00B2050B" w:rsidP="00B2050B">
            <w:pPr>
              <w:jc w:val="both"/>
            </w:pPr>
            <w:r>
              <w:rPr>
                <w:b/>
              </w:rPr>
              <w:t xml:space="preserve">Údaje o vzdělání na VŠ </w:t>
            </w:r>
          </w:p>
        </w:tc>
      </w:tr>
      <w:tr w:rsidR="00B2050B" w:rsidRPr="00E54DBF" w14:paraId="59F0C831" w14:textId="77777777" w:rsidTr="005F7C7C">
        <w:tblPrEx>
          <w:tblLook w:val="0000" w:firstRow="0" w:lastRow="0" w:firstColumn="0" w:lastColumn="0" w:noHBand="0" w:noVBand="0"/>
        </w:tblPrEx>
        <w:trPr>
          <w:gridAfter w:val="1"/>
          <w:wAfter w:w="179" w:type="dxa"/>
          <w:trHeight w:val="285"/>
        </w:trPr>
        <w:tc>
          <w:tcPr>
            <w:tcW w:w="1201" w:type="dxa"/>
            <w:gridSpan w:val="2"/>
            <w:tcBorders>
              <w:bottom w:val="nil"/>
              <w:right w:val="nil"/>
            </w:tcBorders>
            <w:shd w:val="clear" w:color="auto" w:fill="auto"/>
          </w:tcPr>
          <w:p w14:paraId="413FA38E"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2003 – 2009</w:t>
            </w:r>
          </w:p>
        </w:tc>
        <w:tc>
          <w:tcPr>
            <w:tcW w:w="8513" w:type="dxa"/>
            <w:gridSpan w:val="21"/>
            <w:tcBorders>
              <w:left w:val="nil"/>
              <w:bottom w:val="nil"/>
            </w:tcBorders>
            <w:shd w:val="clear" w:color="auto" w:fill="auto"/>
          </w:tcPr>
          <w:p w14:paraId="41725341" w14:textId="77777777" w:rsidR="00B2050B" w:rsidRPr="00EB72EB" w:rsidRDefault="00B2050B" w:rsidP="00B2050B">
            <w:pPr>
              <w:pStyle w:val="Zkladntext"/>
              <w:tabs>
                <w:tab w:val="left" w:pos="2018"/>
              </w:tabs>
              <w:rPr>
                <w:rFonts w:ascii="Times New Roman" w:hAnsi="Times New Roman"/>
                <w:i w:val="0"/>
                <w:sz w:val="20"/>
              </w:rPr>
            </w:pPr>
            <w:r w:rsidRPr="00EB72EB">
              <w:rPr>
                <w:rFonts w:ascii="Times New Roman" w:hAnsi="Times New Roman"/>
                <w:i w:val="0"/>
                <w:sz w:val="20"/>
              </w:rPr>
              <w:t>Univerzita Tomáš Bati ve Zlíně, obor Management a ekonomika (Ph.D.)</w:t>
            </w:r>
          </w:p>
        </w:tc>
      </w:tr>
      <w:tr w:rsidR="00B2050B" w:rsidRPr="00E54DBF" w14:paraId="43084E3A" w14:textId="77777777" w:rsidTr="005F7C7C">
        <w:tblPrEx>
          <w:tblLook w:val="0000" w:firstRow="0" w:lastRow="0" w:firstColumn="0" w:lastColumn="0" w:noHBand="0" w:noVBand="0"/>
        </w:tblPrEx>
        <w:trPr>
          <w:gridAfter w:val="1"/>
          <w:wAfter w:w="179" w:type="dxa"/>
          <w:trHeight w:val="254"/>
        </w:trPr>
        <w:tc>
          <w:tcPr>
            <w:tcW w:w="1201" w:type="dxa"/>
            <w:gridSpan w:val="2"/>
            <w:tcBorders>
              <w:top w:val="nil"/>
              <w:bottom w:val="dotted" w:sz="4" w:space="0" w:color="auto"/>
              <w:right w:val="nil"/>
            </w:tcBorders>
            <w:shd w:val="clear" w:color="auto" w:fill="auto"/>
          </w:tcPr>
          <w:p w14:paraId="053CE901"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1998 – 2003</w:t>
            </w:r>
          </w:p>
        </w:tc>
        <w:tc>
          <w:tcPr>
            <w:tcW w:w="8513" w:type="dxa"/>
            <w:gridSpan w:val="21"/>
            <w:tcBorders>
              <w:top w:val="nil"/>
              <w:left w:val="nil"/>
              <w:bottom w:val="dotted" w:sz="4" w:space="0" w:color="auto"/>
            </w:tcBorders>
            <w:shd w:val="clear" w:color="auto" w:fill="auto"/>
          </w:tcPr>
          <w:p w14:paraId="0CC37FBE" w14:textId="77777777" w:rsidR="00B2050B" w:rsidRPr="00EB72EB" w:rsidRDefault="00B2050B" w:rsidP="00B2050B">
            <w:pPr>
              <w:pStyle w:val="Zkladntext"/>
              <w:tabs>
                <w:tab w:val="left" w:pos="1658"/>
              </w:tabs>
              <w:rPr>
                <w:rFonts w:ascii="Times New Roman" w:hAnsi="Times New Roman"/>
                <w:i w:val="0"/>
                <w:sz w:val="20"/>
              </w:rPr>
            </w:pPr>
            <w:r w:rsidRPr="00EB72EB">
              <w:rPr>
                <w:rFonts w:ascii="Times New Roman" w:hAnsi="Times New Roman"/>
                <w:i w:val="0"/>
                <w:sz w:val="20"/>
              </w:rPr>
              <w:t>Univerzita Tomáš Bati ve Zlíně, obor Management a ekonomika (Bc, Ing.)</w:t>
            </w:r>
          </w:p>
        </w:tc>
      </w:tr>
      <w:tr w:rsidR="00B2050B" w14:paraId="17DF703C" w14:textId="77777777" w:rsidTr="00F94EDA">
        <w:trPr>
          <w:gridAfter w:val="1"/>
          <w:wAfter w:w="179" w:type="dxa"/>
        </w:trPr>
        <w:tc>
          <w:tcPr>
            <w:tcW w:w="9714" w:type="dxa"/>
            <w:gridSpan w:val="23"/>
            <w:shd w:val="clear" w:color="auto" w:fill="F7CAAC"/>
          </w:tcPr>
          <w:p w14:paraId="30ADD55F" w14:textId="77777777" w:rsidR="00B2050B" w:rsidRPr="00EB72EB" w:rsidRDefault="00B2050B" w:rsidP="00B2050B">
            <w:pPr>
              <w:jc w:val="both"/>
              <w:rPr>
                <w:b/>
              </w:rPr>
            </w:pPr>
            <w:r w:rsidRPr="00EB72EB">
              <w:rPr>
                <w:b/>
              </w:rPr>
              <w:t>Údaje o odborném působení od absolvování VŠ</w:t>
            </w:r>
          </w:p>
        </w:tc>
      </w:tr>
      <w:tr w:rsidR="00B2050B" w:rsidRPr="00E54DBF" w14:paraId="40A51D3F" w14:textId="77777777" w:rsidTr="005F7C7C">
        <w:tblPrEx>
          <w:tblLook w:val="0000" w:firstRow="0" w:lastRow="0" w:firstColumn="0" w:lastColumn="0" w:noHBand="0" w:noVBand="0"/>
        </w:tblPrEx>
        <w:trPr>
          <w:gridAfter w:val="1"/>
          <w:wAfter w:w="179" w:type="dxa"/>
          <w:trHeight w:val="123"/>
        </w:trPr>
        <w:tc>
          <w:tcPr>
            <w:tcW w:w="1201" w:type="dxa"/>
            <w:gridSpan w:val="2"/>
            <w:tcBorders>
              <w:bottom w:val="nil"/>
              <w:right w:val="nil"/>
            </w:tcBorders>
          </w:tcPr>
          <w:p w14:paraId="71E175A6" w14:textId="77777777" w:rsidR="00B2050B" w:rsidRPr="00EB72EB" w:rsidRDefault="00B2050B" w:rsidP="00B2050B">
            <w:pPr>
              <w:pStyle w:val="Zkladntext"/>
              <w:rPr>
                <w:rFonts w:ascii="Times New Roman" w:hAnsi="Times New Roman"/>
                <w:i w:val="0"/>
                <w:sz w:val="20"/>
                <w:highlight w:val="yellow"/>
              </w:rPr>
            </w:pPr>
            <w:r w:rsidRPr="00EB72EB">
              <w:rPr>
                <w:rFonts w:ascii="Times New Roman" w:hAnsi="Times New Roman"/>
                <w:i w:val="0"/>
                <w:sz w:val="20"/>
              </w:rPr>
              <w:t>2006 - dosud</w:t>
            </w:r>
          </w:p>
        </w:tc>
        <w:tc>
          <w:tcPr>
            <w:tcW w:w="8513" w:type="dxa"/>
            <w:gridSpan w:val="21"/>
            <w:tcBorders>
              <w:left w:val="nil"/>
              <w:bottom w:val="nil"/>
            </w:tcBorders>
          </w:tcPr>
          <w:p w14:paraId="716B68EC" w14:textId="77777777" w:rsidR="00B2050B" w:rsidRPr="00EB72EB" w:rsidRDefault="00B2050B" w:rsidP="00B2050B">
            <w:pPr>
              <w:jc w:val="both"/>
              <w:rPr>
                <w:highlight w:val="yellow"/>
              </w:rPr>
            </w:pPr>
            <w:r w:rsidRPr="00EB72EB">
              <w:t>Univerzita Tomáše Bati ve Zlíně, Fakulta managementu a ekonomiky, akademický pracovník, odborný asistent, ředitel ústavu Podnikové ekonomiky (od 2016)</w:t>
            </w:r>
          </w:p>
        </w:tc>
      </w:tr>
      <w:tr w:rsidR="00B2050B" w:rsidRPr="00E54DBF" w14:paraId="138C8BA9" w14:textId="77777777" w:rsidTr="005F7C7C">
        <w:tblPrEx>
          <w:tblLook w:val="0000" w:firstRow="0" w:lastRow="0" w:firstColumn="0" w:lastColumn="0" w:noHBand="0" w:noVBand="0"/>
        </w:tblPrEx>
        <w:trPr>
          <w:gridAfter w:val="1"/>
          <w:wAfter w:w="179" w:type="dxa"/>
          <w:trHeight w:val="135"/>
        </w:trPr>
        <w:tc>
          <w:tcPr>
            <w:tcW w:w="1201" w:type="dxa"/>
            <w:gridSpan w:val="2"/>
            <w:tcBorders>
              <w:top w:val="nil"/>
              <w:bottom w:val="dotted" w:sz="4" w:space="0" w:color="auto"/>
              <w:right w:val="nil"/>
            </w:tcBorders>
          </w:tcPr>
          <w:p w14:paraId="195FC8F0"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2011 - dosud</w:t>
            </w:r>
          </w:p>
        </w:tc>
        <w:tc>
          <w:tcPr>
            <w:tcW w:w="8513" w:type="dxa"/>
            <w:gridSpan w:val="21"/>
            <w:tcBorders>
              <w:top w:val="nil"/>
              <w:left w:val="nil"/>
              <w:bottom w:val="dotted" w:sz="4" w:space="0" w:color="auto"/>
            </w:tcBorders>
          </w:tcPr>
          <w:p w14:paraId="0AAC6ADE" w14:textId="77777777" w:rsidR="00B2050B" w:rsidRPr="00EB72EB" w:rsidRDefault="00B2050B" w:rsidP="00B2050B">
            <w:pPr>
              <w:jc w:val="both"/>
            </w:pPr>
            <w:r w:rsidRPr="00EB72EB">
              <w:t>Moravská vysoká škola Olomouc, Ústav podnikové ekonomiky, akademický pracovník, odborný asistent</w:t>
            </w:r>
          </w:p>
        </w:tc>
      </w:tr>
      <w:tr w:rsidR="00B2050B" w14:paraId="6F86DA69" w14:textId="77777777" w:rsidTr="00F94EDA">
        <w:trPr>
          <w:gridAfter w:val="1"/>
          <w:wAfter w:w="179" w:type="dxa"/>
          <w:trHeight w:val="250"/>
        </w:trPr>
        <w:tc>
          <w:tcPr>
            <w:tcW w:w="9714" w:type="dxa"/>
            <w:gridSpan w:val="23"/>
            <w:shd w:val="clear" w:color="auto" w:fill="F7CAAC"/>
          </w:tcPr>
          <w:p w14:paraId="11D6910A" w14:textId="77777777" w:rsidR="00B2050B" w:rsidRDefault="00B2050B" w:rsidP="00B2050B">
            <w:pPr>
              <w:jc w:val="both"/>
            </w:pPr>
            <w:r>
              <w:rPr>
                <w:b/>
              </w:rPr>
              <w:t>Zkušenosti s vedením kvalifikačních a rigorózních prací</w:t>
            </w:r>
          </w:p>
        </w:tc>
      </w:tr>
      <w:tr w:rsidR="00B2050B" w14:paraId="7E2BBF50" w14:textId="77777777" w:rsidTr="001A1FDC">
        <w:trPr>
          <w:gridAfter w:val="1"/>
          <w:wAfter w:w="179" w:type="dxa"/>
          <w:trHeight w:val="168"/>
        </w:trPr>
        <w:tc>
          <w:tcPr>
            <w:tcW w:w="9714" w:type="dxa"/>
            <w:gridSpan w:val="23"/>
          </w:tcPr>
          <w:p w14:paraId="0398D2F4" w14:textId="77777777" w:rsidR="008322A2" w:rsidRDefault="008322A2" w:rsidP="008322A2">
            <w:pPr>
              <w:jc w:val="both"/>
            </w:pPr>
            <w:r>
              <w:t xml:space="preserve">Počet vedených bakalářských prací – 50 </w:t>
            </w:r>
          </w:p>
          <w:p w14:paraId="2375EDAD" w14:textId="18E18C9F" w:rsidR="00B2050B" w:rsidRDefault="008322A2" w:rsidP="008322A2">
            <w:pPr>
              <w:jc w:val="both"/>
            </w:pPr>
            <w:r>
              <w:t>Počet vedených diplomových prací – 90</w:t>
            </w:r>
          </w:p>
        </w:tc>
      </w:tr>
      <w:tr w:rsidR="00B2050B" w14:paraId="662D6DA7" w14:textId="77777777" w:rsidTr="00F94EDA">
        <w:trPr>
          <w:gridAfter w:val="1"/>
          <w:wAfter w:w="179" w:type="dxa"/>
          <w:cantSplit/>
        </w:trPr>
        <w:tc>
          <w:tcPr>
            <w:tcW w:w="3186" w:type="dxa"/>
            <w:gridSpan w:val="5"/>
            <w:tcBorders>
              <w:top w:val="single" w:sz="12" w:space="0" w:color="auto"/>
            </w:tcBorders>
            <w:shd w:val="clear" w:color="auto" w:fill="F7CAAC"/>
          </w:tcPr>
          <w:p w14:paraId="6F576C7A"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07E96D73" w14:textId="77777777" w:rsidR="00B2050B" w:rsidRDefault="00B2050B" w:rsidP="00B2050B">
            <w:pPr>
              <w:jc w:val="both"/>
            </w:pPr>
            <w:r>
              <w:rPr>
                <w:b/>
              </w:rPr>
              <w:t>Rok udělení hodnosti</w:t>
            </w:r>
          </w:p>
        </w:tc>
        <w:tc>
          <w:tcPr>
            <w:tcW w:w="2257" w:type="dxa"/>
            <w:gridSpan w:val="7"/>
            <w:tcBorders>
              <w:top w:val="single" w:sz="12" w:space="0" w:color="auto"/>
              <w:right w:val="single" w:sz="12" w:space="0" w:color="auto"/>
            </w:tcBorders>
            <w:shd w:val="clear" w:color="auto" w:fill="F7CAAC"/>
          </w:tcPr>
          <w:p w14:paraId="21188243" w14:textId="77777777" w:rsidR="00B2050B" w:rsidRDefault="00B2050B" w:rsidP="00B2050B">
            <w:pPr>
              <w:jc w:val="both"/>
            </w:pPr>
            <w:r>
              <w:rPr>
                <w:b/>
              </w:rPr>
              <w:t>Řízení konáno na VŠ</w:t>
            </w:r>
          </w:p>
        </w:tc>
        <w:tc>
          <w:tcPr>
            <w:tcW w:w="2017" w:type="dxa"/>
            <w:gridSpan w:val="7"/>
            <w:tcBorders>
              <w:top w:val="single" w:sz="12" w:space="0" w:color="auto"/>
              <w:left w:val="single" w:sz="12" w:space="0" w:color="auto"/>
            </w:tcBorders>
            <w:shd w:val="clear" w:color="auto" w:fill="F7CAAC"/>
          </w:tcPr>
          <w:p w14:paraId="444A01A2" w14:textId="77777777" w:rsidR="00B2050B" w:rsidRDefault="00B2050B" w:rsidP="00B2050B">
            <w:pPr>
              <w:jc w:val="both"/>
              <w:rPr>
                <w:b/>
              </w:rPr>
            </w:pPr>
            <w:r>
              <w:rPr>
                <w:b/>
              </w:rPr>
              <w:t>Ohlasy publikací</w:t>
            </w:r>
          </w:p>
        </w:tc>
      </w:tr>
      <w:tr w:rsidR="00B2050B" w14:paraId="41EDDE0C" w14:textId="77777777" w:rsidTr="00F94EDA">
        <w:trPr>
          <w:gridAfter w:val="1"/>
          <w:wAfter w:w="179" w:type="dxa"/>
          <w:cantSplit/>
        </w:trPr>
        <w:tc>
          <w:tcPr>
            <w:tcW w:w="3186" w:type="dxa"/>
            <w:gridSpan w:val="5"/>
          </w:tcPr>
          <w:p w14:paraId="77D49CA5" w14:textId="08DC54C7" w:rsidR="00B2050B" w:rsidRDefault="005255E7" w:rsidP="00B2050B">
            <w:pPr>
              <w:jc w:val="center"/>
            </w:pPr>
            <w:r>
              <w:t>Ekonomika a management podniku</w:t>
            </w:r>
          </w:p>
        </w:tc>
        <w:tc>
          <w:tcPr>
            <w:tcW w:w="2254" w:type="dxa"/>
            <w:gridSpan w:val="4"/>
          </w:tcPr>
          <w:p w14:paraId="328A653F" w14:textId="7CC8DA32" w:rsidR="00B2050B" w:rsidRDefault="005255E7" w:rsidP="00B2050B">
            <w:pPr>
              <w:jc w:val="center"/>
            </w:pPr>
            <w:r>
              <w:t>2019</w:t>
            </w:r>
          </w:p>
        </w:tc>
        <w:tc>
          <w:tcPr>
            <w:tcW w:w="2257" w:type="dxa"/>
            <w:gridSpan w:val="7"/>
            <w:tcBorders>
              <w:right w:val="single" w:sz="12" w:space="0" w:color="auto"/>
            </w:tcBorders>
          </w:tcPr>
          <w:p w14:paraId="025AECBF" w14:textId="483F3932" w:rsidR="00B2050B" w:rsidRDefault="005255E7" w:rsidP="00B2050B">
            <w:pPr>
              <w:jc w:val="center"/>
            </w:pPr>
            <w:r>
              <w:t>UTB ve Zlíně</w:t>
            </w:r>
          </w:p>
        </w:tc>
        <w:tc>
          <w:tcPr>
            <w:tcW w:w="635" w:type="dxa"/>
            <w:gridSpan w:val="3"/>
            <w:tcBorders>
              <w:left w:val="single" w:sz="12" w:space="0" w:color="auto"/>
            </w:tcBorders>
            <w:shd w:val="clear" w:color="auto" w:fill="F7CAAC"/>
          </w:tcPr>
          <w:p w14:paraId="7538FA1B" w14:textId="77777777" w:rsidR="00B2050B" w:rsidRDefault="00B2050B" w:rsidP="00B2050B">
            <w:pPr>
              <w:jc w:val="both"/>
            </w:pPr>
            <w:r>
              <w:rPr>
                <w:b/>
              </w:rPr>
              <w:t>WOS</w:t>
            </w:r>
          </w:p>
        </w:tc>
        <w:tc>
          <w:tcPr>
            <w:tcW w:w="696" w:type="dxa"/>
            <w:gridSpan w:val="2"/>
            <w:shd w:val="clear" w:color="auto" w:fill="F7CAAC"/>
          </w:tcPr>
          <w:p w14:paraId="25DFC9C9" w14:textId="77777777" w:rsidR="00B2050B" w:rsidRDefault="00B2050B" w:rsidP="00B2050B">
            <w:pPr>
              <w:jc w:val="both"/>
              <w:rPr>
                <w:sz w:val="18"/>
              </w:rPr>
            </w:pPr>
            <w:r>
              <w:rPr>
                <w:b/>
                <w:sz w:val="18"/>
              </w:rPr>
              <w:t>Scopus</w:t>
            </w:r>
          </w:p>
        </w:tc>
        <w:tc>
          <w:tcPr>
            <w:tcW w:w="686" w:type="dxa"/>
            <w:gridSpan w:val="2"/>
            <w:shd w:val="clear" w:color="auto" w:fill="F7CAAC"/>
          </w:tcPr>
          <w:p w14:paraId="154CE4B0" w14:textId="77777777" w:rsidR="00B2050B" w:rsidRDefault="00B2050B" w:rsidP="00B2050B">
            <w:pPr>
              <w:jc w:val="both"/>
            </w:pPr>
            <w:r>
              <w:rPr>
                <w:b/>
                <w:sz w:val="18"/>
              </w:rPr>
              <w:t>ostatní</w:t>
            </w:r>
          </w:p>
        </w:tc>
      </w:tr>
      <w:tr w:rsidR="00B2050B" w14:paraId="35367B41" w14:textId="77777777" w:rsidTr="00F94EDA">
        <w:trPr>
          <w:gridAfter w:val="1"/>
          <w:wAfter w:w="179" w:type="dxa"/>
          <w:cantSplit/>
          <w:trHeight w:val="70"/>
        </w:trPr>
        <w:tc>
          <w:tcPr>
            <w:tcW w:w="3186" w:type="dxa"/>
            <w:gridSpan w:val="5"/>
            <w:shd w:val="clear" w:color="auto" w:fill="F7CAAC"/>
          </w:tcPr>
          <w:p w14:paraId="5D6C4F58" w14:textId="77777777" w:rsidR="00B2050B" w:rsidRDefault="00B2050B" w:rsidP="00B2050B">
            <w:pPr>
              <w:jc w:val="both"/>
            </w:pPr>
            <w:r>
              <w:rPr>
                <w:b/>
              </w:rPr>
              <w:t>Obor jmenovacího řízení</w:t>
            </w:r>
          </w:p>
        </w:tc>
        <w:tc>
          <w:tcPr>
            <w:tcW w:w="2254" w:type="dxa"/>
            <w:gridSpan w:val="4"/>
            <w:shd w:val="clear" w:color="auto" w:fill="F7CAAC"/>
          </w:tcPr>
          <w:p w14:paraId="1F2CCCC5" w14:textId="77777777" w:rsidR="00B2050B" w:rsidRDefault="00B2050B" w:rsidP="00B2050B">
            <w:pPr>
              <w:jc w:val="both"/>
            </w:pPr>
            <w:r>
              <w:rPr>
                <w:b/>
              </w:rPr>
              <w:t>Rok udělení hodnosti (Ph.D.)</w:t>
            </w:r>
          </w:p>
        </w:tc>
        <w:tc>
          <w:tcPr>
            <w:tcW w:w="2257" w:type="dxa"/>
            <w:gridSpan w:val="7"/>
            <w:tcBorders>
              <w:right w:val="single" w:sz="12" w:space="0" w:color="auto"/>
            </w:tcBorders>
            <w:shd w:val="clear" w:color="auto" w:fill="F7CAAC"/>
          </w:tcPr>
          <w:p w14:paraId="14B86754" w14:textId="77777777" w:rsidR="00B2050B" w:rsidRDefault="00B2050B" w:rsidP="00B2050B">
            <w:pPr>
              <w:jc w:val="both"/>
            </w:pPr>
            <w:r>
              <w:rPr>
                <w:b/>
              </w:rPr>
              <w:t>Řízení konáno na VŠ</w:t>
            </w:r>
          </w:p>
        </w:tc>
        <w:tc>
          <w:tcPr>
            <w:tcW w:w="635" w:type="dxa"/>
            <w:gridSpan w:val="3"/>
            <w:vMerge w:val="restart"/>
            <w:tcBorders>
              <w:left w:val="single" w:sz="12" w:space="0" w:color="auto"/>
            </w:tcBorders>
          </w:tcPr>
          <w:p w14:paraId="0160B91E" w14:textId="4F9574FA" w:rsidR="00B2050B" w:rsidRDefault="006E06C9" w:rsidP="00B2050B">
            <w:pPr>
              <w:jc w:val="center"/>
              <w:rPr>
                <w:b/>
              </w:rPr>
            </w:pPr>
            <w:r>
              <w:rPr>
                <w:b/>
              </w:rPr>
              <w:t>36</w:t>
            </w:r>
          </w:p>
        </w:tc>
        <w:tc>
          <w:tcPr>
            <w:tcW w:w="696" w:type="dxa"/>
            <w:gridSpan w:val="2"/>
            <w:vMerge w:val="restart"/>
          </w:tcPr>
          <w:p w14:paraId="76AA5ED4" w14:textId="60459C46" w:rsidR="00B2050B" w:rsidRDefault="008322A2" w:rsidP="00B2050B">
            <w:pPr>
              <w:jc w:val="center"/>
              <w:rPr>
                <w:b/>
              </w:rPr>
            </w:pPr>
            <w:r>
              <w:rPr>
                <w:b/>
              </w:rPr>
              <w:t>77</w:t>
            </w:r>
          </w:p>
        </w:tc>
        <w:tc>
          <w:tcPr>
            <w:tcW w:w="686" w:type="dxa"/>
            <w:gridSpan w:val="2"/>
            <w:vMerge w:val="restart"/>
          </w:tcPr>
          <w:p w14:paraId="0104EE4C" w14:textId="698921EA" w:rsidR="00B2050B" w:rsidRPr="008132EC" w:rsidRDefault="008322A2" w:rsidP="00B2050B">
            <w:pPr>
              <w:jc w:val="center"/>
            </w:pPr>
            <w:r>
              <w:t>0</w:t>
            </w:r>
          </w:p>
        </w:tc>
      </w:tr>
      <w:tr w:rsidR="00B2050B" w14:paraId="75D51998" w14:textId="77777777" w:rsidTr="00F94EDA">
        <w:trPr>
          <w:gridAfter w:val="1"/>
          <w:wAfter w:w="179" w:type="dxa"/>
          <w:trHeight w:val="205"/>
        </w:trPr>
        <w:tc>
          <w:tcPr>
            <w:tcW w:w="3186" w:type="dxa"/>
            <w:gridSpan w:val="5"/>
          </w:tcPr>
          <w:p w14:paraId="06233573" w14:textId="77777777" w:rsidR="00B2050B" w:rsidRDefault="00B2050B" w:rsidP="00B2050B">
            <w:pPr>
              <w:jc w:val="center"/>
            </w:pPr>
          </w:p>
        </w:tc>
        <w:tc>
          <w:tcPr>
            <w:tcW w:w="2254" w:type="dxa"/>
            <w:gridSpan w:val="4"/>
          </w:tcPr>
          <w:p w14:paraId="0FC62AAD" w14:textId="77777777" w:rsidR="00B2050B" w:rsidRDefault="00B2050B" w:rsidP="00B2050B">
            <w:pPr>
              <w:jc w:val="center"/>
            </w:pPr>
          </w:p>
        </w:tc>
        <w:tc>
          <w:tcPr>
            <w:tcW w:w="2257" w:type="dxa"/>
            <w:gridSpan w:val="7"/>
            <w:tcBorders>
              <w:right w:val="single" w:sz="12" w:space="0" w:color="auto"/>
            </w:tcBorders>
          </w:tcPr>
          <w:p w14:paraId="405FD8EC" w14:textId="77777777" w:rsidR="00B2050B" w:rsidRDefault="00B2050B" w:rsidP="00B2050B">
            <w:pPr>
              <w:jc w:val="center"/>
            </w:pPr>
          </w:p>
        </w:tc>
        <w:tc>
          <w:tcPr>
            <w:tcW w:w="635" w:type="dxa"/>
            <w:gridSpan w:val="3"/>
            <w:vMerge/>
            <w:tcBorders>
              <w:left w:val="single" w:sz="12" w:space="0" w:color="auto"/>
            </w:tcBorders>
            <w:vAlign w:val="center"/>
          </w:tcPr>
          <w:p w14:paraId="38119C0E" w14:textId="77777777" w:rsidR="00B2050B" w:rsidRDefault="00B2050B" w:rsidP="00B2050B">
            <w:pPr>
              <w:rPr>
                <w:b/>
              </w:rPr>
            </w:pPr>
          </w:p>
        </w:tc>
        <w:tc>
          <w:tcPr>
            <w:tcW w:w="696" w:type="dxa"/>
            <w:gridSpan w:val="2"/>
            <w:vMerge/>
            <w:vAlign w:val="center"/>
          </w:tcPr>
          <w:p w14:paraId="169C9DCE" w14:textId="77777777" w:rsidR="00B2050B" w:rsidRDefault="00B2050B" w:rsidP="00B2050B">
            <w:pPr>
              <w:rPr>
                <w:b/>
              </w:rPr>
            </w:pPr>
          </w:p>
        </w:tc>
        <w:tc>
          <w:tcPr>
            <w:tcW w:w="686" w:type="dxa"/>
            <w:gridSpan w:val="2"/>
            <w:vMerge/>
            <w:vAlign w:val="center"/>
          </w:tcPr>
          <w:p w14:paraId="115E9DB6" w14:textId="77777777" w:rsidR="00B2050B" w:rsidRDefault="00B2050B" w:rsidP="00B2050B">
            <w:pPr>
              <w:rPr>
                <w:b/>
              </w:rPr>
            </w:pPr>
          </w:p>
        </w:tc>
      </w:tr>
      <w:tr w:rsidR="00B2050B" w14:paraId="42D6CABA" w14:textId="77777777" w:rsidTr="00F94EDA">
        <w:trPr>
          <w:gridAfter w:val="1"/>
          <w:wAfter w:w="179" w:type="dxa"/>
        </w:trPr>
        <w:tc>
          <w:tcPr>
            <w:tcW w:w="9714" w:type="dxa"/>
            <w:gridSpan w:val="23"/>
            <w:shd w:val="clear" w:color="auto" w:fill="F7CAAC"/>
          </w:tcPr>
          <w:p w14:paraId="0B43CB31"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9744C84" w14:textId="77777777" w:rsidTr="00F94EDA">
        <w:trPr>
          <w:gridAfter w:val="1"/>
          <w:wAfter w:w="179" w:type="dxa"/>
          <w:trHeight w:val="283"/>
        </w:trPr>
        <w:tc>
          <w:tcPr>
            <w:tcW w:w="9714" w:type="dxa"/>
            <w:gridSpan w:val="23"/>
          </w:tcPr>
          <w:p w14:paraId="55C10287" w14:textId="77777777" w:rsidR="008322A2" w:rsidRDefault="008322A2" w:rsidP="008322A2">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688AE50F" w14:textId="77777777" w:rsidR="008322A2" w:rsidRPr="009A269C" w:rsidRDefault="008322A2" w:rsidP="008322A2">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33825F7E"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31" w:history="1">
              <w:r w:rsidRPr="00DA4FD6">
                <w:rPr>
                  <w:rStyle w:val="Hypertextovodkaz"/>
                  <w:rFonts w:ascii="Times New Roman" w:hAnsi="Times New Roman"/>
                  <w:color w:val="auto"/>
                  <w:u w:val="none"/>
                </w:rPr>
                <w:t>https://doi.org/10.21003/ea.V166-20</w:t>
              </w:r>
            </w:hyperlink>
            <w:r w:rsidRPr="00DA4FD6">
              <w:rPr>
                <w:rStyle w:val="Hypertextovodkaz"/>
                <w:rFonts w:ascii="Times New Roman" w:hAnsi="Times New Roman"/>
                <w:color w:val="auto"/>
                <w:u w:val="none"/>
              </w:rPr>
              <w:t xml:space="preserve"> (35%).</w:t>
            </w:r>
            <w:r w:rsidRPr="009A269C">
              <w:rPr>
                <w:rFonts w:ascii="Times New Roman" w:eastAsia="Times New Roman" w:hAnsi="Times New Roman" w:cs="Times New Roman"/>
                <w:i/>
                <w:color w:val="auto"/>
              </w:rPr>
              <w:t xml:space="preserve"> </w:t>
            </w:r>
          </w:p>
          <w:p w14:paraId="2B9645F5"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3F069209" w14:textId="77777777" w:rsidR="008322A2" w:rsidRPr="009A269C" w:rsidRDefault="008322A2" w:rsidP="008322A2">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7A1D286D" w14:textId="77777777" w:rsidR="008322A2" w:rsidRPr="009A269C" w:rsidRDefault="008322A2" w:rsidP="008322A2">
            <w:pPr>
              <w:jc w:val="both"/>
              <w:rPr>
                <w:rStyle w:val="Hypertextovodkaz"/>
                <w:lang w:val="en-US"/>
              </w:rPr>
            </w:pPr>
            <w:r w:rsidRPr="00E66B0B">
              <w:rPr>
                <w:i/>
              </w:rPr>
              <w:t>Přehled projektové činnosti:</w:t>
            </w:r>
          </w:p>
          <w:p w14:paraId="4BA4D08A" w14:textId="77777777" w:rsidR="008322A2" w:rsidRPr="009A269C" w:rsidRDefault="008322A2" w:rsidP="008322A2">
            <w:pPr>
              <w:jc w:val="both"/>
            </w:pPr>
            <w:r w:rsidRPr="009A269C">
              <w:t>Ministerstvo zdravotnictví ČR NT 12235 Aplikace moderních kalkulačních metod pro účely optimalizace nákladů ve zdravotnictví 2011-2013 (člen řešitelského týmu).</w:t>
            </w:r>
          </w:p>
          <w:p w14:paraId="0CE10A30" w14:textId="77777777" w:rsidR="008322A2" w:rsidRPr="009A269C" w:rsidRDefault="008322A2" w:rsidP="008322A2">
            <w:pPr>
              <w:jc w:val="both"/>
            </w:pPr>
            <w:r w:rsidRPr="009A269C">
              <w:t>GAČR 14-21654P Variabilita skupin nákladů a její promítnutí v kalkulačním systému ve výrobních firmách 2014-2016 (hlavní řešitel).</w:t>
            </w:r>
          </w:p>
          <w:p w14:paraId="305094ED" w14:textId="77777777" w:rsidR="008322A2" w:rsidRPr="009A269C" w:rsidRDefault="008322A2" w:rsidP="008322A2">
            <w:pPr>
              <w:jc w:val="both"/>
            </w:pPr>
            <w:r w:rsidRPr="009A269C">
              <w:t xml:space="preserve">ERASMUS+ KA2 2016-1-CZ01-KA203-023873 Pilot project: Entrepeneurship education for University students 2016-2018 (člen řešitelského týmu). </w:t>
            </w:r>
          </w:p>
          <w:p w14:paraId="6F19BCFE" w14:textId="1E6E1880" w:rsidR="00B2050B" w:rsidRPr="00FF3F07" w:rsidRDefault="008322A2" w:rsidP="008322A2">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B2050B" w14:paraId="0AECDFB2" w14:textId="77777777" w:rsidTr="00F94EDA">
        <w:trPr>
          <w:gridAfter w:val="1"/>
          <w:wAfter w:w="179" w:type="dxa"/>
          <w:trHeight w:val="218"/>
        </w:trPr>
        <w:tc>
          <w:tcPr>
            <w:tcW w:w="9714" w:type="dxa"/>
            <w:gridSpan w:val="23"/>
            <w:shd w:val="clear" w:color="auto" w:fill="F7CAAC"/>
          </w:tcPr>
          <w:p w14:paraId="0DA841B1" w14:textId="77777777" w:rsidR="00B2050B" w:rsidRDefault="00B2050B" w:rsidP="00B2050B">
            <w:pPr>
              <w:rPr>
                <w:b/>
              </w:rPr>
            </w:pPr>
            <w:r>
              <w:rPr>
                <w:b/>
              </w:rPr>
              <w:t>Působení v zahraničí</w:t>
            </w:r>
          </w:p>
        </w:tc>
      </w:tr>
      <w:tr w:rsidR="00B2050B" w14:paraId="288E531C" w14:textId="77777777" w:rsidTr="00F94EDA">
        <w:trPr>
          <w:gridAfter w:val="1"/>
          <w:wAfter w:w="179" w:type="dxa"/>
          <w:trHeight w:val="70"/>
        </w:trPr>
        <w:tc>
          <w:tcPr>
            <w:tcW w:w="9714" w:type="dxa"/>
            <w:gridSpan w:val="23"/>
          </w:tcPr>
          <w:p w14:paraId="3C4E7293" w14:textId="77777777" w:rsidR="00B2050B" w:rsidRPr="008132EC" w:rsidRDefault="00B2050B" w:rsidP="00B2050B"/>
        </w:tc>
      </w:tr>
      <w:tr w:rsidR="00B2050B" w14:paraId="58FB6A5C" w14:textId="77777777" w:rsidTr="00F94EDA">
        <w:trPr>
          <w:gridAfter w:val="1"/>
          <w:wAfter w:w="179" w:type="dxa"/>
          <w:cantSplit/>
          <w:trHeight w:val="141"/>
        </w:trPr>
        <w:tc>
          <w:tcPr>
            <w:tcW w:w="2563" w:type="dxa"/>
            <w:gridSpan w:val="4"/>
            <w:shd w:val="clear" w:color="auto" w:fill="F7CAAC"/>
          </w:tcPr>
          <w:p w14:paraId="77172D9D" w14:textId="77777777" w:rsidR="00B2050B" w:rsidRDefault="00B2050B" w:rsidP="00B2050B">
            <w:pPr>
              <w:jc w:val="both"/>
              <w:rPr>
                <w:b/>
              </w:rPr>
            </w:pPr>
            <w:r>
              <w:rPr>
                <w:b/>
              </w:rPr>
              <w:t xml:space="preserve">Podpis </w:t>
            </w:r>
          </w:p>
        </w:tc>
        <w:tc>
          <w:tcPr>
            <w:tcW w:w="4345" w:type="dxa"/>
            <w:gridSpan w:val="9"/>
          </w:tcPr>
          <w:p w14:paraId="4F3DD513" w14:textId="77777777" w:rsidR="00B2050B" w:rsidRDefault="00B2050B" w:rsidP="00B2050B">
            <w:pPr>
              <w:jc w:val="both"/>
            </w:pPr>
          </w:p>
        </w:tc>
        <w:tc>
          <w:tcPr>
            <w:tcW w:w="789" w:type="dxa"/>
            <w:gridSpan w:val="3"/>
            <w:shd w:val="clear" w:color="auto" w:fill="F7CAAC"/>
          </w:tcPr>
          <w:p w14:paraId="12240941" w14:textId="77777777" w:rsidR="00B2050B" w:rsidRDefault="00B2050B" w:rsidP="00B2050B">
            <w:pPr>
              <w:jc w:val="both"/>
            </w:pPr>
            <w:r>
              <w:rPr>
                <w:b/>
              </w:rPr>
              <w:t>datum</w:t>
            </w:r>
          </w:p>
        </w:tc>
        <w:tc>
          <w:tcPr>
            <w:tcW w:w="2017" w:type="dxa"/>
            <w:gridSpan w:val="7"/>
          </w:tcPr>
          <w:p w14:paraId="0B83C3CE" w14:textId="77777777" w:rsidR="00B2050B" w:rsidRDefault="00B2050B" w:rsidP="00B2050B">
            <w:pPr>
              <w:jc w:val="both"/>
            </w:pPr>
          </w:p>
        </w:tc>
      </w:tr>
      <w:tr w:rsidR="00B2050B" w14:paraId="7A841727" w14:textId="77777777" w:rsidTr="00F94EDA">
        <w:trPr>
          <w:gridBefore w:val="1"/>
          <w:wBefore w:w="34" w:type="dxa"/>
        </w:trPr>
        <w:tc>
          <w:tcPr>
            <w:tcW w:w="9859" w:type="dxa"/>
            <w:gridSpan w:val="23"/>
            <w:tcBorders>
              <w:bottom w:val="double" w:sz="4" w:space="0" w:color="auto"/>
            </w:tcBorders>
            <w:shd w:val="clear" w:color="auto" w:fill="BDD6EE"/>
          </w:tcPr>
          <w:p w14:paraId="402C31ED" w14:textId="77777777" w:rsidR="00B2050B" w:rsidRDefault="00B2050B" w:rsidP="00B2050B">
            <w:pPr>
              <w:jc w:val="both"/>
              <w:rPr>
                <w:b/>
                <w:sz w:val="28"/>
              </w:rPr>
            </w:pPr>
            <w:r>
              <w:rPr>
                <w:b/>
                <w:sz w:val="28"/>
              </w:rPr>
              <w:lastRenderedPageBreak/>
              <w:t>C-I – Personální zabezpečení</w:t>
            </w:r>
          </w:p>
        </w:tc>
      </w:tr>
      <w:tr w:rsidR="00B2050B" w14:paraId="39709C80" w14:textId="77777777" w:rsidTr="00F94EDA">
        <w:trPr>
          <w:gridBefore w:val="1"/>
          <w:wBefore w:w="34" w:type="dxa"/>
        </w:trPr>
        <w:tc>
          <w:tcPr>
            <w:tcW w:w="2518" w:type="dxa"/>
            <w:gridSpan w:val="2"/>
            <w:tcBorders>
              <w:top w:val="double" w:sz="4" w:space="0" w:color="auto"/>
            </w:tcBorders>
            <w:shd w:val="clear" w:color="auto" w:fill="F7CAAC"/>
          </w:tcPr>
          <w:p w14:paraId="38792D01" w14:textId="77777777" w:rsidR="00B2050B" w:rsidRDefault="00B2050B" w:rsidP="00B2050B">
            <w:pPr>
              <w:jc w:val="both"/>
              <w:rPr>
                <w:b/>
              </w:rPr>
            </w:pPr>
            <w:r>
              <w:rPr>
                <w:b/>
              </w:rPr>
              <w:t>Vysoká škola</w:t>
            </w:r>
          </w:p>
        </w:tc>
        <w:tc>
          <w:tcPr>
            <w:tcW w:w="7341" w:type="dxa"/>
            <w:gridSpan w:val="21"/>
          </w:tcPr>
          <w:p w14:paraId="1BC04054" w14:textId="77777777" w:rsidR="00B2050B" w:rsidRDefault="00B2050B" w:rsidP="00B2050B">
            <w:pPr>
              <w:jc w:val="both"/>
            </w:pPr>
            <w:r>
              <w:t>Univerzita Tomáše Bati ve Zlíně</w:t>
            </w:r>
          </w:p>
        </w:tc>
      </w:tr>
      <w:tr w:rsidR="00B2050B" w14:paraId="3429BFA5" w14:textId="77777777" w:rsidTr="00F94EDA">
        <w:trPr>
          <w:gridBefore w:val="1"/>
          <w:wBefore w:w="34" w:type="dxa"/>
        </w:trPr>
        <w:tc>
          <w:tcPr>
            <w:tcW w:w="2518" w:type="dxa"/>
            <w:gridSpan w:val="2"/>
            <w:shd w:val="clear" w:color="auto" w:fill="F7CAAC"/>
          </w:tcPr>
          <w:p w14:paraId="3030A701" w14:textId="77777777" w:rsidR="00B2050B" w:rsidRDefault="00B2050B" w:rsidP="00B2050B">
            <w:pPr>
              <w:jc w:val="both"/>
              <w:rPr>
                <w:b/>
              </w:rPr>
            </w:pPr>
            <w:r>
              <w:rPr>
                <w:b/>
              </w:rPr>
              <w:t>Součást vysoké školy</w:t>
            </w:r>
          </w:p>
        </w:tc>
        <w:tc>
          <w:tcPr>
            <w:tcW w:w="7341" w:type="dxa"/>
            <w:gridSpan w:val="21"/>
          </w:tcPr>
          <w:p w14:paraId="5583964C" w14:textId="77777777" w:rsidR="00B2050B" w:rsidRDefault="00B2050B" w:rsidP="00B2050B">
            <w:pPr>
              <w:jc w:val="both"/>
            </w:pPr>
            <w:r>
              <w:t>Fakulta managementu a ekonomiky</w:t>
            </w:r>
          </w:p>
        </w:tc>
      </w:tr>
      <w:tr w:rsidR="00B2050B" w14:paraId="11EA4834" w14:textId="77777777" w:rsidTr="00F94EDA">
        <w:trPr>
          <w:gridBefore w:val="1"/>
          <w:wBefore w:w="34" w:type="dxa"/>
        </w:trPr>
        <w:tc>
          <w:tcPr>
            <w:tcW w:w="2518" w:type="dxa"/>
            <w:gridSpan w:val="2"/>
            <w:shd w:val="clear" w:color="auto" w:fill="F7CAAC"/>
          </w:tcPr>
          <w:p w14:paraId="40A9F535" w14:textId="77777777" w:rsidR="00B2050B" w:rsidRDefault="00B2050B" w:rsidP="00B2050B">
            <w:pPr>
              <w:jc w:val="both"/>
              <w:rPr>
                <w:b/>
              </w:rPr>
            </w:pPr>
            <w:r>
              <w:rPr>
                <w:b/>
              </w:rPr>
              <w:t>Název studijního programu</w:t>
            </w:r>
          </w:p>
        </w:tc>
        <w:tc>
          <w:tcPr>
            <w:tcW w:w="7341" w:type="dxa"/>
            <w:gridSpan w:val="21"/>
          </w:tcPr>
          <w:p w14:paraId="5330CB0B" w14:textId="24CFDB0A" w:rsidR="00B2050B" w:rsidRDefault="00343DC3" w:rsidP="00B2050B">
            <w:pPr>
              <w:jc w:val="both"/>
            </w:pPr>
            <w:r>
              <w:t xml:space="preserve">Economics and Management </w:t>
            </w:r>
          </w:p>
        </w:tc>
      </w:tr>
      <w:tr w:rsidR="00B2050B" w14:paraId="5EBFF46D" w14:textId="77777777" w:rsidTr="00F94EDA">
        <w:trPr>
          <w:gridBefore w:val="1"/>
          <w:wBefore w:w="34" w:type="dxa"/>
        </w:trPr>
        <w:tc>
          <w:tcPr>
            <w:tcW w:w="2518" w:type="dxa"/>
            <w:gridSpan w:val="2"/>
            <w:shd w:val="clear" w:color="auto" w:fill="F7CAAC"/>
          </w:tcPr>
          <w:p w14:paraId="63E0B93F" w14:textId="77777777" w:rsidR="00B2050B" w:rsidRDefault="00B2050B" w:rsidP="00B2050B">
            <w:pPr>
              <w:jc w:val="both"/>
              <w:rPr>
                <w:b/>
              </w:rPr>
            </w:pPr>
            <w:r>
              <w:rPr>
                <w:b/>
              </w:rPr>
              <w:t>Jméno a příjmení</w:t>
            </w:r>
          </w:p>
        </w:tc>
        <w:tc>
          <w:tcPr>
            <w:tcW w:w="4536" w:type="dxa"/>
            <w:gridSpan w:val="11"/>
          </w:tcPr>
          <w:p w14:paraId="3F2F953B" w14:textId="77777777" w:rsidR="00B2050B" w:rsidRDefault="00B2050B" w:rsidP="00B2050B">
            <w:pPr>
              <w:jc w:val="both"/>
            </w:pPr>
            <w:r>
              <w:t>Milana OTRUSINOVÁ</w:t>
            </w:r>
          </w:p>
        </w:tc>
        <w:tc>
          <w:tcPr>
            <w:tcW w:w="709" w:type="dxa"/>
            <w:gridSpan w:val="3"/>
            <w:shd w:val="clear" w:color="auto" w:fill="F7CAAC"/>
          </w:tcPr>
          <w:p w14:paraId="1F7CCF21" w14:textId="77777777" w:rsidR="00B2050B" w:rsidRDefault="00B2050B" w:rsidP="00B2050B">
            <w:pPr>
              <w:jc w:val="both"/>
              <w:rPr>
                <w:b/>
              </w:rPr>
            </w:pPr>
            <w:r>
              <w:rPr>
                <w:b/>
              </w:rPr>
              <w:t>Tituly</w:t>
            </w:r>
          </w:p>
        </w:tc>
        <w:tc>
          <w:tcPr>
            <w:tcW w:w="2096" w:type="dxa"/>
            <w:gridSpan w:val="7"/>
          </w:tcPr>
          <w:p w14:paraId="1222DE89" w14:textId="77777777" w:rsidR="00B2050B" w:rsidRDefault="00B2050B" w:rsidP="00B2050B">
            <w:pPr>
              <w:jc w:val="both"/>
            </w:pPr>
            <w:r>
              <w:t>Ing., Ph.D.</w:t>
            </w:r>
          </w:p>
        </w:tc>
      </w:tr>
      <w:tr w:rsidR="00B2050B" w14:paraId="5781C39B" w14:textId="77777777" w:rsidTr="00F94EDA">
        <w:trPr>
          <w:gridBefore w:val="1"/>
          <w:wBefore w:w="34" w:type="dxa"/>
        </w:trPr>
        <w:tc>
          <w:tcPr>
            <w:tcW w:w="2518" w:type="dxa"/>
            <w:gridSpan w:val="2"/>
            <w:shd w:val="clear" w:color="auto" w:fill="F7CAAC"/>
          </w:tcPr>
          <w:p w14:paraId="0510DE74" w14:textId="77777777" w:rsidR="00B2050B" w:rsidRDefault="00B2050B" w:rsidP="00B2050B">
            <w:pPr>
              <w:jc w:val="both"/>
              <w:rPr>
                <w:b/>
              </w:rPr>
            </w:pPr>
            <w:r>
              <w:rPr>
                <w:b/>
              </w:rPr>
              <w:t>Rok narození</w:t>
            </w:r>
          </w:p>
        </w:tc>
        <w:tc>
          <w:tcPr>
            <w:tcW w:w="829" w:type="dxa"/>
            <w:gridSpan w:val="3"/>
          </w:tcPr>
          <w:p w14:paraId="7332CE58" w14:textId="77777777" w:rsidR="00B2050B" w:rsidRDefault="00B2050B" w:rsidP="00B2050B">
            <w:pPr>
              <w:jc w:val="both"/>
            </w:pPr>
            <w:r>
              <w:t>1962</w:t>
            </w:r>
          </w:p>
        </w:tc>
        <w:tc>
          <w:tcPr>
            <w:tcW w:w="1721" w:type="dxa"/>
            <w:gridSpan w:val="2"/>
            <w:shd w:val="clear" w:color="auto" w:fill="F7CAAC"/>
          </w:tcPr>
          <w:p w14:paraId="7F230DBC" w14:textId="77777777" w:rsidR="00B2050B" w:rsidRDefault="00B2050B" w:rsidP="00B2050B">
            <w:pPr>
              <w:jc w:val="both"/>
              <w:rPr>
                <w:b/>
              </w:rPr>
            </w:pPr>
            <w:r>
              <w:rPr>
                <w:b/>
              </w:rPr>
              <w:t>typ vztahu k VŠ</w:t>
            </w:r>
          </w:p>
        </w:tc>
        <w:tc>
          <w:tcPr>
            <w:tcW w:w="992" w:type="dxa"/>
            <w:gridSpan w:val="4"/>
          </w:tcPr>
          <w:p w14:paraId="7ED2EA97" w14:textId="77777777" w:rsidR="00B2050B" w:rsidRDefault="00B2050B" w:rsidP="00B2050B">
            <w:pPr>
              <w:jc w:val="both"/>
            </w:pPr>
            <w:r>
              <w:t>pp</w:t>
            </w:r>
          </w:p>
        </w:tc>
        <w:tc>
          <w:tcPr>
            <w:tcW w:w="994" w:type="dxa"/>
            <w:gridSpan w:val="2"/>
            <w:shd w:val="clear" w:color="auto" w:fill="F7CAAC"/>
          </w:tcPr>
          <w:p w14:paraId="7C7EA873" w14:textId="77777777" w:rsidR="00B2050B" w:rsidRDefault="00B2050B" w:rsidP="00B2050B">
            <w:pPr>
              <w:jc w:val="both"/>
              <w:rPr>
                <w:b/>
              </w:rPr>
            </w:pPr>
            <w:r>
              <w:rPr>
                <w:b/>
              </w:rPr>
              <w:t>rozsah</w:t>
            </w:r>
          </w:p>
        </w:tc>
        <w:tc>
          <w:tcPr>
            <w:tcW w:w="709" w:type="dxa"/>
            <w:gridSpan w:val="3"/>
          </w:tcPr>
          <w:p w14:paraId="22113EE3" w14:textId="77777777" w:rsidR="00B2050B" w:rsidRDefault="00B2050B" w:rsidP="00B2050B">
            <w:pPr>
              <w:jc w:val="both"/>
            </w:pPr>
            <w:r>
              <w:t>40</w:t>
            </w:r>
          </w:p>
        </w:tc>
        <w:tc>
          <w:tcPr>
            <w:tcW w:w="709" w:type="dxa"/>
            <w:gridSpan w:val="3"/>
            <w:shd w:val="clear" w:color="auto" w:fill="F7CAAC"/>
          </w:tcPr>
          <w:p w14:paraId="0AA64EBA" w14:textId="77777777" w:rsidR="00B2050B" w:rsidRDefault="00B2050B" w:rsidP="00B2050B">
            <w:pPr>
              <w:jc w:val="both"/>
              <w:rPr>
                <w:b/>
              </w:rPr>
            </w:pPr>
            <w:r>
              <w:rPr>
                <w:b/>
              </w:rPr>
              <w:t>do kdy</w:t>
            </w:r>
          </w:p>
        </w:tc>
        <w:tc>
          <w:tcPr>
            <w:tcW w:w="1387" w:type="dxa"/>
            <w:gridSpan w:val="4"/>
          </w:tcPr>
          <w:p w14:paraId="2926FB41" w14:textId="77777777" w:rsidR="00B2050B" w:rsidRDefault="00B2050B" w:rsidP="00B2050B">
            <w:pPr>
              <w:jc w:val="both"/>
            </w:pPr>
            <w:r>
              <w:t>N</w:t>
            </w:r>
          </w:p>
        </w:tc>
      </w:tr>
      <w:tr w:rsidR="00B2050B" w14:paraId="2BC5FFBC" w14:textId="77777777" w:rsidTr="00F94EDA">
        <w:trPr>
          <w:gridBefore w:val="1"/>
          <w:wBefore w:w="34" w:type="dxa"/>
        </w:trPr>
        <w:tc>
          <w:tcPr>
            <w:tcW w:w="5068" w:type="dxa"/>
            <w:gridSpan w:val="7"/>
            <w:shd w:val="clear" w:color="auto" w:fill="F7CAAC"/>
          </w:tcPr>
          <w:p w14:paraId="2839E6BB" w14:textId="77777777" w:rsidR="00B2050B" w:rsidRDefault="00B2050B" w:rsidP="00B2050B">
            <w:pPr>
              <w:jc w:val="both"/>
              <w:rPr>
                <w:b/>
              </w:rPr>
            </w:pPr>
            <w:r>
              <w:rPr>
                <w:b/>
              </w:rPr>
              <w:t>Typ vztahu na součásti VŠ, která uskutečňuje st. program</w:t>
            </w:r>
          </w:p>
        </w:tc>
        <w:tc>
          <w:tcPr>
            <w:tcW w:w="992" w:type="dxa"/>
            <w:gridSpan w:val="4"/>
          </w:tcPr>
          <w:p w14:paraId="50554A1B" w14:textId="77777777" w:rsidR="00B2050B" w:rsidRDefault="00B2050B" w:rsidP="00B2050B">
            <w:pPr>
              <w:jc w:val="both"/>
            </w:pPr>
            <w:r>
              <w:t>pp</w:t>
            </w:r>
          </w:p>
        </w:tc>
        <w:tc>
          <w:tcPr>
            <w:tcW w:w="994" w:type="dxa"/>
            <w:gridSpan w:val="2"/>
            <w:shd w:val="clear" w:color="auto" w:fill="F7CAAC"/>
          </w:tcPr>
          <w:p w14:paraId="7308D428" w14:textId="77777777" w:rsidR="00B2050B" w:rsidRDefault="00B2050B" w:rsidP="00B2050B">
            <w:pPr>
              <w:jc w:val="both"/>
              <w:rPr>
                <w:b/>
              </w:rPr>
            </w:pPr>
            <w:r>
              <w:rPr>
                <w:b/>
              </w:rPr>
              <w:t>rozsah</w:t>
            </w:r>
          </w:p>
        </w:tc>
        <w:tc>
          <w:tcPr>
            <w:tcW w:w="709" w:type="dxa"/>
            <w:gridSpan w:val="3"/>
          </w:tcPr>
          <w:p w14:paraId="34C00761" w14:textId="77777777" w:rsidR="00B2050B" w:rsidRDefault="00B2050B" w:rsidP="00B2050B">
            <w:pPr>
              <w:jc w:val="both"/>
            </w:pPr>
            <w:r>
              <w:t>40</w:t>
            </w:r>
          </w:p>
        </w:tc>
        <w:tc>
          <w:tcPr>
            <w:tcW w:w="709" w:type="dxa"/>
            <w:gridSpan w:val="3"/>
            <w:shd w:val="clear" w:color="auto" w:fill="F7CAAC"/>
          </w:tcPr>
          <w:p w14:paraId="45E7F007" w14:textId="77777777" w:rsidR="00B2050B" w:rsidRDefault="00B2050B" w:rsidP="00B2050B">
            <w:pPr>
              <w:jc w:val="both"/>
              <w:rPr>
                <w:b/>
              </w:rPr>
            </w:pPr>
            <w:r>
              <w:rPr>
                <w:b/>
              </w:rPr>
              <w:t>do kdy</w:t>
            </w:r>
          </w:p>
        </w:tc>
        <w:tc>
          <w:tcPr>
            <w:tcW w:w="1387" w:type="dxa"/>
            <w:gridSpan w:val="4"/>
          </w:tcPr>
          <w:p w14:paraId="6DF00393" w14:textId="77777777" w:rsidR="00B2050B" w:rsidRDefault="00B2050B" w:rsidP="00B2050B">
            <w:pPr>
              <w:jc w:val="both"/>
            </w:pPr>
            <w:r>
              <w:t>N</w:t>
            </w:r>
          </w:p>
        </w:tc>
      </w:tr>
      <w:tr w:rsidR="00B2050B" w14:paraId="14B55C6C" w14:textId="77777777" w:rsidTr="00F94EDA">
        <w:trPr>
          <w:gridBefore w:val="1"/>
          <w:wBefore w:w="34" w:type="dxa"/>
        </w:trPr>
        <w:tc>
          <w:tcPr>
            <w:tcW w:w="6060" w:type="dxa"/>
            <w:gridSpan w:val="11"/>
            <w:shd w:val="clear" w:color="auto" w:fill="F7CAAC"/>
          </w:tcPr>
          <w:p w14:paraId="65F0A756" w14:textId="77777777" w:rsidR="00B2050B" w:rsidRDefault="00B2050B" w:rsidP="00B2050B">
            <w:pPr>
              <w:jc w:val="both"/>
            </w:pPr>
            <w:r>
              <w:rPr>
                <w:b/>
              </w:rPr>
              <w:t>Další současná působení jako akademický pracovník na jiných VŠ</w:t>
            </w:r>
          </w:p>
        </w:tc>
        <w:tc>
          <w:tcPr>
            <w:tcW w:w="1703" w:type="dxa"/>
            <w:gridSpan w:val="5"/>
            <w:shd w:val="clear" w:color="auto" w:fill="F7CAAC"/>
          </w:tcPr>
          <w:p w14:paraId="5C50787D" w14:textId="77777777" w:rsidR="00B2050B" w:rsidRDefault="00B2050B" w:rsidP="00B2050B">
            <w:pPr>
              <w:jc w:val="both"/>
              <w:rPr>
                <w:b/>
              </w:rPr>
            </w:pPr>
            <w:r>
              <w:rPr>
                <w:b/>
              </w:rPr>
              <w:t>typ prac. vztahu</w:t>
            </w:r>
          </w:p>
        </w:tc>
        <w:tc>
          <w:tcPr>
            <w:tcW w:w="2096" w:type="dxa"/>
            <w:gridSpan w:val="7"/>
            <w:shd w:val="clear" w:color="auto" w:fill="F7CAAC"/>
          </w:tcPr>
          <w:p w14:paraId="162B42FB" w14:textId="77777777" w:rsidR="00B2050B" w:rsidRDefault="00B2050B" w:rsidP="00B2050B">
            <w:pPr>
              <w:jc w:val="both"/>
              <w:rPr>
                <w:b/>
              </w:rPr>
            </w:pPr>
            <w:r>
              <w:rPr>
                <w:b/>
              </w:rPr>
              <w:t>rozsah</w:t>
            </w:r>
          </w:p>
        </w:tc>
      </w:tr>
      <w:tr w:rsidR="00B2050B" w14:paraId="1DE7A420" w14:textId="77777777" w:rsidTr="00F94EDA">
        <w:trPr>
          <w:gridBefore w:val="1"/>
          <w:wBefore w:w="34" w:type="dxa"/>
        </w:trPr>
        <w:tc>
          <w:tcPr>
            <w:tcW w:w="6060" w:type="dxa"/>
            <w:gridSpan w:val="11"/>
          </w:tcPr>
          <w:p w14:paraId="0CA7486B" w14:textId="77777777" w:rsidR="00B2050B" w:rsidRDefault="00B2050B" w:rsidP="00B2050B">
            <w:pPr>
              <w:jc w:val="both"/>
            </w:pPr>
          </w:p>
        </w:tc>
        <w:tc>
          <w:tcPr>
            <w:tcW w:w="1703" w:type="dxa"/>
            <w:gridSpan w:val="5"/>
          </w:tcPr>
          <w:p w14:paraId="0891F8A8" w14:textId="77777777" w:rsidR="00B2050B" w:rsidRDefault="00B2050B" w:rsidP="00B2050B">
            <w:pPr>
              <w:jc w:val="both"/>
            </w:pPr>
          </w:p>
        </w:tc>
        <w:tc>
          <w:tcPr>
            <w:tcW w:w="2096" w:type="dxa"/>
            <w:gridSpan w:val="7"/>
          </w:tcPr>
          <w:p w14:paraId="62FCF8F4" w14:textId="77777777" w:rsidR="00B2050B" w:rsidRDefault="00B2050B" w:rsidP="00B2050B">
            <w:pPr>
              <w:jc w:val="both"/>
            </w:pPr>
          </w:p>
        </w:tc>
      </w:tr>
      <w:tr w:rsidR="00B2050B" w14:paraId="64CF0ECB" w14:textId="77777777" w:rsidTr="00F94EDA">
        <w:trPr>
          <w:gridBefore w:val="1"/>
          <w:wBefore w:w="34" w:type="dxa"/>
        </w:trPr>
        <w:tc>
          <w:tcPr>
            <w:tcW w:w="6060" w:type="dxa"/>
            <w:gridSpan w:val="11"/>
          </w:tcPr>
          <w:p w14:paraId="5A902049" w14:textId="77777777" w:rsidR="00B2050B" w:rsidRDefault="00B2050B" w:rsidP="00B2050B">
            <w:pPr>
              <w:jc w:val="both"/>
            </w:pPr>
          </w:p>
        </w:tc>
        <w:tc>
          <w:tcPr>
            <w:tcW w:w="1703" w:type="dxa"/>
            <w:gridSpan w:val="5"/>
          </w:tcPr>
          <w:p w14:paraId="6633875B" w14:textId="77777777" w:rsidR="00B2050B" w:rsidRDefault="00B2050B" w:rsidP="00B2050B">
            <w:pPr>
              <w:jc w:val="both"/>
            </w:pPr>
          </w:p>
        </w:tc>
        <w:tc>
          <w:tcPr>
            <w:tcW w:w="2096" w:type="dxa"/>
            <w:gridSpan w:val="7"/>
          </w:tcPr>
          <w:p w14:paraId="61DC8B0B" w14:textId="77777777" w:rsidR="00B2050B" w:rsidRDefault="00B2050B" w:rsidP="00B2050B">
            <w:pPr>
              <w:jc w:val="both"/>
            </w:pPr>
          </w:p>
        </w:tc>
      </w:tr>
      <w:tr w:rsidR="00B2050B" w14:paraId="0F7366C0" w14:textId="77777777" w:rsidTr="00F94EDA">
        <w:trPr>
          <w:gridBefore w:val="1"/>
          <w:wBefore w:w="34" w:type="dxa"/>
        </w:trPr>
        <w:tc>
          <w:tcPr>
            <w:tcW w:w="6060" w:type="dxa"/>
            <w:gridSpan w:val="11"/>
          </w:tcPr>
          <w:p w14:paraId="76776DDD" w14:textId="77777777" w:rsidR="00B2050B" w:rsidRDefault="00B2050B" w:rsidP="00B2050B">
            <w:pPr>
              <w:jc w:val="both"/>
            </w:pPr>
          </w:p>
        </w:tc>
        <w:tc>
          <w:tcPr>
            <w:tcW w:w="1703" w:type="dxa"/>
            <w:gridSpan w:val="5"/>
          </w:tcPr>
          <w:p w14:paraId="5EBEBB9B" w14:textId="77777777" w:rsidR="00B2050B" w:rsidRDefault="00B2050B" w:rsidP="00B2050B">
            <w:pPr>
              <w:jc w:val="both"/>
            </w:pPr>
          </w:p>
        </w:tc>
        <w:tc>
          <w:tcPr>
            <w:tcW w:w="2096" w:type="dxa"/>
            <w:gridSpan w:val="7"/>
          </w:tcPr>
          <w:p w14:paraId="5630211E" w14:textId="77777777" w:rsidR="00B2050B" w:rsidRDefault="00B2050B" w:rsidP="00B2050B">
            <w:pPr>
              <w:jc w:val="both"/>
            </w:pPr>
          </w:p>
        </w:tc>
      </w:tr>
      <w:tr w:rsidR="00B2050B" w14:paraId="53BB51C2" w14:textId="77777777" w:rsidTr="00F94EDA">
        <w:trPr>
          <w:gridBefore w:val="1"/>
          <w:wBefore w:w="34" w:type="dxa"/>
        </w:trPr>
        <w:tc>
          <w:tcPr>
            <w:tcW w:w="6060" w:type="dxa"/>
            <w:gridSpan w:val="11"/>
          </w:tcPr>
          <w:p w14:paraId="593987F9" w14:textId="77777777" w:rsidR="00B2050B" w:rsidRDefault="00B2050B" w:rsidP="00B2050B">
            <w:pPr>
              <w:jc w:val="both"/>
            </w:pPr>
          </w:p>
        </w:tc>
        <w:tc>
          <w:tcPr>
            <w:tcW w:w="1703" w:type="dxa"/>
            <w:gridSpan w:val="5"/>
          </w:tcPr>
          <w:p w14:paraId="0F224C74" w14:textId="77777777" w:rsidR="00B2050B" w:rsidRDefault="00B2050B" w:rsidP="00B2050B">
            <w:pPr>
              <w:jc w:val="both"/>
            </w:pPr>
          </w:p>
        </w:tc>
        <w:tc>
          <w:tcPr>
            <w:tcW w:w="2096" w:type="dxa"/>
            <w:gridSpan w:val="7"/>
          </w:tcPr>
          <w:p w14:paraId="31DBAE52" w14:textId="77777777" w:rsidR="00B2050B" w:rsidRDefault="00B2050B" w:rsidP="00B2050B">
            <w:pPr>
              <w:jc w:val="both"/>
            </w:pPr>
          </w:p>
        </w:tc>
      </w:tr>
      <w:tr w:rsidR="00B2050B" w14:paraId="2E575AC4" w14:textId="77777777" w:rsidTr="00F94EDA">
        <w:trPr>
          <w:gridBefore w:val="1"/>
          <w:wBefore w:w="34" w:type="dxa"/>
        </w:trPr>
        <w:tc>
          <w:tcPr>
            <w:tcW w:w="9859" w:type="dxa"/>
            <w:gridSpan w:val="23"/>
            <w:shd w:val="clear" w:color="auto" w:fill="F7CAAC"/>
          </w:tcPr>
          <w:p w14:paraId="543C74BD"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1FFEC65" w14:textId="77777777" w:rsidTr="00F94EDA">
        <w:trPr>
          <w:gridBefore w:val="1"/>
          <w:wBefore w:w="34" w:type="dxa"/>
          <w:trHeight w:val="466"/>
        </w:trPr>
        <w:tc>
          <w:tcPr>
            <w:tcW w:w="9859" w:type="dxa"/>
            <w:gridSpan w:val="23"/>
            <w:tcBorders>
              <w:top w:val="nil"/>
            </w:tcBorders>
          </w:tcPr>
          <w:p w14:paraId="6841DE74" w14:textId="4FCFC4E5" w:rsidR="00B2050B" w:rsidRDefault="00F94EDA" w:rsidP="00B2050B">
            <w:pPr>
              <w:jc w:val="both"/>
            </w:pPr>
            <w:r>
              <w:t xml:space="preserve">Financial Accounting I </w:t>
            </w:r>
            <w:r w:rsidR="00B2050B">
              <w:t>– garant, přednášející (</w:t>
            </w:r>
            <w:del w:id="7821" w:author="Pavla Trefilová" w:date="2019-11-18T17:19:00Z">
              <w:r w:rsidR="00B2050B">
                <w:delText>70</w:delText>
              </w:r>
            </w:del>
            <w:ins w:id="7822" w:author="Pavla Trefilová" w:date="2019-11-18T17:19:00Z">
              <w:r w:rsidR="00124A5F">
                <w:t>6</w:t>
              </w:r>
              <w:r w:rsidR="00B2050B">
                <w:t>0</w:t>
              </w:r>
            </w:ins>
            <w:r w:rsidR="00B2050B">
              <w:t>%)</w:t>
            </w:r>
          </w:p>
        </w:tc>
      </w:tr>
      <w:tr w:rsidR="00B2050B" w14:paraId="7313C8BF" w14:textId="77777777" w:rsidTr="00F94EDA">
        <w:trPr>
          <w:gridBefore w:val="1"/>
          <w:wBefore w:w="34" w:type="dxa"/>
        </w:trPr>
        <w:tc>
          <w:tcPr>
            <w:tcW w:w="9859" w:type="dxa"/>
            <w:gridSpan w:val="23"/>
            <w:shd w:val="clear" w:color="auto" w:fill="F7CAAC"/>
          </w:tcPr>
          <w:p w14:paraId="121CB9E2" w14:textId="77777777" w:rsidR="00B2050B" w:rsidRDefault="00B2050B" w:rsidP="00B2050B">
            <w:pPr>
              <w:jc w:val="both"/>
            </w:pPr>
            <w:r>
              <w:rPr>
                <w:b/>
              </w:rPr>
              <w:t xml:space="preserve">Údaje o vzdělání na VŠ </w:t>
            </w:r>
          </w:p>
        </w:tc>
      </w:tr>
      <w:tr w:rsidR="00B2050B" w14:paraId="0457B23F" w14:textId="77777777" w:rsidTr="00F94EDA">
        <w:trPr>
          <w:gridBefore w:val="1"/>
          <w:wBefore w:w="34" w:type="dxa"/>
          <w:trHeight w:val="461"/>
        </w:trPr>
        <w:tc>
          <w:tcPr>
            <w:tcW w:w="9859" w:type="dxa"/>
            <w:gridSpan w:val="23"/>
          </w:tcPr>
          <w:p w14:paraId="7720666B" w14:textId="77777777" w:rsidR="00B2050B" w:rsidRPr="008E0197" w:rsidRDefault="00B2050B" w:rsidP="00B2050B">
            <w:pPr>
              <w:ind w:left="-30"/>
              <w:jc w:val="both"/>
              <w:rPr>
                <w:bCs/>
              </w:rPr>
            </w:pPr>
            <w:r w:rsidRPr="0031440D">
              <w:rPr>
                <w:rPrChange w:id="7823" w:author="Pavla Trefilová" w:date="2019-11-18T17:19:00Z">
                  <w:rPr>
                    <w:b/>
                  </w:rPr>
                </w:rPrChange>
              </w:rPr>
              <w:t>1985:</w:t>
            </w:r>
            <w:r w:rsidRPr="008E0197">
              <w:rPr>
                <w:bCs/>
              </w:rPr>
              <w:t xml:space="preserve">  VUT Brno, Fakulta strojní, obor Ekonomika a řízení (Ing.)</w:t>
            </w:r>
          </w:p>
          <w:p w14:paraId="545CB9FB" w14:textId="3DACD424" w:rsidR="00DB530D" w:rsidRPr="00C41EBA" w:rsidRDefault="00DB530D" w:rsidP="00B2050B">
            <w:pPr>
              <w:ind w:left="-30"/>
              <w:jc w:val="both"/>
            </w:pPr>
            <w:r w:rsidRPr="0031440D">
              <w:rPr>
                <w:rPrChange w:id="7824" w:author="Pavla Trefilová" w:date="2019-11-18T17:19:00Z">
                  <w:rPr>
                    <w:b/>
                  </w:rPr>
                </w:rPrChange>
              </w:rPr>
              <w:t>2008:</w:t>
            </w:r>
            <w:r w:rsidRPr="008E0197">
              <w:rPr>
                <w:bCs/>
              </w:rPr>
              <w:t xml:space="preserve">  </w:t>
            </w:r>
            <w:r w:rsidRPr="008E0197">
              <w:rPr>
                <w:bCs/>
                <w:color w:val="000000"/>
                <w:szCs w:val="24"/>
              </w:rPr>
              <w:t>Univerzita</w:t>
            </w:r>
            <w:r w:rsidRPr="009A3584">
              <w:rPr>
                <w:color w:val="000000"/>
                <w:szCs w:val="24"/>
              </w:rPr>
              <w:t xml:space="preserve"> Tomáše Bati ve Zlíně, Fakulta managementu a ekonomi</w:t>
            </w:r>
            <w:r>
              <w:rPr>
                <w:color w:val="000000"/>
                <w:szCs w:val="24"/>
              </w:rPr>
              <w:t xml:space="preserve">ky, obor Ekonomika a management </w:t>
            </w:r>
            <w:r w:rsidRPr="00DB530D">
              <w:rPr>
                <w:color w:val="000000"/>
                <w:szCs w:val="24"/>
              </w:rPr>
              <w:t>(Ph.D.)</w:t>
            </w:r>
          </w:p>
        </w:tc>
      </w:tr>
      <w:tr w:rsidR="00B2050B" w14:paraId="2FF96083" w14:textId="77777777" w:rsidTr="00F94EDA">
        <w:trPr>
          <w:gridBefore w:val="1"/>
          <w:wBefore w:w="34" w:type="dxa"/>
        </w:trPr>
        <w:tc>
          <w:tcPr>
            <w:tcW w:w="9859" w:type="dxa"/>
            <w:gridSpan w:val="23"/>
            <w:shd w:val="clear" w:color="auto" w:fill="F7CAAC"/>
          </w:tcPr>
          <w:p w14:paraId="335DC91E" w14:textId="77777777" w:rsidR="00B2050B" w:rsidRDefault="00B2050B" w:rsidP="00B2050B">
            <w:pPr>
              <w:jc w:val="both"/>
              <w:rPr>
                <w:b/>
              </w:rPr>
            </w:pPr>
            <w:r>
              <w:rPr>
                <w:b/>
              </w:rPr>
              <w:t>Údaje o odborném působení od absolvování VŠ</w:t>
            </w:r>
          </w:p>
        </w:tc>
      </w:tr>
      <w:tr w:rsidR="00B2050B" w14:paraId="3A162F11" w14:textId="77777777" w:rsidTr="00F94EDA">
        <w:trPr>
          <w:gridBefore w:val="1"/>
          <w:wBefore w:w="34" w:type="dxa"/>
          <w:trHeight w:val="1090"/>
        </w:trPr>
        <w:tc>
          <w:tcPr>
            <w:tcW w:w="9859" w:type="dxa"/>
            <w:gridSpan w:val="23"/>
          </w:tcPr>
          <w:p w14:paraId="0CF8488D" w14:textId="77777777" w:rsidR="00B2050B" w:rsidRPr="008E0197" w:rsidRDefault="00B2050B" w:rsidP="00B2050B">
            <w:pPr>
              <w:jc w:val="both"/>
              <w:rPr>
                <w:bCs/>
              </w:rPr>
            </w:pPr>
            <w:r w:rsidRPr="0031440D">
              <w:rPr>
                <w:rPrChange w:id="7825" w:author="Pavla Trefilová" w:date="2019-11-18T17:19:00Z">
                  <w:rPr>
                    <w:b/>
                  </w:rPr>
                </w:rPrChange>
              </w:rPr>
              <w:t>1985 - 1988:</w:t>
            </w:r>
            <w:r w:rsidRPr="008E0197">
              <w:rPr>
                <w:bCs/>
              </w:rPr>
              <w:t xml:space="preserve">      </w:t>
            </w:r>
            <w:r w:rsidRPr="008E0197">
              <w:rPr>
                <w:bCs/>
              </w:rPr>
              <w:tab/>
              <w:t>Podnik výpočetní techniky Brno, Analytička, programátorka</w:t>
            </w:r>
          </w:p>
          <w:p w14:paraId="2C03FD39" w14:textId="77777777" w:rsidR="00B2050B" w:rsidRPr="008E0197" w:rsidRDefault="00B2050B" w:rsidP="00B2050B">
            <w:pPr>
              <w:rPr>
                <w:bCs/>
              </w:rPr>
            </w:pPr>
            <w:r w:rsidRPr="0031440D">
              <w:rPr>
                <w:rPrChange w:id="7826" w:author="Pavla Trefilová" w:date="2019-11-18T17:19:00Z">
                  <w:rPr>
                    <w:b/>
                  </w:rPr>
                </w:rPrChange>
              </w:rPr>
              <w:t>1988 - 1993:</w:t>
            </w:r>
            <w:r w:rsidRPr="008E0197">
              <w:rPr>
                <w:bCs/>
              </w:rPr>
              <w:t xml:space="preserve">      </w:t>
            </w:r>
            <w:r w:rsidRPr="008E0197">
              <w:rPr>
                <w:bCs/>
              </w:rPr>
              <w:tab/>
              <w:t>Průmyslové stavby Zlín, Analytička, programátorka</w:t>
            </w:r>
          </w:p>
          <w:p w14:paraId="30164FCC" w14:textId="77777777" w:rsidR="00B2050B" w:rsidRPr="008E0197" w:rsidRDefault="00B2050B" w:rsidP="00B2050B">
            <w:pPr>
              <w:rPr>
                <w:bCs/>
              </w:rPr>
            </w:pPr>
            <w:r w:rsidRPr="0031440D">
              <w:rPr>
                <w:rPrChange w:id="7827" w:author="Pavla Trefilová" w:date="2019-11-18T17:19:00Z">
                  <w:rPr>
                    <w:b/>
                  </w:rPr>
                </w:rPrChange>
              </w:rPr>
              <w:t>1993 - 1997:</w:t>
            </w:r>
            <w:r w:rsidRPr="008E0197">
              <w:rPr>
                <w:bCs/>
              </w:rPr>
              <w:t xml:space="preserve">     </w:t>
            </w:r>
            <w:r w:rsidRPr="008E0197">
              <w:rPr>
                <w:bCs/>
              </w:rPr>
              <w:tab/>
              <w:t>Správa přípravy učňů Praha, Metodička, ekonomka, zástupkyně ředitele</w:t>
            </w:r>
          </w:p>
          <w:p w14:paraId="630001A6" w14:textId="77777777" w:rsidR="00B2050B" w:rsidRPr="008E0197" w:rsidRDefault="00B2050B" w:rsidP="00B2050B">
            <w:pPr>
              <w:rPr>
                <w:bCs/>
              </w:rPr>
            </w:pPr>
            <w:r w:rsidRPr="0031440D">
              <w:rPr>
                <w:rPrChange w:id="7828" w:author="Pavla Trefilová" w:date="2019-11-18T17:19:00Z">
                  <w:rPr>
                    <w:b/>
                  </w:rPr>
                </w:rPrChange>
              </w:rPr>
              <w:t>1997 - 1998:</w:t>
            </w:r>
            <w:r w:rsidRPr="008E0197">
              <w:rPr>
                <w:bCs/>
              </w:rPr>
              <w:tab/>
              <w:t>ISŠT – COP Zlín, Ekonomka, zástupkyně ředitele</w:t>
            </w:r>
          </w:p>
          <w:p w14:paraId="124C3485" w14:textId="77777777" w:rsidR="00B2050B" w:rsidRPr="008E0197" w:rsidRDefault="00B2050B" w:rsidP="00B2050B">
            <w:pPr>
              <w:rPr>
                <w:bCs/>
              </w:rPr>
            </w:pPr>
            <w:r w:rsidRPr="0031440D">
              <w:rPr>
                <w:rPrChange w:id="7829" w:author="Pavla Trefilová" w:date="2019-11-18T17:19:00Z">
                  <w:rPr>
                    <w:b/>
                  </w:rPr>
                </w:rPrChange>
              </w:rPr>
              <w:t>1998 - 2004:</w:t>
            </w:r>
            <w:r w:rsidRPr="008E0197">
              <w:rPr>
                <w:bCs/>
              </w:rPr>
              <w:t xml:space="preserve">      </w:t>
            </w:r>
            <w:r w:rsidRPr="008E0197">
              <w:rPr>
                <w:bCs/>
              </w:rPr>
              <w:tab/>
              <w:t>Střední odborné učiliště Zlín, Ekonomka, zástupkyně ředitele</w:t>
            </w:r>
          </w:p>
          <w:p w14:paraId="1087856C" w14:textId="77777777" w:rsidR="00B2050B" w:rsidRDefault="00B2050B" w:rsidP="00B2050B">
            <w:pPr>
              <w:jc w:val="both"/>
            </w:pPr>
            <w:r w:rsidRPr="0031440D">
              <w:rPr>
                <w:rPrChange w:id="7830" w:author="Pavla Trefilová" w:date="2019-11-18T17:19:00Z">
                  <w:rPr>
                    <w:b/>
                  </w:rPr>
                </w:rPrChange>
              </w:rPr>
              <w:t>2004 - dosud:</w:t>
            </w:r>
            <w:r w:rsidRPr="00C41EBA">
              <w:t xml:space="preserve">   </w:t>
            </w:r>
            <w:r>
              <w:tab/>
            </w:r>
            <w:r w:rsidRPr="00C41EBA">
              <w:t xml:space="preserve">UTB ve Zlíně, FaME, Ústav financí a účetnictví, </w:t>
            </w:r>
            <w:r>
              <w:t>akademický pracovník</w:t>
            </w:r>
            <w:r w:rsidRPr="00C41EBA">
              <w:t xml:space="preserve"> </w:t>
            </w:r>
          </w:p>
        </w:tc>
      </w:tr>
      <w:tr w:rsidR="00B2050B" w14:paraId="432CDF8D" w14:textId="77777777" w:rsidTr="00F94EDA">
        <w:trPr>
          <w:gridBefore w:val="1"/>
          <w:wBefore w:w="34" w:type="dxa"/>
          <w:trHeight w:val="250"/>
        </w:trPr>
        <w:tc>
          <w:tcPr>
            <w:tcW w:w="9859" w:type="dxa"/>
            <w:gridSpan w:val="23"/>
            <w:shd w:val="clear" w:color="auto" w:fill="F7CAAC"/>
          </w:tcPr>
          <w:p w14:paraId="001866D0" w14:textId="77777777" w:rsidR="00B2050B" w:rsidRDefault="00B2050B" w:rsidP="00B2050B">
            <w:pPr>
              <w:jc w:val="both"/>
            </w:pPr>
            <w:r>
              <w:rPr>
                <w:b/>
              </w:rPr>
              <w:t>Zkušenosti s vedením kvalifikačních a rigorózních prací</w:t>
            </w:r>
          </w:p>
        </w:tc>
      </w:tr>
      <w:tr w:rsidR="00B2050B" w14:paraId="420EA50B" w14:textId="77777777" w:rsidTr="00F94EDA">
        <w:trPr>
          <w:gridBefore w:val="1"/>
          <w:wBefore w:w="34" w:type="dxa"/>
          <w:trHeight w:val="367"/>
        </w:trPr>
        <w:tc>
          <w:tcPr>
            <w:tcW w:w="9859" w:type="dxa"/>
            <w:gridSpan w:val="23"/>
          </w:tcPr>
          <w:p w14:paraId="664ABFA5" w14:textId="77777777" w:rsidR="008322A2" w:rsidRDefault="008322A2" w:rsidP="008322A2">
            <w:pPr>
              <w:jc w:val="both"/>
            </w:pPr>
            <w:r>
              <w:t>Počet vedených bakalářských prací – 84</w:t>
            </w:r>
          </w:p>
          <w:p w14:paraId="2B890196" w14:textId="5CA70F21" w:rsidR="00B2050B" w:rsidRDefault="008322A2" w:rsidP="008322A2">
            <w:pPr>
              <w:jc w:val="both"/>
            </w:pPr>
            <w:r>
              <w:t>Počet vedených diplomových prací – 104</w:t>
            </w:r>
          </w:p>
        </w:tc>
      </w:tr>
      <w:tr w:rsidR="00B2050B" w14:paraId="0A73B00B" w14:textId="77777777" w:rsidTr="00F94EDA">
        <w:trPr>
          <w:gridBefore w:val="1"/>
          <w:wBefore w:w="34" w:type="dxa"/>
          <w:cantSplit/>
        </w:trPr>
        <w:tc>
          <w:tcPr>
            <w:tcW w:w="3347" w:type="dxa"/>
            <w:gridSpan w:val="5"/>
            <w:tcBorders>
              <w:top w:val="single" w:sz="12" w:space="0" w:color="auto"/>
            </w:tcBorders>
            <w:shd w:val="clear" w:color="auto" w:fill="F7CAAC"/>
          </w:tcPr>
          <w:p w14:paraId="46DE70C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5E98B38B"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232CB902"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5C24F95" w14:textId="77777777" w:rsidR="00B2050B" w:rsidRDefault="00B2050B" w:rsidP="00B2050B">
            <w:pPr>
              <w:jc w:val="both"/>
              <w:rPr>
                <w:b/>
              </w:rPr>
            </w:pPr>
            <w:r>
              <w:rPr>
                <w:b/>
              </w:rPr>
              <w:t>Ohlasy publikací</w:t>
            </w:r>
          </w:p>
        </w:tc>
      </w:tr>
      <w:tr w:rsidR="00B2050B" w14:paraId="382E632B" w14:textId="77777777" w:rsidTr="00F94EDA">
        <w:trPr>
          <w:gridBefore w:val="1"/>
          <w:wBefore w:w="34" w:type="dxa"/>
          <w:cantSplit/>
        </w:trPr>
        <w:tc>
          <w:tcPr>
            <w:tcW w:w="3347" w:type="dxa"/>
            <w:gridSpan w:val="5"/>
          </w:tcPr>
          <w:p w14:paraId="13355038" w14:textId="77777777" w:rsidR="00B2050B" w:rsidRDefault="00B2050B" w:rsidP="00B2050B">
            <w:pPr>
              <w:jc w:val="both"/>
            </w:pPr>
          </w:p>
        </w:tc>
        <w:tc>
          <w:tcPr>
            <w:tcW w:w="2245" w:type="dxa"/>
            <w:gridSpan w:val="4"/>
          </w:tcPr>
          <w:p w14:paraId="7F532CFC" w14:textId="77777777" w:rsidR="00B2050B" w:rsidRDefault="00B2050B" w:rsidP="00B2050B">
            <w:pPr>
              <w:jc w:val="both"/>
            </w:pPr>
          </w:p>
        </w:tc>
        <w:tc>
          <w:tcPr>
            <w:tcW w:w="2248" w:type="dxa"/>
            <w:gridSpan w:val="8"/>
            <w:tcBorders>
              <w:right w:val="single" w:sz="12" w:space="0" w:color="auto"/>
            </w:tcBorders>
          </w:tcPr>
          <w:p w14:paraId="34F1CC0A" w14:textId="77777777" w:rsidR="00B2050B" w:rsidRDefault="00B2050B" w:rsidP="00B2050B">
            <w:pPr>
              <w:jc w:val="both"/>
            </w:pPr>
          </w:p>
        </w:tc>
        <w:tc>
          <w:tcPr>
            <w:tcW w:w="632" w:type="dxa"/>
            <w:gridSpan w:val="2"/>
            <w:tcBorders>
              <w:left w:val="single" w:sz="12" w:space="0" w:color="auto"/>
            </w:tcBorders>
            <w:shd w:val="clear" w:color="auto" w:fill="F7CAAC"/>
          </w:tcPr>
          <w:p w14:paraId="3B2D654A" w14:textId="77777777" w:rsidR="00B2050B" w:rsidRDefault="00B2050B" w:rsidP="00B2050B">
            <w:pPr>
              <w:jc w:val="both"/>
            </w:pPr>
            <w:r>
              <w:rPr>
                <w:b/>
              </w:rPr>
              <w:t>WOS</w:t>
            </w:r>
          </w:p>
        </w:tc>
        <w:tc>
          <w:tcPr>
            <w:tcW w:w="693" w:type="dxa"/>
            <w:gridSpan w:val="2"/>
            <w:shd w:val="clear" w:color="auto" w:fill="F7CAAC"/>
          </w:tcPr>
          <w:p w14:paraId="57939090" w14:textId="77777777" w:rsidR="00B2050B" w:rsidRDefault="00B2050B" w:rsidP="00B2050B">
            <w:pPr>
              <w:jc w:val="both"/>
              <w:rPr>
                <w:sz w:val="18"/>
              </w:rPr>
            </w:pPr>
            <w:r>
              <w:rPr>
                <w:b/>
                <w:sz w:val="18"/>
              </w:rPr>
              <w:t>Scopus</w:t>
            </w:r>
          </w:p>
        </w:tc>
        <w:tc>
          <w:tcPr>
            <w:tcW w:w="694" w:type="dxa"/>
            <w:gridSpan w:val="2"/>
            <w:shd w:val="clear" w:color="auto" w:fill="F7CAAC"/>
          </w:tcPr>
          <w:p w14:paraId="531DC57E" w14:textId="77777777" w:rsidR="00B2050B" w:rsidRDefault="00B2050B" w:rsidP="00B2050B">
            <w:pPr>
              <w:jc w:val="both"/>
            </w:pPr>
            <w:r>
              <w:rPr>
                <w:b/>
                <w:sz w:val="18"/>
              </w:rPr>
              <w:t>ostatní</w:t>
            </w:r>
          </w:p>
        </w:tc>
      </w:tr>
      <w:tr w:rsidR="00B2050B" w14:paraId="744F3B49" w14:textId="77777777" w:rsidTr="00F94EDA">
        <w:trPr>
          <w:gridBefore w:val="1"/>
          <w:wBefore w:w="34" w:type="dxa"/>
          <w:cantSplit/>
          <w:trHeight w:val="70"/>
        </w:trPr>
        <w:tc>
          <w:tcPr>
            <w:tcW w:w="3347" w:type="dxa"/>
            <w:gridSpan w:val="5"/>
            <w:shd w:val="clear" w:color="auto" w:fill="F7CAAC"/>
          </w:tcPr>
          <w:p w14:paraId="669F2DC7" w14:textId="77777777" w:rsidR="00B2050B" w:rsidRDefault="00B2050B" w:rsidP="00B2050B">
            <w:pPr>
              <w:jc w:val="both"/>
            </w:pPr>
            <w:r>
              <w:rPr>
                <w:b/>
              </w:rPr>
              <w:t>Obor jmenovacího řízení</w:t>
            </w:r>
          </w:p>
        </w:tc>
        <w:tc>
          <w:tcPr>
            <w:tcW w:w="2245" w:type="dxa"/>
            <w:gridSpan w:val="4"/>
            <w:shd w:val="clear" w:color="auto" w:fill="F7CAAC"/>
          </w:tcPr>
          <w:p w14:paraId="03AC1E3D"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7D10AFB2"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04313FF2" w14:textId="44C34416" w:rsidR="00B2050B" w:rsidRDefault="008322A2" w:rsidP="00B2050B">
            <w:pPr>
              <w:jc w:val="both"/>
              <w:rPr>
                <w:b/>
              </w:rPr>
            </w:pPr>
            <w:r>
              <w:rPr>
                <w:b/>
              </w:rPr>
              <w:t>1</w:t>
            </w:r>
          </w:p>
        </w:tc>
        <w:tc>
          <w:tcPr>
            <w:tcW w:w="693" w:type="dxa"/>
            <w:gridSpan w:val="2"/>
            <w:vMerge w:val="restart"/>
          </w:tcPr>
          <w:p w14:paraId="706ED930" w14:textId="3ABB9E9B" w:rsidR="00B2050B" w:rsidRDefault="008322A2" w:rsidP="00B2050B">
            <w:pPr>
              <w:jc w:val="both"/>
              <w:rPr>
                <w:b/>
              </w:rPr>
            </w:pPr>
            <w:r>
              <w:rPr>
                <w:b/>
              </w:rPr>
              <w:t>16</w:t>
            </w:r>
          </w:p>
        </w:tc>
        <w:tc>
          <w:tcPr>
            <w:tcW w:w="694" w:type="dxa"/>
            <w:gridSpan w:val="2"/>
            <w:vMerge w:val="restart"/>
          </w:tcPr>
          <w:p w14:paraId="678F0211" w14:textId="77777777" w:rsidR="00B2050B" w:rsidRDefault="00B2050B" w:rsidP="00B2050B">
            <w:pPr>
              <w:jc w:val="both"/>
              <w:rPr>
                <w:b/>
              </w:rPr>
            </w:pPr>
            <w:r>
              <w:rPr>
                <w:b/>
              </w:rPr>
              <w:t>70</w:t>
            </w:r>
          </w:p>
        </w:tc>
      </w:tr>
      <w:tr w:rsidR="00B2050B" w14:paraId="40656F8F" w14:textId="77777777" w:rsidTr="00F94EDA">
        <w:trPr>
          <w:gridBefore w:val="1"/>
          <w:wBefore w:w="34" w:type="dxa"/>
          <w:trHeight w:val="205"/>
        </w:trPr>
        <w:tc>
          <w:tcPr>
            <w:tcW w:w="3347" w:type="dxa"/>
            <w:gridSpan w:val="5"/>
          </w:tcPr>
          <w:p w14:paraId="1EA25C0D" w14:textId="77777777" w:rsidR="00B2050B" w:rsidRDefault="00B2050B" w:rsidP="00B2050B">
            <w:pPr>
              <w:jc w:val="both"/>
            </w:pPr>
          </w:p>
        </w:tc>
        <w:tc>
          <w:tcPr>
            <w:tcW w:w="2245" w:type="dxa"/>
            <w:gridSpan w:val="4"/>
          </w:tcPr>
          <w:p w14:paraId="55B2345D" w14:textId="77777777" w:rsidR="00B2050B" w:rsidRDefault="00B2050B" w:rsidP="00B2050B">
            <w:pPr>
              <w:jc w:val="both"/>
            </w:pPr>
          </w:p>
        </w:tc>
        <w:tc>
          <w:tcPr>
            <w:tcW w:w="2248" w:type="dxa"/>
            <w:gridSpan w:val="8"/>
            <w:tcBorders>
              <w:right w:val="single" w:sz="12" w:space="0" w:color="auto"/>
            </w:tcBorders>
          </w:tcPr>
          <w:p w14:paraId="308FC53A" w14:textId="77777777" w:rsidR="00B2050B" w:rsidRDefault="00B2050B" w:rsidP="00B2050B">
            <w:pPr>
              <w:jc w:val="both"/>
            </w:pPr>
          </w:p>
        </w:tc>
        <w:tc>
          <w:tcPr>
            <w:tcW w:w="632" w:type="dxa"/>
            <w:gridSpan w:val="2"/>
            <w:vMerge/>
            <w:tcBorders>
              <w:left w:val="single" w:sz="12" w:space="0" w:color="auto"/>
            </w:tcBorders>
            <w:vAlign w:val="center"/>
          </w:tcPr>
          <w:p w14:paraId="168E1C10" w14:textId="77777777" w:rsidR="00B2050B" w:rsidRDefault="00B2050B" w:rsidP="00B2050B">
            <w:pPr>
              <w:rPr>
                <w:b/>
              </w:rPr>
            </w:pPr>
          </w:p>
        </w:tc>
        <w:tc>
          <w:tcPr>
            <w:tcW w:w="693" w:type="dxa"/>
            <w:gridSpan w:val="2"/>
            <w:vMerge/>
            <w:vAlign w:val="center"/>
          </w:tcPr>
          <w:p w14:paraId="64D74B0E" w14:textId="77777777" w:rsidR="00B2050B" w:rsidRDefault="00B2050B" w:rsidP="00B2050B">
            <w:pPr>
              <w:rPr>
                <w:b/>
              </w:rPr>
            </w:pPr>
          </w:p>
        </w:tc>
        <w:tc>
          <w:tcPr>
            <w:tcW w:w="694" w:type="dxa"/>
            <w:gridSpan w:val="2"/>
            <w:vMerge/>
            <w:vAlign w:val="center"/>
          </w:tcPr>
          <w:p w14:paraId="32674F99" w14:textId="77777777" w:rsidR="00B2050B" w:rsidRDefault="00B2050B" w:rsidP="00B2050B">
            <w:pPr>
              <w:rPr>
                <w:b/>
              </w:rPr>
            </w:pPr>
          </w:p>
        </w:tc>
      </w:tr>
      <w:tr w:rsidR="00B2050B" w14:paraId="4D956D86" w14:textId="77777777" w:rsidTr="00F94EDA">
        <w:trPr>
          <w:gridBefore w:val="1"/>
          <w:wBefore w:w="34" w:type="dxa"/>
        </w:trPr>
        <w:tc>
          <w:tcPr>
            <w:tcW w:w="9859" w:type="dxa"/>
            <w:gridSpan w:val="23"/>
            <w:shd w:val="clear" w:color="auto" w:fill="F7CAAC"/>
          </w:tcPr>
          <w:p w14:paraId="0E7585A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DC21937" w14:textId="77777777" w:rsidTr="00F94EDA">
        <w:trPr>
          <w:gridBefore w:val="1"/>
          <w:wBefore w:w="34" w:type="dxa"/>
          <w:trHeight w:val="2347"/>
        </w:trPr>
        <w:tc>
          <w:tcPr>
            <w:tcW w:w="9859" w:type="dxa"/>
            <w:gridSpan w:val="23"/>
          </w:tcPr>
          <w:p w14:paraId="7897924E" w14:textId="77777777" w:rsidR="006D1A93" w:rsidRDefault="006D1A93" w:rsidP="008322A2">
            <w:pPr>
              <w:jc w:val="both"/>
            </w:pPr>
            <w:r>
              <w:t xml:space="preserve">OTRUSINOVÁ, M. Public Sector Accounting in the Czech Republic and Slovakia. </w:t>
            </w:r>
            <w:r w:rsidRPr="006D1A93">
              <w:rPr>
                <w:i/>
              </w:rPr>
              <w:t>Administratie si Management Public</w:t>
            </w:r>
            <w:r>
              <w:t>, 2016 (27). pp 30-45. ISSN 1583-9583. Dostupné z: http://www.ramp.ase.ro/en/index.php?pageid=3&amp;archiveid=27.</w:t>
            </w:r>
          </w:p>
          <w:p w14:paraId="20B1B5B5" w14:textId="0FFC5E4D" w:rsidR="006D1A93" w:rsidRDefault="006D1A93" w:rsidP="008322A2">
            <w:pPr>
              <w:jc w:val="both"/>
            </w:pPr>
            <w:r>
              <w:t xml:space="preserve">ŠTEKER, K., OTRUSINOVÁ, M. </w:t>
            </w:r>
            <w:r w:rsidRPr="006D1A93">
              <w:rPr>
                <w:i/>
              </w:rPr>
              <w:t>Jak číst účetní výkazy. Základy českého účetnictví a výkaznictví.</w:t>
            </w:r>
            <w:r>
              <w:t xml:space="preserve"> 2. aktual. a rozšířené vydání. Praha: Grada Publishing, 2016. ISBN 978-80-271-0048-4 (50%).</w:t>
            </w:r>
          </w:p>
          <w:p w14:paraId="0B141CBF" w14:textId="19059A11" w:rsidR="00CD2E3C" w:rsidRDefault="00CD2E3C" w:rsidP="008322A2">
            <w:pPr>
              <w:jc w:val="both"/>
            </w:pPr>
            <w:ins w:id="7831" w:author="Pavla Trefilová" w:date="2019-11-18T17:19:00Z">
              <w:r>
                <w:t xml:space="preserve">PASEKOVÁ, M., SVITÁKOVÁ, B., KRAMNÁ, E., </w:t>
              </w:r>
            </w:ins>
            <w:r>
              <w:t xml:space="preserve">OTRUSINOVÁ, M., </w:t>
            </w:r>
            <w:del w:id="7832" w:author="Pavla Trefilová" w:date="2019-11-18T17:19:00Z">
              <w:r w:rsidR="006D1A93">
                <w:delText>PASTUSZKOVÁ, E. Transformation process</w:delText>
              </w:r>
            </w:del>
            <w:ins w:id="7833" w:author="Pavla Trefilová" w:date="2019-11-18T17:19:00Z">
              <w:r>
                <w:t xml:space="preserve">KOLÁŘOVÁ, E., CRHOVÁ, Z. </w:t>
              </w:r>
              <w:r w:rsidRPr="00CD2E3C">
                <w:t>Problematic Areas</w:t>
              </w:r>
            </w:ins>
            <w:r w:rsidRPr="00CD2E3C">
              <w:t xml:space="preserve"> of </w:t>
            </w:r>
            <w:del w:id="7834" w:author="Pavla Trefilová" w:date="2019-11-18T17:19:00Z">
              <w:r w:rsidR="006D1A93">
                <w:delText>state accounting to accrual basis accounting in conditions of</w:delText>
              </w:r>
            </w:del>
            <w:ins w:id="7835" w:author="Pavla Trefilová" w:date="2019-11-18T17:19:00Z">
              <w:r w:rsidRPr="00CD2E3C">
                <w:t>Accounting: Some Evidence from</w:t>
              </w:r>
            </w:ins>
            <w:r w:rsidRPr="00CD2E3C">
              <w:t xml:space="preserve"> the Czech Republic</w:t>
            </w:r>
            <w:r w:rsidRPr="0031440D">
              <w:rPr>
                <w:i/>
                <w:rPrChange w:id="7836" w:author="Pavla Trefilová" w:date="2019-11-18T17:19:00Z">
                  <w:rPr/>
                </w:rPrChange>
              </w:rPr>
              <w:t xml:space="preserve">. </w:t>
            </w:r>
            <w:del w:id="7837" w:author="Pavla Trefilová" w:date="2019-11-18T17:19:00Z">
              <w:r w:rsidR="006D1A93" w:rsidRPr="006D1A93">
                <w:rPr>
                  <w:i/>
                </w:rPr>
                <w:delText>Acta universitatis agriculturae et silviculturae Mendelianae Brunensis</w:delText>
              </w:r>
              <w:r w:rsidR="006D1A93">
                <w:rPr>
                  <w:i/>
                </w:rPr>
                <w:delText>.</w:delText>
              </w:r>
              <w:r w:rsidR="006D1A93">
                <w:delText xml:space="preserve"> Brno: Mendelova univerzita v Brně, 2013, Volume 61</w:delText>
              </w:r>
            </w:del>
            <w:ins w:id="7838" w:author="Pavla Trefilová" w:date="2019-11-18T17:19:00Z">
              <w:r w:rsidRPr="0031440D">
                <w:rPr>
                  <w:i/>
                </w:rPr>
                <w:t xml:space="preserve">Journal of Competitiveness. </w:t>
              </w:r>
              <w:r>
                <w:t>Vol. 10</w:t>
              </w:r>
            </w:ins>
            <w:r>
              <w:t xml:space="preserve">, Issue </w:t>
            </w:r>
            <w:del w:id="7839" w:author="Pavla Trefilová" w:date="2019-11-18T17:19:00Z">
              <w:r w:rsidR="006D1A93">
                <w:delText>7</w:delText>
              </w:r>
            </w:del>
            <w:ins w:id="7840" w:author="Pavla Trefilová" w:date="2019-11-18T17:19:00Z">
              <w:r>
                <w:t>1</w:t>
              </w:r>
            </w:ins>
            <w:r>
              <w:t xml:space="preserve">, pp. </w:t>
            </w:r>
            <w:del w:id="7841" w:author="Pavla Trefilová" w:date="2019-11-18T17:19:00Z">
              <w:r w:rsidR="006D1A93">
                <w:delText xml:space="preserve">2593-2602, doi:10.11118/actaun201361072593 (60%). </w:delText>
              </w:r>
            </w:del>
            <w:ins w:id="7842" w:author="Pavla Trefilová" w:date="2019-11-18T17:19:00Z">
              <w:r>
                <w:t>89 - 105, 2018. ISSN 1804-171X (Print), ISSN 1804-1728 (On-line), DOI: 10.7441/joc.2018.01.06 (10%)</w:t>
              </w:r>
            </w:ins>
          </w:p>
          <w:p w14:paraId="7FB58845" w14:textId="77777777" w:rsidR="006D1A93" w:rsidRDefault="006D1A93" w:rsidP="008322A2">
            <w:pPr>
              <w:jc w:val="both"/>
              <w:rPr>
                <w:del w:id="7843" w:author="Pavla Trefilová" w:date="2019-11-18T17:19:00Z"/>
              </w:rPr>
            </w:pPr>
            <w:del w:id="7844" w:author="Pavla Trefilová" w:date="2019-11-18T17:19:00Z">
              <w:r>
                <w:delText xml:space="preserve">OTRUSINOVÁ, M., PASTUSZKOVÁ, E. Decision Model to Performance Management in the Public Sector Administration. In </w:delText>
              </w:r>
              <w:r w:rsidRPr="006D1A93">
                <w:rPr>
                  <w:i/>
                </w:rPr>
                <w:delText>Proceedings of the 6th International Scientific Conference. Finance and the Performance of Firms in Science, Education, and Practice</w:delText>
              </w:r>
              <w:r>
                <w:delText xml:space="preserve">. Zlín: Fakulta managementu a ekonomiky, </w:delText>
              </w:r>
            </w:del>
            <w:ins w:id="7845" w:author="Pavla Trefilová" w:date="2019-11-18T17:19:00Z">
              <w:r w:rsidR="00CD2E3C" w:rsidRPr="00CD2E3C">
                <w:t>PASEKOVÁ, M</w:t>
              </w:r>
              <w:r w:rsidR="00CD2E3C">
                <w:t>.,</w:t>
              </w:r>
              <w:r w:rsidR="00CD2E3C" w:rsidRPr="00CD2E3C">
                <w:t xml:space="preserve"> KOLÁŘOVÁ, E</w:t>
              </w:r>
              <w:r w:rsidR="00CD2E3C">
                <w:t>., OTRUSINOVÁ, M</w:t>
              </w:r>
              <w:r w:rsidR="00CD2E3C" w:rsidRPr="00CD2E3C">
                <w:t xml:space="preserve">. Assessment of Accounting Spheres as Viewed by Accountants of Czech Enterprises. </w:t>
              </w:r>
              <w:r w:rsidR="00CD2E3C" w:rsidRPr="0031440D">
                <w:rPr>
                  <w:i/>
                </w:rPr>
                <w:t>International Advances in Economic Research</w:t>
              </w:r>
              <w:r w:rsidR="00CD2E3C" w:rsidRPr="00CD2E3C">
                <w:t xml:space="preserve">, 2018, roč. 24, č. 3, s. 295-296. ISSN 1083-0898. </w:t>
              </w:r>
              <w:r w:rsidR="00CD2E3C">
                <w:t>(0%)</w:t>
              </w:r>
            </w:ins>
            <w:moveFromRangeStart w:id="7846" w:author="Pavla Trefilová" w:date="2019-11-18T17:19:00Z" w:name="move24990082"/>
            <w:moveFrom w:id="7847" w:author="Pavla Trefilová" w:date="2019-11-18T17:19:00Z">
              <w:r w:rsidR="00124A5F" w:rsidRPr="00124A5F">
                <w:t>UTB ve Zlíně</w:t>
              </w:r>
            </w:moveFrom>
            <w:moveFromRangeEnd w:id="7846"/>
            <w:del w:id="7848" w:author="Pavla Trefilová" w:date="2019-11-18T17:19:00Z">
              <w:r>
                <w:delText>, April 25-26, 2013, pp. 528-537. ISBN 978-80-7454-246-6 (60%).</w:delText>
              </w:r>
            </w:del>
          </w:p>
          <w:p w14:paraId="6AAE5A10" w14:textId="7239C1D0" w:rsidR="00B2050B" w:rsidRDefault="006D1A93" w:rsidP="008322A2">
            <w:pPr>
              <w:jc w:val="both"/>
              <w:rPr>
                <w:b/>
              </w:rPr>
            </w:pPr>
            <w:del w:id="7849" w:author="Pavla Trefilová" w:date="2019-11-18T17:19:00Z">
              <w:r>
                <w:delText xml:space="preserve">OTRUSINOVÁ, M., ŠTEKER, K. An Analysis of Using Accounting Information for Financial Management in Czech Companies. </w:delText>
              </w:r>
              <w:r w:rsidRPr="006D1A93">
                <w:rPr>
                  <w:i/>
                </w:rPr>
                <w:delText>International Journal of Mathematical Models and Methods in Applied Sciences</w:delText>
              </w:r>
              <w:r>
                <w:rPr>
                  <w:i/>
                </w:rPr>
                <w:delText>.</w:delText>
              </w:r>
              <w:r>
                <w:delText xml:space="preserve"> 2013, vol. 7, issue 4, pp. 436-443. ISSN 1998-0140. Dostupné z: http://www.naun.org/main/NAUN/ijmmas/2001-129.pdf. (50%).</w:delText>
              </w:r>
            </w:del>
          </w:p>
        </w:tc>
      </w:tr>
      <w:tr w:rsidR="00B2050B" w14:paraId="0256FA45" w14:textId="77777777" w:rsidTr="00F94EDA">
        <w:tblPrEx>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50"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34" w:type="dxa"/>
          <w:trHeight w:val="218"/>
          <w:trPrChange w:id="7851" w:author="Pavla Trefilová" w:date="2019-11-18T17:19:00Z">
            <w:trPr>
              <w:gridBefore w:val="2"/>
              <w:trHeight w:val="218"/>
            </w:trPr>
          </w:trPrChange>
        </w:trPr>
        <w:tc>
          <w:tcPr>
            <w:tcW w:w="9859" w:type="dxa"/>
            <w:gridSpan w:val="23"/>
            <w:shd w:val="clear" w:color="auto" w:fill="F7CAAC"/>
            <w:tcPrChange w:id="7852" w:author="Pavla Trefilová" w:date="2019-11-18T17:19:00Z">
              <w:tcPr>
                <w:tcW w:w="9900" w:type="dxa"/>
                <w:gridSpan w:val="24"/>
                <w:shd w:val="clear" w:color="auto" w:fill="F7CAAC"/>
              </w:tcPr>
            </w:tcPrChange>
          </w:tcPr>
          <w:p w14:paraId="5A4E210E" w14:textId="77777777" w:rsidR="00B2050B" w:rsidRDefault="00B2050B" w:rsidP="00B2050B">
            <w:pPr>
              <w:rPr>
                <w:moveTo w:id="7853" w:author="Pavla Trefilová" w:date="2019-11-18T17:19:00Z"/>
                <w:b/>
              </w:rPr>
            </w:pPr>
            <w:moveToRangeStart w:id="7854" w:author="Pavla Trefilová" w:date="2019-11-18T17:19:00Z" w:name="move24990081"/>
            <w:moveTo w:id="7855" w:author="Pavla Trefilová" w:date="2019-11-18T17:19:00Z">
              <w:r>
                <w:rPr>
                  <w:b/>
                </w:rPr>
                <w:t>Působení v zahraničí</w:t>
              </w:r>
            </w:moveTo>
          </w:p>
        </w:tc>
      </w:tr>
      <w:tr w:rsidR="00B2050B" w14:paraId="7000FBDE" w14:textId="77777777" w:rsidTr="006D1A93">
        <w:tblPrEx>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56"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34" w:type="dxa"/>
          <w:trHeight w:val="60"/>
          <w:trPrChange w:id="7857" w:author="Pavla Trefilová" w:date="2019-11-18T17:19:00Z">
            <w:trPr>
              <w:gridBefore w:val="2"/>
              <w:trHeight w:val="328"/>
            </w:trPr>
          </w:trPrChange>
        </w:trPr>
        <w:tc>
          <w:tcPr>
            <w:tcW w:w="9859" w:type="dxa"/>
            <w:gridSpan w:val="23"/>
            <w:tcPrChange w:id="7858" w:author="Pavla Trefilová" w:date="2019-11-18T17:19:00Z">
              <w:tcPr>
                <w:tcW w:w="9900" w:type="dxa"/>
                <w:gridSpan w:val="24"/>
              </w:tcPr>
            </w:tcPrChange>
          </w:tcPr>
          <w:p w14:paraId="5DCBD6EC" w14:textId="77777777" w:rsidR="00B2050B" w:rsidRDefault="00B2050B" w:rsidP="00B2050B">
            <w:pPr>
              <w:rPr>
                <w:moveTo w:id="7859" w:author="Pavla Trefilová" w:date="2019-11-18T17:19:00Z"/>
                <w:b/>
                <w:rPrChange w:id="7860" w:author="Pavla Trefilová" w:date="2019-11-18T17:19:00Z">
                  <w:rPr>
                    <w:moveTo w:id="7861" w:author="Pavla Trefilová" w:date="2019-11-18T17:19:00Z"/>
                  </w:rPr>
                </w:rPrChange>
              </w:rPr>
            </w:pPr>
          </w:p>
        </w:tc>
      </w:tr>
      <w:tr w:rsidR="00534C60" w14:paraId="1CCBD311" w14:textId="77777777" w:rsidTr="006D1A93">
        <w:trPr>
          <w:gridBefore w:val="1"/>
          <w:wBefore w:w="34" w:type="dxa"/>
          <w:cantSplit/>
          <w:trHeight w:val="78"/>
        </w:trPr>
        <w:tc>
          <w:tcPr>
            <w:tcW w:w="2518" w:type="dxa"/>
            <w:gridSpan w:val="2"/>
            <w:shd w:val="clear" w:color="auto" w:fill="F7CAAC"/>
          </w:tcPr>
          <w:p w14:paraId="70CB6636" w14:textId="77777777" w:rsidR="00B2050B" w:rsidRDefault="00B2050B" w:rsidP="00B2050B">
            <w:pPr>
              <w:jc w:val="both"/>
              <w:rPr>
                <w:moveTo w:id="7862" w:author="Pavla Trefilová" w:date="2019-11-18T17:19:00Z"/>
                <w:b/>
              </w:rPr>
            </w:pPr>
            <w:moveTo w:id="7863" w:author="Pavla Trefilová" w:date="2019-11-18T17:19:00Z">
              <w:r>
                <w:rPr>
                  <w:b/>
                </w:rPr>
                <w:lastRenderedPageBreak/>
                <w:t xml:space="preserve">Podpis </w:t>
              </w:r>
            </w:moveTo>
          </w:p>
        </w:tc>
        <w:tc>
          <w:tcPr>
            <w:tcW w:w="4536" w:type="dxa"/>
            <w:gridSpan w:val="11"/>
          </w:tcPr>
          <w:p w14:paraId="461D1B7B" w14:textId="77777777" w:rsidR="00B2050B" w:rsidRDefault="00B2050B" w:rsidP="00B2050B">
            <w:pPr>
              <w:jc w:val="both"/>
              <w:rPr>
                <w:moveTo w:id="7864" w:author="Pavla Trefilová" w:date="2019-11-18T17:19:00Z"/>
                <w:rPrChange w:id="7865" w:author="Pavla Trefilová" w:date="2019-11-18T17:19:00Z">
                  <w:rPr>
                    <w:moveTo w:id="7866" w:author="Pavla Trefilová" w:date="2019-11-18T17:19:00Z"/>
                    <w:b/>
                  </w:rPr>
                </w:rPrChange>
              </w:rPr>
            </w:pPr>
          </w:p>
        </w:tc>
        <w:tc>
          <w:tcPr>
            <w:tcW w:w="786" w:type="dxa"/>
            <w:gridSpan w:val="4"/>
            <w:shd w:val="clear" w:color="auto" w:fill="F7CAAC"/>
          </w:tcPr>
          <w:p w14:paraId="65B40CE1" w14:textId="77777777" w:rsidR="00B2050B" w:rsidRDefault="00B2050B" w:rsidP="00B2050B">
            <w:pPr>
              <w:jc w:val="both"/>
              <w:rPr>
                <w:moveTo w:id="7867" w:author="Pavla Trefilová" w:date="2019-11-18T17:19:00Z"/>
              </w:rPr>
            </w:pPr>
            <w:moveTo w:id="7868" w:author="Pavla Trefilová" w:date="2019-11-18T17:19:00Z">
              <w:r>
                <w:rPr>
                  <w:b/>
                </w:rPr>
                <w:t>datum</w:t>
              </w:r>
            </w:moveTo>
          </w:p>
        </w:tc>
        <w:tc>
          <w:tcPr>
            <w:tcW w:w="2019" w:type="dxa"/>
            <w:gridSpan w:val="6"/>
          </w:tcPr>
          <w:p w14:paraId="475F13B7" w14:textId="77777777" w:rsidR="00B2050B" w:rsidRDefault="00B2050B" w:rsidP="00B2050B">
            <w:pPr>
              <w:jc w:val="both"/>
              <w:rPr>
                <w:moveTo w:id="7869" w:author="Pavla Trefilová" w:date="2019-11-18T17:19:00Z"/>
              </w:rPr>
            </w:pPr>
          </w:p>
        </w:tc>
      </w:tr>
    </w:tbl>
    <w:p w14:paraId="5C2FE46C" w14:textId="77777777" w:rsidR="00B2050B" w:rsidRDefault="00B2050B" w:rsidP="00B2050B">
      <w:pPr>
        <w:rPr>
          <w:moveTo w:id="7870" w:author="Pavla Trefilová" w:date="2019-11-18T17:19:00Z"/>
        </w:rPr>
      </w:pPr>
    </w:p>
    <w:p w14:paraId="345AF6B3" w14:textId="77777777" w:rsidR="00B2050B" w:rsidRDefault="00B2050B" w:rsidP="00B2050B">
      <w:pPr>
        <w:rPr>
          <w:moveTo w:id="7871" w:author="Pavla Trefilová" w:date="2019-11-18T17:19:00Z"/>
        </w:rPr>
      </w:pPr>
    </w:p>
    <w:p w14:paraId="20B70759" w14:textId="77777777" w:rsidR="00A23582" w:rsidRDefault="00A23582" w:rsidP="00B2050B">
      <w:pPr>
        <w:rPr>
          <w:moveTo w:id="7872" w:author="Pavla Trefilová" w:date="2019-11-18T17:19:00Z"/>
        </w:rPr>
      </w:pPr>
    </w:p>
    <w:moveToRangeEnd w:id="7854"/>
    <w:p w14:paraId="28A19E66" w14:textId="77777777" w:rsidR="00A23582" w:rsidRDefault="00A23582" w:rsidP="00B2050B">
      <w:pPr>
        <w:rPr>
          <w:ins w:id="7873" w:author="Pavla Trefilová" w:date="2019-11-18T17:19:00Z"/>
        </w:rPr>
      </w:pPr>
    </w:p>
    <w:p w14:paraId="312FD93E" w14:textId="77777777" w:rsidR="00380D44" w:rsidRDefault="00380D44">
      <w:pPr>
        <w:rPr>
          <w:ins w:id="7874" w:author="Pavla Trefilová" w:date="2019-11-18T17:19:00Z"/>
        </w:rPr>
      </w:pPr>
      <w:ins w:id="7875" w:author="Pavla Trefilová" w:date="2019-11-18T17:1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7876" w:author="Pavla Trefilová" w:date="2019-11-18T17:19:00Z">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4536"/>
        <w:gridCol w:w="786"/>
        <w:gridCol w:w="2019"/>
        <w:tblGridChange w:id="7877">
          <w:tblGrid>
            <w:gridCol w:w="76"/>
            <w:gridCol w:w="2442"/>
            <w:gridCol w:w="4536"/>
            <w:gridCol w:w="786"/>
            <w:gridCol w:w="2019"/>
            <w:gridCol w:w="76"/>
          </w:tblGrid>
        </w:tblGridChange>
      </w:tblGrid>
      <w:tr w:rsidR="006C1AC3" w14:paraId="5A399B47" w14:textId="77777777" w:rsidTr="006C1AC3">
        <w:trPr>
          <w:trHeight w:val="218"/>
          <w:trPrChange w:id="7878" w:author="Pavla Trefilová" w:date="2019-11-18T17:19:00Z">
            <w:trPr>
              <w:gridBefore w:val="1"/>
              <w:wBefore w:w="34" w:type="dxa"/>
              <w:trHeight w:val="218"/>
            </w:trPr>
          </w:trPrChange>
        </w:trPr>
        <w:tc>
          <w:tcPr>
            <w:tcW w:w="9859" w:type="dxa"/>
            <w:gridSpan w:val="4"/>
            <w:shd w:val="clear" w:color="auto" w:fill="F7CAAC"/>
            <w:tcPrChange w:id="7879" w:author="Pavla Trefilová" w:date="2019-11-18T17:19:00Z">
              <w:tcPr>
                <w:tcW w:w="9859" w:type="dxa"/>
                <w:gridSpan w:val="5"/>
                <w:shd w:val="clear" w:color="auto" w:fill="F7CAAC"/>
              </w:tcPr>
            </w:tcPrChange>
          </w:tcPr>
          <w:p w14:paraId="2CCD476B" w14:textId="77777777" w:rsidR="006C1AC3" w:rsidRDefault="006C1AC3" w:rsidP="006C1AC3">
            <w:pPr>
              <w:rPr>
                <w:moveFrom w:id="7880" w:author="Pavla Trefilová" w:date="2019-11-18T17:19:00Z"/>
                <w:b/>
              </w:rPr>
            </w:pPr>
            <w:moveFromRangeStart w:id="7881" w:author="Pavla Trefilová" w:date="2019-11-18T17:19:00Z" w:name="move24990083"/>
            <w:moveFrom w:id="7882" w:author="Pavla Trefilová" w:date="2019-11-18T17:19:00Z">
              <w:r>
                <w:rPr>
                  <w:b/>
                </w:rPr>
                <w:lastRenderedPageBreak/>
                <w:t>Působení v zahraničí</w:t>
              </w:r>
            </w:moveFrom>
          </w:p>
        </w:tc>
      </w:tr>
      <w:tr w:rsidR="006C1AC3" w14:paraId="737D8DAB" w14:textId="77777777" w:rsidTr="006C1AC3">
        <w:trPr>
          <w:trHeight w:val="328"/>
          <w:trPrChange w:id="7883" w:author="Pavla Trefilová" w:date="2019-11-18T17:19:00Z">
            <w:trPr>
              <w:gridBefore w:val="1"/>
              <w:wBefore w:w="34" w:type="dxa"/>
              <w:trHeight w:val="60"/>
            </w:trPr>
          </w:trPrChange>
        </w:trPr>
        <w:tc>
          <w:tcPr>
            <w:tcW w:w="9859" w:type="dxa"/>
            <w:gridSpan w:val="4"/>
            <w:tcPrChange w:id="7884" w:author="Pavla Trefilová" w:date="2019-11-18T17:19:00Z">
              <w:tcPr>
                <w:tcW w:w="9859" w:type="dxa"/>
                <w:gridSpan w:val="5"/>
              </w:tcPr>
            </w:tcPrChange>
          </w:tcPr>
          <w:p w14:paraId="6F06D09A" w14:textId="77777777" w:rsidR="006C1AC3" w:rsidRDefault="006C1AC3" w:rsidP="006C1AC3">
            <w:pPr>
              <w:rPr>
                <w:moveFrom w:id="7885" w:author="Pavla Trefilová" w:date="2019-11-18T17:19:00Z"/>
                <w:b/>
              </w:rPr>
            </w:pPr>
          </w:p>
        </w:tc>
      </w:tr>
      <w:tr w:rsidR="00534C60" w14:paraId="7F6378A9" w14:textId="77777777" w:rsidTr="006C1AC3">
        <w:trPr>
          <w:cantSplit/>
          <w:trHeight w:val="470"/>
        </w:trPr>
        <w:tc>
          <w:tcPr>
            <w:tcW w:w="2518" w:type="dxa"/>
            <w:shd w:val="clear" w:color="auto" w:fill="F7CAAC"/>
          </w:tcPr>
          <w:p w14:paraId="32B0BE5A" w14:textId="77777777" w:rsidR="006C1AC3" w:rsidRDefault="006C1AC3" w:rsidP="006C1AC3">
            <w:pPr>
              <w:jc w:val="both"/>
              <w:rPr>
                <w:moveFrom w:id="7886" w:author="Pavla Trefilová" w:date="2019-11-18T17:19:00Z"/>
                <w:b/>
              </w:rPr>
            </w:pPr>
            <w:moveFrom w:id="7887" w:author="Pavla Trefilová" w:date="2019-11-18T17:19:00Z">
              <w:r>
                <w:rPr>
                  <w:b/>
                </w:rPr>
                <w:t xml:space="preserve">Podpis </w:t>
              </w:r>
            </w:moveFrom>
          </w:p>
        </w:tc>
        <w:tc>
          <w:tcPr>
            <w:tcW w:w="4536" w:type="dxa"/>
          </w:tcPr>
          <w:p w14:paraId="41834575" w14:textId="77777777" w:rsidR="006C1AC3" w:rsidRDefault="006C1AC3" w:rsidP="006C1AC3">
            <w:pPr>
              <w:jc w:val="both"/>
              <w:rPr>
                <w:moveFrom w:id="7888" w:author="Pavla Trefilová" w:date="2019-11-18T17:19:00Z"/>
              </w:rPr>
            </w:pPr>
          </w:p>
        </w:tc>
        <w:tc>
          <w:tcPr>
            <w:tcW w:w="786" w:type="dxa"/>
            <w:shd w:val="clear" w:color="auto" w:fill="F7CAAC"/>
          </w:tcPr>
          <w:p w14:paraId="640C6D46" w14:textId="77777777" w:rsidR="006C1AC3" w:rsidRDefault="006C1AC3" w:rsidP="006C1AC3">
            <w:pPr>
              <w:jc w:val="both"/>
              <w:rPr>
                <w:moveFrom w:id="7889" w:author="Pavla Trefilová" w:date="2019-11-18T17:19:00Z"/>
              </w:rPr>
            </w:pPr>
            <w:moveFrom w:id="7890" w:author="Pavla Trefilová" w:date="2019-11-18T17:19:00Z">
              <w:r>
                <w:rPr>
                  <w:b/>
                </w:rPr>
                <w:t>datum</w:t>
              </w:r>
            </w:moveFrom>
          </w:p>
        </w:tc>
        <w:tc>
          <w:tcPr>
            <w:tcW w:w="2019" w:type="dxa"/>
          </w:tcPr>
          <w:p w14:paraId="4BC8F31E" w14:textId="77777777" w:rsidR="006C1AC3" w:rsidRDefault="006C1AC3" w:rsidP="006C1AC3">
            <w:pPr>
              <w:jc w:val="both"/>
              <w:rPr>
                <w:moveFrom w:id="7891" w:author="Pavla Trefilová" w:date="2019-11-18T17:19:00Z"/>
              </w:rPr>
            </w:pPr>
          </w:p>
        </w:tc>
      </w:tr>
    </w:tbl>
    <w:p w14:paraId="2AEADBE5" w14:textId="77777777" w:rsidR="006C1AC3" w:rsidRDefault="006C1AC3" w:rsidP="006C1AC3">
      <w:pPr>
        <w:rPr>
          <w:moveFrom w:id="7892" w:author="Pavla Trefilová" w:date="2019-11-18T17:19:00Z"/>
        </w:rPr>
      </w:pPr>
    </w:p>
    <w:p w14:paraId="0F02BCBB" w14:textId="77777777" w:rsidR="006C1AC3" w:rsidRDefault="006C1AC3" w:rsidP="006C1AC3">
      <w:pPr>
        <w:rPr>
          <w:moveFrom w:id="7893" w:author="Pavla Trefilová" w:date="2019-11-18T17:19:00Z"/>
        </w:rPr>
      </w:pPr>
    </w:p>
    <w:moveFromRangeEnd w:id="7881"/>
    <w:p w14:paraId="770F11EB" w14:textId="77777777" w:rsidR="00A23582" w:rsidRDefault="00A23582" w:rsidP="00B2050B">
      <w:pPr>
        <w:rPr>
          <w:del w:id="7894" w:author="Pavla Trefilová" w:date="2019-11-18T17:19:00Z"/>
        </w:rPr>
      </w:pPr>
    </w:p>
    <w:p w14:paraId="182F6939" w14:textId="77777777" w:rsidR="00A23582" w:rsidRDefault="00A23582" w:rsidP="00B2050B">
      <w:pPr>
        <w:rPr>
          <w:del w:id="7895" w:author="Pavla Trefilová" w:date="2019-11-18T17:1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E5BF598" w14:textId="77777777" w:rsidTr="00A23582">
        <w:tc>
          <w:tcPr>
            <w:tcW w:w="9859" w:type="dxa"/>
            <w:gridSpan w:val="11"/>
            <w:tcBorders>
              <w:bottom w:val="double" w:sz="4" w:space="0" w:color="auto"/>
            </w:tcBorders>
            <w:shd w:val="clear" w:color="auto" w:fill="BDD6EE"/>
          </w:tcPr>
          <w:p w14:paraId="3C352868" w14:textId="3F155A23" w:rsidR="00A23582" w:rsidRDefault="00A23582" w:rsidP="00A23582">
            <w:pPr>
              <w:jc w:val="both"/>
              <w:rPr>
                <w:b/>
                <w:sz w:val="28"/>
              </w:rPr>
            </w:pPr>
            <w:r>
              <w:rPr>
                <w:b/>
                <w:sz w:val="28"/>
              </w:rPr>
              <w:t>C-I – Personální zabezpečení</w:t>
            </w:r>
          </w:p>
        </w:tc>
      </w:tr>
      <w:tr w:rsidR="00A23582" w14:paraId="3A6DD43B" w14:textId="77777777" w:rsidTr="00A23582">
        <w:tc>
          <w:tcPr>
            <w:tcW w:w="2518" w:type="dxa"/>
            <w:tcBorders>
              <w:top w:val="double" w:sz="4" w:space="0" w:color="auto"/>
            </w:tcBorders>
            <w:shd w:val="clear" w:color="auto" w:fill="F7CAAC"/>
          </w:tcPr>
          <w:p w14:paraId="08E9C3EE" w14:textId="77777777" w:rsidR="00A23582" w:rsidRDefault="00A23582" w:rsidP="00A23582">
            <w:pPr>
              <w:jc w:val="both"/>
              <w:rPr>
                <w:b/>
              </w:rPr>
            </w:pPr>
            <w:r>
              <w:rPr>
                <w:b/>
              </w:rPr>
              <w:t>Vysoká škola</w:t>
            </w:r>
          </w:p>
        </w:tc>
        <w:tc>
          <w:tcPr>
            <w:tcW w:w="7341" w:type="dxa"/>
            <w:gridSpan w:val="10"/>
          </w:tcPr>
          <w:p w14:paraId="0B0E30AB" w14:textId="77777777" w:rsidR="00A23582" w:rsidRDefault="00A23582" w:rsidP="00A23582">
            <w:pPr>
              <w:jc w:val="both"/>
            </w:pPr>
            <w:r>
              <w:t>Univerzita Tomáše Bati ve Zlíně</w:t>
            </w:r>
          </w:p>
        </w:tc>
      </w:tr>
      <w:tr w:rsidR="00A23582" w14:paraId="7A6A2299" w14:textId="77777777" w:rsidTr="00A23582">
        <w:tc>
          <w:tcPr>
            <w:tcW w:w="2518" w:type="dxa"/>
            <w:shd w:val="clear" w:color="auto" w:fill="F7CAAC"/>
          </w:tcPr>
          <w:p w14:paraId="2273B98C" w14:textId="77777777" w:rsidR="00A23582" w:rsidRDefault="00A23582" w:rsidP="00A23582">
            <w:pPr>
              <w:jc w:val="both"/>
              <w:rPr>
                <w:b/>
              </w:rPr>
            </w:pPr>
            <w:r>
              <w:rPr>
                <w:b/>
              </w:rPr>
              <w:t>Součást vysoké školy</w:t>
            </w:r>
          </w:p>
        </w:tc>
        <w:tc>
          <w:tcPr>
            <w:tcW w:w="7341" w:type="dxa"/>
            <w:gridSpan w:val="10"/>
          </w:tcPr>
          <w:p w14:paraId="4CA1E8BB" w14:textId="77777777" w:rsidR="00A23582" w:rsidRDefault="00A23582" w:rsidP="00A23582">
            <w:pPr>
              <w:jc w:val="both"/>
            </w:pPr>
            <w:r>
              <w:t>Fakulta managementu a ekonomiky</w:t>
            </w:r>
          </w:p>
        </w:tc>
      </w:tr>
      <w:tr w:rsidR="00A23582" w14:paraId="55F5F459" w14:textId="77777777" w:rsidTr="00A23582">
        <w:tc>
          <w:tcPr>
            <w:tcW w:w="2518" w:type="dxa"/>
            <w:shd w:val="clear" w:color="auto" w:fill="F7CAAC"/>
          </w:tcPr>
          <w:p w14:paraId="54BE5186" w14:textId="77777777" w:rsidR="00A23582" w:rsidRDefault="00A23582" w:rsidP="00A23582">
            <w:pPr>
              <w:jc w:val="both"/>
              <w:rPr>
                <w:b/>
              </w:rPr>
            </w:pPr>
            <w:r>
              <w:rPr>
                <w:b/>
              </w:rPr>
              <w:t>Název studijního programu</w:t>
            </w:r>
          </w:p>
        </w:tc>
        <w:tc>
          <w:tcPr>
            <w:tcW w:w="7341" w:type="dxa"/>
            <w:gridSpan w:val="10"/>
          </w:tcPr>
          <w:p w14:paraId="244A6AF5" w14:textId="066AEDE3" w:rsidR="00A23582" w:rsidRDefault="00343DC3" w:rsidP="00A23582">
            <w:pPr>
              <w:jc w:val="both"/>
            </w:pPr>
            <w:r>
              <w:t xml:space="preserve">Economics and Management </w:t>
            </w:r>
          </w:p>
        </w:tc>
      </w:tr>
      <w:tr w:rsidR="00A23582" w14:paraId="344087EC" w14:textId="77777777" w:rsidTr="00A23582">
        <w:tc>
          <w:tcPr>
            <w:tcW w:w="2518" w:type="dxa"/>
            <w:shd w:val="clear" w:color="auto" w:fill="F7CAAC"/>
          </w:tcPr>
          <w:p w14:paraId="57ABCEC6" w14:textId="77777777" w:rsidR="00A23582" w:rsidRDefault="00A23582" w:rsidP="00A23582">
            <w:pPr>
              <w:jc w:val="both"/>
              <w:rPr>
                <w:b/>
              </w:rPr>
            </w:pPr>
            <w:r>
              <w:rPr>
                <w:b/>
              </w:rPr>
              <w:t>Jméno a příjmení</w:t>
            </w:r>
          </w:p>
        </w:tc>
        <w:tc>
          <w:tcPr>
            <w:tcW w:w="4536" w:type="dxa"/>
            <w:gridSpan w:val="5"/>
          </w:tcPr>
          <w:p w14:paraId="752876F7" w14:textId="77777777" w:rsidR="00A23582" w:rsidRDefault="00A23582" w:rsidP="00A23582">
            <w:pPr>
              <w:jc w:val="both"/>
            </w:pPr>
            <w:r>
              <w:t>Přemysl PÁLKA</w:t>
            </w:r>
          </w:p>
        </w:tc>
        <w:tc>
          <w:tcPr>
            <w:tcW w:w="709" w:type="dxa"/>
            <w:shd w:val="clear" w:color="auto" w:fill="F7CAAC"/>
          </w:tcPr>
          <w:p w14:paraId="2C68D74B" w14:textId="77777777" w:rsidR="00A23582" w:rsidRDefault="00A23582" w:rsidP="00A23582">
            <w:pPr>
              <w:jc w:val="both"/>
              <w:rPr>
                <w:b/>
              </w:rPr>
            </w:pPr>
            <w:r>
              <w:rPr>
                <w:b/>
              </w:rPr>
              <w:t>Tituly</w:t>
            </w:r>
          </w:p>
        </w:tc>
        <w:tc>
          <w:tcPr>
            <w:tcW w:w="2096" w:type="dxa"/>
            <w:gridSpan w:val="4"/>
          </w:tcPr>
          <w:p w14:paraId="4D1831EF" w14:textId="77777777" w:rsidR="00A23582" w:rsidRDefault="00A23582" w:rsidP="00A23582">
            <w:pPr>
              <w:jc w:val="both"/>
            </w:pPr>
            <w:r>
              <w:t>Ing., Ph.D.</w:t>
            </w:r>
          </w:p>
        </w:tc>
      </w:tr>
      <w:tr w:rsidR="00A23582" w14:paraId="7850D9A0" w14:textId="77777777" w:rsidTr="00A23582">
        <w:tc>
          <w:tcPr>
            <w:tcW w:w="2518" w:type="dxa"/>
            <w:shd w:val="clear" w:color="auto" w:fill="F7CAAC"/>
          </w:tcPr>
          <w:p w14:paraId="2AAB4A5E" w14:textId="77777777" w:rsidR="00A23582" w:rsidRDefault="00A23582" w:rsidP="00A23582">
            <w:pPr>
              <w:jc w:val="both"/>
              <w:rPr>
                <w:b/>
              </w:rPr>
            </w:pPr>
            <w:r>
              <w:rPr>
                <w:b/>
              </w:rPr>
              <w:t>Rok narození</w:t>
            </w:r>
          </w:p>
        </w:tc>
        <w:tc>
          <w:tcPr>
            <w:tcW w:w="829" w:type="dxa"/>
          </w:tcPr>
          <w:p w14:paraId="0850C5A1" w14:textId="77777777" w:rsidR="00A23582" w:rsidRDefault="00A23582" w:rsidP="00A23582">
            <w:pPr>
              <w:jc w:val="both"/>
            </w:pPr>
            <w:r>
              <w:t>1982</w:t>
            </w:r>
          </w:p>
        </w:tc>
        <w:tc>
          <w:tcPr>
            <w:tcW w:w="1721" w:type="dxa"/>
            <w:shd w:val="clear" w:color="auto" w:fill="F7CAAC"/>
          </w:tcPr>
          <w:p w14:paraId="1DBA5DEC" w14:textId="77777777" w:rsidR="00A23582" w:rsidRDefault="00A23582" w:rsidP="00A23582">
            <w:pPr>
              <w:jc w:val="both"/>
              <w:rPr>
                <w:b/>
              </w:rPr>
            </w:pPr>
            <w:r>
              <w:rPr>
                <w:b/>
              </w:rPr>
              <w:t>typ vztahu k VŠ</w:t>
            </w:r>
          </w:p>
        </w:tc>
        <w:tc>
          <w:tcPr>
            <w:tcW w:w="992" w:type="dxa"/>
            <w:gridSpan w:val="2"/>
          </w:tcPr>
          <w:p w14:paraId="11B1F590" w14:textId="77777777" w:rsidR="00A23582" w:rsidRDefault="00A23582" w:rsidP="00A23582">
            <w:pPr>
              <w:jc w:val="both"/>
            </w:pPr>
            <w:r>
              <w:t>pp</w:t>
            </w:r>
          </w:p>
        </w:tc>
        <w:tc>
          <w:tcPr>
            <w:tcW w:w="994" w:type="dxa"/>
            <w:shd w:val="clear" w:color="auto" w:fill="F7CAAC"/>
          </w:tcPr>
          <w:p w14:paraId="73264C15" w14:textId="77777777" w:rsidR="00A23582" w:rsidRDefault="00A23582" w:rsidP="00A23582">
            <w:pPr>
              <w:jc w:val="both"/>
              <w:rPr>
                <w:b/>
              </w:rPr>
            </w:pPr>
            <w:r>
              <w:rPr>
                <w:b/>
              </w:rPr>
              <w:t>rozsah</w:t>
            </w:r>
          </w:p>
        </w:tc>
        <w:tc>
          <w:tcPr>
            <w:tcW w:w="709" w:type="dxa"/>
          </w:tcPr>
          <w:p w14:paraId="1F41B95E" w14:textId="77777777" w:rsidR="00A23582" w:rsidRDefault="00A23582" w:rsidP="00A23582">
            <w:pPr>
              <w:jc w:val="both"/>
            </w:pPr>
            <w:r>
              <w:t>40</w:t>
            </w:r>
          </w:p>
        </w:tc>
        <w:tc>
          <w:tcPr>
            <w:tcW w:w="709" w:type="dxa"/>
            <w:gridSpan w:val="2"/>
            <w:shd w:val="clear" w:color="auto" w:fill="F7CAAC"/>
          </w:tcPr>
          <w:p w14:paraId="377108D1" w14:textId="77777777" w:rsidR="00A23582" w:rsidRDefault="00A23582" w:rsidP="00A23582">
            <w:pPr>
              <w:jc w:val="both"/>
              <w:rPr>
                <w:b/>
              </w:rPr>
            </w:pPr>
            <w:r>
              <w:rPr>
                <w:b/>
              </w:rPr>
              <w:t>do kdy</w:t>
            </w:r>
          </w:p>
        </w:tc>
        <w:tc>
          <w:tcPr>
            <w:tcW w:w="1387" w:type="dxa"/>
            <w:gridSpan w:val="2"/>
          </w:tcPr>
          <w:p w14:paraId="066C0036" w14:textId="77777777" w:rsidR="00A23582" w:rsidRDefault="00A23582" w:rsidP="00A23582">
            <w:pPr>
              <w:jc w:val="both"/>
            </w:pPr>
            <w:r>
              <w:t>N</w:t>
            </w:r>
          </w:p>
        </w:tc>
      </w:tr>
      <w:tr w:rsidR="00A23582" w14:paraId="6D1E4974" w14:textId="77777777" w:rsidTr="00A23582">
        <w:tc>
          <w:tcPr>
            <w:tcW w:w="5068" w:type="dxa"/>
            <w:gridSpan w:val="3"/>
            <w:shd w:val="clear" w:color="auto" w:fill="F7CAAC"/>
          </w:tcPr>
          <w:p w14:paraId="50B9D04D" w14:textId="77777777" w:rsidR="00A23582" w:rsidRDefault="00A23582" w:rsidP="00A23582">
            <w:pPr>
              <w:jc w:val="both"/>
              <w:rPr>
                <w:b/>
              </w:rPr>
            </w:pPr>
            <w:r>
              <w:rPr>
                <w:b/>
              </w:rPr>
              <w:t>Typ vztahu na součásti VŠ, která uskutečňuje st. program</w:t>
            </w:r>
          </w:p>
        </w:tc>
        <w:tc>
          <w:tcPr>
            <w:tcW w:w="992" w:type="dxa"/>
            <w:gridSpan w:val="2"/>
          </w:tcPr>
          <w:p w14:paraId="0378F983" w14:textId="77777777" w:rsidR="00A23582" w:rsidRDefault="00A23582" w:rsidP="00A23582">
            <w:pPr>
              <w:jc w:val="both"/>
            </w:pPr>
            <w:r>
              <w:t>pp</w:t>
            </w:r>
          </w:p>
        </w:tc>
        <w:tc>
          <w:tcPr>
            <w:tcW w:w="994" w:type="dxa"/>
            <w:shd w:val="clear" w:color="auto" w:fill="F7CAAC"/>
          </w:tcPr>
          <w:p w14:paraId="5308BA68" w14:textId="77777777" w:rsidR="00A23582" w:rsidRDefault="00A23582" w:rsidP="00A23582">
            <w:pPr>
              <w:jc w:val="both"/>
              <w:rPr>
                <w:b/>
              </w:rPr>
            </w:pPr>
            <w:r>
              <w:rPr>
                <w:b/>
              </w:rPr>
              <w:t>rozsah</w:t>
            </w:r>
          </w:p>
        </w:tc>
        <w:tc>
          <w:tcPr>
            <w:tcW w:w="709" w:type="dxa"/>
          </w:tcPr>
          <w:p w14:paraId="10E3FAE1" w14:textId="77777777" w:rsidR="00A23582" w:rsidRDefault="00A23582" w:rsidP="00A23582">
            <w:pPr>
              <w:jc w:val="both"/>
            </w:pPr>
            <w:r>
              <w:t>40</w:t>
            </w:r>
          </w:p>
        </w:tc>
        <w:tc>
          <w:tcPr>
            <w:tcW w:w="709" w:type="dxa"/>
            <w:gridSpan w:val="2"/>
            <w:shd w:val="clear" w:color="auto" w:fill="F7CAAC"/>
          </w:tcPr>
          <w:p w14:paraId="151C4E13" w14:textId="77777777" w:rsidR="00A23582" w:rsidRDefault="00A23582" w:rsidP="00A23582">
            <w:pPr>
              <w:jc w:val="both"/>
              <w:rPr>
                <w:b/>
              </w:rPr>
            </w:pPr>
            <w:r>
              <w:rPr>
                <w:b/>
              </w:rPr>
              <w:t>do kdy</w:t>
            </w:r>
          </w:p>
        </w:tc>
        <w:tc>
          <w:tcPr>
            <w:tcW w:w="1387" w:type="dxa"/>
            <w:gridSpan w:val="2"/>
          </w:tcPr>
          <w:p w14:paraId="79EBFB8D" w14:textId="77777777" w:rsidR="00A23582" w:rsidRDefault="00A23582" w:rsidP="00A23582">
            <w:pPr>
              <w:jc w:val="both"/>
            </w:pPr>
            <w:r>
              <w:t>N</w:t>
            </w:r>
          </w:p>
        </w:tc>
      </w:tr>
      <w:tr w:rsidR="00A23582" w14:paraId="71009FD0" w14:textId="77777777" w:rsidTr="00A23582">
        <w:tc>
          <w:tcPr>
            <w:tcW w:w="6060" w:type="dxa"/>
            <w:gridSpan w:val="5"/>
            <w:shd w:val="clear" w:color="auto" w:fill="F7CAAC"/>
          </w:tcPr>
          <w:p w14:paraId="3DF4E372"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C67370" w14:textId="77777777" w:rsidR="00A23582" w:rsidRDefault="00A23582" w:rsidP="00A23582">
            <w:pPr>
              <w:jc w:val="both"/>
              <w:rPr>
                <w:b/>
              </w:rPr>
            </w:pPr>
            <w:r>
              <w:rPr>
                <w:b/>
              </w:rPr>
              <w:t>typ prac. vztahu</w:t>
            </w:r>
          </w:p>
        </w:tc>
        <w:tc>
          <w:tcPr>
            <w:tcW w:w="2096" w:type="dxa"/>
            <w:gridSpan w:val="4"/>
            <w:shd w:val="clear" w:color="auto" w:fill="F7CAAC"/>
          </w:tcPr>
          <w:p w14:paraId="36478686" w14:textId="77777777" w:rsidR="00A23582" w:rsidRDefault="00A23582" w:rsidP="00A23582">
            <w:pPr>
              <w:jc w:val="both"/>
              <w:rPr>
                <w:b/>
              </w:rPr>
            </w:pPr>
            <w:r>
              <w:rPr>
                <w:b/>
              </w:rPr>
              <w:t>rozsah</w:t>
            </w:r>
          </w:p>
        </w:tc>
      </w:tr>
      <w:tr w:rsidR="00A23582" w14:paraId="6C1F724B" w14:textId="77777777" w:rsidTr="00A23582">
        <w:tc>
          <w:tcPr>
            <w:tcW w:w="6060" w:type="dxa"/>
            <w:gridSpan w:val="5"/>
          </w:tcPr>
          <w:p w14:paraId="3FFFE64C" w14:textId="77777777" w:rsidR="00A23582" w:rsidRDefault="00A23582" w:rsidP="00A23582">
            <w:pPr>
              <w:jc w:val="both"/>
            </w:pPr>
          </w:p>
        </w:tc>
        <w:tc>
          <w:tcPr>
            <w:tcW w:w="1703" w:type="dxa"/>
            <w:gridSpan w:val="2"/>
          </w:tcPr>
          <w:p w14:paraId="5732D5A3" w14:textId="77777777" w:rsidR="00A23582" w:rsidRDefault="00A23582" w:rsidP="00A23582">
            <w:pPr>
              <w:jc w:val="both"/>
            </w:pPr>
          </w:p>
        </w:tc>
        <w:tc>
          <w:tcPr>
            <w:tcW w:w="2096" w:type="dxa"/>
            <w:gridSpan w:val="4"/>
          </w:tcPr>
          <w:p w14:paraId="543ABADC" w14:textId="77777777" w:rsidR="00A23582" w:rsidRDefault="00A23582" w:rsidP="00A23582">
            <w:pPr>
              <w:jc w:val="both"/>
            </w:pPr>
          </w:p>
        </w:tc>
      </w:tr>
      <w:tr w:rsidR="00A23582" w14:paraId="2EDB6B7C" w14:textId="77777777" w:rsidTr="00A23582">
        <w:tc>
          <w:tcPr>
            <w:tcW w:w="6060" w:type="dxa"/>
            <w:gridSpan w:val="5"/>
          </w:tcPr>
          <w:p w14:paraId="0D70A86D" w14:textId="77777777" w:rsidR="00A23582" w:rsidRDefault="00A23582" w:rsidP="00A23582">
            <w:pPr>
              <w:jc w:val="both"/>
            </w:pPr>
          </w:p>
        </w:tc>
        <w:tc>
          <w:tcPr>
            <w:tcW w:w="1703" w:type="dxa"/>
            <w:gridSpan w:val="2"/>
          </w:tcPr>
          <w:p w14:paraId="35FA16C5" w14:textId="77777777" w:rsidR="00A23582" w:rsidRDefault="00A23582" w:rsidP="00A23582">
            <w:pPr>
              <w:jc w:val="both"/>
            </w:pPr>
          </w:p>
        </w:tc>
        <w:tc>
          <w:tcPr>
            <w:tcW w:w="2096" w:type="dxa"/>
            <w:gridSpan w:val="4"/>
          </w:tcPr>
          <w:p w14:paraId="56484DBF" w14:textId="77777777" w:rsidR="00A23582" w:rsidRDefault="00A23582" w:rsidP="00A23582">
            <w:pPr>
              <w:jc w:val="both"/>
            </w:pPr>
          </w:p>
        </w:tc>
      </w:tr>
      <w:tr w:rsidR="00A23582" w14:paraId="2C262ED7" w14:textId="77777777" w:rsidTr="00A23582">
        <w:tc>
          <w:tcPr>
            <w:tcW w:w="6060" w:type="dxa"/>
            <w:gridSpan w:val="5"/>
          </w:tcPr>
          <w:p w14:paraId="32B73862" w14:textId="77777777" w:rsidR="00A23582" w:rsidRDefault="00A23582" w:rsidP="00A23582">
            <w:pPr>
              <w:jc w:val="both"/>
            </w:pPr>
          </w:p>
        </w:tc>
        <w:tc>
          <w:tcPr>
            <w:tcW w:w="1703" w:type="dxa"/>
            <w:gridSpan w:val="2"/>
          </w:tcPr>
          <w:p w14:paraId="39FAD441" w14:textId="77777777" w:rsidR="00A23582" w:rsidRDefault="00A23582" w:rsidP="00A23582">
            <w:pPr>
              <w:jc w:val="both"/>
            </w:pPr>
          </w:p>
        </w:tc>
        <w:tc>
          <w:tcPr>
            <w:tcW w:w="2096" w:type="dxa"/>
            <w:gridSpan w:val="4"/>
          </w:tcPr>
          <w:p w14:paraId="66AD947B" w14:textId="77777777" w:rsidR="00A23582" w:rsidRDefault="00A23582" w:rsidP="00A23582">
            <w:pPr>
              <w:jc w:val="both"/>
            </w:pPr>
          </w:p>
        </w:tc>
      </w:tr>
      <w:tr w:rsidR="00A23582" w14:paraId="39EFC119" w14:textId="77777777" w:rsidTr="00A23582">
        <w:tc>
          <w:tcPr>
            <w:tcW w:w="6060" w:type="dxa"/>
            <w:gridSpan w:val="5"/>
          </w:tcPr>
          <w:p w14:paraId="4FDFC71F" w14:textId="77777777" w:rsidR="00A23582" w:rsidRDefault="00A23582" w:rsidP="00A23582">
            <w:pPr>
              <w:jc w:val="both"/>
            </w:pPr>
          </w:p>
        </w:tc>
        <w:tc>
          <w:tcPr>
            <w:tcW w:w="1703" w:type="dxa"/>
            <w:gridSpan w:val="2"/>
          </w:tcPr>
          <w:p w14:paraId="56E6C202" w14:textId="77777777" w:rsidR="00A23582" w:rsidRDefault="00A23582" w:rsidP="00A23582">
            <w:pPr>
              <w:jc w:val="both"/>
            </w:pPr>
          </w:p>
        </w:tc>
        <w:tc>
          <w:tcPr>
            <w:tcW w:w="2096" w:type="dxa"/>
            <w:gridSpan w:val="4"/>
          </w:tcPr>
          <w:p w14:paraId="6DADA715" w14:textId="77777777" w:rsidR="00A23582" w:rsidRDefault="00A23582" w:rsidP="00A23582">
            <w:pPr>
              <w:jc w:val="both"/>
            </w:pPr>
          </w:p>
        </w:tc>
      </w:tr>
      <w:tr w:rsidR="00A23582" w14:paraId="6277C7F1" w14:textId="77777777" w:rsidTr="00A23582">
        <w:tc>
          <w:tcPr>
            <w:tcW w:w="9859" w:type="dxa"/>
            <w:gridSpan w:val="11"/>
            <w:shd w:val="clear" w:color="auto" w:fill="F7CAAC"/>
          </w:tcPr>
          <w:p w14:paraId="3DCFA84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7A9F244E" w14:textId="77777777" w:rsidTr="00A23582">
        <w:trPr>
          <w:trHeight w:val="324"/>
        </w:trPr>
        <w:tc>
          <w:tcPr>
            <w:tcW w:w="9859" w:type="dxa"/>
            <w:gridSpan w:val="11"/>
            <w:tcBorders>
              <w:top w:val="nil"/>
            </w:tcBorders>
          </w:tcPr>
          <w:p w14:paraId="283E5712" w14:textId="77777777" w:rsidR="00A23582" w:rsidRDefault="00A23582" w:rsidP="00A23582">
            <w:pPr>
              <w:jc w:val="both"/>
            </w:pPr>
            <w:r w:rsidRPr="00882107">
              <w:t>Corporate Finance</w:t>
            </w:r>
            <w:r>
              <w:t xml:space="preserve"> – přednášející (40%)</w:t>
            </w:r>
          </w:p>
        </w:tc>
      </w:tr>
      <w:tr w:rsidR="00A23582" w14:paraId="39F51F98" w14:textId="77777777" w:rsidTr="00A23582">
        <w:tc>
          <w:tcPr>
            <w:tcW w:w="9859" w:type="dxa"/>
            <w:gridSpan w:val="11"/>
            <w:shd w:val="clear" w:color="auto" w:fill="F7CAAC"/>
          </w:tcPr>
          <w:p w14:paraId="4640AB36" w14:textId="77777777" w:rsidR="00A23582" w:rsidRDefault="00A23582" w:rsidP="00A23582">
            <w:pPr>
              <w:jc w:val="both"/>
            </w:pPr>
            <w:r>
              <w:rPr>
                <w:b/>
              </w:rPr>
              <w:t xml:space="preserve">Údaje o vzdělání na VŠ </w:t>
            </w:r>
          </w:p>
        </w:tc>
      </w:tr>
      <w:tr w:rsidR="00A23582" w14:paraId="13783ED9" w14:textId="77777777" w:rsidTr="00A23582">
        <w:trPr>
          <w:trHeight w:val="544"/>
        </w:trPr>
        <w:tc>
          <w:tcPr>
            <w:tcW w:w="9859" w:type="dxa"/>
            <w:gridSpan w:val="11"/>
          </w:tcPr>
          <w:p w14:paraId="2A5348FD" w14:textId="77777777" w:rsidR="00A23582" w:rsidRPr="00822910" w:rsidRDefault="00A23582" w:rsidP="00A23582">
            <w:pPr>
              <w:tabs>
                <w:tab w:val="left" w:pos="1418"/>
              </w:tabs>
              <w:autoSpaceDE w:val="0"/>
              <w:autoSpaceDN w:val="0"/>
              <w:adjustRightInd w:val="0"/>
              <w:ind w:left="1418" w:hanging="1418"/>
              <w:rPr>
                <w:color w:val="000000"/>
                <w:szCs w:val="24"/>
              </w:rPr>
            </w:pPr>
            <w:r w:rsidRPr="0031440D">
              <w:rPr>
                <w:color w:val="000000"/>
                <w:rPrChange w:id="7896" w:author="Pavla Trefilová" w:date="2019-11-18T17:19:00Z">
                  <w:rPr>
                    <w:b/>
                    <w:color w:val="000000"/>
                  </w:rPr>
                </w:rPrChange>
              </w:rPr>
              <w:t xml:space="preserve">2004 – 2006: </w:t>
            </w:r>
            <w:r w:rsidRPr="00822910">
              <w:rPr>
                <w:color w:val="000000"/>
                <w:szCs w:val="24"/>
              </w:rPr>
              <w:t>Univerzita Tomáše Bati ve Zlíně, Fakulta managementu a ekonomiky, obor Finance (Ing.)</w:t>
            </w:r>
          </w:p>
          <w:p w14:paraId="583F67A6" w14:textId="19CA679B" w:rsidR="00DB530D" w:rsidRPr="00070654" w:rsidRDefault="00DB530D" w:rsidP="00DB530D">
            <w:pPr>
              <w:tabs>
                <w:tab w:val="left" w:pos="1418"/>
              </w:tabs>
              <w:autoSpaceDE w:val="0"/>
              <w:autoSpaceDN w:val="0"/>
              <w:adjustRightInd w:val="0"/>
              <w:ind w:left="1416" w:hanging="1416"/>
              <w:rPr>
                <w:color w:val="000000"/>
                <w:szCs w:val="24"/>
              </w:rPr>
            </w:pPr>
            <w:r w:rsidRPr="0031440D">
              <w:rPr>
                <w:color w:val="000000"/>
                <w:rPrChange w:id="7897" w:author="Pavla Trefilová" w:date="2019-11-18T17:19:00Z">
                  <w:rPr>
                    <w:b/>
                    <w:color w:val="000000"/>
                  </w:rPr>
                </w:rPrChange>
              </w:rPr>
              <w:t>2007 – 2011:</w:t>
            </w:r>
            <w:r>
              <w:rPr>
                <w:b/>
                <w:bCs/>
                <w:color w:val="000000"/>
                <w:szCs w:val="24"/>
              </w:rPr>
              <w:t xml:space="preserve"> </w:t>
            </w:r>
            <w:r w:rsidRPr="009A3584">
              <w:rPr>
                <w:color w:val="000000"/>
                <w:szCs w:val="24"/>
              </w:rPr>
              <w:t>Univerzita Tomáše Bati ve Zlíně, Fakulta managementu a ekonomi</w:t>
            </w:r>
            <w:r>
              <w:rPr>
                <w:color w:val="000000"/>
                <w:szCs w:val="24"/>
              </w:rPr>
              <w:t>ky, obor Finance (</w:t>
            </w:r>
            <w:r w:rsidRPr="00DB530D">
              <w:rPr>
                <w:color w:val="000000"/>
                <w:szCs w:val="24"/>
              </w:rPr>
              <w:t>Ph.D.)</w:t>
            </w:r>
          </w:p>
        </w:tc>
      </w:tr>
      <w:tr w:rsidR="00A23582" w14:paraId="0288E86D" w14:textId="77777777" w:rsidTr="00A23582">
        <w:tc>
          <w:tcPr>
            <w:tcW w:w="9859" w:type="dxa"/>
            <w:gridSpan w:val="11"/>
            <w:shd w:val="clear" w:color="auto" w:fill="F7CAAC"/>
          </w:tcPr>
          <w:p w14:paraId="070FC1C2" w14:textId="77777777" w:rsidR="00A23582" w:rsidRDefault="00A23582" w:rsidP="00A23582">
            <w:pPr>
              <w:jc w:val="both"/>
              <w:rPr>
                <w:b/>
              </w:rPr>
            </w:pPr>
            <w:r>
              <w:rPr>
                <w:b/>
              </w:rPr>
              <w:t>Údaje o odborném působení od absolvování VŠ</w:t>
            </w:r>
          </w:p>
        </w:tc>
      </w:tr>
      <w:tr w:rsidR="00A23582" w14:paraId="6CFD1478" w14:textId="77777777" w:rsidTr="00A23582">
        <w:trPr>
          <w:trHeight w:val="460"/>
        </w:trPr>
        <w:tc>
          <w:tcPr>
            <w:tcW w:w="9859" w:type="dxa"/>
            <w:gridSpan w:val="11"/>
          </w:tcPr>
          <w:p w14:paraId="594952DF" w14:textId="77777777" w:rsidR="00A23582" w:rsidRPr="0072428E" w:rsidRDefault="00A23582" w:rsidP="00A23582">
            <w:pPr>
              <w:tabs>
                <w:tab w:val="left" w:pos="2127"/>
              </w:tabs>
              <w:autoSpaceDE w:val="0"/>
              <w:autoSpaceDN w:val="0"/>
              <w:adjustRightInd w:val="0"/>
              <w:rPr>
                <w:color w:val="000000"/>
                <w:szCs w:val="24"/>
              </w:rPr>
            </w:pPr>
            <w:r w:rsidRPr="0031440D">
              <w:rPr>
                <w:color w:val="000000"/>
                <w:rPrChange w:id="7898" w:author="Pavla Trefilová" w:date="2019-11-18T17:19:00Z">
                  <w:rPr>
                    <w:b/>
                    <w:color w:val="000000"/>
                  </w:rPr>
                </w:rPrChange>
              </w:rPr>
              <w:t>3/2007 – dosud:</w:t>
            </w:r>
            <w:r>
              <w:rPr>
                <w:color w:val="000000"/>
                <w:szCs w:val="24"/>
              </w:rPr>
              <w:t xml:space="preserve"> UTB ve Zlíně, Fakulta managementu a ekonomiky, akademický pracovník</w:t>
            </w:r>
          </w:p>
        </w:tc>
      </w:tr>
      <w:tr w:rsidR="00A23582" w14:paraId="6535A622" w14:textId="77777777" w:rsidTr="00A23582">
        <w:trPr>
          <w:trHeight w:val="250"/>
        </w:trPr>
        <w:tc>
          <w:tcPr>
            <w:tcW w:w="9859" w:type="dxa"/>
            <w:gridSpan w:val="11"/>
            <w:shd w:val="clear" w:color="auto" w:fill="F7CAAC"/>
          </w:tcPr>
          <w:p w14:paraId="4407402C" w14:textId="77777777" w:rsidR="00A23582" w:rsidRDefault="00A23582" w:rsidP="00A23582">
            <w:pPr>
              <w:jc w:val="both"/>
            </w:pPr>
            <w:r>
              <w:rPr>
                <w:b/>
              </w:rPr>
              <w:t>Zkušenosti s vedením kvalifikačních a rigorózních prací</w:t>
            </w:r>
          </w:p>
        </w:tc>
      </w:tr>
      <w:tr w:rsidR="00A23582" w14:paraId="09CA6B9A" w14:textId="77777777" w:rsidTr="00A23582">
        <w:trPr>
          <w:trHeight w:val="295"/>
        </w:trPr>
        <w:tc>
          <w:tcPr>
            <w:tcW w:w="9859" w:type="dxa"/>
            <w:gridSpan w:val="11"/>
          </w:tcPr>
          <w:p w14:paraId="1C4E59DE" w14:textId="77777777" w:rsidR="008322A2" w:rsidRDefault="008322A2" w:rsidP="008322A2">
            <w:pPr>
              <w:jc w:val="both"/>
            </w:pPr>
            <w:r>
              <w:t>Počet vedených bakalářských prací – 21</w:t>
            </w:r>
          </w:p>
          <w:p w14:paraId="5633517F" w14:textId="04DA5260" w:rsidR="00A23582" w:rsidRDefault="008322A2" w:rsidP="008322A2">
            <w:pPr>
              <w:jc w:val="both"/>
            </w:pPr>
            <w:r>
              <w:t>Počet vedených diplomových prací – 48</w:t>
            </w:r>
          </w:p>
        </w:tc>
      </w:tr>
      <w:tr w:rsidR="00A23582" w14:paraId="302A80B6" w14:textId="77777777" w:rsidTr="00A23582">
        <w:trPr>
          <w:cantSplit/>
        </w:trPr>
        <w:tc>
          <w:tcPr>
            <w:tcW w:w="3347" w:type="dxa"/>
            <w:gridSpan w:val="2"/>
            <w:tcBorders>
              <w:top w:val="single" w:sz="12" w:space="0" w:color="auto"/>
            </w:tcBorders>
            <w:shd w:val="clear" w:color="auto" w:fill="F7CAAC"/>
          </w:tcPr>
          <w:p w14:paraId="358EAD1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D932366"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C1C3F0"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486BDC2" w14:textId="77777777" w:rsidR="00A23582" w:rsidRDefault="00A23582" w:rsidP="00A23582">
            <w:pPr>
              <w:jc w:val="both"/>
              <w:rPr>
                <w:b/>
              </w:rPr>
            </w:pPr>
            <w:r>
              <w:rPr>
                <w:b/>
              </w:rPr>
              <w:t>Ohlasy publikací</w:t>
            </w:r>
          </w:p>
        </w:tc>
      </w:tr>
      <w:tr w:rsidR="00A23582" w14:paraId="712BAA32" w14:textId="77777777" w:rsidTr="00A23582">
        <w:trPr>
          <w:cantSplit/>
        </w:trPr>
        <w:tc>
          <w:tcPr>
            <w:tcW w:w="3347" w:type="dxa"/>
            <w:gridSpan w:val="2"/>
          </w:tcPr>
          <w:p w14:paraId="699899A9" w14:textId="77777777" w:rsidR="00A23582" w:rsidRDefault="00A23582" w:rsidP="00A23582">
            <w:pPr>
              <w:jc w:val="both"/>
            </w:pPr>
          </w:p>
        </w:tc>
        <w:tc>
          <w:tcPr>
            <w:tcW w:w="2245" w:type="dxa"/>
            <w:gridSpan w:val="2"/>
          </w:tcPr>
          <w:p w14:paraId="1E4BD68B" w14:textId="77777777" w:rsidR="00A23582" w:rsidRDefault="00A23582" w:rsidP="00A23582">
            <w:pPr>
              <w:jc w:val="both"/>
            </w:pPr>
          </w:p>
        </w:tc>
        <w:tc>
          <w:tcPr>
            <w:tcW w:w="2248" w:type="dxa"/>
            <w:gridSpan w:val="4"/>
            <w:tcBorders>
              <w:right w:val="single" w:sz="12" w:space="0" w:color="auto"/>
            </w:tcBorders>
          </w:tcPr>
          <w:p w14:paraId="5E72466B" w14:textId="77777777" w:rsidR="00A23582" w:rsidRDefault="00A23582" w:rsidP="00A23582">
            <w:pPr>
              <w:jc w:val="both"/>
            </w:pPr>
          </w:p>
        </w:tc>
        <w:tc>
          <w:tcPr>
            <w:tcW w:w="632" w:type="dxa"/>
            <w:tcBorders>
              <w:left w:val="single" w:sz="12" w:space="0" w:color="auto"/>
            </w:tcBorders>
            <w:shd w:val="clear" w:color="auto" w:fill="F7CAAC"/>
          </w:tcPr>
          <w:p w14:paraId="6104725A" w14:textId="77777777" w:rsidR="00A23582" w:rsidRDefault="00A23582" w:rsidP="00A23582">
            <w:pPr>
              <w:jc w:val="both"/>
            </w:pPr>
            <w:r>
              <w:rPr>
                <w:b/>
              </w:rPr>
              <w:t>WOS</w:t>
            </w:r>
          </w:p>
        </w:tc>
        <w:tc>
          <w:tcPr>
            <w:tcW w:w="693" w:type="dxa"/>
            <w:shd w:val="clear" w:color="auto" w:fill="F7CAAC"/>
          </w:tcPr>
          <w:p w14:paraId="02A3CDBA" w14:textId="77777777" w:rsidR="00A23582" w:rsidRDefault="00A23582" w:rsidP="00A23582">
            <w:pPr>
              <w:jc w:val="both"/>
              <w:rPr>
                <w:sz w:val="18"/>
              </w:rPr>
            </w:pPr>
            <w:r>
              <w:rPr>
                <w:b/>
                <w:sz w:val="18"/>
              </w:rPr>
              <w:t>Scopus</w:t>
            </w:r>
          </w:p>
        </w:tc>
        <w:tc>
          <w:tcPr>
            <w:tcW w:w="694" w:type="dxa"/>
            <w:shd w:val="clear" w:color="auto" w:fill="F7CAAC"/>
          </w:tcPr>
          <w:p w14:paraId="611802AE" w14:textId="77777777" w:rsidR="00A23582" w:rsidRDefault="00A23582" w:rsidP="00A23582">
            <w:pPr>
              <w:jc w:val="both"/>
            </w:pPr>
            <w:r>
              <w:rPr>
                <w:b/>
                <w:sz w:val="18"/>
              </w:rPr>
              <w:t>ostatní</w:t>
            </w:r>
          </w:p>
        </w:tc>
      </w:tr>
      <w:tr w:rsidR="00A23582" w14:paraId="696CF591" w14:textId="77777777" w:rsidTr="00A23582">
        <w:trPr>
          <w:cantSplit/>
          <w:trHeight w:val="70"/>
        </w:trPr>
        <w:tc>
          <w:tcPr>
            <w:tcW w:w="3347" w:type="dxa"/>
            <w:gridSpan w:val="2"/>
            <w:shd w:val="clear" w:color="auto" w:fill="F7CAAC"/>
          </w:tcPr>
          <w:p w14:paraId="332D40F8" w14:textId="77777777" w:rsidR="00A23582" w:rsidRDefault="00A23582" w:rsidP="00A23582">
            <w:pPr>
              <w:jc w:val="both"/>
            </w:pPr>
            <w:r>
              <w:rPr>
                <w:b/>
              </w:rPr>
              <w:t>Obor jmenovacího řízení</w:t>
            </w:r>
          </w:p>
        </w:tc>
        <w:tc>
          <w:tcPr>
            <w:tcW w:w="2245" w:type="dxa"/>
            <w:gridSpan w:val="2"/>
            <w:shd w:val="clear" w:color="auto" w:fill="F7CAAC"/>
          </w:tcPr>
          <w:p w14:paraId="6A2226DC"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3B39ABAD"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2E7BD8F3" w14:textId="0CF61F69" w:rsidR="00A23582" w:rsidRDefault="008322A2" w:rsidP="00A23582">
            <w:pPr>
              <w:jc w:val="both"/>
              <w:rPr>
                <w:b/>
              </w:rPr>
            </w:pPr>
            <w:r>
              <w:rPr>
                <w:b/>
              </w:rPr>
              <w:t>6</w:t>
            </w:r>
          </w:p>
        </w:tc>
        <w:tc>
          <w:tcPr>
            <w:tcW w:w="693" w:type="dxa"/>
            <w:vMerge w:val="restart"/>
          </w:tcPr>
          <w:p w14:paraId="603EB898" w14:textId="2EEC3CC1" w:rsidR="00A23582" w:rsidRDefault="008322A2" w:rsidP="00A23582">
            <w:pPr>
              <w:jc w:val="both"/>
              <w:rPr>
                <w:b/>
              </w:rPr>
            </w:pPr>
            <w:r>
              <w:rPr>
                <w:b/>
              </w:rPr>
              <w:t>18</w:t>
            </w:r>
          </w:p>
        </w:tc>
        <w:tc>
          <w:tcPr>
            <w:tcW w:w="694" w:type="dxa"/>
            <w:vMerge w:val="restart"/>
          </w:tcPr>
          <w:p w14:paraId="613C82A6" w14:textId="77777777" w:rsidR="00A23582" w:rsidRDefault="00A23582" w:rsidP="00A23582">
            <w:pPr>
              <w:jc w:val="both"/>
              <w:rPr>
                <w:b/>
              </w:rPr>
            </w:pPr>
            <w:r>
              <w:rPr>
                <w:b/>
              </w:rPr>
              <w:t>20</w:t>
            </w:r>
          </w:p>
        </w:tc>
      </w:tr>
      <w:tr w:rsidR="00A23582" w14:paraId="30E174FB" w14:textId="77777777" w:rsidTr="00A23582">
        <w:trPr>
          <w:trHeight w:val="205"/>
        </w:trPr>
        <w:tc>
          <w:tcPr>
            <w:tcW w:w="3347" w:type="dxa"/>
            <w:gridSpan w:val="2"/>
          </w:tcPr>
          <w:p w14:paraId="14159EA9" w14:textId="77777777" w:rsidR="00A23582" w:rsidRDefault="00A23582" w:rsidP="00A23582">
            <w:pPr>
              <w:jc w:val="both"/>
            </w:pPr>
          </w:p>
        </w:tc>
        <w:tc>
          <w:tcPr>
            <w:tcW w:w="2245" w:type="dxa"/>
            <w:gridSpan w:val="2"/>
          </w:tcPr>
          <w:p w14:paraId="1C746ADA" w14:textId="77777777" w:rsidR="00A23582" w:rsidRDefault="00A23582" w:rsidP="00A23582">
            <w:pPr>
              <w:jc w:val="both"/>
            </w:pPr>
          </w:p>
        </w:tc>
        <w:tc>
          <w:tcPr>
            <w:tcW w:w="2248" w:type="dxa"/>
            <w:gridSpan w:val="4"/>
            <w:tcBorders>
              <w:right w:val="single" w:sz="12" w:space="0" w:color="auto"/>
            </w:tcBorders>
          </w:tcPr>
          <w:p w14:paraId="3933DC2D" w14:textId="77777777" w:rsidR="00A23582" w:rsidRDefault="00A23582" w:rsidP="00A23582">
            <w:pPr>
              <w:jc w:val="both"/>
            </w:pPr>
          </w:p>
        </w:tc>
        <w:tc>
          <w:tcPr>
            <w:tcW w:w="632" w:type="dxa"/>
            <w:vMerge/>
            <w:tcBorders>
              <w:left w:val="single" w:sz="12" w:space="0" w:color="auto"/>
            </w:tcBorders>
            <w:vAlign w:val="center"/>
          </w:tcPr>
          <w:p w14:paraId="15927FEB" w14:textId="77777777" w:rsidR="00A23582" w:rsidRDefault="00A23582" w:rsidP="00A23582">
            <w:pPr>
              <w:rPr>
                <w:b/>
              </w:rPr>
            </w:pPr>
          </w:p>
        </w:tc>
        <w:tc>
          <w:tcPr>
            <w:tcW w:w="693" w:type="dxa"/>
            <w:vMerge/>
            <w:vAlign w:val="center"/>
          </w:tcPr>
          <w:p w14:paraId="30421E7B" w14:textId="77777777" w:rsidR="00A23582" w:rsidRDefault="00A23582" w:rsidP="00A23582">
            <w:pPr>
              <w:rPr>
                <w:b/>
              </w:rPr>
            </w:pPr>
          </w:p>
        </w:tc>
        <w:tc>
          <w:tcPr>
            <w:tcW w:w="694" w:type="dxa"/>
            <w:vMerge/>
            <w:vAlign w:val="center"/>
          </w:tcPr>
          <w:p w14:paraId="739832CA" w14:textId="77777777" w:rsidR="00A23582" w:rsidRDefault="00A23582" w:rsidP="00A23582">
            <w:pPr>
              <w:rPr>
                <w:b/>
              </w:rPr>
            </w:pPr>
          </w:p>
        </w:tc>
      </w:tr>
      <w:tr w:rsidR="00A23582" w14:paraId="58F18FA5" w14:textId="77777777" w:rsidTr="00A23582">
        <w:tc>
          <w:tcPr>
            <w:tcW w:w="9859" w:type="dxa"/>
            <w:gridSpan w:val="11"/>
            <w:shd w:val="clear" w:color="auto" w:fill="F7CAAC"/>
          </w:tcPr>
          <w:p w14:paraId="545195ED"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1FAE6C3" w14:textId="77777777" w:rsidTr="00A23582">
        <w:trPr>
          <w:trHeight w:val="2347"/>
        </w:trPr>
        <w:tc>
          <w:tcPr>
            <w:tcW w:w="9859" w:type="dxa"/>
            <w:gridSpan w:val="11"/>
          </w:tcPr>
          <w:p w14:paraId="747BCF50" w14:textId="77777777" w:rsidR="008322A2" w:rsidRDefault="008322A2" w:rsidP="008322A2">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4CCD1810" w14:textId="77777777" w:rsidR="008322A2" w:rsidRDefault="008322A2" w:rsidP="008322A2">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7320FC25" w14:textId="77777777" w:rsidR="008322A2" w:rsidRDefault="008322A2" w:rsidP="008322A2">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0FDA15C6" w14:textId="77777777" w:rsidR="008322A2" w:rsidRPr="000D3E15" w:rsidRDefault="008322A2" w:rsidP="008322A2">
            <w:pPr>
              <w:jc w:val="both"/>
              <w:rPr>
                <w:color w:val="222222"/>
                <w:shd w:val="clear" w:color="auto" w:fill="FFFFFF"/>
              </w:rPr>
            </w:pPr>
            <w:r w:rsidRPr="00E66B0B">
              <w:rPr>
                <w:i/>
              </w:rPr>
              <w:t>Přehled projektové činnosti:</w:t>
            </w:r>
          </w:p>
          <w:p w14:paraId="3C81FD1C" w14:textId="77777777" w:rsidR="008322A2" w:rsidRDefault="008322A2" w:rsidP="008322A2">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61D7ED24" w14:textId="77777777" w:rsidR="008322A2" w:rsidRDefault="008322A2" w:rsidP="008322A2">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3201CBA" w14:textId="33B17358" w:rsidR="00C81EC7" w:rsidRPr="001A7888" w:rsidRDefault="008322A2" w:rsidP="008322A2">
            <w:pPr>
              <w:jc w:val="both"/>
              <w:rPr>
                <w:caps/>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23582" w14:paraId="267BA359" w14:textId="77777777" w:rsidTr="00A23582">
        <w:trPr>
          <w:trHeight w:val="218"/>
        </w:trPr>
        <w:tc>
          <w:tcPr>
            <w:tcW w:w="9859" w:type="dxa"/>
            <w:gridSpan w:val="11"/>
            <w:shd w:val="clear" w:color="auto" w:fill="F7CAAC"/>
          </w:tcPr>
          <w:p w14:paraId="61737C7D" w14:textId="77777777" w:rsidR="00A23582" w:rsidRDefault="00A23582" w:rsidP="00A23582">
            <w:pPr>
              <w:rPr>
                <w:b/>
              </w:rPr>
            </w:pPr>
            <w:r>
              <w:rPr>
                <w:b/>
              </w:rPr>
              <w:t>Působení v zahraničí</w:t>
            </w:r>
          </w:p>
        </w:tc>
      </w:tr>
      <w:tr w:rsidR="00A23582" w14:paraId="7165FD0F" w14:textId="77777777" w:rsidTr="00A23582">
        <w:trPr>
          <w:trHeight w:val="77"/>
        </w:trPr>
        <w:tc>
          <w:tcPr>
            <w:tcW w:w="9859" w:type="dxa"/>
            <w:gridSpan w:val="11"/>
          </w:tcPr>
          <w:p w14:paraId="7036624C" w14:textId="77777777" w:rsidR="00A23582" w:rsidRDefault="00A23582" w:rsidP="00A23582">
            <w:pPr>
              <w:rPr>
                <w:b/>
              </w:rPr>
            </w:pPr>
          </w:p>
        </w:tc>
      </w:tr>
      <w:tr w:rsidR="00A23582" w14:paraId="36C1A2F7" w14:textId="77777777" w:rsidTr="00A23582">
        <w:trPr>
          <w:cantSplit/>
          <w:trHeight w:val="148"/>
        </w:trPr>
        <w:tc>
          <w:tcPr>
            <w:tcW w:w="2518" w:type="dxa"/>
            <w:shd w:val="clear" w:color="auto" w:fill="F7CAAC"/>
          </w:tcPr>
          <w:p w14:paraId="70AA279A" w14:textId="77777777" w:rsidR="00A23582" w:rsidRDefault="00A23582" w:rsidP="00A23582">
            <w:pPr>
              <w:jc w:val="both"/>
              <w:rPr>
                <w:b/>
              </w:rPr>
            </w:pPr>
            <w:r>
              <w:rPr>
                <w:b/>
              </w:rPr>
              <w:lastRenderedPageBreak/>
              <w:t xml:space="preserve">Podpis </w:t>
            </w:r>
          </w:p>
        </w:tc>
        <w:tc>
          <w:tcPr>
            <w:tcW w:w="4536" w:type="dxa"/>
            <w:gridSpan w:val="5"/>
          </w:tcPr>
          <w:p w14:paraId="4ABE223A" w14:textId="77777777" w:rsidR="00A23582" w:rsidRDefault="00A23582" w:rsidP="00A23582">
            <w:pPr>
              <w:jc w:val="both"/>
            </w:pPr>
          </w:p>
        </w:tc>
        <w:tc>
          <w:tcPr>
            <w:tcW w:w="786" w:type="dxa"/>
            <w:gridSpan w:val="2"/>
            <w:shd w:val="clear" w:color="auto" w:fill="F7CAAC"/>
          </w:tcPr>
          <w:p w14:paraId="7B33D878" w14:textId="77777777" w:rsidR="00A23582" w:rsidRDefault="00A23582" w:rsidP="00A23582">
            <w:pPr>
              <w:jc w:val="both"/>
            </w:pPr>
            <w:r>
              <w:rPr>
                <w:b/>
              </w:rPr>
              <w:t>datum</w:t>
            </w:r>
          </w:p>
        </w:tc>
        <w:tc>
          <w:tcPr>
            <w:tcW w:w="2019" w:type="dxa"/>
            <w:gridSpan w:val="3"/>
          </w:tcPr>
          <w:p w14:paraId="0F0465CA" w14:textId="77777777" w:rsidR="00A23582" w:rsidRDefault="00A23582" w:rsidP="00A23582">
            <w:pPr>
              <w:jc w:val="both"/>
            </w:pPr>
          </w:p>
        </w:tc>
      </w:tr>
    </w:tbl>
    <w:p w14:paraId="3D95BA7E" w14:textId="77777777" w:rsidR="00A23582" w:rsidRDefault="00A23582" w:rsidP="00B2050B"/>
    <w:p w14:paraId="342048AB" w14:textId="77777777" w:rsidR="00A23582" w:rsidRDefault="00A23582" w:rsidP="00B2050B"/>
    <w:p w14:paraId="55909A3E" w14:textId="77777777" w:rsidR="00A23582" w:rsidRDefault="00A23582" w:rsidP="00B2050B"/>
    <w:p w14:paraId="457B0A99"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541A262" w14:textId="77777777" w:rsidTr="006C0A99">
        <w:tc>
          <w:tcPr>
            <w:tcW w:w="9859" w:type="dxa"/>
            <w:gridSpan w:val="11"/>
            <w:tcBorders>
              <w:bottom w:val="double" w:sz="4" w:space="0" w:color="auto"/>
            </w:tcBorders>
            <w:shd w:val="clear" w:color="auto" w:fill="BDD6EE"/>
          </w:tcPr>
          <w:p w14:paraId="4B9BDB87" w14:textId="66CF9B05" w:rsidR="00B2050B" w:rsidRDefault="00B2050B" w:rsidP="00B2050B">
            <w:pPr>
              <w:jc w:val="both"/>
              <w:rPr>
                <w:b/>
                <w:sz w:val="28"/>
              </w:rPr>
            </w:pPr>
            <w:r>
              <w:rPr>
                <w:b/>
                <w:sz w:val="28"/>
              </w:rPr>
              <w:lastRenderedPageBreak/>
              <w:t>C-I – Personální zabezpečení</w:t>
            </w:r>
          </w:p>
        </w:tc>
      </w:tr>
      <w:tr w:rsidR="00B2050B" w14:paraId="11CDBAF6" w14:textId="77777777" w:rsidTr="006C0A99">
        <w:tc>
          <w:tcPr>
            <w:tcW w:w="2518" w:type="dxa"/>
            <w:tcBorders>
              <w:top w:val="double" w:sz="4" w:space="0" w:color="auto"/>
            </w:tcBorders>
            <w:shd w:val="clear" w:color="auto" w:fill="F7CAAC"/>
          </w:tcPr>
          <w:p w14:paraId="31FF695C" w14:textId="77777777" w:rsidR="00B2050B" w:rsidRDefault="00B2050B" w:rsidP="00B2050B">
            <w:pPr>
              <w:jc w:val="both"/>
              <w:rPr>
                <w:b/>
              </w:rPr>
            </w:pPr>
            <w:r>
              <w:rPr>
                <w:b/>
              </w:rPr>
              <w:t>Vysoká škola</w:t>
            </w:r>
          </w:p>
        </w:tc>
        <w:tc>
          <w:tcPr>
            <w:tcW w:w="7341" w:type="dxa"/>
            <w:gridSpan w:val="10"/>
          </w:tcPr>
          <w:p w14:paraId="2E79CD82" w14:textId="77777777" w:rsidR="00B2050B" w:rsidRDefault="00B2050B" w:rsidP="00B2050B">
            <w:pPr>
              <w:jc w:val="both"/>
            </w:pPr>
            <w:r>
              <w:t>Univerzita Tomáše Bati ve Zlíně</w:t>
            </w:r>
          </w:p>
        </w:tc>
      </w:tr>
      <w:tr w:rsidR="00B2050B" w14:paraId="532EA63A" w14:textId="77777777" w:rsidTr="006C0A99">
        <w:tc>
          <w:tcPr>
            <w:tcW w:w="2518" w:type="dxa"/>
            <w:shd w:val="clear" w:color="auto" w:fill="F7CAAC"/>
          </w:tcPr>
          <w:p w14:paraId="1C8A34D4" w14:textId="77777777" w:rsidR="00B2050B" w:rsidRDefault="00B2050B" w:rsidP="00B2050B">
            <w:pPr>
              <w:jc w:val="both"/>
              <w:rPr>
                <w:b/>
              </w:rPr>
            </w:pPr>
            <w:r>
              <w:rPr>
                <w:b/>
              </w:rPr>
              <w:t>Součást vysoké školy</w:t>
            </w:r>
          </w:p>
        </w:tc>
        <w:tc>
          <w:tcPr>
            <w:tcW w:w="7341" w:type="dxa"/>
            <w:gridSpan w:val="10"/>
          </w:tcPr>
          <w:p w14:paraId="7D196B19" w14:textId="77777777" w:rsidR="00B2050B" w:rsidRDefault="00B2050B" w:rsidP="00B2050B">
            <w:pPr>
              <w:jc w:val="both"/>
            </w:pPr>
            <w:r>
              <w:t>Fakulta managementu a ekonomiky</w:t>
            </w:r>
          </w:p>
        </w:tc>
      </w:tr>
      <w:tr w:rsidR="00B2050B" w14:paraId="0FC9FA6A" w14:textId="77777777" w:rsidTr="006C0A99">
        <w:tc>
          <w:tcPr>
            <w:tcW w:w="2518" w:type="dxa"/>
            <w:shd w:val="clear" w:color="auto" w:fill="F7CAAC"/>
          </w:tcPr>
          <w:p w14:paraId="3FABDA8F" w14:textId="77777777" w:rsidR="00B2050B" w:rsidRDefault="00B2050B" w:rsidP="00B2050B">
            <w:pPr>
              <w:jc w:val="both"/>
              <w:rPr>
                <w:b/>
              </w:rPr>
            </w:pPr>
            <w:r>
              <w:rPr>
                <w:b/>
              </w:rPr>
              <w:t>Název studijního programu</w:t>
            </w:r>
          </w:p>
        </w:tc>
        <w:tc>
          <w:tcPr>
            <w:tcW w:w="7341" w:type="dxa"/>
            <w:gridSpan w:val="10"/>
          </w:tcPr>
          <w:p w14:paraId="3EEC7179" w14:textId="7CD0A203" w:rsidR="00B2050B" w:rsidRDefault="00343DC3" w:rsidP="00B2050B">
            <w:pPr>
              <w:jc w:val="both"/>
            </w:pPr>
            <w:r>
              <w:t xml:space="preserve">Economics and Management </w:t>
            </w:r>
          </w:p>
        </w:tc>
      </w:tr>
      <w:tr w:rsidR="00B2050B" w14:paraId="53D1BBD4" w14:textId="77777777" w:rsidTr="006C0A99">
        <w:tc>
          <w:tcPr>
            <w:tcW w:w="2518" w:type="dxa"/>
            <w:shd w:val="clear" w:color="auto" w:fill="F7CAAC"/>
          </w:tcPr>
          <w:p w14:paraId="5298649C" w14:textId="77777777" w:rsidR="00B2050B" w:rsidRDefault="00B2050B" w:rsidP="00B2050B">
            <w:pPr>
              <w:jc w:val="both"/>
              <w:rPr>
                <w:b/>
              </w:rPr>
            </w:pPr>
            <w:r>
              <w:rPr>
                <w:b/>
              </w:rPr>
              <w:t>Jméno a příjmení</w:t>
            </w:r>
          </w:p>
        </w:tc>
        <w:tc>
          <w:tcPr>
            <w:tcW w:w="4536" w:type="dxa"/>
            <w:gridSpan w:val="5"/>
          </w:tcPr>
          <w:p w14:paraId="3B58A60A" w14:textId="77777777" w:rsidR="00B2050B" w:rsidRDefault="00B2050B" w:rsidP="00B2050B">
            <w:pPr>
              <w:jc w:val="both"/>
            </w:pPr>
            <w:r>
              <w:t>Šárka PAPADAKI</w:t>
            </w:r>
          </w:p>
        </w:tc>
        <w:tc>
          <w:tcPr>
            <w:tcW w:w="709" w:type="dxa"/>
            <w:shd w:val="clear" w:color="auto" w:fill="F7CAAC"/>
          </w:tcPr>
          <w:p w14:paraId="52E6A0A7" w14:textId="77777777" w:rsidR="00B2050B" w:rsidRDefault="00B2050B" w:rsidP="00B2050B">
            <w:pPr>
              <w:jc w:val="both"/>
              <w:rPr>
                <w:b/>
              </w:rPr>
            </w:pPr>
            <w:r>
              <w:rPr>
                <w:b/>
              </w:rPr>
              <w:t>Tituly</w:t>
            </w:r>
          </w:p>
        </w:tc>
        <w:tc>
          <w:tcPr>
            <w:tcW w:w="2096" w:type="dxa"/>
            <w:gridSpan w:val="4"/>
          </w:tcPr>
          <w:p w14:paraId="74AE0A65" w14:textId="77777777" w:rsidR="00B2050B" w:rsidRDefault="00B2050B" w:rsidP="00B2050B">
            <w:pPr>
              <w:jc w:val="both"/>
            </w:pPr>
            <w:r>
              <w:t>Ing.</w:t>
            </w:r>
            <w:r w:rsidR="006D1A93">
              <w:t>,</w:t>
            </w:r>
            <w:r>
              <w:t xml:space="preserve"> Ph.D.</w:t>
            </w:r>
          </w:p>
        </w:tc>
      </w:tr>
      <w:tr w:rsidR="00B2050B" w14:paraId="04E37670" w14:textId="77777777" w:rsidTr="006C0A99">
        <w:tc>
          <w:tcPr>
            <w:tcW w:w="2518" w:type="dxa"/>
            <w:shd w:val="clear" w:color="auto" w:fill="F7CAAC"/>
          </w:tcPr>
          <w:p w14:paraId="301F86AA" w14:textId="77777777" w:rsidR="00B2050B" w:rsidRDefault="00B2050B" w:rsidP="00B2050B">
            <w:pPr>
              <w:jc w:val="both"/>
              <w:rPr>
                <w:b/>
              </w:rPr>
            </w:pPr>
            <w:r>
              <w:rPr>
                <w:b/>
              </w:rPr>
              <w:t>Rok narození</w:t>
            </w:r>
          </w:p>
        </w:tc>
        <w:tc>
          <w:tcPr>
            <w:tcW w:w="829" w:type="dxa"/>
          </w:tcPr>
          <w:p w14:paraId="447DE8A5" w14:textId="77777777" w:rsidR="00B2050B" w:rsidRDefault="00B2050B" w:rsidP="00B2050B">
            <w:pPr>
              <w:jc w:val="both"/>
            </w:pPr>
            <w:r>
              <w:t>1984</w:t>
            </w:r>
          </w:p>
        </w:tc>
        <w:tc>
          <w:tcPr>
            <w:tcW w:w="1721" w:type="dxa"/>
            <w:shd w:val="clear" w:color="auto" w:fill="F7CAAC"/>
          </w:tcPr>
          <w:p w14:paraId="2D52E752" w14:textId="77777777" w:rsidR="00B2050B" w:rsidRDefault="00B2050B" w:rsidP="00B2050B">
            <w:pPr>
              <w:jc w:val="both"/>
              <w:rPr>
                <w:b/>
              </w:rPr>
            </w:pPr>
            <w:r>
              <w:rPr>
                <w:b/>
              </w:rPr>
              <w:t>typ vztahu k VŠ</w:t>
            </w:r>
          </w:p>
        </w:tc>
        <w:tc>
          <w:tcPr>
            <w:tcW w:w="992" w:type="dxa"/>
            <w:gridSpan w:val="2"/>
          </w:tcPr>
          <w:p w14:paraId="60810569" w14:textId="77777777" w:rsidR="00B2050B" w:rsidRDefault="00B2050B" w:rsidP="00B2050B">
            <w:pPr>
              <w:jc w:val="both"/>
            </w:pPr>
            <w:r>
              <w:t>pp</w:t>
            </w:r>
          </w:p>
        </w:tc>
        <w:tc>
          <w:tcPr>
            <w:tcW w:w="994" w:type="dxa"/>
            <w:shd w:val="clear" w:color="auto" w:fill="F7CAAC"/>
          </w:tcPr>
          <w:p w14:paraId="50B97811" w14:textId="77777777" w:rsidR="00B2050B" w:rsidRDefault="00B2050B" w:rsidP="00B2050B">
            <w:pPr>
              <w:jc w:val="both"/>
              <w:rPr>
                <w:b/>
              </w:rPr>
            </w:pPr>
            <w:r>
              <w:rPr>
                <w:b/>
              </w:rPr>
              <w:t>rozsah</w:t>
            </w:r>
          </w:p>
        </w:tc>
        <w:tc>
          <w:tcPr>
            <w:tcW w:w="709" w:type="dxa"/>
          </w:tcPr>
          <w:p w14:paraId="764005BB" w14:textId="77777777" w:rsidR="00B2050B" w:rsidRDefault="006D1A93" w:rsidP="00B2050B">
            <w:pPr>
              <w:jc w:val="both"/>
            </w:pPr>
            <w:r>
              <w:t>40</w:t>
            </w:r>
          </w:p>
        </w:tc>
        <w:tc>
          <w:tcPr>
            <w:tcW w:w="709" w:type="dxa"/>
            <w:gridSpan w:val="2"/>
            <w:shd w:val="clear" w:color="auto" w:fill="F7CAAC"/>
          </w:tcPr>
          <w:p w14:paraId="1128C3CF" w14:textId="77777777" w:rsidR="00B2050B" w:rsidRDefault="00B2050B" w:rsidP="00B2050B">
            <w:pPr>
              <w:jc w:val="both"/>
              <w:rPr>
                <w:b/>
              </w:rPr>
            </w:pPr>
            <w:r>
              <w:rPr>
                <w:b/>
              </w:rPr>
              <w:t>do kdy</w:t>
            </w:r>
          </w:p>
        </w:tc>
        <w:tc>
          <w:tcPr>
            <w:tcW w:w="1387" w:type="dxa"/>
            <w:gridSpan w:val="2"/>
          </w:tcPr>
          <w:p w14:paraId="63EC8CD3" w14:textId="77777777" w:rsidR="00B2050B" w:rsidRDefault="006D1A93" w:rsidP="00B2050B">
            <w:pPr>
              <w:jc w:val="both"/>
            </w:pPr>
            <w:r>
              <w:t xml:space="preserve">N </w:t>
            </w:r>
          </w:p>
        </w:tc>
      </w:tr>
      <w:tr w:rsidR="00B2050B" w14:paraId="2768DBC8" w14:textId="77777777" w:rsidTr="006C0A99">
        <w:tc>
          <w:tcPr>
            <w:tcW w:w="5068" w:type="dxa"/>
            <w:gridSpan w:val="3"/>
            <w:shd w:val="clear" w:color="auto" w:fill="F7CAAC"/>
          </w:tcPr>
          <w:p w14:paraId="25435CDD" w14:textId="77777777" w:rsidR="00B2050B" w:rsidRDefault="00B2050B" w:rsidP="00B2050B">
            <w:pPr>
              <w:jc w:val="both"/>
              <w:rPr>
                <w:b/>
              </w:rPr>
            </w:pPr>
            <w:r>
              <w:rPr>
                <w:b/>
              </w:rPr>
              <w:t>Typ vztahu na součásti VŠ, která uskutečňuje st. program</w:t>
            </w:r>
          </w:p>
        </w:tc>
        <w:tc>
          <w:tcPr>
            <w:tcW w:w="992" w:type="dxa"/>
            <w:gridSpan w:val="2"/>
          </w:tcPr>
          <w:p w14:paraId="244E4A47" w14:textId="77777777" w:rsidR="00B2050B" w:rsidRDefault="00B2050B" w:rsidP="00B2050B">
            <w:pPr>
              <w:jc w:val="both"/>
            </w:pPr>
            <w:r>
              <w:t>pp</w:t>
            </w:r>
          </w:p>
        </w:tc>
        <w:tc>
          <w:tcPr>
            <w:tcW w:w="994" w:type="dxa"/>
            <w:shd w:val="clear" w:color="auto" w:fill="F7CAAC"/>
          </w:tcPr>
          <w:p w14:paraId="6A843DE9" w14:textId="77777777" w:rsidR="00B2050B" w:rsidRDefault="00B2050B" w:rsidP="00B2050B">
            <w:pPr>
              <w:jc w:val="both"/>
              <w:rPr>
                <w:b/>
              </w:rPr>
            </w:pPr>
            <w:r>
              <w:rPr>
                <w:b/>
              </w:rPr>
              <w:t>rozsah</w:t>
            </w:r>
          </w:p>
        </w:tc>
        <w:tc>
          <w:tcPr>
            <w:tcW w:w="709" w:type="dxa"/>
          </w:tcPr>
          <w:p w14:paraId="6E4815B8" w14:textId="77777777" w:rsidR="00B2050B" w:rsidRDefault="006D1A93" w:rsidP="00B2050B">
            <w:pPr>
              <w:jc w:val="both"/>
            </w:pPr>
            <w:r>
              <w:t>40</w:t>
            </w:r>
          </w:p>
        </w:tc>
        <w:tc>
          <w:tcPr>
            <w:tcW w:w="709" w:type="dxa"/>
            <w:gridSpan w:val="2"/>
            <w:shd w:val="clear" w:color="auto" w:fill="F7CAAC"/>
          </w:tcPr>
          <w:p w14:paraId="5E761A45" w14:textId="77777777" w:rsidR="00B2050B" w:rsidRDefault="00B2050B" w:rsidP="00B2050B">
            <w:pPr>
              <w:jc w:val="both"/>
              <w:rPr>
                <w:b/>
              </w:rPr>
            </w:pPr>
            <w:r>
              <w:rPr>
                <w:b/>
              </w:rPr>
              <w:t>do kdy</w:t>
            </w:r>
          </w:p>
        </w:tc>
        <w:tc>
          <w:tcPr>
            <w:tcW w:w="1387" w:type="dxa"/>
            <w:gridSpan w:val="2"/>
          </w:tcPr>
          <w:p w14:paraId="73DAAE97" w14:textId="77777777" w:rsidR="00B2050B" w:rsidRDefault="006D1A93" w:rsidP="00B2050B">
            <w:pPr>
              <w:jc w:val="both"/>
            </w:pPr>
            <w:r>
              <w:t xml:space="preserve">N </w:t>
            </w:r>
          </w:p>
        </w:tc>
      </w:tr>
      <w:tr w:rsidR="00B2050B" w14:paraId="75064B56" w14:textId="77777777" w:rsidTr="006C0A99">
        <w:tc>
          <w:tcPr>
            <w:tcW w:w="6060" w:type="dxa"/>
            <w:gridSpan w:val="5"/>
            <w:shd w:val="clear" w:color="auto" w:fill="F7CAAC"/>
          </w:tcPr>
          <w:p w14:paraId="7CC4441F"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0764982" w14:textId="77777777" w:rsidR="00B2050B" w:rsidRDefault="00B2050B" w:rsidP="00B2050B">
            <w:pPr>
              <w:jc w:val="both"/>
              <w:rPr>
                <w:b/>
              </w:rPr>
            </w:pPr>
            <w:r>
              <w:rPr>
                <w:b/>
              </w:rPr>
              <w:t>typ prac. vztahu</w:t>
            </w:r>
          </w:p>
        </w:tc>
        <w:tc>
          <w:tcPr>
            <w:tcW w:w="2096" w:type="dxa"/>
            <w:gridSpan w:val="4"/>
            <w:shd w:val="clear" w:color="auto" w:fill="F7CAAC"/>
          </w:tcPr>
          <w:p w14:paraId="24EEB79A" w14:textId="77777777" w:rsidR="00B2050B" w:rsidRDefault="00B2050B" w:rsidP="00B2050B">
            <w:pPr>
              <w:jc w:val="both"/>
              <w:rPr>
                <w:b/>
              </w:rPr>
            </w:pPr>
            <w:r>
              <w:rPr>
                <w:b/>
              </w:rPr>
              <w:t>rozsah</w:t>
            </w:r>
          </w:p>
        </w:tc>
      </w:tr>
      <w:tr w:rsidR="00B2050B" w14:paraId="55B483AB" w14:textId="77777777" w:rsidTr="006C0A99">
        <w:tc>
          <w:tcPr>
            <w:tcW w:w="6060" w:type="dxa"/>
            <w:gridSpan w:val="5"/>
          </w:tcPr>
          <w:p w14:paraId="0D850B85" w14:textId="77777777" w:rsidR="00B2050B" w:rsidRDefault="00B2050B" w:rsidP="00B2050B">
            <w:pPr>
              <w:jc w:val="both"/>
            </w:pPr>
            <w:r>
              <w:t xml:space="preserve">Moravská vysoká škola </w:t>
            </w:r>
          </w:p>
        </w:tc>
        <w:tc>
          <w:tcPr>
            <w:tcW w:w="1703" w:type="dxa"/>
            <w:gridSpan w:val="2"/>
          </w:tcPr>
          <w:p w14:paraId="4417A8BC" w14:textId="77777777" w:rsidR="00B2050B" w:rsidRDefault="00B2050B" w:rsidP="00B2050B">
            <w:pPr>
              <w:jc w:val="both"/>
            </w:pPr>
            <w:r>
              <w:t>pp</w:t>
            </w:r>
          </w:p>
        </w:tc>
        <w:tc>
          <w:tcPr>
            <w:tcW w:w="2096" w:type="dxa"/>
            <w:gridSpan w:val="4"/>
          </w:tcPr>
          <w:p w14:paraId="5AB10FB5" w14:textId="77777777" w:rsidR="00B2050B" w:rsidRDefault="006D1A93" w:rsidP="00B2050B">
            <w:pPr>
              <w:jc w:val="both"/>
            </w:pPr>
            <w:r>
              <w:t>20 h/t</w:t>
            </w:r>
          </w:p>
        </w:tc>
      </w:tr>
      <w:tr w:rsidR="00B2050B" w14:paraId="429C52AA" w14:textId="77777777" w:rsidTr="006C0A99">
        <w:tc>
          <w:tcPr>
            <w:tcW w:w="9859" w:type="dxa"/>
            <w:gridSpan w:val="11"/>
            <w:shd w:val="clear" w:color="auto" w:fill="F7CAAC"/>
          </w:tcPr>
          <w:p w14:paraId="377C9CE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BFC9C1" w14:textId="77777777" w:rsidTr="006C0A99">
        <w:trPr>
          <w:trHeight w:val="338"/>
        </w:trPr>
        <w:tc>
          <w:tcPr>
            <w:tcW w:w="9859" w:type="dxa"/>
            <w:gridSpan w:val="11"/>
            <w:tcBorders>
              <w:top w:val="nil"/>
            </w:tcBorders>
          </w:tcPr>
          <w:p w14:paraId="021C0A32" w14:textId="77777777" w:rsidR="00B2050B" w:rsidRDefault="00F94EDA" w:rsidP="00B2050B">
            <w:pPr>
              <w:jc w:val="both"/>
            </w:pPr>
            <w:r w:rsidRPr="003205EA">
              <w:t>Management Accounting</w:t>
            </w:r>
            <w:r>
              <w:t xml:space="preserve"> </w:t>
            </w:r>
            <w:r w:rsidR="00B2050B">
              <w:t>– přednášející (40%)</w:t>
            </w:r>
          </w:p>
        </w:tc>
      </w:tr>
      <w:tr w:rsidR="00B2050B" w14:paraId="12BF4A12" w14:textId="77777777" w:rsidTr="006C0A99">
        <w:tc>
          <w:tcPr>
            <w:tcW w:w="9859" w:type="dxa"/>
            <w:gridSpan w:val="11"/>
            <w:shd w:val="clear" w:color="auto" w:fill="F7CAAC"/>
          </w:tcPr>
          <w:p w14:paraId="40AB9D53" w14:textId="77777777" w:rsidR="00B2050B" w:rsidRDefault="00B2050B" w:rsidP="00B2050B">
            <w:pPr>
              <w:jc w:val="both"/>
            </w:pPr>
            <w:r>
              <w:rPr>
                <w:b/>
              </w:rPr>
              <w:t xml:space="preserve">Údaje o vzdělání na VŠ </w:t>
            </w:r>
          </w:p>
        </w:tc>
      </w:tr>
      <w:tr w:rsidR="00B2050B" w14:paraId="30D66C29" w14:textId="77777777" w:rsidTr="006C0A99">
        <w:trPr>
          <w:trHeight w:val="729"/>
        </w:trPr>
        <w:tc>
          <w:tcPr>
            <w:tcW w:w="9859" w:type="dxa"/>
            <w:gridSpan w:val="11"/>
          </w:tcPr>
          <w:p w14:paraId="4F893F53" w14:textId="070EC8CD" w:rsidR="00B2050B" w:rsidRPr="00E828D6" w:rsidRDefault="00B2050B" w:rsidP="00B2050B">
            <w:pPr>
              <w:ind w:left="1314" w:hanging="1314"/>
              <w:jc w:val="both"/>
            </w:pPr>
            <w:r w:rsidRPr="00E828D6">
              <w:t>2007</w:t>
            </w:r>
            <w:r>
              <w:t xml:space="preserve"> </w:t>
            </w:r>
            <w:r w:rsidRPr="00E828D6">
              <w:t xml:space="preserve">Univerzita Tomáše Bati ve Zlíně, </w:t>
            </w:r>
            <w:r w:rsidR="00DB530D">
              <w:t xml:space="preserve">Fakulta managementu a ekonomiky, obor: </w:t>
            </w:r>
            <w:r w:rsidRPr="00E828D6">
              <w:t>Finance</w:t>
            </w:r>
            <w:r w:rsidR="00DB530D">
              <w:t xml:space="preserve"> (Ing.)</w:t>
            </w:r>
          </w:p>
          <w:p w14:paraId="5F4F2220" w14:textId="1C5E1FA5" w:rsidR="00B2050B" w:rsidRPr="00E828D6" w:rsidRDefault="00B2050B" w:rsidP="00B2050B">
            <w:pPr>
              <w:ind w:left="1314" w:hanging="1314"/>
              <w:jc w:val="both"/>
            </w:pPr>
            <w:r>
              <w:t xml:space="preserve">2010 </w:t>
            </w:r>
            <w:r w:rsidRPr="00E828D6">
              <w:t>Univerzita Tomáše Bati ve Zlíně, Fakulta humanitních studií</w:t>
            </w:r>
            <w:r w:rsidR="00DB530D">
              <w:t>, obor</w:t>
            </w:r>
            <w:r>
              <w:t xml:space="preserve">: </w:t>
            </w:r>
            <w:r w:rsidRPr="00E828D6">
              <w:t>Učitelství odborných předmětů pro SŠ</w:t>
            </w:r>
            <w:r w:rsidR="00DB530D">
              <w:t xml:space="preserve"> (Bc.)</w:t>
            </w:r>
          </w:p>
          <w:p w14:paraId="79DD10B2" w14:textId="3592B7C2" w:rsidR="00B2050B" w:rsidRDefault="00B2050B" w:rsidP="00DB530D">
            <w:pPr>
              <w:jc w:val="both"/>
              <w:rPr>
                <w:b/>
              </w:rPr>
            </w:pPr>
            <w:r>
              <w:t xml:space="preserve">2014 </w:t>
            </w:r>
            <w:r w:rsidRPr="00E828D6">
              <w:t xml:space="preserve">Univerzita Tomáše Bati ve Zlíně, </w:t>
            </w:r>
            <w:r>
              <w:t>Fakulta managementu a ekonomiky</w:t>
            </w:r>
            <w:r w:rsidR="00DB530D">
              <w:t>, obor</w:t>
            </w:r>
            <w:r>
              <w:t xml:space="preserve">: </w:t>
            </w:r>
            <w:r w:rsidRPr="00E828D6">
              <w:t>Finance</w:t>
            </w:r>
            <w:r w:rsidR="00DB530D">
              <w:t xml:space="preserve"> (Ph.D.)</w:t>
            </w:r>
          </w:p>
        </w:tc>
      </w:tr>
      <w:tr w:rsidR="00B2050B" w14:paraId="78B83F8F" w14:textId="77777777" w:rsidTr="006C0A99">
        <w:tc>
          <w:tcPr>
            <w:tcW w:w="9859" w:type="dxa"/>
            <w:gridSpan w:val="11"/>
            <w:shd w:val="clear" w:color="auto" w:fill="F7CAAC"/>
          </w:tcPr>
          <w:p w14:paraId="2D001F29" w14:textId="77777777" w:rsidR="00B2050B" w:rsidRDefault="00B2050B" w:rsidP="00B2050B">
            <w:pPr>
              <w:jc w:val="both"/>
              <w:rPr>
                <w:b/>
              </w:rPr>
            </w:pPr>
            <w:r>
              <w:rPr>
                <w:b/>
              </w:rPr>
              <w:t>Údaje o odborném působení od absolvování VŠ</w:t>
            </w:r>
          </w:p>
        </w:tc>
      </w:tr>
      <w:tr w:rsidR="00B2050B" w14:paraId="34C2A15F" w14:textId="77777777" w:rsidTr="006C0A99">
        <w:trPr>
          <w:trHeight w:val="885"/>
        </w:trPr>
        <w:tc>
          <w:tcPr>
            <w:tcW w:w="9859" w:type="dxa"/>
            <w:gridSpan w:val="11"/>
          </w:tcPr>
          <w:p w14:paraId="4F6B3EB8" w14:textId="1A247D12" w:rsidR="00B2050B" w:rsidRDefault="00DB530D" w:rsidP="00B2050B">
            <w:pPr>
              <w:ind w:left="1097" w:hanging="1097"/>
              <w:jc w:val="both"/>
            </w:pPr>
            <w:r>
              <w:t>o</w:t>
            </w:r>
            <w:r w:rsidR="00B2050B">
              <w:t>d 11/2011 Univerzita Tomáše Bati ve Zlíně, Fakulta managementu a ekonomiky - Akademický pracovník – odborný asistent na Ústavu podnikové ekonomiky FaME UTB</w:t>
            </w:r>
          </w:p>
          <w:p w14:paraId="6051F6BA" w14:textId="77777777" w:rsidR="00B2050B" w:rsidRDefault="00B2050B" w:rsidP="00B2050B">
            <w:pPr>
              <w:jc w:val="both"/>
            </w:pPr>
            <w:r>
              <w:t>2011-2012  Univerzita Tomáše Bati ve Zlíně, Fakulta managementu a ekonomiky - Finanční manažer a ekonom projektů</w:t>
            </w:r>
          </w:p>
          <w:p w14:paraId="43732E43" w14:textId="77777777" w:rsidR="00B2050B" w:rsidRDefault="00B2050B" w:rsidP="00B2050B">
            <w:pPr>
              <w:jc w:val="both"/>
            </w:pPr>
            <w:r>
              <w:t>2010-2012   Regionální poradenská agentura - Externí spolupracovník v oblasti zpracování projektů</w:t>
            </w:r>
          </w:p>
        </w:tc>
      </w:tr>
      <w:tr w:rsidR="00B2050B" w14:paraId="372D467F" w14:textId="77777777" w:rsidTr="006C0A99">
        <w:trPr>
          <w:trHeight w:val="250"/>
        </w:trPr>
        <w:tc>
          <w:tcPr>
            <w:tcW w:w="9859" w:type="dxa"/>
            <w:gridSpan w:val="11"/>
            <w:shd w:val="clear" w:color="auto" w:fill="F7CAAC"/>
          </w:tcPr>
          <w:p w14:paraId="29B59BF8" w14:textId="77777777" w:rsidR="00B2050B" w:rsidRDefault="00B2050B" w:rsidP="00B2050B">
            <w:pPr>
              <w:jc w:val="both"/>
            </w:pPr>
            <w:r>
              <w:rPr>
                <w:b/>
              </w:rPr>
              <w:t>Zkušenosti s vedením kvalifikačních a rigorózních prací</w:t>
            </w:r>
          </w:p>
        </w:tc>
      </w:tr>
      <w:tr w:rsidR="00B2050B" w14:paraId="284D73AE" w14:textId="77777777" w:rsidTr="006C0A99">
        <w:trPr>
          <w:trHeight w:val="264"/>
        </w:trPr>
        <w:tc>
          <w:tcPr>
            <w:tcW w:w="9859" w:type="dxa"/>
            <w:gridSpan w:val="11"/>
          </w:tcPr>
          <w:p w14:paraId="6D44E138" w14:textId="77777777" w:rsidR="008322A2" w:rsidRDefault="008322A2" w:rsidP="008322A2">
            <w:pPr>
              <w:jc w:val="both"/>
            </w:pPr>
            <w:r>
              <w:t>Počet vedených bakalářských prací – 49</w:t>
            </w:r>
          </w:p>
          <w:p w14:paraId="5EF641F6" w14:textId="0681206D" w:rsidR="00B2050B" w:rsidRDefault="008322A2" w:rsidP="008322A2">
            <w:pPr>
              <w:jc w:val="both"/>
            </w:pPr>
            <w:r>
              <w:t>Počet vedených diplomových prací – 44</w:t>
            </w:r>
          </w:p>
        </w:tc>
      </w:tr>
      <w:tr w:rsidR="00B2050B" w14:paraId="6F959AC6" w14:textId="77777777" w:rsidTr="006C0A99">
        <w:trPr>
          <w:cantSplit/>
        </w:trPr>
        <w:tc>
          <w:tcPr>
            <w:tcW w:w="3347" w:type="dxa"/>
            <w:gridSpan w:val="2"/>
            <w:tcBorders>
              <w:top w:val="single" w:sz="12" w:space="0" w:color="auto"/>
            </w:tcBorders>
            <w:shd w:val="clear" w:color="auto" w:fill="F7CAAC"/>
          </w:tcPr>
          <w:p w14:paraId="3E5B909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9C78590"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65BDDC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D58B7F3" w14:textId="77777777" w:rsidR="00B2050B" w:rsidRDefault="00B2050B" w:rsidP="00B2050B">
            <w:pPr>
              <w:jc w:val="both"/>
              <w:rPr>
                <w:b/>
              </w:rPr>
            </w:pPr>
            <w:r>
              <w:rPr>
                <w:b/>
              </w:rPr>
              <w:t>Ohlasy publikací</w:t>
            </w:r>
          </w:p>
        </w:tc>
      </w:tr>
      <w:tr w:rsidR="00B2050B" w14:paraId="27E6C412" w14:textId="77777777" w:rsidTr="006C0A99">
        <w:trPr>
          <w:cantSplit/>
        </w:trPr>
        <w:tc>
          <w:tcPr>
            <w:tcW w:w="3347" w:type="dxa"/>
            <w:gridSpan w:val="2"/>
          </w:tcPr>
          <w:p w14:paraId="595F924B" w14:textId="77777777" w:rsidR="00B2050B" w:rsidRDefault="00B2050B" w:rsidP="00B2050B">
            <w:pPr>
              <w:jc w:val="both"/>
            </w:pPr>
          </w:p>
        </w:tc>
        <w:tc>
          <w:tcPr>
            <w:tcW w:w="2245" w:type="dxa"/>
            <w:gridSpan w:val="2"/>
          </w:tcPr>
          <w:p w14:paraId="427C2488" w14:textId="77777777" w:rsidR="00B2050B" w:rsidRDefault="00B2050B" w:rsidP="00B2050B">
            <w:pPr>
              <w:jc w:val="both"/>
            </w:pPr>
          </w:p>
        </w:tc>
        <w:tc>
          <w:tcPr>
            <w:tcW w:w="2248" w:type="dxa"/>
            <w:gridSpan w:val="4"/>
            <w:tcBorders>
              <w:right w:val="single" w:sz="12" w:space="0" w:color="auto"/>
            </w:tcBorders>
          </w:tcPr>
          <w:p w14:paraId="2F9254B7" w14:textId="77777777" w:rsidR="00B2050B" w:rsidRDefault="00B2050B" w:rsidP="00B2050B">
            <w:pPr>
              <w:jc w:val="both"/>
            </w:pPr>
          </w:p>
        </w:tc>
        <w:tc>
          <w:tcPr>
            <w:tcW w:w="632" w:type="dxa"/>
            <w:tcBorders>
              <w:left w:val="single" w:sz="12" w:space="0" w:color="auto"/>
            </w:tcBorders>
            <w:shd w:val="clear" w:color="auto" w:fill="F7CAAC"/>
          </w:tcPr>
          <w:p w14:paraId="1BC8CC1F" w14:textId="77777777" w:rsidR="00B2050B" w:rsidRDefault="00B2050B" w:rsidP="00B2050B">
            <w:pPr>
              <w:jc w:val="both"/>
            </w:pPr>
            <w:r>
              <w:rPr>
                <w:b/>
              </w:rPr>
              <w:t>WOS</w:t>
            </w:r>
          </w:p>
        </w:tc>
        <w:tc>
          <w:tcPr>
            <w:tcW w:w="693" w:type="dxa"/>
            <w:shd w:val="clear" w:color="auto" w:fill="F7CAAC"/>
          </w:tcPr>
          <w:p w14:paraId="014B7A5C" w14:textId="77777777" w:rsidR="00B2050B" w:rsidRDefault="00B2050B" w:rsidP="00B2050B">
            <w:pPr>
              <w:jc w:val="both"/>
              <w:rPr>
                <w:sz w:val="18"/>
              </w:rPr>
            </w:pPr>
            <w:r>
              <w:rPr>
                <w:b/>
                <w:sz w:val="18"/>
              </w:rPr>
              <w:t>Scopus</w:t>
            </w:r>
          </w:p>
        </w:tc>
        <w:tc>
          <w:tcPr>
            <w:tcW w:w="694" w:type="dxa"/>
            <w:shd w:val="clear" w:color="auto" w:fill="F7CAAC"/>
          </w:tcPr>
          <w:p w14:paraId="47A1DEA2" w14:textId="77777777" w:rsidR="00B2050B" w:rsidRDefault="00B2050B" w:rsidP="00B2050B">
            <w:pPr>
              <w:jc w:val="both"/>
            </w:pPr>
            <w:r>
              <w:rPr>
                <w:b/>
                <w:sz w:val="18"/>
              </w:rPr>
              <w:t>ostatní</w:t>
            </w:r>
          </w:p>
        </w:tc>
      </w:tr>
      <w:tr w:rsidR="00E51633" w14:paraId="4337B624" w14:textId="77777777" w:rsidTr="006C0A99">
        <w:trPr>
          <w:cantSplit/>
          <w:trHeight w:val="70"/>
        </w:trPr>
        <w:tc>
          <w:tcPr>
            <w:tcW w:w="3347" w:type="dxa"/>
            <w:gridSpan w:val="2"/>
            <w:shd w:val="clear" w:color="auto" w:fill="F7CAAC"/>
          </w:tcPr>
          <w:p w14:paraId="5AFCB5F6" w14:textId="77777777" w:rsidR="00E51633" w:rsidRDefault="00E51633" w:rsidP="00E51633">
            <w:pPr>
              <w:jc w:val="both"/>
            </w:pPr>
            <w:r>
              <w:rPr>
                <w:b/>
              </w:rPr>
              <w:t>Obor jmenovacího řízení</w:t>
            </w:r>
          </w:p>
        </w:tc>
        <w:tc>
          <w:tcPr>
            <w:tcW w:w="2245" w:type="dxa"/>
            <w:gridSpan w:val="2"/>
            <w:shd w:val="clear" w:color="auto" w:fill="F7CAAC"/>
          </w:tcPr>
          <w:p w14:paraId="2BDD8CE3"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D72B73B" w14:textId="77777777" w:rsidR="00E51633" w:rsidRDefault="00E51633" w:rsidP="00E51633">
            <w:pPr>
              <w:jc w:val="both"/>
            </w:pPr>
            <w:r>
              <w:rPr>
                <w:b/>
              </w:rPr>
              <w:t>Řízení konáno na VŠ</w:t>
            </w:r>
          </w:p>
        </w:tc>
        <w:tc>
          <w:tcPr>
            <w:tcW w:w="632" w:type="dxa"/>
            <w:vMerge w:val="restart"/>
            <w:tcBorders>
              <w:left w:val="single" w:sz="12" w:space="0" w:color="auto"/>
            </w:tcBorders>
          </w:tcPr>
          <w:p w14:paraId="64EC394F" w14:textId="77777777" w:rsidR="00E51633" w:rsidRDefault="00E51633" w:rsidP="00E51633">
            <w:pPr>
              <w:jc w:val="both"/>
              <w:rPr>
                <w:b/>
              </w:rPr>
            </w:pPr>
            <w:r>
              <w:rPr>
                <w:b/>
              </w:rPr>
              <w:t>11</w:t>
            </w:r>
          </w:p>
        </w:tc>
        <w:tc>
          <w:tcPr>
            <w:tcW w:w="693" w:type="dxa"/>
            <w:vMerge w:val="restart"/>
          </w:tcPr>
          <w:p w14:paraId="555F74AC" w14:textId="31FB775F" w:rsidR="00E51633" w:rsidRDefault="008322A2" w:rsidP="00E51633">
            <w:pPr>
              <w:jc w:val="both"/>
              <w:rPr>
                <w:b/>
              </w:rPr>
            </w:pPr>
            <w:r>
              <w:rPr>
                <w:b/>
              </w:rPr>
              <w:t>21</w:t>
            </w:r>
          </w:p>
        </w:tc>
        <w:tc>
          <w:tcPr>
            <w:tcW w:w="694" w:type="dxa"/>
            <w:vMerge w:val="restart"/>
          </w:tcPr>
          <w:p w14:paraId="4A0BD6AE" w14:textId="171F3568" w:rsidR="00E51633" w:rsidRDefault="008322A2" w:rsidP="00E51633">
            <w:pPr>
              <w:jc w:val="both"/>
              <w:rPr>
                <w:b/>
              </w:rPr>
            </w:pPr>
            <w:r>
              <w:rPr>
                <w:b/>
              </w:rPr>
              <w:t>0</w:t>
            </w:r>
          </w:p>
        </w:tc>
      </w:tr>
      <w:tr w:rsidR="00E51633" w14:paraId="0BDA3118" w14:textId="77777777" w:rsidTr="006C0A99">
        <w:trPr>
          <w:trHeight w:val="205"/>
        </w:trPr>
        <w:tc>
          <w:tcPr>
            <w:tcW w:w="3347" w:type="dxa"/>
            <w:gridSpan w:val="2"/>
          </w:tcPr>
          <w:p w14:paraId="4B535041" w14:textId="77777777" w:rsidR="00E51633" w:rsidRDefault="00E51633" w:rsidP="00E51633">
            <w:pPr>
              <w:jc w:val="both"/>
            </w:pPr>
          </w:p>
        </w:tc>
        <w:tc>
          <w:tcPr>
            <w:tcW w:w="2245" w:type="dxa"/>
            <w:gridSpan w:val="2"/>
          </w:tcPr>
          <w:p w14:paraId="563AAAE6" w14:textId="77777777" w:rsidR="00E51633" w:rsidRDefault="00E51633" w:rsidP="00E51633">
            <w:pPr>
              <w:jc w:val="both"/>
            </w:pPr>
          </w:p>
        </w:tc>
        <w:tc>
          <w:tcPr>
            <w:tcW w:w="2248" w:type="dxa"/>
            <w:gridSpan w:val="4"/>
            <w:tcBorders>
              <w:right w:val="single" w:sz="12" w:space="0" w:color="auto"/>
            </w:tcBorders>
          </w:tcPr>
          <w:p w14:paraId="23BB18DE" w14:textId="77777777" w:rsidR="00E51633" w:rsidRDefault="00E51633" w:rsidP="00E51633">
            <w:pPr>
              <w:jc w:val="both"/>
            </w:pPr>
          </w:p>
        </w:tc>
        <w:tc>
          <w:tcPr>
            <w:tcW w:w="632" w:type="dxa"/>
            <w:vMerge/>
            <w:tcBorders>
              <w:left w:val="single" w:sz="12" w:space="0" w:color="auto"/>
            </w:tcBorders>
            <w:vAlign w:val="center"/>
          </w:tcPr>
          <w:p w14:paraId="5BB5B1EC" w14:textId="77777777" w:rsidR="00E51633" w:rsidRDefault="00E51633" w:rsidP="00E51633">
            <w:pPr>
              <w:rPr>
                <w:b/>
              </w:rPr>
            </w:pPr>
          </w:p>
        </w:tc>
        <w:tc>
          <w:tcPr>
            <w:tcW w:w="693" w:type="dxa"/>
            <w:vMerge/>
            <w:vAlign w:val="center"/>
          </w:tcPr>
          <w:p w14:paraId="64778A31" w14:textId="77777777" w:rsidR="00E51633" w:rsidRDefault="00E51633" w:rsidP="00E51633">
            <w:pPr>
              <w:rPr>
                <w:b/>
              </w:rPr>
            </w:pPr>
          </w:p>
        </w:tc>
        <w:tc>
          <w:tcPr>
            <w:tcW w:w="694" w:type="dxa"/>
            <w:vMerge/>
            <w:vAlign w:val="center"/>
          </w:tcPr>
          <w:p w14:paraId="58FD6360" w14:textId="77777777" w:rsidR="00E51633" w:rsidRDefault="00E51633" w:rsidP="00E51633">
            <w:pPr>
              <w:rPr>
                <w:b/>
              </w:rPr>
            </w:pPr>
          </w:p>
        </w:tc>
      </w:tr>
      <w:tr w:rsidR="00E51633" w14:paraId="513DC862" w14:textId="77777777" w:rsidTr="006C0A99">
        <w:tc>
          <w:tcPr>
            <w:tcW w:w="9859" w:type="dxa"/>
            <w:gridSpan w:val="11"/>
            <w:shd w:val="clear" w:color="auto" w:fill="F7CAAC"/>
          </w:tcPr>
          <w:p w14:paraId="4C9A29A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5D9C6E6" w14:textId="77777777" w:rsidTr="006C0A99">
        <w:trPr>
          <w:trHeight w:val="2347"/>
        </w:trPr>
        <w:tc>
          <w:tcPr>
            <w:tcW w:w="9859" w:type="dxa"/>
            <w:gridSpan w:val="11"/>
          </w:tcPr>
          <w:p w14:paraId="653C4BDF" w14:textId="77777777" w:rsidR="008322A2" w:rsidRPr="00DA4FD6" w:rsidRDefault="008322A2" w:rsidP="008322A2">
            <w:pPr>
              <w:pStyle w:val="Odstavecseseznamem"/>
              <w:spacing w:after="0"/>
              <w:ind w:left="0"/>
              <w:jc w:val="both"/>
              <w:rPr>
                <w:rFonts w:ascii="Times New Roman" w:hAnsi="Times New Roman"/>
                <w:sz w:val="20"/>
                <w:szCs w:val="20"/>
              </w:rPr>
            </w:pPr>
            <w:r w:rsidRPr="00DA4FD6">
              <w:rPr>
                <w:rFonts w:ascii="Times New Roman" w:hAnsi="Times New Roman"/>
                <w:sz w:val="20"/>
                <w:szCs w:val="20"/>
              </w:rPr>
              <w:t xml:space="preserve">POPESKO, B., PAPADAKI, S. </w:t>
            </w:r>
            <w:r w:rsidRPr="00DA4FD6">
              <w:rPr>
                <w:rFonts w:ascii="Times New Roman" w:hAnsi="Times New Roman"/>
                <w:i/>
                <w:sz w:val="20"/>
                <w:szCs w:val="20"/>
              </w:rPr>
              <w:t>Moderní metody řízení nákladů</w:t>
            </w:r>
            <w:r w:rsidRPr="00DA4FD6">
              <w:rPr>
                <w:rFonts w:ascii="Times New Roman" w:hAnsi="Times New Roman"/>
                <w:sz w:val="20"/>
                <w:szCs w:val="20"/>
              </w:rPr>
              <w:t>. Praha: Grada, 2016, 264 s. ISBN 978-80-247-5773-5 (20%).</w:t>
            </w:r>
          </w:p>
          <w:p w14:paraId="03DA9082"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Measuring diagnosis and patient profitability in healthcare: Economics vs ethics.</w:t>
            </w:r>
            <w:r w:rsidRPr="00DA4FD6">
              <w:rPr>
                <w:rStyle w:val="apple-converted-space"/>
                <w:color w:val="222222"/>
                <w:shd w:val="clear" w:color="auto" w:fill="FFFFFF"/>
              </w:rPr>
              <w:t> </w:t>
            </w:r>
            <w:r w:rsidRPr="00DA4FD6">
              <w:rPr>
                <w:i/>
                <w:iCs/>
                <w:color w:val="222222"/>
                <w:shd w:val="clear" w:color="auto" w:fill="FFFFFF"/>
              </w:rPr>
              <w:t>Economics and Sociology</w:t>
            </w:r>
            <w:r w:rsidRPr="00DA4FD6">
              <w:rPr>
                <w:color w:val="222222"/>
                <w:shd w:val="clear" w:color="auto" w:fill="FFFFFF"/>
              </w:rPr>
              <w:t>. 2015</w:t>
            </w:r>
            <w:r w:rsidRPr="00DA4FD6">
              <w:t xml:space="preserve">, Vol. 8, No 1, pp. 234-245. ISSN 2071-789X. </w:t>
            </w:r>
            <w:r w:rsidRPr="00DA4FD6">
              <w:rPr>
                <w:color w:val="222222"/>
                <w:shd w:val="clear" w:color="auto" w:fill="FFFFFF"/>
              </w:rPr>
              <w:t>DOI: 10.14254/2071-789X.2015/8-1/18 (20%).</w:t>
            </w:r>
          </w:p>
          <w:p w14:paraId="260BFD17"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HRABEC, D. Are the Traditional Budgets Still Prelevant: The Survey of the Czech Firms Budgeting Practices.</w:t>
            </w:r>
            <w:r w:rsidRPr="00DA4FD6">
              <w:rPr>
                <w:rStyle w:val="apple-converted-space"/>
                <w:color w:val="222222"/>
                <w:shd w:val="clear" w:color="auto" w:fill="FFFFFF"/>
              </w:rPr>
              <w:t> </w:t>
            </w:r>
            <w:r w:rsidRPr="00DA4FD6">
              <w:rPr>
                <w:i/>
                <w:iCs/>
                <w:color w:val="222222"/>
                <w:shd w:val="clear" w:color="auto" w:fill="FFFFFF"/>
              </w:rPr>
              <w:t>Transformation in Business &amp; Economics</w:t>
            </w:r>
            <w:r w:rsidRPr="00DA4FD6">
              <w:rPr>
                <w:color w:val="222222"/>
                <w:shd w:val="clear" w:color="auto" w:fill="FFFFFF"/>
              </w:rPr>
              <w:t>, 2015, Volume 14, Issue 3C (36C). ISSN 1648-4460 (20%).</w:t>
            </w:r>
          </w:p>
          <w:p w14:paraId="4F8487D3" w14:textId="77777777" w:rsidR="005F7C7C" w:rsidRPr="00DA4FD6" w:rsidRDefault="005F7C7C" w:rsidP="005F7C7C">
            <w:pPr>
              <w:jc w:val="both"/>
              <w:rPr>
                <w:color w:val="222222"/>
                <w:shd w:val="clear" w:color="auto" w:fill="FFFFFF"/>
              </w:rPr>
            </w:pPr>
            <w:r w:rsidRPr="00DA4FD6">
              <w:rPr>
                <w:color w:val="222222"/>
                <w:shd w:val="clear" w:color="auto" w:fill="FFFFFF"/>
              </w:rPr>
              <w:t>POPESKO, B., PAPADAKI, Š., NOVÁK, P. Cost and reimbursement analysis of selected hospital diagnoses via activity-based costing.</w:t>
            </w:r>
            <w:r w:rsidRPr="00DA4FD6">
              <w:rPr>
                <w:rStyle w:val="apple-converted-space"/>
                <w:color w:val="222222"/>
                <w:shd w:val="clear" w:color="auto" w:fill="FFFFFF"/>
              </w:rPr>
              <w:t> </w:t>
            </w:r>
            <w:r w:rsidRPr="00DA4FD6">
              <w:rPr>
                <w:i/>
                <w:iCs/>
                <w:color w:val="222222"/>
                <w:shd w:val="clear" w:color="auto" w:fill="FFFFFF"/>
              </w:rPr>
              <w:t>E+ M Ekonomie a Management</w:t>
            </w:r>
            <w:r w:rsidRPr="00DA4FD6">
              <w:rPr>
                <w:color w:val="222222"/>
                <w:shd w:val="clear" w:color="auto" w:fill="FFFFFF"/>
              </w:rPr>
              <w:t>. 2015, roč. 2017, č. 3, 50-61 s.</w:t>
            </w:r>
            <w:r w:rsidRPr="00DA4FD6">
              <w:t xml:space="preserve"> </w:t>
            </w:r>
            <w:r w:rsidRPr="00DA4FD6">
              <w:rPr>
                <w:color w:val="222222"/>
                <w:shd w:val="clear" w:color="auto" w:fill="FFFFFF"/>
              </w:rPr>
              <w:t>DOI: 10.15240/tul/001/2015-3-005 (30%).</w:t>
            </w:r>
          </w:p>
          <w:p w14:paraId="553784F9" w14:textId="77777777" w:rsidR="008322A2" w:rsidRPr="00DA4FD6" w:rsidRDefault="008322A2" w:rsidP="008322A2">
            <w:pPr>
              <w:jc w:val="both"/>
              <w:rPr>
                <w:color w:val="222222"/>
                <w:shd w:val="clear" w:color="auto" w:fill="FFFFFF"/>
              </w:rPr>
            </w:pPr>
            <w:r w:rsidRPr="00DA4FD6">
              <w:t xml:space="preserve">POPESKO, B. a kol. </w:t>
            </w:r>
            <w:r w:rsidRPr="00DA4FD6">
              <w:rPr>
                <w:i/>
              </w:rPr>
              <w:t>Kalkulace nákladů ve zdravotnických organizacích</w:t>
            </w:r>
            <w:r w:rsidRPr="00DA4FD6">
              <w:t>. Praha: Wolters Kluver, 2014, 220 s. ISBN 978-80-7478-509-2 (15%).</w:t>
            </w:r>
          </w:p>
          <w:p w14:paraId="44604836" w14:textId="77777777" w:rsidR="008322A2" w:rsidRPr="00DA4FD6" w:rsidRDefault="008322A2" w:rsidP="008322A2">
            <w:pPr>
              <w:jc w:val="both"/>
              <w:rPr>
                <w:color w:val="222222"/>
                <w:shd w:val="clear" w:color="auto" w:fill="FFFFFF"/>
              </w:rPr>
            </w:pPr>
            <w:r w:rsidRPr="00DA4FD6">
              <w:rPr>
                <w:i/>
              </w:rPr>
              <w:t>Přehled projektové činnosti:</w:t>
            </w:r>
          </w:p>
          <w:p w14:paraId="3CBF0992" w14:textId="77777777" w:rsidR="008322A2" w:rsidRPr="00DA4FD6" w:rsidRDefault="008322A2" w:rsidP="008322A2">
            <w:pPr>
              <w:jc w:val="both"/>
            </w:pPr>
            <w:r w:rsidRPr="00DA4FD6">
              <w:t>Ministerstvo zdravotnictví ČR NT 12235 Aplikace moderních kalkulačních metod pro účely optimalizace nákladů ve zdravotnictví 2011-2013 (člen řešitelského týmu).</w:t>
            </w:r>
          </w:p>
          <w:p w14:paraId="07DF0A99" w14:textId="77777777" w:rsidR="008322A2" w:rsidRPr="00DA4FD6" w:rsidRDefault="008322A2" w:rsidP="008322A2">
            <w:pPr>
              <w:jc w:val="both"/>
            </w:pPr>
            <w:r w:rsidRPr="00DA4FD6">
              <w:t xml:space="preserve">ERASMUS+ KA2 2016-1-CZ01-KA203-023873 Pilot project: Entrepeneurship education for University students 2016-2018 (člen řešitelského týmu). </w:t>
            </w:r>
          </w:p>
          <w:p w14:paraId="12A639EB" w14:textId="77777777" w:rsidR="008322A2" w:rsidRPr="00DA4FD6" w:rsidRDefault="008322A2" w:rsidP="008322A2">
            <w:pPr>
              <w:jc w:val="both"/>
            </w:pPr>
            <w:r w:rsidRPr="00DA4FD6">
              <w:t>GAČR 17-13518S Determinanty struktury systémů rozpočetnictví a měření výkonnosti a jejich vliv na chování a výkonnost organizace 2017-2019 (člen řešitelského týmu).</w:t>
            </w:r>
          </w:p>
          <w:p w14:paraId="74DEE3E5" w14:textId="0E08B7E7" w:rsidR="00882727" w:rsidRPr="000D3E15" w:rsidRDefault="008322A2" w:rsidP="008322A2">
            <w:pPr>
              <w:jc w:val="both"/>
            </w:pPr>
            <w:r w:rsidRPr="00DA4FD6">
              <w:t>LIFELONG LEARNING PROGRAMME- ub programme - LEONARDO DA VINCI název projektu: Vocational Education for European Routes NEtworks (zkratka V.E.R.N.E.) – Vzdělávání  v rámci evropských stezek (člen řešitelského týmu).</w:t>
            </w:r>
          </w:p>
        </w:tc>
      </w:tr>
      <w:tr w:rsidR="00E51633" w14:paraId="35A30F3C" w14:textId="77777777" w:rsidTr="006C0A99">
        <w:trPr>
          <w:trHeight w:val="218"/>
        </w:trPr>
        <w:tc>
          <w:tcPr>
            <w:tcW w:w="9859" w:type="dxa"/>
            <w:gridSpan w:val="11"/>
            <w:shd w:val="clear" w:color="auto" w:fill="F7CAAC"/>
          </w:tcPr>
          <w:p w14:paraId="2EB01F07" w14:textId="77777777" w:rsidR="00E51633" w:rsidRDefault="00E51633" w:rsidP="00E51633">
            <w:pPr>
              <w:rPr>
                <w:b/>
              </w:rPr>
            </w:pPr>
            <w:r>
              <w:rPr>
                <w:b/>
              </w:rPr>
              <w:t>Působení v zahraničí</w:t>
            </w:r>
          </w:p>
        </w:tc>
      </w:tr>
      <w:tr w:rsidR="00E51633" w14:paraId="4701BCE9" w14:textId="77777777" w:rsidTr="008322A2">
        <w:trPr>
          <w:trHeight w:val="88"/>
        </w:trPr>
        <w:tc>
          <w:tcPr>
            <w:tcW w:w="9859" w:type="dxa"/>
            <w:gridSpan w:val="11"/>
          </w:tcPr>
          <w:p w14:paraId="27000663" w14:textId="7F9CC458" w:rsidR="00E51633" w:rsidRDefault="00E51633" w:rsidP="008322A2">
            <w:pPr>
              <w:rPr>
                <w:b/>
              </w:rPr>
            </w:pPr>
          </w:p>
        </w:tc>
      </w:tr>
      <w:tr w:rsidR="00E51633" w14:paraId="61A0D8C9" w14:textId="77777777" w:rsidTr="006C0A99">
        <w:trPr>
          <w:cantSplit/>
          <w:trHeight w:val="141"/>
        </w:trPr>
        <w:tc>
          <w:tcPr>
            <w:tcW w:w="2518" w:type="dxa"/>
            <w:shd w:val="clear" w:color="auto" w:fill="F7CAAC"/>
          </w:tcPr>
          <w:p w14:paraId="28B91249" w14:textId="77777777" w:rsidR="00E51633" w:rsidRDefault="00E51633" w:rsidP="00E51633">
            <w:pPr>
              <w:jc w:val="both"/>
              <w:rPr>
                <w:b/>
              </w:rPr>
            </w:pPr>
            <w:r>
              <w:rPr>
                <w:b/>
              </w:rPr>
              <w:t xml:space="preserve">Podpis </w:t>
            </w:r>
          </w:p>
        </w:tc>
        <w:tc>
          <w:tcPr>
            <w:tcW w:w="4536" w:type="dxa"/>
            <w:gridSpan w:val="5"/>
          </w:tcPr>
          <w:p w14:paraId="5EFF339D" w14:textId="77777777" w:rsidR="00E51633" w:rsidRDefault="00E51633" w:rsidP="00E51633">
            <w:pPr>
              <w:jc w:val="both"/>
            </w:pPr>
          </w:p>
        </w:tc>
        <w:tc>
          <w:tcPr>
            <w:tcW w:w="786" w:type="dxa"/>
            <w:gridSpan w:val="2"/>
            <w:shd w:val="clear" w:color="auto" w:fill="F7CAAC"/>
          </w:tcPr>
          <w:p w14:paraId="7F6BF79B" w14:textId="77777777" w:rsidR="00E51633" w:rsidRDefault="00E51633" w:rsidP="00E51633">
            <w:pPr>
              <w:jc w:val="both"/>
            </w:pPr>
            <w:r>
              <w:rPr>
                <w:b/>
              </w:rPr>
              <w:t>datum</w:t>
            </w:r>
          </w:p>
        </w:tc>
        <w:tc>
          <w:tcPr>
            <w:tcW w:w="2019" w:type="dxa"/>
            <w:gridSpan w:val="3"/>
          </w:tcPr>
          <w:p w14:paraId="6C06F2E3" w14:textId="77777777" w:rsidR="00E51633" w:rsidRDefault="00E51633" w:rsidP="00E51633">
            <w:pPr>
              <w:jc w:val="both"/>
            </w:pPr>
          </w:p>
        </w:tc>
      </w:tr>
    </w:tbl>
    <w:p w14:paraId="005B8AED" w14:textId="77777777" w:rsidR="001503C1" w:rsidRDefault="001503C1">
      <w:r>
        <w:br w:type="page"/>
      </w:r>
    </w:p>
    <w:tbl>
      <w:tblPr>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829"/>
        <w:gridCol w:w="1720"/>
        <w:gridCol w:w="524"/>
        <w:gridCol w:w="468"/>
        <w:gridCol w:w="994"/>
        <w:gridCol w:w="709"/>
        <w:gridCol w:w="77"/>
        <w:gridCol w:w="635"/>
        <w:gridCol w:w="693"/>
        <w:gridCol w:w="440"/>
        <w:tblGridChange w:id="7899">
          <w:tblGrid>
            <w:gridCol w:w="2551"/>
            <w:gridCol w:w="829"/>
            <w:gridCol w:w="1720"/>
            <w:gridCol w:w="524"/>
            <w:gridCol w:w="468"/>
            <w:gridCol w:w="994"/>
            <w:gridCol w:w="709"/>
            <w:gridCol w:w="77"/>
            <w:gridCol w:w="635"/>
            <w:gridCol w:w="693"/>
            <w:gridCol w:w="440"/>
          </w:tblGrid>
        </w:tblGridChange>
      </w:tblGrid>
      <w:tr w:rsidR="00E51633" w14:paraId="6DAB47EE" w14:textId="77777777" w:rsidTr="008322A2">
        <w:tc>
          <w:tcPr>
            <w:tcW w:w="9640" w:type="dxa"/>
            <w:gridSpan w:val="11"/>
            <w:tcBorders>
              <w:bottom w:val="double" w:sz="4" w:space="0" w:color="auto"/>
            </w:tcBorders>
            <w:shd w:val="clear" w:color="auto" w:fill="BDD6EE"/>
          </w:tcPr>
          <w:p w14:paraId="72A98DA1" w14:textId="3C255C87" w:rsidR="00E51633" w:rsidRDefault="00E51633" w:rsidP="00E51633">
            <w:pPr>
              <w:jc w:val="both"/>
              <w:rPr>
                <w:b/>
                <w:sz w:val="28"/>
              </w:rPr>
            </w:pPr>
            <w:r>
              <w:rPr>
                <w:b/>
                <w:sz w:val="28"/>
              </w:rPr>
              <w:lastRenderedPageBreak/>
              <w:t>C-I – Personální zabezpečení</w:t>
            </w:r>
          </w:p>
        </w:tc>
      </w:tr>
      <w:tr w:rsidR="00E51633" w14:paraId="6064B7A7" w14:textId="77777777" w:rsidTr="008322A2">
        <w:tc>
          <w:tcPr>
            <w:tcW w:w="2551" w:type="dxa"/>
            <w:tcBorders>
              <w:top w:val="double" w:sz="4" w:space="0" w:color="auto"/>
            </w:tcBorders>
            <w:shd w:val="clear" w:color="auto" w:fill="F7CAAC"/>
          </w:tcPr>
          <w:p w14:paraId="5EF36BC5" w14:textId="77777777" w:rsidR="00E51633" w:rsidRDefault="00E51633" w:rsidP="00E51633">
            <w:pPr>
              <w:jc w:val="both"/>
              <w:rPr>
                <w:b/>
              </w:rPr>
            </w:pPr>
            <w:r>
              <w:rPr>
                <w:b/>
              </w:rPr>
              <w:t>Vysoká škola</w:t>
            </w:r>
          </w:p>
        </w:tc>
        <w:tc>
          <w:tcPr>
            <w:tcW w:w="7089" w:type="dxa"/>
            <w:gridSpan w:val="10"/>
          </w:tcPr>
          <w:p w14:paraId="3B7A5D94" w14:textId="77777777" w:rsidR="00E51633" w:rsidRDefault="00E51633" w:rsidP="00E51633">
            <w:pPr>
              <w:jc w:val="both"/>
            </w:pPr>
            <w:r>
              <w:t>Univerzita Tomáše Bati ve Zlíně</w:t>
            </w:r>
          </w:p>
        </w:tc>
      </w:tr>
      <w:tr w:rsidR="00E51633" w14:paraId="649B131B" w14:textId="77777777" w:rsidTr="008322A2">
        <w:tc>
          <w:tcPr>
            <w:tcW w:w="2551" w:type="dxa"/>
            <w:shd w:val="clear" w:color="auto" w:fill="F7CAAC"/>
          </w:tcPr>
          <w:p w14:paraId="12E6670D" w14:textId="77777777" w:rsidR="00E51633" w:rsidRDefault="00E51633" w:rsidP="00E51633">
            <w:pPr>
              <w:jc w:val="both"/>
              <w:rPr>
                <w:b/>
              </w:rPr>
            </w:pPr>
            <w:r>
              <w:rPr>
                <w:b/>
              </w:rPr>
              <w:t>Součást vysoké školy</w:t>
            </w:r>
          </w:p>
        </w:tc>
        <w:tc>
          <w:tcPr>
            <w:tcW w:w="7089" w:type="dxa"/>
            <w:gridSpan w:val="10"/>
          </w:tcPr>
          <w:p w14:paraId="2C0C07FC" w14:textId="77777777" w:rsidR="00E51633" w:rsidRDefault="00E51633" w:rsidP="00E51633">
            <w:pPr>
              <w:jc w:val="both"/>
            </w:pPr>
            <w:r>
              <w:t>Fakulta managementu a ekonomiky</w:t>
            </w:r>
          </w:p>
        </w:tc>
      </w:tr>
      <w:tr w:rsidR="00E51633" w14:paraId="49B263F3" w14:textId="77777777" w:rsidTr="008322A2">
        <w:tc>
          <w:tcPr>
            <w:tcW w:w="2551" w:type="dxa"/>
            <w:shd w:val="clear" w:color="auto" w:fill="F7CAAC"/>
          </w:tcPr>
          <w:p w14:paraId="2C38D45E" w14:textId="77777777" w:rsidR="00E51633" w:rsidRDefault="00E51633" w:rsidP="00E51633">
            <w:pPr>
              <w:jc w:val="both"/>
              <w:rPr>
                <w:b/>
              </w:rPr>
            </w:pPr>
            <w:r>
              <w:rPr>
                <w:b/>
              </w:rPr>
              <w:t>Název studijního programu</w:t>
            </w:r>
          </w:p>
        </w:tc>
        <w:tc>
          <w:tcPr>
            <w:tcW w:w="7089" w:type="dxa"/>
            <w:gridSpan w:val="10"/>
          </w:tcPr>
          <w:p w14:paraId="1B37E0A9" w14:textId="5D5DCCCE" w:rsidR="00E51633" w:rsidRDefault="00343DC3" w:rsidP="00E51633">
            <w:pPr>
              <w:jc w:val="both"/>
            </w:pPr>
            <w:r>
              <w:t xml:space="preserve">Economics and Management </w:t>
            </w:r>
          </w:p>
        </w:tc>
      </w:tr>
      <w:tr w:rsidR="00E51633" w14:paraId="1E0EC41B" w14:textId="77777777" w:rsidTr="008322A2">
        <w:tc>
          <w:tcPr>
            <w:tcW w:w="2551" w:type="dxa"/>
            <w:shd w:val="clear" w:color="auto" w:fill="F7CAAC"/>
          </w:tcPr>
          <w:p w14:paraId="5BB12FBA" w14:textId="77777777" w:rsidR="00E51633" w:rsidRDefault="00E51633" w:rsidP="00E51633">
            <w:pPr>
              <w:jc w:val="both"/>
              <w:rPr>
                <w:b/>
              </w:rPr>
            </w:pPr>
            <w:r>
              <w:rPr>
                <w:b/>
              </w:rPr>
              <w:t>Jméno a příjmení</w:t>
            </w:r>
          </w:p>
        </w:tc>
        <w:tc>
          <w:tcPr>
            <w:tcW w:w="4535" w:type="dxa"/>
            <w:gridSpan w:val="5"/>
          </w:tcPr>
          <w:p w14:paraId="3780D33B" w14:textId="77777777" w:rsidR="00E51633" w:rsidRDefault="00E51633" w:rsidP="00E51633">
            <w:pPr>
              <w:jc w:val="both"/>
            </w:pPr>
            <w:r>
              <w:t>Marie PASEKOVÁ</w:t>
            </w:r>
          </w:p>
        </w:tc>
        <w:tc>
          <w:tcPr>
            <w:tcW w:w="709" w:type="dxa"/>
            <w:shd w:val="clear" w:color="auto" w:fill="F7CAAC"/>
          </w:tcPr>
          <w:p w14:paraId="64343E0C" w14:textId="77777777" w:rsidR="00E51633" w:rsidRDefault="00E51633" w:rsidP="00E51633">
            <w:pPr>
              <w:jc w:val="both"/>
              <w:rPr>
                <w:b/>
              </w:rPr>
            </w:pPr>
            <w:r>
              <w:rPr>
                <w:b/>
              </w:rPr>
              <w:t>Tituly</w:t>
            </w:r>
          </w:p>
        </w:tc>
        <w:tc>
          <w:tcPr>
            <w:tcW w:w="1845" w:type="dxa"/>
            <w:gridSpan w:val="4"/>
          </w:tcPr>
          <w:p w14:paraId="433D345E" w14:textId="77777777" w:rsidR="00E51633" w:rsidRDefault="00E51633" w:rsidP="00E51633">
            <w:pPr>
              <w:jc w:val="both"/>
            </w:pPr>
            <w:r>
              <w:t>doc. Ing., Ph.D.</w:t>
            </w:r>
          </w:p>
        </w:tc>
      </w:tr>
      <w:tr w:rsidR="00E51633" w14:paraId="541D042F" w14:textId="77777777" w:rsidTr="008322A2">
        <w:tc>
          <w:tcPr>
            <w:tcW w:w="2551" w:type="dxa"/>
            <w:shd w:val="clear" w:color="auto" w:fill="F7CAAC"/>
          </w:tcPr>
          <w:p w14:paraId="3785FE00" w14:textId="77777777" w:rsidR="00E51633" w:rsidRDefault="00E51633" w:rsidP="00E51633">
            <w:pPr>
              <w:jc w:val="both"/>
              <w:rPr>
                <w:b/>
              </w:rPr>
            </w:pPr>
            <w:r>
              <w:rPr>
                <w:b/>
              </w:rPr>
              <w:t>Rok narození</w:t>
            </w:r>
          </w:p>
        </w:tc>
        <w:tc>
          <w:tcPr>
            <w:tcW w:w="829" w:type="dxa"/>
          </w:tcPr>
          <w:p w14:paraId="2A6E16B3" w14:textId="77777777" w:rsidR="00E51633" w:rsidRDefault="00E51633" w:rsidP="00E51633">
            <w:pPr>
              <w:jc w:val="both"/>
            </w:pPr>
            <w:r>
              <w:t>1960</w:t>
            </w:r>
          </w:p>
        </w:tc>
        <w:tc>
          <w:tcPr>
            <w:tcW w:w="1720" w:type="dxa"/>
            <w:shd w:val="clear" w:color="auto" w:fill="F7CAAC"/>
          </w:tcPr>
          <w:p w14:paraId="5C699C8E" w14:textId="77777777" w:rsidR="00E51633" w:rsidRDefault="00E51633" w:rsidP="00E51633">
            <w:pPr>
              <w:jc w:val="both"/>
              <w:rPr>
                <w:b/>
              </w:rPr>
            </w:pPr>
            <w:r>
              <w:rPr>
                <w:b/>
              </w:rPr>
              <w:t>typ vztahu k VŠ</w:t>
            </w:r>
          </w:p>
        </w:tc>
        <w:tc>
          <w:tcPr>
            <w:tcW w:w="992" w:type="dxa"/>
            <w:gridSpan w:val="2"/>
          </w:tcPr>
          <w:p w14:paraId="5AA7D105" w14:textId="77777777" w:rsidR="00E51633" w:rsidRDefault="00E51633" w:rsidP="00E51633">
            <w:pPr>
              <w:jc w:val="both"/>
            </w:pPr>
            <w:r>
              <w:t>pp</w:t>
            </w:r>
          </w:p>
        </w:tc>
        <w:tc>
          <w:tcPr>
            <w:tcW w:w="994" w:type="dxa"/>
            <w:shd w:val="clear" w:color="auto" w:fill="F7CAAC"/>
          </w:tcPr>
          <w:p w14:paraId="730A9A0F" w14:textId="77777777" w:rsidR="00E51633" w:rsidRDefault="00E51633" w:rsidP="00E51633">
            <w:pPr>
              <w:jc w:val="both"/>
              <w:rPr>
                <w:b/>
              </w:rPr>
            </w:pPr>
            <w:r>
              <w:rPr>
                <w:b/>
              </w:rPr>
              <w:t>rozsah</w:t>
            </w:r>
          </w:p>
        </w:tc>
        <w:tc>
          <w:tcPr>
            <w:tcW w:w="709" w:type="dxa"/>
          </w:tcPr>
          <w:p w14:paraId="78C52B34" w14:textId="77777777" w:rsidR="00E51633" w:rsidRDefault="00E51633" w:rsidP="00E51633">
            <w:pPr>
              <w:jc w:val="both"/>
            </w:pPr>
            <w:r>
              <w:t>40</w:t>
            </w:r>
          </w:p>
        </w:tc>
        <w:tc>
          <w:tcPr>
            <w:tcW w:w="712" w:type="dxa"/>
            <w:gridSpan w:val="2"/>
            <w:shd w:val="clear" w:color="auto" w:fill="F7CAAC"/>
          </w:tcPr>
          <w:p w14:paraId="3F17708A" w14:textId="77777777" w:rsidR="00E51633" w:rsidRDefault="00E51633" w:rsidP="00E51633">
            <w:pPr>
              <w:jc w:val="both"/>
              <w:rPr>
                <w:b/>
              </w:rPr>
            </w:pPr>
            <w:r>
              <w:rPr>
                <w:b/>
              </w:rPr>
              <w:t>do kdy</w:t>
            </w:r>
          </w:p>
        </w:tc>
        <w:tc>
          <w:tcPr>
            <w:tcW w:w="1133" w:type="dxa"/>
            <w:gridSpan w:val="2"/>
          </w:tcPr>
          <w:p w14:paraId="01452159" w14:textId="77777777" w:rsidR="00E51633" w:rsidRDefault="00E51633" w:rsidP="00E51633">
            <w:pPr>
              <w:jc w:val="both"/>
            </w:pPr>
            <w:r>
              <w:t>N</w:t>
            </w:r>
          </w:p>
        </w:tc>
      </w:tr>
      <w:tr w:rsidR="00E51633" w14:paraId="4C85CD22" w14:textId="77777777" w:rsidTr="008322A2">
        <w:tc>
          <w:tcPr>
            <w:tcW w:w="5100" w:type="dxa"/>
            <w:gridSpan w:val="3"/>
            <w:shd w:val="clear" w:color="auto" w:fill="F7CAAC"/>
          </w:tcPr>
          <w:p w14:paraId="78366965" w14:textId="77777777" w:rsidR="00E51633" w:rsidRDefault="00E51633" w:rsidP="00E51633">
            <w:pPr>
              <w:jc w:val="both"/>
              <w:rPr>
                <w:b/>
              </w:rPr>
            </w:pPr>
            <w:r>
              <w:rPr>
                <w:b/>
              </w:rPr>
              <w:t>Typ vztahu na součásti VŠ, která uskutečňuje st. program</w:t>
            </w:r>
          </w:p>
        </w:tc>
        <w:tc>
          <w:tcPr>
            <w:tcW w:w="992" w:type="dxa"/>
            <w:gridSpan w:val="2"/>
          </w:tcPr>
          <w:p w14:paraId="5A7649B1" w14:textId="77777777" w:rsidR="00E51633" w:rsidRDefault="00E51633" w:rsidP="00E51633">
            <w:pPr>
              <w:jc w:val="both"/>
            </w:pPr>
            <w:r>
              <w:t>pp</w:t>
            </w:r>
          </w:p>
        </w:tc>
        <w:tc>
          <w:tcPr>
            <w:tcW w:w="994" w:type="dxa"/>
            <w:shd w:val="clear" w:color="auto" w:fill="F7CAAC"/>
          </w:tcPr>
          <w:p w14:paraId="06F5EAD7" w14:textId="77777777" w:rsidR="00E51633" w:rsidRDefault="00E51633" w:rsidP="00E51633">
            <w:pPr>
              <w:jc w:val="both"/>
              <w:rPr>
                <w:b/>
              </w:rPr>
            </w:pPr>
            <w:r>
              <w:rPr>
                <w:b/>
              </w:rPr>
              <w:t>rozsah</w:t>
            </w:r>
          </w:p>
        </w:tc>
        <w:tc>
          <w:tcPr>
            <w:tcW w:w="709" w:type="dxa"/>
          </w:tcPr>
          <w:p w14:paraId="233EDDEC" w14:textId="77777777" w:rsidR="00E51633" w:rsidRDefault="00E51633" w:rsidP="00E51633">
            <w:pPr>
              <w:jc w:val="both"/>
            </w:pPr>
            <w:r>
              <w:t>40</w:t>
            </w:r>
          </w:p>
        </w:tc>
        <w:tc>
          <w:tcPr>
            <w:tcW w:w="712" w:type="dxa"/>
            <w:gridSpan w:val="2"/>
            <w:shd w:val="clear" w:color="auto" w:fill="F7CAAC"/>
          </w:tcPr>
          <w:p w14:paraId="3DD479D5" w14:textId="77777777" w:rsidR="00E51633" w:rsidRDefault="00E51633" w:rsidP="00E51633">
            <w:pPr>
              <w:jc w:val="both"/>
              <w:rPr>
                <w:b/>
              </w:rPr>
            </w:pPr>
            <w:r>
              <w:rPr>
                <w:b/>
              </w:rPr>
              <w:t>do kdy</w:t>
            </w:r>
          </w:p>
        </w:tc>
        <w:tc>
          <w:tcPr>
            <w:tcW w:w="1133" w:type="dxa"/>
            <w:gridSpan w:val="2"/>
          </w:tcPr>
          <w:p w14:paraId="1B52A4B7" w14:textId="77777777" w:rsidR="00E51633" w:rsidRDefault="00E51633" w:rsidP="00E51633">
            <w:pPr>
              <w:jc w:val="both"/>
            </w:pPr>
            <w:r>
              <w:t>N</w:t>
            </w:r>
          </w:p>
        </w:tc>
      </w:tr>
      <w:tr w:rsidR="00E51633" w14:paraId="091E78B4" w14:textId="77777777" w:rsidTr="008322A2">
        <w:tc>
          <w:tcPr>
            <w:tcW w:w="6092" w:type="dxa"/>
            <w:gridSpan w:val="5"/>
            <w:shd w:val="clear" w:color="auto" w:fill="F7CAAC"/>
          </w:tcPr>
          <w:p w14:paraId="441B6439" w14:textId="77777777" w:rsidR="00E51633" w:rsidRDefault="00E51633" w:rsidP="00E51633">
            <w:pPr>
              <w:jc w:val="both"/>
            </w:pPr>
            <w:r>
              <w:rPr>
                <w:b/>
              </w:rPr>
              <w:t>Další současná působení jako akademický pracovník na jiných VŠ</w:t>
            </w:r>
          </w:p>
        </w:tc>
        <w:tc>
          <w:tcPr>
            <w:tcW w:w="1703" w:type="dxa"/>
            <w:gridSpan w:val="2"/>
            <w:shd w:val="clear" w:color="auto" w:fill="F7CAAC"/>
          </w:tcPr>
          <w:p w14:paraId="69E0B47F" w14:textId="77777777" w:rsidR="00E51633" w:rsidRDefault="00E51633" w:rsidP="00E51633">
            <w:pPr>
              <w:jc w:val="both"/>
              <w:rPr>
                <w:b/>
              </w:rPr>
            </w:pPr>
            <w:r>
              <w:rPr>
                <w:b/>
              </w:rPr>
              <w:t>typ prac. vztahu</w:t>
            </w:r>
          </w:p>
        </w:tc>
        <w:tc>
          <w:tcPr>
            <w:tcW w:w="1845" w:type="dxa"/>
            <w:gridSpan w:val="4"/>
            <w:shd w:val="clear" w:color="auto" w:fill="F7CAAC"/>
          </w:tcPr>
          <w:p w14:paraId="6C796B83" w14:textId="77777777" w:rsidR="00E51633" w:rsidRDefault="00E51633" w:rsidP="00E51633">
            <w:pPr>
              <w:jc w:val="both"/>
              <w:rPr>
                <w:b/>
              </w:rPr>
            </w:pPr>
            <w:r>
              <w:rPr>
                <w:b/>
              </w:rPr>
              <w:t>rozsah</w:t>
            </w:r>
          </w:p>
        </w:tc>
      </w:tr>
      <w:tr w:rsidR="00E51633" w14:paraId="16645586" w14:textId="77777777" w:rsidTr="008322A2">
        <w:tc>
          <w:tcPr>
            <w:tcW w:w="6092" w:type="dxa"/>
            <w:gridSpan w:val="5"/>
          </w:tcPr>
          <w:p w14:paraId="71094B75" w14:textId="77777777" w:rsidR="00E51633" w:rsidRDefault="00E51633" w:rsidP="00E51633">
            <w:pPr>
              <w:jc w:val="both"/>
            </w:pPr>
          </w:p>
        </w:tc>
        <w:tc>
          <w:tcPr>
            <w:tcW w:w="1703" w:type="dxa"/>
            <w:gridSpan w:val="2"/>
          </w:tcPr>
          <w:p w14:paraId="0CA0BEF1" w14:textId="77777777" w:rsidR="00E51633" w:rsidRDefault="00E51633" w:rsidP="00E51633">
            <w:pPr>
              <w:jc w:val="both"/>
            </w:pPr>
          </w:p>
        </w:tc>
        <w:tc>
          <w:tcPr>
            <w:tcW w:w="1845" w:type="dxa"/>
            <w:gridSpan w:val="4"/>
          </w:tcPr>
          <w:p w14:paraId="0DC9EBB6" w14:textId="77777777" w:rsidR="00E51633" w:rsidRDefault="00E51633" w:rsidP="00E51633">
            <w:pPr>
              <w:jc w:val="both"/>
            </w:pPr>
          </w:p>
        </w:tc>
      </w:tr>
      <w:tr w:rsidR="00E51633" w14:paraId="57234CA9" w14:textId="77777777" w:rsidTr="008322A2">
        <w:tc>
          <w:tcPr>
            <w:tcW w:w="6092" w:type="dxa"/>
            <w:gridSpan w:val="5"/>
          </w:tcPr>
          <w:p w14:paraId="2231B632" w14:textId="77777777" w:rsidR="00E51633" w:rsidRDefault="00E51633" w:rsidP="00E51633">
            <w:pPr>
              <w:jc w:val="both"/>
            </w:pPr>
          </w:p>
        </w:tc>
        <w:tc>
          <w:tcPr>
            <w:tcW w:w="1703" w:type="dxa"/>
            <w:gridSpan w:val="2"/>
          </w:tcPr>
          <w:p w14:paraId="68275EB3" w14:textId="77777777" w:rsidR="00E51633" w:rsidRDefault="00E51633" w:rsidP="00E51633">
            <w:pPr>
              <w:jc w:val="both"/>
            </w:pPr>
          </w:p>
        </w:tc>
        <w:tc>
          <w:tcPr>
            <w:tcW w:w="1845" w:type="dxa"/>
            <w:gridSpan w:val="4"/>
          </w:tcPr>
          <w:p w14:paraId="4968DE41" w14:textId="77777777" w:rsidR="00E51633" w:rsidRDefault="00E51633" w:rsidP="00E51633">
            <w:pPr>
              <w:jc w:val="both"/>
            </w:pPr>
          </w:p>
        </w:tc>
      </w:tr>
      <w:tr w:rsidR="00E51633" w14:paraId="7BDDFCB1" w14:textId="77777777" w:rsidTr="008322A2">
        <w:tc>
          <w:tcPr>
            <w:tcW w:w="6092" w:type="dxa"/>
            <w:gridSpan w:val="5"/>
          </w:tcPr>
          <w:p w14:paraId="0040E290" w14:textId="77777777" w:rsidR="00E51633" w:rsidRDefault="00E51633" w:rsidP="00E51633">
            <w:pPr>
              <w:jc w:val="both"/>
            </w:pPr>
          </w:p>
        </w:tc>
        <w:tc>
          <w:tcPr>
            <w:tcW w:w="1703" w:type="dxa"/>
            <w:gridSpan w:val="2"/>
          </w:tcPr>
          <w:p w14:paraId="544068C1" w14:textId="77777777" w:rsidR="00E51633" w:rsidRDefault="00E51633" w:rsidP="00E51633">
            <w:pPr>
              <w:jc w:val="both"/>
            </w:pPr>
          </w:p>
        </w:tc>
        <w:tc>
          <w:tcPr>
            <w:tcW w:w="1845" w:type="dxa"/>
            <w:gridSpan w:val="4"/>
          </w:tcPr>
          <w:p w14:paraId="45FFA807" w14:textId="77777777" w:rsidR="00E51633" w:rsidRDefault="00E51633" w:rsidP="00E51633">
            <w:pPr>
              <w:jc w:val="both"/>
            </w:pPr>
          </w:p>
        </w:tc>
      </w:tr>
      <w:tr w:rsidR="00E51633" w14:paraId="18F47414" w14:textId="77777777" w:rsidTr="008322A2">
        <w:tc>
          <w:tcPr>
            <w:tcW w:w="6092" w:type="dxa"/>
            <w:gridSpan w:val="5"/>
          </w:tcPr>
          <w:p w14:paraId="0E33FE93" w14:textId="77777777" w:rsidR="00E51633" w:rsidRDefault="00E51633" w:rsidP="00E51633">
            <w:pPr>
              <w:jc w:val="both"/>
            </w:pPr>
          </w:p>
        </w:tc>
        <w:tc>
          <w:tcPr>
            <w:tcW w:w="1703" w:type="dxa"/>
            <w:gridSpan w:val="2"/>
          </w:tcPr>
          <w:p w14:paraId="7BBA1302" w14:textId="77777777" w:rsidR="00E51633" w:rsidRDefault="00E51633" w:rsidP="00E51633">
            <w:pPr>
              <w:jc w:val="both"/>
            </w:pPr>
          </w:p>
        </w:tc>
        <w:tc>
          <w:tcPr>
            <w:tcW w:w="1845" w:type="dxa"/>
            <w:gridSpan w:val="4"/>
          </w:tcPr>
          <w:p w14:paraId="2C782A1D" w14:textId="77777777" w:rsidR="00E51633" w:rsidRDefault="00E51633" w:rsidP="00E51633">
            <w:pPr>
              <w:jc w:val="both"/>
            </w:pPr>
          </w:p>
        </w:tc>
      </w:tr>
      <w:tr w:rsidR="00E51633" w14:paraId="623524AF" w14:textId="77777777" w:rsidTr="008322A2">
        <w:tc>
          <w:tcPr>
            <w:tcW w:w="9640" w:type="dxa"/>
            <w:gridSpan w:val="11"/>
            <w:shd w:val="clear" w:color="auto" w:fill="F7CAAC"/>
          </w:tcPr>
          <w:p w14:paraId="7515D910" w14:textId="77777777" w:rsidR="00E51633" w:rsidRDefault="00E51633" w:rsidP="00E51633">
            <w:pPr>
              <w:jc w:val="both"/>
            </w:pPr>
            <w:r>
              <w:rPr>
                <w:b/>
              </w:rPr>
              <w:t>Předměty příslušného studijního programu a způsob zapojení do jejich výuky, příp. další zapojení do uskutečňování studijního programu</w:t>
            </w:r>
          </w:p>
        </w:tc>
      </w:tr>
      <w:tr w:rsidR="00E51633" w14:paraId="430F9025" w14:textId="77777777" w:rsidTr="008322A2">
        <w:trPr>
          <w:trHeight w:val="218"/>
        </w:trPr>
        <w:tc>
          <w:tcPr>
            <w:tcW w:w="9640" w:type="dxa"/>
            <w:gridSpan w:val="11"/>
            <w:tcBorders>
              <w:top w:val="nil"/>
            </w:tcBorders>
          </w:tcPr>
          <w:p w14:paraId="7C397377" w14:textId="6ADE4FB7" w:rsidR="00E51633" w:rsidRDefault="00E51633" w:rsidP="008322A2">
            <w:r w:rsidRPr="00435619">
              <w:rPr>
                <w:color w:val="000000"/>
              </w:rPr>
              <w:t>Basics of Accounting</w:t>
            </w:r>
            <w:r>
              <w:rPr>
                <w:color w:val="000000"/>
              </w:rPr>
              <w:t xml:space="preserve"> </w:t>
            </w:r>
            <w:r w:rsidR="008322A2">
              <w:t>– garant, přednášející (60%)</w:t>
            </w:r>
          </w:p>
        </w:tc>
      </w:tr>
      <w:tr w:rsidR="00E51633" w14:paraId="404C5CD4" w14:textId="77777777" w:rsidTr="008322A2">
        <w:tc>
          <w:tcPr>
            <w:tcW w:w="9640" w:type="dxa"/>
            <w:gridSpan w:val="11"/>
            <w:shd w:val="clear" w:color="auto" w:fill="F7CAAC"/>
          </w:tcPr>
          <w:p w14:paraId="4719B548" w14:textId="77777777" w:rsidR="00E51633" w:rsidRDefault="00E51633" w:rsidP="00E51633">
            <w:pPr>
              <w:jc w:val="both"/>
            </w:pPr>
            <w:r>
              <w:rPr>
                <w:b/>
              </w:rPr>
              <w:t xml:space="preserve">Údaje o vzdělání na VŠ </w:t>
            </w:r>
          </w:p>
        </w:tc>
      </w:tr>
      <w:tr w:rsidR="00E51633" w14:paraId="1039A8AA" w14:textId="77777777" w:rsidTr="008322A2">
        <w:trPr>
          <w:trHeight w:val="452"/>
        </w:trPr>
        <w:tc>
          <w:tcPr>
            <w:tcW w:w="9640" w:type="dxa"/>
            <w:gridSpan w:val="11"/>
          </w:tcPr>
          <w:p w14:paraId="13DEA423" w14:textId="77777777" w:rsidR="008322A2" w:rsidRDefault="008322A2" w:rsidP="008322A2">
            <w:pPr>
              <w:autoSpaceDE w:val="0"/>
              <w:autoSpaceDN w:val="0"/>
              <w:adjustRightInd w:val="0"/>
            </w:pPr>
            <w:r>
              <w:t>1986 Vysoká škola ekonomická v Praze, Obchodní fakulta, ekonomika vnit</w:t>
            </w:r>
            <w:r>
              <w:rPr>
                <w:rFonts w:ascii="TimesNewRoman" w:hAnsi="TimesNewRoman" w:cs="TimesNewRoman"/>
              </w:rPr>
              <w:t>ř</w:t>
            </w:r>
            <w:r>
              <w:t xml:space="preserve">ního obchodu </w:t>
            </w:r>
            <w:r w:rsidRPr="00DB530D">
              <w:t>(Ing.)</w:t>
            </w:r>
          </w:p>
          <w:p w14:paraId="1141467B" w14:textId="6E6972EA" w:rsidR="00E51633" w:rsidRDefault="008322A2" w:rsidP="008322A2">
            <w:pPr>
              <w:autoSpaceDE w:val="0"/>
              <w:autoSpaceDN w:val="0"/>
              <w:adjustRightInd w:val="0"/>
              <w:rPr>
                <w:b/>
              </w:rPr>
            </w:pPr>
            <w:r>
              <w:t>2005 Univerzita Tomáše Bati ve Zlín</w:t>
            </w:r>
            <w:r>
              <w:rPr>
                <w:rFonts w:ascii="TimesNewRoman" w:hAnsi="TimesNewRoman" w:cs="TimesNewRoman"/>
              </w:rPr>
              <w:t>ě</w:t>
            </w:r>
            <w:r>
              <w:t xml:space="preserve">, Fakulta managementu a ekonomiky, management a ekonomika </w:t>
            </w:r>
            <w:r w:rsidRPr="00DB530D">
              <w:t>(Ph.D.)</w:t>
            </w:r>
          </w:p>
        </w:tc>
      </w:tr>
      <w:tr w:rsidR="00E51633" w14:paraId="49FD4450" w14:textId="77777777" w:rsidTr="008322A2">
        <w:tc>
          <w:tcPr>
            <w:tcW w:w="9640" w:type="dxa"/>
            <w:gridSpan w:val="11"/>
            <w:shd w:val="clear" w:color="auto" w:fill="F7CAAC"/>
          </w:tcPr>
          <w:p w14:paraId="0F083C48" w14:textId="77777777" w:rsidR="00E51633" w:rsidRDefault="00E51633" w:rsidP="00E51633">
            <w:pPr>
              <w:jc w:val="both"/>
              <w:rPr>
                <w:b/>
              </w:rPr>
            </w:pPr>
            <w:r>
              <w:rPr>
                <w:b/>
              </w:rPr>
              <w:t>Údaje o odborném působení od absolvování VŠ</w:t>
            </w:r>
          </w:p>
        </w:tc>
      </w:tr>
      <w:tr w:rsidR="00E51633" w14:paraId="5611F7FD" w14:textId="77777777" w:rsidTr="008322A2">
        <w:trPr>
          <w:trHeight w:val="1090"/>
        </w:trPr>
        <w:tc>
          <w:tcPr>
            <w:tcW w:w="9640" w:type="dxa"/>
            <w:gridSpan w:val="11"/>
          </w:tcPr>
          <w:p w14:paraId="143286B5" w14:textId="77777777" w:rsidR="00E51633" w:rsidRPr="005672FD" w:rsidRDefault="00E51633" w:rsidP="00E51633">
            <w:pPr>
              <w:autoSpaceDE w:val="0"/>
              <w:autoSpaceDN w:val="0"/>
              <w:adjustRightInd w:val="0"/>
            </w:pPr>
            <w:r w:rsidRPr="005672FD">
              <w:t>1979–1991 Potraviny Brno, závod 06-05 Zlín, personální referent, metodik informační soustavy</w:t>
            </w:r>
          </w:p>
          <w:p w14:paraId="716698D4" w14:textId="77777777" w:rsidR="00E51633" w:rsidRPr="005672FD" w:rsidRDefault="00E51633" w:rsidP="00E51633">
            <w:pPr>
              <w:autoSpaceDE w:val="0"/>
              <w:autoSpaceDN w:val="0"/>
              <w:adjustRightInd w:val="0"/>
            </w:pPr>
            <w:r w:rsidRPr="005672FD">
              <w:t>1991–1992 účetní poradce</w:t>
            </w:r>
          </w:p>
          <w:p w14:paraId="0801FD5F" w14:textId="77777777" w:rsidR="00E51633" w:rsidRPr="005672FD" w:rsidRDefault="00E51633" w:rsidP="00E51633">
            <w:pPr>
              <w:autoSpaceDE w:val="0"/>
              <w:autoSpaceDN w:val="0"/>
              <w:adjustRightInd w:val="0"/>
            </w:pPr>
            <w:r w:rsidRPr="005672FD">
              <w:t>1992–1994 SPŠ Zlín, učitelka odborných předmětů</w:t>
            </w:r>
          </w:p>
          <w:p w14:paraId="4F61DED5" w14:textId="77777777" w:rsidR="00E51633" w:rsidRPr="005672FD" w:rsidRDefault="00E51633" w:rsidP="00E51633">
            <w:pPr>
              <w:autoSpaceDE w:val="0"/>
              <w:autoSpaceDN w:val="0"/>
              <w:adjustRightInd w:val="0"/>
            </w:pPr>
            <w:r w:rsidRPr="005672FD">
              <w:t>1994–2000 IŠT Zlín, učitelka odborných předmětů</w:t>
            </w:r>
          </w:p>
          <w:p w14:paraId="78AE697E" w14:textId="77777777" w:rsidR="00E51633" w:rsidRDefault="00E51633" w:rsidP="00E51633">
            <w:pPr>
              <w:autoSpaceDE w:val="0"/>
              <w:autoSpaceDN w:val="0"/>
              <w:adjustRightInd w:val="0"/>
            </w:pPr>
            <w:r w:rsidRPr="005672FD">
              <w:t>2000–dosud Univerzita Tomáše Bati ve Zlíně, Fakulta managementu a ekonomiky, Ústav financí a účetnictví, docent</w:t>
            </w:r>
          </w:p>
        </w:tc>
      </w:tr>
      <w:tr w:rsidR="00E51633" w14:paraId="28A8BEE7" w14:textId="77777777" w:rsidTr="008322A2">
        <w:trPr>
          <w:trHeight w:val="250"/>
        </w:trPr>
        <w:tc>
          <w:tcPr>
            <w:tcW w:w="9640" w:type="dxa"/>
            <w:gridSpan w:val="11"/>
            <w:shd w:val="clear" w:color="auto" w:fill="F7CAAC"/>
          </w:tcPr>
          <w:p w14:paraId="0A639070" w14:textId="77777777" w:rsidR="00E51633" w:rsidRDefault="00E51633" w:rsidP="00E51633">
            <w:pPr>
              <w:jc w:val="both"/>
            </w:pPr>
            <w:r>
              <w:rPr>
                <w:b/>
              </w:rPr>
              <w:t>Zkušenosti s vedením kvalifikačních a rigorózních prací</w:t>
            </w:r>
          </w:p>
        </w:tc>
      </w:tr>
      <w:tr w:rsidR="00E51633" w14:paraId="3152FAAD" w14:textId="77777777" w:rsidTr="008322A2">
        <w:trPr>
          <w:trHeight w:val="725"/>
        </w:trPr>
        <w:tc>
          <w:tcPr>
            <w:tcW w:w="9640" w:type="dxa"/>
            <w:gridSpan w:val="11"/>
          </w:tcPr>
          <w:p w14:paraId="0C2F6A79" w14:textId="77777777" w:rsidR="008322A2" w:rsidRDefault="008322A2" w:rsidP="008322A2">
            <w:pPr>
              <w:jc w:val="both"/>
            </w:pPr>
            <w:r>
              <w:t>Počet vedených bakalářských prací – 74</w:t>
            </w:r>
          </w:p>
          <w:p w14:paraId="12146D51" w14:textId="77777777" w:rsidR="008322A2" w:rsidRDefault="008322A2" w:rsidP="008322A2">
            <w:pPr>
              <w:jc w:val="both"/>
            </w:pPr>
            <w:r>
              <w:t>Počet vedených diplomových prací – 106</w:t>
            </w:r>
          </w:p>
          <w:p w14:paraId="77D49487" w14:textId="34B2803A" w:rsidR="00E51633" w:rsidRDefault="008322A2" w:rsidP="008322A2">
            <w:pPr>
              <w:jc w:val="both"/>
            </w:pPr>
            <w:r>
              <w:t>Počet vedených disertačních prací - 1</w:t>
            </w:r>
          </w:p>
        </w:tc>
      </w:tr>
      <w:tr w:rsidR="00E51633" w14:paraId="435A43C6" w14:textId="77777777" w:rsidTr="008322A2">
        <w:trPr>
          <w:cantSplit/>
        </w:trPr>
        <w:tc>
          <w:tcPr>
            <w:tcW w:w="3380" w:type="dxa"/>
            <w:gridSpan w:val="2"/>
            <w:tcBorders>
              <w:top w:val="single" w:sz="12" w:space="0" w:color="auto"/>
            </w:tcBorders>
            <w:shd w:val="clear" w:color="auto" w:fill="F7CAAC"/>
          </w:tcPr>
          <w:p w14:paraId="57678D99" w14:textId="77777777" w:rsidR="00E51633" w:rsidRDefault="00E51633" w:rsidP="00E51633">
            <w:pPr>
              <w:jc w:val="both"/>
            </w:pPr>
            <w:r>
              <w:rPr>
                <w:b/>
              </w:rPr>
              <w:t xml:space="preserve">Obor habilitačního řízení </w:t>
            </w:r>
          </w:p>
        </w:tc>
        <w:tc>
          <w:tcPr>
            <w:tcW w:w="2244" w:type="dxa"/>
            <w:gridSpan w:val="2"/>
            <w:tcBorders>
              <w:top w:val="single" w:sz="12" w:space="0" w:color="auto"/>
            </w:tcBorders>
            <w:shd w:val="clear" w:color="auto" w:fill="F7CAAC"/>
          </w:tcPr>
          <w:p w14:paraId="3AAFFCC0" w14:textId="77777777" w:rsidR="00E51633" w:rsidRDefault="00E51633" w:rsidP="00E516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80273F" w14:textId="77777777" w:rsidR="00E51633" w:rsidRDefault="00E51633" w:rsidP="00E51633">
            <w:pPr>
              <w:jc w:val="both"/>
            </w:pPr>
            <w:r>
              <w:rPr>
                <w:b/>
              </w:rPr>
              <w:t>Řízení konáno na VŠ</w:t>
            </w:r>
          </w:p>
        </w:tc>
        <w:tc>
          <w:tcPr>
            <w:tcW w:w="1768" w:type="dxa"/>
            <w:gridSpan w:val="3"/>
            <w:tcBorders>
              <w:top w:val="single" w:sz="12" w:space="0" w:color="auto"/>
              <w:left w:val="single" w:sz="12" w:space="0" w:color="auto"/>
            </w:tcBorders>
            <w:shd w:val="clear" w:color="auto" w:fill="F7CAAC"/>
          </w:tcPr>
          <w:p w14:paraId="2B6E5908" w14:textId="77777777" w:rsidR="00E51633" w:rsidRDefault="00E51633" w:rsidP="00E51633">
            <w:pPr>
              <w:jc w:val="both"/>
              <w:rPr>
                <w:b/>
              </w:rPr>
            </w:pPr>
            <w:r>
              <w:rPr>
                <w:b/>
              </w:rPr>
              <w:t>Ohlasy publikací</w:t>
            </w:r>
          </w:p>
        </w:tc>
      </w:tr>
      <w:tr w:rsidR="00E51633" w14:paraId="7926C933" w14:textId="77777777" w:rsidTr="008322A2">
        <w:trPr>
          <w:cantSplit/>
        </w:trPr>
        <w:tc>
          <w:tcPr>
            <w:tcW w:w="3380" w:type="dxa"/>
            <w:gridSpan w:val="2"/>
          </w:tcPr>
          <w:p w14:paraId="78E6E1C9" w14:textId="77777777" w:rsidR="00E51633" w:rsidRDefault="00E51633" w:rsidP="00E51633">
            <w:pPr>
              <w:jc w:val="both"/>
            </w:pPr>
            <w:r>
              <w:t>Management a ekonomika podniku</w:t>
            </w:r>
          </w:p>
        </w:tc>
        <w:tc>
          <w:tcPr>
            <w:tcW w:w="2244" w:type="dxa"/>
            <w:gridSpan w:val="2"/>
          </w:tcPr>
          <w:p w14:paraId="4C70DA93" w14:textId="77777777" w:rsidR="00E51633" w:rsidRDefault="00E51633" w:rsidP="00E51633">
            <w:pPr>
              <w:jc w:val="both"/>
            </w:pPr>
            <w:r>
              <w:t>2010</w:t>
            </w:r>
          </w:p>
        </w:tc>
        <w:tc>
          <w:tcPr>
            <w:tcW w:w="2248" w:type="dxa"/>
            <w:gridSpan w:val="4"/>
            <w:tcBorders>
              <w:right w:val="single" w:sz="12" w:space="0" w:color="auto"/>
            </w:tcBorders>
          </w:tcPr>
          <w:p w14:paraId="207E0B4D" w14:textId="77777777" w:rsidR="00E51633" w:rsidRPr="00DF3659" w:rsidRDefault="00E51633" w:rsidP="00E51633">
            <w:pPr>
              <w:ind w:left="708" w:hanging="708"/>
              <w:jc w:val="both"/>
              <w:rPr>
                <w:b/>
                <w:u w:val="single"/>
              </w:rPr>
            </w:pPr>
            <w:r>
              <w:t>UTB ve Zlíně</w:t>
            </w:r>
          </w:p>
        </w:tc>
        <w:tc>
          <w:tcPr>
            <w:tcW w:w="635" w:type="dxa"/>
            <w:tcBorders>
              <w:left w:val="single" w:sz="12" w:space="0" w:color="auto"/>
            </w:tcBorders>
            <w:shd w:val="clear" w:color="auto" w:fill="F7CAAC"/>
          </w:tcPr>
          <w:p w14:paraId="1E8450E8" w14:textId="77777777" w:rsidR="00E51633" w:rsidRDefault="00E51633" w:rsidP="00E51633">
            <w:pPr>
              <w:jc w:val="both"/>
            </w:pPr>
            <w:r>
              <w:rPr>
                <w:b/>
              </w:rPr>
              <w:t>WOS</w:t>
            </w:r>
          </w:p>
        </w:tc>
        <w:tc>
          <w:tcPr>
            <w:tcW w:w="693" w:type="dxa"/>
            <w:shd w:val="clear" w:color="auto" w:fill="F7CAAC"/>
          </w:tcPr>
          <w:p w14:paraId="55209624" w14:textId="77777777" w:rsidR="00E51633" w:rsidRDefault="00E51633" w:rsidP="00E51633">
            <w:pPr>
              <w:jc w:val="both"/>
              <w:rPr>
                <w:sz w:val="18"/>
              </w:rPr>
            </w:pPr>
            <w:r>
              <w:rPr>
                <w:b/>
                <w:sz w:val="18"/>
              </w:rPr>
              <w:t>Scopus</w:t>
            </w:r>
          </w:p>
        </w:tc>
        <w:tc>
          <w:tcPr>
            <w:tcW w:w="440" w:type="dxa"/>
            <w:shd w:val="clear" w:color="auto" w:fill="F7CAAC"/>
          </w:tcPr>
          <w:p w14:paraId="5E2CD651" w14:textId="77777777" w:rsidR="00E51633" w:rsidRDefault="00E51633" w:rsidP="00E51633">
            <w:pPr>
              <w:jc w:val="both"/>
            </w:pPr>
            <w:r>
              <w:rPr>
                <w:b/>
                <w:sz w:val="18"/>
              </w:rPr>
              <w:t>ostatní</w:t>
            </w:r>
          </w:p>
        </w:tc>
      </w:tr>
      <w:tr w:rsidR="00E51633" w14:paraId="4D4B29AE" w14:textId="77777777" w:rsidTr="008322A2">
        <w:trPr>
          <w:cantSplit/>
          <w:trHeight w:val="70"/>
        </w:trPr>
        <w:tc>
          <w:tcPr>
            <w:tcW w:w="3380" w:type="dxa"/>
            <w:gridSpan w:val="2"/>
            <w:shd w:val="clear" w:color="auto" w:fill="F7CAAC"/>
          </w:tcPr>
          <w:p w14:paraId="60019952" w14:textId="77777777" w:rsidR="00E51633" w:rsidRDefault="00E51633" w:rsidP="00E51633">
            <w:pPr>
              <w:jc w:val="both"/>
            </w:pPr>
            <w:r>
              <w:rPr>
                <w:b/>
              </w:rPr>
              <w:t>Obor jmenovacího řízení</w:t>
            </w:r>
          </w:p>
        </w:tc>
        <w:tc>
          <w:tcPr>
            <w:tcW w:w="2244" w:type="dxa"/>
            <w:gridSpan w:val="2"/>
            <w:shd w:val="clear" w:color="auto" w:fill="F7CAAC"/>
          </w:tcPr>
          <w:p w14:paraId="3863B8EE"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4BA49A4" w14:textId="77777777" w:rsidR="00E51633" w:rsidRDefault="00E51633" w:rsidP="00E51633">
            <w:pPr>
              <w:jc w:val="both"/>
            </w:pPr>
            <w:r>
              <w:rPr>
                <w:b/>
              </w:rPr>
              <w:t>Řízení konáno na VŠ</w:t>
            </w:r>
          </w:p>
        </w:tc>
        <w:tc>
          <w:tcPr>
            <w:tcW w:w="635" w:type="dxa"/>
            <w:vMerge w:val="restart"/>
            <w:tcBorders>
              <w:left w:val="single" w:sz="12" w:space="0" w:color="auto"/>
            </w:tcBorders>
          </w:tcPr>
          <w:p w14:paraId="59A807D8" w14:textId="714E9AA3" w:rsidR="00E51633" w:rsidRDefault="008322A2" w:rsidP="00E51633">
            <w:pPr>
              <w:jc w:val="both"/>
              <w:rPr>
                <w:b/>
              </w:rPr>
            </w:pPr>
            <w:r>
              <w:rPr>
                <w:b/>
              </w:rPr>
              <w:t>34</w:t>
            </w:r>
          </w:p>
        </w:tc>
        <w:tc>
          <w:tcPr>
            <w:tcW w:w="693" w:type="dxa"/>
            <w:vMerge w:val="restart"/>
          </w:tcPr>
          <w:p w14:paraId="1E41DF8F" w14:textId="68A8B07F" w:rsidR="00E51633" w:rsidRDefault="008322A2" w:rsidP="00E51633">
            <w:pPr>
              <w:jc w:val="both"/>
              <w:rPr>
                <w:b/>
              </w:rPr>
            </w:pPr>
            <w:r>
              <w:rPr>
                <w:b/>
              </w:rPr>
              <w:t>82</w:t>
            </w:r>
          </w:p>
        </w:tc>
        <w:tc>
          <w:tcPr>
            <w:tcW w:w="440" w:type="dxa"/>
            <w:vMerge w:val="restart"/>
          </w:tcPr>
          <w:p w14:paraId="602A2E9D" w14:textId="77777777" w:rsidR="00E51633" w:rsidRDefault="00E51633" w:rsidP="00E51633">
            <w:pPr>
              <w:jc w:val="both"/>
              <w:rPr>
                <w:b/>
              </w:rPr>
            </w:pPr>
            <w:r>
              <w:rPr>
                <w:b/>
              </w:rPr>
              <w:t>376</w:t>
            </w:r>
          </w:p>
        </w:tc>
      </w:tr>
      <w:tr w:rsidR="00E51633" w14:paraId="4586B97B" w14:textId="77777777" w:rsidTr="008322A2">
        <w:trPr>
          <w:trHeight w:val="205"/>
        </w:trPr>
        <w:tc>
          <w:tcPr>
            <w:tcW w:w="3380" w:type="dxa"/>
            <w:gridSpan w:val="2"/>
          </w:tcPr>
          <w:p w14:paraId="578AE096" w14:textId="77777777" w:rsidR="00E51633" w:rsidRDefault="00E51633" w:rsidP="00E51633">
            <w:pPr>
              <w:jc w:val="both"/>
            </w:pPr>
          </w:p>
        </w:tc>
        <w:tc>
          <w:tcPr>
            <w:tcW w:w="2244" w:type="dxa"/>
            <w:gridSpan w:val="2"/>
          </w:tcPr>
          <w:p w14:paraId="05D6B54F" w14:textId="77777777" w:rsidR="00E51633" w:rsidRDefault="00E51633" w:rsidP="00E51633">
            <w:pPr>
              <w:jc w:val="both"/>
            </w:pPr>
          </w:p>
        </w:tc>
        <w:tc>
          <w:tcPr>
            <w:tcW w:w="2248" w:type="dxa"/>
            <w:gridSpan w:val="4"/>
            <w:tcBorders>
              <w:right w:val="single" w:sz="12" w:space="0" w:color="auto"/>
            </w:tcBorders>
          </w:tcPr>
          <w:p w14:paraId="18F650DF" w14:textId="77777777" w:rsidR="00E51633" w:rsidRDefault="00E51633" w:rsidP="00E51633">
            <w:pPr>
              <w:jc w:val="both"/>
            </w:pPr>
          </w:p>
        </w:tc>
        <w:tc>
          <w:tcPr>
            <w:tcW w:w="635" w:type="dxa"/>
            <w:vMerge/>
            <w:tcBorders>
              <w:left w:val="single" w:sz="12" w:space="0" w:color="auto"/>
            </w:tcBorders>
            <w:vAlign w:val="center"/>
          </w:tcPr>
          <w:p w14:paraId="3C894531" w14:textId="77777777" w:rsidR="00E51633" w:rsidRDefault="00E51633" w:rsidP="00E51633">
            <w:pPr>
              <w:rPr>
                <w:b/>
              </w:rPr>
            </w:pPr>
          </w:p>
        </w:tc>
        <w:tc>
          <w:tcPr>
            <w:tcW w:w="693" w:type="dxa"/>
            <w:vMerge/>
            <w:vAlign w:val="center"/>
          </w:tcPr>
          <w:p w14:paraId="79303BE5" w14:textId="77777777" w:rsidR="00E51633" w:rsidRDefault="00E51633" w:rsidP="00E51633">
            <w:pPr>
              <w:rPr>
                <w:b/>
              </w:rPr>
            </w:pPr>
          </w:p>
        </w:tc>
        <w:tc>
          <w:tcPr>
            <w:tcW w:w="440" w:type="dxa"/>
            <w:vMerge/>
            <w:vAlign w:val="center"/>
          </w:tcPr>
          <w:p w14:paraId="4A76AAE4" w14:textId="77777777" w:rsidR="00E51633" w:rsidRDefault="00E51633" w:rsidP="00E51633">
            <w:pPr>
              <w:rPr>
                <w:b/>
              </w:rPr>
            </w:pPr>
          </w:p>
        </w:tc>
      </w:tr>
      <w:tr w:rsidR="00E51633" w14:paraId="2D7EFB61" w14:textId="77777777" w:rsidTr="008322A2">
        <w:tc>
          <w:tcPr>
            <w:tcW w:w="9640" w:type="dxa"/>
            <w:gridSpan w:val="11"/>
            <w:shd w:val="clear" w:color="auto" w:fill="F7CAAC"/>
          </w:tcPr>
          <w:p w14:paraId="5C86768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30021DF" w14:textId="77777777" w:rsidTr="008322A2">
        <w:trPr>
          <w:trHeight w:val="699"/>
        </w:trPr>
        <w:tc>
          <w:tcPr>
            <w:tcW w:w="9640" w:type="dxa"/>
            <w:gridSpan w:val="11"/>
          </w:tcPr>
          <w:p w14:paraId="540BF2FD" w14:textId="77777777" w:rsidR="008322A2" w:rsidRPr="005672FD" w:rsidRDefault="008322A2" w:rsidP="008322A2">
            <w:pPr>
              <w:jc w:val="both"/>
            </w:pPr>
            <w:r>
              <w:t xml:space="preserve">PASEKOVÁ, M., SVITAKOVÁ, B., KRAMNÁ, E., OTRUSINOVÁ, M. Towards Financial Sustainability Of Companies: </w:t>
            </w:r>
            <w:r w:rsidRPr="005672FD">
              <w:t xml:space="preserve">Issues Related To Reporting Errors. </w:t>
            </w:r>
            <w:r w:rsidRPr="005672FD">
              <w:rPr>
                <w:i/>
                <w:iCs/>
              </w:rPr>
              <w:t>Journal of Security and Sustainability Issues.</w:t>
            </w:r>
            <w:r w:rsidRPr="005672FD">
              <w:t xml:space="preserve"> 2017, Volume 7, Issue 1, pp. 141-153. ISSN 2029-7017. </w:t>
            </w:r>
            <w:hyperlink r:id="rId32" w:history="1">
              <w:r w:rsidRPr="005672FD">
                <w:rPr>
                  <w:rStyle w:val="Hypertextovodkaz"/>
                  <w:color w:val="auto"/>
                  <w:u w:val="none"/>
                </w:rPr>
                <w:t>https://doi.org/10.9770/jssi.2017.7.1(12)</w:t>
              </w:r>
            </w:hyperlink>
            <w:r>
              <w:rPr>
                <w:rStyle w:val="Hypertextovodkaz"/>
                <w:color w:val="auto"/>
                <w:u w:val="none"/>
              </w:rPr>
              <w:t xml:space="preserve"> (55%)</w:t>
            </w:r>
          </w:p>
          <w:p w14:paraId="6975B8B0" w14:textId="77777777" w:rsidR="008322A2" w:rsidRPr="005672FD" w:rsidRDefault="008322A2" w:rsidP="008322A2">
            <w:pPr>
              <w:jc w:val="both"/>
            </w:pPr>
            <w:r w:rsidRPr="005672FD">
              <w:t xml:space="preserve">STROUHAL, J., PASEKOVÁ, M., CRHOVÁ, Z. Are SMEs Willing to Report under IFRS? Czech Evidence. </w:t>
            </w:r>
            <w:r w:rsidRPr="005672FD">
              <w:rPr>
                <w:i/>
                <w:iCs/>
              </w:rPr>
              <w:t>International Advances in Economic Research.</w:t>
            </w:r>
            <w:r w:rsidRPr="005672FD">
              <w:t xml:space="preserve"> 2015, Volume 21, Issue 2, p. 237-238. ISSN 1083-0898. DOI: 10.1007/s11294-015-9514-3. </w:t>
            </w:r>
            <w:hyperlink r:id="rId33" w:history="1">
              <w:r w:rsidRPr="005672FD">
                <w:rPr>
                  <w:rStyle w:val="Hypertextovodkaz"/>
                  <w:color w:val="auto"/>
                  <w:u w:val="none"/>
                </w:rPr>
                <w:t>http://link.springer.com/article/10.1007/s11294-015-9514-3?wt_mc=alerts.TOCjournals</w:t>
              </w:r>
            </w:hyperlink>
            <w:r>
              <w:rPr>
                <w:rStyle w:val="Hypertextovodkaz"/>
                <w:color w:val="auto"/>
                <w:u w:val="none"/>
              </w:rPr>
              <w:t xml:space="preserve"> </w:t>
            </w:r>
            <w:r>
              <w:t>(65%)</w:t>
            </w:r>
          </w:p>
          <w:p w14:paraId="643B1D8A" w14:textId="77777777" w:rsidR="008322A2" w:rsidRPr="005672FD" w:rsidRDefault="008322A2" w:rsidP="008322A2">
            <w:pPr>
              <w:jc w:val="both"/>
            </w:pPr>
            <w:r w:rsidRPr="005672FD">
              <w:t xml:space="preserve">PASEKOVÁ, M., CRHOVÁ, Z., BAŘINOVÁ, D. Czech Creditor Satisfaction with Debt Relief Under the Insolvency Act of 2008. </w:t>
            </w:r>
            <w:r w:rsidRPr="005672FD">
              <w:rPr>
                <w:i/>
              </w:rPr>
              <w:t>International Advances in Economic Research</w:t>
            </w:r>
            <w:r w:rsidRPr="005672FD">
              <w:t xml:space="preserve">. 2015, Volume 21, Issue3, p. 349-350. ISSN 1083-0898. DOI: 10.1007/s11294-015-9529-9. Dostupné z: </w:t>
            </w:r>
            <w:hyperlink r:id="rId34" w:history="1">
              <w:r w:rsidRPr="005672FD">
                <w:rPr>
                  <w:rStyle w:val="Hypertextovodkaz"/>
                  <w:color w:val="auto"/>
                  <w:u w:val="none"/>
                </w:rPr>
                <w:t>http://link.springer.com/article/10.1007/s11294-015-9529-9</w:t>
              </w:r>
            </w:hyperlink>
            <w:r>
              <w:rPr>
                <w:rStyle w:val="Hypertextovodkaz"/>
                <w:color w:val="auto"/>
                <w:u w:val="none"/>
              </w:rPr>
              <w:t xml:space="preserve"> (65%)</w:t>
            </w:r>
          </w:p>
          <w:p w14:paraId="4AE91CA9" w14:textId="77777777" w:rsidR="008322A2" w:rsidRPr="005672FD" w:rsidRDefault="008322A2" w:rsidP="008322A2">
            <w:pPr>
              <w:jc w:val="both"/>
            </w:pPr>
            <w:r w:rsidRPr="005672FD">
              <w:t xml:space="preserve">PASEKOVÁ, M., FIŠEROVÁ, Z., CRHOVÁ, Z., BAŘINOVÁ, D. Debt relief of natural persons and the rate of satisfaction of their creditors in the Czech Republic. </w:t>
            </w:r>
            <w:r w:rsidRPr="005672FD">
              <w:rPr>
                <w:i/>
              </w:rPr>
              <w:t>Business: Theory and Practice</w:t>
            </w:r>
            <w:r w:rsidRPr="005672FD">
              <w:t>. 2015, vol. 16, issue 2, pp. 185–194. ISSN 1648-0627. doi:10.3846/btp.2015.484</w:t>
            </w:r>
            <w:r>
              <w:t xml:space="preserve"> (40%)</w:t>
            </w:r>
          </w:p>
          <w:p w14:paraId="6BFD5DF4" w14:textId="77777777" w:rsidR="008322A2" w:rsidRDefault="008322A2" w:rsidP="008322A2">
            <w:pPr>
              <w:jc w:val="both"/>
            </w:pPr>
            <w:r w:rsidRPr="005672FD">
              <w:t>MÜLLEROVÁ, L.,</w:t>
            </w:r>
            <w:r>
              <w:t xml:space="preserve"> PASEKOVÁ, M. Experience with Depreciation Models and Provisions for Repairs in Czech SMES. </w:t>
            </w:r>
            <w:r w:rsidRPr="003942DA">
              <w:rPr>
                <w:i/>
              </w:rPr>
              <w:t>Acta academica karviniensia</w:t>
            </w:r>
            <w:r>
              <w:t>. 2014, roč. XIV, č. 2, s. 86–95. ISSN 1212-415X. (50%)</w:t>
            </w:r>
          </w:p>
          <w:p w14:paraId="720A3C52" w14:textId="77777777" w:rsidR="008322A2" w:rsidRPr="00DA4FD6" w:rsidRDefault="008322A2" w:rsidP="008322A2">
            <w:pPr>
              <w:jc w:val="both"/>
              <w:rPr>
                <w:color w:val="222222"/>
                <w:shd w:val="clear" w:color="auto" w:fill="FFFFFF"/>
              </w:rPr>
            </w:pPr>
            <w:r w:rsidRPr="00DA4FD6">
              <w:rPr>
                <w:i/>
              </w:rPr>
              <w:t>Přehled projektové činnosti:</w:t>
            </w:r>
          </w:p>
          <w:p w14:paraId="694F51C0" w14:textId="0DB8F82C" w:rsidR="00C744EF" w:rsidRPr="00C744EF" w:rsidRDefault="008322A2" w:rsidP="008322A2">
            <w:pPr>
              <w:jc w:val="both"/>
              <w:rPr>
                <w:b/>
              </w:rPr>
            </w:pPr>
            <w:r w:rsidRPr="00727445">
              <w:t>GA ČR 402/09/0225 Užití IAS/IFRS v malých a středních podnicích a vliv na měření jejich výkonnosti 2009-2011 (hlavní řešitel)</w:t>
            </w:r>
            <w:r>
              <w:t>.</w:t>
            </w:r>
          </w:p>
        </w:tc>
      </w:tr>
      <w:tr w:rsidR="00E51633" w14:paraId="07F06362" w14:textId="77777777" w:rsidTr="008322A2">
        <w:trPr>
          <w:trHeight w:val="218"/>
        </w:trPr>
        <w:tc>
          <w:tcPr>
            <w:tcW w:w="9640" w:type="dxa"/>
            <w:gridSpan w:val="11"/>
            <w:shd w:val="clear" w:color="auto" w:fill="F7CAAC"/>
          </w:tcPr>
          <w:p w14:paraId="572029CC" w14:textId="77777777" w:rsidR="00E51633" w:rsidRDefault="00E51633" w:rsidP="00E51633">
            <w:pPr>
              <w:rPr>
                <w:b/>
              </w:rPr>
            </w:pPr>
            <w:r>
              <w:rPr>
                <w:b/>
              </w:rPr>
              <w:t>Působení v zahraničí</w:t>
            </w:r>
          </w:p>
        </w:tc>
      </w:tr>
      <w:tr w:rsidR="00E51633" w14:paraId="193E43C6" w14:textId="77777777" w:rsidTr="008322A2">
        <w:trPr>
          <w:trHeight w:val="60"/>
        </w:trPr>
        <w:tc>
          <w:tcPr>
            <w:tcW w:w="9640" w:type="dxa"/>
            <w:gridSpan w:val="11"/>
          </w:tcPr>
          <w:p w14:paraId="2C216C23" w14:textId="77777777" w:rsidR="00E51633" w:rsidRDefault="00E51633" w:rsidP="00E51633">
            <w:pPr>
              <w:rPr>
                <w:b/>
              </w:rPr>
            </w:pPr>
          </w:p>
        </w:tc>
      </w:tr>
      <w:tr w:rsidR="00E51633" w14:paraId="2F31F980" w14:textId="77777777" w:rsidTr="0031440D">
        <w:tblPrEx>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900" w:author="Pavla Trefilová" w:date="2019-11-18T17:19:00Z">
            <w:tblPrEx>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7901" w:author="Pavla Trefilová" w:date="2019-11-18T17:19:00Z">
            <w:trPr>
              <w:cantSplit/>
              <w:trHeight w:val="283"/>
            </w:trPr>
          </w:trPrChange>
        </w:trPr>
        <w:tc>
          <w:tcPr>
            <w:tcW w:w="2551" w:type="dxa"/>
            <w:shd w:val="clear" w:color="auto" w:fill="F7CAAC"/>
            <w:tcPrChange w:id="7902" w:author="Pavla Trefilová" w:date="2019-11-18T17:19:00Z">
              <w:tcPr>
                <w:tcW w:w="2551" w:type="dxa"/>
                <w:shd w:val="clear" w:color="auto" w:fill="F7CAAC"/>
              </w:tcPr>
            </w:tcPrChange>
          </w:tcPr>
          <w:p w14:paraId="04BABA3B" w14:textId="77777777" w:rsidR="00E51633" w:rsidRDefault="00E51633" w:rsidP="00E51633">
            <w:pPr>
              <w:jc w:val="both"/>
              <w:rPr>
                <w:b/>
              </w:rPr>
            </w:pPr>
            <w:r>
              <w:rPr>
                <w:b/>
              </w:rPr>
              <w:t xml:space="preserve">Podpis </w:t>
            </w:r>
          </w:p>
        </w:tc>
        <w:tc>
          <w:tcPr>
            <w:tcW w:w="4535" w:type="dxa"/>
            <w:gridSpan w:val="5"/>
            <w:tcPrChange w:id="7903" w:author="Pavla Trefilová" w:date="2019-11-18T17:19:00Z">
              <w:tcPr>
                <w:tcW w:w="4535" w:type="dxa"/>
                <w:gridSpan w:val="5"/>
              </w:tcPr>
            </w:tcPrChange>
          </w:tcPr>
          <w:p w14:paraId="0A871EDC" w14:textId="77777777" w:rsidR="00E51633" w:rsidRDefault="00E51633" w:rsidP="00E51633">
            <w:pPr>
              <w:jc w:val="both"/>
            </w:pPr>
          </w:p>
        </w:tc>
        <w:tc>
          <w:tcPr>
            <w:tcW w:w="786" w:type="dxa"/>
            <w:gridSpan w:val="2"/>
            <w:shd w:val="clear" w:color="auto" w:fill="F7CAAC"/>
            <w:tcPrChange w:id="7904" w:author="Pavla Trefilová" w:date="2019-11-18T17:19:00Z">
              <w:tcPr>
                <w:tcW w:w="786" w:type="dxa"/>
                <w:gridSpan w:val="2"/>
                <w:shd w:val="clear" w:color="auto" w:fill="F7CAAC"/>
              </w:tcPr>
            </w:tcPrChange>
          </w:tcPr>
          <w:p w14:paraId="7CB7A4F3" w14:textId="77777777" w:rsidR="00E51633" w:rsidRDefault="00E51633" w:rsidP="00E51633">
            <w:pPr>
              <w:jc w:val="both"/>
            </w:pPr>
            <w:r>
              <w:rPr>
                <w:b/>
              </w:rPr>
              <w:t>datum</w:t>
            </w:r>
          </w:p>
        </w:tc>
        <w:tc>
          <w:tcPr>
            <w:tcW w:w="1768" w:type="dxa"/>
            <w:gridSpan w:val="3"/>
            <w:tcPrChange w:id="7905" w:author="Pavla Trefilová" w:date="2019-11-18T17:19:00Z">
              <w:tcPr>
                <w:tcW w:w="1768" w:type="dxa"/>
                <w:gridSpan w:val="3"/>
              </w:tcPr>
            </w:tcPrChange>
          </w:tcPr>
          <w:p w14:paraId="2C4005F9" w14:textId="77777777" w:rsidR="00E51633" w:rsidRDefault="00E51633" w:rsidP="00E51633">
            <w:pPr>
              <w:jc w:val="both"/>
            </w:pPr>
          </w:p>
        </w:tc>
      </w:tr>
    </w:tbl>
    <w:p w14:paraId="223F5434" w14:textId="77777777" w:rsidR="006C1AC3" w:rsidRDefault="006C1AC3">
      <w:pPr>
        <w:rPr>
          <w:ins w:id="7906" w:author="Pavla Trefilová" w:date="2019-11-18T17:19:00Z"/>
        </w:rPr>
      </w:pPr>
    </w:p>
    <w:p w14:paraId="4D95FAF7" w14:textId="77777777" w:rsidR="006C1AC3" w:rsidRDefault="006C1AC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9"/>
        <w:gridCol w:w="701"/>
        <w:gridCol w:w="3030"/>
        <w:gridCol w:w="833"/>
        <w:gridCol w:w="835"/>
        <w:gridCol w:w="604"/>
        <w:gridCol w:w="604"/>
        <w:gridCol w:w="591"/>
        <w:gridCol w:w="592"/>
      </w:tblGrid>
      <w:tr w:rsidR="006C1AC3" w14:paraId="679ACA75" w14:textId="77777777" w:rsidTr="006C1AC3">
        <w:tc>
          <w:tcPr>
            <w:tcW w:w="9859" w:type="dxa"/>
            <w:gridSpan w:val="9"/>
            <w:tcBorders>
              <w:bottom w:val="double" w:sz="4" w:space="0" w:color="auto"/>
            </w:tcBorders>
            <w:shd w:val="clear" w:color="auto" w:fill="BDD6EE"/>
          </w:tcPr>
          <w:p w14:paraId="41E0C964" w14:textId="77777777" w:rsidR="006C1AC3" w:rsidRDefault="006C1AC3" w:rsidP="006C1AC3">
            <w:pPr>
              <w:jc w:val="both"/>
              <w:rPr>
                <w:b/>
                <w:sz w:val="28"/>
              </w:rPr>
            </w:pPr>
            <w:r>
              <w:rPr>
                <w:b/>
                <w:sz w:val="28"/>
              </w:rPr>
              <w:lastRenderedPageBreak/>
              <w:t>C-I – Personální zabezpečení</w:t>
            </w:r>
          </w:p>
        </w:tc>
      </w:tr>
      <w:tr w:rsidR="006C1AC3" w14:paraId="20643E3A" w14:textId="77777777" w:rsidTr="006C1AC3">
        <w:tc>
          <w:tcPr>
            <w:tcW w:w="2518" w:type="dxa"/>
            <w:tcBorders>
              <w:top w:val="double" w:sz="4" w:space="0" w:color="auto"/>
            </w:tcBorders>
            <w:shd w:val="clear" w:color="auto" w:fill="F7CAAC"/>
          </w:tcPr>
          <w:p w14:paraId="3855CF22" w14:textId="77777777" w:rsidR="006C1AC3" w:rsidRDefault="006C1AC3" w:rsidP="006C1AC3">
            <w:pPr>
              <w:jc w:val="both"/>
              <w:rPr>
                <w:b/>
              </w:rPr>
            </w:pPr>
            <w:r>
              <w:rPr>
                <w:b/>
              </w:rPr>
              <w:t>Vysoká škola</w:t>
            </w:r>
          </w:p>
        </w:tc>
        <w:tc>
          <w:tcPr>
            <w:tcW w:w="7341" w:type="dxa"/>
            <w:gridSpan w:val="8"/>
          </w:tcPr>
          <w:p w14:paraId="4EF82304" w14:textId="77777777" w:rsidR="006C1AC3" w:rsidRDefault="006C1AC3" w:rsidP="006C1AC3">
            <w:pPr>
              <w:jc w:val="both"/>
            </w:pPr>
            <w:r>
              <w:t>Univerzita Tomáše Bati ve Zlíně</w:t>
            </w:r>
          </w:p>
        </w:tc>
      </w:tr>
      <w:tr w:rsidR="006C1AC3" w14:paraId="0648FD01" w14:textId="77777777" w:rsidTr="006C1AC3">
        <w:tc>
          <w:tcPr>
            <w:tcW w:w="2518" w:type="dxa"/>
            <w:shd w:val="clear" w:color="auto" w:fill="F7CAAC"/>
          </w:tcPr>
          <w:p w14:paraId="40B3EE84" w14:textId="77777777" w:rsidR="006C1AC3" w:rsidRDefault="006C1AC3" w:rsidP="006C1AC3">
            <w:pPr>
              <w:jc w:val="both"/>
              <w:rPr>
                <w:b/>
              </w:rPr>
            </w:pPr>
            <w:r>
              <w:rPr>
                <w:b/>
              </w:rPr>
              <w:t>Součást vysoké školy</w:t>
            </w:r>
          </w:p>
        </w:tc>
        <w:tc>
          <w:tcPr>
            <w:tcW w:w="7341" w:type="dxa"/>
            <w:gridSpan w:val="8"/>
          </w:tcPr>
          <w:p w14:paraId="51D227AD" w14:textId="77777777" w:rsidR="006C1AC3" w:rsidRDefault="006C1AC3" w:rsidP="006C1AC3">
            <w:pPr>
              <w:jc w:val="both"/>
            </w:pPr>
            <w:r>
              <w:t>Fakulta managementu a ekonomiky</w:t>
            </w:r>
          </w:p>
        </w:tc>
      </w:tr>
      <w:tr w:rsidR="006C1AC3" w14:paraId="587EC2A7" w14:textId="77777777" w:rsidTr="006C1AC3">
        <w:tc>
          <w:tcPr>
            <w:tcW w:w="2518" w:type="dxa"/>
            <w:shd w:val="clear" w:color="auto" w:fill="F7CAAC"/>
          </w:tcPr>
          <w:p w14:paraId="391ECB15" w14:textId="77777777" w:rsidR="006C1AC3" w:rsidRDefault="006C1AC3" w:rsidP="006C1AC3">
            <w:pPr>
              <w:jc w:val="both"/>
              <w:rPr>
                <w:b/>
              </w:rPr>
            </w:pPr>
            <w:r>
              <w:rPr>
                <w:b/>
              </w:rPr>
              <w:t>Název studijního programu</w:t>
            </w:r>
          </w:p>
        </w:tc>
        <w:tc>
          <w:tcPr>
            <w:tcW w:w="7341" w:type="dxa"/>
            <w:gridSpan w:val="8"/>
          </w:tcPr>
          <w:p w14:paraId="6D61B58D" w14:textId="77777777" w:rsidR="006C1AC3" w:rsidRDefault="006C1AC3" w:rsidP="006C1AC3">
            <w:pPr>
              <w:jc w:val="both"/>
            </w:pPr>
            <w:r>
              <w:t xml:space="preserve">Economics and Management </w:t>
            </w:r>
          </w:p>
        </w:tc>
      </w:tr>
      <w:tr w:rsidR="006C1AC3" w14:paraId="2973A6F4" w14:textId="77777777" w:rsidTr="006C1AC3">
        <w:tc>
          <w:tcPr>
            <w:tcW w:w="2518" w:type="dxa"/>
            <w:shd w:val="clear" w:color="auto" w:fill="F7CAAC"/>
          </w:tcPr>
          <w:p w14:paraId="11FE782F" w14:textId="77777777" w:rsidR="006C1AC3" w:rsidRDefault="006C1AC3" w:rsidP="006C1AC3">
            <w:pPr>
              <w:jc w:val="both"/>
              <w:rPr>
                <w:b/>
              </w:rPr>
            </w:pPr>
            <w:r>
              <w:rPr>
                <w:b/>
              </w:rPr>
              <w:t>Jméno a příjmení</w:t>
            </w:r>
          </w:p>
        </w:tc>
        <w:tc>
          <w:tcPr>
            <w:tcW w:w="4536" w:type="dxa"/>
            <w:gridSpan w:val="4"/>
          </w:tcPr>
          <w:p w14:paraId="6A554BAF" w14:textId="77777777" w:rsidR="006C1AC3" w:rsidRDefault="006C1AC3" w:rsidP="006C1AC3">
            <w:pPr>
              <w:jc w:val="both"/>
            </w:pPr>
            <w:r>
              <w:t>Veronika PEČIVOVÁ</w:t>
            </w:r>
          </w:p>
        </w:tc>
        <w:tc>
          <w:tcPr>
            <w:tcW w:w="709" w:type="dxa"/>
            <w:shd w:val="clear" w:color="auto" w:fill="F7CAAC"/>
          </w:tcPr>
          <w:p w14:paraId="654563A5" w14:textId="77777777" w:rsidR="006C1AC3" w:rsidRDefault="006C1AC3" w:rsidP="006C1AC3">
            <w:pPr>
              <w:jc w:val="both"/>
              <w:rPr>
                <w:b/>
              </w:rPr>
            </w:pPr>
            <w:r>
              <w:rPr>
                <w:b/>
              </w:rPr>
              <w:t>Tituly</w:t>
            </w:r>
          </w:p>
        </w:tc>
        <w:tc>
          <w:tcPr>
            <w:tcW w:w="2096" w:type="dxa"/>
            <w:gridSpan w:val="3"/>
          </w:tcPr>
          <w:p w14:paraId="320CA070" w14:textId="77777777" w:rsidR="006C1AC3" w:rsidRDefault="006C1AC3" w:rsidP="006C1AC3">
            <w:pPr>
              <w:jc w:val="both"/>
            </w:pPr>
            <w:r>
              <w:t xml:space="preserve">Mgr. </w:t>
            </w:r>
          </w:p>
        </w:tc>
      </w:tr>
      <w:tr w:rsidR="006C1AC3" w14:paraId="63DA589C" w14:textId="77777777" w:rsidTr="006C1AC3">
        <w:tc>
          <w:tcPr>
            <w:tcW w:w="2518" w:type="dxa"/>
            <w:shd w:val="clear" w:color="auto" w:fill="F7CAAC"/>
          </w:tcPr>
          <w:p w14:paraId="54D8B64E" w14:textId="77777777" w:rsidR="006C1AC3" w:rsidRDefault="006C1AC3" w:rsidP="006C1AC3">
            <w:pPr>
              <w:jc w:val="both"/>
              <w:rPr>
                <w:b/>
              </w:rPr>
            </w:pPr>
            <w:r>
              <w:rPr>
                <w:b/>
              </w:rPr>
              <w:t>Rok narození</w:t>
            </w:r>
          </w:p>
        </w:tc>
        <w:tc>
          <w:tcPr>
            <w:tcW w:w="829" w:type="dxa"/>
          </w:tcPr>
          <w:p w14:paraId="18D6BC1C" w14:textId="77777777" w:rsidR="006C1AC3" w:rsidRDefault="006C1AC3" w:rsidP="006C1AC3">
            <w:pPr>
              <w:jc w:val="both"/>
            </w:pPr>
            <w:r>
              <w:t>1979</w:t>
            </w:r>
          </w:p>
        </w:tc>
        <w:tc>
          <w:tcPr>
            <w:tcW w:w="1721" w:type="dxa"/>
            <w:shd w:val="clear" w:color="auto" w:fill="F7CAAC"/>
          </w:tcPr>
          <w:p w14:paraId="00FB359F" w14:textId="77777777" w:rsidR="006C1AC3" w:rsidRDefault="006C1AC3" w:rsidP="006C1AC3">
            <w:pPr>
              <w:jc w:val="both"/>
              <w:rPr>
                <w:b/>
              </w:rPr>
            </w:pPr>
            <w:r>
              <w:rPr>
                <w:b/>
              </w:rPr>
              <w:t>typ vztahu k VŠ</w:t>
            </w:r>
          </w:p>
        </w:tc>
        <w:tc>
          <w:tcPr>
            <w:tcW w:w="992" w:type="dxa"/>
          </w:tcPr>
          <w:p w14:paraId="4044D81F" w14:textId="77777777" w:rsidR="006C1AC3" w:rsidRDefault="006C1AC3" w:rsidP="006C1AC3">
            <w:pPr>
              <w:jc w:val="both"/>
            </w:pPr>
            <w:r>
              <w:t>pp</w:t>
            </w:r>
          </w:p>
        </w:tc>
        <w:tc>
          <w:tcPr>
            <w:tcW w:w="994" w:type="dxa"/>
            <w:shd w:val="clear" w:color="auto" w:fill="F7CAAC"/>
          </w:tcPr>
          <w:p w14:paraId="2C24026B" w14:textId="77777777" w:rsidR="006C1AC3" w:rsidRDefault="006C1AC3" w:rsidP="006C1AC3">
            <w:pPr>
              <w:jc w:val="both"/>
              <w:rPr>
                <w:b/>
              </w:rPr>
            </w:pPr>
            <w:r>
              <w:rPr>
                <w:b/>
              </w:rPr>
              <w:t>rozsah</w:t>
            </w:r>
          </w:p>
        </w:tc>
        <w:tc>
          <w:tcPr>
            <w:tcW w:w="709" w:type="dxa"/>
          </w:tcPr>
          <w:p w14:paraId="7C7D8A0D" w14:textId="77777777" w:rsidR="006C1AC3" w:rsidRDefault="006C1AC3" w:rsidP="006C1AC3">
            <w:pPr>
              <w:jc w:val="both"/>
            </w:pPr>
            <w:r>
              <w:t>40</w:t>
            </w:r>
          </w:p>
        </w:tc>
        <w:tc>
          <w:tcPr>
            <w:tcW w:w="709" w:type="dxa"/>
            <w:shd w:val="clear" w:color="auto" w:fill="F7CAAC"/>
          </w:tcPr>
          <w:p w14:paraId="772603FD" w14:textId="77777777" w:rsidR="006C1AC3" w:rsidRDefault="006C1AC3" w:rsidP="006C1AC3">
            <w:pPr>
              <w:jc w:val="both"/>
              <w:rPr>
                <w:b/>
              </w:rPr>
            </w:pPr>
            <w:r>
              <w:rPr>
                <w:b/>
              </w:rPr>
              <w:t>do kdy</w:t>
            </w:r>
          </w:p>
        </w:tc>
        <w:tc>
          <w:tcPr>
            <w:tcW w:w="1387" w:type="dxa"/>
            <w:gridSpan w:val="2"/>
          </w:tcPr>
          <w:p w14:paraId="0873F713" w14:textId="6DE46521" w:rsidR="006C1AC3" w:rsidRDefault="006C1AC3">
            <w:pPr>
              <w:jc w:val="both"/>
            </w:pPr>
            <w:r>
              <w:t>08/</w:t>
            </w:r>
            <w:del w:id="7907" w:author="Pavla Trefilová" w:date="2019-11-18T17:19:00Z">
              <w:r w:rsidR="00B2050B">
                <w:delText>2019</w:delText>
              </w:r>
            </w:del>
            <w:ins w:id="7908" w:author="Pavla Trefilová" w:date="2019-11-18T17:19:00Z">
              <w:r>
                <w:t>2022</w:t>
              </w:r>
            </w:ins>
          </w:p>
        </w:tc>
      </w:tr>
      <w:tr w:rsidR="006C1AC3" w14:paraId="107453AE" w14:textId="77777777" w:rsidTr="006C1AC3">
        <w:tc>
          <w:tcPr>
            <w:tcW w:w="5068" w:type="dxa"/>
            <w:gridSpan w:val="3"/>
            <w:shd w:val="clear" w:color="auto" w:fill="F7CAAC"/>
          </w:tcPr>
          <w:p w14:paraId="4A86482A" w14:textId="77777777" w:rsidR="006C1AC3" w:rsidRDefault="006C1AC3" w:rsidP="006C1AC3">
            <w:pPr>
              <w:jc w:val="both"/>
              <w:rPr>
                <w:b/>
              </w:rPr>
            </w:pPr>
            <w:r>
              <w:rPr>
                <w:b/>
              </w:rPr>
              <w:t>Typ vztahu na součásti VŠ, která uskutečňuje st. program</w:t>
            </w:r>
          </w:p>
        </w:tc>
        <w:tc>
          <w:tcPr>
            <w:tcW w:w="992" w:type="dxa"/>
          </w:tcPr>
          <w:p w14:paraId="1C8B57E4" w14:textId="1E3D47FD" w:rsidR="006C1AC3" w:rsidRDefault="006C1AC3" w:rsidP="006C1AC3">
            <w:pPr>
              <w:jc w:val="both"/>
            </w:pPr>
          </w:p>
        </w:tc>
        <w:tc>
          <w:tcPr>
            <w:tcW w:w="994" w:type="dxa"/>
            <w:shd w:val="clear" w:color="auto" w:fill="F7CAAC"/>
          </w:tcPr>
          <w:p w14:paraId="28B77722" w14:textId="77777777" w:rsidR="006C1AC3" w:rsidRDefault="006C1AC3" w:rsidP="006C1AC3">
            <w:pPr>
              <w:jc w:val="both"/>
              <w:rPr>
                <w:b/>
              </w:rPr>
            </w:pPr>
            <w:r>
              <w:rPr>
                <w:b/>
              </w:rPr>
              <w:t>rozsah</w:t>
            </w:r>
          </w:p>
        </w:tc>
        <w:tc>
          <w:tcPr>
            <w:tcW w:w="709" w:type="dxa"/>
          </w:tcPr>
          <w:p w14:paraId="21621AC3" w14:textId="738457C6" w:rsidR="006C1AC3" w:rsidRDefault="006C1AC3" w:rsidP="006C1AC3">
            <w:pPr>
              <w:jc w:val="both"/>
            </w:pPr>
          </w:p>
        </w:tc>
        <w:tc>
          <w:tcPr>
            <w:tcW w:w="709" w:type="dxa"/>
            <w:shd w:val="clear" w:color="auto" w:fill="F7CAAC"/>
          </w:tcPr>
          <w:p w14:paraId="4BA96249" w14:textId="77777777" w:rsidR="006C1AC3" w:rsidRDefault="006C1AC3" w:rsidP="006C1AC3">
            <w:pPr>
              <w:jc w:val="both"/>
              <w:rPr>
                <w:b/>
              </w:rPr>
            </w:pPr>
            <w:r>
              <w:rPr>
                <w:b/>
              </w:rPr>
              <w:t>do kdy</w:t>
            </w:r>
          </w:p>
        </w:tc>
        <w:tc>
          <w:tcPr>
            <w:tcW w:w="1387" w:type="dxa"/>
            <w:gridSpan w:val="2"/>
          </w:tcPr>
          <w:p w14:paraId="3C2C743E" w14:textId="36F9F555" w:rsidR="006C1AC3" w:rsidRDefault="006C1AC3" w:rsidP="006C1AC3">
            <w:pPr>
              <w:jc w:val="both"/>
            </w:pPr>
          </w:p>
        </w:tc>
      </w:tr>
      <w:tr w:rsidR="006C1AC3" w14:paraId="335FD66B" w14:textId="77777777" w:rsidTr="006C1AC3">
        <w:tc>
          <w:tcPr>
            <w:tcW w:w="6060" w:type="dxa"/>
            <w:gridSpan w:val="4"/>
            <w:shd w:val="clear" w:color="auto" w:fill="F7CAAC"/>
          </w:tcPr>
          <w:p w14:paraId="59BAF5ED" w14:textId="77777777" w:rsidR="006C1AC3" w:rsidRDefault="006C1AC3" w:rsidP="006C1AC3">
            <w:pPr>
              <w:jc w:val="both"/>
            </w:pPr>
            <w:r>
              <w:rPr>
                <w:b/>
              </w:rPr>
              <w:t>Další současná působení jako akademický pracovník na jiných VŠ</w:t>
            </w:r>
          </w:p>
        </w:tc>
        <w:tc>
          <w:tcPr>
            <w:tcW w:w="1703" w:type="dxa"/>
            <w:gridSpan w:val="2"/>
            <w:shd w:val="clear" w:color="auto" w:fill="F7CAAC"/>
          </w:tcPr>
          <w:p w14:paraId="74797C61" w14:textId="77777777" w:rsidR="006C1AC3" w:rsidRDefault="006C1AC3" w:rsidP="006C1AC3">
            <w:pPr>
              <w:jc w:val="both"/>
              <w:rPr>
                <w:b/>
              </w:rPr>
            </w:pPr>
            <w:r>
              <w:rPr>
                <w:b/>
              </w:rPr>
              <w:t>typ prac. vztahu</w:t>
            </w:r>
          </w:p>
        </w:tc>
        <w:tc>
          <w:tcPr>
            <w:tcW w:w="2096" w:type="dxa"/>
            <w:gridSpan w:val="3"/>
            <w:shd w:val="clear" w:color="auto" w:fill="F7CAAC"/>
          </w:tcPr>
          <w:p w14:paraId="73A59C08" w14:textId="77777777" w:rsidR="006C1AC3" w:rsidRDefault="006C1AC3" w:rsidP="006C1AC3">
            <w:pPr>
              <w:jc w:val="both"/>
              <w:rPr>
                <w:b/>
              </w:rPr>
            </w:pPr>
            <w:r>
              <w:rPr>
                <w:b/>
              </w:rPr>
              <w:t>rozsah</w:t>
            </w:r>
          </w:p>
        </w:tc>
      </w:tr>
      <w:tr w:rsidR="006C1AC3" w14:paraId="384E31C6" w14:textId="77777777" w:rsidTr="006C1AC3">
        <w:tc>
          <w:tcPr>
            <w:tcW w:w="6060" w:type="dxa"/>
            <w:gridSpan w:val="4"/>
          </w:tcPr>
          <w:p w14:paraId="7EB195EB" w14:textId="77777777" w:rsidR="006C1AC3" w:rsidRDefault="006C1AC3" w:rsidP="006C1AC3">
            <w:pPr>
              <w:jc w:val="both"/>
            </w:pPr>
          </w:p>
        </w:tc>
        <w:tc>
          <w:tcPr>
            <w:tcW w:w="1703" w:type="dxa"/>
            <w:gridSpan w:val="2"/>
          </w:tcPr>
          <w:p w14:paraId="7DD14A69" w14:textId="77777777" w:rsidR="006C1AC3" w:rsidRDefault="006C1AC3" w:rsidP="006C1AC3">
            <w:pPr>
              <w:jc w:val="both"/>
            </w:pPr>
          </w:p>
        </w:tc>
        <w:tc>
          <w:tcPr>
            <w:tcW w:w="2096" w:type="dxa"/>
            <w:gridSpan w:val="3"/>
          </w:tcPr>
          <w:p w14:paraId="612089AA" w14:textId="77777777" w:rsidR="006C1AC3" w:rsidRDefault="006C1AC3" w:rsidP="006C1AC3">
            <w:pPr>
              <w:jc w:val="both"/>
            </w:pPr>
          </w:p>
        </w:tc>
      </w:tr>
      <w:tr w:rsidR="006C1AC3" w14:paraId="6EB69E97" w14:textId="77777777" w:rsidTr="006C1AC3">
        <w:tc>
          <w:tcPr>
            <w:tcW w:w="6060" w:type="dxa"/>
            <w:gridSpan w:val="4"/>
          </w:tcPr>
          <w:p w14:paraId="2AD84BCD" w14:textId="77777777" w:rsidR="006C1AC3" w:rsidRDefault="006C1AC3" w:rsidP="006C1AC3">
            <w:pPr>
              <w:jc w:val="both"/>
            </w:pPr>
          </w:p>
        </w:tc>
        <w:tc>
          <w:tcPr>
            <w:tcW w:w="1703" w:type="dxa"/>
            <w:gridSpan w:val="2"/>
          </w:tcPr>
          <w:p w14:paraId="46E0CD44" w14:textId="77777777" w:rsidR="006C1AC3" w:rsidRDefault="006C1AC3" w:rsidP="006C1AC3">
            <w:pPr>
              <w:jc w:val="both"/>
            </w:pPr>
          </w:p>
        </w:tc>
        <w:tc>
          <w:tcPr>
            <w:tcW w:w="2096" w:type="dxa"/>
            <w:gridSpan w:val="3"/>
          </w:tcPr>
          <w:p w14:paraId="392F82B8" w14:textId="77777777" w:rsidR="006C1AC3" w:rsidRDefault="006C1AC3" w:rsidP="006C1AC3">
            <w:pPr>
              <w:jc w:val="both"/>
            </w:pPr>
          </w:p>
        </w:tc>
      </w:tr>
      <w:tr w:rsidR="006C1AC3" w14:paraId="2697A45F" w14:textId="77777777" w:rsidTr="006C1AC3">
        <w:tc>
          <w:tcPr>
            <w:tcW w:w="6060" w:type="dxa"/>
            <w:gridSpan w:val="4"/>
          </w:tcPr>
          <w:p w14:paraId="6EEEE736" w14:textId="77777777" w:rsidR="006C1AC3" w:rsidRDefault="006C1AC3" w:rsidP="006C1AC3">
            <w:pPr>
              <w:jc w:val="both"/>
            </w:pPr>
          </w:p>
        </w:tc>
        <w:tc>
          <w:tcPr>
            <w:tcW w:w="1703" w:type="dxa"/>
            <w:gridSpan w:val="2"/>
          </w:tcPr>
          <w:p w14:paraId="5E28F33C" w14:textId="77777777" w:rsidR="006C1AC3" w:rsidRDefault="006C1AC3" w:rsidP="006C1AC3">
            <w:pPr>
              <w:jc w:val="both"/>
            </w:pPr>
          </w:p>
        </w:tc>
        <w:tc>
          <w:tcPr>
            <w:tcW w:w="2096" w:type="dxa"/>
            <w:gridSpan w:val="3"/>
          </w:tcPr>
          <w:p w14:paraId="64081EEF" w14:textId="77777777" w:rsidR="006C1AC3" w:rsidRDefault="006C1AC3" w:rsidP="006C1AC3">
            <w:pPr>
              <w:jc w:val="both"/>
            </w:pPr>
          </w:p>
        </w:tc>
      </w:tr>
      <w:tr w:rsidR="006C1AC3" w14:paraId="46C31188" w14:textId="77777777" w:rsidTr="006C1AC3">
        <w:tc>
          <w:tcPr>
            <w:tcW w:w="6060" w:type="dxa"/>
            <w:gridSpan w:val="4"/>
          </w:tcPr>
          <w:p w14:paraId="2289996B" w14:textId="77777777" w:rsidR="006C1AC3" w:rsidRDefault="006C1AC3" w:rsidP="006C1AC3">
            <w:pPr>
              <w:jc w:val="both"/>
            </w:pPr>
          </w:p>
        </w:tc>
        <w:tc>
          <w:tcPr>
            <w:tcW w:w="1703" w:type="dxa"/>
            <w:gridSpan w:val="2"/>
          </w:tcPr>
          <w:p w14:paraId="13CF6D99" w14:textId="77777777" w:rsidR="006C1AC3" w:rsidRDefault="006C1AC3" w:rsidP="006C1AC3">
            <w:pPr>
              <w:jc w:val="both"/>
            </w:pPr>
          </w:p>
        </w:tc>
        <w:tc>
          <w:tcPr>
            <w:tcW w:w="2096" w:type="dxa"/>
            <w:gridSpan w:val="3"/>
          </w:tcPr>
          <w:p w14:paraId="17AC4440" w14:textId="77777777" w:rsidR="006C1AC3" w:rsidRDefault="006C1AC3" w:rsidP="006C1AC3">
            <w:pPr>
              <w:jc w:val="both"/>
            </w:pPr>
          </w:p>
        </w:tc>
      </w:tr>
      <w:tr w:rsidR="006C1AC3" w14:paraId="28CDB179" w14:textId="77777777" w:rsidTr="006C1AC3">
        <w:tc>
          <w:tcPr>
            <w:tcW w:w="9859" w:type="dxa"/>
            <w:gridSpan w:val="9"/>
            <w:shd w:val="clear" w:color="auto" w:fill="F7CAAC"/>
          </w:tcPr>
          <w:p w14:paraId="448476C8" w14:textId="77777777" w:rsidR="006C1AC3" w:rsidRDefault="006C1AC3" w:rsidP="006C1AC3">
            <w:pPr>
              <w:jc w:val="both"/>
            </w:pPr>
            <w:r>
              <w:rPr>
                <w:b/>
              </w:rPr>
              <w:t>Předměty příslušného studijního programu a způsob zapojení do jejich výuky, příp. další zapojení do uskutečňování studijního programu</w:t>
            </w:r>
          </w:p>
        </w:tc>
      </w:tr>
      <w:tr w:rsidR="006C1AC3" w14:paraId="6BA1F8DD" w14:textId="77777777" w:rsidTr="006C1AC3">
        <w:trPr>
          <w:trHeight w:val="466"/>
        </w:trPr>
        <w:tc>
          <w:tcPr>
            <w:tcW w:w="9859" w:type="dxa"/>
            <w:gridSpan w:val="9"/>
            <w:tcBorders>
              <w:top w:val="nil"/>
            </w:tcBorders>
          </w:tcPr>
          <w:p w14:paraId="761E2820" w14:textId="77777777" w:rsidR="006C1AC3" w:rsidRDefault="006C1AC3" w:rsidP="006C1AC3">
            <w:pPr>
              <w:jc w:val="both"/>
            </w:pPr>
            <w:r w:rsidRPr="008D29E0">
              <w:rPr>
                <w:color w:val="000000"/>
                <w:shd w:val="clear" w:color="auto" w:fill="FFFFFF"/>
              </w:rPr>
              <w:t>Spanish</w:t>
            </w:r>
            <w:r w:rsidRPr="008D29E0">
              <w:t xml:space="preserve"> 1</w:t>
            </w:r>
            <w:r>
              <w:t xml:space="preserve"> – garant, vedení seminářů (100%)</w:t>
            </w:r>
          </w:p>
          <w:p w14:paraId="7DF6442A" w14:textId="77777777" w:rsidR="006C1AC3" w:rsidRDefault="006C1AC3" w:rsidP="006C1AC3">
            <w:pPr>
              <w:jc w:val="both"/>
            </w:pPr>
            <w:r w:rsidRPr="008D29E0">
              <w:rPr>
                <w:color w:val="000000"/>
                <w:shd w:val="clear" w:color="auto" w:fill="FFFFFF"/>
              </w:rPr>
              <w:t>Spanish</w:t>
            </w:r>
            <w:r>
              <w:t xml:space="preserve"> 2 – garant, vedení seminářů (100%)</w:t>
            </w:r>
          </w:p>
        </w:tc>
      </w:tr>
      <w:tr w:rsidR="006C1AC3" w14:paraId="7078B816" w14:textId="77777777" w:rsidTr="006C1AC3">
        <w:tc>
          <w:tcPr>
            <w:tcW w:w="9859" w:type="dxa"/>
            <w:gridSpan w:val="9"/>
            <w:shd w:val="clear" w:color="auto" w:fill="F7CAAC"/>
          </w:tcPr>
          <w:p w14:paraId="3FD52EFF" w14:textId="77777777" w:rsidR="006C1AC3" w:rsidRDefault="006C1AC3" w:rsidP="006C1AC3">
            <w:pPr>
              <w:jc w:val="both"/>
            </w:pPr>
            <w:r>
              <w:rPr>
                <w:b/>
              </w:rPr>
              <w:t xml:space="preserve">Údaje o vzdělání na VŠ </w:t>
            </w:r>
          </w:p>
        </w:tc>
      </w:tr>
      <w:tr w:rsidR="006C1AC3" w14:paraId="116709CF" w14:textId="77777777" w:rsidTr="006C1AC3">
        <w:trPr>
          <w:trHeight w:val="731"/>
        </w:trPr>
        <w:tc>
          <w:tcPr>
            <w:tcW w:w="9859" w:type="dxa"/>
            <w:gridSpan w:val="9"/>
          </w:tcPr>
          <w:p w14:paraId="623B20D2" w14:textId="77777777" w:rsidR="006C1AC3" w:rsidRPr="002F0C43" w:rsidRDefault="006C1AC3" w:rsidP="006C1AC3">
            <w:pPr>
              <w:jc w:val="both"/>
            </w:pPr>
            <w:r>
              <w:rPr>
                <w:b/>
              </w:rPr>
              <w:t>1999</w:t>
            </w:r>
            <w:r w:rsidRPr="00FE3B0D">
              <w:rPr>
                <w:b/>
              </w:rPr>
              <w:t xml:space="preserve"> – 2005:</w:t>
            </w:r>
            <w:r>
              <w:t xml:space="preserve"> Masarykova univerzita  Brno, Filozofická fakulta, obory Anglický jazyk a literatura, Španělský jazyk a literatura (</w:t>
            </w:r>
            <w:r w:rsidRPr="00EA4B92">
              <w:rPr>
                <w:b/>
                <w:rPrChange w:id="7909" w:author="Pavla Trefilová" w:date="2019-11-18T17:19:00Z">
                  <w:rPr/>
                </w:rPrChange>
              </w:rPr>
              <w:t>Mgr</w:t>
            </w:r>
            <w:r>
              <w:t>.)</w:t>
            </w:r>
          </w:p>
        </w:tc>
      </w:tr>
      <w:tr w:rsidR="006C1AC3" w14:paraId="6AF4BB3B" w14:textId="77777777" w:rsidTr="006C1AC3">
        <w:tc>
          <w:tcPr>
            <w:tcW w:w="9859" w:type="dxa"/>
            <w:gridSpan w:val="9"/>
            <w:shd w:val="clear" w:color="auto" w:fill="F7CAAC"/>
          </w:tcPr>
          <w:p w14:paraId="38F004CB" w14:textId="77777777" w:rsidR="006C1AC3" w:rsidRDefault="006C1AC3" w:rsidP="006C1AC3">
            <w:pPr>
              <w:jc w:val="both"/>
              <w:rPr>
                <w:b/>
              </w:rPr>
            </w:pPr>
            <w:r>
              <w:rPr>
                <w:b/>
              </w:rPr>
              <w:t>Údaje o odborném působení od absolvování VŠ</w:t>
            </w:r>
          </w:p>
        </w:tc>
      </w:tr>
      <w:tr w:rsidR="006C1AC3" w14:paraId="5BF51B3E" w14:textId="77777777" w:rsidTr="006C1AC3">
        <w:trPr>
          <w:trHeight w:val="462"/>
        </w:trPr>
        <w:tc>
          <w:tcPr>
            <w:tcW w:w="9859" w:type="dxa"/>
            <w:gridSpan w:val="9"/>
          </w:tcPr>
          <w:p w14:paraId="49BFBE52" w14:textId="77777777" w:rsidR="006C1AC3" w:rsidRDefault="006C1AC3" w:rsidP="006C1AC3">
            <w:pPr>
              <w:jc w:val="both"/>
            </w:pPr>
            <w:r w:rsidRPr="00E30CFB">
              <w:rPr>
                <w:b/>
              </w:rPr>
              <w:t>9/2016 – dosud:</w:t>
            </w:r>
            <w:r>
              <w:t xml:space="preserve">  FHS UTB ve Zlíně, Fakulta humanitních studií, akademický pracovník</w:t>
            </w:r>
          </w:p>
        </w:tc>
      </w:tr>
      <w:tr w:rsidR="006C1AC3" w14:paraId="085DAE48" w14:textId="77777777" w:rsidTr="006C1AC3">
        <w:trPr>
          <w:trHeight w:val="250"/>
        </w:trPr>
        <w:tc>
          <w:tcPr>
            <w:tcW w:w="9859" w:type="dxa"/>
            <w:gridSpan w:val="9"/>
            <w:shd w:val="clear" w:color="auto" w:fill="F7CAAC"/>
          </w:tcPr>
          <w:p w14:paraId="6522EFFD" w14:textId="77777777" w:rsidR="006C1AC3" w:rsidRDefault="006C1AC3" w:rsidP="006C1AC3">
            <w:pPr>
              <w:jc w:val="both"/>
            </w:pPr>
            <w:r>
              <w:rPr>
                <w:b/>
              </w:rPr>
              <w:t>Zkušenosti s vedením kvalifikačních a rigorózních prací</w:t>
            </w:r>
          </w:p>
        </w:tc>
      </w:tr>
      <w:tr w:rsidR="006C1AC3" w14:paraId="7B398B4A" w14:textId="77777777" w:rsidTr="006C1AC3">
        <w:trPr>
          <w:trHeight w:val="444"/>
        </w:trPr>
        <w:tc>
          <w:tcPr>
            <w:tcW w:w="9859" w:type="dxa"/>
            <w:gridSpan w:val="9"/>
          </w:tcPr>
          <w:p w14:paraId="6E089062" w14:textId="77777777" w:rsidR="008322A2" w:rsidRDefault="008322A2" w:rsidP="008322A2">
            <w:pPr>
              <w:jc w:val="both"/>
              <w:rPr>
                <w:del w:id="7910" w:author="Pavla Trefilová" w:date="2019-11-18T17:19:00Z"/>
              </w:rPr>
            </w:pPr>
            <w:del w:id="7911" w:author="Pavla Trefilová" w:date="2019-11-18T17:19:00Z">
              <w:r>
                <w:delText xml:space="preserve">Počet vedených bakalářských prací – 0 </w:delText>
              </w:r>
            </w:del>
          </w:p>
          <w:p w14:paraId="0CF3ACD1" w14:textId="5997E0EF" w:rsidR="006C1AC3" w:rsidRDefault="008322A2" w:rsidP="006C1AC3">
            <w:pPr>
              <w:jc w:val="both"/>
            </w:pPr>
            <w:del w:id="7912" w:author="Pavla Trefilová" w:date="2019-11-18T17:19:00Z">
              <w:r>
                <w:delText>Počet vedených diplomových prací – 0</w:delText>
              </w:r>
            </w:del>
          </w:p>
        </w:tc>
      </w:tr>
      <w:tr w:rsidR="006C1AC3" w14:paraId="22FB4529" w14:textId="77777777" w:rsidTr="006C1AC3">
        <w:trPr>
          <w:cantSplit/>
        </w:trPr>
        <w:tc>
          <w:tcPr>
            <w:tcW w:w="3347" w:type="dxa"/>
            <w:gridSpan w:val="2"/>
            <w:tcBorders>
              <w:top w:val="single" w:sz="12" w:space="0" w:color="auto"/>
            </w:tcBorders>
            <w:shd w:val="clear" w:color="auto" w:fill="F7CAAC"/>
          </w:tcPr>
          <w:p w14:paraId="69A18D04" w14:textId="77777777" w:rsidR="006C1AC3" w:rsidRDefault="006C1AC3" w:rsidP="006C1AC3">
            <w:pPr>
              <w:jc w:val="both"/>
            </w:pPr>
            <w:r>
              <w:rPr>
                <w:b/>
              </w:rPr>
              <w:t xml:space="preserve">Obor habilitačního řízení </w:t>
            </w:r>
          </w:p>
        </w:tc>
        <w:tc>
          <w:tcPr>
            <w:tcW w:w="2245" w:type="dxa"/>
            <w:tcBorders>
              <w:top w:val="single" w:sz="12" w:space="0" w:color="auto"/>
            </w:tcBorders>
            <w:shd w:val="clear" w:color="auto" w:fill="F7CAAC"/>
          </w:tcPr>
          <w:p w14:paraId="75ABCB76" w14:textId="77777777" w:rsidR="006C1AC3" w:rsidRDefault="006C1AC3" w:rsidP="006C1AC3">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5AA9551E" w14:textId="77777777" w:rsidR="006C1AC3" w:rsidRDefault="006C1AC3" w:rsidP="006C1AC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33456E" w14:textId="77777777" w:rsidR="006C1AC3" w:rsidRDefault="006C1AC3" w:rsidP="006C1AC3">
            <w:pPr>
              <w:jc w:val="both"/>
              <w:rPr>
                <w:b/>
              </w:rPr>
            </w:pPr>
            <w:r>
              <w:rPr>
                <w:b/>
              </w:rPr>
              <w:t>Ohlasy publikací</w:t>
            </w:r>
          </w:p>
        </w:tc>
      </w:tr>
      <w:tr w:rsidR="006C1AC3" w14:paraId="3ED76888" w14:textId="77777777" w:rsidTr="006C1AC3">
        <w:trPr>
          <w:cantSplit/>
        </w:trPr>
        <w:tc>
          <w:tcPr>
            <w:tcW w:w="3347" w:type="dxa"/>
            <w:gridSpan w:val="2"/>
          </w:tcPr>
          <w:p w14:paraId="1C98F237" w14:textId="77777777" w:rsidR="006C1AC3" w:rsidRDefault="006C1AC3" w:rsidP="006C1AC3">
            <w:pPr>
              <w:jc w:val="both"/>
            </w:pPr>
          </w:p>
        </w:tc>
        <w:tc>
          <w:tcPr>
            <w:tcW w:w="2245" w:type="dxa"/>
          </w:tcPr>
          <w:p w14:paraId="3290E3ED" w14:textId="77777777" w:rsidR="006C1AC3" w:rsidRDefault="006C1AC3" w:rsidP="006C1AC3">
            <w:pPr>
              <w:jc w:val="both"/>
            </w:pPr>
          </w:p>
        </w:tc>
        <w:tc>
          <w:tcPr>
            <w:tcW w:w="2248" w:type="dxa"/>
            <w:gridSpan w:val="3"/>
            <w:tcBorders>
              <w:right w:val="single" w:sz="12" w:space="0" w:color="auto"/>
            </w:tcBorders>
          </w:tcPr>
          <w:p w14:paraId="7B84BA8F" w14:textId="77777777" w:rsidR="006C1AC3" w:rsidRDefault="006C1AC3" w:rsidP="006C1AC3">
            <w:pPr>
              <w:jc w:val="both"/>
            </w:pPr>
          </w:p>
        </w:tc>
        <w:tc>
          <w:tcPr>
            <w:tcW w:w="632" w:type="dxa"/>
            <w:tcBorders>
              <w:left w:val="single" w:sz="12" w:space="0" w:color="auto"/>
            </w:tcBorders>
            <w:shd w:val="clear" w:color="auto" w:fill="F7CAAC"/>
          </w:tcPr>
          <w:p w14:paraId="2DF5FA62" w14:textId="77777777" w:rsidR="006C1AC3" w:rsidRDefault="006C1AC3" w:rsidP="006C1AC3">
            <w:pPr>
              <w:jc w:val="both"/>
            </w:pPr>
            <w:r>
              <w:rPr>
                <w:b/>
              </w:rPr>
              <w:t>WOS</w:t>
            </w:r>
          </w:p>
        </w:tc>
        <w:tc>
          <w:tcPr>
            <w:tcW w:w="693" w:type="dxa"/>
            <w:shd w:val="clear" w:color="auto" w:fill="F7CAAC"/>
          </w:tcPr>
          <w:p w14:paraId="509353F2" w14:textId="77777777" w:rsidR="006C1AC3" w:rsidRDefault="006C1AC3" w:rsidP="006C1AC3">
            <w:pPr>
              <w:jc w:val="both"/>
              <w:rPr>
                <w:sz w:val="18"/>
              </w:rPr>
            </w:pPr>
            <w:r>
              <w:rPr>
                <w:b/>
                <w:sz w:val="18"/>
              </w:rPr>
              <w:t>Scopus</w:t>
            </w:r>
          </w:p>
        </w:tc>
        <w:tc>
          <w:tcPr>
            <w:tcW w:w="694" w:type="dxa"/>
            <w:shd w:val="clear" w:color="auto" w:fill="F7CAAC"/>
          </w:tcPr>
          <w:p w14:paraId="3F085CA8" w14:textId="77777777" w:rsidR="006C1AC3" w:rsidRDefault="006C1AC3" w:rsidP="006C1AC3">
            <w:pPr>
              <w:jc w:val="both"/>
            </w:pPr>
            <w:r>
              <w:rPr>
                <w:b/>
                <w:sz w:val="18"/>
              </w:rPr>
              <w:t>ostatní</w:t>
            </w:r>
          </w:p>
        </w:tc>
      </w:tr>
      <w:tr w:rsidR="006C1AC3" w14:paraId="2E1C3363" w14:textId="77777777" w:rsidTr="006C1AC3">
        <w:trPr>
          <w:cantSplit/>
          <w:trHeight w:val="70"/>
        </w:trPr>
        <w:tc>
          <w:tcPr>
            <w:tcW w:w="3347" w:type="dxa"/>
            <w:gridSpan w:val="2"/>
            <w:shd w:val="clear" w:color="auto" w:fill="F7CAAC"/>
          </w:tcPr>
          <w:p w14:paraId="68D1F887" w14:textId="77777777" w:rsidR="006C1AC3" w:rsidRDefault="006C1AC3" w:rsidP="006C1AC3">
            <w:pPr>
              <w:jc w:val="both"/>
            </w:pPr>
            <w:r>
              <w:rPr>
                <w:b/>
              </w:rPr>
              <w:t>Obor jmenovacího řízení</w:t>
            </w:r>
          </w:p>
        </w:tc>
        <w:tc>
          <w:tcPr>
            <w:tcW w:w="2245" w:type="dxa"/>
            <w:shd w:val="clear" w:color="auto" w:fill="F7CAAC"/>
          </w:tcPr>
          <w:p w14:paraId="5A384C0D" w14:textId="77777777" w:rsidR="006C1AC3" w:rsidRDefault="006C1AC3" w:rsidP="006C1AC3">
            <w:pPr>
              <w:jc w:val="both"/>
            </w:pPr>
            <w:r>
              <w:rPr>
                <w:b/>
              </w:rPr>
              <w:t>Rok udělení hodnosti</w:t>
            </w:r>
          </w:p>
        </w:tc>
        <w:tc>
          <w:tcPr>
            <w:tcW w:w="2248" w:type="dxa"/>
            <w:gridSpan w:val="3"/>
            <w:tcBorders>
              <w:right w:val="single" w:sz="12" w:space="0" w:color="auto"/>
            </w:tcBorders>
            <w:shd w:val="clear" w:color="auto" w:fill="F7CAAC"/>
          </w:tcPr>
          <w:p w14:paraId="3CCA75F9" w14:textId="77777777" w:rsidR="006C1AC3" w:rsidRDefault="006C1AC3" w:rsidP="006C1AC3">
            <w:pPr>
              <w:jc w:val="both"/>
            </w:pPr>
            <w:r>
              <w:rPr>
                <w:b/>
              </w:rPr>
              <w:t>Řízení konáno na VŠ</w:t>
            </w:r>
          </w:p>
        </w:tc>
        <w:tc>
          <w:tcPr>
            <w:tcW w:w="632" w:type="dxa"/>
            <w:vMerge w:val="restart"/>
            <w:tcBorders>
              <w:left w:val="single" w:sz="12" w:space="0" w:color="auto"/>
            </w:tcBorders>
          </w:tcPr>
          <w:p w14:paraId="3E1CB6D6" w14:textId="329D08DE" w:rsidR="006C1AC3" w:rsidRDefault="008322A2" w:rsidP="006C1AC3">
            <w:pPr>
              <w:jc w:val="both"/>
              <w:rPr>
                <w:b/>
              </w:rPr>
            </w:pPr>
            <w:del w:id="7913" w:author="Pavla Trefilová" w:date="2019-11-18T17:19:00Z">
              <w:r>
                <w:rPr>
                  <w:b/>
                </w:rPr>
                <w:delText>0</w:delText>
              </w:r>
            </w:del>
          </w:p>
        </w:tc>
        <w:tc>
          <w:tcPr>
            <w:tcW w:w="693" w:type="dxa"/>
            <w:vMerge w:val="restart"/>
          </w:tcPr>
          <w:p w14:paraId="6E9F005D" w14:textId="4D69F088" w:rsidR="006C1AC3" w:rsidRDefault="008322A2" w:rsidP="006C1AC3">
            <w:pPr>
              <w:jc w:val="both"/>
              <w:rPr>
                <w:b/>
              </w:rPr>
            </w:pPr>
            <w:del w:id="7914" w:author="Pavla Trefilová" w:date="2019-11-18T17:19:00Z">
              <w:r>
                <w:rPr>
                  <w:b/>
                </w:rPr>
                <w:delText>0</w:delText>
              </w:r>
            </w:del>
          </w:p>
        </w:tc>
        <w:tc>
          <w:tcPr>
            <w:tcW w:w="694" w:type="dxa"/>
            <w:vMerge w:val="restart"/>
          </w:tcPr>
          <w:p w14:paraId="64DDDAB5" w14:textId="743D80F9" w:rsidR="006C1AC3" w:rsidRDefault="008322A2" w:rsidP="006C1AC3">
            <w:pPr>
              <w:jc w:val="both"/>
              <w:rPr>
                <w:b/>
              </w:rPr>
            </w:pPr>
            <w:del w:id="7915" w:author="Pavla Trefilová" w:date="2019-11-18T17:19:00Z">
              <w:r>
                <w:rPr>
                  <w:b/>
                </w:rPr>
                <w:delText>0</w:delText>
              </w:r>
            </w:del>
          </w:p>
        </w:tc>
      </w:tr>
      <w:tr w:rsidR="006C1AC3" w14:paraId="7611E8E0" w14:textId="77777777" w:rsidTr="006C1AC3">
        <w:trPr>
          <w:trHeight w:val="205"/>
        </w:trPr>
        <w:tc>
          <w:tcPr>
            <w:tcW w:w="3347" w:type="dxa"/>
            <w:gridSpan w:val="2"/>
          </w:tcPr>
          <w:p w14:paraId="0AEC2A72" w14:textId="77777777" w:rsidR="006C1AC3" w:rsidRDefault="006C1AC3" w:rsidP="006C1AC3">
            <w:pPr>
              <w:jc w:val="both"/>
            </w:pPr>
          </w:p>
        </w:tc>
        <w:tc>
          <w:tcPr>
            <w:tcW w:w="2245" w:type="dxa"/>
          </w:tcPr>
          <w:p w14:paraId="212503D9" w14:textId="77777777" w:rsidR="006C1AC3" w:rsidRDefault="006C1AC3" w:rsidP="006C1AC3">
            <w:pPr>
              <w:jc w:val="both"/>
            </w:pPr>
          </w:p>
        </w:tc>
        <w:tc>
          <w:tcPr>
            <w:tcW w:w="2248" w:type="dxa"/>
            <w:gridSpan w:val="3"/>
            <w:tcBorders>
              <w:right w:val="single" w:sz="12" w:space="0" w:color="auto"/>
            </w:tcBorders>
          </w:tcPr>
          <w:p w14:paraId="24116AA9" w14:textId="77777777" w:rsidR="006C1AC3" w:rsidRDefault="006C1AC3" w:rsidP="006C1AC3">
            <w:pPr>
              <w:jc w:val="both"/>
            </w:pPr>
          </w:p>
        </w:tc>
        <w:tc>
          <w:tcPr>
            <w:tcW w:w="632" w:type="dxa"/>
            <w:vMerge/>
            <w:tcBorders>
              <w:left w:val="single" w:sz="12" w:space="0" w:color="auto"/>
            </w:tcBorders>
            <w:vAlign w:val="center"/>
          </w:tcPr>
          <w:p w14:paraId="4B358C2B" w14:textId="77777777" w:rsidR="006C1AC3" w:rsidRDefault="006C1AC3" w:rsidP="006C1AC3">
            <w:pPr>
              <w:rPr>
                <w:b/>
              </w:rPr>
            </w:pPr>
          </w:p>
        </w:tc>
        <w:tc>
          <w:tcPr>
            <w:tcW w:w="693" w:type="dxa"/>
            <w:vMerge/>
            <w:vAlign w:val="center"/>
          </w:tcPr>
          <w:p w14:paraId="604F1EFE" w14:textId="77777777" w:rsidR="006C1AC3" w:rsidRDefault="006C1AC3" w:rsidP="006C1AC3">
            <w:pPr>
              <w:rPr>
                <w:b/>
              </w:rPr>
            </w:pPr>
          </w:p>
        </w:tc>
        <w:tc>
          <w:tcPr>
            <w:tcW w:w="694" w:type="dxa"/>
            <w:vMerge/>
            <w:vAlign w:val="center"/>
          </w:tcPr>
          <w:p w14:paraId="5664DA27" w14:textId="77777777" w:rsidR="006C1AC3" w:rsidRDefault="006C1AC3" w:rsidP="006C1AC3">
            <w:pPr>
              <w:rPr>
                <w:b/>
              </w:rPr>
            </w:pPr>
          </w:p>
        </w:tc>
      </w:tr>
      <w:tr w:rsidR="006C1AC3" w14:paraId="6694EF69" w14:textId="77777777" w:rsidTr="006C1AC3">
        <w:tc>
          <w:tcPr>
            <w:tcW w:w="9859" w:type="dxa"/>
            <w:gridSpan w:val="9"/>
            <w:shd w:val="clear" w:color="auto" w:fill="F7CAAC"/>
          </w:tcPr>
          <w:p w14:paraId="281FC9FE" w14:textId="77777777" w:rsidR="006C1AC3" w:rsidRDefault="006C1AC3" w:rsidP="006C1AC3">
            <w:pPr>
              <w:jc w:val="both"/>
              <w:rPr>
                <w:b/>
              </w:rPr>
            </w:pPr>
            <w:r>
              <w:rPr>
                <w:b/>
              </w:rPr>
              <w:t xml:space="preserve">Přehled o nejvýznamnější publikační a další tvůrčí činnosti nebo další profesní činnosti u odborníků z praxe vztahující se k zabezpečovaným předmětům </w:t>
            </w:r>
          </w:p>
        </w:tc>
      </w:tr>
      <w:tr w:rsidR="006C1AC3" w14:paraId="06095B36" w14:textId="77777777" w:rsidTr="006C1AC3">
        <w:trPr>
          <w:trHeight w:val="1913"/>
        </w:trPr>
        <w:tc>
          <w:tcPr>
            <w:tcW w:w="9859" w:type="dxa"/>
            <w:gridSpan w:val="9"/>
          </w:tcPr>
          <w:p w14:paraId="7AB17CB0" w14:textId="77777777" w:rsidR="006C1AC3" w:rsidRDefault="006C1AC3" w:rsidP="006C1AC3">
            <w:pPr>
              <w:jc w:val="both"/>
              <w:rPr>
                <w:b/>
              </w:rPr>
            </w:pPr>
          </w:p>
        </w:tc>
      </w:tr>
      <w:tr w:rsidR="00B2050B" w14:paraId="1D0038A2" w14:textId="77777777" w:rsidTr="00B2050B">
        <w:trPr>
          <w:trHeight w:val="218"/>
          <w:del w:id="7916" w:author="Pavla Trefilová" w:date="2019-11-18T17:19:00Z"/>
        </w:trPr>
        <w:tc>
          <w:tcPr>
            <w:tcW w:w="9859" w:type="dxa"/>
            <w:gridSpan w:val="9"/>
            <w:shd w:val="clear" w:color="auto" w:fill="F7CAAC"/>
          </w:tcPr>
          <w:p w14:paraId="7689BC0D" w14:textId="77777777" w:rsidR="00B2050B" w:rsidRDefault="00B2050B" w:rsidP="00B2050B">
            <w:pPr>
              <w:rPr>
                <w:del w:id="7917" w:author="Pavla Trefilová" w:date="2019-11-18T17:19:00Z"/>
                <w:b/>
              </w:rPr>
            </w:pPr>
            <w:del w:id="7918" w:author="Pavla Trefilová" w:date="2019-11-18T17:19:00Z">
              <w:r>
                <w:rPr>
                  <w:b/>
                </w:rPr>
                <w:delText>Působení v zahraničí</w:delText>
              </w:r>
            </w:del>
          </w:p>
        </w:tc>
      </w:tr>
      <w:tr w:rsidR="00B2050B" w14:paraId="2E360F03" w14:textId="77777777" w:rsidTr="00B2050B">
        <w:trPr>
          <w:trHeight w:val="328"/>
          <w:del w:id="7919" w:author="Pavla Trefilová" w:date="2019-11-18T17:19:00Z"/>
        </w:trPr>
        <w:tc>
          <w:tcPr>
            <w:tcW w:w="9859" w:type="dxa"/>
            <w:gridSpan w:val="9"/>
          </w:tcPr>
          <w:p w14:paraId="2C8966B6" w14:textId="77777777" w:rsidR="00B2050B" w:rsidRDefault="00B2050B" w:rsidP="00B2050B">
            <w:pPr>
              <w:rPr>
                <w:del w:id="7920" w:author="Pavla Trefilová" w:date="2019-11-18T17:19:00Z"/>
                <w:b/>
              </w:rPr>
            </w:pPr>
          </w:p>
        </w:tc>
      </w:tr>
      <w:tr w:rsidR="00B2050B" w14:paraId="13D07C77" w14:textId="77777777" w:rsidTr="00B2050B">
        <w:trPr>
          <w:cantSplit/>
          <w:trHeight w:val="470"/>
          <w:del w:id="7921" w:author="Pavla Trefilová" w:date="2019-11-18T17:19:00Z"/>
        </w:trPr>
        <w:tc>
          <w:tcPr>
            <w:tcW w:w="2518" w:type="dxa"/>
            <w:shd w:val="clear" w:color="auto" w:fill="F7CAAC"/>
          </w:tcPr>
          <w:p w14:paraId="6AEAB716" w14:textId="77777777" w:rsidR="00B2050B" w:rsidRDefault="00B2050B" w:rsidP="00B2050B">
            <w:pPr>
              <w:jc w:val="both"/>
              <w:rPr>
                <w:del w:id="7922" w:author="Pavla Trefilová" w:date="2019-11-18T17:19:00Z"/>
                <w:b/>
              </w:rPr>
            </w:pPr>
            <w:del w:id="7923" w:author="Pavla Trefilová" w:date="2019-11-18T17:19:00Z">
              <w:r>
                <w:rPr>
                  <w:b/>
                </w:rPr>
                <w:delText xml:space="preserve">Podpis </w:delText>
              </w:r>
            </w:del>
          </w:p>
        </w:tc>
        <w:tc>
          <w:tcPr>
            <w:tcW w:w="4536" w:type="dxa"/>
            <w:gridSpan w:val="2"/>
          </w:tcPr>
          <w:p w14:paraId="497EAE65" w14:textId="77777777" w:rsidR="00B2050B" w:rsidRDefault="00B2050B" w:rsidP="00B2050B">
            <w:pPr>
              <w:jc w:val="both"/>
              <w:rPr>
                <w:del w:id="7924" w:author="Pavla Trefilová" w:date="2019-11-18T17:19:00Z"/>
              </w:rPr>
            </w:pPr>
          </w:p>
        </w:tc>
        <w:tc>
          <w:tcPr>
            <w:tcW w:w="786" w:type="dxa"/>
            <w:gridSpan w:val="3"/>
            <w:shd w:val="clear" w:color="auto" w:fill="F7CAAC"/>
          </w:tcPr>
          <w:p w14:paraId="1BF525A5" w14:textId="77777777" w:rsidR="00B2050B" w:rsidRDefault="00B2050B" w:rsidP="00B2050B">
            <w:pPr>
              <w:jc w:val="both"/>
              <w:rPr>
                <w:del w:id="7925" w:author="Pavla Trefilová" w:date="2019-11-18T17:19:00Z"/>
              </w:rPr>
            </w:pPr>
            <w:del w:id="7926" w:author="Pavla Trefilová" w:date="2019-11-18T17:19:00Z">
              <w:r>
                <w:rPr>
                  <w:b/>
                </w:rPr>
                <w:delText>datum</w:delText>
              </w:r>
            </w:del>
          </w:p>
        </w:tc>
        <w:tc>
          <w:tcPr>
            <w:tcW w:w="2019" w:type="dxa"/>
            <w:gridSpan w:val="3"/>
          </w:tcPr>
          <w:p w14:paraId="26B1F353" w14:textId="77777777" w:rsidR="00B2050B" w:rsidRDefault="00B2050B" w:rsidP="00B2050B">
            <w:pPr>
              <w:jc w:val="both"/>
              <w:rPr>
                <w:del w:id="7927" w:author="Pavla Trefilová" w:date="2019-11-18T17:19:00Z"/>
              </w:rPr>
            </w:pPr>
          </w:p>
        </w:tc>
      </w:tr>
    </w:tbl>
    <w:p w14:paraId="40439562" w14:textId="77777777" w:rsidR="00B2050B" w:rsidRDefault="00B2050B" w:rsidP="00B2050B">
      <w:pPr>
        <w:rPr>
          <w:del w:id="7928" w:author="Pavla Trefilová" w:date="2019-11-18T17:19:00Z"/>
        </w:rPr>
      </w:pPr>
    </w:p>
    <w:p w14:paraId="7BC69442" w14:textId="77777777" w:rsidR="00D5632F" w:rsidRDefault="00D5632F" w:rsidP="00B2050B">
      <w:pPr>
        <w:rPr>
          <w:del w:id="7929" w:author="Pavla Trefilová" w:date="2019-11-18T17:1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7930" w:author="Pavla Trefilová" w:date="2019-11-18T17:19:00Z">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4536"/>
        <w:gridCol w:w="786"/>
        <w:gridCol w:w="2019"/>
        <w:tblGridChange w:id="7931">
          <w:tblGrid>
            <w:gridCol w:w="76"/>
            <w:gridCol w:w="2442"/>
            <w:gridCol w:w="4536"/>
            <w:gridCol w:w="786"/>
            <w:gridCol w:w="2019"/>
            <w:gridCol w:w="76"/>
          </w:tblGrid>
        </w:tblGridChange>
      </w:tblGrid>
      <w:tr w:rsidR="006C1AC3" w14:paraId="10C66DB9" w14:textId="77777777" w:rsidTr="006C1AC3">
        <w:trPr>
          <w:trHeight w:val="218"/>
          <w:trPrChange w:id="7932" w:author="Pavla Trefilová" w:date="2019-11-18T17:19:00Z">
            <w:trPr>
              <w:gridBefore w:val="1"/>
              <w:wBefore w:w="34" w:type="dxa"/>
              <w:trHeight w:val="218"/>
            </w:trPr>
          </w:trPrChange>
        </w:trPr>
        <w:tc>
          <w:tcPr>
            <w:tcW w:w="9859" w:type="dxa"/>
            <w:gridSpan w:val="4"/>
            <w:shd w:val="clear" w:color="auto" w:fill="F7CAAC"/>
            <w:tcPrChange w:id="7933" w:author="Pavla Trefilová" w:date="2019-11-18T17:19:00Z">
              <w:tcPr>
                <w:tcW w:w="9859" w:type="dxa"/>
                <w:gridSpan w:val="5"/>
                <w:shd w:val="clear" w:color="auto" w:fill="F7CAAC"/>
              </w:tcPr>
            </w:tcPrChange>
          </w:tcPr>
          <w:p w14:paraId="2FFCD00E" w14:textId="0C32A902" w:rsidR="006C1AC3" w:rsidRDefault="00D5632F" w:rsidP="006C1AC3">
            <w:pPr>
              <w:rPr>
                <w:moveTo w:id="7934" w:author="Pavla Trefilová" w:date="2019-11-18T17:19:00Z"/>
                <w:b/>
              </w:rPr>
            </w:pPr>
            <w:del w:id="7935" w:author="Pavla Trefilová" w:date="2019-11-18T17:19:00Z">
              <w:r>
                <w:br w:type="page"/>
              </w:r>
            </w:del>
            <w:moveToRangeStart w:id="7936" w:author="Pavla Trefilová" w:date="2019-11-18T17:19:00Z" w:name="move24990083"/>
            <w:moveTo w:id="7937" w:author="Pavla Trefilová" w:date="2019-11-18T17:19:00Z">
              <w:r w:rsidR="006C1AC3">
                <w:rPr>
                  <w:b/>
                </w:rPr>
                <w:t>Působení v zahraničí</w:t>
              </w:r>
            </w:moveTo>
          </w:p>
        </w:tc>
      </w:tr>
      <w:tr w:rsidR="006C1AC3" w14:paraId="785642E5" w14:textId="77777777" w:rsidTr="006C1AC3">
        <w:trPr>
          <w:trHeight w:val="328"/>
          <w:trPrChange w:id="7938" w:author="Pavla Trefilová" w:date="2019-11-18T17:19:00Z">
            <w:trPr>
              <w:gridBefore w:val="1"/>
              <w:wBefore w:w="34" w:type="dxa"/>
              <w:trHeight w:val="60"/>
            </w:trPr>
          </w:trPrChange>
        </w:trPr>
        <w:tc>
          <w:tcPr>
            <w:tcW w:w="9859" w:type="dxa"/>
            <w:gridSpan w:val="4"/>
            <w:tcPrChange w:id="7939" w:author="Pavla Trefilová" w:date="2019-11-18T17:19:00Z">
              <w:tcPr>
                <w:tcW w:w="9859" w:type="dxa"/>
                <w:gridSpan w:val="5"/>
              </w:tcPr>
            </w:tcPrChange>
          </w:tcPr>
          <w:p w14:paraId="276C145F" w14:textId="77777777" w:rsidR="006C1AC3" w:rsidRDefault="006C1AC3" w:rsidP="006C1AC3">
            <w:pPr>
              <w:rPr>
                <w:moveTo w:id="7940" w:author="Pavla Trefilová" w:date="2019-11-18T17:19:00Z"/>
                <w:b/>
              </w:rPr>
            </w:pPr>
          </w:p>
        </w:tc>
      </w:tr>
      <w:tr w:rsidR="00534C60" w14:paraId="10F76934" w14:textId="77777777" w:rsidTr="006C1AC3">
        <w:trPr>
          <w:cantSplit/>
          <w:trHeight w:val="470"/>
        </w:trPr>
        <w:tc>
          <w:tcPr>
            <w:tcW w:w="2518" w:type="dxa"/>
            <w:shd w:val="clear" w:color="auto" w:fill="F7CAAC"/>
          </w:tcPr>
          <w:p w14:paraId="205148D9" w14:textId="77777777" w:rsidR="006C1AC3" w:rsidRDefault="006C1AC3" w:rsidP="006C1AC3">
            <w:pPr>
              <w:jc w:val="both"/>
              <w:rPr>
                <w:moveTo w:id="7941" w:author="Pavla Trefilová" w:date="2019-11-18T17:19:00Z"/>
                <w:b/>
              </w:rPr>
            </w:pPr>
            <w:moveTo w:id="7942" w:author="Pavla Trefilová" w:date="2019-11-18T17:19:00Z">
              <w:r>
                <w:rPr>
                  <w:b/>
                </w:rPr>
                <w:t xml:space="preserve">Podpis </w:t>
              </w:r>
            </w:moveTo>
          </w:p>
        </w:tc>
        <w:tc>
          <w:tcPr>
            <w:tcW w:w="4536" w:type="dxa"/>
          </w:tcPr>
          <w:p w14:paraId="696477D5" w14:textId="77777777" w:rsidR="006C1AC3" w:rsidRDefault="006C1AC3" w:rsidP="006C1AC3">
            <w:pPr>
              <w:jc w:val="both"/>
              <w:rPr>
                <w:moveTo w:id="7943" w:author="Pavla Trefilová" w:date="2019-11-18T17:19:00Z"/>
              </w:rPr>
            </w:pPr>
          </w:p>
        </w:tc>
        <w:tc>
          <w:tcPr>
            <w:tcW w:w="786" w:type="dxa"/>
            <w:shd w:val="clear" w:color="auto" w:fill="F7CAAC"/>
          </w:tcPr>
          <w:p w14:paraId="4E561FC3" w14:textId="77777777" w:rsidR="006C1AC3" w:rsidRDefault="006C1AC3" w:rsidP="006C1AC3">
            <w:pPr>
              <w:jc w:val="both"/>
              <w:rPr>
                <w:moveTo w:id="7944" w:author="Pavla Trefilová" w:date="2019-11-18T17:19:00Z"/>
              </w:rPr>
            </w:pPr>
            <w:moveTo w:id="7945" w:author="Pavla Trefilová" w:date="2019-11-18T17:19:00Z">
              <w:r>
                <w:rPr>
                  <w:b/>
                </w:rPr>
                <w:t>datum</w:t>
              </w:r>
            </w:moveTo>
          </w:p>
        </w:tc>
        <w:tc>
          <w:tcPr>
            <w:tcW w:w="2019" w:type="dxa"/>
          </w:tcPr>
          <w:p w14:paraId="590D5F91" w14:textId="77777777" w:rsidR="006C1AC3" w:rsidRDefault="006C1AC3" w:rsidP="006C1AC3">
            <w:pPr>
              <w:jc w:val="both"/>
              <w:rPr>
                <w:moveTo w:id="7946" w:author="Pavla Trefilová" w:date="2019-11-18T17:19:00Z"/>
              </w:rPr>
            </w:pPr>
          </w:p>
        </w:tc>
      </w:tr>
    </w:tbl>
    <w:p w14:paraId="48AEE20F" w14:textId="77777777" w:rsidR="006C1AC3" w:rsidRDefault="006C1AC3" w:rsidP="006C1AC3">
      <w:pPr>
        <w:rPr>
          <w:moveTo w:id="7947" w:author="Pavla Trefilová" w:date="2019-11-18T17:19:00Z"/>
        </w:rPr>
      </w:pPr>
    </w:p>
    <w:p w14:paraId="782332D6" w14:textId="77777777" w:rsidR="006C1AC3" w:rsidRDefault="006C1AC3" w:rsidP="006C1AC3">
      <w:pPr>
        <w:rPr>
          <w:moveTo w:id="7948" w:author="Pavla Trefilová" w:date="2019-11-18T17:19:00Z"/>
        </w:rPr>
      </w:pPr>
    </w:p>
    <w:moveToRangeEnd w:id="7936"/>
    <w:p w14:paraId="2C162F3A" w14:textId="728E0656" w:rsidR="00124A5F" w:rsidRDefault="00124A5F">
      <w:pPr>
        <w:rPr>
          <w:ins w:id="7949" w:author="Pavla Trefilová" w:date="2019-11-18T17:19:00Z"/>
        </w:rPr>
      </w:pPr>
      <w:ins w:id="7950" w:author="Pavla Trefilová" w:date="2019-11-18T17:1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7951">
          <w:tblGrid>
            <w:gridCol w:w="76"/>
            <w:gridCol w:w="2442"/>
            <w:gridCol w:w="829"/>
            <w:gridCol w:w="1721"/>
            <w:gridCol w:w="524"/>
            <w:gridCol w:w="468"/>
            <w:gridCol w:w="994"/>
            <w:gridCol w:w="709"/>
            <w:gridCol w:w="77"/>
            <w:gridCol w:w="632"/>
            <w:gridCol w:w="693"/>
            <w:gridCol w:w="694"/>
            <w:gridCol w:w="117"/>
          </w:tblGrid>
        </w:tblGridChange>
      </w:tblGrid>
      <w:tr w:rsidR="00E77123" w:rsidRPr="0003498C" w14:paraId="2C2DE4B3" w14:textId="77777777" w:rsidTr="00233D8D">
        <w:trPr>
          <w:ins w:id="7952" w:author="Pavla Trefilová" w:date="2019-11-18T17:19:00Z"/>
        </w:trPr>
        <w:tc>
          <w:tcPr>
            <w:tcW w:w="9859" w:type="dxa"/>
            <w:gridSpan w:val="11"/>
            <w:tcBorders>
              <w:bottom w:val="double" w:sz="4" w:space="0" w:color="auto"/>
            </w:tcBorders>
            <w:shd w:val="clear" w:color="auto" w:fill="BDD6EE"/>
          </w:tcPr>
          <w:p w14:paraId="7A446043" w14:textId="77777777" w:rsidR="00E77123" w:rsidRPr="0003498C" w:rsidRDefault="00E77123" w:rsidP="00233D8D">
            <w:pPr>
              <w:jc w:val="both"/>
              <w:rPr>
                <w:ins w:id="7953" w:author="Pavla Trefilová" w:date="2019-11-18T17:19:00Z"/>
                <w:b/>
                <w:sz w:val="28"/>
              </w:rPr>
            </w:pPr>
            <w:ins w:id="7954" w:author="Pavla Trefilová" w:date="2019-11-18T17:19:00Z">
              <w:r w:rsidRPr="0003498C">
                <w:rPr>
                  <w:b/>
                  <w:sz w:val="28"/>
                </w:rPr>
                <w:lastRenderedPageBreak/>
                <w:t>C-I – Personální zabezpečení</w:t>
              </w:r>
            </w:ins>
          </w:p>
        </w:tc>
      </w:tr>
      <w:tr w:rsidR="00E77123" w:rsidRPr="0003498C" w14:paraId="53E66264" w14:textId="77777777" w:rsidTr="00233D8D">
        <w:trPr>
          <w:ins w:id="7955" w:author="Pavla Trefilová" w:date="2019-11-18T17:19:00Z"/>
        </w:trPr>
        <w:tc>
          <w:tcPr>
            <w:tcW w:w="2518" w:type="dxa"/>
            <w:tcBorders>
              <w:top w:val="double" w:sz="4" w:space="0" w:color="auto"/>
            </w:tcBorders>
            <w:shd w:val="clear" w:color="auto" w:fill="F7CAAC"/>
          </w:tcPr>
          <w:p w14:paraId="77AB7254" w14:textId="77777777" w:rsidR="00E77123" w:rsidRPr="0003498C" w:rsidRDefault="00E77123" w:rsidP="00233D8D">
            <w:pPr>
              <w:jc w:val="both"/>
              <w:rPr>
                <w:ins w:id="7956" w:author="Pavla Trefilová" w:date="2019-11-18T17:19:00Z"/>
                <w:b/>
              </w:rPr>
            </w:pPr>
            <w:ins w:id="7957" w:author="Pavla Trefilová" w:date="2019-11-18T17:19:00Z">
              <w:r w:rsidRPr="0003498C">
                <w:rPr>
                  <w:b/>
                </w:rPr>
                <w:t>Vysoká škola</w:t>
              </w:r>
            </w:ins>
          </w:p>
        </w:tc>
        <w:tc>
          <w:tcPr>
            <w:tcW w:w="7341" w:type="dxa"/>
            <w:gridSpan w:val="10"/>
          </w:tcPr>
          <w:p w14:paraId="074DEF6A" w14:textId="77777777" w:rsidR="00E77123" w:rsidRPr="0003498C" w:rsidRDefault="00E77123" w:rsidP="00233D8D">
            <w:pPr>
              <w:jc w:val="both"/>
              <w:rPr>
                <w:ins w:id="7958" w:author="Pavla Trefilová" w:date="2019-11-18T17:19:00Z"/>
              </w:rPr>
            </w:pPr>
            <w:ins w:id="7959" w:author="Pavla Trefilová" w:date="2019-11-18T17:19:00Z">
              <w:r w:rsidRPr="0003498C">
                <w:t>Univerzita Tomáše Bati ve Zlíně</w:t>
              </w:r>
            </w:ins>
          </w:p>
        </w:tc>
      </w:tr>
      <w:tr w:rsidR="00E77123" w:rsidRPr="0003498C" w14:paraId="312A96AE" w14:textId="77777777" w:rsidTr="00233D8D">
        <w:trPr>
          <w:ins w:id="7960" w:author="Pavla Trefilová" w:date="2019-11-18T17:19:00Z"/>
        </w:trPr>
        <w:tc>
          <w:tcPr>
            <w:tcW w:w="2518" w:type="dxa"/>
            <w:shd w:val="clear" w:color="auto" w:fill="F7CAAC"/>
          </w:tcPr>
          <w:p w14:paraId="48596899" w14:textId="77777777" w:rsidR="00E77123" w:rsidRPr="0003498C" w:rsidRDefault="00E77123" w:rsidP="00233D8D">
            <w:pPr>
              <w:jc w:val="both"/>
              <w:rPr>
                <w:ins w:id="7961" w:author="Pavla Trefilová" w:date="2019-11-18T17:19:00Z"/>
                <w:b/>
              </w:rPr>
            </w:pPr>
            <w:ins w:id="7962" w:author="Pavla Trefilová" w:date="2019-11-18T17:19:00Z">
              <w:r w:rsidRPr="0003498C">
                <w:rPr>
                  <w:b/>
                </w:rPr>
                <w:t>Součást vysoké školy</w:t>
              </w:r>
            </w:ins>
          </w:p>
        </w:tc>
        <w:tc>
          <w:tcPr>
            <w:tcW w:w="7341" w:type="dxa"/>
            <w:gridSpan w:val="10"/>
          </w:tcPr>
          <w:p w14:paraId="290EA05B" w14:textId="77777777" w:rsidR="00E77123" w:rsidRPr="0003498C" w:rsidRDefault="00E77123" w:rsidP="00233D8D">
            <w:pPr>
              <w:jc w:val="both"/>
              <w:rPr>
                <w:ins w:id="7963" w:author="Pavla Trefilová" w:date="2019-11-18T17:19:00Z"/>
              </w:rPr>
            </w:pPr>
            <w:ins w:id="7964" w:author="Pavla Trefilová" w:date="2019-11-18T17:19:00Z">
              <w:r w:rsidRPr="0003498C">
                <w:t>Fakulta managementu a ekonomiky</w:t>
              </w:r>
            </w:ins>
          </w:p>
        </w:tc>
      </w:tr>
      <w:tr w:rsidR="00E77123" w:rsidRPr="0003498C" w14:paraId="1E69FB44" w14:textId="77777777" w:rsidTr="00233D8D">
        <w:trPr>
          <w:ins w:id="7965" w:author="Pavla Trefilová" w:date="2019-11-18T17:19:00Z"/>
        </w:trPr>
        <w:tc>
          <w:tcPr>
            <w:tcW w:w="2518" w:type="dxa"/>
            <w:shd w:val="clear" w:color="auto" w:fill="F7CAAC"/>
          </w:tcPr>
          <w:p w14:paraId="49E35FF6" w14:textId="77777777" w:rsidR="00E77123" w:rsidRPr="0003498C" w:rsidRDefault="00E77123" w:rsidP="00233D8D">
            <w:pPr>
              <w:jc w:val="both"/>
              <w:rPr>
                <w:ins w:id="7966" w:author="Pavla Trefilová" w:date="2019-11-18T17:19:00Z"/>
                <w:b/>
              </w:rPr>
            </w:pPr>
            <w:ins w:id="7967" w:author="Pavla Trefilová" w:date="2019-11-18T17:19:00Z">
              <w:r w:rsidRPr="0003498C">
                <w:rPr>
                  <w:b/>
                </w:rPr>
                <w:t>Název studijního programu</w:t>
              </w:r>
            </w:ins>
          </w:p>
        </w:tc>
        <w:tc>
          <w:tcPr>
            <w:tcW w:w="7341" w:type="dxa"/>
            <w:gridSpan w:val="10"/>
          </w:tcPr>
          <w:p w14:paraId="32E53689" w14:textId="77777777" w:rsidR="00E77123" w:rsidRPr="00707BE7" w:rsidRDefault="00E77123" w:rsidP="00233D8D">
            <w:pPr>
              <w:jc w:val="both"/>
              <w:rPr>
                <w:ins w:id="7968" w:author="Pavla Trefilová" w:date="2019-11-18T17:19:00Z"/>
              </w:rPr>
            </w:pPr>
            <w:ins w:id="7969" w:author="Pavla Trefilová" w:date="2019-11-18T17:19:00Z">
              <w:r w:rsidRPr="00BC7BA7">
                <w:t>Economics and Management</w:t>
              </w:r>
            </w:ins>
          </w:p>
        </w:tc>
      </w:tr>
      <w:tr w:rsidR="00E77123" w:rsidRPr="0003498C" w14:paraId="4E10FFED" w14:textId="77777777" w:rsidTr="00233D8D">
        <w:trPr>
          <w:ins w:id="7970" w:author="Pavla Trefilová" w:date="2019-11-18T17:19:00Z"/>
        </w:trPr>
        <w:tc>
          <w:tcPr>
            <w:tcW w:w="2518" w:type="dxa"/>
            <w:shd w:val="clear" w:color="auto" w:fill="F7CAAC"/>
          </w:tcPr>
          <w:p w14:paraId="62D91CD8" w14:textId="77777777" w:rsidR="00E77123" w:rsidRPr="0003498C" w:rsidRDefault="00E77123" w:rsidP="00233D8D">
            <w:pPr>
              <w:jc w:val="both"/>
              <w:rPr>
                <w:ins w:id="7971" w:author="Pavla Trefilová" w:date="2019-11-18T17:19:00Z"/>
                <w:b/>
              </w:rPr>
            </w:pPr>
            <w:ins w:id="7972" w:author="Pavla Trefilová" w:date="2019-11-18T17:19:00Z">
              <w:r w:rsidRPr="0003498C">
                <w:rPr>
                  <w:b/>
                </w:rPr>
                <w:t>Jméno a příjmení</w:t>
              </w:r>
            </w:ins>
          </w:p>
        </w:tc>
        <w:tc>
          <w:tcPr>
            <w:tcW w:w="4536" w:type="dxa"/>
            <w:gridSpan w:val="5"/>
          </w:tcPr>
          <w:p w14:paraId="3E346CB3" w14:textId="77777777" w:rsidR="00E77123" w:rsidRPr="0003498C" w:rsidRDefault="00E77123" w:rsidP="00233D8D">
            <w:pPr>
              <w:jc w:val="both"/>
              <w:rPr>
                <w:ins w:id="7973" w:author="Pavla Trefilová" w:date="2019-11-18T17:19:00Z"/>
              </w:rPr>
            </w:pPr>
            <w:ins w:id="7974" w:author="Pavla Trefilová" w:date="2019-11-18T17:19:00Z">
              <w:r>
                <w:t>Kamil PETEREK</w:t>
              </w:r>
            </w:ins>
          </w:p>
        </w:tc>
        <w:tc>
          <w:tcPr>
            <w:tcW w:w="709" w:type="dxa"/>
            <w:shd w:val="clear" w:color="auto" w:fill="F7CAAC"/>
          </w:tcPr>
          <w:p w14:paraId="7C3AEDE2" w14:textId="77777777" w:rsidR="00E77123" w:rsidRPr="0003498C" w:rsidRDefault="00E77123" w:rsidP="00233D8D">
            <w:pPr>
              <w:jc w:val="both"/>
              <w:rPr>
                <w:ins w:id="7975" w:author="Pavla Trefilová" w:date="2019-11-18T17:19:00Z"/>
                <w:b/>
              </w:rPr>
            </w:pPr>
            <w:ins w:id="7976" w:author="Pavla Trefilová" w:date="2019-11-18T17:19:00Z">
              <w:r w:rsidRPr="0003498C">
                <w:rPr>
                  <w:b/>
                </w:rPr>
                <w:t>Tituly</w:t>
              </w:r>
            </w:ins>
          </w:p>
        </w:tc>
        <w:tc>
          <w:tcPr>
            <w:tcW w:w="2096" w:type="dxa"/>
            <w:gridSpan w:val="4"/>
          </w:tcPr>
          <w:p w14:paraId="7BC4F5A7" w14:textId="77777777" w:rsidR="00E77123" w:rsidRPr="0003498C" w:rsidRDefault="00E77123" w:rsidP="00233D8D">
            <w:pPr>
              <w:jc w:val="both"/>
              <w:rPr>
                <w:ins w:id="7977" w:author="Pavla Trefilová" w:date="2019-11-18T17:19:00Z"/>
              </w:rPr>
            </w:pPr>
            <w:ins w:id="7978" w:author="Pavla Trefilová" w:date="2019-11-18T17:19:00Z">
              <w:r w:rsidRPr="00707BE7">
                <w:t>Mgr.</w:t>
              </w:r>
              <w:r>
                <w:t>, Ph.D.</w:t>
              </w:r>
            </w:ins>
          </w:p>
        </w:tc>
      </w:tr>
      <w:tr w:rsidR="00E77123" w:rsidRPr="0003498C" w14:paraId="0D4ACFF8" w14:textId="77777777" w:rsidTr="00233D8D">
        <w:trPr>
          <w:ins w:id="7979" w:author="Pavla Trefilová" w:date="2019-11-18T17:19:00Z"/>
        </w:trPr>
        <w:tc>
          <w:tcPr>
            <w:tcW w:w="2518" w:type="dxa"/>
            <w:shd w:val="clear" w:color="auto" w:fill="F7CAAC"/>
          </w:tcPr>
          <w:p w14:paraId="7D371577" w14:textId="77777777" w:rsidR="00E77123" w:rsidRPr="0003498C" w:rsidRDefault="00E77123" w:rsidP="00233D8D">
            <w:pPr>
              <w:jc w:val="both"/>
              <w:rPr>
                <w:ins w:id="7980" w:author="Pavla Trefilová" w:date="2019-11-18T17:19:00Z"/>
                <w:b/>
              </w:rPr>
            </w:pPr>
            <w:ins w:id="7981" w:author="Pavla Trefilová" w:date="2019-11-18T17:19:00Z">
              <w:r w:rsidRPr="0003498C">
                <w:rPr>
                  <w:b/>
                </w:rPr>
                <w:t>Rok narození</w:t>
              </w:r>
            </w:ins>
          </w:p>
        </w:tc>
        <w:tc>
          <w:tcPr>
            <w:tcW w:w="829" w:type="dxa"/>
          </w:tcPr>
          <w:p w14:paraId="453F656D" w14:textId="77777777" w:rsidR="00E77123" w:rsidRPr="00707BE7" w:rsidRDefault="00E77123" w:rsidP="00233D8D">
            <w:pPr>
              <w:jc w:val="both"/>
              <w:rPr>
                <w:ins w:id="7982" w:author="Pavla Trefilová" w:date="2019-11-18T17:19:00Z"/>
                <w:highlight w:val="yellow"/>
              </w:rPr>
            </w:pPr>
            <w:ins w:id="7983" w:author="Pavla Trefilová" w:date="2019-11-18T17:19:00Z">
              <w:r w:rsidRPr="007D428E">
                <w:t>1982</w:t>
              </w:r>
            </w:ins>
          </w:p>
        </w:tc>
        <w:tc>
          <w:tcPr>
            <w:tcW w:w="1721" w:type="dxa"/>
            <w:shd w:val="clear" w:color="auto" w:fill="F7CAAC"/>
          </w:tcPr>
          <w:p w14:paraId="2C22CF5B" w14:textId="77777777" w:rsidR="00E77123" w:rsidRPr="0003498C" w:rsidRDefault="00E77123" w:rsidP="00233D8D">
            <w:pPr>
              <w:jc w:val="both"/>
              <w:rPr>
                <w:ins w:id="7984" w:author="Pavla Trefilová" w:date="2019-11-18T17:19:00Z"/>
                <w:b/>
              </w:rPr>
            </w:pPr>
            <w:ins w:id="7985" w:author="Pavla Trefilová" w:date="2019-11-18T17:19:00Z">
              <w:r w:rsidRPr="0003498C">
                <w:rPr>
                  <w:b/>
                </w:rPr>
                <w:t>typ vztahu k VŠ</w:t>
              </w:r>
            </w:ins>
          </w:p>
        </w:tc>
        <w:tc>
          <w:tcPr>
            <w:tcW w:w="992" w:type="dxa"/>
            <w:gridSpan w:val="2"/>
          </w:tcPr>
          <w:p w14:paraId="4E7997D8" w14:textId="05FF2CDF" w:rsidR="00E77123" w:rsidRPr="0003498C" w:rsidRDefault="00130E22" w:rsidP="00233D8D">
            <w:pPr>
              <w:jc w:val="both"/>
              <w:rPr>
                <w:ins w:id="7986" w:author="Pavla Trefilová" w:date="2019-11-18T17:19:00Z"/>
              </w:rPr>
            </w:pPr>
            <w:ins w:id="7987" w:author="Pavla Trefilová" w:date="2019-11-18T17:19:00Z">
              <w:r>
                <w:t>PP</w:t>
              </w:r>
            </w:ins>
          </w:p>
        </w:tc>
        <w:tc>
          <w:tcPr>
            <w:tcW w:w="994" w:type="dxa"/>
            <w:shd w:val="clear" w:color="auto" w:fill="F7CAAC"/>
          </w:tcPr>
          <w:p w14:paraId="29C325BE" w14:textId="77777777" w:rsidR="00E77123" w:rsidRPr="0003498C" w:rsidRDefault="00E77123" w:rsidP="00233D8D">
            <w:pPr>
              <w:jc w:val="both"/>
              <w:rPr>
                <w:ins w:id="7988" w:author="Pavla Trefilová" w:date="2019-11-18T17:19:00Z"/>
                <w:b/>
              </w:rPr>
            </w:pPr>
            <w:ins w:id="7989" w:author="Pavla Trefilová" w:date="2019-11-18T17:19:00Z">
              <w:r w:rsidRPr="0003498C">
                <w:rPr>
                  <w:b/>
                </w:rPr>
                <w:t>rozsah</w:t>
              </w:r>
            </w:ins>
          </w:p>
        </w:tc>
        <w:tc>
          <w:tcPr>
            <w:tcW w:w="709" w:type="dxa"/>
          </w:tcPr>
          <w:p w14:paraId="3E8BAF8F" w14:textId="58F50BDB" w:rsidR="00E77123" w:rsidRPr="0003498C" w:rsidRDefault="00130E22" w:rsidP="0031440D">
            <w:pPr>
              <w:rPr>
                <w:ins w:id="7990" w:author="Pavla Trefilová" w:date="2019-11-18T17:19:00Z"/>
              </w:rPr>
            </w:pPr>
            <w:ins w:id="7991" w:author="Pavla Trefilová" w:date="2019-11-18T17:19:00Z">
              <w:r>
                <w:t>40</w:t>
              </w:r>
            </w:ins>
          </w:p>
        </w:tc>
        <w:tc>
          <w:tcPr>
            <w:tcW w:w="709" w:type="dxa"/>
            <w:gridSpan w:val="2"/>
            <w:shd w:val="clear" w:color="auto" w:fill="F7CAAC"/>
          </w:tcPr>
          <w:p w14:paraId="0FDACA02" w14:textId="77777777" w:rsidR="00E77123" w:rsidRPr="0003498C" w:rsidRDefault="00E77123" w:rsidP="00233D8D">
            <w:pPr>
              <w:jc w:val="both"/>
              <w:rPr>
                <w:ins w:id="7992" w:author="Pavla Trefilová" w:date="2019-11-18T17:19:00Z"/>
                <w:b/>
              </w:rPr>
            </w:pPr>
            <w:ins w:id="7993" w:author="Pavla Trefilová" w:date="2019-11-18T17:19:00Z">
              <w:r w:rsidRPr="0003498C">
                <w:rPr>
                  <w:b/>
                </w:rPr>
                <w:t>do kdy</w:t>
              </w:r>
            </w:ins>
          </w:p>
        </w:tc>
        <w:tc>
          <w:tcPr>
            <w:tcW w:w="1387" w:type="dxa"/>
            <w:gridSpan w:val="2"/>
          </w:tcPr>
          <w:p w14:paraId="57846606" w14:textId="0825465D" w:rsidR="00E77123" w:rsidRPr="0003498C" w:rsidRDefault="00E77123" w:rsidP="00233D8D">
            <w:pPr>
              <w:jc w:val="both"/>
              <w:rPr>
                <w:ins w:id="7994" w:author="Pavla Trefilová" w:date="2019-11-18T17:19:00Z"/>
              </w:rPr>
            </w:pPr>
            <w:ins w:id="7995" w:author="Pavla Trefilová" w:date="2019-11-18T17:19:00Z">
              <w:r>
                <w:t>1</w:t>
              </w:r>
              <w:r w:rsidR="00130E22">
                <w:t>0</w:t>
              </w:r>
              <w:r>
                <w:t>/20</w:t>
              </w:r>
              <w:r w:rsidR="00130E22">
                <w:t>20</w:t>
              </w:r>
            </w:ins>
          </w:p>
        </w:tc>
      </w:tr>
      <w:tr w:rsidR="00E77123" w:rsidRPr="0003498C" w14:paraId="5DD657F5" w14:textId="77777777" w:rsidTr="00233D8D">
        <w:trPr>
          <w:ins w:id="7996" w:author="Pavla Trefilová" w:date="2019-11-18T17:19:00Z"/>
        </w:trPr>
        <w:tc>
          <w:tcPr>
            <w:tcW w:w="5068" w:type="dxa"/>
            <w:gridSpan w:val="3"/>
            <w:shd w:val="clear" w:color="auto" w:fill="F7CAAC"/>
          </w:tcPr>
          <w:p w14:paraId="0A192421" w14:textId="77777777" w:rsidR="00E77123" w:rsidRPr="0003498C" w:rsidRDefault="00E77123" w:rsidP="00233D8D">
            <w:pPr>
              <w:jc w:val="both"/>
              <w:rPr>
                <w:ins w:id="7997" w:author="Pavla Trefilová" w:date="2019-11-18T17:19:00Z"/>
                <w:b/>
              </w:rPr>
            </w:pPr>
            <w:ins w:id="7998" w:author="Pavla Trefilová" w:date="2019-11-18T17:19:00Z">
              <w:r w:rsidRPr="0003498C">
                <w:rPr>
                  <w:b/>
                </w:rPr>
                <w:t>Typ vztahu na součásti VŠ, která uskutečňuje st. program</w:t>
              </w:r>
            </w:ins>
          </w:p>
        </w:tc>
        <w:tc>
          <w:tcPr>
            <w:tcW w:w="992" w:type="dxa"/>
            <w:gridSpan w:val="2"/>
          </w:tcPr>
          <w:p w14:paraId="018BC0F6" w14:textId="77777777" w:rsidR="00E77123" w:rsidRPr="0003498C" w:rsidRDefault="00E77123" w:rsidP="00233D8D">
            <w:pPr>
              <w:jc w:val="both"/>
              <w:rPr>
                <w:ins w:id="7999" w:author="Pavla Trefilová" w:date="2019-11-18T17:19:00Z"/>
              </w:rPr>
            </w:pPr>
          </w:p>
        </w:tc>
        <w:tc>
          <w:tcPr>
            <w:tcW w:w="994" w:type="dxa"/>
            <w:shd w:val="clear" w:color="auto" w:fill="F7CAAC"/>
          </w:tcPr>
          <w:p w14:paraId="69764EF8" w14:textId="77777777" w:rsidR="00E77123" w:rsidRPr="0003498C" w:rsidRDefault="00E77123" w:rsidP="00233D8D">
            <w:pPr>
              <w:jc w:val="both"/>
              <w:rPr>
                <w:ins w:id="8000" w:author="Pavla Trefilová" w:date="2019-11-18T17:19:00Z"/>
                <w:b/>
              </w:rPr>
            </w:pPr>
            <w:ins w:id="8001" w:author="Pavla Trefilová" w:date="2019-11-18T17:19:00Z">
              <w:r w:rsidRPr="0003498C">
                <w:rPr>
                  <w:b/>
                </w:rPr>
                <w:t>rozsah</w:t>
              </w:r>
            </w:ins>
          </w:p>
        </w:tc>
        <w:tc>
          <w:tcPr>
            <w:tcW w:w="709" w:type="dxa"/>
          </w:tcPr>
          <w:p w14:paraId="7AC0635F" w14:textId="77777777" w:rsidR="00E77123" w:rsidRPr="0003498C" w:rsidRDefault="00E77123" w:rsidP="00233D8D">
            <w:pPr>
              <w:jc w:val="both"/>
              <w:rPr>
                <w:ins w:id="8002" w:author="Pavla Trefilová" w:date="2019-11-18T17:19:00Z"/>
              </w:rPr>
            </w:pPr>
          </w:p>
        </w:tc>
        <w:tc>
          <w:tcPr>
            <w:tcW w:w="709" w:type="dxa"/>
            <w:gridSpan w:val="2"/>
            <w:shd w:val="clear" w:color="auto" w:fill="F7CAAC"/>
          </w:tcPr>
          <w:p w14:paraId="41B132AA" w14:textId="77777777" w:rsidR="00E77123" w:rsidRPr="0003498C" w:rsidRDefault="00E77123" w:rsidP="00233D8D">
            <w:pPr>
              <w:jc w:val="both"/>
              <w:rPr>
                <w:ins w:id="8003" w:author="Pavla Trefilová" w:date="2019-11-18T17:19:00Z"/>
                <w:b/>
              </w:rPr>
            </w:pPr>
            <w:ins w:id="8004" w:author="Pavla Trefilová" w:date="2019-11-18T17:19:00Z">
              <w:r w:rsidRPr="0003498C">
                <w:rPr>
                  <w:b/>
                </w:rPr>
                <w:t>do kdy</w:t>
              </w:r>
            </w:ins>
          </w:p>
        </w:tc>
        <w:tc>
          <w:tcPr>
            <w:tcW w:w="1387" w:type="dxa"/>
            <w:gridSpan w:val="2"/>
          </w:tcPr>
          <w:p w14:paraId="45F1870A" w14:textId="77777777" w:rsidR="00E77123" w:rsidRPr="0003498C" w:rsidRDefault="00E77123" w:rsidP="00233D8D">
            <w:pPr>
              <w:jc w:val="both"/>
              <w:rPr>
                <w:ins w:id="8005" w:author="Pavla Trefilová" w:date="2019-11-18T17:19:00Z"/>
              </w:rPr>
            </w:pPr>
          </w:p>
        </w:tc>
      </w:tr>
      <w:tr w:rsidR="00E77123" w:rsidRPr="0003498C" w14:paraId="4F7C9CDD" w14:textId="77777777" w:rsidTr="00233D8D">
        <w:trPr>
          <w:ins w:id="8006" w:author="Pavla Trefilová" w:date="2019-11-18T17:19:00Z"/>
        </w:trPr>
        <w:tc>
          <w:tcPr>
            <w:tcW w:w="6060" w:type="dxa"/>
            <w:gridSpan w:val="5"/>
            <w:shd w:val="clear" w:color="auto" w:fill="F7CAAC"/>
          </w:tcPr>
          <w:p w14:paraId="02F93D3B" w14:textId="77777777" w:rsidR="00E77123" w:rsidRPr="0003498C" w:rsidRDefault="00E77123" w:rsidP="00233D8D">
            <w:pPr>
              <w:jc w:val="both"/>
              <w:rPr>
                <w:ins w:id="8007" w:author="Pavla Trefilová" w:date="2019-11-18T17:19:00Z"/>
              </w:rPr>
            </w:pPr>
            <w:ins w:id="8008" w:author="Pavla Trefilová" w:date="2019-11-18T17:19:00Z">
              <w:r w:rsidRPr="0003498C">
                <w:rPr>
                  <w:b/>
                </w:rPr>
                <w:t>Další současná působení jako akademický pracovník na jiných VŠ</w:t>
              </w:r>
            </w:ins>
          </w:p>
        </w:tc>
        <w:tc>
          <w:tcPr>
            <w:tcW w:w="1703" w:type="dxa"/>
            <w:gridSpan w:val="2"/>
            <w:shd w:val="clear" w:color="auto" w:fill="F7CAAC"/>
          </w:tcPr>
          <w:p w14:paraId="2EAEB123" w14:textId="77777777" w:rsidR="00E77123" w:rsidRPr="0003498C" w:rsidRDefault="00E77123" w:rsidP="00233D8D">
            <w:pPr>
              <w:jc w:val="both"/>
              <w:rPr>
                <w:ins w:id="8009" w:author="Pavla Trefilová" w:date="2019-11-18T17:19:00Z"/>
                <w:b/>
              </w:rPr>
            </w:pPr>
            <w:ins w:id="8010" w:author="Pavla Trefilová" w:date="2019-11-18T17:19:00Z">
              <w:r w:rsidRPr="0003498C">
                <w:rPr>
                  <w:b/>
                </w:rPr>
                <w:t>typ prac. vztahu</w:t>
              </w:r>
            </w:ins>
          </w:p>
        </w:tc>
        <w:tc>
          <w:tcPr>
            <w:tcW w:w="2096" w:type="dxa"/>
            <w:gridSpan w:val="4"/>
            <w:shd w:val="clear" w:color="auto" w:fill="F7CAAC"/>
          </w:tcPr>
          <w:p w14:paraId="7ECE681A" w14:textId="77777777" w:rsidR="00E77123" w:rsidRPr="0003498C" w:rsidRDefault="00E77123" w:rsidP="00233D8D">
            <w:pPr>
              <w:jc w:val="both"/>
              <w:rPr>
                <w:ins w:id="8011" w:author="Pavla Trefilová" w:date="2019-11-18T17:19:00Z"/>
                <w:b/>
              </w:rPr>
            </w:pPr>
            <w:ins w:id="8012" w:author="Pavla Trefilová" w:date="2019-11-18T17:19:00Z">
              <w:r w:rsidRPr="0003498C">
                <w:rPr>
                  <w:b/>
                </w:rPr>
                <w:t>rozsah</w:t>
              </w:r>
            </w:ins>
          </w:p>
        </w:tc>
      </w:tr>
      <w:tr w:rsidR="00E77123" w:rsidRPr="0003498C" w14:paraId="7D517A82" w14:textId="77777777" w:rsidTr="00233D8D">
        <w:trPr>
          <w:ins w:id="8013" w:author="Pavla Trefilová" w:date="2019-11-18T17:19:00Z"/>
        </w:trPr>
        <w:tc>
          <w:tcPr>
            <w:tcW w:w="6060" w:type="dxa"/>
            <w:gridSpan w:val="5"/>
          </w:tcPr>
          <w:p w14:paraId="7A9AA804" w14:textId="77777777" w:rsidR="00E77123" w:rsidRPr="0003498C" w:rsidRDefault="00E77123" w:rsidP="00233D8D">
            <w:pPr>
              <w:jc w:val="both"/>
              <w:rPr>
                <w:ins w:id="8014" w:author="Pavla Trefilová" w:date="2019-11-18T17:19:00Z"/>
              </w:rPr>
            </w:pPr>
          </w:p>
        </w:tc>
        <w:tc>
          <w:tcPr>
            <w:tcW w:w="1703" w:type="dxa"/>
            <w:gridSpan w:val="2"/>
          </w:tcPr>
          <w:p w14:paraId="1A2CAA93" w14:textId="77777777" w:rsidR="00E77123" w:rsidRPr="0003498C" w:rsidRDefault="00E77123" w:rsidP="00233D8D">
            <w:pPr>
              <w:jc w:val="both"/>
              <w:rPr>
                <w:ins w:id="8015" w:author="Pavla Trefilová" w:date="2019-11-18T17:19:00Z"/>
              </w:rPr>
            </w:pPr>
          </w:p>
        </w:tc>
        <w:tc>
          <w:tcPr>
            <w:tcW w:w="2096" w:type="dxa"/>
            <w:gridSpan w:val="4"/>
          </w:tcPr>
          <w:p w14:paraId="3E988C77" w14:textId="77777777" w:rsidR="00E77123" w:rsidRPr="0003498C" w:rsidRDefault="00E77123" w:rsidP="00233D8D">
            <w:pPr>
              <w:jc w:val="both"/>
              <w:rPr>
                <w:ins w:id="8016" w:author="Pavla Trefilová" w:date="2019-11-18T17:19:00Z"/>
              </w:rPr>
            </w:pPr>
          </w:p>
        </w:tc>
      </w:tr>
      <w:tr w:rsidR="00E77123" w:rsidRPr="0003498C" w14:paraId="0F8793BD" w14:textId="77777777" w:rsidTr="00233D8D">
        <w:trPr>
          <w:ins w:id="8017" w:author="Pavla Trefilová" w:date="2019-11-18T17:19:00Z"/>
        </w:trPr>
        <w:tc>
          <w:tcPr>
            <w:tcW w:w="6060" w:type="dxa"/>
            <w:gridSpan w:val="5"/>
          </w:tcPr>
          <w:p w14:paraId="39D5BFCB" w14:textId="77777777" w:rsidR="00E77123" w:rsidRPr="0003498C" w:rsidRDefault="00E77123" w:rsidP="00233D8D">
            <w:pPr>
              <w:jc w:val="both"/>
              <w:rPr>
                <w:ins w:id="8018" w:author="Pavla Trefilová" w:date="2019-11-18T17:19:00Z"/>
              </w:rPr>
            </w:pPr>
          </w:p>
        </w:tc>
        <w:tc>
          <w:tcPr>
            <w:tcW w:w="1703" w:type="dxa"/>
            <w:gridSpan w:val="2"/>
          </w:tcPr>
          <w:p w14:paraId="582B9E3E" w14:textId="77777777" w:rsidR="00E77123" w:rsidRPr="0003498C" w:rsidRDefault="00E77123" w:rsidP="00233D8D">
            <w:pPr>
              <w:jc w:val="both"/>
              <w:rPr>
                <w:ins w:id="8019" w:author="Pavla Trefilová" w:date="2019-11-18T17:19:00Z"/>
              </w:rPr>
            </w:pPr>
          </w:p>
        </w:tc>
        <w:tc>
          <w:tcPr>
            <w:tcW w:w="2096" w:type="dxa"/>
            <w:gridSpan w:val="4"/>
          </w:tcPr>
          <w:p w14:paraId="1C62A603" w14:textId="77777777" w:rsidR="00E77123" w:rsidRPr="0003498C" w:rsidRDefault="00E77123" w:rsidP="00233D8D">
            <w:pPr>
              <w:jc w:val="both"/>
              <w:rPr>
                <w:ins w:id="8020" w:author="Pavla Trefilová" w:date="2019-11-18T17:19:00Z"/>
              </w:rPr>
            </w:pPr>
          </w:p>
        </w:tc>
      </w:tr>
      <w:tr w:rsidR="00E77123" w:rsidRPr="0003498C" w14:paraId="05CEC995" w14:textId="77777777" w:rsidTr="00233D8D">
        <w:trPr>
          <w:ins w:id="8021" w:author="Pavla Trefilová" w:date="2019-11-18T17:19:00Z"/>
        </w:trPr>
        <w:tc>
          <w:tcPr>
            <w:tcW w:w="6060" w:type="dxa"/>
            <w:gridSpan w:val="5"/>
          </w:tcPr>
          <w:p w14:paraId="5F3B7A8C" w14:textId="77777777" w:rsidR="00E77123" w:rsidRPr="0003498C" w:rsidRDefault="00E77123" w:rsidP="00233D8D">
            <w:pPr>
              <w:jc w:val="both"/>
              <w:rPr>
                <w:ins w:id="8022" w:author="Pavla Trefilová" w:date="2019-11-18T17:19:00Z"/>
              </w:rPr>
            </w:pPr>
          </w:p>
        </w:tc>
        <w:tc>
          <w:tcPr>
            <w:tcW w:w="1703" w:type="dxa"/>
            <w:gridSpan w:val="2"/>
          </w:tcPr>
          <w:p w14:paraId="07D9323E" w14:textId="77777777" w:rsidR="00E77123" w:rsidRPr="0003498C" w:rsidRDefault="00E77123" w:rsidP="00233D8D">
            <w:pPr>
              <w:jc w:val="both"/>
              <w:rPr>
                <w:ins w:id="8023" w:author="Pavla Trefilová" w:date="2019-11-18T17:19:00Z"/>
              </w:rPr>
            </w:pPr>
          </w:p>
        </w:tc>
        <w:tc>
          <w:tcPr>
            <w:tcW w:w="2096" w:type="dxa"/>
            <w:gridSpan w:val="4"/>
          </w:tcPr>
          <w:p w14:paraId="32691EC9" w14:textId="77777777" w:rsidR="00E77123" w:rsidRPr="0003498C" w:rsidRDefault="00E77123" w:rsidP="00233D8D">
            <w:pPr>
              <w:jc w:val="both"/>
              <w:rPr>
                <w:ins w:id="8024" w:author="Pavla Trefilová" w:date="2019-11-18T17:19:00Z"/>
              </w:rPr>
            </w:pPr>
          </w:p>
        </w:tc>
      </w:tr>
      <w:tr w:rsidR="00E77123" w:rsidRPr="0003498C" w14:paraId="28F3D784" w14:textId="77777777" w:rsidTr="00233D8D">
        <w:trPr>
          <w:ins w:id="8025" w:author="Pavla Trefilová" w:date="2019-11-18T17:19:00Z"/>
        </w:trPr>
        <w:tc>
          <w:tcPr>
            <w:tcW w:w="6060" w:type="dxa"/>
            <w:gridSpan w:val="5"/>
          </w:tcPr>
          <w:p w14:paraId="69181452" w14:textId="77777777" w:rsidR="00E77123" w:rsidRPr="0003498C" w:rsidRDefault="00E77123" w:rsidP="00233D8D">
            <w:pPr>
              <w:jc w:val="both"/>
              <w:rPr>
                <w:ins w:id="8026" w:author="Pavla Trefilová" w:date="2019-11-18T17:19:00Z"/>
              </w:rPr>
            </w:pPr>
          </w:p>
        </w:tc>
        <w:tc>
          <w:tcPr>
            <w:tcW w:w="1703" w:type="dxa"/>
            <w:gridSpan w:val="2"/>
          </w:tcPr>
          <w:p w14:paraId="5BD07AA9" w14:textId="77777777" w:rsidR="00E77123" w:rsidRPr="0003498C" w:rsidRDefault="00E77123" w:rsidP="00233D8D">
            <w:pPr>
              <w:jc w:val="both"/>
              <w:rPr>
                <w:ins w:id="8027" w:author="Pavla Trefilová" w:date="2019-11-18T17:19:00Z"/>
              </w:rPr>
            </w:pPr>
          </w:p>
        </w:tc>
        <w:tc>
          <w:tcPr>
            <w:tcW w:w="2096" w:type="dxa"/>
            <w:gridSpan w:val="4"/>
          </w:tcPr>
          <w:p w14:paraId="67FE7C4F" w14:textId="77777777" w:rsidR="00E77123" w:rsidRPr="0003498C" w:rsidRDefault="00E77123" w:rsidP="00233D8D">
            <w:pPr>
              <w:jc w:val="both"/>
              <w:rPr>
                <w:ins w:id="8028" w:author="Pavla Trefilová" w:date="2019-11-18T17:19:00Z"/>
              </w:rPr>
            </w:pPr>
          </w:p>
        </w:tc>
      </w:tr>
      <w:tr w:rsidR="00E77123" w:rsidRPr="0003498C" w14:paraId="5F605FDD" w14:textId="77777777" w:rsidTr="00233D8D">
        <w:trPr>
          <w:ins w:id="8029" w:author="Pavla Trefilová" w:date="2019-11-18T17:19:00Z"/>
        </w:trPr>
        <w:tc>
          <w:tcPr>
            <w:tcW w:w="9859" w:type="dxa"/>
            <w:gridSpan w:val="11"/>
            <w:shd w:val="clear" w:color="auto" w:fill="F7CAAC"/>
          </w:tcPr>
          <w:p w14:paraId="2D9F9D40" w14:textId="77777777" w:rsidR="00E77123" w:rsidRPr="0003498C" w:rsidRDefault="00E77123" w:rsidP="00233D8D">
            <w:pPr>
              <w:jc w:val="both"/>
              <w:rPr>
                <w:ins w:id="8030" w:author="Pavla Trefilová" w:date="2019-11-18T17:19:00Z"/>
              </w:rPr>
            </w:pPr>
            <w:ins w:id="8031" w:author="Pavla Trefilová" w:date="2019-11-18T17:19:00Z">
              <w:r w:rsidRPr="0003498C">
                <w:rPr>
                  <w:b/>
                </w:rPr>
                <w:t>Předměty příslušného studijního programu a způsob zapojení do jejich výuky, příp. další zapojení do uskutečňování studijního programu</w:t>
              </w:r>
            </w:ins>
          </w:p>
        </w:tc>
      </w:tr>
      <w:tr w:rsidR="00E77123" w:rsidRPr="0003498C" w14:paraId="35B0C954" w14:textId="77777777" w:rsidTr="00233D8D">
        <w:trPr>
          <w:trHeight w:val="324"/>
          <w:ins w:id="8032" w:author="Pavla Trefilová" w:date="2019-11-18T17:19:00Z"/>
        </w:trPr>
        <w:tc>
          <w:tcPr>
            <w:tcW w:w="9859" w:type="dxa"/>
            <w:gridSpan w:val="11"/>
            <w:tcBorders>
              <w:top w:val="nil"/>
            </w:tcBorders>
          </w:tcPr>
          <w:p w14:paraId="0F4A834B" w14:textId="77777777" w:rsidR="00E77123" w:rsidRDefault="00E77123" w:rsidP="00233D8D">
            <w:pPr>
              <w:jc w:val="both"/>
              <w:rPr>
                <w:ins w:id="8033" w:author="Pavla Trefilová" w:date="2019-11-18T17:19:00Z"/>
              </w:rPr>
            </w:pPr>
            <w:ins w:id="8034" w:author="Pavla Trefilová" w:date="2019-11-18T17:19:00Z">
              <w:r>
                <w:t>Mathematics EI</w:t>
              </w:r>
              <w:r w:rsidRPr="00707BE7">
                <w:t xml:space="preserve"> – garant, přednášející (</w:t>
              </w:r>
              <w:r>
                <w:t>6</w:t>
              </w:r>
              <w:r w:rsidRPr="00707BE7">
                <w:t>0%)</w:t>
              </w:r>
            </w:ins>
          </w:p>
          <w:p w14:paraId="389B9E33" w14:textId="77777777" w:rsidR="00E77123" w:rsidRDefault="00E77123" w:rsidP="00233D8D">
            <w:pPr>
              <w:jc w:val="both"/>
              <w:rPr>
                <w:ins w:id="8035" w:author="Pavla Trefilová" w:date="2019-11-18T17:19:00Z"/>
              </w:rPr>
            </w:pPr>
            <w:ins w:id="8036" w:author="Pavla Trefilová" w:date="2019-11-18T17:19:00Z">
              <w:r>
                <w:t>Mathematics EII</w:t>
              </w:r>
              <w:r w:rsidRPr="00707BE7">
                <w:t xml:space="preserve"> – garant, přednášející (</w:t>
              </w:r>
              <w:r>
                <w:t>10</w:t>
              </w:r>
              <w:r w:rsidRPr="00707BE7">
                <w:t>0%)</w:t>
              </w:r>
            </w:ins>
          </w:p>
          <w:p w14:paraId="4510EF15" w14:textId="77777777" w:rsidR="00E77123" w:rsidRPr="00707BE7" w:rsidRDefault="00E77123" w:rsidP="00233D8D">
            <w:pPr>
              <w:jc w:val="both"/>
              <w:rPr>
                <w:ins w:id="8037" w:author="Pavla Trefilová" w:date="2019-11-18T17:19:00Z"/>
              </w:rPr>
            </w:pPr>
          </w:p>
        </w:tc>
      </w:tr>
      <w:tr w:rsidR="00E77123" w:rsidRPr="0003498C" w14:paraId="5B05EE6E" w14:textId="77777777" w:rsidTr="00233D8D">
        <w:tc>
          <w:tcPr>
            <w:tcW w:w="9859" w:type="dxa"/>
            <w:gridSpan w:val="11"/>
            <w:shd w:val="clear" w:color="auto" w:fill="F7CAAC"/>
          </w:tcPr>
          <w:p w14:paraId="5A28670B" w14:textId="77777777" w:rsidR="00E77123" w:rsidRPr="0003498C" w:rsidRDefault="00E77123" w:rsidP="00233D8D">
            <w:pPr>
              <w:jc w:val="both"/>
              <w:rPr>
                <w:moveTo w:id="8038" w:author="Pavla Trefilová" w:date="2019-11-18T17:19:00Z"/>
              </w:rPr>
            </w:pPr>
            <w:moveToRangeStart w:id="8039" w:author="Pavla Trefilová" w:date="2019-11-18T17:19:00Z" w:name="move24990073"/>
            <w:moveTo w:id="8040" w:author="Pavla Trefilová" w:date="2019-11-18T17:19:00Z">
              <w:r w:rsidRPr="0003498C">
                <w:rPr>
                  <w:b/>
                </w:rPr>
                <w:t xml:space="preserve">Údaje o vzdělání na VŠ </w:t>
              </w:r>
            </w:moveTo>
          </w:p>
        </w:tc>
      </w:tr>
      <w:moveToRangeEnd w:id="8039"/>
      <w:tr w:rsidR="00E77123" w:rsidRPr="0003498C" w14:paraId="71730B83" w14:textId="77777777" w:rsidTr="00233D8D">
        <w:trPr>
          <w:trHeight w:val="745"/>
          <w:ins w:id="8041" w:author="Pavla Trefilová" w:date="2019-11-18T17:19:00Z"/>
        </w:trPr>
        <w:tc>
          <w:tcPr>
            <w:tcW w:w="9859" w:type="dxa"/>
            <w:gridSpan w:val="11"/>
          </w:tcPr>
          <w:p w14:paraId="0D98DF36" w14:textId="14C71C96" w:rsidR="00E77123" w:rsidRDefault="00E77123" w:rsidP="00233D8D">
            <w:pPr>
              <w:ind w:left="1104" w:hanging="1104"/>
              <w:jc w:val="both"/>
              <w:rPr>
                <w:ins w:id="8042" w:author="Pavla Trefilová" w:date="2019-11-18T17:19:00Z"/>
              </w:rPr>
            </w:pPr>
            <w:ins w:id="8043" w:author="Pavla Trefilová" w:date="2019-11-18T17:19:00Z">
              <w:r>
                <w:t>2006 – Univerzita Palackého v Olomouci, Fakulta PřF, Učitelství pro SŠ, aprobace: matematika a zeměpis (Mgr.)</w:t>
              </w:r>
            </w:ins>
          </w:p>
          <w:p w14:paraId="3CB7C7A6" w14:textId="77D79902" w:rsidR="00E77123" w:rsidRPr="00707BE7" w:rsidRDefault="00E77123" w:rsidP="00233D8D">
            <w:pPr>
              <w:ind w:left="1104" w:hanging="1104"/>
              <w:jc w:val="both"/>
              <w:rPr>
                <w:ins w:id="8044" w:author="Pavla Trefilová" w:date="2019-11-18T17:19:00Z"/>
              </w:rPr>
            </w:pPr>
            <w:ins w:id="8045" w:author="Pavla Trefilová" w:date="2019-11-18T17:19:00Z">
              <w:r>
                <w:t>2018 – Žilinská univerzita v Žilině, Fakulta FBI Krizový management, občanská bezpečnost (Ph.D.)</w:t>
              </w:r>
            </w:ins>
          </w:p>
        </w:tc>
      </w:tr>
      <w:tr w:rsidR="00E77123" w:rsidRPr="0003498C" w14:paraId="00EC10B6" w14:textId="77777777" w:rsidTr="00233D8D">
        <w:trPr>
          <w:ins w:id="8046" w:author="Pavla Trefilová" w:date="2019-11-18T17:19:00Z"/>
        </w:trPr>
        <w:tc>
          <w:tcPr>
            <w:tcW w:w="9859" w:type="dxa"/>
            <w:gridSpan w:val="11"/>
            <w:shd w:val="clear" w:color="auto" w:fill="F7CAAC"/>
          </w:tcPr>
          <w:p w14:paraId="658D831E" w14:textId="77777777" w:rsidR="00E77123" w:rsidRPr="0003498C" w:rsidRDefault="00E77123" w:rsidP="00233D8D">
            <w:pPr>
              <w:jc w:val="both"/>
              <w:rPr>
                <w:ins w:id="8047" w:author="Pavla Trefilová" w:date="2019-11-18T17:19:00Z"/>
                <w:b/>
              </w:rPr>
            </w:pPr>
            <w:ins w:id="8048" w:author="Pavla Trefilová" w:date="2019-11-18T17:19:00Z">
              <w:r w:rsidRPr="0003498C">
                <w:rPr>
                  <w:b/>
                </w:rPr>
                <w:t>Údaje o odborném působení od absolvování VŠ</w:t>
              </w:r>
            </w:ins>
          </w:p>
        </w:tc>
      </w:tr>
      <w:tr w:rsidR="00E77123" w:rsidRPr="0003498C" w14:paraId="42B7C950" w14:textId="77777777" w:rsidTr="00233D8D">
        <w:trPr>
          <w:trHeight w:val="605"/>
          <w:ins w:id="8049" w:author="Pavla Trefilová" w:date="2019-11-18T17:19:00Z"/>
        </w:trPr>
        <w:tc>
          <w:tcPr>
            <w:tcW w:w="9859" w:type="dxa"/>
            <w:gridSpan w:val="11"/>
          </w:tcPr>
          <w:p w14:paraId="7B49BE6D" w14:textId="77777777" w:rsidR="00E77123" w:rsidRDefault="00E77123" w:rsidP="00233D8D">
            <w:pPr>
              <w:jc w:val="both"/>
              <w:rPr>
                <w:ins w:id="8050" w:author="Pavla Trefilová" w:date="2019-11-18T17:19:00Z"/>
              </w:rPr>
            </w:pPr>
            <w:ins w:id="8051" w:author="Pavla Trefilová" w:date="2019-11-18T17:19:00Z">
              <w:r>
                <w:t>2005-2009 Základní škola Kravaře, příspěvková organizace, učitel matematiky a zeměpisu na ZŠ</w:t>
              </w:r>
            </w:ins>
          </w:p>
          <w:p w14:paraId="571B5129" w14:textId="77777777" w:rsidR="00E77123" w:rsidRDefault="00E77123" w:rsidP="00233D8D">
            <w:pPr>
              <w:jc w:val="both"/>
              <w:rPr>
                <w:ins w:id="8052" w:author="Pavla Trefilová" w:date="2019-11-18T17:19:00Z"/>
              </w:rPr>
            </w:pPr>
            <w:ins w:id="8053" w:author="Pavla Trefilová" w:date="2019-11-18T17:19:00Z">
              <w:r>
                <w:t>2009-2019 Vysoká škola logistiky, o.p.s., Přerov, odborný asistent</w:t>
              </w:r>
            </w:ins>
          </w:p>
          <w:p w14:paraId="4E05771F" w14:textId="77777777" w:rsidR="00E77123" w:rsidRPr="0003498C" w:rsidRDefault="00E77123" w:rsidP="00233D8D">
            <w:pPr>
              <w:jc w:val="both"/>
              <w:rPr>
                <w:ins w:id="8054" w:author="Pavla Trefilová" w:date="2019-11-18T17:19:00Z"/>
              </w:rPr>
            </w:pPr>
          </w:p>
        </w:tc>
      </w:tr>
      <w:tr w:rsidR="00E77123" w:rsidRPr="0003498C" w14:paraId="29B6D518" w14:textId="77777777" w:rsidTr="00233D8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055"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0"/>
          <w:trPrChange w:id="8056" w:author="Pavla Trefilová" w:date="2019-11-18T17:19:00Z">
            <w:trPr>
              <w:gridBefore w:val="1"/>
              <w:trHeight w:val="250"/>
            </w:trPr>
          </w:trPrChange>
        </w:trPr>
        <w:tc>
          <w:tcPr>
            <w:tcW w:w="9859" w:type="dxa"/>
            <w:gridSpan w:val="11"/>
            <w:shd w:val="clear" w:color="auto" w:fill="F7CAAC"/>
            <w:tcPrChange w:id="8057" w:author="Pavla Trefilová" w:date="2019-11-18T17:19:00Z">
              <w:tcPr>
                <w:tcW w:w="9900" w:type="dxa"/>
                <w:gridSpan w:val="12"/>
                <w:shd w:val="clear" w:color="auto" w:fill="F7CAAC"/>
              </w:tcPr>
            </w:tcPrChange>
          </w:tcPr>
          <w:p w14:paraId="1FB2CEDE" w14:textId="77777777" w:rsidR="00E77123" w:rsidRPr="0003498C" w:rsidRDefault="00E77123" w:rsidP="00233D8D">
            <w:pPr>
              <w:jc w:val="both"/>
              <w:rPr>
                <w:moveTo w:id="8058" w:author="Pavla Trefilová" w:date="2019-11-18T17:19:00Z"/>
              </w:rPr>
            </w:pPr>
            <w:moveToRangeStart w:id="8059" w:author="Pavla Trefilová" w:date="2019-11-18T17:19:00Z" w:name="move24990069"/>
            <w:moveTo w:id="8060" w:author="Pavla Trefilová" w:date="2019-11-18T17:19:00Z">
              <w:r w:rsidRPr="0003498C">
                <w:rPr>
                  <w:b/>
                </w:rPr>
                <w:t>Zkušenosti s vedením kvalifikačních a rigorózních prací</w:t>
              </w:r>
            </w:moveTo>
          </w:p>
        </w:tc>
      </w:tr>
      <w:moveToRangeEnd w:id="8059"/>
      <w:tr w:rsidR="00E77123" w:rsidRPr="0003498C" w14:paraId="0EE16516" w14:textId="77777777" w:rsidTr="00233D8D">
        <w:trPr>
          <w:trHeight w:val="420"/>
          <w:ins w:id="8061" w:author="Pavla Trefilová" w:date="2019-11-18T17:19:00Z"/>
        </w:trPr>
        <w:tc>
          <w:tcPr>
            <w:tcW w:w="9859" w:type="dxa"/>
            <w:gridSpan w:val="11"/>
          </w:tcPr>
          <w:p w14:paraId="6619C744" w14:textId="77777777" w:rsidR="00E77123" w:rsidRPr="0003498C" w:rsidRDefault="00E77123" w:rsidP="00233D8D">
            <w:pPr>
              <w:jc w:val="both"/>
              <w:rPr>
                <w:ins w:id="8062" w:author="Pavla Trefilová" w:date="2019-11-18T17:19:00Z"/>
              </w:rPr>
            </w:pPr>
            <w:ins w:id="8063" w:author="Pavla Trefilová" w:date="2019-11-18T17:19:00Z">
              <w:r w:rsidRPr="0003498C">
                <w:t>Počet v</w:t>
              </w:r>
              <w:r>
                <w:t xml:space="preserve">edených bakalářských prací 10 </w:t>
              </w:r>
            </w:ins>
          </w:p>
          <w:p w14:paraId="05FE7BD6" w14:textId="2515D09F" w:rsidR="00E77123" w:rsidRPr="0003498C" w:rsidRDefault="00E77123" w:rsidP="00233D8D">
            <w:pPr>
              <w:jc w:val="both"/>
              <w:rPr>
                <w:ins w:id="8064" w:author="Pavla Trefilová" w:date="2019-11-18T17:19:00Z"/>
              </w:rPr>
            </w:pPr>
            <w:ins w:id="8065" w:author="Pavla Trefilová" w:date="2019-11-18T17:19:00Z">
              <w:r w:rsidRPr="0003498C">
                <w:t>Počet</w:t>
              </w:r>
              <w:r>
                <w:t xml:space="preserve"> vedených diplomových prací – 0</w:t>
              </w:r>
            </w:ins>
          </w:p>
        </w:tc>
      </w:tr>
      <w:tr w:rsidR="00E77123" w:rsidRPr="0003498C" w14:paraId="39134BA4" w14:textId="77777777" w:rsidTr="00233D8D">
        <w:trPr>
          <w:cantSplit/>
          <w:ins w:id="8066" w:author="Pavla Trefilová" w:date="2019-11-18T17:19:00Z"/>
        </w:trPr>
        <w:tc>
          <w:tcPr>
            <w:tcW w:w="3347" w:type="dxa"/>
            <w:gridSpan w:val="2"/>
            <w:tcBorders>
              <w:top w:val="single" w:sz="12" w:space="0" w:color="auto"/>
            </w:tcBorders>
            <w:shd w:val="clear" w:color="auto" w:fill="F7CAAC"/>
          </w:tcPr>
          <w:p w14:paraId="77EFB423" w14:textId="77777777" w:rsidR="00E77123" w:rsidRPr="0003498C" w:rsidRDefault="00E77123" w:rsidP="00233D8D">
            <w:pPr>
              <w:jc w:val="both"/>
              <w:rPr>
                <w:ins w:id="8067" w:author="Pavla Trefilová" w:date="2019-11-18T17:19:00Z"/>
              </w:rPr>
            </w:pPr>
            <w:ins w:id="8068" w:author="Pavla Trefilová" w:date="2019-11-18T17:19:00Z">
              <w:r w:rsidRPr="0003498C">
                <w:rPr>
                  <w:b/>
                </w:rPr>
                <w:t xml:space="preserve">Obor habilitačního řízení </w:t>
              </w:r>
            </w:ins>
          </w:p>
        </w:tc>
        <w:tc>
          <w:tcPr>
            <w:tcW w:w="2245" w:type="dxa"/>
            <w:gridSpan w:val="2"/>
            <w:tcBorders>
              <w:top w:val="single" w:sz="12" w:space="0" w:color="auto"/>
            </w:tcBorders>
            <w:shd w:val="clear" w:color="auto" w:fill="F7CAAC"/>
          </w:tcPr>
          <w:p w14:paraId="41DE96EE" w14:textId="77777777" w:rsidR="00E77123" w:rsidRPr="0003498C" w:rsidRDefault="00E77123" w:rsidP="00233D8D">
            <w:pPr>
              <w:jc w:val="both"/>
              <w:rPr>
                <w:ins w:id="8069" w:author="Pavla Trefilová" w:date="2019-11-18T17:19:00Z"/>
              </w:rPr>
            </w:pPr>
            <w:ins w:id="8070" w:author="Pavla Trefilová" w:date="2019-11-18T17:19:00Z">
              <w:r w:rsidRPr="0003498C">
                <w:rPr>
                  <w:b/>
                </w:rPr>
                <w:t>Rok udělení hodnosti</w:t>
              </w:r>
            </w:ins>
          </w:p>
        </w:tc>
        <w:tc>
          <w:tcPr>
            <w:tcW w:w="2248" w:type="dxa"/>
            <w:gridSpan w:val="4"/>
            <w:tcBorders>
              <w:top w:val="single" w:sz="12" w:space="0" w:color="auto"/>
              <w:right w:val="single" w:sz="12" w:space="0" w:color="auto"/>
            </w:tcBorders>
            <w:shd w:val="clear" w:color="auto" w:fill="F7CAAC"/>
          </w:tcPr>
          <w:p w14:paraId="1350F7D0" w14:textId="77777777" w:rsidR="00E77123" w:rsidRPr="0003498C" w:rsidRDefault="00E77123" w:rsidP="00233D8D">
            <w:pPr>
              <w:jc w:val="both"/>
              <w:rPr>
                <w:ins w:id="8071" w:author="Pavla Trefilová" w:date="2019-11-18T17:19:00Z"/>
              </w:rPr>
            </w:pPr>
            <w:ins w:id="8072" w:author="Pavla Trefilová" w:date="2019-11-18T17:19:00Z">
              <w:r w:rsidRPr="0003498C">
                <w:rPr>
                  <w:b/>
                </w:rPr>
                <w:t>Řízení konáno na VŠ</w:t>
              </w:r>
            </w:ins>
          </w:p>
        </w:tc>
        <w:tc>
          <w:tcPr>
            <w:tcW w:w="2019" w:type="dxa"/>
            <w:gridSpan w:val="3"/>
            <w:tcBorders>
              <w:top w:val="single" w:sz="12" w:space="0" w:color="auto"/>
              <w:left w:val="single" w:sz="12" w:space="0" w:color="auto"/>
            </w:tcBorders>
            <w:shd w:val="clear" w:color="auto" w:fill="F7CAAC"/>
          </w:tcPr>
          <w:p w14:paraId="243FA7C1" w14:textId="77777777" w:rsidR="00E77123" w:rsidRPr="0003498C" w:rsidRDefault="00E77123" w:rsidP="00233D8D">
            <w:pPr>
              <w:jc w:val="both"/>
              <w:rPr>
                <w:ins w:id="8073" w:author="Pavla Trefilová" w:date="2019-11-18T17:19:00Z"/>
                <w:b/>
              </w:rPr>
            </w:pPr>
            <w:ins w:id="8074" w:author="Pavla Trefilová" w:date="2019-11-18T17:19:00Z">
              <w:r w:rsidRPr="0003498C">
                <w:rPr>
                  <w:b/>
                </w:rPr>
                <w:t>Ohlasy publikací</w:t>
              </w:r>
            </w:ins>
          </w:p>
        </w:tc>
      </w:tr>
      <w:tr w:rsidR="00E77123" w:rsidRPr="0003498C" w14:paraId="11E559B8" w14:textId="77777777" w:rsidTr="00233D8D">
        <w:trPr>
          <w:cantSplit/>
          <w:ins w:id="8075" w:author="Pavla Trefilová" w:date="2019-11-18T17:19:00Z"/>
        </w:trPr>
        <w:tc>
          <w:tcPr>
            <w:tcW w:w="3347" w:type="dxa"/>
            <w:gridSpan w:val="2"/>
          </w:tcPr>
          <w:p w14:paraId="344992B8" w14:textId="77777777" w:rsidR="00E77123" w:rsidRPr="0003498C" w:rsidRDefault="00E77123" w:rsidP="00233D8D">
            <w:pPr>
              <w:jc w:val="both"/>
              <w:rPr>
                <w:ins w:id="8076" w:author="Pavla Trefilová" w:date="2019-11-18T17:19:00Z"/>
              </w:rPr>
            </w:pPr>
          </w:p>
        </w:tc>
        <w:tc>
          <w:tcPr>
            <w:tcW w:w="2245" w:type="dxa"/>
            <w:gridSpan w:val="2"/>
          </w:tcPr>
          <w:p w14:paraId="058E62E8" w14:textId="77777777" w:rsidR="00E77123" w:rsidRPr="0003498C" w:rsidRDefault="00E77123" w:rsidP="00233D8D">
            <w:pPr>
              <w:jc w:val="both"/>
              <w:rPr>
                <w:ins w:id="8077" w:author="Pavla Trefilová" w:date="2019-11-18T17:19:00Z"/>
              </w:rPr>
            </w:pPr>
          </w:p>
        </w:tc>
        <w:tc>
          <w:tcPr>
            <w:tcW w:w="2248" w:type="dxa"/>
            <w:gridSpan w:val="4"/>
            <w:tcBorders>
              <w:right w:val="single" w:sz="12" w:space="0" w:color="auto"/>
            </w:tcBorders>
          </w:tcPr>
          <w:p w14:paraId="42750B63" w14:textId="77777777" w:rsidR="00E77123" w:rsidRPr="0003498C" w:rsidRDefault="00E77123" w:rsidP="00233D8D">
            <w:pPr>
              <w:jc w:val="both"/>
              <w:rPr>
                <w:ins w:id="8078" w:author="Pavla Trefilová" w:date="2019-11-18T17:19:00Z"/>
              </w:rPr>
            </w:pPr>
          </w:p>
        </w:tc>
        <w:tc>
          <w:tcPr>
            <w:tcW w:w="632" w:type="dxa"/>
            <w:tcBorders>
              <w:left w:val="single" w:sz="12" w:space="0" w:color="auto"/>
            </w:tcBorders>
            <w:shd w:val="clear" w:color="auto" w:fill="F7CAAC"/>
          </w:tcPr>
          <w:p w14:paraId="1F42BC25" w14:textId="77777777" w:rsidR="00E77123" w:rsidRPr="0003498C" w:rsidRDefault="00E77123" w:rsidP="00233D8D">
            <w:pPr>
              <w:jc w:val="both"/>
              <w:rPr>
                <w:ins w:id="8079" w:author="Pavla Trefilová" w:date="2019-11-18T17:19:00Z"/>
              </w:rPr>
            </w:pPr>
            <w:ins w:id="8080" w:author="Pavla Trefilová" w:date="2019-11-18T17:19:00Z">
              <w:r w:rsidRPr="0003498C">
                <w:rPr>
                  <w:b/>
                </w:rPr>
                <w:t>WOS</w:t>
              </w:r>
            </w:ins>
          </w:p>
        </w:tc>
        <w:tc>
          <w:tcPr>
            <w:tcW w:w="693" w:type="dxa"/>
            <w:shd w:val="clear" w:color="auto" w:fill="F7CAAC"/>
          </w:tcPr>
          <w:p w14:paraId="5E388F7C" w14:textId="77777777" w:rsidR="00E77123" w:rsidRPr="0003498C" w:rsidRDefault="00E77123" w:rsidP="00233D8D">
            <w:pPr>
              <w:jc w:val="both"/>
              <w:rPr>
                <w:ins w:id="8081" w:author="Pavla Trefilová" w:date="2019-11-18T17:19:00Z"/>
                <w:sz w:val="18"/>
              </w:rPr>
            </w:pPr>
            <w:ins w:id="8082" w:author="Pavla Trefilová" w:date="2019-11-18T17:19:00Z">
              <w:r w:rsidRPr="0003498C">
                <w:rPr>
                  <w:b/>
                  <w:sz w:val="18"/>
                </w:rPr>
                <w:t>Scopus</w:t>
              </w:r>
            </w:ins>
          </w:p>
        </w:tc>
        <w:tc>
          <w:tcPr>
            <w:tcW w:w="694" w:type="dxa"/>
            <w:shd w:val="clear" w:color="auto" w:fill="F7CAAC"/>
          </w:tcPr>
          <w:p w14:paraId="3AE58328" w14:textId="77777777" w:rsidR="00E77123" w:rsidRPr="0003498C" w:rsidRDefault="00E77123" w:rsidP="00233D8D">
            <w:pPr>
              <w:jc w:val="both"/>
              <w:rPr>
                <w:ins w:id="8083" w:author="Pavla Trefilová" w:date="2019-11-18T17:19:00Z"/>
              </w:rPr>
            </w:pPr>
            <w:ins w:id="8084" w:author="Pavla Trefilová" w:date="2019-11-18T17:19:00Z">
              <w:r w:rsidRPr="0003498C">
                <w:rPr>
                  <w:b/>
                  <w:sz w:val="18"/>
                </w:rPr>
                <w:t>ostatní</w:t>
              </w:r>
            </w:ins>
          </w:p>
        </w:tc>
      </w:tr>
      <w:tr w:rsidR="00E77123" w:rsidRPr="0003498C" w14:paraId="257B3E35" w14:textId="77777777" w:rsidTr="00233D8D">
        <w:trPr>
          <w:cantSplit/>
          <w:trHeight w:val="70"/>
          <w:ins w:id="8085" w:author="Pavla Trefilová" w:date="2019-11-18T17:19:00Z"/>
        </w:trPr>
        <w:tc>
          <w:tcPr>
            <w:tcW w:w="3347" w:type="dxa"/>
            <w:gridSpan w:val="2"/>
            <w:shd w:val="clear" w:color="auto" w:fill="F7CAAC"/>
          </w:tcPr>
          <w:p w14:paraId="26AFA690" w14:textId="77777777" w:rsidR="00E77123" w:rsidRPr="0003498C" w:rsidRDefault="00E77123" w:rsidP="00233D8D">
            <w:pPr>
              <w:jc w:val="both"/>
              <w:rPr>
                <w:ins w:id="8086" w:author="Pavla Trefilová" w:date="2019-11-18T17:19:00Z"/>
              </w:rPr>
            </w:pPr>
            <w:ins w:id="8087" w:author="Pavla Trefilová" w:date="2019-11-18T17:19:00Z">
              <w:r w:rsidRPr="0003498C">
                <w:rPr>
                  <w:b/>
                </w:rPr>
                <w:t>Obor jmenovacího řízení</w:t>
              </w:r>
            </w:ins>
          </w:p>
        </w:tc>
        <w:tc>
          <w:tcPr>
            <w:tcW w:w="2245" w:type="dxa"/>
            <w:gridSpan w:val="2"/>
            <w:shd w:val="clear" w:color="auto" w:fill="F7CAAC"/>
          </w:tcPr>
          <w:p w14:paraId="3B959710" w14:textId="77777777" w:rsidR="00E77123" w:rsidRPr="0003498C" w:rsidRDefault="00E77123" w:rsidP="00233D8D">
            <w:pPr>
              <w:jc w:val="both"/>
              <w:rPr>
                <w:ins w:id="8088" w:author="Pavla Trefilová" w:date="2019-11-18T17:19:00Z"/>
              </w:rPr>
            </w:pPr>
            <w:ins w:id="8089" w:author="Pavla Trefilová" w:date="2019-11-18T17:19:00Z">
              <w:r w:rsidRPr="0003498C">
                <w:rPr>
                  <w:b/>
                </w:rPr>
                <w:t>Rok udělení hodnosti</w:t>
              </w:r>
            </w:ins>
          </w:p>
        </w:tc>
        <w:tc>
          <w:tcPr>
            <w:tcW w:w="2248" w:type="dxa"/>
            <w:gridSpan w:val="4"/>
            <w:tcBorders>
              <w:right w:val="single" w:sz="12" w:space="0" w:color="auto"/>
            </w:tcBorders>
            <w:shd w:val="clear" w:color="auto" w:fill="F7CAAC"/>
          </w:tcPr>
          <w:p w14:paraId="74D115DA" w14:textId="77777777" w:rsidR="00E77123" w:rsidRPr="0003498C" w:rsidRDefault="00E77123" w:rsidP="00233D8D">
            <w:pPr>
              <w:jc w:val="both"/>
              <w:rPr>
                <w:ins w:id="8090" w:author="Pavla Trefilová" w:date="2019-11-18T17:19:00Z"/>
              </w:rPr>
            </w:pPr>
            <w:ins w:id="8091" w:author="Pavla Trefilová" w:date="2019-11-18T17:19:00Z">
              <w:r w:rsidRPr="0003498C">
                <w:rPr>
                  <w:b/>
                </w:rPr>
                <w:t>Řízení konáno na VŠ</w:t>
              </w:r>
            </w:ins>
          </w:p>
        </w:tc>
        <w:tc>
          <w:tcPr>
            <w:tcW w:w="632" w:type="dxa"/>
            <w:vMerge w:val="restart"/>
            <w:tcBorders>
              <w:left w:val="single" w:sz="12" w:space="0" w:color="auto"/>
            </w:tcBorders>
          </w:tcPr>
          <w:p w14:paraId="1440529F" w14:textId="77777777" w:rsidR="00E77123" w:rsidRPr="0003498C" w:rsidRDefault="00E77123" w:rsidP="00233D8D">
            <w:pPr>
              <w:jc w:val="both"/>
              <w:rPr>
                <w:ins w:id="8092" w:author="Pavla Trefilová" w:date="2019-11-18T17:19:00Z"/>
                <w:b/>
              </w:rPr>
            </w:pPr>
          </w:p>
        </w:tc>
        <w:tc>
          <w:tcPr>
            <w:tcW w:w="693" w:type="dxa"/>
            <w:vMerge w:val="restart"/>
          </w:tcPr>
          <w:p w14:paraId="02AE4C25" w14:textId="77777777" w:rsidR="00E77123" w:rsidRPr="0003498C" w:rsidRDefault="00E77123" w:rsidP="00233D8D">
            <w:pPr>
              <w:jc w:val="both"/>
              <w:rPr>
                <w:ins w:id="8093" w:author="Pavla Trefilová" w:date="2019-11-18T17:19:00Z"/>
                <w:b/>
              </w:rPr>
            </w:pPr>
          </w:p>
        </w:tc>
        <w:tc>
          <w:tcPr>
            <w:tcW w:w="694" w:type="dxa"/>
            <w:vMerge w:val="restart"/>
          </w:tcPr>
          <w:p w14:paraId="73ABEBA0" w14:textId="77777777" w:rsidR="00E77123" w:rsidRPr="0003498C" w:rsidRDefault="00E77123" w:rsidP="00233D8D">
            <w:pPr>
              <w:jc w:val="both"/>
              <w:rPr>
                <w:ins w:id="8094" w:author="Pavla Trefilová" w:date="2019-11-18T17:19:00Z"/>
                <w:b/>
              </w:rPr>
            </w:pPr>
          </w:p>
        </w:tc>
      </w:tr>
      <w:tr w:rsidR="00E77123" w:rsidRPr="0003498C" w14:paraId="1157568E" w14:textId="77777777" w:rsidTr="00233D8D">
        <w:trPr>
          <w:trHeight w:val="205"/>
          <w:ins w:id="8095" w:author="Pavla Trefilová" w:date="2019-11-18T17:19:00Z"/>
        </w:trPr>
        <w:tc>
          <w:tcPr>
            <w:tcW w:w="3347" w:type="dxa"/>
            <w:gridSpan w:val="2"/>
          </w:tcPr>
          <w:p w14:paraId="040E4303" w14:textId="77777777" w:rsidR="00E77123" w:rsidRPr="0003498C" w:rsidRDefault="00E77123" w:rsidP="00233D8D">
            <w:pPr>
              <w:jc w:val="both"/>
              <w:rPr>
                <w:ins w:id="8096" w:author="Pavla Trefilová" w:date="2019-11-18T17:19:00Z"/>
              </w:rPr>
            </w:pPr>
          </w:p>
        </w:tc>
        <w:tc>
          <w:tcPr>
            <w:tcW w:w="2245" w:type="dxa"/>
            <w:gridSpan w:val="2"/>
          </w:tcPr>
          <w:p w14:paraId="322D6FB4" w14:textId="77777777" w:rsidR="00E77123" w:rsidRPr="0003498C" w:rsidRDefault="00E77123" w:rsidP="00233D8D">
            <w:pPr>
              <w:jc w:val="both"/>
              <w:rPr>
                <w:ins w:id="8097" w:author="Pavla Trefilová" w:date="2019-11-18T17:19:00Z"/>
              </w:rPr>
            </w:pPr>
          </w:p>
        </w:tc>
        <w:tc>
          <w:tcPr>
            <w:tcW w:w="2248" w:type="dxa"/>
            <w:gridSpan w:val="4"/>
            <w:tcBorders>
              <w:right w:val="single" w:sz="12" w:space="0" w:color="auto"/>
            </w:tcBorders>
          </w:tcPr>
          <w:p w14:paraId="14232D47" w14:textId="77777777" w:rsidR="00E77123" w:rsidRPr="0003498C" w:rsidRDefault="00E77123" w:rsidP="00233D8D">
            <w:pPr>
              <w:jc w:val="both"/>
              <w:rPr>
                <w:ins w:id="8098" w:author="Pavla Trefilová" w:date="2019-11-18T17:19:00Z"/>
              </w:rPr>
            </w:pPr>
          </w:p>
        </w:tc>
        <w:tc>
          <w:tcPr>
            <w:tcW w:w="632" w:type="dxa"/>
            <w:vMerge/>
            <w:tcBorders>
              <w:left w:val="single" w:sz="12" w:space="0" w:color="auto"/>
            </w:tcBorders>
            <w:vAlign w:val="center"/>
          </w:tcPr>
          <w:p w14:paraId="248CAAF3" w14:textId="77777777" w:rsidR="00E77123" w:rsidRPr="0003498C" w:rsidRDefault="00E77123" w:rsidP="00233D8D">
            <w:pPr>
              <w:rPr>
                <w:ins w:id="8099" w:author="Pavla Trefilová" w:date="2019-11-18T17:19:00Z"/>
                <w:b/>
              </w:rPr>
            </w:pPr>
          </w:p>
        </w:tc>
        <w:tc>
          <w:tcPr>
            <w:tcW w:w="693" w:type="dxa"/>
            <w:vMerge/>
            <w:vAlign w:val="center"/>
          </w:tcPr>
          <w:p w14:paraId="438701EC" w14:textId="77777777" w:rsidR="00E77123" w:rsidRPr="0003498C" w:rsidRDefault="00E77123" w:rsidP="00233D8D">
            <w:pPr>
              <w:rPr>
                <w:ins w:id="8100" w:author="Pavla Trefilová" w:date="2019-11-18T17:19:00Z"/>
                <w:b/>
              </w:rPr>
            </w:pPr>
          </w:p>
        </w:tc>
        <w:tc>
          <w:tcPr>
            <w:tcW w:w="694" w:type="dxa"/>
            <w:vMerge/>
            <w:vAlign w:val="center"/>
          </w:tcPr>
          <w:p w14:paraId="2D6185D0" w14:textId="77777777" w:rsidR="00E77123" w:rsidRPr="0003498C" w:rsidRDefault="00E77123" w:rsidP="00233D8D">
            <w:pPr>
              <w:rPr>
                <w:ins w:id="8101" w:author="Pavla Trefilová" w:date="2019-11-18T17:19:00Z"/>
                <w:b/>
              </w:rPr>
            </w:pPr>
          </w:p>
        </w:tc>
      </w:tr>
      <w:tr w:rsidR="00E77123" w:rsidRPr="0003498C" w14:paraId="44974287" w14:textId="77777777" w:rsidTr="00233D8D">
        <w:trPr>
          <w:ins w:id="8102" w:author="Pavla Trefilová" w:date="2019-11-18T17:19:00Z"/>
        </w:trPr>
        <w:tc>
          <w:tcPr>
            <w:tcW w:w="9859" w:type="dxa"/>
            <w:gridSpan w:val="11"/>
            <w:shd w:val="clear" w:color="auto" w:fill="F7CAAC"/>
          </w:tcPr>
          <w:p w14:paraId="5EA03ED4" w14:textId="77777777" w:rsidR="00E77123" w:rsidRPr="0003498C" w:rsidRDefault="00E77123" w:rsidP="00233D8D">
            <w:pPr>
              <w:jc w:val="both"/>
              <w:rPr>
                <w:ins w:id="8103" w:author="Pavla Trefilová" w:date="2019-11-18T17:19:00Z"/>
                <w:b/>
              </w:rPr>
            </w:pPr>
            <w:ins w:id="8104" w:author="Pavla Trefilová" w:date="2019-11-18T17:19:00Z">
              <w:r w:rsidRPr="0003498C">
                <w:rPr>
                  <w:b/>
                </w:rPr>
                <w:t xml:space="preserve">Přehled o nejvýznamnější publikační a další tvůrčí činnosti nebo další profesní činnosti u odborníků z praxe vztahující se k zabezpečovaným předmětům </w:t>
              </w:r>
            </w:ins>
          </w:p>
        </w:tc>
      </w:tr>
      <w:tr w:rsidR="00E77123" w:rsidRPr="0003498C" w14:paraId="4D869E25" w14:textId="77777777" w:rsidTr="00233D8D">
        <w:trPr>
          <w:trHeight w:val="2365"/>
          <w:ins w:id="8105" w:author="Pavla Trefilová" w:date="2019-11-18T17:19:00Z"/>
        </w:trPr>
        <w:tc>
          <w:tcPr>
            <w:tcW w:w="9859" w:type="dxa"/>
            <w:gridSpan w:val="11"/>
          </w:tcPr>
          <w:p w14:paraId="79E00404" w14:textId="4547492A" w:rsidR="00E77123" w:rsidRDefault="00E77123" w:rsidP="0031440D">
            <w:pPr>
              <w:autoSpaceDE w:val="0"/>
              <w:autoSpaceDN w:val="0"/>
              <w:adjustRightInd w:val="0"/>
              <w:jc w:val="both"/>
              <w:rPr>
                <w:ins w:id="8106" w:author="Pavla Trefilová" w:date="2019-11-18T17:19:00Z"/>
              </w:rPr>
            </w:pPr>
            <w:ins w:id="8107" w:author="Pavla Trefilová" w:date="2019-11-18T17:19:00Z">
              <w:r w:rsidRPr="007B2025">
                <w:t>P</w:t>
              </w:r>
              <w:r>
                <w:t>ETEREK,</w:t>
              </w:r>
              <w:r w:rsidRPr="007B2025">
                <w:t xml:space="preserve"> K</w:t>
              </w:r>
              <w:r>
                <w:t xml:space="preserve">. a kol. </w:t>
              </w:r>
              <w:r w:rsidRPr="0031440D">
                <w:t>Flood Evacuation Modeling and Planning in Czech Local Crisis Planning Practice</w:t>
              </w:r>
              <w:r w:rsidRPr="007B2025">
                <w:t xml:space="preserve">. In: </w:t>
              </w:r>
              <w:r w:rsidRPr="0031440D">
                <w:rPr>
                  <w:i/>
                  <w:iCs/>
                </w:rPr>
                <w:t>19th International Multidisciplinary Scientific GeoConference SGEM</w:t>
              </w:r>
              <w:r w:rsidR="00D01946">
                <w:rPr>
                  <w:i/>
                  <w:iCs/>
                </w:rPr>
                <w:t xml:space="preserve"> 2019</w:t>
              </w:r>
              <w:r w:rsidRPr="007B2025">
                <w:t xml:space="preserve">. </w:t>
              </w:r>
              <w:r w:rsidR="00D01946">
                <w:t xml:space="preserve">Bulharsko: </w:t>
              </w:r>
              <w:r w:rsidRPr="007B2025">
                <w:t xml:space="preserve">Sofia, 2019, </w:t>
              </w:r>
              <w:r>
                <w:t>p</w:t>
              </w:r>
              <w:r w:rsidRPr="007B2025">
                <w:t>. 201-208. ISSN 1314-2704.</w:t>
              </w:r>
              <w:r>
                <w:t xml:space="preserve"> </w:t>
              </w:r>
              <w:r w:rsidRPr="007B2025">
                <w:t>DOI 10.5593/sgem2019/3.1/S12.026</w:t>
              </w:r>
              <w:r w:rsidR="00D01946">
                <w:t xml:space="preserve"> (50 %)</w:t>
              </w:r>
            </w:ins>
          </w:p>
          <w:p w14:paraId="2206F887" w14:textId="7A2280A7" w:rsidR="00E77123" w:rsidRDefault="00E77123" w:rsidP="0031440D">
            <w:pPr>
              <w:autoSpaceDE w:val="0"/>
              <w:autoSpaceDN w:val="0"/>
              <w:adjustRightInd w:val="0"/>
              <w:jc w:val="both"/>
              <w:rPr>
                <w:ins w:id="8108" w:author="Pavla Trefilová" w:date="2019-11-18T17:19:00Z"/>
              </w:rPr>
            </w:pPr>
            <w:ins w:id="8109" w:author="Pavla Trefilová" w:date="2019-11-18T17:19:00Z">
              <w:r w:rsidRPr="007B2025">
                <w:t>K</w:t>
              </w:r>
              <w:r w:rsidRPr="007B2025">
                <w:rPr>
                  <w:caps/>
                </w:rPr>
                <w:t>alupová</w:t>
              </w:r>
              <w:r w:rsidRPr="007B2025">
                <w:t xml:space="preserve"> B</w:t>
              </w:r>
              <w:r w:rsidR="00D01946">
                <w:t>.,</w:t>
              </w:r>
              <w:r w:rsidRPr="007B2025">
                <w:t xml:space="preserve"> </w:t>
              </w:r>
              <w:r w:rsidRPr="007B2025">
                <w:rPr>
                  <w:caps/>
                </w:rPr>
                <w:t>Dočkalíková</w:t>
              </w:r>
              <w:r w:rsidR="00D01946">
                <w:rPr>
                  <w:caps/>
                </w:rPr>
                <w:t>, I.,</w:t>
              </w:r>
              <w:r>
                <w:t xml:space="preserve"> </w:t>
              </w:r>
              <w:r w:rsidRPr="007B2025">
                <w:rPr>
                  <w:caps/>
                </w:rPr>
                <w:t>Peterek</w:t>
              </w:r>
              <w:r w:rsidR="00D01946">
                <w:rPr>
                  <w:caps/>
                </w:rPr>
                <w:t>, K.,</w:t>
              </w:r>
              <w:r>
                <w:t xml:space="preserve"> </w:t>
              </w:r>
              <w:r w:rsidRPr="007B2025">
                <w:rPr>
                  <w:caps/>
                </w:rPr>
                <w:t>Turek</w:t>
              </w:r>
              <w:r w:rsidR="00D01946">
                <w:rPr>
                  <w:caps/>
                </w:rPr>
                <w:t>, M</w:t>
              </w:r>
              <w:r w:rsidRPr="00D01946">
                <w:t xml:space="preserve">. </w:t>
              </w:r>
              <w:r w:rsidRPr="0031440D">
                <w:t>Acquisition Forms and Methods Of Education in the Context of Good Practice</w:t>
              </w:r>
              <w:r w:rsidRPr="00D01946">
                <w:t>.</w:t>
              </w:r>
              <w:r w:rsidRPr="007B2025">
                <w:t xml:space="preserve"> In: </w:t>
              </w:r>
              <w:r w:rsidRPr="0031440D">
                <w:rPr>
                  <w:i/>
                  <w:iCs/>
                </w:rPr>
                <w:t>19th International Multidisciplinary Scientific GeoConference SGEM 2019</w:t>
              </w:r>
              <w:r w:rsidRPr="007B2025">
                <w:t xml:space="preserve">. </w:t>
              </w:r>
              <w:r w:rsidR="00D01946">
                <w:t xml:space="preserve">Bulharsko: </w:t>
              </w:r>
              <w:r w:rsidRPr="007B2025">
                <w:t xml:space="preserve">Sofia, 2019, </w:t>
              </w:r>
              <w:r w:rsidR="00D01946">
                <w:t>p</w:t>
              </w:r>
              <w:r w:rsidRPr="007B2025">
                <w:t>. 9-16. ISSN 1314-2704.</w:t>
              </w:r>
              <w:r>
                <w:t xml:space="preserve"> </w:t>
              </w:r>
              <w:r w:rsidR="00D01946" w:rsidRPr="007B2025">
                <w:t>DOI 10.5593/sgem2019/5.4/S22.002</w:t>
              </w:r>
              <w:r w:rsidR="00D01946">
                <w:t xml:space="preserve"> (25 %)</w:t>
              </w:r>
            </w:ins>
          </w:p>
          <w:p w14:paraId="413D887C" w14:textId="0D733C03" w:rsidR="00E77123" w:rsidRPr="00D01946" w:rsidRDefault="00E77123" w:rsidP="0031440D">
            <w:pPr>
              <w:autoSpaceDE w:val="0"/>
              <w:autoSpaceDN w:val="0"/>
              <w:adjustRightInd w:val="0"/>
              <w:jc w:val="both"/>
              <w:rPr>
                <w:ins w:id="8110" w:author="Pavla Trefilová" w:date="2019-11-18T17:19:00Z"/>
              </w:rPr>
            </w:pPr>
            <w:ins w:id="8111" w:author="Pavla Trefilová" w:date="2019-11-18T17:19:00Z">
              <w:r w:rsidRPr="00D01946">
                <w:t xml:space="preserve">PETEREK, K. a kol. </w:t>
              </w:r>
              <w:r w:rsidRPr="0031440D">
                <w:t>Error model in modelling and Estimating Movement of Cyclists</w:t>
              </w:r>
              <w:r w:rsidRPr="00D01946">
                <w:t xml:space="preserve">. </w:t>
              </w:r>
              <w:r w:rsidR="00D01946">
                <w:t xml:space="preserve">In: </w:t>
              </w:r>
              <w:r w:rsidR="00D01946" w:rsidRPr="0031440D">
                <w:rPr>
                  <w:i/>
                  <w:iCs/>
                </w:rPr>
                <w:t>17th International Multidisciplinary Scientific GeoConference (SGEM 2017)</w:t>
              </w:r>
              <w:r w:rsidR="00D01946">
                <w:rPr>
                  <w:i/>
                  <w:iCs/>
                </w:rPr>
                <w:t xml:space="preserve">. </w:t>
              </w:r>
              <w:r w:rsidRPr="00D01946">
                <w:t>Bulharsko</w:t>
              </w:r>
              <w:r w:rsidR="00D01946">
                <w:t>:</w:t>
              </w:r>
              <w:r w:rsidRPr="00D01946">
                <w:t xml:space="preserve"> Albena, </w:t>
              </w:r>
              <w:r w:rsidR="00D01946" w:rsidRPr="00D01946">
                <w:t xml:space="preserve">Volume </w:t>
              </w:r>
              <w:r w:rsidRPr="0031440D">
                <w:t>17</w:t>
              </w:r>
              <w:r w:rsidR="00D01946" w:rsidRPr="0031440D">
                <w:t xml:space="preserve">, Issue </w:t>
              </w:r>
              <w:r w:rsidRPr="00D01946">
                <w:t>21</w:t>
              </w:r>
              <w:r w:rsidR="00D01946" w:rsidRPr="00D01946">
                <w:t>,</w:t>
              </w:r>
              <w:r w:rsidRPr="00D01946">
                <w:t xml:space="preserve"> </w:t>
              </w:r>
              <w:r w:rsidR="00D01946" w:rsidRPr="00D01946">
                <w:t>p</w:t>
              </w:r>
              <w:r w:rsidRPr="00D01946">
                <w:t>. 875 – 882. ISBN 978-619-7408-01-0. (33 %)</w:t>
              </w:r>
            </w:ins>
          </w:p>
          <w:p w14:paraId="70A9D097" w14:textId="31A20309" w:rsidR="00E77123" w:rsidRDefault="00E77123" w:rsidP="0031440D">
            <w:pPr>
              <w:jc w:val="both"/>
              <w:rPr>
                <w:ins w:id="8112" w:author="Pavla Trefilová" w:date="2019-11-18T17:19:00Z"/>
                <w:iCs/>
              </w:rPr>
            </w:pPr>
            <w:ins w:id="8113" w:author="Pavla Trefilová" w:date="2019-11-18T17:19:00Z">
              <w:r w:rsidRPr="007B2025">
                <w:rPr>
                  <w:iCs/>
                  <w:caps/>
                </w:rPr>
                <w:t>Čujan</w:t>
              </w:r>
              <w:r w:rsidR="00D01946">
                <w:rPr>
                  <w:iCs/>
                  <w:caps/>
                </w:rPr>
                <w:t>,</w:t>
              </w:r>
              <w:r w:rsidRPr="007B2025">
                <w:rPr>
                  <w:iCs/>
                </w:rPr>
                <w:t xml:space="preserve"> Z</w:t>
              </w:r>
              <w:r w:rsidR="00D01946">
                <w:rPr>
                  <w:iCs/>
                </w:rPr>
                <w:t>.</w:t>
              </w:r>
              <w:r w:rsidRPr="007B2025">
                <w:rPr>
                  <w:iCs/>
                </w:rPr>
                <w:t xml:space="preserve">, </w:t>
              </w:r>
              <w:r w:rsidR="00D01946">
                <w:rPr>
                  <w:iCs/>
                </w:rPr>
                <w:t>K</w:t>
              </w:r>
              <w:r w:rsidRPr="007B2025">
                <w:rPr>
                  <w:iCs/>
                  <w:caps/>
                </w:rPr>
                <w:t>avka</w:t>
              </w:r>
              <w:r w:rsidR="00D01946">
                <w:rPr>
                  <w:iCs/>
                  <w:caps/>
                </w:rPr>
                <w:t xml:space="preserve">, L., </w:t>
              </w:r>
              <w:r w:rsidRPr="007B2025">
                <w:rPr>
                  <w:iCs/>
                </w:rPr>
                <w:t>P</w:t>
              </w:r>
              <w:r>
                <w:rPr>
                  <w:iCs/>
                </w:rPr>
                <w:t>ETEREK</w:t>
              </w:r>
              <w:r w:rsidR="00D01946">
                <w:rPr>
                  <w:iCs/>
                </w:rPr>
                <w:t>, K</w:t>
              </w:r>
              <w:r w:rsidRPr="007B2025">
                <w:rPr>
                  <w:i/>
                </w:rPr>
                <w:t xml:space="preserve">. Logistika v praktických úlohách a případových studiích. </w:t>
              </w:r>
              <w:r w:rsidRPr="007B2025">
                <w:rPr>
                  <w:iCs/>
                </w:rPr>
                <w:t>Přerov: Vysoká škola logistiky o.p.s., 2017, 294 s. ISBN 978-80-87179-4-1.</w:t>
              </w:r>
            </w:ins>
          </w:p>
          <w:p w14:paraId="43CDE994" w14:textId="38071063" w:rsidR="00E77123" w:rsidRPr="0031440D" w:rsidRDefault="00E77123" w:rsidP="00233D8D">
            <w:pPr>
              <w:jc w:val="both"/>
              <w:rPr>
                <w:ins w:id="8114" w:author="Pavla Trefilová" w:date="2019-11-18T17:19:00Z"/>
                <w:iCs/>
              </w:rPr>
            </w:pPr>
            <w:ins w:id="8115" w:author="Pavla Trefilová" w:date="2019-11-18T17:19:00Z">
              <w:r>
                <w:rPr>
                  <w:iCs/>
                </w:rPr>
                <w:t>TUREK</w:t>
              </w:r>
              <w:r w:rsidR="00D01946">
                <w:rPr>
                  <w:iCs/>
                </w:rPr>
                <w:t>,</w:t>
              </w:r>
              <w:r>
                <w:rPr>
                  <w:iCs/>
                </w:rPr>
                <w:t xml:space="preserve"> M</w:t>
              </w:r>
              <w:r w:rsidR="00D01946">
                <w:rPr>
                  <w:iCs/>
                </w:rPr>
                <w:t>.,</w:t>
              </w:r>
              <w:r>
                <w:rPr>
                  <w:iCs/>
                </w:rPr>
                <w:t xml:space="preserve"> PETEREK</w:t>
              </w:r>
              <w:r w:rsidR="00D01946">
                <w:rPr>
                  <w:iCs/>
                </w:rPr>
                <w:t>, K</w:t>
              </w:r>
              <w:r>
                <w:rPr>
                  <w:iCs/>
                </w:rPr>
                <w:t xml:space="preserve">. </w:t>
              </w:r>
              <w:r w:rsidRPr="0031440D">
                <w:rPr>
                  <w:iCs/>
                </w:rPr>
                <w:t>Assessment of citizens' and employees' mobility by public transport</w:t>
              </w:r>
              <w:r w:rsidRPr="00D01946">
                <w:rPr>
                  <w:iCs/>
                </w:rPr>
                <w:t>.</w:t>
              </w:r>
              <w:r>
                <w:rPr>
                  <w:iCs/>
                </w:rPr>
                <w:t xml:space="preserve"> In: </w:t>
              </w:r>
              <w:r w:rsidRPr="0031440D">
                <w:rPr>
                  <w:i/>
                </w:rPr>
                <w:t>MATEC Web of conferences</w:t>
              </w:r>
              <w:r w:rsidR="00D01946">
                <w:rPr>
                  <w:iCs/>
                </w:rPr>
                <w:t xml:space="preserve">. </w:t>
              </w:r>
              <w:r>
                <w:rPr>
                  <w:iCs/>
                </w:rPr>
                <w:t>2017</w:t>
              </w:r>
              <w:r w:rsidR="00D01946">
                <w:rPr>
                  <w:iCs/>
                </w:rPr>
                <w:t>, Volume 134, Issue 7</w:t>
              </w:r>
              <w:r>
                <w:rPr>
                  <w:iCs/>
                </w:rPr>
                <w:t xml:space="preserve">, </w:t>
              </w:r>
              <w:r w:rsidR="00D01946">
                <w:rPr>
                  <w:iCs/>
                </w:rPr>
                <w:t>p.</w:t>
              </w:r>
              <w:r>
                <w:rPr>
                  <w:iCs/>
                </w:rPr>
                <w:t xml:space="preserve"> </w:t>
              </w:r>
              <w:r>
                <w:rPr>
                  <w:iCs/>
                  <w:lang w:val="en-US"/>
                </w:rPr>
                <w:t>1-7. ISSN 2261-236X.</w:t>
              </w:r>
              <w:r w:rsidR="00D01946">
                <w:rPr>
                  <w:iCs/>
                  <w:lang w:val="en-US"/>
                </w:rPr>
                <w:t xml:space="preserve"> </w:t>
              </w:r>
              <w:r w:rsidR="00D01946" w:rsidRPr="00D01946">
                <w:rPr>
                  <w:iCs/>
                  <w:lang w:val="en-US"/>
                </w:rPr>
                <w:t>DOI: 10.1051/matecconf/201713400059</w:t>
              </w:r>
              <w:r>
                <w:rPr>
                  <w:iCs/>
                  <w:lang w:val="en-US"/>
                </w:rPr>
                <w:t xml:space="preserve"> (50 %)</w:t>
              </w:r>
            </w:ins>
          </w:p>
        </w:tc>
      </w:tr>
      <w:tr w:rsidR="00E77123" w:rsidRPr="0003498C" w14:paraId="4D8FACAD" w14:textId="77777777" w:rsidTr="00233D8D">
        <w:trPr>
          <w:trHeight w:val="218"/>
          <w:ins w:id="8116" w:author="Pavla Trefilová" w:date="2019-11-18T17:19:00Z"/>
        </w:trPr>
        <w:tc>
          <w:tcPr>
            <w:tcW w:w="9859" w:type="dxa"/>
            <w:gridSpan w:val="11"/>
            <w:shd w:val="clear" w:color="auto" w:fill="F7CAAC"/>
          </w:tcPr>
          <w:p w14:paraId="406DC0F1" w14:textId="77777777" w:rsidR="00E77123" w:rsidRPr="0003498C" w:rsidRDefault="00E77123" w:rsidP="00233D8D">
            <w:pPr>
              <w:rPr>
                <w:ins w:id="8117" w:author="Pavla Trefilová" w:date="2019-11-18T17:19:00Z"/>
                <w:b/>
              </w:rPr>
            </w:pPr>
            <w:ins w:id="8118" w:author="Pavla Trefilová" w:date="2019-11-18T17:19:00Z">
              <w:r w:rsidRPr="0003498C">
                <w:rPr>
                  <w:b/>
                </w:rPr>
                <w:t>Působení v zahraničí</w:t>
              </w:r>
            </w:ins>
          </w:p>
        </w:tc>
      </w:tr>
      <w:tr w:rsidR="00E77123" w:rsidRPr="0003498C" w14:paraId="04573807" w14:textId="77777777" w:rsidTr="00233D8D">
        <w:trPr>
          <w:trHeight w:val="186"/>
          <w:ins w:id="8119" w:author="Pavla Trefilová" w:date="2019-11-18T17:19:00Z"/>
        </w:trPr>
        <w:tc>
          <w:tcPr>
            <w:tcW w:w="9859" w:type="dxa"/>
            <w:gridSpan w:val="11"/>
          </w:tcPr>
          <w:p w14:paraId="1BE03B7F" w14:textId="30998914" w:rsidR="00E77123" w:rsidRPr="007B2025" w:rsidRDefault="00E77123" w:rsidP="00233D8D">
            <w:pPr>
              <w:rPr>
                <w:ins w:id="8120" w:author="Pavla Trefilová" w:date="2019-11-18T17:19:00Z"/>
                <w:bCs/>
              </w:rPr>
            </w:pPr>
          </w:p>
        </w:tc>
      </w:tr>
      <w:tr w:rsidR="00E77123" w:rsidRPr="0003498C" w14:paraId="58907C9B" w14:textId="77777777" w:rsidTr="00233D8D">
        <w:trPr>
          <w:cantSplit/>
          <w:trHeight w:val="219"/>
          <w:ins w:id="8121" w:author="Pavla Trefilová" w:date="2019-11-18T17:19:00Z"/>
        </w:trPr>
        <w:tc>
          <w:tcPr>
            <w:tcW w:w="2518" w:type="dxa"/>
            <w:shd w:val="clear" w:color="auto" w:fill="F7CAAC"/>
          </w:tcPr>
          <w:p w14:paraId="210D238F" w14:textId="77777777" w:rsidR="00E77123" w:rsidRPr="0003498C" w:rsidRDefault="00E77123" w:rsidP="00233D8D">
            <w:pPr>
              <w:jc w:val="both"/>
              <w:rPr>
                <w:ins w:id="8122" w:author="Pavla Trefilová" w:date="2019-11-18T17:19:00Z"/>
                <w:b/>
              </w:rPr>
            </w:pPr>
            <w:ins w:id="8123" w:author="Pavla Trefilová" w:date="2019-11-18T17:19:00Z">
              <w:r w:rsidRPr="0003498C">
                <w:rPr>
                  <w:b/>
                </w:rPr>
                <w:t xml:space="preserve">Podpis </w:t>
              </w:r>
            </w:ins>
          </w:p>
        </w:tc>
        <w:tc>
          <w:tcPr>
            <w:tcW w:w="4536" w:type="dxa"/>
            <w:gridSpan w:val="5"/>
          </w:tcPr>
          <w:p w14:paraId="1019F593" w14:textId="77777777" w:rsidR="00E77123" w:rsidRPr="0003498C" w:rsidRDefault="00E77123" w:rsidP="00233D8D">
            <w:pPr>
              <w:jc w:val="both"/>
              <w:rPr>
                <w:ins w:id="8124" w:author="Pavla Trefilová" w:date="2019-11-18T17:19:00Z"/>
              </w:rPr>
            </w:pPr>
          </w:p>
        </w:tc>
        <w:tc>
          <w:tcPr>
            <w:tcW w:w="786" w:type="dxa"/>
            <w:gridSpan w:val="2"/>
            <w:shd w:val="clear" w:color="auto" w:fill="F7CAAC"/>
          </w:tcPr>
          <w:p w14:paraId="4EEECCF6" w14:textId="77777777" w:rsidR="00E77123" w:rsidRPr="0003498C" w:rsidRDefault="00E77123" w:rsidP="00233D8D">
            <w:pPr>
              <w:jc w:val="both"/>
              <w:rPr>
                <w:ins w:id="8125" w:author="Pavla Trefilová" w:date="2019-11-18T17:19:00Z"/>
              </w:rPr>
            </w:pPr>
            <w:ins w:id="8126" w:author="Pavla Trefilová" w:date="2019-11-18T17:19:00Z">
              <w:r w:rsidRPr="0003498C">
                <w:rPr>
                  <w:b/>
                </w:rPr>
                <w:t>datum</w:t>
              </w:r>
            </w:ins>
          </w:p>
        </w:tc>
        <w:tc>
          <w:tcPr>
            <w:tcW w:w="2019" w:type="dxa"/>
            <w:gridSpan w:val="3"/>
          </w:tcPr>
          <w:p w14:paraId="3A39DAED" w14:textId="190900C8" w:rsidR="00E77123" w:rsidRPr="0003498C" w:rsidRDefault="00E77123" w:rsidP="00233D8D">
            <w:pPr>
              <w:jc w:val="both"/>
              <w:rPr>
                <w:ins w:id="8127" w:author="Pavla Trefilová" w:date="2019-11-18T17:19:00Z"/>
              </w:rPr>
            </w:pPr>
          </w:p>
        </w:tc>
      </w:tr>
    </w:tbl>
    <w:p w14:paraId="165C65F1" w14:textId="4D30CF6C" w:rsidR="00124A5F" w:rsidRDefault="00124A5F">
      <w:pPr>
        <w:rPr>
          <w:ins w:id="8128" w:author="Pavla Trefilová" w:date="2019-11-18T17:19:00Z"/>
        </w:rPr>
      </w:pPr>
      <w:ins w:id="8129" w:author="Pavla Trefilová" w:date="2019-11-18T17:19:00Z">
        <w:r>
          <w:br w:type="page"/>
        </w:r>
      </w:ins>
    </w:p>
    <w:p w14:paraId="0D118B18" w14:textId="5A004C19" w:rsidR="00D5632F" w:rsidRDefault="00D5632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5632F" w14:paraId="45B01A37" w14:textId="77777777" w:rsidTr="008605CB">
        <w:tc>
          <w:tcPr>
            <w:tcW w:w="9900" w:type="dxa"/>
            <w:gridSpan w:val="11"/>
            <w:tcBorders>
              <w:bottom w:val="double" w:sz="4" w:space="0" w:color="auto"/>
            </w:tcBorders>
            <w:shd w:val="clear" w:color="auto" w:fill="BDD6EE"/>
          </w:tcPr>
          <w:p w14:paraId="7511C499" w14:textId="77777777" w:rsidR="00D5632F" w:rsidRDefault="00D5632F" w:rsidP="008605CB">
            <w:pPr>
              <w:jc w:val="both"/>
              <w:rPr>
                <w:b/>
                <w:sz w:val="28"/>
              </w:rPr>
            </w:pPr>
            <w:r>
              <w:rPr>
                <w:b/>
                <w:sz w:val="28"/>
              </w:rPr>
              <w:t>C-I – Personální zabezpečení</w:t>
            </w:r>
          </w:p>
        </w:tc>
      </w:tr>
      <w:tr w:rsidR="00D5632F" w14:paraId="211F1BD4" w14:textId="77777777" w:rsidTr="008605CB">
        <w:tc>
          <w:tcPr>
            <w:tcW w:w="2529" w:type="dxa"/>
            <w:tcBorders>
              <w:top w:val="double" w:sz="4" w:space="0" w:color="auto"/>
            </w:tcBorders>
            <w:shd w:val="clear" w:color="auto" w:fill="F7CAAC"/>
          </w:tcPr>
          <w:p w14:paraId="0FEA9AE8" w14:textId="77777777" w:rsidR="00D5632F" w:rsidRDefault="00D5632F" w:rsidP="008605CB">
            <w:pPr>
              <w:jc w:val="both"/>
              <w:rPr>
                <w:b/>
              </w:rPr>
            </w:pPr>
            <w:r>
              <w:rPr>
                <w:b/>
              </w:rPr>
              <w:t>Vysoká škola</w:t>
            </w:r>
          </w:p>
        </w:tc>
        <w:tc>
          <w:tcPr>
            <w:tcW w:w="7371" w:type="dxa"/>
            <w:gridSpan w:val="10"/>
          </w:tcPr>
          <w:p w14:paraId="3645717A" w14:textId="77777777" w:rsidR="00D5632F" w:rsidRDefault="00D5632F" w:rsidP="008605CB">
            <w:pPr>
              <w:jc w:val="both"/>
            </w:pPr>
            <w:r>
              <w:t>Univerzita Tomáše Bati ve Zlíně</w:t>
            </w:r>
          </w:p>
        </w:tc>
      </w:tr>
      <w:tr w:rsidR="00D5632F" w14:paraId="50835B16" w14:textId="77777777" w:rsidTr="008605CB">
        <w:tc>
          <w:tcPr>
            <w:tcW w:w="2529" w:type="dxa"/>
            <w:shd w:val="clear" w:color="auto" w:fill="F7CAAC"/>
          </w:tcPr>
          <w:p w14:paraId="417B6AEF" w14:textId="77777777" w:rsidR="00D5632F" w:rsidRDefault="00D5632F" w:rsidP="008605CB">
            <w:pPr>
              <w:jc w:val="both"/>
              <w:rPr>
                <w:b/>
              </w:rPr>
            </w:pPr>
            <w:r>
              <w:rPr>
                <w:b/>
              </w:rPr>
              <w:t>Součást vysoké školy</w:t>
            </w:r>
          </w:p>
        </w:tc>
        <w:tc>
          <w:tcPr>
            <w:tcW w:w="7371" w:type="dxa"/>
            <w:gridSpan w:val="10"/>
          </w:tcPr>
          <w:p w14:paraId="36C22146" w14:textId="77777777" w:rsidR="00D5632F" w:rsidRDefault="00D5632F" w:rsidP="008605CB">
            <w:pPr>
              <w:jc w:val="both"/>
            </w:pPr>
            <w:r>
              <w:t>Fakulta managementu a ekonomiky</w:t>
            </w:r>
          </w:p>
        </w:tc>
      </w:tr>
      <w:tr w:rsidR="00D5632F" w14:paraId="5F934B66" w14:textId="77777777" w:rsidTr="008605CB">
        <w:tc>
          <w:tcPr>
            <w:tcW w:w="2529" w:type="dxa"/>
            <w:shd w:val="clear" w:color="auto" w:fill="F7CAAC"/>
          </w:tcPr>
          <w:p w14:paraId="5A4A40F8" w14:textId="77777777" w:rsidR="00D5632F" w:rsidRDefault="00D5632F" w:rsidP="008605CB">
            <w:pPr>
              <w:jc w:val="both"/>
              <w:rPr>
                <w:b/>
              </w:rPr>
            </w:pPr>
            <w:r>
              <w:rPr>
                <w:b/>
              </w:rPr>
              <w:t>Název studijního programu</w:t>
            </w:r>
          </w:p>
        </w:tc>
        <w:tc>
          <w:tcPr>
            <w:tcW w:w="7371" w:type="dxa"/>
            <w:gridSpan w:val="10"/>
          </w:tcPr>
          <w:p w14:paraId="6DAB4C19" w14:textId="32548166" w:rsidR="00D5632F" w:rsidRDefault="00343DC3" w:rsidP="008605CB">
            <w:pPr>
              <w:jc w:val="both"/>
            </w:pPr>
            <w:r>
              <w:t xml:space="preserve">Economics and Management </w:t>
            </w:r>
          </w:p>
        </w:tc>
      </w:tr>
      <w:tr w:rsidR="00D5632F" w14:paraId="366082CB" w14:textId="77777777" w:rsidTr="008605CB">
        <w:tc>
          <w:tcPr>
            <w:tcW w:w="2529" w:type="dxa"/>
            <w:shd w:val="clear" w:color="auto" w:fill="F7CAAC"/>
          </w:tcPr>
          <w:p w14:paraId="30C06CAF" w14:textId="77777777" w:rsidR="00D5632F" w:rsidRDefault="00D5632F" w:rsidP="008605CB">
            <w:pPr>
              <w:jc w:val="both"/>
              <w:rPr>
                <w:b/>
              </w:rPr>
            </w:pPr>
            <w:r>
              <w:rPr>
                <w:b/>
              </w:rPr>
              <w:t>Jméno a příjmení</w:t>
            </w:r>
          </w:p>
        </w:tc>
        <w:tc>
          <w:tcPr>
            <w:tcW w:w="4554" w:type="dxa"/>
            <w:gridSpan w:val="5"/>
          </w:tcPr>
          <w:p w14:paraId="61164D3D" w14:textId="77777777" w:rsidR="00D5632F" w:rsidRDefault="00D5632F" w:rsidP="008605CB">
            <w:pPr>
              <w:jc w:val="both"/>
            </w:pPr>
            <w:r>
              <w:t>Michal PILÍK</w:t>
            </w:r>
          </w:p>
        </w:tc>
        <w:tc>
          <w:tcPr>
            <w:tcW w:w="712" w:type="dxa"/>
            <w:shd w:val="clear" w:color="auto" w:fill="F7CAAC"/>
          </w:tcPr>
          <w:p w14:paraId="2F9E0AEE" w14:textId="77777777" w:rsidR="00D5632F" w:rsidRDefault="00D5632F" w:rsidP="008605CB">
            <w:pPr>
              <w:jc w:val="both"/>
              <w:rPr>
                <w:b/>
              </w:rPr>
            </w:pPr>
            <w:r>
              <w:rPr>
                <w:b/>
              </w:rPr>
              <w:t>Tituly</w:t>
            </w:r>
          </w:p>
        </w:tc>
        <w:tc>
          <w:tcPr>
            <w:tcW w:w="2105" w:type="dxa"/>
            <w:gridSpan w:val="4"/>
          </w:tcPr>
          <w:p w14:paraId="5D162A45" w14:textId="77777777" w:rsidR="00D5632F" w:rsidRDefault="00D5632F" w:rsidP="008605CB">
            <w:pPr>
              <w:jc w:val="both"/>
            </w:pPr>
            <w:r>
              <w:t>doc. Ing., Ph.D.</w:t>
            </w:r>
          </w:p>
        </w:tc>
      </w:tr>
      <w:tr w:rsidR="00D5632F" w14:paraId="65B3EEA2" w14:textId="77777777" w:rsidTr="008605CB">
        <w:tc>
          <w:tcPr>
            <w:tcW w:w="2529" w:type="dxa"/>
            <w:shd w:val="clear" w:color="auto" w:fill="F7CAAC"/>
          </w:tcPr>
          <w:p w14:paraId="2F86648A" w14:textId="77777777" w:rsidR="00D5632F" w:rsidRDefault="00D5632F" w:rsidP="008605CB">
            <w:pPr>
              <w:jc w:val="both"/>
              <w:rPr>
                <w:b/>
              </w:rPr>
            </w:pPr>
            <w:r>
              <w:rPr>
                <w:b/>
              </w:rPr>
              <w:t>Rok narození</w:t>
            </w:r>
          </w:p>
        </w:tc>
        <w:tc>
          <w:tcPr>
            <w:tcW w:w="832" w:type="dxa"/>
          </w:tcPr>
          <w:p w14:paraId="51CBBDDA" w14:textId="77777777" w:rsidR="00D5632F" w:rsidRDefault="00D5632F" w:rsidP="008605CB">
            <w:pPr>
              <w:jc w:val="both"/>
            </w:pPr>
            <w:r>
              <w:t>1978</w:t>
            </w:r>
          </w:p>
        </w:tc>
        <w:tc>
          <w:tcPr>
            <w:tcW w:w="1728" w:type="dxa"/>
            <w:shd w:val="clear" w:color="auto" w:fill="F7CAAC"/>
          </w:tcPr>
          <w:p w14:paraId="103F251F" w14:textId="77777777" w:rsidR="00D5632F" w:rsidRDefault="00D5632F" w:rsidP="008605CB">
            <w:pPr>
              <w:jc w:val="both"/>
              <w:rPr>
                <w:b/>
              </w:rPr>
            </w:pPr>
            <w:r>
              <w:rPr>
                <w:b/>
              </w:rPr>
              <w:t>typ vztahu k VŠ</w:t>
            </w:r>
          </w:p>
        </w:tc>
        <w:tc>
          <w:tcPr>
            <w:tcW w:w="996" w:type="dxa"/>
            <w:gridSpan w:val="2"/>
          </w:tcPr>
          <w:p w14:paraId="617FD054" w14:textId="77777777" w:rsidR="00D5632F" w:rsidRDefault="00D5632F" w:rsidP="008605CB">
            <w:pPr>
              <w:jc w:val="both"/>
            </w:pPr>
            <w:r>
              <w:t>pp</w:t>
            </w:r>
          </w:p>
        </w:tc>
        <w:tc>
          <w:tcPr>
            <w:tcW w:w="998" w:type="dxa"/>
            <w:shd w:val="clear" w:color="auto" w:fill="F7CAAC"/>
          </w:tcPr>
          <w:p w14:paraId="7F681DF3" w14:textId="77777777" w:rsidR="00D5632F" w:rsidRDefault="00D5632F" w:rsidP="008605CB">
            <w:pPr>
              <w:jc w:val="both"/>
              <w:rPr>
                <w:b/>
              </w:rPr>
            </w:pPr>
            <w:r>
              <w:rPr>
                <w:b/>
              </w:rPr>
              <w:t>rozsah</w:t>
            </w:r>
          </w:p>
        </w:tc>
        <w:tc>
          <w:tcPr>
            <w:tcW w:w="712" w:type="dxa"/>
          </w:tcPr>
          <w:p w14:paraId="5851E1A5" w14:textId="77777777" w:rsidR="00D5632F" w:rsidRDefault="00D5632F" w:rsidP="008605CB">
            <w:pPr>
              <w:jc w:val="both"/>
            </w:pPr>
            <w:r>
              <w:t>40</w:t>
            </w:r>
          </w:p>
        </w:tc>
        <w:tc>
          <w:tcPr>
            <w:tcW w:w="712" w:type="dxa"/>
            <w:gridSpan w:val="2"/>
            <w:shd w:val="clear" w:color="auto" w:fill="F7CAAC"/>
          </w:tcPr>
          <w:p w14:paraId="584A6635" w14:textId="77777777" w:rsidR="00D5632F" w:rsidRDefault="00D5632F" w:rsidP="008605CB">
            <w:pPr>
              <w:jc w:val="both"/>
              <w:rPr>
                <w:b/>
              </w:rPr>
            </w:pPr>
            <w:r>
              <w:rPr>
                <w:b/>
              </w:rPr>
              <w:t>do kdy</w:t>
            </w:r>
          </w:p>
        </w:tc>
        <w:tc>
          <w:tcPr>
            <w:tcW w:w="1393" w:type="dxa"/>
            <w:gridSpan w:val="2"/>
          </w:tcPr>
          <w:p w14:paraId="393FF557" w14:textId="77777777" w:rsidR="00D5632F" w:rsidRDefault="00D5632F" w:rsidP="008605CB">
            <w:pPr>
              <w:jc w:val="both"/>
            </w:pPr>
            <w:r>
              <w:t>N</w:t>
            </w:r>
          </w:p>
        </w:tc>
      </w:tr>
      <w:tr w:rsidR="00D5632F" w14:paraId="1084F64D" w14:textId="77777777" w:rsidTr="008605CB">
        <w:tc>
          <w:tcPr>
            <w:tcW w:w="5089" w:type="dxa"/>
            <w:gridSpan w:val="3"/>
            <w:shd w:val="clear" w:color="auto" w:fill="F7CAAC"/>
          </w:tcPr>
          <w:p w14:paraId="42D6A97F" w14:textId="77777777" w:rsidR="00D5632F" w:rsidRDefault="00D5632F" w:rsidP="008605CB">
            <w:pPr>
              <w:jc w:val="both"/>
              <w:rPr>
                <w:b/>
              </w:rPr>
            </w:pPr>
            <w:r>
              <w:rPr>
                <w:b/>
              </w:rPr>
              <w:t>Typ vztahu na součásti VŠ, která uskutečňuje st. program</w:t>
            </w:r>
          </w:p>
        </w:tc>
        <w:tc>
          <w:tcPr>
            <w:tcW w:w="996" w:type="dxa"/>
            <w:gridSpan w:val="2"/>
          </w:tcPr>
          <w:p w14:paraId="40315583" w14:textId="77777777" w:rsidR="00D5632F" w:rsidRDefault="00D5632F" w:rsidP="008605CB">
            <w:pPr>
              <w:jc w:val="both"/>
            </w:pPr>
            <w:r>
              <w:t>pp</w:t>
            </w:r>
          </w:p>
        </w:tc>
        <w:tc>
          <w:tcPr>
            <w:tcW w:w="998" w:type="dxa"/>
            <w:shd w:val="clear" w:color="auto" w:fill="F7CAAC"/>
          </w:tcPr>
          <w:p w14:paraId="3FAA5D67" w14:textId="77777777" w:rsidR="00D5632F" w:rsidRDefault="00D5632F" w:rsidP="008605CB">
            <w:pPr>
              <w:jc w:val="both"/>
              <w:rPr>
                <w:b/>
              </w:rPr>
            </w:pPr>
            <w:r>
              <w:rPr>
                <w:b/>
              </w:rPr>
              <w:t>rozsah</w:t>
            </w:r>
          </w:p>
        </w:tc>
        <w:tc>
          <w:tcPr>
            <w:tcW w:w="712" w:type="dxa"/>
          </w:tcPr>
          <w:p w14:paraId="05CE17F5" w14:textId="77777777" w:rsidR="00D5632F" w:rsidRDefault="00D5632F" w:rsidP="008605CB">
            <w:pPr>
              <w:jc w:val="both"/>
            </w:pPr>
            <w:r>
              <w:t>40</w:t>
            </w:r>
          </w:p>
        </w:tc>
        <w:tc>
          <w:tcPr>
            <w:tcW w:w="712" w:type="dxa"/>
            <w:gridSpan w:val="2"/>
            <w:shd w:val="clear" w:color="auto" w:fill="F7CAAC"/>
          </w:tcPr>
          <w:p w14:paraId="4E79B5D2" w14:textId="77777777" w:rsidR="00D5632F" w:rsidRDefault="00D5632F" w:rsidP="008605CB">
            <w:pPr>
              <w:jc w:val="both"/>
              <w:rPr>
                <w:b/>
              </w:rPr>
            </w:pPr>
            <w:r>
              <w:rPr>
                <w:b/>
              </w:rPr>
              <w:t>do kdy</w:t>
            </w:r>
          </w:p>
        </w:tc>
        <w:tc>
          <w:tcPr>
            <w:tcW w:w="1393" w:type="dxa"/>
            <w:gridSpan w:val="2"/>
          </w:tcPr>
          <w:p w14:paraId="2E410C63" w14:textId="77777777" w:rsidR="00D5632F" w:rsidRDefault="00D5632F" w:rsidP="008605CB">
            <w:pPr>
              <w:jc w:val="both"/>
            </w:pPr>
            <w:r>
              <w:t>N</w:t>
            </w:r>
          </w:p>
        </w:tc>
      </w:tr>
      <w:tr w:rsidR="00D5632F" w14:paraId="672160F9" w14:textId="77777777" w:rsidTr="008605CB">
        <w:tc>
          <w:tcPr>
            <w:tcW w:w="6085" w:type="dxa"/>
            <w:gridSpan w:val="5"/>
            <w:shd w:val="clear" w:color="auto" w:fill="F7CAAC"/>
          </w:tcPr>
          <w:p w14:paraId="57E9B4A0" w14:textId="77777777" w:rsidR="00D5632F" w:rsidRDefault="00D5632F" w:rsidP="008605CB">
            <w:pPr>
              <w:jc w:val="both"/>
            </w:pPr>
            <w:r>
              <w:rPr>
                <w:b/>
              </w:rPr>
              <w:t>Další současná působení jako akademický pracovník na jiných VŠ</w:t>
            </w:r>
          </w:p>
        </w:tc>
        <w:tc>
          <w:tcPr>
            <w:tcW w:w="1710" w:type="dxa"/>
            <w:gridSpan w:val="2"/>
            <w:shd w:val="clear" w:color="auto" w:fill="F7CAAC"/>
          </w:tcPr>
          <w:p w14:paraId="3BC330FF" w14:textId="77777777" w:rsidR="00D5632F" w:rsidRDefault="00D5632F" w:rsidP="008605CB">
            <w:pPr>
              <w:jc w:val="both"/>
              <w:rPr>
                <w:b/>
              </w:rPr>
            </w:pPr>
            <w:r>
              <w:rPr>
                <w:b/>
              </w:rPr>
              <w:t>typ prac. vztahu</w:t>
            </w:r>
          </w:p>
        </w:tc>
        <w:tc>
          <w:tcPr>
            <w:tcW w:w="2105" w:type="dxa"/>
            <w:gridSpan w:val="4"/>
            <w:shd w:val="clear" w:color="auto" w:fill="F7CAAC"/>
          </w:tcPr>
          <w:p w14:paraId="4A3B7C6E" w14:textId="77777777" w:rsidR="00D5632F" w:rsidRDefault="00D5632F" w:rsidP="008605CB">
            <w:pPr>
              <w:jc w:val="both"/>
              <w:rPr>
                <w:b/>
              </w:rPr>
            </w:pPr>
            <w:r>
              <w:rPr>
                <w:b/>
              </w:rPr>
              <w:t>rozsah</w:t>
            </w:r>
          </w:p>
        </w:tc>
      </w:tr>
      <w:tr w:rsidR="00D5632F" w14:paraId="50256100" w14:textId="77777777" w:rsidTr="008605CB">
        <w:tc>
          <w:tcPr>
            <w:tcW w:w="6085" w:type="dxa"/>
            <w:gridSpan w:val="5"/>
          </w:tcPr>
          <w:p w14:paraId="06922892" w14:textId="77777777" w:rsidR="00D5632F" w:rsidRDefault="00D5632F" w:rsidP="008605CB">
            <w:r>
              <w:t>ČVUT v Praze, Masarykův ústav vyšších studií</w:t>
            </w:r>
          </w:p>
        </w:tc>
        <w:tc>
          <w:tcPr>
            <w:tcW w:w="1710" w:type="dxa"/>
            <w:gridSpan w:val="2"/>
          </w:tcPr>
          <w:p w14:paraId="302B2309" w14:textId="77777777" w:rsidR="00D5632F" w:rsidRDefault="00D5632F" w:rsidP="008605CB">
            <w:pPr>
              <w:jc w:val="both"/>
            </w:pPr>
            <w:r>
              <w:t>pp</w:t>
            </w:r>
          </w:p>
        </w:tc>
        <w:tc>
          <w:tcPr>
            <w:tcW w:w="2105" w:type="dxa"/>
            <w:gridSpan w:val="4"/>
          </w:tcPr>
          <w:p w14:paraId="01EBDA61" w14:textId="77777777" w:rsidR="00D5632F" w:rsidRDefault="00D5632F" w:rsidP="006D1A93">
            <w:pPr>
              <w:jc w:val="both"/>
            </w:pPr>
            <w:r>
              <w:t>10</w:t>
            </w:r>
            <w:r w:rsidR="006D1A93">
              <w:t xml:space="preserve"> </w:t>
            </w:r>
          </w:p>
        </w:tc>
      </w:tr>
      <w:tr w:rsidR="00D5632F" w14:paraId="7A465B01" w14:textId="77777777" w:rsidTr="008605CB">
        <w:tc>
          <w:tcPr>
            <w:tcW w:w="6085" w:type="dxa"/>
            <w:gridSpan w:val="5"/>
          </w:tcPr>
          <w:p w14:paraId="45072BD2" w14:textId="77777777" w:rsidR="00D5632F" w:rsidRDefault="00D5632F" w:rsidP="008605CB">
            <w:pPr>
              <w:jc w:val="both"/>
            </w:pPr>
          </w:p>
        </w:tc>
        <w:tc>
          <w:tcPr>
            <w:tcW w:w="1710" w:type="dxa"/>
            <w:gridSpan w:val="2"/>
          </w:tcPr>
          <w:p w14:paraId="3F28FA92" w14:textId="77777777" w:rsidR="00D5632F" w:rsidRDefault="00D5632F" w:rsidP="008605CB">
            <w:pPr>
              <w:jc w:val="both"/>
            </w:pPr>
          </w:p>
        </w:tc>
        <w:tc>
          <w:tcPr>
            <w:tcW w:w="2105" w:type="dxa"/>
            <w:gridSpan w:val="4"/>
          </w:tcPr>
          <w:p w14:paraId="2221805E" w14:textId="77777777" w:rsidR="00D5632F" w:rsidRDefault="00D5632F" w:rsidP="008605CB">
            <w:pPr>
              <w:jc w:val="both"/>
            </w:pPr>
          </w:p>
        </w:tc>
      </w:tr>
      <w:tr w:rsidR="00D5632F" w14:paraId="1DA8AB96" w14:textId="77777777" w:rsidTr="008605CB">
        <w:tc>
          <w:tcPr>
            <w:tcW w:w="6085" w:type="dxa"/>
            <w:gridSpan w:val="5"/>
          </w:tcPr>
          <w:p w14:paraId="781E32CA" w14:textId="77777777" w:rsidR="00D5632F" w:rsidRDefault="00D5632F" w:rsidP="008605CB">
            <w:pPr>
              <w:jc w:val="both"/>
            </w:pPr>
          </w:p>
        </w:tc>
        <w:tc>
          <w:tcPr>
            <w:tcW w:w="1710" w:type="dxa"/>
            <w:gridSpan w:val="2"/>
          </w:tcPr>
          <w:p w14:paraId="398F7249" w14:textId="77777777" w:rsidR="00D5632F" w:rsidRDefault="00D5632F" w:rsidP="008605CB">
            <w:pPr>
              <w:jc w:val="both"/>
            </w:pPr>
          </w:p>
        </w:tc>
        <w:tc>
          <w:tcPr>
            <w:tcW w:w="2105" w:type="dxa"/>
            <w:gridSpan w:val="4"/>
          </w:tcPr>
          <w:p w14:paraId="4F201A95" w14:textId="77777777" w:rsidR="00D5632F" w:rsidRDefault="00D5632F" w:rsidP="008605CB">
            <w:pPr>
              <w:jc w:val="both"/>
            </w:pPr>
          </w:p>
        </w:tc>
      </w:tr>
      <w:tr w:rsidR="00D5632F" w14:paraId="13FE5BA6" w14:textId="77777777" w:rsidTr="008605CB">
        <w:tc>
          <w:tcPr>
            <w:tcW w:w="9900" w:type="dxa"/>
            <w:gridSpan w:val="11"/>
            <w:shd w:val="clear" w:color="auto" w:fill="F7CAAC"/>
          </w:tcPr>
          <w:p w14:paraId="6ACB4AB8" w14:textId="77777777" w:rsidR="00D5632F" w:rsidRDefault="00D5632F" w:rsidP="008605CB">
            <w:pPr>
              <w:jc w:val="both"/>
            </w:pPr>
            <w:r>
              <w:rPr>
                <w:b/>
              </w:rPr>
              <w:t>Předměty příslušného studijního programu a způsob zapojení do jejich výuky, příp. další zapojení do uskutečňování studijního programu</w:t>
            </w:r>
          </w:p>
        </w:tc>
      </w:tr>
      <w:tr w:rsidR="00D5632F" w14:paraId="78A367B3" w14:textId="77777777" w:rsidTr="008605CB">
        <w:trPr>
          <w:trHeight w:val="643"/>
        </w:trPr>
        <w:tc>
          <w:tcPr>
            <w:tcW w:w="9900" w:type="dxa"/>
            <w:gridSpan w:val="11"/>
            <w:tcBorders>
              <w:top w:val="nil"/>
            </w:tcBorders>
          </w:tcPr>
          <w:p w14:paraId="200EAAE0" w14:textId="77777777" w:rsidR="00D5632F" w:rsidRDefault="00D5632F" w:rsidP="008605CB">
            <w:pPr>
              <w:jc w:val="both"/>
            </w:pPr>
            <w:r>
              <w:t xml:space="preserve">Marketing I – garant, přednášející (60%) </w:t>
            </w:r>
          </w:p>
          <w:p w14:paraId="6DBE165C" w14:textId="0E8A5D1D" w:rsidR="00D5632F" w:rsidRDefault="00DA4014" w:rsidP="008605CB">
            <w:pPr>
              <w:jc w:val="both"/>
            </w:pPr>
            <w:r>
              <w:t>Bachelor T</w:t>
            </w:r>
            <w:r w:rsidRPr="00465E29">
              <w:t xml:space="preserve">hesis </w:t>
            </w:r>
            <w:r>
              <w:t>S</w:t>
            </w:r>
            <w:r w:rsidRPr="00465E29">
              <w:t>eminar</w:t>
            </w:r>
            <w:r>
              <w:t xml:space="preserve"> </w:t>
            </w:r>
            <w:r w:rsidR="00D5632F">
              <w:t>– garant, vedení seminářů (</w:t>
            </w:r>
            <w:del w:id="8130" w:author="Pavla Trefilová" w:date="2019-11-18T17:19:00Z">
              <w:r w:rsidR="00D5632F">
                <w:delText>80</w:delText>
              </w:r>
            </w:del>
            <w:ins w:id="8131" w:author="Pavla Trefilová" w:date="2019-11-18T17:19:00Z">
              <w:r w:rsidR="00124A5F">
                <w:t>10</w:t>
              </w:r>
              <w:r w:rsidR="00D5632F">
                <w:t>0</w:t>
              </w:r>
            </w:ins>
            <w:r w:rsidR="00D5632F">
              <w:t>%)</w:t>
            </w:r>
          </w:p>
          <w:p w14:paraId="306CB019" w14:textId="77777777" w:rsidR="00D5632F" w:rsidRDefault="00DA4014" w:rsidP="008605CB">
            <w:pPr>
              <w:jc w:val="both"/>
            </w:pPr>
            <w:r w:rsidRPr="00435619">
              <w:t>E-commerce</w:t>
            </w:r>
            <w:r>
              <w:t xml:space="preserve"> </w:t>
            </w:r>
            <w:r w:rsidR="006D1A93">
              <w:t>– garant, přednášející (60</w:t>
            </w:r>
            <w:r w:rsidR="00D5632F">
              <w:t>%)</w:t>
            </w:r>
          </w:p>
          <w:p w14:paraId="54AC7F7B" w14:textId="77777777" w:rsidR="00D5632F" w:rsidRDefault="00DA4014" w:rsidP="008605CB">
            <w:pPr>
              <w:jc w:val="both"/>
            </w:pPr>
            <w:r>
              <w:t>Advanced Marketing and Management – přednášející (40%)</w:t>
            </w:r>
          </w:p>
        </w:tc>
      </w:tr>
      <w:tr w:rsidR="00D5632F" w14:paraId="1378CEBD" w14:textId="77777777" w:rsidTr="008605CB">
        <w:tc>
          <w:tcPr>
            <w:tcW w:w="9900" w:type="dxa"/>
            <w:gridSpan w:val="11"/>
            <w:shd w:val="clear" w:color="auto" w:fill="F7CAAC"/>
          </w:tcPr>
          <w:p w14:paraId="2FCE2BF3" w14:textId="77777777" w:rsidR="00D5632F" w:rsidRDefault="00D5632F" w:rsidP="008605CB">
            <w:pPr>
              <w:jc w:val="both"/>
            </w:pPr>
            <w:r>
              <w:rPr>
                <w:b/>
              </w:rPr>
              <w:t xml:space="preserve">Údaje o vzdělání na VŠ </w:t>
            </w:r>
          </w:p>
        </w:tc>
      </w:tr>
      <w:tr w:rsidR="00D5632F" w14:paraId="3ACD293A" w14:textId="77777777" w:rsidTr="00DB530D">
        <w:trPr>
          <w:trHeight w:val="841"/>
        </w:trPr>
        <w:tc>
          <w:tcPr>
            <w:tcW w:w="9900" w:type="dxa"/>
            <w:gridSpan w:val="11"/>
          </w:tcPr>
          <w:p w14:paraId="419DE409" w14:textId="77777777" w:rsidR="00D5632F" w:rsidRPr="00822910" w:rsidRDefault="00D5632F" w:rsidP="008322A2">
            <w:pPr>
              <w:tabs>
                <w:tab w:val="left" w:pos="1418"/>
              </w:tabs>
              <w:autoSpaceDE w:val="0"/>
              <w:autoSpaceDN w:val="0"/>
              <w:adjustRightInd w:val="0"/>
              <w:ind w:left="1418" w:hanging="1418"/>
              <w:rPr>
                <w:color w:val="000000"/>
                <w:szCs w:val="24"/>
              </w:rPr>
            </w:pPr>
            <w:r w:rsidRPr="0031440D">
              <w:rPr>
                <w:color w:val="000000"/>
                <w:rPrChange w:id="8132" w:author="Pavla Trefilová" w:date="2019-11-18T17:19:00Z">
                  <w:rPr>
                    <w:b/>
                    <w:color w:val="000000"/>
                  </w:rPr>
                </w:rPrChange>
              </w:rPr>
              <w:t xml:space="preserve">1996 – 2001: </w:t>
            </w:r>
            <w:r w:rsidRPr="00822910">
              <w:rPr>
                <w:color w:val="000000"/>
                <w:szCs w:val="24"/>
              </w:rPr>
              <w:t>UTB ve Zlíně, Fakulta managementu a ekonomiky, obor Ekonomika a management (Ing.)</w:t>
            </w:r>
          </w:p>
          <w:p w14:paraId="5EF60267" w14:textId="77777777" w:rsidR="00DB530D" w:rsidRPr="00822910" w:rsidRDefault="00DB530D" w:rsidP="00DB530D">
            <w:pPr>
              <w:tabs>
                <w:tab w:val="left" w:pos="1418"/>
              </w:tabs>
              <w:autoSpaceDE w:val="0"/>
              <w:autoSpaceDN w:val="0"/>
              <w:adjustRightInd w:val="0"/>
              <w:ind w:left="1416" w:hanging="1416"/>
              <w:rPr>
                <w:color w:val="000000"/>
                <w:szCs w:val="24"/>
              </w:rPr>
            </w:pPr>
            <w:r w:rsidRPr="0031440D">
              <w:rPr>
                <w:color w:val="000000"/>
                <w:rPrChange w:id="8133" w:author="Pavla Trefilová" w:date="2019-11-18T17:19:00Z">
                  <w:rPr>
                    <w:b/>
                    <w:color w:val="000000"/>
                  </w:rPr>
                </w:rPrChange>
              </w:rPr>
              <w:t xml:space="preserve">2004 – 2006: </w:t>
            </w:r>
            <w:r w:rsidRPr="00822910">
              <w:rPr>
                <w:color w:val="000000"/>
                <w:szCs w:val="24"/>
              </w:rPr>
              <w:t>UTB ve Zlíně, Fakulta humanitních studií, obor Pedagogika, učitelství a sociální péče (Bc.)</w:t>
            </w:r>
          </w:p>
          <w:p w14:paraId="6141F7D2" w14:textId="586E6461" w:rsidR="00D5632F" w:rsidRPr="00DB530D" w:rsidRDefault="00DB530D" w:rsidP="00DB530D">
            <w:pPr>
              <w:tabs>
                <w:tab w:val="left" w:pos="1418"/>
              </w:tabs>
              <w:autoSpaceDE w:val="0"/>
              <w:autoSpaceDN w:val="0"/>
              <w:adjustRightInd w:val="0"/>
              <w:ind w:left="1416" w:hanging="1416"/>
              <w:rPr>
                <w:color w:val="000000"/>
                <w:szCs w:val="24"/>
              </w:rPr>
            </w:pPr>
            <w:r w:rsidRPr="0031440D">
              <w:rPr>
                <w:color w:val="000000"/>
                <w:rPrChange w:id="8134" w:author="Pavla Trefilová" w:date="2019-11-18T17:19:00Z">
                  <w:rPr>
                    <w:b/>
                    <w:color w:val="000000"/>
                  </w:rPr>
                </w:rPrChange>
              </w:rPr>
              <w:t>2003 – 2007:</w:t>
            </w:r>
            <w:r>
              <w:rPr>
                <w:b/>
                <w:bCs/>
                <w:color w:val="000000"/>
                <w:szCs w:val="24"/>
              </w:rPr>
              <w:t xml:space="preserve">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DB530D">
              <w:rPr>
                <w:color w:val="000000"/>
                <w:szCs w:val="24"/>
              </w:rPr>
              <w:t>Ph.D.</w:t>
            </w:r>
            <w:r>
              <w:rPr>
                <w:color w:val="000000"/>
                <w:szCs w:val="24"/>
              </w:rPr>
              <w:t>)</w:t>
            </w:r>
          </w:p>
        </w:tc>
      </w:tr>
      <w:tr w:rsidR="00D5632F" w14:paraId="5D4955C8" w14:textId="77777777" w:rsidTr="008605CB">
        <w:trPr>
          <w:trHeight w:val="70"/>
        </w:trPr>
        <w:tc>
          <w:tcPr>
            <w:tcW w:w="9900" w:type="dxa"/>
            <w:gridSpan w:val="11"/>
            <w:shd w:val="clear" w:color="auto" w:fill="F7CAAC"/>
          </w:tcPr>
          <w:p w14:paraId="6BB36C29" w14:textId="77777777" w:rsidR="00D5632F" w:rsidRDefault="00D5632F" w:rsidP="008605CB">
            <w:pPr>
              <w:jc w:val="both"/>
              <w:rPr>
                <w:b/>
              </w:rPr>
            </w:pPr>
            <w:r>
              <w:rPr>
                <w:b/>
              </w:rPr>
              <w:t>Údaje o odborném působení od absolvování VŠ</w:t>
            </w:r>
          </w:p>
        </w:tc>
      </w:tr>
      <w:tr w:rsidR="00D5632F" w14:paraId="4145BE47" w14:textId="77777777" w:rsidTr="008605CB">
        <w:trPr>
          <w:trHeight w:val="781"/>
        </w:trPr>
        <w:tc>
          <w:tcPr>
            <w:tcW w:w="9900" w:type="dxa"/>
            <w:gridSpan w:val="11"/>
          </w:tcPr>
          <w:p w14:paraId="616CC148" w14:textId="77777777" w:rsidR="00D5632F" w:rsidRPr="00822910" w:rsidRDefault="00D5632F" w:rsidP="008605CB">
            <w:pPr>
              <w:tabs>
                <w:tab w:val="left" w:pos="2127"/>
              </w:tabs>
              <w:autoSpaceDE w:val="0"/>
              <w:autoSpaceDN w:val="0"/>
              <w:adjustRightInd w:val="0"/>
              <w:rPr>
                <w:color w:val="000000"/>
                <w:szCs w:val="24"/>
              </w:rPr>
            </w:pPr>
            <w:r w:rsidRPr="0031440D">
              <w:rPr>
                <w:color w:val="000000"/>
                <w:rPrChange w:id="8135" w:author="Pavla Trefilová" w:date="2019-11-18T17:19:00Z">
                  <w:rPr>
                    <w:b/>
                    <w:color w:val="000000"/>
                  </w:rPr>
                </w:rPrChange>
              </w:rPr>
              <w:t xml:space="preserve">09/2001 - 12/2002: </w:t>
            </w:r>
            <w:r w:rsidRPr="008E0197">
              <w:rPr>
                <w:color w:val="000000"/>
                <w:szCs w:val="24"/>
              </w:rPr>
              <w:t xml:space="preserve">Barum Continental spol. s r. o., Obor praxe: </w:t>
            </w:r>
            <w:r w:rsidRPr="00822910">
              <w:rPr>
                <w:color w:val="000000"/>
                <w:szCs w:val="24"/>
              </w:rPr>
              <w:t>Marketing</w:t>
            </w:r>
          </w:p>
          <w:p w14:paraId="243FC904" w14:textId="77777777" w:rsidR="00D5632F" w:rsidRPr="00822910" w:rsidRDefault="00D5632F" w:rsidP="008605CB">
            <w:pPr>
              <w:tabs>
                <w:tab w:val="left" w:pos="2127"/>
              </w:tabs>
              <w:autoSpaceDE w:val="0"/>
              <w:autoSpaceDN w:val="0"/>
              <w:adjustRightInd w:val="0"/>
              <w:rPr>
                <w:color w:val="000000"/>
                <w:szCs w:val="24"/>
              </w:rPr>
            </w:pPr>
            <w:r w:rsidRPr="0031440D">
              <w:rPr>
                <w:color w:val="000000"/>
                <w:rPrChange w:id="8136" w:author="Pavla Trefilová" w:date="2019-11-18T17:19:00Z">
                  <w:rPr>
                    <w:b/>
                    <w:color w:val="000000"/>
                  </w:rPr>
                </w:rPrChange>
              </w:rPr>
              <w:t>3/2003 – dosud:</w:t>
            </w:r>
            <w:r w:rsidRPr="00822910">
              <w:rPr>
                <w:color w:val="000000"/>
                <w:szCs w:val="24"/>
              </w:rPr>
              <w:t xml:space="preserve"> UTB ve Zlíně, Fakulta managementu a ekonomiky, akademický pracovník</w:t>
            </w:r>
          </w:p>
          <w:p w14:paraId="3E0F5A79" w14:textId="77777777" w:rsidR="00D5632F" w:rsidRPr="008E460F" w:rsidRDefault="00D5632F" w:rsidP="008605CB">
            <w:pPr>
              <w:tabs>
                <w:tab w:val="left" w:pos="2127"/>
              </w:tabs>
              <w:autoSpaceDE w:val="0"/>
              <w:autoSpaceDN w:val="0"/>
              <w:adjustRightInd w:val="0"/>
              <w:rPr>
                <w:color w:val="000000"/>
                <w:szCs w:val="24"/>
              </w:rPr>
            </w:pPr>
            <w:r w:rsidRPr="0031440D">
              <w:rPr>
                <w:color w:val="000000"/>
                <w:rPrChange w:id="8137" w:author="Pavla Trefilová" w:date="2019-11-18T17:19:00Z">
                  <w:rPr>
                    <w:b/>
                    <w:color w:val="000000"/>
                  </w:rPr>
                </w:rPrChange>
              </w:rPr>
              <w:t>9/2017 – dosud:</w:t>
            </w:r>
            <w:r>
              <w:rPr>
                <w:color w:val="000000"/>
                <w:szCs w:val="24"/>
              </w:rPr>
              <w:t xml:space="preserve"> ČVUT v Praze, Masarykův ústav vyšších studií (25% úvazek)</w:t>
            </w:r>
          </w:p>
          <w:p w14:paraId="6E0E9A63" w14:textId="77777777" w:rsidR="00D5632F" w:rsidRDefault="00D5632F" w:rsidP="008605CB">
            <w:pPr>
              <w:jc w:val="both"/>
            </w:pPr>
          </w:p>
        </w:tc>
      </w:tr>
      <w:tr w:rsidR="00D5632F" w14:paraId="6D2FBBF0" w14:textId="77777777" w:rsidTr="008605CB">
        <w:trPr>
          <w:trHeight w:val="250"/>
        </w:trPr>
        <w:tc>
          <w:tcPr>
            <w:tcW w:w="9900" w:type="dxa"/>
            <w:gridSpan w:val="11"/>
            <w:shd w:val="clear" w:color="auto" w:fill="F7CAAC"/>
          </w:tcPr>
          <w:p w14:paraId="2BA17C71" w14:textId="77777777" w:rsidR="00D5632F" w:rsidRDefault="00D5632F" w:rsidP="008605CB">
            <w:pPr>
              <w:jc w:val="both"/>
            </w:pPr>
            <w:r>
              <w:rPr>
                <w:b/>
              </w:rPr>
              <w:t>Zkušenosti s vedením kvalifikačních a rigorózních prací</w:t>
            </w:r>
          </w:p>
        </w:tc>
      </w:tr>
      <w:tr w:rsidR="00D5632F" w14:paraId="39134A60" w14:textId="77777777" w:rsidTr="008605CB">
        <w:trPr>
          <w:trHeight w:val="418"/>
        </w:trPr>
        <w:tc>
          <w:tcPr>
            <w:tcW w:w="9900" w:type="dxa"/>
            <w:gridSpan w:val="11"/>
          </w:tcPr>
          <w:p w14:paraId="4FB406B2" w14:textId="77777777" w:rsidR="008322A2" w:rsidRDefault="008322A2" w:rsidP="008322A2">
            <w:pPr>
              <w:jc w:val="both"/>
            </w:pPr>
            <w:r>
              <w:t xml:space="preserve">Počet vedených bakalářských prací – 79 </w:t>
            </w:r>
          </w:p>
          <w:p w14:paraId="5B49CB90" w14:textId="4871BE8B" w:rsidR="00D5632F" w:rsidRDefault="008322A2" w:rsidP="008322A2">
            <w:pPr>
              <w:jc w:val="both"/>
            </w:pPr>
            <w:r>
              <w:t>Počet vedených diplomových prací – 158</w:t>
            </w:r>
          </w:p>
        </w:tc>
      </w:tr>
      <w:tr w:rsidR="00D5632F" w14:paraId="2C9153A0" w14:textId="77777777" w:rsidTr="008605CB">
        <w:trPr>
          <w:cantSplit/>
        </w:trPr>
        <w:tc>
          <w:tcPr>
            <w:tcW w:w="3361" w:type="dxa"/>
            <w:gridSpan w:val="2"/>
            <w:tcBorders>
              <w:top w:val="single" w:sz="12" w:space="0" w:color="auto"/>
            </w:tcBorders>
            <w:shd w:val="clear" w:color="auto" w:fill="F7CAAC"/>
          </w:tcPr>
          <w:p w14:paraId="34191067" w14:textId="77777777" w:rsidR="00D5632F" w:rsidRDefault="00D5632F" w:rsidP="008605CB">
            <w:pPr>
              <w:jc w:val="both"/>
            </w:pPr>
            <w:r>
              <w:rPr>
                <w:b/>
              </w:rPr>
              <w:t xml:space="preserve">Obor habilitačního řízení </w:t>
            </w:r>
          </w:p>
        </w:tc>
        <w:tc>
          <w:tcPr>
            <w:tcW w:w="2254" w:type="dxa"/>
            <w:gridSpan w:val="2"/>
            <w:tcBorders>
              <w:top w:val="single" w:sz="12" w:space="0" w:color="auto"/>
            </w:tcBorders>
            <w:shd w:val="clear" w:color="auto" w:fill="F7CAAC"/>
          </w:tcPr>
          <w:p w14:paraId="40971CDB" w14:textId="77777777" w:rsidR="00D5632F" w:rsidRDefault="00D5632F" w:rsidP="008605C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03AC472" w14:textId="77777777" w:rsidR="00D5632F" w:rsidRDefault="00D5632F" w:rsidP="008605C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98EF672" w14:textId="77777777" w:rsidR="00D5632F" w:rsidRDefault="00D5632F" w:rsidP="008605CB">
            <w:pPr>
              <w:jc w:val="both"/>
              <w:rPr>
                <w:b/>
              </w:rPr>
            </w:pPr>
            <w:r>
              <w:rPr>
                <w:b/>
              </w:rPr>
              <w:t>Ohlasy publikací</w:t>
            </w:r>
          </w:p>
        </w:tc>
      </w:tr>
      <w:tr w:rsidR="00D5632F" w14:paraId="1DF71ADC" w14:textId="77777777" w:rsidTr="008605CB">
        <w:trPr>
          <w:cantSplit/>
        </w:trPr>
        <w:tc>
          <w:tcPr>
            <w:tcW w:w="3361" w:type="dxa"/>
            <w:gridSpan w:val="2"/>
          </w:tcPr>
          <w:p w14:paraId="5E41EBAD" w14:textId="77777777" w:rsidR="00D5632F" w:rsidRDefault="00D5632F" w:rsidP="008605CB">
            <w:pPr>
              <w:jc w:val="both"/>
            </w:pPr>
            <w:r>
              <w:t>Management a ekonomika podniku</w:t>
            </w:r>
          </w:p>
        </w:tc>
        <w:tc>
          <w:tcPr>
            <w:tcW w:w="2254" w:type="dxa"/>
            <w:gridSpan w:val="2"/>
          </w:tcPr>
          <w:p w14:paraId="21FB41C9" w14:textId="77777777" w:rsidR="00D5632F" w:rsidRDefault="00D5632F" w:rsidP="008605CB">
            <w:pPr>
              <w:jc w:val="both"/>
            </w:pPr>
            <w:r>
              <w:t>2015</w:t>
            </w:r>
          </w:p>
        </w:tc>
        <w:tc>
          <w:tcPr>
            <w:tcW w:w="2257" w:type="dxa"/>
            <w:gridSpan w:val="4"/>
            <w:tcBorders>
              <w:right w:val="single" w:sz="12" w:space="0" w:color="auto"/>
            </w:tcBorders>
          </w:tcPr>
          <w:p w14:paraId="3F17921D" w14:textId="77777777" w:rsidR="00D5632F" w:rsidRDefault="00D5632F" w:rsidP="008605CB">
            <w:pPr>
              <w:jc w:val="both"/>
            </w:pPr>
            <w:r>
              <w:t>UTB ve Zlíně</w:t>
            </w:r>
          </w:p>
        </w:tc>
        <w:tc>
          <w:tcPr>
            <w:tcW w:w="635" w:type="dxa"/>
            <w:tcBorders>
              <w:left w:val="single" w:sz="12" w:space="0" w:color="auto"/>
            </w:tcBorders>
            <w:shd w:val="clear" w:color="auto" w:fill="F7CAAC"/>
          </w:tcPr>
          <w:p w14:paraId="064D3110" w14:textId="77777777" w:rsidR="00D5632F" w:rsidRDefault="00D5632F" w:rsidP="008605CB">
            <w:pPr>
              <w:jc w:val="both"/>
            </w:pPr>
            <w:r>
              <w:rPr>
                <w:b/>
              </w:rPr>
              <w:t>WOS</w:t>
            </w:r>
          </w:p>
        </w:tc>
        <w:tc>
          <w:tcPr>
            <w:tcW w:w="696" w:type="dxa"/>
            <w:shd w:val="clear" w:color="auto" w:fill="F7CAAC"/>
          </w:tcPr>
          <w:p w14:paraId="5A5FF413" w14:textId="77777777" w:rsidR="00D5632F" w:rsidRDefault="00D5632F" w:rsidP="008605CB">
            <w:pPr>
              <w:jc w:val="both"/>
              <w:rPr>
                <w:sz w:val="18"/>
              </w:rPr>
            </w:pPr>
            <w:r>
              <w:rPr>
                <w:b/>
                <w:sz w:val="18"/>
              </w:rPr>
              <w:t>Scopus</w:t>
            </w:r>
          </w:p>
        </w:tc>
        <w:tc>
          <w:tcPr>
            <w:tcW w:w="697" w:type="dxa"/>
            <w:shd w:val="clear" w:color="auto" w:fill="F7CAAC"/>
          </w:tcPr>
          <w:p w14:paraId="2E235EC3" w14:textId="77777777" w:rsidR="00D5632F" w:rsidRDefault="00D5632F" w:rsidP="008605CB">
            <w:pPr>
              <w:jc w:val="both"/>
            </w:pPr>
            <w:r>
              <w:rPr>
                <w:b/>
                <w:sz w:val="18"/>
              </w:rPr>
              <w:t>ostatní</w:t>
            </w:r>
          </w:p>
        </w:tc>
      </w:tr>
      <w:tr w:rsidR="00D5632F" w14:paraId="1C56AE49" w14:textId="77777777" w:rsidTr="008605CB">
        <w:trPr>
          <w:cantSplit/>
          <w:trHeight w:val="70"/>
        </w:trPr>
        <w:tc>
          <w:tcPr>
            <w:tcW w:w="3361" w:type="dxa"/>
            <w:gridSpan w:val="2"/>
            <w:shd w:val="clear" w:color="auto" w:fill="F7CAAC"/>
          </w:tcPr>
          <w:p w14:paraId="2BCE305B" w14:textId="77777777" w:rsidR="00D5632F" w:rsidRDefault="00D5632F" w:rsidP="008605CB">
            <w:pPr>
              <w:jc w:val="both"/>
            </w:pPr>
            <w:r>
              <w:rPr>
                <w:b/>
              </w:rPr>
              <w:t>Obor jmenovacího řízení</w:t>
            </w:r>
          </w:p>
        </w:tc>
        <w:tc>
          <w:tcPr>
            <w:tcW w:w="2254" w:type="dxa"/>
            <w:gridSpan w:val="2"/>
            <w:shd w:val="clear" w:color="auto" w:fill="F7CAAC"/>
          </w:tcPr>
          <w:p w14:paraId="2021E302" w14:textId="77777777" w:rsidR="00D5632F" w:rsidRDefault="00D5632F" w:rsidP="008605CB">
            <w:pPr>
              <w:jc w:val="both"/>
            </w:pPr>
            <w:r>
              <w:rPr>
                <w:b/>
              </w:rPr>
              <w:t>Rok udělení hodnosti</w:t>
            </w:r>
          </w:p>
        </w:tc>
        <w:tc>
          <w:tcPr>
            <w:tcW w:w="2257" w:type="dxa"/>
            <w:gridSpan w:val="4"/>
            <w:tcBorders>
              <w:right w:val="single" w:sz="12" w:space="0" w:color="auto"/>
            </w:tcBorders>
            <w:shd w:val="clear" w:color="auto" w:fill="F7CAAC"/>
          </w:tcPr>
          <w:p w14:paraId="4F0E964C" w14:textId="77777777" w:rsidR="00D5632F" w:rsidRDefault="00D5632F" w:rsidP="008605CB">
            <w:pPr>
              <w:jc w:val="both"/>
            </w:pPr>
            <w:r>
              <w:rPr>
                <w:b/>
              </w:rPr>
              <w:t>Řízení konáno na VŠ</w:t>
            </w:r>
          </w:p>
        </w:tc>
        <w:tc>
          <w:tcPr>
            <w:tcW w:w="635" w:type="dxa"/>
            <w:vMerge w:val="restart"/>
            <w:tcBorders>
              <w:left w:val="single" w:sz="12" w:space="0" w:color="auto"/>
            </w:tcBorders>
          </w:tcPr>
          <w:p w14:paraId="7DA8C1E4" w14:textId="77777777" w:rsidR="00D5632F" w:rsidRDefault="00D5632F" w:rsidP="008605CB">
            <w:pPr>
              <w:jc w:val="both"/>
              <w:rPr>
                <w:b/>
              </w:rPr>
            </w:pPr>
            <w:r>
              <w:t>11</w:t>
            </w:r>
          </w:p>
        </w:tc>
        <w:tc>
          <w:tcPr>
            <w:tcW w:w="696" w:type="dxa"/>
            <w:vMerge w:val="restart"/>
          </w:tcPr>
          <w:p w14:paraId="4E233154" w14:textId="3BD1C90E" w:rsidR="00D5632F" w:rsidRDefault="008322A2" w:rsidP="008605CB">
            <w:pPr>
              <w:jc w:val="both"/>
              <w:rPr>
                <w:b/>
              </w:rPr>
            </w:pPr>
            <w:r>
              <w:t>13</w:t>
            </w:r>
          </w:p>
        </w:tc>
        <w:tc>
          <w:tcPr>
            <w:tcW w:w="697" w:type="dxa"/>
            <w:vMerge w:val="restart"/>
          </w:tcPr>
          <w:p w14:paraId="372833C4" w14:textId="77777777" w:rsidR="00D5632F" w:rsidRDefault="00D5632F" w:rsidP="008605CB">
            <w:pPr>
              <w:jc w:val="both"/>
              <w:rPr>
                <w:b/>
              </w:rPr>
            </w:pPr>
            <w:r>
              <w:t>21</w:t>
            </w:r>
          </w:p>
        </w:tc>
      </w:tr>
      <w:tr w:rsidR="00D5632F" w14:paraId="3D4E3C88" w14:textId="77777777" w:rsidTr="008605CB">
        <w:trPr>
          <w:trHeight w:val="205"/>
        </w:trPr>
        <w:tc>
          <w:tcPr>
            <w:tcW w:w="3361" w:type="dxa"/>
            <w:gridSpan w:val="2"/>
          </w:tcPr>
          <w:p w14:paraId="4468F651" w14:textId="77777777" w:rsidR="00D5632F" w:rsidRDefault="00D5632F" w:rsidP="008605CB">
            <w:pPr>
              <w:jc w:val="both"/>
            </w:pPr>
          </w:p>
        </w:tc>
        <w:tc>
          <w:tcPr>
            <w:tcW w:w="2254" w:type="dxa"/>
            <w:gridSpan w:val="2"/>
          </w:tcPr>
          <w:p w14:paraId="09BE6C6D" w14:textId="77777777" w:rsidR="00D5632F" w:rsidRDefault="00D5632F" w:rsidP="008605CB">
            <w:pPr>
              <w:jc w:val="both"/>
            </w:pPr>
          </w:p>
        </w:tc>
        <w:tc>
          <w:tcPr>
            <w:tcW w:w="2257" w:type="dxa"/>
            <w:gridSpan w:val="4"/>
            <w:tcBorders>
              <w:right w:val="single" w:sz="12" w:space="0" w:color="auto"/>
            </w:tcBorders>
          </w:tcPr>
          <w:p w14:paraId="695253C2" w14:textId="77777777" w:rsidR="00D5632F" w:rsidRDefault="00D5632F" w:rsidP="008605CB">
            <w:pPr>
              <w:jc w:val="both"/>
            </w:pPr>
          </w:p>
        </w:tc>
        <w:tc>
          <w:tcPr>
            <w:tcW w:w="635" w:type="dxa"/>
            <w:vMerge/>
            <w:tcBorders>
              <w:left w:val="single" w:sz="12" w:space="0" w:color="auto"/>
            </w:tcBorders>
            <w:vAlign w:val="center"/>
          </w:tcPr>
          <w:p w14:paraId="1664223B" w14:textId="77777777" w:rsidR="00D5632F" w:rsidRDefault="00D5632F" w:rsidP="008605CB">
            <w:pPr>
              <w:rPr>
                <w:b/>
              </w:rPr>
            </w:pPr>
          </w:p>
        </w:tc>
        <w:tc>
          <w:tcPr>
            <w:tcW w:w="696" w:type="dxa"/>
            <w:vMerge/>
            <w:vAlign w:val="center"/>
          </w:tcPr>
          <w:p w14:paraId="1A81E25D" w14:textId="77777777" w:rsidR="00D5632F" w:rsidRDefault="00D5632F" w:rsidP="008605CB">
            <w:pPr>
              <w:rPr>
                <w:b/>
              </w:rPr>
            </w:pPr>
          </w:p>
        </w:tc>
        <w:tc>
          <w:tcPr>
            <w:tcW w:w="697" w:type="dxa"/>
            <w:vMerge/>
            <w:vAlign w:val="center"/>
          </w:tcPr>
          <w:p w14:paraId="03D5D4B8" w14:textId="77777777" w:rsidR="00D5632F" w:rsidRDefault="00D5632F" w:rsidP="008605CB">
            <w:pPr>
              <w:rPr>
                <w:b/>
              </w:rPr>
            </w:pPr>
          </w:p>
        </w:tc>
      </w:tr>
      <w:tr w:rsidR="00D5632F" w14:paraId="0FBD5561" w14:textId="77777777" w:rsidTr="008605CB">
        <w:tc>
          <w:tcPr>
            <w:tcW w:w="9900" w:type="dxa"/>
            <w:gridSpan w:val="11"/>
            <w:shd w:val="clear" w:color="auto" w:fill="F7CAAC"/>
          </w:tcPr>
          <w:p w14:paraId="7D751541" w14:textId="77777777" w:rsidR="00D5632F" w:rsidRDefault="00D5632F" w:rsidP="008605CB">
            <w:pPr>
              <w:jc w:val="both"/>
              <w:rPr>
                <w:b/>
              </w:rPr>
            </w:pPr>
            <w:r>
              <w:rPr>
                <w:b/>
              </w:rPr>
              <w:t xml:space="preserve">Přehled o nejvýznamnější publikační a další tvůrčí činnosti nebo další profesní činnosti u odborníků z praxe vztahující se k zabezpečovaným předmětům </w:t>
            </w:r>
          </w:p>
        </w:tc>
      </w:tr>
      <w:tr w:rsidR="00D5632F" w14:paraId="2F235044" w14:textId="77777777" w:rsidTr="008605CB">
        <w:trPr>
          <w:trHeight w:val="2347"/>
        </w:trPr>
        <w:tc>
          <w:tcPr>
            <w:tcW w:w="9900" w:type="dxa"/>
            <w:gridSpan w:val="11"/>
          </w:tcPr>
          <w:p w14:paraId="50B37D82" w14:textId="77777777" w:rsidR="008322A2" w:rsidRDefault="008322A2" w:rsidP="008322A2">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14:paraId="10E2CB68" w14:textId="77777777" w:rsidR="008322A2" w:rsidRDefault="008322A2" w:rsidP="008322A2">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14:paraId="67A20CD3" w14:textId="77777777" w:rsidR="008322A2" w:rsidRDefault="008322A2" w:rsidP="008322A2">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4ED2F5C2" w14:textId="77777777" w:rsidR="008322A2" w:rsidRDefault="008322A2" w:rsidP="008322A2">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6D22DB87" w14:textId="77777777" w:rsidR="008322A2" w:rsidRDefault="008322A2" w:rsidP="008322A2">
            <w:pPr>
              <w:jc w:val="both"/>
              <w:rPr>
                <w:del w:id="8138" w:author="Pavla Trefilová" w:date="2019-11-18T17:19:00Z"/>
              </w:rPr>
            </w:pPr>
            <w:del w:id="8139" w:author="Pavla Trefilová" w:date="2019-11-18T17:19:00Z">
              <w:r w:rsidRPr="00A5529F">
                <w:delText xml:space="preserve">PILÍK, M. </w:delText>
              </w:r>
              <w:r w:rsidRPr="00A5529F">
                <w:rPr>
                  <w:i/>
                </w:rPr>
                <w:delText>Internet and its influence on consumer buying behaviour in the Czech Republic.</w:delText>
              </w:r>
              <w:r w:rsidRPr="00A5529F">
                <w:delText xml:space="preserve"> </w:delText>
              </w:r>
              <w:r>
                <w:delText xml:space="preserve">1. vyd. </w:delText>
              </w:r>
              <w:r w:rsidRPr="00A5529F">
                <w:delText>Praha: Linde, 2013</w:delText>
              </w:r>
              <w:r>
                <w:delText>,</w:delText>
              </w:r>
              <w:r w:rsidRPr="00A5529F">
                <w:delText xml:space="preserve"> 122 s. ISBN 978-80-7201-936-6.</w:delText>
              </w:r>
              <w:r>
                <w:delText xml:space="preserve"> </w:delText>
              </w:r>
              <w:r w:rsidRPr="00D5632F">
                <w:delText>(100 %)</w:delText>
              </w:r>
            </w:del>
          </w:p>
          <w:p w14:paraId="22601143" w14:textId="77777777" w:rsidR="008322A2" w:rsidRPr="00AE2BDB" w:rsidRDefault="008322A2" w:rsidP="008322A2">
            <w:pPr>
              <w:jc w:val="both"/>
              <w:rPr>
                <w:i/>
              </w:rPr>
            </w:pPr>
            <w:r w:rsidRPr="00AE2BDB">
              <w:rPr>
                <w:i/>
              </w:rPr>
              <w:t xml:space="preserve">Přehled projektové činnosti: </w:t>
            </w:r>
          </w:p>
          <w:p w14:paraId="5A82EC17" w14:textId="77777777" w:rsidR="008322A2" w:rsidRDefault="008322A2" w:rsidP="008322A2">
            <w:pPr>
              <w:jc w:val="both"/>
            </w:pPr>
            <w:r w:rsidRPr="00AE2BDB">
              <w:rPr>
                <w:rStyle w:val="Hypertextovodkaz"/>
                <w:color w:val="auto"/>
                <w:szCs w:val="32"/>
                <w:u w:val="none"/>
              </w:rPr>
              <w:t>GA ČR P403/11/P175</w:t>
            </w:r>
            <w:r w:rsidRPr="00AE2BDB">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14:paraId="7F991764" w14:textId="6BA80366" w:rsidR="00D5632F" w:rsidRDefault="008322A2" w:rsidP="008322A2">
            <w:pPr>
              <w:jc w:val="both"/>
              <w:rPr>
                <w:b/>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D5632F" w14:paraId="1E034F01" w14:textId="77777777" w:rsidTr="008605CB">
        <w:trPr>
          <w:trHeight w:val="218"/>
        </w:trPr>
        <w:tc>
          <w:tcPr>
            <w:tcW w:w="9900" w:type="dxa"/>
            <w:gridSpan w:val="11"/>
            <w:shd w:val="clear" w:color="auto" w:fill="F7CAAC"/>
          </w:tcPr>
          <w:p w14:paraId="78CAFAC5" w14:textId="77777777" w:rsidR="00D5632F" w:rsidRDefault="00D5632F" w:rsidP="008605CB">
            <w:pPr>
              <w:rPr>
                <w:b/>
              </w:rPr>
            </w:pPr>
            <w:r>
              <w:rPr>
                <w:b/>
              </w:rPr>
              <w:t>Působení v zahraničí</w:t>
            </w:r>
          </w:p>
        </w:tc>
      </w:tr>
      <w:tr w:rsidR="00D5632F" w14:paraId="4D134215" w14:textId="77777777" w:rsidTr="006D1A93">
        <w:trPr>
          <w:trHeight w:val="60"/>
        </w:trPr>
        <w:tc>
          <w:tcPr>
            <w:tcW w:w="9900" w:type="dxa"/>
            <w:gridSpan w:val="11"/>
          </w:tcPr>
          <w:p w14:paraId="7FFAA184" w14:textId="77777777" w:rsidR="00D5632F" w:rsidRDefault="00D5632F" w:rsidP="008605CB">
            <w:pPr>
              <w:rPr>
                <w:b/>
              </w:rPr>
            </w:pPr>
          </w:p>
        </w:tc>
      </w:tr>
      <w:tr w:rsidR="00D5632F" w14:paraId="599A2664" w14:textId="77777777" w:rsidTr="006D1A93">
        <w:trPr>
          <w:cantSplit/>
          <w:trHeight w:val="218"/>
        </w:trPr>
        <w:tc>
          <w:tcPr>
            <w:tcW w:w="2529" w:type="dxa"/>
            <w:shd w:val="clear" w:color="auto" w:fill="F7CAAC"/>
          </w:tcPr>
          <w:p w14:paraId="76DB06A7" w14:textId="77777777" w:rsidR="00D5632F" w:rsidRDefault="00D5632F" w:rsidP="008605CB">
            <w:pPr>
              <w:jc w:val="both"/>
              <w:rPr>
                <w:b/>
              </w:rPr>
            </w:pPr>
            <w:r>
              <w:rPr>
                <w:b/>
              </w:rPr>
              <w:t xml:space="preserve">Podpis </w:t>
            </w:r>
          </w:p>
        </w:tc>
        <w:tc>
          <w:tcPr>
            <w:tcW w:w="4554" w:type="dxa"/>
            <w:gridSpan w:val="5"/>
          </w:tcPr>
          <w:p w14:paraId="4B9B2B81" w14:textId="77777777" w:rsidR="00D5632F" w:rsidRPr="00B10230" w:rsidRDefault="00D5632F" w:rsidP="008605CB">
            <w:pPr>
              <w:jc w:val="both"/>
              <w:rPr>
                <w:b/>
              </w:rPr>
            </w:pPr>
          </w:p>
        </w:tc>
        <w:tc>
          <w:tcPr>
            <w:tcW w:w="789" w:type="dxa"/>
            <w:gridSpan w:val="2"/>
            <w:shd w:val="clear" w:color="auto" w:fill="F7CAAC"/>
          </w:tcPr>
          <w:p w14:paraId="1AE0D100" w14:textId="77777777" w:rsidR="00D5632F" w:rsidRDefault="00D5632F" w:rsidP="008605CB">
            <w:pPr>
              <w:jc w:val="both"/>
            </w:pPr>
            <w:r>
              <w:rPr>
                <w:b/>
              </w:rPr>
              <w:t>datum</w:t>
            </w:r>
          </w:p>
        </w:tc>
        <w:tc>
          <w:tcPr>
            <w:tcW w:w="2028" w:type="dxa"/>
            <w:gridSpan w:val="3"/>
          </w:tcPr>
          <w:p w14:paraId="3DBEBE5F" w14:textId="77777777" w:rsidR="00D5632F" w:rsidRDefault="00D5632F" w:rsidP="008605CB">
            <w:pPr>
              <w:jc w:val="both"/>
            </w:pPr>
          </w:p>
        </w:tc>
      </w:tr>
    </w:tbl>
    <w:p w14:paraId="09BFA90B" w14:textId="77777777" w:rsidR="009732B5" w:rsidRDefault="009732B5" w:rsidP="00B2050B"/>
    <w:p w14:paraId="0421D7CF" w14:textId="77777777" w:rsidR="001503C1" w:rsidRDefault="001503C1">
      <w:r>
        <w:br w:type="page"/>
      </w:r>
    </w:p>
    <w:tbl>
      <w:tblPr>
        <w:tblW w:w="98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0"/>
        <w:gridCol w:w="524"/>
        <w:gridCol w:w="468"/>
        <w:gridCol w:w="994"/>
        <w:gridCol w:w="709"/>
        <w:gridCol w:w="77"/>
        <w:gridCol w:w="632"/>
        <w:gridCol w:w="693"/>
        <w:gridCol w:w="694"/>
      </w:tblGrid>
      <w:tr w:rsidR="009732B5" w14:paraId="4C761487" w14:textId="77777777" w:rsidTr="00BB635C">
        <w:tc>
          <w:tcPr>
            <w:tcW w:w="9856" w:type="dxa"/>
            <w:gridSpan w:val="11"/>
            <w:tcBorders>
              <w:bottom w:val="double" w:sz="4" w:space="0" w:color="auto"/>
            </w:tcBorders>
            <w:shd w:val="clear" w:color="auto" w:fill="BDD6EE"/>
          </w:tcPr>
          <w:p w14:paraId="18C4AEE4" w14:textId="055E0CE8" w:rsidR="009732B5" w:rsidRDefault="009732B5" w:rsidP="00BB635C">
            <w:pPr>
              <w:jc w:val="both"/>
              <w:rPr>
                <w:b/>
                <w:sz w:val="28"/>
              </w:rPr>
            </w:pPr>
            <w:r>
              <w:rPr>
                <w:b/>
                <w:sz w:val="28"/>
              </w:rPr>
              <w:lastRenderedPageBreak/>
              <w:t>C-I – Personální zabezpečení</w:t>
            </w:r>
          </w:p>
        </w:tc>
      </w:tr>
      <w:tr w:rsidR="009732B5" w14:paraId="028781BC" w14:textId="77777777" w:rsidTr="00BB635C">
        <w:tc>
          <w:tcPr>
            <w:tcW w:w="2516" w:type="dxa"/>
            <w:tcBorders>
              <w:top w:val="double" w:sz="4" w:space="0" w:color="auto"/>
            </w:tcBorders>
            <w:shd w:val="clear" w:color="auto" w:fill="F7CAAC"/>
          </w:tcPr>
          <w:p w14:paraId="68FE659E" w14:textId="77777777" w:rsidR="009732B5" w:rsidRDefault="009732B5" w:rsidP="00BB635C">
            <w:pPr>
              <w:jc w:val="both"/>
              <w:rPr>
                <w:b/>
              </w:rPr>
            </w:pPr>
            <w:r>
              <w:rPr>
                <w:b/>
              </w:rPr>
              <w:t>Vysoká škola</w:t>
            </w:r>
          </w:p>
        </w:tc>
        <w:tc>
          <w:tcPr>
            <w:tcW w:w="7340" w:type="dxa"/>
            <w:gridSpan w:val="10"/>
          </w:tcPr>
          <w:p w14:paraId="028D51CB" w14:textId="77777777" w:rsidR="009732B5" w:rsidRDefault="009732B5" w:rsidP="00BB635C">
            <w:pPr>
              <w:jc w:val="both"/>
            </w:pPr>
            <w:r>
              <w:t>Univerzita Tomáše Bati ve Zlíně</w:t>
            </w:r>
          </w:p>
        </w:tc>
      </w:tr>
      <w:tr w:rsidR="009732B5" w14:paraId="3D10EE9E" w14:textId="77777777" w:rsidTr="00BB635C">
        <w:tc>
          <w:tcPr>
            <w:tcW w:w="2516" w:type="dxa"/>
            <w:shd w:val="clear" w:color="auto" w:fill="F7CAAC"/>
          </w:tcPr>
          <w:p w14:paraId="2388CA7D" w14:textId="77777777" w:rsidR="009732B5" w:rsidRDefault="009732B5" w:rsidP="00BB635C">
            <w:pPr>
              <w:jc w:val="both"/>
              <w:rPr>
                <w:b/>
              </w:rPr>
            </w:pPr>
            <w:r>
              <w:rPr>
                <w:b/>
              </w:rPr>
              <w:t>Součást vysoké školy</w:t>
            </w:r>
          </w:p>
        </w:tc>
        <w:tc>
          <w:tcPr>
            <w:tcW w:w="7340" w:type="dxa"/>
            <w:gridSpan w:val="10"/>
          </w:tcPr>
          <w:p w14:paraId="51CCE8EF" w14:textId="77777777" w:rsidR="009732B5" w:rsidRDefault="009732B5" w:rsidP="00BB635C">
            <w:pPr>
              <w:jc w:val="both"/>
            </w:pPr>
            <w:r>
              <w:t>Fakulta managementu a ekonomiky</w:t>
            </w:r>
          </w:p>
        </w:tc>
      </w:tr>
      <w:tr w:rsidR="009732B5" w14:paraId="0D1BDDF9" w14:textId="77777777" w:rsidTr="00BB635C">
        <w:tc>
          <w:tcPr>
            <w:tcW w:w="2516" w:type="dxa"/>
            <w:shd w:val="clear" w:color="auto" w:fill="F7CAAC"/>
          </w:tcPr>
          <w:p w14:paraId="4D9EFC6A" w14:textId="77777777" w:rsidR="009732B5" w:rsidRDefault="009732B5" w:rsidP="00BB635C">
            <w:pPr>
              <w:jc w:val="both"/>
              <w:rPr>
                <w:b/>
              </w:rPr>
            </w:pPr>
            <w:r>
              <w:rPr>
                <w:b/>
              </w:rPr>
              <w:t>Název studijního programu</w:t>
            </w:r>
          </w:p>
        </w:tc>
        <w:tc>
          <w:tcPr>
            <w:tcW w:w="7340" w:type="dxa"/>
            <w:gridSpan w:val="10"/>
          </w:tcPr>
          <w:p w14:paraId="67464041" w14:textId="3B3C778D" w:rsidR="009732B5" w:rsidRDefault="00343DC3" w:rsidP="00BB635C">
            <w:pPr>
              <w:jc w:val="both"/>
            </w:pPr>
            <w:r>
              <w:t xml:space="preserve">Economics and Management </w:t>
            </w:r>
          </w:p>
        </w:tc>
      </w:tr>
      <w:tr w:rsidR="009732B5" w14:paraId="73AD9470" w14:textId="77777777" w:rsidTr="00BB635C">
        <w:tc>
          <w:tcPr>
            <w:tcW w:w="2516" w:type="dxa"/>
            <w:shd w:val="clear" w:color="auto" w:fill="F7CAAC"/>
          </w:tcPr>
          <w:p w14:paraId="011F6391" w14:textId="77777777" w:rsidR="009732B5" w:rsidRDefault="009732B5" w:rsidP="00BB635C">
            <w:pPr>
              <w:jc w:val="both"/>
              <w:rPr>
                <w:b/>
              </w:rPr>
            </w:pPr>
            <w:r>
              <w:rPr>
                <w:b/>
              </w:rPr>
              <w:t>Jméno a příjmení</w:t>
            </w:r>
          </w:p>
        </w:tc>
        <w:tc>
          <w:tcPr>
            <w:tcW w:w="4535" w:type="dxa"/>
            <w:gridSpan w:val="5"/>
          </w:tcPr>
          <w:p w14:paraId="2C3B5771" w14:textId="77777777" w:rsidR="009732B5" w:rsidRDefault="009732B5" w:rsidP="00BB635C">
            <w:pPr>
              <w:jc w:val="both"/>
            </w:pPr>
            <w:r>
              <w:t>Michal PIVNIČKA</w:t>
            </w:r>
          </w:p>
        </w:tc>
        <w:tc>
          <w:tcPr>
            <w:tcW w:w="709" w:type="dxa"/>
            <w:shd w:val="clear" w:color="auto" w:fill="F7CAAC"/>
          </w:tcPr>
          <w:p w14:paraId="7B965281" w14:textId="77777777" w:rsidR="009732B5" w:rsidRDefault="009732B5" w:rsidP="00BB635C">
            <w:pPr>
              <w:jc w:val="both"/>
              <w:rPr>
                <w:b/>
              </w:rPr>
            </w:pPr>
            <w:r>
              <w:rPr>
                <w:b/>
              </w:rPr>
              <w:t>Tituly</w:t>
            </w:r>
          </w:p>
        </w:tc>
        <w:tc>
          <w:tcPr>
            <w:tcW w:w="2096" w:type="dxa"/>
            <w:gridSpan w:val="4"/>
          </w:tcPr>
          <w:p w14:paraId="50E81D01" w14:textId="77777777" w:rsidR="009732B5" w:rsidRDefault="009732B5" w:rsidP="00BB635C">
            <w:pPr>
              <w:jc w:val="both"/>
            </w:pPr>
            <w:r>
              <w:t>Ing., Ph.D.</w:t>
            </w:r>
          </w:p>
        </w:tc>
      </w:tr>
      <w:tr w:rsidR="009732B5" w14:paraId="16570262" w14:textId="77777777" w:rsidTr="00BB635C">
        <w:tc>
          <w:tcPr>
            <w:tcW w:w="2516" w:type="dxa"/>
            <w:shd w:val="clear" w:color="auto" w:fill="F7CAAC"/>
          </w:tcPr>
          <w:p w14:paraId="65248E29" w14:textId="77777777" w:rsidR="009732B5" w:rsidRDefault="009732B5" w:rsidP="00BB635C">
            <w:pPr>
              <w:jc w:val="both"/>
              <w:rPr>
                <w:b/>
              </w:rPr>
            </w:pPr>
            <w:r>
              <w:rPr>
                <w:b/>
              </w:rPr>
              <w:t>Rok narození</w:t>
            </w:r>
          </w:p>
        </w:tc>
        <w:tc>
          <w:tcPr>
            <w:tcW w:w="829" w:type="dxa"/>
          </w:tcPr>
          <w:p w14:paraId="466EB64D" w14:textId="77777777" w:rsidR="009732B5" w:rsidRDefault="009732B5" w:rsidP="00BB635C">
            <w:pPr>
              <w:jc w:val="both"/>
            </w:pPr>
            <w:r>
              <w:t>1981</w:t>
            </w:r>
          </w:p>
        </w:tc>
        <w:tc>
          <w:tcPr>
            <w:tcW w:w="1720" w:type="dxa"/>
            <w:shd w:val="clear" w:color="auto" w:fill="F7CAAC"/>
          </w:tcPr>
          <w:p w14:paraId="20548808" w14:textId="77777777" w:rsidR="009732B5" w:rsidRDefault="009732B5" w:rsidP="00BB635C">
            <w:pPr>
              <w:jc w:val="both"/>
              <w:rPr>
                <w:b/>
              </w:rPr>
            </w:pPr>
            <w:r>
              <w:rPr>
                <w:b/>
              </w:rPr>
              <w:t>typ vztahu k VŠ</w:t>
            </w:r>
          </w:p>
        </w:tc>
        <w:tc>
          <w:tcPr>
            <w:tcW w:w="992" w:type="dxa"/>
            <w:gridSpan w:val="2"/>
          </w:tcPr>
          <w:p w14:paraId="65F36F80" w14:textId="77777777" w:rsidR="009732B5" w:rsidRDefault="009732B5" w:rsidP="00BB635C">
            <w:pPr>
              <w:jc w:val="both"/>
            </w:pPr>
            <w:r>
              <w:t>pp</w:t>
            </w:r>
          </w:p>
        </w:tc>
        <w:tc>
          <w:tcPr>
            <w:tcW w:w="994" w:type="dxa"/>
            <w:shd w:val="clear" w:color="auto" w:fill="F7CAAC"/>
          </w:tcPr>
          <w:p w14:paraId="47095E1C" w14:textId="77777777" w:rsidR="009732B5" w:rsidRDefault="009732B5" w:rsidP="00BB635C">
            <w:pPr>
              <w:jc w:val="both"/>
              <w:rPr>
                <w:b/>
              </w:rPr>
            </w:pPr>
            <w:r>
              <w:rPr>
                <w:b/>
              </w:rPr>
              <w:t>rozsah</w:t>
            </w:r>
          </w:p>
        </w:tc>
        <w:tc>
          <w:tcPr>
            <w:tcW w:w="709" w:type="dxa"/>
          </w:tcPr>
          <w:p w14:paraId="4D6C457E" w14:textId="77777777" w:rsidR="009732B5" w:rsidRDefault="009732B5" w:rsidP="00BB635C">
            <w:pPr>
              <w:jc w:val="both"/>
            </w:pPr>
            <w:r>
              <w:t>40</w:t>
            </w:r>
          </w:p>
        </w:tc>
        <w:tc>
          <w:tcPr>
            <w:tcW w:w="709" w:type="dxa"/>
            <w:gridSpan w:val="2"/>
            <w:shd w:val="clear" w:color="auto" w:fill="F7CAAC"/>
          </w:tcPr>
          <w:p w14:paraId="4DB2CD23" w14:textId="77777777" w:rsidR="009732B5" w:rsidRDefault="009732B5" w:rsidP="00BB635C">
            <w:pPr>
              <w:jc w:val="both"/>
              <w:rPr>
                <w:b/>
              </w:rPr>
            </w:pPr>
            <w:r>
              <w:rPr>
                <w:b/>
              </w:rPr>
              <w:t>do kdy</w:t>
            </w:r>
          </w:p>
        </w:tc>
        <w:tc>
          <w:tcPr>
            <w:tcW w:w="1387" w:type="dxa"/>
            <w:gridSpan w:val="2"/>
          </w:tcPr>
          <w:p w14:paraId="5F7493CD" w14:textId="77777777" w:rsidR="009732B5" w:rsidRDefault="009732B5" w:rsidP="00BB635C">
            <w:pPr>
              <w:jc w:val="both"/>
            </w:pPr>
            <w:r>
              <w:t>N</w:t>
            </w:r>
          </w:p>
        </w:tc>
      </w:tr>
      <w:tr w:rsidR="009732B5" w14:paraId="786B0CA9" w14:textId="77777777" w:rsidTr="00BB635C">
        <w:tc>
          <w:tcPr>
            <w:tcW w:w="5065" w:type="dxa"/>
            <w:gridSpan w:val="3"/>
            <w:shd w:val="clear" w:color="auto" w:fill="F7CAAC"/>
          </w:tcPr>
          <w:p w14:paraId="23031417" w14:textId="77777777" w:rsidR="009732B5" w:rsidRDefault="009732B5" w:rsidP="00BB635C">
            <w:pPr>
              <w:jc w:val="both"/>
              <w:rPr>
                <w:b/>
              </w:rPr>
            </w:pPr>
            <w:r>
              <w:rPr>
                <w:b/>
              </w:rPr>
              <w:t>Typ vztahu na součásti VŠ, která uskutečňuje st. program</w:t>
            </w:r>
          </w:p>
        </w:tc>
        <w:tc>
          <w:tcPr>
            <w:tcW w:w="992" w:type="dxa"/>
            <w:gridSpan w:val="2"/>
          </w:tcPr>
          <w:p w14:paraId="48266975" w14:textId="77777777" w:rsidR="009732B5" w:rsidRDefault="009732B5" w:rsidP="00BB635C">
            <w:pPr>
              <w:jc w:val="both"/>
            </w:pPr>
            <w:r>
              <w:t>pp</w:t>
            </w:r>
          </w:p>
        </w:tc>
        <w:tc>
          <w:tcPr>
            <w:tcW w:w="994" w:type="dxa"/>
            <w:shd w:val="clear" w:color="auto" w:fill="F7CAAC"/>
          </w:tcPr>
          <w:p w14:paraId="04A882B4" w14:textId="77777777" w:rsidR="009732B5" w:rsidRDefault="009732B5" w:rsidP="00BB635C">
            <w:pPr>
              <w:jc w:val="both"/>
              <w:rPr>
                <w:b/>
              </w:rPr>
            </w:pPr>
            <w:r>
              <w:rPr>
                <w:b/>
              </w:rPr>
              <w:t>rozsah</w:t>
            </w:r>
          </w:p>
        </w:tc>
        <w:tc>
          <w:tcPr>
            <w:tcW w:w="709" w:type="dxa"/>
          </w:tcPr>
          <w:p w14:paraId="4FAAD4A8" w14:textId="77777777" w:rsidR="009732B5" w:rsidRDefault="009732B5" w:rsidP="00BB635C">
            <w:pPr>
              <w:jc w:val="both"/>
            </w:pPr>
            <w:r>
              <w:t>40</w:t>
            </w:r>
          </w:p>
        </w:tc>
        <w:tc>
          <w:tcPr>
            <w:tcW w:w="709" w:type="dxa"/>
            <w:gridSpan w:val="2"/>
            <w:shd w:val="clear" w:color="auto" w:fill="F7CAAC"/>
          </w:tcPr>
          <w:p w14:paraId="67AD23BF" w14:textId="77777777" w:rsidR="009732B5" w:rsidRDefault="009732B5" w:rsidP="00BB635C">
            <w:pPr>
              <w:jc w:val="both"/>
              <w:rPr>
                <w:b/>
              </w:rPr>
            </w:pPr>
            <w:r>
              <w:rPr>
                <w:b/>
              </w:rPr>
              <w:t>do kdy</w:t>
            </w:r>
          </w:p>
        </w:tc>
        <w:tc>
          <w:tcPr>
            <w:tcW w:w="1387" w:type="dxa"/>
            <w:gridSpan w:val="2"/>
          </w:tcPr>
          <w:p w14:paraId="784133BF" w14:textId="77777777" w:rsidR="009732B5" w:rsidRDefault="009732B5" w:rsidP="00BB635C">
            <w:pPr>
              <w:jc w:val="both"/>
            </w:pPr>
            <w:r>
              <w:t>N</w:t>
            </w:r>
          </w:p>
        </w:tc>
      </w:tr>
      <w:tr w:rsidR="009732B5" w14:paraId="4EE53565" w14:textId="77777777" w:rsidTr="00BB635C">
        <w:tc>
          <w:tcPr>
            <w:tcW w:w="6057" w:type="dxa"/>
            <w:gridSpan w:val="5"/>
            <w:shd w:val="clear" w:color="auto" w:fill="F7CAAC"/>
          </w:tcPr>
          <w:p w14:paraId="3DD1AD59"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2FF41636" w14:textId="77777777" w:rsidR="009732B5" w:rsidRDefault="009732B5" w:rsidP="00BB635C">
            <w:pPr>
              <w:jc w:val="both"/>
              <w:rPr>
                <w:b/>
              </w:rPr>
            </w:pPr>
            <w:r>
              <w:rPr>
                <w:b/>
              </w:rPr>
              <w:t>typ prac. vztahu</w:t>
            </w:r>
          </w:p>
        </w:tc>
        <w:tc>
          <w:tcPr>
            <w:tcW w:w="2096" w:type="dxa"/>
            <w:gridSpan w:val="4"/>
            <w:shd w:val="clear" w:color="auto" w:fill="F7CAAC"/>
          </w:tcPr>
          <w:p w14:paraId="4204D827" w14:textId="77777777" w:rsidR="009732B5" w:rsidRDefault="009732B5" w:rsidP="00BB635C">
            <w:pPr>
              <w:jc w:val="both"/>
              <w:rPr>
                <w:b/>
              </w:rPr>
            </w:pPr>
            <w:r>
              <w:rPr>
                <w:b/>
              </w:rPr>
              <w:t>rozsah</w:t>
            </w:r>
          </w:p>
        </w:tc>
      </w:tr>
      <w:tr w:rsidR="009732B5" w14:paraId="1E12486C" w14:textId="77777777" w:rsidTr="00BB635C">
        <w:tc>
          <w:tcPr>
            <w:tcW w:w="6057" w:type="dxa"/>
            <w:gridSpan w:val="5"/>
          </w:tcPr>
          <w:p w14:paraId="4A3E4CBE" w14:textId="77777777" w:rsidR="009732B5" w:rsidRDefault="009732B5" w:rsidP="00BB635C">
            <w:pPr>
              <w:jc w:val="both"/>
            </w:pPr>
          </w:p>
        </w:tc>
        <w:tc>
          <w:tcPr>
            <w:tcW w:w="1703" w:type="dxa"/>
            <w:gridSpan w:val="2"/>
          </w:tcPr>
          <w:p w14:paraId="5312E1D3" w14:textId="77777777" w:rsidR="009732B5" w:rsidRDefault="009732B5" w:rsidP="00BB635C">
            <w:pPr>
              <w:jc w:val="both"/>
            </w:pPr>
          </w:p>
        </w:tc>
        <w:tc>
          <w:tcPr>
            <w:tcW w:w="2096" w:type="dxa"/>
            <w:gridSpan w:val="4"/>
          </w:tcPr>
          <w:p w14:paraId="166E3C76" w14:textId="77777777" w:rsidR="009732B5" w:rsidRDefault="009732B5" w:rsidP="00BB635C">
            <w:pPr>
              <w:jc w:val="both"/>
            </w:pPr>
          </w:p>
        </w:tc>
      </w:tr>
      <w:tr w:rsidR="009732B5" w14:paraId="377650F4" w14:textId="77777777" w:rsidTr="00BB635C">
        <w:tc>
          <w:tcPr>
            <w:tcW w:w="6057" w:type="dxa"/>
            <w:gridSpan w:val="5"/>
          </w:tcPr>
          <w:p w14:paraId="3E710AA3" w14:textId="77777777" w:rsidR="009732B5" w:rsidRDefault="009732B5" w:rsidP="00BB635C">
            <w:pPr>
              <w:jc w:val="both"/>
            </w:pPr>
          </w:p>
        </w:tc>
        <w:tc>
          <w:tcPr>
            <w:tcW w:w="1703" w:type="dxa"/>
            <w:gridSpan w:val="2"/>
          </w:tcPr>
          <w:p w14:paraId="11B1D9EC" w14:textId="77777777" w:rsidR="009732B5" w:rsidRDefault="009732B5" w:rsidP="00BB635C">
            <w:pPr>
              <w:jc w:val="both"/>
            </w:pPr>
          </w:p>
        </w:tc>
        <w:tc>
          <w:tcPr>
            <w:tcW w:w="2096" w:type="dxa"/>
            <w:gridSpan w:val="4"/>
          </w:tcPr>
          <w:p w14:paraId="6F01E9E1" w14:textId="77777777" w:rsidR="009732B5" w:rsidRDefault="009732B5" w:rsidP="00BB635C">
            <w:pPr>
              <w:jc w:val="both"/>
            </w:pPr>
          </w:p>
        </w:tc>
      </w:tr>
      <w:tr w:rsidR="009732B5" w14:paraId="65312476" w14:textId="77777777" w:rsidTr="00BB635C">
        <w:tc>
          <w:tcPr>
            <w:tcW w:w="9856" w:type="dxa"/>
            <w:gridSpan w:val="11"/>
            <w:shd w:val="clear" w:color="auto" w:fill="F7CAAC"/>
          </w:tcPr>
          <w:p w14:paraId="510C6FFD"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5B60275" w14:textId="77777777" w:rsidTr="00BB635C">
        <w:trPr>
          <w:trHeight w:val="530"/>
        </w:trPr>
        <w:tc>
          <w:tcPr>
            <w:tcW w:w="9856" w:type="dxa"/>
            <w:gridSpan w:val="11"/>
            <w:tcBorders>
              <w:top w:val="nil"/>
            </w:tcBorders>
          </w:tcPr>
          <w:p w14:paraId="29509DC2" w14:textId="77777777" w:rsidR="009732B5" w:rsidRDefault="009732B5" w:rsidP="00BB635C">
            <w:pPr>
              <w:jc w:val="both"/>
            </w:pPr>
            <w:r w:rsidRPr="00435619">
              <w:rPr>
                <w:color w:val="212121"/>
                <w:lang w:val="en" w:eastAsia="en-GB"/>
              </w:rPr>
              <w:t>Principles of business information systems</w:t>
            </w:r>
            <w:r>
              <w:t xml:space="preserve"> - garant, přednášející (100%)</w:t>
            </w:r>
          </w:p>
          <w:p w14:paraId="14C0DB9E" w14:textId="77777777" w:rsidR="009732B5" w:rsidRPr="006761E0" w:rsidRDefault="009732B5" w:rsidP="00BB635C">
            <w:pPr>
              <w:jc w:val="both"/>
            </w:pPr>
            <w:r w:rsidRPr="00435619">
              <w:rPr>
                <w:color w:val="000000" w:themeColor="text1"/>
                <w:lang w:val="en-GB"/>
              </w:rPr>
              <w:t>Introduction to Systems Studies</w:t>
            </w:r>
            <w:r>
              <w:rPr>
                <w:color w:val="000000" w:themeColor="text1"/>
                <w:lang w:val="en-GB"/>
              </w:rPr>
              <w:t xml:space="preserve"> </w:t>
            </w:r>
            <w:r>
              <w:t>- garant, přednášející (100%)</w:t>
            </w:r>
          </w:p>
        </w:tc>
      </w:tr>
      <w:tr w:rsidR="009732B5" w14:paraId="101CD8A3" w14:textId="77777777" w:rsidTr="00BB635C">
        <w:tc>
          <w:tcPr>
            <w:tcW w:w="9856" w:type="dxa"/>
            <w:gridSpan w:val="11"/>
            <w:shd w:val="clear" w:color="auto" w:fill="F7CAAC"/>
          </w:tcPr>
          <w:p w14:paraId="728915F9" w14:textId="77777777" w:rsidR="009732B5" w:rsidRDefault="009732B5" w:rsidP="00BB635C">
            <w:pPr>
              <w:jc w:val="both"/>
            </w:pPr>
            <w:r>
              <w:rPr>
                <w:b/>
              </w:rPr>
              <w:t xml:space="preserve">Údaje o vzdělání na VŠ </w:t>
            </w:r>
          </w:p>
        </w:tc>
      </w:tr>
      <w:tr w:rsidR="009732B5" w14:paraId="2C43EBA1" w14:textId="77777777" w:rsidTr="00BB635C">
        <w:trPr>
          <w:trHeight w:val="1055"/>
        </w:trPr>
        <w:tc>
          <w:tcPr>
            <w:tcW w:w="9856" w:type="dxa"/>
            <w:gridSpan w:val="11"/>
          </w:tcPr>
          <w:p w14:paraId="12870800" w14:textId="77777777" w:rsidR="008322A2" w:rsidRPr="00822910" w:rsidRDefault="008322A2" w:rsidP="008322A2">
            <w:pPr>
              <w:autoSpaceDE w:val="0"/>
              <w:autoSpaceDN w:val="0"/>
              <w:adjustRightInd w:val="0"/>
              <w:jc w:val="both"/>
              <w:rPr>
                <w:color w:val="000000"/>
                <w:szCs w:val="24"/>
              </w:rPr>
            </w:pPr>
            <w:r w:rsidRPr="0031440D">
              <w:rPr>
                <w:color w:val="000000"/>
                <w:rPrChange w:id="8140" w:author="Pavla Trefilová" w:date="2019-11-18T17:19:00Z">
                  <w:rPr>
                    <w:b/>
                    <w:color w:val="000000"/>
                  </w:rPr>
                </w:rPrChange>
              </w:rPr>
              <w:t xml:space="preserve">2002 – 2006: </w:t>
            </w:r>
            <w:r w:rsidRPr="00822910">
              <w:rPr>
                <w:color w:val="000000"/>
                <w:szCs w:val="24"/>
              </w:rPr>
              <w:t>Univerzita Tomáš Bati ve Zlíně, Fakulta managementu a ekonomiky, obor Marketing a management (Bc.)</w:t>
            </w:r>
          </w:p>
          <w:p w14:paraId="614A9136" w14:textId="77777777" w:rsidR="008322A2" w:rsidRPr="00822910" w:rsidRDefault="008322A2" w:rsidP="008322A2">
            <w:pPr>
              <w:autoSpaceDE w:val="0"/>
              <w:autoSpaceDN w:val="0"/>
              <w:adjustRightInd w:val="0"/>
              <w:jc w:val="both"/>
              <w:rPr>
                <w:color w:val="000000"/>
                <w:szCs w:val="24"/>
              </w:rPr>
            </w:pPr>
            <w:r w:rsidRPr="0031440D">
              <w:rPr>
                <w:color w:val="000000"/>
                <w:rPrChange w:id="8141" w:author="Pavla Trefilová" w:date="2019-11-18T17:19:00Z">
                  <w:rPr>
                    <w:b/>
                    <w:color w:val="000000"/>
                  </w:rPr>
                </w:rPrChange>
              </w:rPr>
              <w:t xml:space="preserve">2006 – 2008: </w:t>
            </w:r>
            <w:r w:rsidRPr="00822910">
              <w:rPr>
                <w:color w:val="000000"/>
                <w:szCs w:val="24"/>
              </w:rPr>
              <w:t>Univerzita Tomáše Bati ve Zlíně, Fakulta managementu a ekonomiky, obor Ekonomika a management (Ing.)</w:t>
            </w:r>
          </w:p>
          <w:p w14:paraId="7E8AC210" w14:textId="04B1B1B7" w:rsidR="009732B5" w:rsidRPr="00462C94" w:rsidRDefault="008322A2" w:rsidP="008322A2">
            <w:pPr>
              <w:autoSpaceDE w:val="0"/>
              <w:autoSpaceDN w:val="0"/>
              <w:adjustRightInd w:val="0"/>
              <w:rPr>
                <w:color w:val="000000"/>
                <w:szCs w:val="24"/>
              </w:rPr>
            </w:pPr>
            <w:r w:rsidRPr="0031440D">
              <w:rPr>
                <w:color w:val="000000"/>
                <w:rPrChange w:id="8142" w:author="Pavla Trefilová" w:date="2019-11-18T17:19:00Z">
                  <w:rPr>
                    <w:b/>
                    <w:color w:val="000000"/>
                  </w:rPr>
                </w:rPrChange>
              </w:rPr>
              <w:t>2008 – 2015:</w:t>
            </w:r>
            <w:r>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DB530D">
              <w:rPr>
                <w:color w:val="000000"/>
                <w:szCs w:val="24"/>
              </w:rPr>
              <w:t>Ph.D.)</w:t>
            </w:r>
          </w:p>
        </w:tc>
      </w:tr>
      <w:tr w:rsidR="009732B5" w14:paraId="2F2640CF" w14:textId="77777777" w:rsidTr="00BB635C">
        <w:tc>
          <w:tcPr>
            <w:tcW w:w="9856" w:type="dxa"/>
            <w:gridSpan w:val="11"/>
            <w:shd w:val="clear" w:color="auto" w:fill="F7CAAC"/>
          </w:tcPr>
          <w:p w14:paraId="44B3573B" w14:textId="77777777" w:rsidR="009732B5" w:rsidRDefault="009732B5" w:rsidP="00BB635C">
            <w:pPr>
              <w:jc w:val="both"/>
              <w:rPr>
                <w:b/>
              </w:rPr>
            </w:pPr>
            <w:r>
              <w:rPr>
                <w:b/>
              </w:rPr>
              <w:t>Údaje o odborném působení od absolvování VŠ</w:t>
            </w:r>
          </w:p>
        </w:tc>
      </w:tr>
      <w:tr w:rsidR="009732B5" w14:paraId="7C4CDCFE" w14:textId="77777777" w:rsidTr="00BB635C">
        <w:trPr>
          <w:trHeight w:val="1090"/>
        </w:trPr>
        <w:tc>
          <w:tcPr>
            <w:tcW w:w="9856" w:type="dxa"/>
            <w:gridSpan w:val="11"/>
          </w:tcPr>
          <w:p w14:paraId="69911EE3" w14:textId="77777777" w:rsidR="009732B5" w:rsidRDefault="009732B5" w:rsidP="00BB635C">
            <w:pPr>
              <w:jc w:val="both"/>
            </w:pPr>
            <w:r>
              <w:t xml:space="preserve">08/2010: Onsemiconductor, Obor praxe: informační systémy </w:t>
            </w:r>
          </w:p>
          <w:p w14:paraId="7F5AD48F" w14:textId="77777777" w:rsidR="009732B5" w:rsidRPr="008E460F" w:rsidRDefault="009732B5" w:rsidP="00BB635C">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A9979F1" w14:textId="77777777" w:rsidR="009732B5" w:rsidRDefault="009732B5" w:rsidP="00BB635C">
            <w:pPr>
              <w:jc w:val="both"/>
            </w:pPr>
            <w:r>
              <w:t xml:space="preserve">01/2014 – dosud: Axiom Tech; Obor: modelování a simulace výrobních systémů, technické analýzy, optimalizace systémů </w:t>
            </w:r>
          </w:p>
          <w:p w14:paraId="4CE80677" w14:textId="77777777" w:rsidR="009732B5" w:rsidRPr="006761E0" w:rsidRDefault="009732B5" w:rsidP="00BB635C">
            <w:pPr>
              <w:jc w:val="both"/>
            </w:pPr>
            <w:r>
              <w:t>01/2014 – dosud: různé praktické projekty a poradenská činnost v oblasti modelování a simulací</w:t>
            </w:r>
            <w:r>
              <w:tab/>
            </w:r>
          </w:p>
        </w:tc>
      </w:tr>
      <w:tr w:rsidR="009732B5" w14:paraId="098C0032" w14:textId="77777777" w:rsidTr="00BB635C">
        <w:trPr>
          <w:trHeight w:val="250"/>
        </w:trPr>
        <w:tc>
          <w:tcPr>
            <w:tcW w:w="9856" w:type="dxa"/>
            <w:gridSpan w:val="11"/>
            <w:shd w:val="clear" w:color="auto" w:fill="F7CAAC"/>
          </w:tcPr>
          <w:p w14:paraId="2BC6ED57" w14:textId="77777777" w:rsidR="009732B5" w:rsidRDefault="009732B5" w:rsidP="00BB635C">
            <w:pPr>
              <w:jc w:val="both"/>
            </w:pPr>
            <w:r>
              <w:rPr>
                <w:b/>
              </w:rPr>
              <w:t>Zkušenosti s vedením kvalifikačních a rigorózních prací</w:t>
            </w:r>
          </w:p>
        </w:tc>
      </w:tr>
      <w:tr w:rsidR="009732B5" w14:paraId="4AEC9AEA" w14:textId="77777777" w:rsidTr="00BB635C">
        <w:trPr>
          <w:trHeight w:val="244"/>
        </w:trPr>
        <w:tc>
          <w:tcPr>
            <w:tcW w:w="9856" w:type="dxa"/>
            <w:gridSpan w:val="11"/>
          </w:tcPr>
          <w:p w14:paraId="1088795F" w14:textId="77777777" w:rsidR="008322A2" w:rsidRDefault="008322A2" w:rsidP="008322A2">
            <w:pPr>
              <w:jc w:val="both"/>
            </w:pPr>
            <w:r>
              <w:t xml:space="preserve">Počet vedených bakalářských prací – 2 </w:t>
            </w:r>
          </w:p>
          <w:p w14:paraId="5AF02C9E" w14:textId="5EA4E13D" w:rsidR="009732B5" w:rsidRPr="006761E0" w:rsidRDefault="008322A2" w:rsidP="008322A2">
            <w:pPr>
              <w:jc w:val="both"/>
            </w:pPr>
            <w:r>
              <w:t>Počet vedených diplomových prací – 12</w:t>
            </w:r>
          </w:p>
        </w:tc>
      </w:tr>
      <w:tr w:rsidR="009732B5" w14:paraId="67A94C4D" w14:textId="77777777" w:rsidTr="00BB635C">
        <w:trPr>
          <w:cantSplit/>
        </w:trPr>
        <w:tc>
          <w:tcPr>
            <w:tcW w:w="3345" w:type="dxa"/>
            <w:gridSpan w:val="2"/>
            <w:tcBorders>
              <w:top w:val="single" w:sz="12" w:space="0" w:color="auto"/>
            </w:tcBorders>
            <w:shd w:val="clear" w:color="auto" w:fill="F7CAAC"/>
          </w:tcPr>
          <w:p w14:paraId="71FFE3F6" w14:textId="77777777" w:rsidR="009732B5" w:rsidRDefault="009732B5" w:rsidP="00BB635C">
            <w:pPr>
              <w:jc w:val="both"/>
            </w:pPr>
            <w:r>
              <w:rPr>
                <w:b/>
              </w:rPr>
              <w:t xml:space="preserve">Obor habilitačního řízení </w:t>
            </w:r>
          </w:p>
        </w:tc>
        <w:tc>
          <w:tcPr>
            <w:tcW w:w="2244" w:type="dxa"/>
            <w:gridSpan w:val="2"/>
            <w:tcBorders>
              <w:top w:val="single" w:sz="12" w:space="0" w:color="auto"/>
            </w:tcBorders>
            <w:shd w:val="clear" w:color="auto" w:fill="F7CAAC"/>
          </w:tcPr>
          <w:p w14:paraId="00D95639"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CD73F1"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0E5B6F9" w14:textId="77777777" w:rsidR="009732B5" w:rsidRDefault="009732B5" w:rsidP="00BB635C">
            <w:pPr>
              <w:jc w:val="both"/>
              <w:rPr>
                <w:b/>
              </w:rPr>
            </w:pPr>
            <w:r>
              <w:rPr>
                <w:b/>
              </w:rPr>
              <w:t>Ohlasy publikací</w:t>
            </w:r>
          </w:p>
        </w:tc>
      </w:tr>
      <w:tr w:rsidR="009732B5" w14:paraId="05B9FCFF" w14:textId="77777777" w:rsidTr="00BB635C">
        <w:trPr>
          <w:cantSplit/>
        </w:trPr>
        <w:tc>
          <w:tcPr>
            <w:tcW w:w="3345" w:type="dxa"/>
            <w:gridSpan w:val="2"/>
          </w:tcPr>
          <w:p w14:paraId="64E12666" w14:textId="77777777" w:rsidR="009732B5" w:rsidRDefault="009732B5" w:rsidP="00BB635C">
            <w:pPr>
              <w:jc w:val="both"/>
            </w:pPr>
          </w:p>
        </w:tc>
        <w:tc>
          <w:tcPr>
            <w:tcW w:w="2244" w:type="dxa"/>
            <w:gridSpan w:val="2"/>
          </w:tcPr>
          <w:p w14:paraId="2C8AFDA2" w14:textId="77777777" w:rsidR="009732B5" w:rsidRDefault="009732B5" w:rsidP="00BB635C">
            <w:pPr>
              <w:jc w:val="both"/>
            </w:pPr>
          </w:p>
        </w:tc>
        <w:tc>
          <w:tcPr>
            <w:tcW w:w="2248" w:type="dxa"/>
            <w:gridSpan w:val="4"/>
            <w:tcBorders>
              <w:right w:val="single" w:sz="12" w:space="0" w:color="auto"/>
            </w:tcBorders>
          </w:tcPr>
          <w:p w14:paraId="6B30FCE0" w14:textId="77777777" w:rsidR="009732B5" w:rsidRDefault="009732B5" w:rsidP="00BB635C">
            <w:pPr>
              <w:jc w:val="both"/>
            </w:pPr>
          </w:p>
        </w:tc>
        <w:tc>
          <w:tcPr>
            <w:tcW w:w="632" w:type="dxa"/>
            <w:tcBorders>
              <w:left w:val="single" w:sz="12" w:space="0" w:color="auto"/>
            </w:tcBorders>
            <w:shd w:val="clear" w:color="auto" w:fill="F7CAAC"/>
          </w:tcPr>
          <w:p w14:paraId="51621316" w14:textId="77777777" w:rsidR="009732B5" w:rsidRDefault="009732B5" w:rsidP="00BB635C">
            <w:pPr>
              <w:jc w:val="both"/>
            </w:pPr>
            <w:r>
              <w:rPr>
                <w:b/>
              </w:rPr>
              <w:t>WOS</w:t>
            </w:r>
          </w:p>
        </w:tc>
        <w:tc>
          <w:tcPr>
            <w:tcW w:w="693" w:type="dxa"/>
            <w:shd w:val="clear" w:color="auto" w:fill="F7CAAC"/>
          </w:tcPr>
          <w:p w14:paraId="3A831A9E" w14:textId="77777777" w:rsidR="009732B5" w:rsidRDefault="009732B5" w:rsidP="00BB635C">
            <w:pPr>
              <w:jc w:val="both"/>
              <w:rPr>
                <w:sz w:val="18"/>
              </w:rPr>
            </w:pPr>
            <w:r>
              <w:rPr>
                <w:b/>
                <w:sz w:val="18"/>
              </w:rPr>
              <w:t>Scopus</w:t>
            </w:r>
          </w:p>
        </w:tc>
        <w:tc>
          <w:tcPr>
            <w:tcW w:w="694" w:type="dxa"/>
            <w:shd w:val="clear" w:color="auto" w:fill="F7CAAC"/>
          </w:tcPr>
          <w:p w14:paraId="52A10141" w14:textId="77777777" w:rsidR="009732B5" w:rsidRDefault="009732B5" w:rsidP="00BB635C">
            <w:pPr>
              <w:jc w:val="both"/>
            </w:pPr>
            <w:r>
              <w:rPr>
                <w:b/>
                <w:sz w:val="18"/>
              </w:rPr>
              <w:t>ostatní</w:t>
            </w:r>
          </w:p>
        </w:tc>
      </w:tr>
      <w:tr w:rsidR="009732B5" w14:paraId="6F9C0827" w14:textId="77777777" w:rsidTr="00BB635C">
        <w:trPr>
          <w:cantSplit/>
          <w:trHeight w:val="70"/>
        </w:trPr>
        <w:tc>
          <w:tcPr>
            <w:tcW w:w="3345" w:type="dxa"/>
            <w:gridSpan w:val="2"/>
            <w:shd w:val="clear" w:color="auto" w:fill="F7CAAC"/>
          </w:tcPr>
          <w:p w14:paraId="4B2B8912" w14:textId="77777777" w:rsidR="009732B5" w:rsidRDefault="009732B5" w:rsidP="00BB635C">
            <w:pPr>
              <w:jc w:val="both"/>
            </w:pPr>
            <w:r>
              <w:rPr>
                <w:b/>
              </w:rPr>
              <w:t>Obor jmenovacího řízení</w:t>
            </w:r>
          </w:p>
        </w:tc>
        <w:tc>
          <w:tcPr>
            <w:tcW w:w="2244" w:type="dxa"/>
            <w:gridSpan w:val="2"/>
            <w:shd w:val="clear" w:color="auto" w:fill="F7CAAC"/>
          </w:tcPr>
          <w:p w14:paraId="6036477C"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1D6158FC"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3A9F7578" w14:textId="77777777" w:rsidR="009732B5" w:rsidRDefault="00B34DF7" w:rsidP="00BB635C">
            <w:pPr>
              <w:jc w:val="both"/>
              <w:rPr>
                <w:b/>
              </w:rPr>
            </w:pPr>
            <w:r>
              <w:rPr>
                <w:b/>
              </w:rPr>
              <w:t>1</w:t>
            </w:r>
          </w:p>
        </w:tc>
        <w:tc>
          <w:tcPr>
            <w:tcW w:w="693" w:type="dxa"/>
            <w:vMerge w:val="restart"/>
          </w:tcPr>
          <w:p w14:paraId="126A3FBC" w14:textId="77777777" w:rsidR="009732B5" w:rsidRDefault="00B34DF7" w:rsidP="00BB635C">
            <w:pPr>
              <w:jc w:val="both"/>
              <w:rPr>
                <w:b/>
              </w:rPr>
            </w:pPr>
            <w:r>
              <w:rPr>
                <w:b/>
              </w:rPr>
              <w:t>0</w:t>
            </w:r>
          </w:p>
        </w:tc>
        <w:tc>
          <w:tcPr>
            <w:tcW w:w="694" w:type="dxa"/>
            <w:vMerge w:val="restart"/>
          </w:tcPr>
          <w:p w14:paraId="111BB92F" w14:textId="2FFB7EF1" w:rsidR="009732B5" w:rsidRDefault="008322A2" w:rsidP="00BB635C">
            <w:pPr>
              <w:jc w:val="both"/>
              <w:rPr>
                <w:b/>
              </w:rPr>
            </w:pPr>
            <w:r>
              <w:rPr>
                <w:b/>
              </w:rPr>
              <w:t>0</w:t>
            </w:r>
          </w:p>
        </w:tc>
      </w:tr>
      <w:tr w:rsidR="009732B5" w14:paraId="67A66F79" w14:textId="77777777" w:rsidTr="00BB635C">
        <w:trPr>
          <w:trHeight w:val="205"/>
        </w:trPr>
        <w:tc>
          <w:tcPr>
            <w:tcW w:w="3345" w:type="dxa"/>
            <w:gridSpan w:val="2"/>
          </w:tcPr>
          <w:p w14:paraId="4FF1B654" w14:textId="77777777" w:rsidR="009732B5" w:rsidRDefault="009732B5" w:rsidP="00BB635C">
            <w:pPr>
              <w:jc w:val="both"/>
            </w:pPr>
          </w:p>
        </w:tc>
        <w:tc>
          <w:tcPr>
            <w:tcW w:w="2244" w:type="dxa"/>
            <w:gridSpan w:val="2"/>
          </w:tcPr>
          <w:p w14:paraId="06EC9F98" w14:textId="77777777" w:rsidR="009732B5" w:rsidRDefault="009732B5" w:rsidP="00BB635C">
            <w:pPr>
              <w:jc w:val="both"/>
            </w:pPr>
          </w:p>
        </w:tc>
        <w:tc>
          <w:tcPr>
            <w:tcW w:w="2248" w:type="dxa"/>
            <w:gridSpan w:val="4"/>
            <w:tcBorders>
              <w:right w:val="single" w:sz="12" w:space="0" w:color="auto"/>
            </w:tcBorders>
          </w:tcPr>
          <w:p w14:paraId="3EB32CFC" w14:textId="77777777" w:rsidR="009732B5" w:rsidRDefault="009732B5" w:rsidP="00BB635C">
            <w:pPr>
              <w:jc w:val="both"/>
            </w:pPr>
          </w:p>
        </w:tc>
        <w:tc>
          <w:tcPr>
            <w:tcW w:w="632" w:type="dxa"/>
            <w:vMerge/>
            <w:tcBorders>
              <w:left w:val="single" w:sz="12" w:space="0" w:color="auto"/>
            </w:tcBorders>
            <w:vAlign w:val="center"/>
          </w:tcPr>
          <w:p w14:paraId="7AD1A42C" w14:textId="77777777" w:rsidR="009732B5" w:rsidRDefault="009732B5" w:rsidP="00BB635C">
            <w:pPr>
              <w:rPr>
                <w:b/>
              </w:rPr>
            </w:pPr>
          </w:p>
        </w:tc>
        <w:tc>
          <w:tcPr>
            <w:tcW w:w="693" w:type="dxa"/>
            <w:vMerge/>
            <w:vAlign w:val="center"/>
          </w:tcPr>
          <w:p w14:paraId="57942A03" w14:textId="77777777" w:rsidR="009732B5" w:rsidRDefault="009732B5" w:rsidP="00BB635C">
            <w:pPr>
              <w:rPr>
                <w:b/>
              </w:rPr>
            </w:pPr>
          </w:p>
        </w:tc>
        <w:tc>
          <w:tcPr>
            <w:tcW w:w="694" w:type="dxa"/>
            <w:vMerge/>
            <w:vAlign w:val="center"/>
          </w:tcPr>
          <w:p w14:paraId="6A1CA302" w14:textId="77777777" w:rsidR="009732B5" w:rsidRDefault="009732B5" w:rsidP="00BB635C">
            <w:pPr>
              <w:rPr>
                <w:b/>
              </w:rPr>
            </w:pPr>
          </w:p>
        </w:tc>
      </w:tr>
      <w:tr w:rsidR="009732B5" w14:paraId="2273EC98" w14:textId="77777777" w:rsidTr="00BB635C">
        <w:tc>
          <w:tcPr>
            <w:tcW w:w="9856" w:type="dxa"/>
            <w:gridSpan w:val="11"/>
            <w:shd w:val="clear" w:color="auto" w:fill="F7CAAC"/>
          </w:tcPr>
          <w:p w14:paraId="770F5670"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14:paraId="0C8ADD77" w14:textId="77777777" w:rsidTr="00BB635C">
        <w:trPr>
          <w:trHeight w:val="2347"/>
        </w:trPr>
        <w:tc>
          <w:tcPr>
            <w:tcW w:w="9856" w:type="dxa"/>
            <w:gridSpan w:val="11"/>
          </w:tcPr>
          <w:p w14:paraId="61172E87" w14:textId="66AF8DC9" w:rsidR="00CD2E3C" w:rsidRDefault="00CD2E3C" w:rsidP="008322A2">
            <w:pPr>
              <w:jc w:val="both"/>
              <w:rPr>
                <w:ins w:id="8143" w:author="Pavla Trefilová" w:date="2019-11-18T17:19:00Z"/>
              </w:rPr>
            </w:pPr>
            <w:ins w:id="8144" w:author="Pavla Trefilová" w:date="2019-11-18T17:19:00Z">
              <w:r w:rsidRPr="00CD2E3C">
                <w:t>BUŘITA, L</w:t>
              </w:r>
              <w:r>
                <w:t>.,</w:t>
              </w:r>
              <w:r w:rsidRPr="00CD2E3C">
                <w:t xml:space="preserve"> HRUŠECKÁ, D</w:t>
              </w:r>
              <w:r>
                <w:t>.,</w:t>
              </w:r>
              <w:r w:rsidRPr="00CD2E3C">
                <w:t xml:space="preserve"> PIVNIČKA, M</w:t>
              </w:r>
              <w:r>
                <w:t>.,</w:t>
              </w:r>
              <w:r w:rsidRPr="00CD2E3C">
                <w:t xml:space="preserve"> ROSMAN, P. The Use of Knowledge Management Systems and Event-B Modelling in a Lean Enterprise. </w:t>
              </w:r>
              <w:r w:rsidRPr="0031440D">
                <w:rPr>
                  <w:i/>
                </w:rPr>
                <w:t>Journal of Competitiveness</w:t>
              </w:r>
              <w:r w:rsidRPr="00CD2E3C">
                <w:t>, 2018, roč. 10, č. 1, s. 40-53</w:t>
              </w:r>
            </w:ins>
            <w:moveToRangeStart w:id="8145" w:author="Pavla Trefilová" w:date="2019-11-18T17:19:00Z" w:name="move24990084"/>
            <w:moveTo w:id="8146" w:author="Pavla Trefilová" w:date="2019-11-18T17:19:00Z">
              <w:r w:rsidRPr="00CD2E3C">
                <w:t>. ISSN 1804-171X.</w:t>
              </w:r>
              <w:r>
                <w:t xml:space="preserve"> </w:t>
              </w:r>
            </w:moveTo>
            <w:moveToRangeEnd w:id="8145"/>
            <w:ins w:id="8147" w:author="Pavla Trefilová" w:date="2019-11-18T17:19:00Z">
              <w:r>
                <w:t>(25%)</w:t>
              </w:r>
            </w:ins>
          </w:p>
          <w:p w14:paraId="77DF487C" w14:textId="05555D62" w:rsidR="00CD2E3C" w:rsidRDefault="00CD2E3C" w:rsidP="008322A2">
            <w:pPr>
              <w:jc w:val="both"/>
              <w:rPr>
                <w:ins w:id="8148" w:author="Pavla Trefilová" w:date="2019-11-18T17:19:00Z"/>
              </w:rPr>
            </w:pPr>
            <w:ins w:id="8149" w:author="Pavla Trefilová" w:date="2019-11-18T17:19:00Z">
              <w:r w:rsidRPr="00CD2E3C">
                <w:t>HRUŠECKÁ, D</w:t>
              </w:r>
              <w:r>
                <w:t>.,</w:t>
              </w:r>
              <w:r w:rsidRPr="00CD2E3C">
                <w:t xml:space="preserve"> PIVNIČKA, M</w:t>
              </w:r>
              <w:r>
                <w:t>.,</w:t>
              </w:r>
              <w:r w:rsidRPr="00CD2E3C">
                <w:t xml:space="preserve"> KRAYEM, S</w:t>
              </w:r>
              <w:r>
                <w:t>.,</w:t>
              </w:r>
              <w:r w:rsidRPr="00CD2E3C">
                <w:t xml:space="preserve"> RAWA, A. EVENT-B MODEL FOR INCREASING THE EFFICIENCY OF WAREHOUSE MANAGEMENT. </w:t>
              </w:r>
              <w:r w:rsidRPr="0031440D">
                <w:rPr>
                  <w:i/>
                </w:rPr>
                <w:t>Polish Journal of Management Studies</w:t>
              </w:r>
              <w:r w:rsidRPr="00CD2E3C">
                <w:t>, 2018, roč. 17, č. 2, s. 63-74. ISSN 2081-7452.</w:t>
              </w:r>
              <w:r>
                <w:t xml:space="preserve"> (25%)</w:t>
              </w:r>
            </w:ins>
          </w:p>
          <w:p w14:paraId="3DBEEE28" w14:textId="49E7EA60" w:rsidR="008322A2" w:rsidRDefault="008322A2" w:rsidP="008322A2">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s. 76-87. ISSN 2081-7452</w:t>
            </w:r>
            <w:r>
              <w:t xml:space="preserve">. </w:t>
            </w:r>
            <w:hyperlink r:id="rId35" w:history="1">
              <w:r w:rsidRPr="003E4C0E">
                <w:rPr>
                  <w:rStyle w:val="Hypertextovodkaz"/>
                  <w:color w:val="auto"/>
                  <w:u w:val="none"/>
                </w:rPr>
                <w:t>https://doi.org/10.17512/pjms.2017.15.1.08</w:t>
              </w:r>
            </w:hyperlink>
            <w:r w:rsidRPr="003E4C0E">
              <w:t xml:space="preserve">  </w:t>
            </w:r>
            <w:r>
              <w:t>(40%)</w:t>
            </w:r>
            <w:r w:rsidRPr="004827AC">
              <w:t>.</w:t>
            </w:r>
          </w:p>
          <w:p w14:paraId="60C34108" w14:textId="77777777" w:rsidR="008322A2" w:rsidRDefault="008322A2" w:rsidP="008322A2">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14:paraId="6D4CBA82" w14:textId="77777777" w:rsidR="008322A2" w:rsidRPr="00533D8C" w:rsidRDefault="008322A2" w:rsidP="008322A2">
            <w:pPr>
              <w:jc w:val="both"/>
              <w:rPr>
                <w:del w:id="8150" w:author="Pavla Trefilová" w:date="2019-11-18T17:19:00Z"/>
              </w:rPr>
            </w:pPr>
            <w:del w:id="8151" w:author="Pavla Trefilová" w:date="2019-11-18T17:19:00Z">
              <w:r>
                <w:delText>P</w:delText>
              </w:r>
              <w:r w:rsidRPr="00533D8C">
                <w:delText xml:space="preserve">IVNIČKA, M. Strategické zaměření kontinuálního zlepšování pomocí metodiky Balanced Scorecard. </w:delText>
              </w:r>
              <w:r w:rsidRPr="00533D8C">
                <w:rPr>
                  <w:i/>
                </w:rPr>
                <w:delText>Auspicia</w:delText>
              </w:r>
              <w:r w:rsidRPr="00533D8C">
                <w:delText xml:space="preserve">, 2013, roč. 2013, č. 2, s. 42-46. ISSN 1214-4967. </w:delText>
              </w:r>
            </w:del>
          </w:p>
          <w:p w14:paraId="3DA2BB34" w14:textId="613C5497" w:rsidR="008322A2" w:rsidRPr="00533D8C" w:rsidRDefault="008322A2" w:rsidP="008322A2">
            <w:pPr>
              <w:jc w:val="both"/>
              <w:rPr>
                <w:ins w:id="8152" w:author="Pavla Trefilová" w:date="2019-11-18T17:19:00Z"/>
              </w:rPr>
            </w:pPr>
          </w:p>
          <w:p w14:paraId="4007F691" w14:textId="70B07D2C" w:rsidR="009732B5" w:rsidRPr="00FE5519" w:rsidRDefault="009732B5" w:rsidP="00BB635C">
            <w:pPr>
              <w:jc w:val="both"/>
            </w:pPr>
          </w:p>
        </w:tc>
      </w:tr>
      <w:tr w:rsidR="009732B5" w14:paraId="3D2A2F3D" w14:textId="77777777" w:rsidTr="00BB635C">
        <w:trPr>
          <w:trHeight w:val="218"/>
        </w:trPr>
        <w:tc>
          <w:tcPr>
            <w:tcW w:w="9856" w:type="dxa"/>
            <w:gridSpan w:val="11"/>
            <w:shd w:val="clear" w:color="auto" w:fill="F7CAAC"/>
          </w:tcPr>
          <w:p w14:paraId="465EC7F7" w14:textId="77777777" w:rsidR="009732B5" w:rsidRDefault="009732B5" w:rsidP="00BB635C">
            <w:pPr>
              <w:rPr>
                <w:b/>
              </w:rPr>
            </w:pPr>
            <w:r>
              <w:rPr>
                <w:b/>
              </w:rPr>
              <w:t>Působení v zahraničí</w:t>
            </w:r>
          </w:p>
        </w:tc>
      </w:tr>
      <w:tr w:rsidR="009732B5" w14:paraId="714B01C6" w14:textId="77777777" w:rsidTr="00BB635C">
        <w:trPr>
          <w:trHeight w:val="328"/>
        </w:trPr>
        <w:tc>
          <w:tcPr>
            <w:tcW w:w="9856" w:type="dxa"/>
            <w:gridSpan w:val="11"/>
          </w:tcPr>
          <w:p w14:paraId="16630F34" w14:textId="77777777" w:rsidR="009732B5" w:rsidRDefault="009732B5" w:rsidP="00BB635C">
            <w:pPr>
              <w:rPr>
                <w:b/>
              </w:rPr>
            </w:pPr>
          </w:p>
        </w:tc>
      </w:tr>
      <w:tr w:rsidR="009732B5" w14:paraId="27A9FDBE" w14:textId="77777777" w:rsidTr="00BB635C">
        <w:trPr>
          <w:cantSplit/>
          <w:trHeight w:val="276"/>
        </w:trPr>
        <w:tc>
          <w:tcPr>
            <w:tcW w:w="2516" w:type="dxa"/>
            <w:shd w:val="clear" w:color="auto" w:fill="F7CAAC"/>
          </w:tcPr>
          <w:p w14:paraId="658FF87F" w14:textId="77777777" w:rsidR="009732B5" w:rsidRDefault="009732B5" w:rsidP="00BB635C">
            <w:pPr>
              <w:jc w:val="both"/>
              <w:rPr>
                <w:b/>
              </w:rPr>
            </w:pPr>
            <w:r>
              <w:rPr>
                <w:b/>
              </w:rPr>
              <w:t xml:space="preserve">Podpis </w:t>
            </w:r>
          </w:p>
        </w:tc>
        <w:tc>
          <w:tcPr>
            <w:tcW w:w="4535" w:type="dxa"/>
            <w:gridSpan w:val="5"/>
          </w:tcPr>
          <w:p w14:paraId="5F3D0BCF" w14:textId="77777777" w:rsidR="009732B5" w:rsidRDefault="009732B5" w:rsidP="00BB635C">
            <w:pPr>
              <w:jc w:val="both"/>
            </w:pPr>
          </w:p>
        </w:tc>
        <w:tc>
          <w:tcPr>
            <w:tcW w:w="786" w:type="dxa"/>
            <w:gridSpan w:val="2"/>
            <w:shd w:val="clear" w:color="auto" w:fill="F7CAAC"/>
          </w:tcPr>
          <w:p w14:paraId="43FADEB6" w14:textId="77777777" w:rsidR="009732B5" w:rsidRDefault="009732B5" w:rsidP="00BB635C">
            <w:pPr>
              <w:jc w:val="both"/>
            </w:pPr>
            <w:r>
              <w:rPr>
                <w:b/>
              </w:rPr>
              <w:t>datum</w:t>
            </w:r>
          </w:p>
        </w:tc>
        <w:tc>
          <w:tcPr>
            <w:tcW w:w="2019" w:type="dxa"/>
            <w:gridSpan w:val="3"/>
          </w:tcPr>
          <w:p w14:paraId="0A3ED625" w14:textId="77777777" w:rsidR="009732B5" w:rsidRDefault="009732B5" w:rsidP="00BB635C">
            <w:pPr>
              <w:jc w:val="both"/>
            </w:pPr>
          </w:p>
        </w:tc>
      </w:tr>
    </w:tbl>
    <w:p w14:paraId="339BFFCB" w14:textId="77777777" w:rsidR="006C1AC3" w:rsidRDefault="006C1AC3">
      <w:pPr>
        <w:rPr>
          <w:moveFrom w:id="8153" w:author="Pavla Trefilová" w:date="2019-11-18T17:19:00Z"/>
        </w:rPr>
      </w:pPr>
      <w:moveFromRangeStart w:id="8154" w:author="Pavla Trefilová" w:date="2019-11-18T17:19:00Z" w:name="move24990085"/>
    </w:p>
    <w:p w14:paraId="02B0DE40" w14:textId="77777777" w:rsidR="006C1AC3" w:rsidRDefault="006C1AC3">
      <w:pPr>
        <w:rPr>
          <w:moveFrom w:id="8155" w:author="Pavla Trefilová" w:date="2019-11-18T17:19:00Z"/>
        </w:rPr>
      </w:pPr>
      <w:moveFrom w:id="8156" w:author="Pavla Trefilová" w:date="2019-11-18T17:19:00Z">
        <w:r>
          <w:br w:type="page"/>
        </w:r>
      </w:moveFrom>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8157" w:author="Pavla Trefilová" w:date="2019-11-18T17:19:00Z">
          <w:tblPr>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4536"/>
        <w:gridCol w:w="709"/>
        <w:gridCol w:w="2096"/>
        <w:tblGridChange w:id="8158">
          <w:tblGrid>
            <w:gridCol w:w="76"/>
            <w:gridCol w:w="2442"/>
            <w:gridCol w:w="76"/>
            <w:gridCol w:w="4460"/>
            <w:gridCol w:w="709"/>
            <w:gridCol w:w="2096"/>
            <w:gridCol w:w="76"/>
          </w:tblGrid>
        </w:tblGridChange>
      </w:tblGrid>
      <w:tr w:rsidR="006C1AC3" w:rsidRPr="006C1AC3" w14:paraId="1266D3BE" w14:textId="77777777" w:rsidTr="006C1AC3">
        <w:trPr>
          <w:trPrChange w:id="8159" w:author="Pavla Trefilová" w:date="2019-11-18T17:19:00Z">
            <w:trPr>
              <w:gridBefore w:val="1"/>
              <w:wAfter w:w="116" w:type="dxa"/>
            </w:trPr>
          </w:trPrChange>
        </w:trPr>
        <w:tc>
          <w:tcPr>
            <w:tcW w:w="9859" w:type="dxa"/>
            <w:gridSpan w:val="4"/>
            <w:tcBorders>
              <w:bottom w:val="double" w:sz="4" w:space="0" w:color="auto"/>
            </w:tcBorders>
            <w:shd w:val="clear" w:color="auto" w:fill="BDD6EE"/>
            <w:tcPrChange w:id="8160" w:author="Pavla Trefilová" w:date="2019-11-18T17:19:00Z">
              <w:tcPr>
                <w:tcW w:w="9859" w:type="dxa"/>
                <w:gridSpan w:val="6"/>
                <w:tcBorders>
                  <w:bottom w:val="double" w:sz="4" w:space="0" w:color="auto"/>
                </w:tcBorders>
                <w:shd w:val="clear" w:color="auto" w:fill="BDD6EE"/>
              </w:tcPr>
            </w:tcPrChange>
          </w:tcPr>
          <w:p w14:paraId="564AE603" w14:textId="77777777" w:rsidR="006C1AC3" w:rsidRPr="006C1AC3" w:rsidRDefault="006C1AC3" w:rsidP="006C1AC3">
            <w:pPr>
              <w:jc w:val="both"/>
              <w:rPr>
                <w:moveFrom w:id="8161" w:author="Pavla Trefilová" w:date="2019-11-18T17:19:00Z"/>
                <w:b/>
                <w:sz w:val="28"/>
              </w:rPr>
            </w:pPr>
            <w:moveFrom w:id="8162" w:author="Pavla Trefilová" w:date="2019-11-18T17:19:00Z">
              <w:r w:rsidRPr="006C1AC3">
                <w:rPr>
                  <w:b/>
                  <w:sz w:val="28"/>
                </w:rPr>
                <w:lastRenderedPageBreak/>
                <w:t>C-I – Personální zabezpečení</w:t>
              </w:r>
            </w:moveFrom>
          </w:p>
        </w:tc>
      </w:tr>
      <w:tr w:rsidR="006C1AC3" w:rsidRPr="006C1AC3" w14:paraId="29365B38" w14:textId="77777777" w:rsidTr="006C1AC3">
        <w:trPr>
          <w:trPrChange w:id="8163" w:author="Pavla Trefilová" w:date="2019-11-18T17:19:00Z">
            <w:trPr>
              <w:gridBefore w:val="1"/>
              <w:wAfter w:w="116" w:type="dxa"/>
            </w:trPr>
          </w:trPrChange>
        </w:trPr>
        <w:tc>
          <w:tcPr>
            <w:tcW w:w="2518" w:type="dxa"/>
            <w:tcBorders>
              <w:top w:val="double" w:sz="4" w:space="0" w:color="auto"/>
            </w:tcBorders>
            <w:shd w:val="clear" w:color="auto" w:fill="F7CAAC"/>
            <w:tcPrChange w:id="8164" w:author="Pavla Trefilová" w:date="2019-11-18T17:19:00Z">
              <w:tcPr>
                <w:tcW w:w="2518" w:type="dxa"/>
                <w:gridSpan w:val="2"/>
                <w:tcBorders>
                  <w:top w:val="double" w:sz="4" w:space="0" w:color="auto"/>
                </w:tcBorders>
                <w:shd w:val="clear" w:color="auto" w:fill="F7CAAC"/>
              </w:tcPr>
            </w:tcPrChange>
          </w:tcPr>
          <w:p w14:paraId="0DD5D18E" w14:textId="77777777" w:rsidR="006C1AC3" w:rsidRPr="006C1AC3" w:rsidRDefault="006C1AC3" w:rsidP="006C1AC3">
            <w:pPr>
              <w:jc w:val="both"/>
              <w:rPr>
                <w:moveFrom w:id="8165" w:author="Pavla Trefilová" w:date="2019-11-18T17:19:00Z"/>
                <w:b/>
              </w:rPr>
            </w:pPr>
            <w:moveFrom w:id="8166" w:author="Pavla Trefilová" w:date="2019-11-18T17:19:00Z">
              <w:r w:rsidRPr="006C1AC3">
                <w:rPr>
                  <w:b/>
                </w:rPr>
                <w:t>Vysoká škola</w:t>
              </w:r>
            </w:moveFrom>
          </w:p>
        </w:tc>
        <w:tc>
          <w:tcPr>
            <w:tcW w:w="7341" w:type="dxa"/>
            <w:gridSpan w:val="3"/>
            <w:tcPrChange w:id="8167" w:author="Pavla Trefilová" w:date="2019-11-18T17:19:00Z">
              <w:tcPr>
                <w:tcW w:w="7341" w:type="dxa"/>
                <w:gridSpan w:val="4"/>
              </w:tcPr>
            </w:tcPrChange>
          </w:tcPr>
          <w:p w14:paraId="5ED4EA88" w14:textId="77777777" w:rsidR="006C1AC3" w:rsidRPr="006C1AC3" w:rsidRDefault="006C1AC3" w:rsidP="006C1AC3">
            <w:pPr>
              <w:jc w:val="both"/>
              <w:rPr>
                <w:moveFrom w:id="8168" w:author="Pavla Trefilová" w:date="2019-11-18T17:19:00Z"/>
              </w:rPr>
            </w:pPr>
            <w:moveFrom w:id="8169" w:author="Pavla Trefilová" w:date="2019-11-18T17:19:00Z">
              <w:r w:rsidRPr="006C1AC3">
                <w:t>Univerzita Tomáše Bati ve Zlíně</w:t>
              </w:r>
            </w:moveFrom>
          </w:p>
        </w:tc>
      </w:tr>
      <w:tr w:rsidR="006C1AC3" w:rsidRPr="006C1AC3" w14:paraId="1A3FF6F1" w14:textId="77777777" w:rsidTr="006C1AC3">
        <w:trPr>
          <w:trPrChange w:id="8170" w:author="Pavla Trefilová" w:date="2019-11-18T17:19:00Z">
            <w:trPr>
              <w:gridBefore w:val="1"/>
              <w:wAfter w:w="116" w:type="dxa"/>
            </w:trPr>
          </w:trPrChange>
        </w:trPr>
        <w:tc>
          <w:tcPr>
            <w:tcW w:w="2518" w:type="dxa"/>
            <w:shd w:val="clear" w:color="auto" w:fill="F7CAAC"/>
            <w:tcPrChange w:id="8171" w:author="Pavla Trefilová" w:date="2019-11-18T17:19:00Z">
              <w:tcPr>
                <w:tcW w:w="2518" w:type="dxa"/>
                <w:gridSpan w:val="2"/>
                <w:shd w:val="clear" w:color="auto" w:fill="F7CAAC"/>
              </w:tcPr>
            </w:tcPrChange>
          </w:tcPr>
          <w:p w14:paraId="255637D5" w14:textId="77777777" w:rsidR="006C1AC3" w:rsidRPr="006C1AC3" w:rsidRDefault="006C1AC3" w:rsidP="006C1AC3">
            <w:pPr>
              <w:jc w:val="both"/>
              <w:rPr>
                <w:moveFrom w:id="8172" w:author="Pavla Trefilová" w:date="2019-11-18T17:19:00Z"/>
                <w:b/>
              </w:rPr>
            </w:pPr>
            <w:moveFrom w:id="8173" w:author="Pavla Trefilová" w:date="2019-11-18T17:19:00Z">
              <w:r w:rsidRPr="006C1AC3">
                <w:rPr>
                  <w:b/>
                </w:rPr>
                <w:t>Součást vysoké školy</w:t>
              </w:r>
            </w:moveFrom>
          </w:p>
        </w:tc>
        <w:tc>
          <w:tcPr>
            <w:tcW w:w="7341" w:type="dxa"/>
            <w:gridSpan w:val="3"/>
            <w:tcPrChange w:id="8174" w:author="Pavla Trefilová" w:date="2019-11-18T17:19:00Z">
              <w:tcPr>
                <w:tcW w:w="7341" w:type="dxa"/>
                <w:gridSpan w:val="4"/>
              </w:tcPr>
            </w:tcPrChange>
          </w:tcPr>
          <w:p w14:paraId="77A89A9A" w14:textId="77777777" w:rsidR="006C1AC3" w:rsidRPr="006C1AC3" w:rsidRDefault="006C1AC3" w:rsidP="006C1AC3">
            <w:pPr>
              <w:jc w:val="both"/>
              <w:rPr>
                <w:moveFrom w:id="8175" w:author="Pavla Trefilová" w:date="2019-11-18T17:19:00Z"/>
              </w:rPr>
            </w:pPr>
            <w:moveFrom w:id="8176" w:author="Pavla Trefilová" w:date="2019-11-18T17:19:00Z">
              <w:r w:rsidRPr="006C1AC3">
                <w:t>Fakulta managementu a ekonomiky</w:t>
              </w:r>
            </w:moveFrom>
          </w:p>
        </w:tc>
      </w:tr>
      <w:moveFromRangeEnd w:id="8154"/>
      <w:tr w:rsidR="00B2050B" w14:paraId="1A09712F" w14:textId="77777777" w:rsidTr="00FC066B">
        <w:trPr>
          <w:del w:id="8177" w:author="Pavla Trefilová" w:date="2019-11-18T17:19:00Z"/>
        </w:trPr>
        <w:tc>
          <w:tcPr>
            <w:tcW w:w="2518" w:type="dxa"/>
            <w:shd w:val="clear" w:color="auto" w:fill="F7CAAC"/>
          </w:tcPr>
          <w:p w14:paraId="22F12BBB" w14:textId="77777777" w:rsidR="00B2050B" w:rsidRDefault="00B2050B" w:rsidP="00B2050B">
            <w:pPr>
              <w:jc w:val="both"/>
              <w:rPr>
                <w:del w:id="8178" w:author="Pavla Trefilová" w:date="2019-11-18T17:19:00Z"/>
                <w:b/>
              </w:rPr>
            </w:pPr>
            <w:del w:id="8179" w:author="Pavla Trefilová" w:date="2019-11-18T17:19:00Z">
              <w:r>
                <w:rPr>
                  <w:b/>
                </w:rPr>
                <w:delText>Název studijního programu</w:delText>
              </w:r>
            </w:del>
          </w:p>
        </w:tc>
        <w:tc>
          <w:tcPr>
            <w:tcW w:w="7341" w:type="dxa"/>
            <w:gridSpan w:val="3"/>
          </w:tcPr>
          <w:p w14:paraId="192776E8" w14:textId="77777777" w:rsidR="00B2050B" w:rsidRDefault="00343DC3" w:rsidP="00B2050B">
            <w:pPr>
              <w:jc w:val="both"/>
              <w:rPr>
                <w:del w:id="8180" w:author="Pavla Trefilová" w:date="2019-11-18T17:19:00Z"/>
              </w:rPr>
            </w:pPr>
            <w:del w:id="8181" w:author="Pavla Trefilová" w:date="2019-11-18T17:19:00Z">
              <w:r>
                <w:delText xml:space="preserve">Economics and Management </w:delText>
              </w:r>
            </w:del>
          </w:p>
        </w:tc>
      </w:tr>
      <w:tr w:rsidR="00B2050B" w14:paraId="4F50E341" w14:textId="77777777" w:rsidTr="00FC066B">
        <w:trPr>
          <w:del w:id="8182" w:author="Pavla Trefilová" w:date="2019-11-18T17:19:00Z"/>
        </w:trPr>
        <w:tc>
          <w:tcPr>
            <w:tcW w:w="2518" w:type="dxa"/>
            <w:shd w:val="clear" w:color="auto" w:fill="F7CAAC"/>
          </w:tcPr>
          <w:p w14:paraId="7747D5D0" w14:textId="77777777" w:rsidR="00B2050B" w:rsidRDefault="00B2050B" w:rsidP="00B2050B">
            <w:pPr>
              <w:jc w:val="both"/>
              <w:rPr>
                <w:del w:id="8183" w:author="Pavla Trefilová" w:date="2019-11-18T17:19:00Z"/>
                <w:b/>
              </w:rPr>
            </w:pPr>
            <w:del w:id="8184" w:author="Pavla Trefilová" w:date="2019-11-18T17:19:00Z">
              <w:r>
                <w:rPr>
                  <w:b/>
                </w:rPr>
                <w:delText>Jméno a příjmení</w:delText>
              </w:r>
            </w:del>
          </w:p>
        </w:tc>
        <w:tc>
          <w:tcPr>
            <w:tcW w:w="4536" w:type="dxa"/>
          </w:tcPr>
          <w:p w14:paraId="19E2802E" w14:textId="77777777" w:rsidR="00B2050B" w:rsidRDefault="00B2050B" w:rsidP="00B2050B">
            <w:pPr>
              <w:jc w:val="both"/>
              <w:rPr>
                <w:del w:id="8185" w:author="Pavla Trefilová" w:date="2019-11-18T17:19:00Z"/>
              </w:rPr>
            </w:pPr>
            <w:del w:id="8186" w:author="Pavla Trefilová" w:date="2019-11-18T17:19:00Z">
              <w:r>
                <w:delText>Boris POPESKO</w:delText>
              </w:r>
            </w:del>
          </w:p>
        </w:tc>
        <w:tc>
          <w:tcPr>
            <w:tcW w:w="709" w:type="dxa"/>
            <w:shd w:val="clear" w:color="auto" w:fill="F7CAAC"/>
          </w:tcPr>
          <w:p w14:paraId="215C22AE" w14:textId="77777777" w:rsidR="00B2050B" w:rsidRDefault="00B2050B" w:rsidP="00B2050B">
            <w:pPr>
              <w:jc w:val="both"/>
              <w:rPr>
                <w:del w:id="8187" w:author="Pavla Trefilová" w:date="2019-11-18T17:19:00Z"/>
                <w:b/>
              </w:rPr>
            </w:pPr>
            <w:del w:id="8188" w:author="Pavla Trefilová" w:date="2019-11-18T17:19:00Z">
              <w:r>
                <w:rPr>
                  <w:b/>
                </w:rPr>
                <w:delText>Tituly</w:delText>
              </w:r>
            </w:del>
          </w:p>
        </w:tc>
        <w:tc>
          <w:tcPr>
            <w:tcW w:w="2096" w:type="dxa"/>
          </w:tcPr>
          <w:p w14:paraId="66AB2900" w14:textId="77777777" w:rsidR="00B2050B" w:rsidRDefault="00B2050B" w:rsidP="00B2050B">
            <w:pPr>
              <w:jc w:val="both"/>
              <w:rPr>
                <w:del w:id="8189" w:author="Pavla Trefilová" w:date="2019-11-18T17:19:00Z"/>
              </w:rPr>
            </w:pPr>
            <w:del w:id="8190" w:author="Pavla Trefilová" w:date="2019-11-18T17:19:00Z">
              <w:r>
                <w:delText>doc. Ing.</w:delText>
              </w:r>
              <w:r w:rsidR="006D1A93">
                <w:delText>,</w:delText>
              </w:r>
              <w:r>
                <w:delText xml:space="preserve"> Ph.D.</w:delText>
              </w:r>
            </w:del>
          </w:p>
        </w:tc>
      </w:tr>
    </w:tbl>
    <w:p w14:paraId="3F78339F" w14:textId="77777777" w:rsidR="009732B5" w:rsidRDefault="009732B5" w:rsidP="00B2050B">
      <w:pPr>
        <w:rPr>
          <w:ins w:id="8191" w:author="Pavla Trefilová" w:date="2019-11-18T17:19:00Z"/>
        </w:rPr>
      </w:pPr>
    </w:p>
    <w:p w14:paraId="01612D30" w14:textId="77777777" w:rsidR="00B2050B" w:rsidRDefault="00B2050B" w:rsidP="00B2050B">
      <w:pPr>
        <w:rPr>
          <w:ins w:id="8192" w:author="Pavla Trefilová" w:date="2019-11-18T17:19:00Z"/>
        </w:rPr>
      </w:pPr>
      <w:ins w:id="8193" w:author="Pavla Trefilová" w:date="2019-11-18T17:19:00Z">
        <w:r>
          <w:br w:type="page"/>
        </w:r>
      </w:ins>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85"/>
        <w:gridCol w:w="816"/>
        <w:gridCol w:w="1692"/>
        <w:gridCol w:w="516"/>
        <w:gridCol w:w="460"/>
        <w:gridCol w:w="978"/>
        <w:gridCol w:w="774"/>
        <w:gridCol w:w="699"/>
        <w:gridCol w:w="683"/>
        <w:gridCol w:w="524"/>
        <w:gridCol w:w="160"/>
        <w:tblGridChange w:id="8194">
          <w:tblGrid>
            <w:gridCol w:w="74"/>
            <w:gridCol w:w="2485"/>
            <w:gridCol w:w="816"/>
            <w:gridCol w:w="1692"/>
            <w:gridCol w:w="516"/>
            <w:gridCol w:w="460"/>
            <w:gridCol w:w="17"/>
            <w:gridCol w:w="961"/>
            <w:gridCol w:w="742"/>
            <w:gridCol w:w="32"/>
            <w:gridCol w:w="699"/>
            <w:gridCol w:w="683"/>
            <w:gridCol w:w="524"/>
            <w:gridCol w:w="158"/>
            <w:gridCol w:w="2"/>
          </w:tblGrid>
        </w:tblGridChange>
      </w:tblGrid>
      <w:tr w:rsidR="00124A5F" w:rsidRPr="00124A5F" w14:paraId="2260D685" w14:textId="77777777" w:rsidTr="00124A5F">
        <w:trPr>
          <w:gridBefore w:val="1"/>
          <w:ins w:id="8195" w:author="Pavla Trefilová" w:date="2019-11-18T17:19:00Z"/>
        </w:trPr>
        <w:tc>
          <w:tcPr>
            <w:tcW w:w="9861" w:type="dxa"/>
            <w:gridSpan w:val="11"/>
            <w:tcBorders>
              <w:bottom w:val="double" w:sz="4" w:space="0" w:color="auto"/>
            </w:tcBorders>
            <w:shd w:val="clear" w:color="auto" w:fill="BDD6EE"/>
          </w:tcPr>
          <w:p w14:paraId="4B7D5634" w14:textId="77777777" w:rsidR="00124A5F" w:rsidRPr="00124A5F" w:rsidRDefault="00124A5F" w:rsidP="00124A5F">
            <w:pPr>
              <w:jc w:val="both"/>
              <w:rPr>
                <w:ins w:id="8196" w:author="Pavla Trefilová" w:date="2019-11-18T17:19:00Z"/>
                <w:b/>
                <w:sz w:val="28"/>
              </w:rPr>
            </w:pPr>
            <w:ins w:id="8197" w:author="Pavla Trefilová" w:date="2019-11-18T17:19:00Z">
              <w:r w:rsidRPr="00124A5F">
                <w:rPr>
                  <w:b/>
                  <w:sz w:val="28"/>
                </w:rPr>
                <w:lastRenderedPageBreak/>
                <w:t>C-I – Personální zabezpečení</w:t>
              </w:r>
            </w:ins>
          </w:p>
        </w:tc>
      </w:tr>
      <w:tr w:rsidR="00124A5F" w:rsidRPr="00124A5F" w14:paraId="25D2F98D" w14:textId="77777777" w:rsidTr="00124A5F">
        <w:trPr>
          <w:gridBefore w:val="1"/>
          <w:ins w:id="8198" w:author="Pavla Trefilová" w:date="2019-11-18T17:19:00Z"/>
        </w:trPr>
        <w:tc>
          <w:tcPr>
            <w:tcW w:w="2516" w:type="dxa"/>
            <w:tcBorders>
              <w:top w:val="double" w:sz="4" w:space="0" w:color="auto"/>
            </w:tcBorders>
            <w:shd w:val="clear" w:color="auto" w:fill="F7CAAC"/>
          </w:tcPr>
          <w:p w14:paraId="78127225" w14:textId="77777777" w:rsidR="00124A5F" w:rsidRPr="00124A5F" w:rsidRDefault="00124A5F" w:rsidP="00124A5F">
            <w:pPr>
              <w:jc w:val="both"/>
              <w:rPr>
                <w:ins w:id="8199" w:author="Pavla Trefilová" w:date="2019-11-18T17:19:00Z"/>
                <w:b/>
              </w:rPr>
            </w:pPr>
            <w:ins w:id="8200" w:author="Pavla Trefilová" w:date="2019-11-18T17:19:00Z">
              <w:r w:rsidRPr="00124A5F">
                <w:rPr>
                  <w:b/>
                </w:rPr>
                <w:t>Vysoká škola</w:t>
              </w:r>
            </w:ins>
          </w:p>
        </w:tc>
        <w:tc>
          <w:tcPr>
            <w:tcW w:w="7345" w:type="dxa"/>
            <w:gridSpan w:val="10"/>
          </w:tcPr>
          <w:p w14:paraId="76B200BB" w14:textId="77777777" w:rsidR="00124A5F" w:rsidRPr="00124A5F" w:rsidRDefault="00124A5F" w:rsidP="00124A5F">
            <w:pPr>
              <w:jc w:val="both"/>
              <w:rPr>
                <w:ins w:id="8201" w:author="Pavla Trefilová" w:date="2019-11-18T17:19:00Z"/>
              </w:rPr>
            </w:pPr>
            <w:ins w:id="8202" w:author="Pavla Trefilová" w:date="2019-11-18T17:19:00Z">
              <w:r w:rsidRPr="00124A5F">
                <w:t>Univerzita Tomáše Bati ve Zlíně</w:t>
              </w:r>
            </w:ins>
          </w:p>
        </w:tc>
      </w:tr>
      <w:tr w:rsidR="00124A5F" w:rsidRPr="00124A5F" w14:paraId="67227A1C" w14:textId="77777777" w:rsidTr="00124A5F">
        <w:trPr>
          <w:gridBefore w:val="1"/>
          <w:ins w:id="8203" w:author="Pavla Trefilová" w:date="2019-11-18T17:19:00Z"/>
        </w:trPr>
        <w:tc>
          <w:tcPr>
            <w:tcW w:w="2516" w:type="dxa"/>
            <w:shd w:val="clear" w:color="auto" w:fill="F7CAAC"/>
          </w:tcPr>
          <w:p w14:paraId="29BC5431" w14:textId="77777777" w:rsidR="00124A5F" w:rsidRPr="00124A5F" w:rsidRDefault="00124A5F" w:rsidP="00124A5F">
            <w:pPr>
              <w:jc w:val="both"/>
              <w:rPr>
                <w:ins w:id="8204" w:author="Pavla Trefilová" w:date="2019-11-18T17:19:00Z"/>
                <w:b/>
              </w:rPr>
            </w:pPr>
            <w:ins w:id="8205" w:author="Pavla Trefilová" w:date="2019-11-18T17:19:00Z">
              <w:r w:rsidRPr="00124A5F">
                <w:rPr>
                  <w:b/>
                </w:rPr>
                <w:t>Součást vysoké školy</w:t>
              </w:r>
            </w:ins>
          </w:p>
        </w:tc>
        <w:tc>
          <w:tcPr>
            <w:tcW w:w="7345" w:type="dxa"/>
            <w:gridSpan w:val="10"/>
          </w:tcPr>
          <w:p w14:paraId="38F69798" w14:textId="77777777" w:rsidR="00124A5F" w:rsidRPr="00124A5F" w:rsidRDefault="00124A5F" w:rsidP="00124A5F">
            <w:pPr>
              <w:jc w:val="both"/>
              <w:rPr>
                <w:ins w:id="8206" w:author="Pavla Trefilová" w:date="2019-11-18T17:19:00Z"/>
              </w:rPr>
            </w:pPr>
            <w:ins w:id="8207" w:author="Pavla Trefilová" w:date="2019-11-18T17:19:00Z">
              <w:r w:rsidRPr="00124A5F">
                <w:t>Fakulta managementu a ekonomiky</w:t>
              </w:r>
            </w:ins>
          </w:p>
        </w:tc>
      </w:tr>
      <w:tr w:rsidR="00124A5F" w:rsidRPr="00124A5F" w14:paraId="69623A9E" w14:textId="77777777" w:rsidTr="00124A5F">
        <w:trPr>
          <w:gridBefore w:val="1"/>
          <w:ins w:id="8208" w:author="Pavla Trefilová" w:date="2019-11-18T17:19:00Z"/>
        </w:trPr>
        <w:tc>
          <w:tcPr>
            <w:tcW w:w="2516" w:type="dxa"/>
            <w:shd w:val="clear" w:color="auto" w:fill="F7CAAC"/>
          </w:tcPr>
          <w:p w14:paraId="30B3607C" w14:textId="77777777" w:rsidR="00124A5F" w:rsidRPr="00124A5F" w:rsidRDefault="00124A5F" w:rsidP="00124A5F">
            <w:pPr>
              <w:jc w:val="both"/>
              <w:rPr>
                <w:ins w:id="8209" w:author="Pavla Trefilová" w:date="2019-11-18T17:19:00Z"/>
                <w:b/>
              </w:rPr>
            </w:pPr>
            <w:ins w:id="8210" w:author="Pavla Trefilová" w:date="2019-11-18T17:19:00Z">
              <w:r w:rsidRPr="00124A5F">
                <w:rPr>
                  <w:b/>
                </w:rPr>
                <w:t>Název studijního programu</w:t>
              </w:r>
            </w:ins>
          </w:p>
        </w:tc>
        <w:tc>
          <w:tcPr>
            <w:tcW w:w="7345" w:type="dxa"/>
            <w:gridSpan w:val="10"/>
          </w:tcPr>
          <w:p w14:paraId="6C89467E" w14:textId="234DF111" w:rsidR="00124A5F" w:rsidRPr="00124A5F" w:rsidRDefault="00124A5F" w:rsidP="00124A5F">
            <w:pPr>
              <w:jc w:val="both"/>
              <w:rPr>
                <w:ins w:id="8211" w:author="Pavla Trefilová" w:date="2019-11-18T17:19:00Z"/>
              </w:rPr>
            </w:pPr>
            <w:ins w:id="8212" w:author="Pavla Trefilová" w:date="2019-11-18T17:19:00Z">
              <w:r>
                <w:t>Economics and Management</w:t>
              </w:r>
            </w:ins>
          </w:p>
        </w:tc>
      </w:tr>
      <w:tr w:rsidR="00124A5F" w:rsidRPr="00124A5F" w14:paraId="46007D81" w14:textId="77777777" w:rsidTr="00124A5F">
        <w:trPr>
          <w:gridBefore w:val="1"/>
          <w:ins w:id="8213" w:author="Pavla Trefilová" w:date="2019-11-18T17:19:00Z"/>
        </w:trPr>
        <w:tc>
          <w:tcPr>
            <w:tcW w:w="2516" w:type="dxa"/>
            <w:shd w:val="clear" w:color="auto" w:fill="F7CAAC"/>
          </w:tcPr>
          <w:p w14:paraId="786FC07F" w14:textId="77777777" w:rsidR="00124A5F" w:rsidRPr="00124A5F" w:rsidRDefault="00124A5F" w:rsidP="00124A5F">
            <w:pPr>
              <w:jc w:val="both"/>
              <w:rPr>
                <w:ins w:id="8214" w:author="Pavla Trefilová" w:date="2019-11-18T17:19:00Z"/>
                <w:b/>
              </w:rPr>
            </w:pPr>
            <w:ins w:id="8215" w:author="Pavla Trefilová" w:date="2019-11-18T17:19:00Z">
              <w:r w:rsidRPr="00124A5F">
                <w:rPr>
                  <w:b/>
                </w:rPr>
                <w:t>Jméno a příjmení</w:t>
              </w:r>
            </w:ins>
          </w:p>
        </w:tc>
        <w:tc>
          <w:tcPr>
            <w:tcW w:w="4536" w:type="dxa"/>
            <w:gridSpan w:val="5"/>
          </w:tcPr>
          <w:p w14:paraId="7238C710" w14:textId="77777777" w:rsidR="00124A5F" w:rsidRPr="00124A5F" w:rsidRDefault="00124A5F" w:rsidP="00124A5F">
            <w:pPr>
              <w:jc w:val="both"/>
              <w:rPr>
                <w:ins w:id="8216" w:author="Pavla Trefilová" w:date="2019-11-18T17:19:00Z"/>
              </w:rPr>
            </w:pPr>
            <w:ins w:id="8217" w:author="Pavla Trefilová" w:date="2019-11-18T17:19:00Z">
              <w:r w:rsidRPr="00124A5F">
                <w:t>Boris POPESKO</w:t>
              </w:r>
            </w:ins>
          </w:p>
        </w:tc>
        <w:tc>
          <w:tcPr>
            <w:tcW w:w="713" w:type="dxa"/>
            <w:shd w:val="clear" w:color="auto" w:fill="F7CAAC"/>
          </w:tcPr>
          <w:p w14:paraId="0739A5A1" w14:textId="77777777" w:rsidR="00124A5F" w:rsidRPr="00124A5F" w:rsidRDefault="00124A5F" w:rsidP="00124A5F">
            <w:pPr>
              <w:jc w:val="both"/>
              <w:rPr>
                <w:ins w:id="8218" w:author="Pavla Trefilová" w:date="2019-11-18T17:19:00Z"/>
                <w:b/>
              </w:rPr>
            </w:pPr>
            <w:ins w:id="8219" w:author="Pavla Trefilová" w:date="2019-11-18T17:19:00Z">
              <w:r w:rsidRPr="00124A5F">
                <w:rPr>
                  <w:b/>
                </w:rPr>
                <w:t>Tituly</w:t>
              </w:r>
            </w:ins>
          </w:p>
        </w:tc>
        <w:tc>
          <w:tcPr>
            <w:tcW w:w="2096" w:type="dxa"/>
            <w:gridSpan w:val="4"/>
          </w:tcPr>
          <w:p w14:paraId="4993CBDB" w14:textId="77777777" w:rsidR="00124A5F" w:rsidRPr="00124A5F" w:rsidRDefault="00124A5F" w:rsidP="00124A5F">
            <w:pPr>
              <w:jc w:val="both"/>
              <w:rPr>
                <w:ins w:id="8220" w:author="Pavla Trefilová" w:date="2019-11-18T17:19:00Z"/>
              </w:rPr>
            </w:pPr>
            <w:ins w:id="8221" w:author="Pavla Trefilová" w:date="2019-11-18T17:19:00Z">
              <w:r w:rsidRPr="00124A5F">
                <w:t>prof. Ing., Ph.D.</w:t>
              </w:r>
            </w:ins>
          </w:p>
        </w:tc>
      </w:tr>
      <w:tr w:rsidR="00534C60" w:rsidRPr="00124A5F" w14:paraId="68519134" w14:textId="77777777" w:rsidTr="00124A5F">
        <w:trPr>
          <w:gridBefore w:val="1"/>
        </w:trPr>
        <w:tc>
          <w:tcPr>
            <w:tcW w:w="2516" w:type="dxa"/>
            <w:shd w:val="clear" w:color="auto" w:fill="F7CAAC"/>
          </w:tcPr>
          <w:p w14:paraId="1BDB9BC0" w14:textId="77777777" w:rsidR="00124A5F" w:rsidRPr="00124A5F" w:rsidRDefault="00124A5F" w:rsidP="00124A5F">
            <w:pPr>
              <w:jc w:val="both"/>
              <w:rPr>
                <w:b/>
              </w:rPr>
            </w:pPr>
            <w:r w:rsidRPr="00124A5F">
              <w:rPr>
                <w:b/>
              </w:rPr>
              <w:t>Rok narození</w:t>
            </w:r>
          </w:p>
        </w:tc>
        <w:tc>
          <w:tcPr>
            <w:tcW w:w="829" w:type="dxa"/>
          </w:tcPr>
          <w:p w14:paraId="52F2DF14" w14:textId="77777777" w:rsidR="00124A5F" w:rsidRPr="00124A5F" w:rsidRDefault="00124A5F" w:rsidP="00124A5F">
            <w:pPr>
              <w:jc w:val="both"/>
            </w:pPr>
            <w:r w:rsidRPr="00124A5F">
              <w:t>1978</w:t>
            </w:r>
          </w:p>
        </w:tc>
        <w:tc>
          <w:tcPr>
            <w:tcW w:w="1721" w:type="dxa"/>
            <w:shd w:val="clear" w:color="auto" w:fill="F7CAAC"/>
          </w:tcPr>
          <w:p w14:paraId="4A64E34C" w14:textId="77777777" w:rsidR="00124A5F" w:rsidRPr="00124A5F" w:rsidRDefault="00124A5F" w:rsidP="00124A5F">
            <w:pPr>
              <w:jc w:val="both"/>
              <w:rPr>
                <w:b/>
              </w:rPr>
            </w:pPr>
            <w:r w:rsidRPr="00124A5F">
              <w:rPr>
                <w:b/>
              </w:rPr>
              <w:t>typ vztahu k VŠ</w:t>
            </w:r>
          </w:p>
        </w:tc>
        <w:tc>
          <w:tcPr>
            <w:tcW w:w="992" w:type="dxa"/>
            <w:gridSpan w:val="2"/>
          </w:tcPr>
          <w:p w14:paraId="1B70BD11" w14:textId="77777777" w:rsidR="00124A5F" w:rsidRPr="00124A5F" w:rsidRDefault="00124A5F" w:rsidP="00124A5F">
            <w:pPr>
              <w:jc w:val="both"/>
            </w:pPr>
            <w:r w:rsidRPr="00124A5F">
              <w:t>pp</w:t>
            </w:r>
          </w:p>
        </w:tc>
        <w:tc>
          <w:tcPr>
            <w:tcW w:w="994" w:type="dxa"/>
            <w:shd w:val="clear" w:color="auto" w:fill="F7CAAC"/>
          </w:tcPr>
          <w:p w14:paraId="4F120293" w14:textId="77777777" w:rsidR="00124A5F" w:rsidRPr="00124A5F" w:rsidRDefault="00124A5F" w:rsidP="00124A5F">
            <w:pPr>
              <w:jc w:val="both"/>
              <w:rPr>
                <w:b/>
              </w:rPr>
            </w:pPr>
            <w:r w:rsidRPr="00124A5F">
              <w:rPr>
                <w:b/>
              </w:rPr>
              <w:t>rozsah</w:t>
            </w:r>
          </w:p>
        </w:tc>
        <w:tc>
          <w:tcPr>
            <w:tcW w:w="713" w:type="dxa"/>
          </w:tcPr>
          <w:p w14:paraId="00F9B399" w14:textId="77777777" w:rsidR="00124A5F" w:rsidRPr="00124A5F" w:rsidRDefault="00124A5F" w:rsidP="00124A5F">
            <w:pPr>
              <w:jc w:val="both"/>
            </w:pPr>
            <w:r w:rsidRPr="00124A5F">
              <w:t>40</w:t>
            </w:r>
          </w:p>
        </w:tc>
        <w:tc>
          <w:tcPr>
            <w:tcW w:w="709" w:type="dxa"/>
            <w:shd w:val="clear" w:color="auto" w:fill="F7CAAC"/>
          </w:tcPr>
          <w:p w14:paraId="066BA12B" w14:textId="77777777" w:rsidR="00124A5F" w:rsidRPr="00124A5F" w:rsidRDefault="00124A5F" w:rsidP="00124A5F">
            <w:pPr>
              <w:jc w:val="both"/>
              <w:rPr>
                <w:b/>
              </w:rPr>
            </w:pPr>
            <w:r w:rsidRPr="00124A5F">
              <w:rPr>
                <w:b/>
              </w:rPr>
              <w:t>do kdy</w:t>
            </w:r>
          </w:p>
        </w:tc>
        <w:tc>
          <w:tcPr>
            <w:tcW w:w="1387" w:type="dxa"/>
            <w:gridSpan w:val="3"/>
          </w:tcPr>
          <w:p w14:paraId="6A12A505" w14:textId="77777777" w:rsidR="00124A5F" w:rsidRPr="00124A5F" w:rsidRDefault="00124A5F" w:rsidP="00124A5F">
            <w:pPr>
              <w:jc w:val="both"/>
            </w:pPr>
            <w:r w:rsidRPr="00124A5F">
              <w:t>N</w:t>
            </w:r>
          </w:p>
        </w:tc>
      </w:tr>
      <w:tr w:rsidR="00534C60" w:rsidRPr="00124A5F" w14:paraId="400B8133" w14:textId="77777777" w:rsidTr="00124A5F">
        <w:trPr>
          <w:gridBefore w:val="1"/>
        </w:trPr>
        <w:tc>
          <w:tcPr>
            <w:tcW w:w="5066" w:type="dxa"/>
            <w:gridSpan w:val="3"/>
            <w:shd w:val="clear" w:color="auto" w:fill="F7CAAC"/>
          </w:tcPr>
          <w:p w14:paraId="1C3C776C" w14:textId="77777777" w:rsidR="00124A5F" w:rsidRPr="00124A5F" w:rsidRDefault="00124A5F" w:rsidP="00124A5F">
            <w:pPr>
              <w:jc w:val="both"/>
              <w:rPr>
                <w:b/>
              </w:rPr>
            </w:pPr>
            <w:r w:rsidRPr="00124A5F">
              <w:rPr>
                <w:b/>
              </w:rPr>
              <w:t>Typ vztahu na součásti VŠ, která uskutečňuje st. program</w:t>
            </w:r>
          </w:p>
        </w:tc>
        <w:tc>
          <w:tcPr>
            <w:tcW w:w="992" w:type="dxa"/>
            <w:gridSpan w:val="2"/>
          </w:tcPr>
          <w:p w14:paraId="56BE238E" w14:textId="77777777" w:rsidR="00124A5F" w:rsidRPr="00124A5F" w:rsidRDefault="00124A5F" w:rsidP="00124A5F">
            <w:pPr>
              <w:jc w:val="both"/>
            </w:pPr>
            <w:r w:rsidRPr="00124A5F">
              <w:t>pp</w:t>
            </w:r>
          </w:p>
        </w:tc>
        <w:tc>
          <w:tcPr>
            <w:tcW w:w="994" w:type="dxa"/>
            <w:shd w:val="clear" w:color="auto" w:fill="F7CAAC"/>
          </w:tcPr>
          <w:p w14:paraId="5766D6B3" w14:textId="77777777" w:rsidR="00124A5F" w:rsidRPr="00124A5F" w:rsidRDefault="00124A5F" w:rsidP="00124A5F">
            <w:pPr>
              <w:jc w:val="both"/>
              <w:rPr>
                <w:b/>
              </w:rPr>
            </w:pPr>
            <w:r w:rsidRPr="00124A5F">
              <w:rPr>
                <w:b/>
              </w:rPr>
              <w:t>rozsah</w:t>
            </w:r>
          </w:p>
        </w:tc>
        <w:tc>
          <w:tcPr>
            <w:tcW w:w="713" w:type="dxa"/>
          </w:tcPr>
          <w:p w14:paraId="1F47823F" w14:textId="77777777" w:rsidR="00124A5F" w:rsidRPr="00124A5F" w:rsidRDefault="00124A5F" w:rsidP="00124A5F">
            <w:pPr>
              <w:jc w:val="both"/>
            </w:pPr>
            <w:r w:rsidRPr="00124A5F">
              <w:t>40</w:t>
            </w:r>
          </w:p>
        </w:tc>
        <w:tc>
          <w:tcPr>
            <w:tcW w:w="709" w:type="dxa"/>
            <w:shd w:val="clear" w:color="auto" w:fill="F7CAAC"/>
          </w:tcPr>
          <w:p w14:paraId="155C6FF9" w14:textId="77777777" w:rsidR="00124A5F" w:rsidRPr="00124A5F" w:rsidRDefault="00124A5F" w:rsidP="00124A5F">
            <w:pPr>
              <w:jc w:val="both"/>
              <w:rPr>
                <w:b/>
              </w:rPr>
            </w:pPr>
            <w:r w:rsidRPr="00124A5F">
              <w:rPr>
                <w:b/>
              </w:rPr>
              <w:t>do kdy</w:t>
            </w:r>
          </w:p>
        </w:tc>
        <w:tc>
          <w:tcPr>
            <w:tcW w:w="1387" w:type="dxa"/>
            <w:gridSpan w:val="3"/>
          </w:tcPr>
          <w:p w14:paraId="16406911" w14:textId="77777777" w:rsidR="00124A5F" w:rsidRPr="00124A5F" w:rsidRDefault="00124A5F" w:rsidP="00124A5F">
            <w:pPr>
              <w:jc w:val="both"/>
            </w:pPr>
            <w:r w:rsidRPr="00124A5F">
              <w:t>N</w:t>
            </w:r>
          </w:p>
        </w:tc>
      </w:tr>
      <w:tr w:rsidR="00534C60" w:rsidRPr="00124A5F" w14:paraId="6CE133A0" w14:textId="77777777" w:rsidTr="00124A5F">
        <w:trPr>
          <w:gridBefore w:val="1"/>
        </w:trPr>
        <w:tc>
          <w:tcPr>
            <w:tcW w:w="6058" w:type="dxa"/>
            <w:gridSpan w:val="5"/>
            <w:shd w:val="clear" w:color="auto" w:fill="F7CAAC"/>
          </w:tcPr>
          <w:p w14:paraId="14685B12" w14:textId="77777777" w:rsidR="00124A5F" w:rsidRPr="00124A5F" w:rsidRDefault="00124A5F" w:rsidP="00124A5F">
            <w:pPr>
              <w:jc w:val="both"/>
            </w:pPr>
            <w:r w:rsidRPr="00124A5F">
              <w:rPr>
                <w:b/>
              </w:rPr>
              <w:t>Další současná působení jako akademický pracovník na jiných VŠ</w:t>
            </w:r>
          </w:p>
        </w:tc>
        <w:tc>
          <w:tcPr>
            <w:tcW w:w="1707" w:type="dxa"/>
            <w:gridSpan w:val="2"/>
            <w:shd w:val="clear" w:color="auto" w:fill="F7CAAC"/>
          </w:tcPr>
          <w:p w14:paraId="027A7757" w14:textId="77777777" w:rsidR="00124A5F" w:rsidRPr="00124A5F" w:rsidRDefault="00124A5F" w:rsidP="00124A5F">
            <w:pPr>
              <w:jc w:val="both"/>
              <w:rPr>
                <w:b/>
              </w:rPr>
            </w:pPr>
            <w:r w:rsidRPr="00124A5F">
              <w:rPr>
                <w:b/>
              </w:rPr>
              <w:t>typ prac. vztahu</w:t>
            </w:r>
          </w:p>
        </w:tc>
        <w:tc>
          <w:tcPr>
            <w:tcW w:w="2096" w:type="dxa"/>
            <w:gridSpan w:val="4"/>
            <w:shd w:val="clear" w:color="auto" w:fill="F7CAAC"/>
          </w:tcPr>
          <w:p w14:paraId="2F41081E" w14:textId="77777777" w:rsidR="00124A5F" w:rsidRPr="00124A5F" w:rsidRDefault="00124A5F" w:rsidP="00124A5F">
            <w:pPr>
              <w:jc w:val="both"/>
              <w:rPr>
                <w:b/>
              </w:rPr>
            </w:pPr>
            <w:r w:rsidRPr="00124A5F">
              <w:rPr>
                <w:b/>
              </w:rPr>
              <w:t>rozsah</w:t>
            </w:r>
          </w:p>
        </w:tc>
      </w:tr>
      <w:tr w:rsidR="00124A5F" w:rsidRPr="00124A5F" w14:paraId="1C83FC75"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22"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PrChange w:id="8223" w:author="Pavla Trefilová" w:date="2019-11-18T17:19:00Z">
            <w:trPr>
              <w:gridAfter w:val="0"/>
              <w:wAfter w:w="116" w:type="dxa"/>
            </w:trPr>
          </w:trPrChange>
        </w:trPr>
        <w:tc>
          <w:tcPr>
            <w:tcW w:w="6058" w:type="dxa"/>
            <w:gridSpan w:val="5"/>
            <w:tcPrChange w:id="8224" w:author="Pavla Trefilová" w:date="2019-11-18T17:19:00Z">
              <w:tcPr>
                <w:tcW w:w="6060" w:type="dxa"/>
                <w:gridSpan w:val="7"/>
              </w:tcPr>
            </w:tcPrChange>
          </w:tcPr>
          <w:p w14:paraId="168671F8" w14:textId="77777777" w:rsidR="00124A5F" w:rsidRPr="00124A5F" w:rsidRDefault="00124A5F" w:rsidP="00124A5F">
            <w:pPr>
              <w:jc w:val="both"/>
            </w:pPr>
            <w:r w:rsidRPr="00124A5F">
              <w:t>Vysoká škola obchodní v Praze, o.p.s.</w:t>
            </w:r>
          </w:p>
        </w:tc>
        <w:tc>
          <w:tcPr>
            <w:tcW w:w="1707" w:type="dxa"/>
            <w:gridSpan w:val="2"/>
            <w:tcPrChange w:id="8225" w:author="Pavla Trefilová" w:date="2019-11-18T17:19:00Z">
              <w:tcPr>
                <w:tcW w:w="1703" w:type="dxa"/>
                <w:gridSpan w:val="2"/>
              </w:tcPr>
            </w:tcPrChange>
          </w:tcPr>
          <w:p w14:paraId="3ECEFFD9" w14:textId="77777777" w:rsidR="00124A5F" w:rsidRPr="00124A5F" w:rsidRDefault="00124A5F" w:rsidP="00124A5F">
            <w:pPr>
              <w:jc w:val="both"/>
            </w:pPr>
            <w:r w:rsidRPr="00124A5F">
              <w:t>pp</w:t>
            </w:r>
          </w:p>
        </w:tc>
        <w:tc>
          <w:tcPr>
            <w:tcW w:w="2096" w:type="dxa"/>
            <w:gridSpan w:val="4"/>
            <w:tcPrChange w:id="8226" w:author="Pavla Trefilová" w:date="2019-11-18T17:19:00Z">
              <w:tcPr>
                <w:tcW w:w="2096" w:type="dxa"/>
                <w:gridSpan w:val="5"/>
              </w:tcPr>
            </w:tcPrChange>
          </w:tcPr>
          <w:p w14:paraId="263A0FFC" w14:textId="77777777" w:rsidR="00124A5F" w:rsidRPr="00124A5F" w:rsidRDefault="00124A5F" w:rsidP="00124A5F">
            <w:pPr>
              <w:jc w:val="both"/>
            </w:pPr>
            <w:r w:rsidRPr="00124A5F">
              <w:t>10</w:t>
            </w:r>
          </w:p>
        </w:tc>
      </w:tr>
      <w:tr w:rsidR="00124A5F" w:rsidRPr="00124A5F" w14:paraId="4D517AB0"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27"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PrChange w:id="8228" w:author="Pavla Trefilová" w:date="2019-11-18T17:19:00Z">
            <w:trPr>
              <w:gridAfter w:val="0"/>
              <w:wAfter w:w="116" w:type="dxa"/>
            </w:trPr>
          </w:trPrChange>
        </w:trPr>
        <w:tc>
          <w:tcPr>
            <w:tcW w:w="9861" w:type="dxa"/>
            <w:gridSpan w:val="11"/>
            <w:shd w:val="clear" w:color="auto" w:fill="F7CAAC"/>
            <w:tcPrChange w:id="8229" w:author="Pavla Trefilová" w:date="2019-11-18T17:19:00Z">
              <w:tcPr>
                <w:tcW w:w="9859" w:type="dxa"/>
                <w:gridSpan w:val="14"/>
                <w:shd w:val="clear" w:color="auto" w:fill="F7CAAC"/>
              </w:tcPr>
            </w:tcPrChange>
          </w:tcPr>
          <w:p w14:paraId="0E78DA0A" w14:textId="77777777" w:rsidR="00124A5F" w:rsidRPr="00124A5F" w:rsidRDefault="00124A5F" w:rsidP="00124A5F">
            <w:pPr>
              <w:jc w:val="both"/>
            </w:pPr>
            <w:r w:rsidRPr="00124A5F">
              <w:rPr>
                <w:b/>
              </w:rPr>
              <w:t>Předměty příslušného studijního programu a způsob zapojení do jejich výuky, příp. další zapojení do uskutečňování studijního programu</w:t>
            </w:r>
          </w:p>
        </w:tc>
      </w:tr>
      <w:tr w:rsidR="00B2050B" w14:paraId="2835258C" w14:textId="77777777" w:rsidTr="00FC066B">
        <w:trPr>
          <w:gridAfter w:val="1"/>
          <w:wAfter w:w="116" w:type="dxa"/>
          <w:trHeight w:val="200"/>
          <w:del w:id="8230" w:author="Pavla Trefilová" w:date="2019-11-18T17:19:00Z"/>
        </w:trPr>
        <w:tc>
          <w:tcPr>
            <w:tcW w:w="9859" w:type="dxa"/>
            <w:gridSpan w:val="11"/>
            <w:tcBorders>
              <w:top w:val="nil"/>
            </w:tcBorders>
          </w:tcPr>
          <w:p w14:paraId="6D2B10EC" w14:textId="77777777" w:rsidR="00B2050B" w:rsidRDefault="003B6B8E" w:rsidP="00B2050B">
            <w:pPr>
              <w:jc w:val="both"/>
              <w:rPr>
                <w:del w:id="8231" w:author="Pavla Trefilová" w:date="2019-11-18T17:19:00Z"/>
              </w:rPr>
            </w:pPr>
            <w:del w:id="8232" w:author="Pavla Trefilová" w:date="2019-11-18T17:19:00Z">
              <w:r w:rsidRPr="003205EA">
                <w:delText>Management Accounting</w:delText>
              </w:r>
              <w:r>
                <w:delText xml:space="preserve"> – garant, přednášející (60%)</w:delText>
              </w:r>
            </w:del>
          </w:p>
        </w:tc>
      </w:tr>
      <w:tr w:rsidR="00124A5F" w:rsidRPr="00124A5F" w14:paraId="4BB04F8B" w14:textId="77777777" w:rsidTr="0031440D">
        <w:trPr>
          <w:gridBefore w:val="1"/>
          <w:trHeight w:val="342"/>
          <w:ins w:id="8233" w:author="Pavla Trefilová" w:date="2019-11-18T17:19:00Z"/>
        </w:trPr>
        <w:tc>
          <w:tcPr>
            <w:tcW w:w="9861" w:type="dxa"/>
            <w:gridSpan w:val="11"/>
            <w:tcBorders>
              <w:top w:val="nil"/>
            </w:tcBorders>
          </w:tcPr>
          <w:p w14:paraId="2D7DBC5F" w14:textId="4520C38F" w:rsidR="00124A5F" w:rsidRPr="00124A5F" w:rsidRDefault="00124A5F" w:rsidP="00124A5F">
            <w:pPr>
              <w:jc w:val="both"/>
              <w:rPr>
                <w:ins w:id="8234" w:author="Pavla Trefilová" w:date="2019-11-18T17:19:00Z"/>
              </w:rPr>
            </w:pPr>
            <w:ins w:id="8235" w:author="Pavla Trefilová" w:date="2019-11-18T17:19:00Z">
              <w:r>
                <w:t>Management Accounting</w:t>
              </w:r>
              <w:r w:rsidRPr="00124A5F">
                <w:t xml:space="preserve"> - garant, přednášející (60%)</w:t>
              </w:r>
            </w:ins>
          </w:p>
        </w:tc>
      </w:tr>
      <w:tr w:rsidR="00124A5F" w:rsidRPr="00124A5F" w14:paraId="000A64FC"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36"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PrChange w:id="8237" w:author="Pavla Trefilová" w:date="2019-11-18T17:19:00Z">
            <w:trPr>
              <w:gridAfter w:val="0"/>
              <w:wAfter w:w="116" w:type="dxa"/>
            </w:trPr>
          </w:trPrChange>
        </w:trPr>
        <w:tc>
          <w:tcPr>
            <w:tcW w:w="9861" w:type="dxa"/>
            <w:gridSpan w:val="11"/>
            <w:shd w:val="clear" w:color="auto" w:fill="F7CAAC"/>
            <w:tcPrChange w:id="8238" w:author="Pavla Trefilová" w:date="2019-11-18T17:19:00Z">
              <w:tcPr>
                <w:tcW w:w="9859" w:type="dxa"/>
                <w:gridSpan w:val="14"/>
                <w:shd w:val="clear" w:color="auto" w:fill="F7CAAC"/>
              </w:tcPr>
            </w:tcPrChange>
          </w:tcPr>
          <w:p w14:paraId="45E868D4" w14:textId="77777777" w:rsidR="00124A5F" w:rsidRPr="00124A5F" w:rsidRDefault="00124A5F" w:rsidP="00124A5F">
            <w:pPr>
              <w:jc w:val="both"/>
            </w:pPr>
            <w:r w:rsidRPr="00124A5F">
              <w:rPr>
                <w:b/>
              </w:rPr>
              <w:t xml:space="preserve">Údaje o vzdělání na VŠ </w:t>
            </w:r>
          </w:p>
        </w:tc>
      </w:tr>
      <w:tr w:rsidR="00B2050B" w14:paraId="2C287683" w14:textId="77777777" w:rsidTr="00FC066B">
        <w:trPr>
          <w:gridAfter w:val="1"/>
          <w:wAfter w:w="116" w:type="dxa"/>
          <w:trHeight w:val="717"/>
          <w:del w:id="8239" w:author="Pavla Trefilová" w:date="2019-11-18T17:19:00Z"/>
        </w:trPr>
        <w:tc>
          <w:tcPr>
            <w:tcW w:w="9859" w:type="dxa"/>
            <w:gridSpan w:val="11"/>
          </w:tcPr>
          <w:p w14:paraId="19EE306C" w14:textId="77777777" w:rsidR="00B2050B" w:rsidRPr="003E3FA1" w:rsidRDefault="00B2050B" w:rsidP="00B2050B">
            <w:pPr>
              <w:pStyle w:val="Zkladntext"/>
              <w:ind w:left="1172" w:hanging="1172"/>
              <w:rPr>
                <w:del w:id="8240" w:author="Pavla Trefilová" w:date="2019-11-18T17:19:00Z"/>
                <w:rFonts w:ascii="Times New Roman" w:hAnsi="Times New Roman"/>
                <w:i w:val="0"/>
                <w:sz w:val="20"/>
              </w:rPr>
            </w:pPr>
            <w:del w:id="8241" w:author="Pavla Trefilová" w:date="2019-11-18T17:19:00Z">
              <w:r w:rsidRPr="003E3FA1">
                <w:rPr>
                  <w:rFonts w:ascii="Times New Roman" w:hAnsi="Times New Roman"/>
                  <w:i w:val="0"/>
                  <w:sz w:val="20"/>
                </w:rPr>
                <w:delText>1996-1999</w:delText>
              </w:r>
              <w:r w:rsidRPr="003E3FA1">
                <w:rPr>
                  <w:rFonts w:ascii="Times New Roman" w:hAnsi="Times New Roman"/>
                  <w:i w:val="0"/>
                  <w:sz w:val="20"/>
                </w:rPr>
                <w:tab/>
                <w:delText>UTB ve Zlíně, Fakulta managementu a ekonomiky</w:delText>
              </w:r>
              <w:r w:rsidR="00DB530D">
                <w:rPr>
                  <w:rFonts w:ascii="Times New Roman" w:hAnsi="Times New Roman"/>
                  <w:i w:val="0"/>
                  <w:sz w:val="20"/>
                </w:rPr>
                <w:delText>, obor „Ekonomika a management“ (</w:delText>
              </w:r>
              <w:r w:rsidRPr="003E3FA1">
                <w:rPr>
                  <w:rFonts w:ascii="Times New Roman" w:hAnsi="Times New Roman"/>
                  <w:i w:val="0"/>
                  <w:sz w:val="20"/>
                </w:rPr>
                <w:delText>Bc.</w:delText>
              </w:r>
              <w:r w:rsidR="00DB530D">
                <w:rPr>
                  <w:rFonts w:ascii="Times New Roman" w:hAnsi="Times New Roman"/>
                  <w:i w:val="0"/>
                  <w:sz w:val="20"/>
                </w:rPr>
                <w:delText>)</w:delText>
              </w:r>
            </w:del>
          </w:p>
          <w:p w14:paraId="61C45A6D" w14:textId="77777777" w:rsidR="00B2050B" w:rsidRPr="003E3FA1" w:rsidRDefault="00B2050B" w:rsidP="00B2050B">
            <w:pPr>
              <w:pStyle w:val="Zkladntext"/>
              <w:ind w:left="1172" w:hanging="1172"/>
              <w:rPr>
                <w:del w:id="8242" w:author="Pavla Trefilová" w:date="2019-11-18T17:19:00Z"/>
                <w:rFonts w:ascii="Times New Roman" w:hAnsi="Times New Roman"/>
                <w:i w:val="0"/>
                <w:sz w:val="20"/>
              </w:rPr>
            </w:pPr>
            <w:del w:id="8243" w:author="Pavla Trefilová" w:date="2019-11-18T17:19:00Z">
              <w:r w:rsidRPr="003E3FA1">
                <w:rPr>
                  <w:rFonts w:ascii="Times New Roman" w:hAnsi="Times New Roman"/>
                  <w:i w:val="0"/>
                  <w:sz w:val="20"/>
                </w:rPr>
                <w:delText>1999-2001</w:delText>
              </w:r>
              <w:r w:rsidRPr="003E3FA1">
                <w:rPr>
                  <w:rFonts w:ascii="Times New Roman" w:hAnsi="Times New Roman"/>
                  <w:i w:val="0"/>
                  <w:sz w:val="20"/>
                </w:rPr>
                <w:tab/>
                <w:delText>UTB ve Zlíně, Fakulta managementu a ekonomiky</w:delText>
              </w:r>
              <w:r w:rsidR="00DB530D">
                <w:rPr>
                  <w:rFonts w:ascii="Times New Roman" w:hAnsi="Times New Roman"/>
                  <w:i w:val="0"/>
                  <w:sz w:val="20"/>
                </w:rPr>
                <w:delText>, obor „Ekonomika a management“</w:delText>
              </w:r>
              <w:r w:rsidRPr="003E3FA1">
                <w:rPr>
                  <w:rFonts w:ascii="Times New Roman" w:hAnsi="Times New Roman"/>
                  <w:i w:val="0"/>
                  <w:sz w:val="20"/>
                </w:rPr>
                <w:delText xml:space="preserve"> </w:delText>
              </w:r>
              <w:r w:rsidR="00DB530D">
                <w:rPr>
                  <w:rFonts w:ascii="Times New Roman" w:hAnsi="Times New Roman"/>
                  <w:i w:val="0"/>
                  <w:sz w:val="20"/>
                </w:rPr>
                <w:delText>(</w:delText>
              </w:r>
              <w:r w:rsidRPr="003E3FA1">
                <w:rPr>
                  <w:rFonts w:ascii="Times New Roman" w:hAnsi="Times New Roman"/>
                  <w:i w:val="0"/>
                  <w:sz w:val="20"/>
                </w:rPr>
                <w:delText>Ing.</w:delText>
              </w:r>
              <w:r w:rsidR="00DB530D">
                <w:rPr>
                  <w:rFonts w:ascii="Times New Roman" w:hAnsi="Times New Roman"/>
                  <w:i w:val="0"/>
                  <w:sz w:val="20"/>
                </w:rPr>
                <w:delText>)</w:delText>
              </w:r>
            </w:del>
          </w:p>
          <w:p w14:paraId="44CDF478" w14:textId="77777777" w:rsidR="00B2050B" w:rsidRPr="005F7C7C" w:rsidRDefault="00B2050B" w:rsidP="005F7C7C">
            <w:pPr>
              <w:pStyle w:val="Zkladntext"/>
              <w:ind w:left="1172" w:hanging="1172"/>
              <w:rPr>
                <w:del w:id="8244" w:author="Pavla Trefilová" w:date="2019-11-18T17:19:00Z"/>
                <w:rFonts w:ascii="Times New Roman" w:hAnsi="Times New Roman"/>
                <w:i w:val="0"/>
                <w:sz w:val="20"/>
              </w:rPr>
            </w:pPr>
            <w:del w:id="8245" w:author="Pavla Trefilová" w:date="2019-11-18T17:19:00Z">
              <w:r w:rsidRPr="003E3FA1">
                <w:rPr>
                  <w:rFonts w:ascii="Times New Roman" w:hAnsi="Times New Roman"/>
                  <w:i w:val="0"/>
                  <w:sz w:val="20"/>
                </w:rPr>
                <w:delText>2001-2005</w:delText>
              </w:r>
              <w:r w:rsidRPr="003E3FA1">
                <w:rPr>
                  <w:rFonts w:ascii="Times New Roman" w:hAnsi="Times New Roman"/>
                  <w:i w:val="0"/>
                  <w:sz w:val="20"/>
                </w:rPr>
                <w:tab/>
                <w:delText>UTB ve Zlíně, Fakulta managementu a ekonomiky, obor „Ekonomi</w:delText>
              </w:r>
              <w:r w:rsidR="00DB530D">
                <w:rPr>
                  <w:rFonts w:ascii="Times New Roman" w:hAnsi="Times New Roman"/>
                  <w:i w:val="0"/>
                  <w:sz w:val="20"/>
                </w:rPr>
                <w:delText>ka a management podniku“</w:delText>
              </w:r>
              <w:r w:rsidR="005F7C7C">
                <w:rPr>
                  <w:rFonts w:ascii="Times New Roman" w:hAnsi="Times New Roman"/>
                  <w:i w:val="0"/>
                  <w:sz w:val="20"/>
                </w:rPr>
                <w:delText xml:space="preserve"> </w:delText>
              </w:r>
              <w:r w:rsidR="00DB530D">
                <w:rPr>
                  <w:rFonts w:ascii="Times New Roman" w:hAnsi="Times New Roman"/>
                  <w:i w:val="0"/>
                  <w:sz w:val="20"/>
                </w:rPr>
                <w:delText>(</w:delText>
              </w:r>
              <w:r w:rsidR="005F7C7C">
                <w:rPr>
                  <w:rFonts w:ascii="Times New Roman" w:hAnsi="Times New Roman"/>
                  <w:i w:val="0"/>
                  <w:sz w:val="20"/>
                </w:rPr>
                <w:delText>Ph.D.</w:delText>
              </w:r>
              <w:r w:rsidR="00DB530D">
                <w:rPr>
                  <w:rFonts w:ascii="Times New Roman" w:hAnsi="Times New Roman"/>
                  <w:i w:val="0"/>
                  <w:sz w:val="20"/>
                </w:rPr>
                <w:delText>)</w:delText>
              </w:r>
            </w:del>
          </w:p>
        </w:tc>
      </w:tr>
      <w:tr w:rsidR="00124A5F" w:rsidRPr="00124A5F" w14:paraId="056A84BC" w14:textId="77777777" w:rsidTr="00124A5F">
        <w:trPr>
          <w:gridBefore w:val="1"/>
          <w:trHeight w:val="621"/>
          <w:ins w:id="8246" w:author="Pavla Trefilová" w:date="2019-11-18T17:19:00Z"/>
        </w:trPr>
        <w:tc>
          <w:tcPr>
            <w:tcW w:w="9861" w:type="dxa"/>
            <w:gridSpan w:val="11"/>
          </w:tcPr>
          <w:p w14:paraId="29D0D477" w14:textId="77777777" w:rsidR="00124A5F" w:rsidRPr="00124A5F" w:rsidRDefault="00124A5F" w:rsidP="00124A5F">
            <w:pPr>
              <w:ind w:left="1172" w:hanging="1172"/>
              <w:jc w:val="both"/>
              <w:rPr>
                <w:ins w:id="8247" w:author="Pavla Trefilová" w:date="2019-11-18T17:19:00Z"/>
                <w:iCs/>
                <w:szCs w:val="24"/>
              </w:rPr>
            </w:pPr>
            <w:ins w:id="8248" w:author="Pavla Trefilová" w:date="2019-11-18T17:19:00Z">
              <w:r w:rsidRPr="00124A5F">
                <w:rPr>
                  <w:iCs/>
                  <w:szCs w:val="24"/>
                </w:rPr>
                <w:t>2001-2005</w:t>
              </w:r>
              <w:r w:rsidRPr="00124A5F">
                <w:rPr>
                  <w:iCs/>
                  <w:szCs w:val="24"/>
                </w:rPr>
                <w:tab/>
                <w:t>UTB ve Zlíně, Fakulta managementu a ekonomiky, obor „Ekonomika a management podniku“ (</w:t>
              </w:r>
              <w:r w:rsidRPr="00124A5F">
                <w:rPr>
                  <w:b/>
                  <w:iCs/>
                  <w:szCs w:val="24"/>
                </w:rPr>
                <w:t>Ph.D</w:t>
              </w:r>
              <w:r w:rsidRPr="00124A5F">
                <w:rPr>
                  <w:iCs/>
                  <w:szCs w:val="24"/>
                </w:rPr>
                <w:t>.)</w:t>
              </w:r>
            </w:ins>
          </w:p>
          <w:p w14:paraId="4B73A68F" w14:textId="77777777" w:rsidR="00124A5F" w:rsidRPr="00124A5F" w:rsidRDefault="00124A5F" w:rsidP="00124A5F">
            <w:pPr>
              <w:ind w:left="1172" w:hanging="1172"/>
              <w:jc w:val="both"/>
              <w:rPr>
                <w:ins w:id="8249" w:author="Pavla Trefilová" w:date="2019-11-18T17:19:00Z"/>
                <w:b/>
                <w:iCs/>
                <w:szCs w:val="24"/>
              </w:rPr>
            </w:pPr>
            <w:ins w:id="8250" w:author="Pavla Trefilová" w:date="2019-11-18T17:19:00Z">
              <w:r w:rsidRPr="00124A5F">
                <w:rPr>
                  <w:iCs/>
                  <w:szCs w:val="24"/>
                </w:rPr>
                <w:t>1999-2001</w:t>
              </w:r>
              <w:r w:rsidRPr="00124A5F">
                <w:rPr>
                  <w:iCs/>
                  <w:szCs w:val="24"/>
                </w:rPr>
                <w:tab/>
                <w:t>UTB ve Zlíně, Fakulta managementu a ekonomiky, obor „Ekonomika a management“ (</w:t>
              </w:r>
              <w:r w:rsidRPr="00124A5F">
                <w:rPr>
                  <w:b/>
                  <w:iCs/>
                  <w:szCs w:val="24"/>
                </w:rPr>
                <w:t>Ing.</w:t>
              </w:r>
              <w:r w:rsidRPr="00124A5F">
                <w:rPr>
                  <w:iCs/>
                  <w:szCs w:val="24"/>
                </w:rPr>
                <w:t>)</w:t>
              </w:r>
            </w:ins>
          </w:p>
          <w:p w14:paraId="2EC98E72" w14:textId="77777777" w:rsidR="00124A5F" w:rsidRPr="00124A5F" w:rsidRDefault="00124A5F" w:rsidP="00124A5F">
            <w:pPr>
              <w:ind w:left="1172" w:hanging="1172"/>
              <w:jc w:val="both"/>
              <w:rPr>
                <w:ins w:id="8251" w:author="Pavla Trefilová" w:date="2019-11-18T17:19:00Z"/>
                <w:iCs/>
                <w:szCs w:val="24"/>
              </w:rPr>
            </w:pPr>
            <w:ins w:id="8252" w:author="Pavla Trefilová" w:date="2019-11-18T17:19:00Z">
              <w:r w:rsidRPr="00124A5F">
                <w:rPr>
                  <w:iCs/>
                  <w:szCs w:val="24"/>
                </w:rPr>
                <w:t>1996-1999</w:t>
              </w:r>
              <w:r w:rsidRPr="00124A5F">
                <w:rPr>
                  <w:iCs/>
                  <w:szCs w:val="24"/>
                </w:rPr>
                <w:tab/>
                <w:t>UTB ve Zlíně, Fakulta managementu a ekonomiky, obor „Ekonomika a management“ (</w:t>
              </w:r>
              <w:r w:rsidRPr="00124A5F">
                <w:rPr>
                  <w:b/>
                  <w:iCs/>
                  <w:szCs w:val="24"/>
                </w:rPr>
                <w:t>Bc.</w:t>
              </w:r>
              <w:r w:rsidRPr="00124A5F">
                <w:rPr>
                  <w:iCs/>
                  <w:szCs w:val="24"/>
                </w:rPr>
                <w:t>)</w:t>
              </w:r>
            </w:ins>
          </w:p>
        </w:tc>
      </w:tr>
      <w:tr w:rsidR="00124A5F" w:rsidRPr="00124A5F" w14:paraId="676A44AC"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53"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PrChange w:id="8254" w:author="Pavla Trefilová" w:date="2019-11-18T17:19:00Z">
            <w:trPr>
              <w:gridAfter w:val="0"/>
              <w:wAfter w:w="116" w:type="dxa"/>
            </w:trPr>
          </w:trPrChange>
        </w:trPr>
        <w:tc>
          <w:tcPr>
            <w:tcW w:w="9861" w:type="dxa"/>
            <w:gridSpan w:val="11"/>
            <w:shd w:val="clear" w:color="auto" w:fill="F7CAAC"/>
            <w:tcPrChange w:id="8255" w:author="Pavla Trefilová" w:date="2019-11-18T17:19:00Z">
              <w:tcPr>
                <w:tcW w:w="9859" w:type="dxa"/>
                <w:gridSpan w:val="14"/>
                <w:shd w:val="clear" w:color="auto" w:fill="F7CAAC"/>
              </w:tcPr>
            </w:tcPrChange>
          </w:tcPr>
          <w:p w14:paraId="6272C130" w14:textId="77777777" w:rsidR="00124A5F" w:rsidRPr="00124A5F" w:rsidRDefault="00124A5F" w:rsidP="00124A5F">
            <w:pPr>
              <w:jc w:val="both"/>
              <w:rPr>
                <w:b/>
              </w:rPr>
            </w:pPr>
            <w:r w:rsidRPr="00124A5F">
              <w:rPr>
                <w:b/>
              </w:rPr>
              <w:t>Údaje o odborném působení od absolvování VŠ</w:t>
            </w:r>
          </w:p>
        </w:tc>
      </w:tr>
      <w:tr w:rsidR="00B2050B" w14:paraId="05D80C84" w14:textId="77777777" w:rsidTr="00FC066B">
        <w:trPr>
          <w:gridAfter w:val="1"/>
          <w:wAfter w:w="116" w:type="dxa"/>
          <w:trHeight w:val="1090"/>
          <w:del w:id="8256" w:author="Pavla Trefilová" w:date="2019-11-18T17:19:00Z"/>
        </w:trPr>
        <w:tc>
          <w:tcPr>
            <w:tcW w:w="9859" w:type="dxa"/>
            <w:gridSpan w:val="11"/>
          </w:tcPr>
          <w:p w14:paraId="27574E0B" w14:textId="77777777" w:rsidR="00B2050B" w:rsidRPr="003E3FA1" w:rsidRDefault="00B2050B" w:rsidP="00B2050B">
            <w:pPr>
              <w:pStyle w:val="Zkladntext"/>
              <w:ind w:left="1172" w:hanging="1172"/>
              <w:rPr>
                <w:del w:id="8257" w:author="Pavla Trefilová" w:date="2019-11-18T17:19:00Z"/>
                <w:rFonts w:ascii="Times New Roman" w:hAnsi="Times New Roman"/>
                <w:i w:val="0"/>
                <w:sz w:val="20"/>
              </w:rPr>
            </w:pPr>
            <w:del w:id="8258" w:author="Pavla Trefilová" w:date="2019-11-18T17:19:00Z">
              <w:r w:rsidRPr="003E3FA1">
                <w:rPr>
                  <w:rFonts w:ascii="Times New Roman" w:hAnsi="Times New Roman"/>
                  <w:i w:val="0"/>
                  <w:sz w:val="20"/>
                </w:rPr>
                <w:delText>2002-2011</w:delText>
              </w:r>
              <w:r w:rsidRPr="003E3FA1">
                <w:rPr>
                  <w:rFonts w:ascii="Times New Roman" w:hAnsi="Times New Roman"/>
                  <w:i w:val="0"/>
                  <w:sz w:val="20"/>
                </w:rPr>
                <w:tab/>
                <w:delText>UTB ve Zlíně, Fakulta managementu a ekonomiky, Ústav podnikové ekonomiky, asistent/odborný asistent</w:delText>
              </w:r>
            </w:del>
          </w:p>
          <w:p w14:paraId="5B59B64A" w14:textId="77777777" w:rsidR="00B2050B" w:rsidRPr="003E3FA1" w:rsidRDefault="00B2050B" w:rsidP="00B2050B">
            <w:pPr>
              <w:pStyle w:val="Zkladntext"/>
              <w:ind w:left="1172" w:hanging="1172"/>
              <w:rPr>
                <w:del w:id="8259" w:author="Pavla Trefilová" w:date="2019-11-18T17:19:00Z"/>
                <w:rFonts w:ascii="Times New Roman" w:hAnsi="Times New Roman"/>
                <w:i w:val="0"/>
                <w:sz w:val="20"/>
              </w:rPr>
            </w:pPr>
            <w:del w:id="8260" w:author="Pavla Trefilová" w:date="2019-11-18T17:19:00Z">
              <w:r w:rsidRPr="003E3FA1">
                <w:rPr>
                  <w:rFonts w:ascii="Times New Roman" w:hAnsi="Times New Roman"/>
                  <w:i w:val="0"/>
                  <w:sz w:val="20"/>
                </w:rPr>
                <w:delText>2006-2012</w:delText>
              </w:r>
              <w:r w:rsidRPr="003E3FA1">
                <w:rPr>
                  <w:rFonts w:ascii="Times New Roman" w:hAnsi="Times New Roman"/>
                  <w:i w:val="0"/>
                </w:rPr>
                <w:delText xml:space="preserve">     </w:delText>
              </w:r>
              <w:r w:rsidRPr="003E3FA1">
                <w:rPr>
                  <w:rFonts w:ascii="Times New Roman" w:hAnsi="Times New Roman"/>
                  <w:i w:val="0"/>
                  <w:sz w:val="20"/>
                </w:rPr>
                <w:delText>OPTIMICON, s.r.o. – jednatel</w:delText>
              </w:r>
            </w:del>
          </w:p>
          <w:p w14:paraId="1BB31ADD" w14:textId="77777777" w:rsidR="00B2050B" w:rsidRPr="003E3FA1" w:rsidRDefault="00B2050B" w:rsidP="00B2050B">
            <w:pPr>
              <w:pStyle w:val="Zkladntext"/>
              <w:ind w:left="1172" w:hanging="1172"/>
              <w:rPr>
                <w:del w:id="8261" w:author="Pavla Trefilová" w:date="2019-11-18T17:19:00Z"/>
                <w:rFonts w:ascii="Times New Roman" w:hAnsi="Times New Roman"/>
                <w:i w:val="0"/>
                <w:sz w:val="20"/>
              </w:rPr>
            </w:pPr>
            <w:del w:id="8262" w:author="Pavla Trefilová" w:date="2019-11-18T17:19:00Z">
              <w:r w:rsidRPr="003E3FA1">
                <w:rPr>
                  <w:rFonts w:ascii="Times New Roman" w:hAnsi="Times New Roman"/>
                  <w:i w:val="0"/>
                  <w:sz w:val="20"/>
                </w:rPr>
                <w:delText>2011-dosud</w:delText>
              </w:r>
              <w:r w:rsidRPr="003E3FA1">
                <w:rPr>
                  <w:rFonts w:ascii="Times New Roman" w:hAnsi="Times New Roman"/>
                  <w:i w:val="0"/>
                  <w:sz w:val="20"/>
                </w:rPr>
                <w:tab/>
                <w:delText>UTB ve Zlíně, Fakulta managementu a ekonomiky, Ústav podnikové ekonomiky, ředitel ústavu/docent</w:delText>
              </w:r>
            </w:del>
          </w:p>
          <w:p w14:paraId="411A4BEE" w14:textId="77777777" w:rsidR="00B2050B" w:rsidRPr="003E3FA1" w:rsidRDefault="00B2050B" w:rsidP="00B2050B">
            <w:pPr>
              <w:pStyle w:val="Zkladntext"/>
              <w:ind w:left="1172" w:hanging="1172"/>
              <w:rPr>
                <w:del w:id="8263" w:author="Pavla Trefilová" w:date="2019-11-18T17:19:00Z"/>
                <w:rFonts w:ascii="Times New Roman" w:hAnsi="Times New Roman"/>
                <w:i w:val="0"/>
                <w:sz w:val="20"/>
              </w:rPr>
            </w:pPr>
            <w:del w:id="8264" w:author="Pavla Trefilová" w:date="2019-11-18T17:19:00Z">
              <w:r w:rsidRPr="003E3FA1">
                <w:rPr>
                  <w:rFonts w:ascii="Times New Roman" w:hAnsi="Times New Roman"/>
                  <w:i w:val="0"/>
                  <w:sz w:val="20"/>
                </w:rPr>
                <w:delText>2011-2015</w:delText>
              </w:r>
              <w:r w:rsidRPr="003E3FA1">
                <w:rPr>
                  <w:rFonts w:ascii="Times New Roman" w:hAnsi="Times New Roman"/>
                  <w:i w:val="0"/>
                  <w:sz w:val="20"/>
                </w:rPr>
                <w:tab/>
                <w:delText>Vysoká škola podnikání, akademický pracovník</w:delText>
              </w:r>
            </w:del>
          </w:p>
          <w:p w14:paraId="28DFB36B" w14:textId="77777777" w:rsidR="00B2050B" w:rsidRPr="003E3FA1" w:rsidRDefault="00B2050B" w:rsidP="00B2050B">
            <w:pPr>
              <w:pStyle w:val="Zkladntext"/>
              <w:ind w:left="1172" w:hanging="1172"/>
              <w:rPr>
                <w:del w:id="8265" w:author="Pavla Trefilová" w:date="2019-11-18T17:19:00Z"/>
                <w:rFonts w:ascii="Times New Roman" w:hAnsi="Times New Roman"/>
                <w:i w:val="0"/>
                <w:sz w:val="20"/>
              </w:rPr>
            </w:pPr>
            <w:del w:id="8266" w:author="Pavla Trefilová" w:date="2019-11-18T17:19:00Z">
              <w:r w:rsidRPr="003E3FA1">
                <w:rPr>
                  <w:rFonts w:ascii="Times New Roman" w:hAnsi="Times New Roman"/>
                  <w:i w:val="0"/>
                  <w:sz w:val="20"/>
                </w:rPr>
                <w:delText>2015-2017</w:delText>
              </w:r>
              <w:r w:rsidRPr="003E3FA1">
                <w:rPr>
                  <w:rFonts w:ascii="Times New Roman" w:hAnsi="Times New Roman"/>
                  <w:i w:val="0"/>
                  <w:sz w:val="20"/>
                </w:rPr>
                <w:tab/>
                <w:delText>Vysoká škola podnikání a práva, akademický pracovník</w:delText>
              </w:r>
            </w:del>
          </w:p>
          <w:p w14:paraId="28F2CE10" w14:textId="77777777" w:rsidR="00B2050B" w:rsidRPr="003E3FA1" w:rsidRDefault="00B2050B" w:rsidP="00B2050B">
            <w:pPr>
              <w:pStyle w:val="Zkladntext"/>
              <w:ind w:left="1172" w:hanging="1172"/>
              <w:rPr>
                <w:del w:id="8267" w:author="Pavla Trefilová" w:date="2019-11-18T17:19:00Z"/>
                <w:rFonts w:ascii="Times New Roman" w:hAnsi="Times New Roman"/>
                <w:i w:val="0"/>
              </w:rPr>
            </w:pPr>
            <w:del w:id="8268" w:author="Pavla Trefilová" w:date="2019-11-18T17:19:00Z">
              <w:r w:rsidRPr="003E3FA1">
                <w:rPr>
                  <w:rFonts w:ascii="Times New Roman" w:hAnsi="Times New Roman"/>
                  <w:i w:val="0"/>
                  <w:sz w:val="20"/>
                </w:rPr>
                <w:delText xml:space="preserve">2017-dosud     Paneurópska Vysoká Škola, Bratislava </w:delText>
              </w:r>
            </w:del>
          </w:p>
        </w:tc>
      </w:tr>
      <w:tr w:rsidR="00124A5F" w:rsidRPr="00124A5F" w14:paraId="3AC86616" w14:textId="77777777" w:rsidTr="00124A5F">
        <w:trPr>
          <w:gridBefore w:val="1"/>
          <w:trHeight w:val="1090"/>
          <w:ins w:id="8269" w:author="Pavla Trefilová" w:date="2019-11-18T17:19:00Z"/>
        </w:trPr>
        <w:tc>
          <w:tcPr>
            <w:tcW w:w="9861" w:type="dxa"/>
            <w:gridSpan w:val="11"/>
          </w:tcPr>
          <w:p w14:paraId="72D96C73" w14:textId="77777777" w:rsidR="00124A5F" w:rsidRPr="00124A5F" w:rsidRDefault="00124A5F" w:rsidP="00124A5F">
            <w:pPr>
              <w:ind w:left="1172" w:hanging="1172"/>
              <w:jc w:val="both"/>
              <w:rPr>
                <w:ins w:id="8270" w:author="Pavla Trefilová" w:date="2019-11-18T17:19:00Z"/>
                <w:b/>
                <w:iCs/>
                <w:szCs w:val="24"/>
              </w:rPr>
            </w:pPr>
            <w:ins w:id="8271" w:author="Pavla Trefilová" w:date="2019-11-18T17:19:00Z">
              <w:r w:rsidRPr="00124A5F">
                <w:rPr>
                  <w:iCs/>
                  <w:szCs w:val="24"/>
                </w:rPr>
                <w:t>2002-2011</w:t>
              </w:r>
              <w:r w:rsidRPr="00124A5F">
                <w:rPr>
                  <w:iCs/>
                  <w:szCs w:val="24"/>
                </w:rPr>
                <w:tab/>
                <w:t>UTB ve Zlíně, Fakulta managementu a ekonomiky, Ústav podnikové ekonomiky, asistent/odborný asistent</w:t>
              </w:r>
            </w:ins>
          </w:p>
          <w:p w14:paraId="1A225C2F" w14:textId="77777777" w:rsidR="00124A5F" w:rsidRPr="00124A5F" w:rsidRDefault="00124A5F" w:rsidP="00124A5F">
            <w:pPr>
              <w:ind w:left="1172" w:hanging="1172"/>
              <w:jc w:val="both"/>
              <w:rPr>
                <w:ins w:id="8272" w:author="Pavla Trefilová" w:date="2019-11-18T17:19:00Z"/>
                <w:iCs/>
                <w:szCs w:val="24"/>
              </w:rPr>
            </w:pPr>
            <w:ins w:id="8273" w:author="Pavla Trefilová" w:date="2019-11-18T17:19:00Z">
              <w:r w:rsidRPr="00124A5F">
                <w:rPr>
                  <w:iCs/>
                  <w:szCs w:val="24"/>
                </w:rPr>
                <w:t>2006-2012</w:t>
              </w:r>
              <w:r w:rsidRPr="00124A5F">
                <w:rPr>
                  <w:iCs/>
                  <w:sz w:val="24"/>
                  <w:szCs w:val="24"/>
                </w:rPr>
                <w:t xml:space="preserve">     </w:t>
              </w:r>
              <w:r w:rsidRPr="00124A5F">
                <w:rPr>
                  <w:iCs/>
                  <w:szCs w:val="24"/>
                </w:rPr>
                <w:t>OPTIMICON, s.r.o. – jednatel</w:t>
              </w:r>
            </w:ins>
          </w:p>
          <w:p w14:paraId="333739D6" w14:textId="77777777" w:rsidR="00124A5F" w:rsidRPr="00124A5F" w:rsidRDefault="00124A5F" w:rsidP="00124A5F">
            <w:pPr>
              <w:ind w:left="1172" w:hanging="1172"/>
              <w:jc w:val="both"/>
              <w:rPr>
                <w:ins w:id="8274" w:author="Pavla Trefilová" w:date="2019-11-18T17:19:00Z"/>
                <w:iCs/>
                <w:szCs w:val="24"/>
              </w:rPr>
            </w:pPr>
            <w:ins w:id="8275" w:author="Pavla Trefilová" w:date="2019-11-18T17:19:00Z">
              <w:r w:rsidRPr="00124A5F">
                <w:rPr>
                  <w:iCs/>
                  <w:szCs w:val="24"/>
                </w:rPr>
                <w:t>2011-dosud</w:t>
              </w:r>
              <w:r w:rsidRPr="00124A5F">
                <w:rPr>
                  <w:iCs/>
                  <w:szCs w:val="24"/>
                </w:rPr>
                <w:tab/>
                <w:t>UTB ve Zlíně, Fakulta managementu a ekonomiky, Ústav podnikové ekonomiky, ředitel ústavu/docent</w:t>
              </w:r>
            </w:ins>
          </w:p>
          <w:p w14:paraId="68B29A83" w14:textId="77777777" w:rsidR="00124A5F" w:rsidRPr="00124A5F" w:rsidRDefault="00124A5F" w:rsidP="00124A5F">
            <w:pPr>
              <w:ind w:left="1172" w:hanging="1172"/>
              <w:jc w:val="both"/>
              <w:rPr>
                <w:ins w:id="8276" w:author="Pavla Trefilová" w:date="2019-11-18T17:19:00Z"/>
                <w:iCs/>
                <w:szCs w:val="24"/>
              </w:rPr>
            </w:pPr>
            <w:ins w:id="8277" w:author="Pavla Trefilová" w:date="2019-11-18T17:19:00Z">
              <w:r w:rsidRPr="00124A5F">
                <w:rPr>
                  <w:iCs/>
                  <w:szCs w:val="24"/>
                </w:rPr>
                <w:t>2011-2015</w:t>
              </w:r>
              <w:r w:rsidRPr="00124A5F">
                <w:rPr>
                  <w:iCs/>
                  <w:szCs w:val="24"/>
                </w:rPr>
                <w:tab/>
                <w:t>Vysoká škola podnikání, akademický pracovník</w:t>
              </w:r>
            </w:ins>
          </w:p>
          <w:p w14:paraId="26DE7047" w14:textId="77777777" w:rsidR="00124A5F" w:rsidRPr="00124A5F" w:rsidRDefault="00124A5F" w:rsidP="00124A5F">
            <w:pPr>
              <w:ind w:left="1172" w:hanging="1172"/>
              <w:jc w:val="both"/>
              <w:rPr>
                <w:ins w:id="8278" w:author="Pavla Trefilová" w:date="2019-11-18T17:19:00Z"/>
                <w:iCs/>
                <w:szCs w:val="24"/>
              </w:rPr>
            </w:pPr>
            <w:ins w:id="8279" w:author="Pavla Trefilová" w:date="2019-11-18T17:19:00Z">
              <w:r w:rsidRPr="00124A5F">
                <w:rPr>
                  <w:iCs/>
                  <w:szCs w:val="24"/>
                </w:rPr>
                <w:t>2015-2017</w:t>
              </w:r>
              <w:r w:rsidRPr="00124A5F">
                <w:rPr>
                  <w:iCs/>
                  <w:szCs w:val="24"/>
                </w:rPr>
                <w:tab/>
                <w:t>Vysoká škola podnikání a práva, akademický pracovník</w:t>
              </w:r>
            </w:ins>
          </w:p>
          <w:p w14:paraId="3E8621B8" w14:textId="77777777" w:rsidR="00124A5F" w:rsidRPr="00124A5F" w:rsidRDefault="00124A5F" w:rsidP="00124A5F">
            <w:pPr>
              <w:ind w:left="1172" w:hanging="1172"/>
              <w:jc w:val="both"/>
              <w:rPr>
                <w:ins w:id="8280" w:author="Pavla Trefilová" w:date="2019-11-18T17:19:00Z"/>
                <w:iCs/>
                <w:sz w:val="24"/>
                <w:szCs w:val="24"/>
              </w:rPr>
            </w:pPr>
            <w:ins w:id="8281" w:author="Pavla Trefilová" w:date="2019-11-18T17:19:00Z">
              <w:r w:rsidRPr="00124A5F">
                <w:rPr>
                  <w:iCs/>
                  <w:szCs w:val="24"/>
                </w:rPr>
                <w:t xml:space="preserve">2017-2018      Paneurópska Vysoká Škola, Bratislava </w:t>
              </w:r>
            </w:ins>
          </w:p>
        </w:tc>
      </w:tr>
      <w:tr w:rsidR="00124A5F" w:rsidRPr="00124A5F" w14:paraId="0A92DF87"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82"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Height w:val="250"/>
          <w:trPrChange w:id="8283" w:author="Pavla Trefilová" w:date="2019-11-18T17:19:00Z">
            <w:trPr>
              <w:gridAfter w:val="0"/>
              <w:wAfter w:w="116" w:type="dxa"/>
              <w:trHeight w:val="250"/>
            </w:trPr>
          </w:trPrChange>
        </w:trPr>
        <w:tc>
          <w:tcPr>
            <w:tcW w:w="9861" w:type="dxa"/>
            <w:gridSpan w:val="11"/>
            <w:shd w:val="clear" w:color="auto" w:fill="F7CAAC"/>
            <w:tcPrChange w:id="8284" w:author="Pavla Trefilová" w:date="2019-11-18T17:19:00Z">
              <w:tcPr>
                <w:tcW w:w="9859" w:type="dxa"/>
                <w:gridSpan w:val="14"/>
                <w:shd w:val="clear" w:color="auto" w:fill="F7CAAC"/>
              </w:tcPr>
            </w:tcPrChange>
          </w:tcPr>
          <w:p w14:paraId="35013674" w14:textId="77777777" w:rsidR="00124A5F" w:rsidRPr="00124A5F" w:rsidRDefault="00124A5F" w:rsidP="00124A5F">
            <w:pPr>
              <w:jc w:val="both"/>
            </w:pPr>
            <w:r w:rsidRPr="00124A5F">
              <w:rPr>
                <w:b/>
              </w:rPr>
              <w:t>Zkušenosti s vedením kvalifikačních a rigorózních prací</w:t>
            </w:r>
          </w:p>
        </w:tc>
      </w:tr>
      <w:tr w:rsidR="00124A5F" w:rsidRPr="00124A5F" w14:paraId="2747C482"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85"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Height w:val="190"/>
          <w:trPrChange w:id="8286" w:author="Pavla Trefilová" w:date="2019-11-18T17:19:00Z">
            <w:trPr>
              <w:gridAfter w:val="0"/>
              <w:wAfter w:w="116" w:type="dxa"/>
              <w:trHeight w:val="358"/>
            </w:trPr>
          </w:trPrChange>
        </w:trPr>
        <w:tc>
          <w:tcPr>
            <w:tcW w:w="9861" w:type="dxa"/>
            <w:gridSpan w:val="11"/>
            <w:tcPrChange w:id="8287" w:author="Pavla Trefilová" w:date="2019-11-18T17:19:00Z">
              <w:tcPr>
                <w:tcW w:w="9859" w:type="dxa"/>
                <w:gridSpan w:val="14"/>
              </w:tcPr>
            </w:tcPrChange>
          </w:tcPr>
          <w:p w14:paraId="3F95FA49" w14:textId="77777777" w:rsidR="00124A5F" w:rsidRPr="00124A5F" w:rsidRDefault="00124A5F" w:rsidP="00124A5F">
            <w:pPr>
              <w:jc w:val="both"/>
            </w:pPr>
            <w:r w:rsidRPr="00124A5F">
              <w:t>Počet vedených bakalářských prací – 100</w:t>
            </w:r>
          </w:p>
          <w:p w14:paraId="77AF9DDB" w14:textId="77777777" w:rsidR="00124A5F" w:rsidRPr="00124A5F" w:rsidRDefault="00124A5F" w:rsidP="00124A5F">
            <w:pPr>
              <w:jc w:val="both"/>
            </w:pPr>
            <w:r w:rsidRPr="00124A5F">
              <w:t>Počet vedených diplomových prací – 121</w:t>
            </w:r>
          </w:p>
        </w:tc>
      </w:tr>
      <w:tr w:rsidR="00534C60" w:rsidRPr="00124A5F" w14:paraId="41B0BF0F" w14:textId="77777777" w:rsidTr="00124A5F">
        <w:trPr>
          <w:gridBefore w:val="1"/>
          <w:cantSplit/>
        </w:trPr>
        <w:tc>
          <w:tcPr>
            <w:tcW w:w="3345" w:type="dxa"/>
            <w:gridSpan w:val="2"/>
            <w:tcBorders>
              <w:top w:val="single" w:sz="12" w:space="0" w:color="auto"/>
            </w:tcBorders>
            <w:shd w:val="clear" w:color="auto" w:fill="F7CAAC"/>
          </w:tcPr>
          <w:p w14:paraId="074A8313" w14:textId="77777777" w:rsidR="00124A5F" w:rsidRPr="00124A5F" w:rsidRDefault="00124A5F" w:rsidP="00124A5F">
            <w:pPr>
              <w:jc w:val="both"/>
            </w:pPr>
            <w:r w:rsidRPr="00124A5F">
              <w:rPr>
                <w:b/>
              </w:rPr>
              <w:t xml:space="preserve">Obor habilitačního řízení </w:t>
            </w:r>
          </w:p>
        </w:tc>
        <w:tc>
          <w:tcPr>
            <w:tcW w:w="2245" w:type="dxa"/>
            <w:gridSpan w:val="2"/>
            <w:tcBorders>
              <w:top w:val="single" w:sz="12" w:space="0" w:color="auto"/>
            </w:tcBorders>
            <w:shd w:val="clear" w:color="auto" w:fill="F7CAAC"/>
          </w:tcPr>
          <w:p w14:paraId="50932D31" w14:textId="77777777" w:rsidR="00124A5F" w:rsidRPr="00124A5F" w:rsidRDefault="00124A5F" w:rsidP="00124A5F">
            <w:pPr>
              <w:jc w:val="both"/>
            </w:pPr>
            <w:r w:rsidRPr="00124A5F">
              <w:rPr>
                <w:b/>
              </w:rPr>
              <w:t>Rok udělení hodnosti</w:t>
            </w:r>
          </w:p>
        </w:tc>
        <w:tc>
          <w:tcPr>
            <w:tcW w:w="2248" w:type="dxa"/>
            <w:gridSpan w:val="3"/>
            <w:tcBorders>
              <w:top w:val="single" w:sz="12" w:space="0" w:color="auto"/>
              <w:right w:val="single" w:sz="12" w:space="0" w:color="auto"/>
            </w:tcBorders>
            <w:shd w:val="clear" w:color="auto" w:fill="F7CAAC"/>
          </w:tcPr>
          <w:p w14:paraId="3939A0F8" w14:textId="77777777" w:rsidR="00124A5F" w:rsidRPr="00124A5F" w:rsidRDefault="00124A5F" w:rsidP="00124A5F">
            <w:pPr>
              <w:jc w:val="both"/>
            </w:pPr>
            <w:r w:rsidRPr="00124A5F">
              <w:rPr>
                <w:b/>
              </w:rPr>
              <w:t>Řízení konáno na VŠ</w:t>
            </w:r>
          </w:p>
        </w:tc>
        <w:tc>
          <w:tcPr>
            <w:tcW w:w="2023" w:type="dxa"/>
            <w:gridSpan w:val="4"/>
            <w:tcBorders>
              <w:top w:val="single" w:sz="12" w:space="0" w:color="auto"/>
              <w:left w:val="single" w:sz="12" w:space="0" w:color="auto"/>
            </w:tcBorders>
            <w:shd w:val="clear" w:color="auto" w:fill="F7CAAC"/>
          </w:tcPr>
          <w:p w14:paraId="72E120B5" w14:textId="77777777" w:rsidR="00124A5F" w:rsidRPr="00124A5F" w:rsidRDefault="00124A5F" w:rsidP="00124A5F">
            <w:pPr>
              <w:jc w:val="both"/>
              <w:rPr>
                <w:b/>
              </w:rPr>
            </w:pPr>
            <w:r w:rsidRPr="00124A5F">
              <w:rPr>
                <w:b/>
              </w:rPr>
              <w:t>Ohlasy publikací</w:t>
            </w:r>
          </w:p>
        </w:tc>
      </w:tr>
      <w:tr w:rsidR="00534C60" w:rsidRPr="00124A5F" w14:paraId="76852C94" w14:textId="77777777" w:rsidTr="00124A5F">
        <w:trPr>
          <w:gridBefore w:val="1"/>
          <w:cantSplit/>
        </w:trPr>
        <w:tc>
          <w:tcPr>
            <w:tcW w:w="3345" w:type="dxa"/>
            <w:gridSpan w:val="2"/>
          </w:tcPr>
          <w:p w14:paraId="349E6D4E" w14:textId="77777777" w:rsidR="00124A5F" w:rsidRPr="00124A5F" w:rsidRDefault="00124A5F" w:rsidP="00124A5F">
            <w:pPr>
              <w:jc w:val="both"/>
            </w:pPr>
            <w:r w:rsidRPr="00124A5F">
              <w:t>Management a ekonomika podniku</w:t>
            </w:r>
          </w:p>
        </w:tc>
        <w:tc>
          <w:tcPr>
            <w:tcW w:w="2245" w:type="dxa"/>
            <w:gridSpan w:val="2"/>
          </w:tcPr>
          <w:p w14:paraId="3CD40E6C" w14:textId="77777777" w:rsidR="00124A5F" w:rsidRPr="00124A5F" w:rsidRDefault="00124A5F" w:rsidP="00124A5F">
            <w:pPr>
              <w:jc w:val="both"/>
            </w:pPr>
            <w:r w:rsidRPr="00124A5F">
              <w:t>2010</w:t>
            </w:r>
          </w:p>
        </w:tc>
        <w:tc>
          <w:tcPr>
            <w:tcW w:w="2248" w:type="dxa"/>
            <w:gridSpan w:val="3"/>
            <w:tcBorders>
              <w:right w:val="single" w:sz="12" w:space="0" w:color="auto"/>
            </w:tcBorders>
          </w:tcPr>
          <w:p w14:paraId="2E3A0AD8" w14:textId="77777777" w:rsidR="00124A5F" w:rsidRPr="00124A5F" w:rsidRDefault="00124A5F" w:rsidP="00124A5F">
            <w:pPr>
              <w:jc w:val="both"/>
            </w:pPr>
            <w:r w:rsidRPr="00124A5F">
              <w:t>UTB ve Zlíně</w:t>
            </w:r>
          </w:p>
        </w:tc>
        <w:tc>
          <w:tcPr>
            <w:tcW w:w="636" w:type="dxa"/>
            <w:tcBorders>
              <w:left w:val="single" w:sz="12" w:space="0" w:color="auto"/>
            </w:tcBorders>
            <w:shd w:val="clear" w:color="auto" w:fill="F7CAAC"/>
          </w:tcPr>
          <w:p w14:paraId="03BED07F" w14:textId="77777777" w:rsidR="00124A5F" w:rsidRPr="00124A5F" w:rsidRDefault="00124A5F" w:rsidP="00124A5F">
            <w:pPr>
              <w:jc w:val="both"/>
            </w:pPr>
            <w:r w:rsidRPr="00124A5F">
              <w:rPr>
                <w:b/>
              </w:rPr>
              <w:t>WOS</w:t>
            </w:r>
          </w:p>
        </w:tc>
        <w:tc>
          <w:tcPr>
            <w:tcW w:w="693" w:type="dxa"/>
            <w:shd w:val="clear" w:color="auto" w:fill="F7CAAC"/>
          </w:tcPr>
          <w:p w14:paraId="4A514B50" w14:textId="77777777" w:rsidR="00124A5F" w:rsidRPr="00124A5F" w:rsidRDefault="00124A5F" w:rsidP="00124A5F">
            <w:pPr>
              <w:jc w:val="both"/>
              <w:rPr>
                <w:sz w:val="18"/>
              </w:rPr>
            </w:pPr>
            <w:r w:rsidRPr="00124A5F">
              <w:rPr>
                <w:b/>
                <w:sz w:val="18"/>
              </w:rPr>
              <w:t>Scopus</w:t>
            </w:r>
          </w:p>
        </w:tc>
        <w:tc>
          <w:tcPr>
            <w:tcW w:w="694" w:type="dxa"/>
            <w:gridSpan w:val="2"/>
            <w:shd w:val="clear" w:color="auto" w:fill="F7CAAC"/>
          </w:tcPr>
          <w:p w14:paraId="2BC3183A" w14:textId="77777777" w:rsidR="00124A5F" w:rsidRPr="00124A5F" w:rsidRDefault="00124A5F" w:rsidP="00124A5F">
            <w:pPr>
              <w:jc w:val="both"/>
            </w:pPr>
            <w:r w:rsidRPr="00124A5F">
              <w:rPr>
                <w:b/>
                <w:sz w:val="18"/>
              </w:rPr>
              <w:t>ostatní</w:t>
            </w:r>
          </w:p>
        </w:tc>
      </w:tr>
      <w:tr w:rsidR="00534C60" w:rsidRPr="00124A5F" w14:paraId="7AF5D174" w14:textId="77777777" w:rsidTr="00124A5F">
        <w:trPr>
          <w:gridBefore w:val="1"/>
          <w:cantSplit/>
          <w:trHeight w:val="70"/>
        </w:trPr>
        <w:tc>
          <w:tcPr>
            <w:tcW w:w="3345" w:type="dxa"/>
            <w:gridSpan w:val="2"/>
            <w:shd w:val="clear" w:color="auto" w:fill="F7CAAC"/>
          </w:tcPr>
          <w:p w14:paraId="6E0C1CDA" w14:textId="77777777" w:rsidR="00124A5F" w:rsidRPr="00124A5F" w:rsidRDefault="00124A5F" w:rsidP="00124A5F">
            <w:pPr>
              <w:jc w:val="both"/>
            </w:pPr>
            <w:r w:rsidRPr="00124A5F">
              <w:rPr>
                <w:b/>
              </w:rPr>
              <w:t>Obor jmenovacího řízení</w:t>
            </w:r>
          </w:p>
        </w:tc>
        <w:tc>
          <w:tcPr>
            <w:tcW w:w="2245" w:type="dxa"/>
            <w:gridSpan w:val="2"/>
            <w:shd w:val="clear" w:color="auto" w:fill="F7CAAC"/>
          </w:tcPr>
          <w:p w14:paraId="61BBD765" w14:textId="77777777" w:rsidR="00124A5F" w:rsidRPr="00124A5F" w:rsidRDefault="00124A5F" w:rsidP="00124A5F">
            <w:pPr>
              <w:jc w:val="both"/>
            </w:pPr>
            <w:r w:rsidRPr="00124A5F">
              <w:rPr>
                <w:b/>
              </w:rPr>
              <w:t>Rok udělení hodnosti</w:t>
            </w:r>
          </w:p>
        </w:tc>
        <w:tc>
          <w:tcPr>
            <w:tcW w:w="2248" w:type="dxa"/>
            <w:gridSpan w:val="3"/>
            <w:tcBorders>
              <w:right w:val="single" w:sz="12" w:space="0" w:color="auto"/>
            </w:tcBorders>
            <w:shd w:val="clear" w:color="auto" w:fill="F7CAAC"/>
          </w:tcPr>
          <w:p w14:paraId="7E4335CC" w14:textId="77777777" w:rsidR="00124A5F" w:rsidRPr="00124A5F" w:rsidRDefault="00124A5F" w:rsidP="00124A5F">
            <w:pPr>
              <w:jc w:val="both"/>
            </w:pPr>
            <w:r w:rsidRPr="00124A5F">
              <w:rPr>
                <w:b/>
              </w:rPr>
              <w:t>Řízení konáno na VŠ</w:t>
            </w:r>
          </w:p>
        </w:tc>
        <w:tc>
          <w:tcPr>
            <w:tcW w:w="636" w:type="dxa"/>
            <w:vMerge w:val="restart"/>
            <w:tcBorders>
              <w:left w:val="single" w:sz="12" w:space="0" w:color="auto"/>
            </w:tcBorders>
          </w:tcPr>
          <w:p w14:paraId="7373D9D4" w14:textId="4C64C91E" w:rsidR="00124A5F" w:rsidRPr="00124A5F" w:rsidRDefault="008322A2" w:rsidP="00124A5F">
            <w:pPr>
              <w:jc w:val="both"/>
              <w:rPr>
                <w:b/>
              </w:rPr>
            </w:pPr>
            <w:del w:id="8288" w:author="Pavla Trefilová" w:date="2019-11-18T17:19:00Z">
              <w:r>
                <w:rPr>
                  <w:b/>
                </w:rPr>
                <w:delText>45</w:delText>
              </w:r>
            </w:del>
            <w:ins w:id="8289" w:author="Pavla Trefilová" w:date="2019-11-18T17:19:00Z">
              <w:r w:rsidR="00124A5F" w:rsidRPr="00124A5F">
                <w:rPr>
                  <w:b/>
                </w:rPr>
                <w:t>59</w:t>
              </w:r>
            </w:ins>
          </w:p>
        </w:tc>
        <w:tc>
          <w:tcPr>
            <w:tcW w:w="693" w:type="dxa"/>
            <w:vMerge w:val="restart"/>
          </w:tcPr>
          <w:p w14:paraId="3E788AA2" w14:textId="51846155" w:rsidR="00124A5F" w:rsidRPr="00124A5F" w:rsidRDefault="008322A2" w:rsidP="00124A5F">
            <w:pPr>
              <w:jc w:val="both"/>
              <w:rPr>
                <w:b/>
              </w:rPr>
            </w:pPr>
            <w:del w:id="8290" w:author="Pavla Trefilová" w:date="2019-11-18T17:19:00Z">
              <w:r>
                <w:rPr>
                  <w:b/>
                </w:rPr>
                <w:delText>61</w:delText>
              </w:r>
            </w:del>
            <w:ins w:id="8291" w:author="Pavla Trefilová" w:date="2019-11-18T17:19:00Z">
              <w:r w:rsidR="00124A5F" w:rsidRPr="00124A5F">
                <w:rPr>
                  <w:b/>
                </w:rPr>
                <w:t>57</w:t>
              </w:r>
            </w:ins>
          </w:p>
        </w:tc>
        <w:tc>
          <w:tcPr>
            <w:tcW w:w="694" w:type="dxa"/>
            <w:gridSpan w:val="2"/>
            <w:vMerge w:val="restart"/>
          </w:tcPr>
          <w:p w14:paraId="316B42FE" w14:textId="77777777" w:rsidR="00124A5F" w:rsidRPr="00124A5F" w:rsidRDefault="00124A5F" w:rsidP="00124A5F">
            <w:pPr>
              <w:jc w:val="both"/>
              <w:rPr>
                <w:b/>
              </w:rPr>
            </w:pPr>
            <w:r w:rsidRPr="00124A5F">
              <w:rPr>
                <w:b/>
              </w:rPr>
              <w:t>120</w:t>
            </w:r>
          </w:p>
        </w:tc>
      </w:tr>
      <w:tr w:rsidR="00534C60" w:rsidRPr="00124A5F" w14:paraId="4E9A6023" w14:textId="77777777" w:rsidTr="00124A5F">
        <w:trPr>
          <w:gridBefore w:val="1"/>
          <w:trHeight w:val="205"/>
        </w:trPr>
        <w:tc>
          <w:tcPr>
            <w:tcW w:w="3345" w:type="dxa"/>
            <w:gridSpan w:val="2"/>
          </w:tcPr>
          <w:p w14:paraId="43713E69" w14:textId="77777777" w:rsidR="00124A5F" w:rsidRPr="00124A5F" w:rsidRDefault="00124A5F" w:rsidP="00124A5F">
            <w:pPr>
              <w:jc w:val="both"/>
            </w:pPr>
            <w:ins w:id="8292" w:author="Pavla Trefilová" w:date="2019-11-18T17:19:00Z">
              <w:r w:rsidRPr="00124A5F">
                <w:t>Management a ekonomika podniku</w:t>
              </w:r>
            </w:ins>
          </w:p>
        </w:tc>
        <w:tc>
          <w:tcPr>
            <w:tcW w:w="2245" w:type="dxa"/>
            <w:gridSpan w:val="2"/>
          </w:tcPr>
          <w:p w14:paraId="6A7411F1" w14:textId="77777777" w:rsidR="00124A5F" w:rsidRPr="00124A5F" w:rsidRDefault="00124A5F" w:rsidP="00124A5F">
            <w:pPr>
              <w:jc w:val="both"/>
            </w:pPr>
            <w:moveToRangeStart w:id="8293" w:author="Pavla Trefilová" w:date="2019-11-18T17:19:00Z" w:name="move24990086"/>
            <w:moveTo w:id="8294" w:author="Pavla Trefilová" w:date="2019-11-18T17:19:00Z">
              <w:r w:rsidRPr="00124A5F">
                <w:t>2019</w:t>
              </w:r>
            </w:moveTo>
            <w:moveToRangeEnd w:id="8293"/>
          </w:p>
        </w:tc>
        <w:tc>
          <w:tcPr>
            <w:tcW w:w="2248" w:type="dxa"/>
            <w:gridSpan w:val="3"/>
            <w:tcBorders>
              <w:right w:val="single" w:sz="12" w:space="0" w:color="auto"/>
            </w:tcBorders>
          </w:tcPr>
          <w:p w14:paraId="01E1358D" w14:textId="77777777" w:rsidR="00124A5F" w:rsidRPr="00124A5F" w:rsidRDefault="00124A5F" w:rsidP="00124A5F">
            <w:pPr>
              <w:jc w:val="both"/>
            </w:pPr>
            <w:moveToRangeStart w:id="8295" w:author="Pavla Trefilová" w:date="2019-11-18T17:19:00Z" w:name="move24990082"/>
            <w:moveTo w:id="8296" w:author="Pavla Trefilová" w:date="2019-11-18T17:19:00Z">
              <w:r w:rsidRPr="00124A5F">
                <w:t>UTB ve Zlíně</w:t>
              </w:r>
            </w:moveTo>
            <w:moveToRangeEnd w:id="8295"/>
          </w:p>
        </w:tc>
        <w:tc>
          <w:tcPr>
            <w:tcW w:w="636" w:type="dxa"/>
            <w:vMerge/>
            <w:tcBorders>
              <w:left w:val="single" w:sz="12" w:space="0" w:color="auto"/>
            </w:tcBorders>
            <w:vAlign w:val="center"/>
          </w:tcPr>
          <w:p w14:paraId="37D02463" w14:textId="77777777" w:rsidR="00124A5F" w:rsidRPr="00124A5F" w:rsidRDefault="00124A5F" w:rsidP="00124A5F">
            <w:pPr>
              <w:rPr>
                <w:b/>
              </w:rPr>
            </w:pPr>
          </w:p>
        </w:tc>
        <w:tc>
          <w:tcPr>
            <w:tcW w:w="693" w:type="dxa"/>
            <w:vMerge/>
            <w:vAlign w:val="center"/>
          </w:tcPr>
          <w:p w14:paraId="4710AC5B" w14:textId="77777777" w:rsidR="00124A5F" w:rsidRPr="00124A5F" w:rsidRDefault="00124A5F" w:rsidP="00124A5F">
            <w:pPr>
              <w:rPr>
                <w:b/>
              </w:rPr>
            </w:pPr>
          </w:p>
        </w:tc>
        <w:tc>
          <w:tcPr>
            <w:tcW w:w="694" w:type="dxa"/>
            <w:gridSpan w:val="2"/>
            <w:vMerge/>
            <w:vAlign w:val="center"/>
          </w:tcPr>
          <w:p w14:paraId="65B0E6FD" w14:textId="77777777" w:rsidR="00124A5F" w:rsidRPr="00124A5F" w:rsidRDefault="00124A5F" w:rsidP="00124A5F">
            <w:pPr>
              <w:rPr>
                <w:b/>
              </w:rPr>
            </w:pPr>
          </w:p>
        </w:tc>
      </w:tr>
      <w:tr w:rsidR="00124A5F" w:rsidRPr="00124A5F" w14:paraId="6E68E7A1"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97"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PrChange w:id="8298" w:author="Pavla Trefilová" w:date="2019-11-18T17:19:00Z">
            <w:trPr>
              <w:gridAfter w:val="0"/>
              <w:wAfter w:w="116" w:type="dxa"/>
            </w:trPr>
          </w:trPrChange>
        </w:trPr>
        <w:tc>
          <w:tcPr>
            <w:tcW w:w="9861" w:type="dxa"/>
            <w:gridSpan w:val="11"/>
            <w:shd w:val="clear" w:color="auto" w:fill="F7CAAC"/>
            <w:tcPrChange w:id="8299" w:author="Pavla Trefilová" w:date="2019-11-18T17:19:00Z">
              <w:tcPr>
                <w:tcW w:w="9859" w:type="dxa"/>
                <w:gridSpan w:val="14"/>
                <w:shd w:val="clear" w:color="auto" w:fill="F7CAAC"/>
              </w:tcPr>
            </w:tcPrChange>
          </w:tcPr>
          <w:p w14:paraId="1366EB98" w14:textId="77777777" w:rsidR="00124A5F" w:rsidRPr="00124A5F" w:rsidRDefault="00124A5F" w:rsidP="00124A5F">
            <w:pPr>
              <w:jc w:val="both"/>
              <w:rPr>
                <w:b/>
              </w:rPr>
            </w:pPr>
            <w:r w:rsidRPr="00124A5F">
              <w:rPr>
                <w:b/>
              </w:rPr>
              <w:t xml:space="preserve">Přehled o nejvýznamnější publikační a další tvůrčí činnosti nebo další profesní činnosti u odborníků z praxe vztahující se k zabezpečovaným předmětům </w:t>
            </w:r>
          </w:p>
        </w:tc>
      </w:tr>
      <w:tr w:rsidR="00124A5F" w:rsidRPr="00124A5F" w14:paraId="080E4EF0"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00"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Height w:val="411"/>
          <w:trPrChange w:id="8301" w:author="Pavla Trefilová" w:date="2019-11-18T17:19:00Z">
            <w:trPr>
              <w:gridAfter w:val="0"/>
              <w:wAfter w:w="116" w:type="dxa"/>
              <w:trHeight w:val="992"/>
            </w:trPr>
          </w:trPrChange>
        </w:trPr>
        <w:tc>
          <w:tcPr>
            <w:tcW w:w="9861" w:type="dxa"/>
            <w:gridSpan w:val="11"/>
            <w:tcPrChange w:id="8302" w:author="Pavla Trefilová" w:date="2019-11-18T17:19:00Z">
              <w:tcPr>
                <w:tcW w:w="9859" w:type="dxa"/>
                <w:gridSpan w:val="14"/>
              </w:tcPr>
            </w:tcPrChange>
          </w:tcPr>
          <w:p w14:paraId="498AFB48" w14:textId="77777777" w:rsidR="00124A5F" w:rsidRPr="00124A5F" w:rsidRDefault="00124A5F" w:rsidP="00124A5F">
            <w:pPr>
              <w:jc w:val="both"/>
              <w:rPr>
                <w:ins w:id="8303" w:author="Pavla Trefilová" w:date="2019-11-18T17:19:00Z"/>
              </w:rPr>
            </w:pPr>
            <w:moveToRangeStart w:id="8304" w:author="Pavla Trefilová" w:date="2019-11-18T17:19:00Z" w:name="move24990087"/>
            <w:moveTo w:id="8305" w:author="Pavla Trefilová" w:date="2019-11-18T17:19:00Z">
              <w:r w:rsidRPr="00124A5F">
                <w:t xml:space="preserve">POPESKO, B. </w:t>
              </w:r>
            </w:moveTo>
            <w:moveToRangeEnd w:id="8304"/>
            <w:ins w:id="8306" w:author="Pavla Trefilová" w:date="2019-11-18T17:19:00Z">
              <w:r w:rsidRPr="00124A5F">
                <w:t xml:space="preserve">Transformations in Budgeting Practices: Evidence from the Czech Republic. </w:t>
              </w:r>
              <w:r w:rsidRPr="00124A5F">
                <w:rPr>
                  <w:i/>
                </w:rPr>
                <w:t>International Advances in Economic Research</w:t>
              </w:r>
              <w:r w:rsidRPr="00124A5F">
                <w:t>. 2018, Volume 24, Issue 2, pp. 203-204. ISSN 1083-0898. https://doi.org/10.1007/s11294-018-9679-7</w:t>
              </w:r>
            </w:ins>
          </w:p>
          <w:p w14:paraId="73D6D34B" w14:textId="77777777" w:rsidR="00124A5F" w:rsidRPr="00124A5F" w:rsidRDefault="00124A5F" w:rsidP="00124A5F">
            <w:pPr>
              <w:jc w:val="both"/>
            </w:pPr>
            <w:r w:rsidRPr="00124A5F">
              <w:t xml:space="preserve">POPESKO, B., NOVÁK, P., DVORSKÝ, J., PAPADAKI, Š. The Maturity of a Budgeting System and its Influence on Corporate Performance. </w:t>
            </w:r>
            <w:r w:rsidRPr="00124A5F">
              <w:rPr>
                <w:i/>
              </w:rPr>
              <w:t>Acta Polytechnica Hungarica</w:t>
            </w:r>
            <w:r w:rsidRPr="00124A5F">
              <w:t>, Volume 14, Issue 7, 2017. ISSN 1785-8860. DOI: 10.12700/APH.14.7.2017.7.6 (35%)</w:t>
            </w:r>
          </w:p>
          <w:p w14:paraId="1374D1CB" w14:textId="77777777" w:rsidR="00124A5F" w:rsidRPr="00124A5F" w:rsidRDefault="00124A5F" w:rsidP="00124A5F">
            <w:pPr>
              <w:jc w:val="both"/>
            </w:pPr>
            <w:r w:rsidRPr="00124A5F">
              <w:t xml:space="preserve">POPESKO, B., NOVÁK, P., PAPADKI, S., HRABEC, D. Are the Traditional Budgets Still Prevalent: The Survey of the Czech Firms Budgeting Practices. </w:t>
            </w:r>
            <w:r w:rsidRPr="00124A5F">
              <w:rPr>
                <w:i/>
              </w:rPr>
              <w:t>Transformations in Business &amp; Economics</w:t>
            </w:r>
            <w:r w:rsidRPr="00124A5F">
              <w:t>, Vol. 14, No. 3C (36C), 2015 (40%).</w:t>
            </w:r>
          </w:p>
          <w:p w14:paraId="03A121CE" w14:textId="77777777" w:rsidR="00124A5F" w:rsidRPr="00124A5F" w:rsidRDefault="00124A5F" w:rsidP="00124A5F">
            <w:pPr>
              <w:jc w:val="both"/>
            </w:pPr>
            <w:r w:rsidRPr="00124A5F">
              <w:t xml:space="preserve">POPESKO, B., PAPADAKI, Š., NOVÁK, P., Cost and Reimbursement Analysis of Selected Hospital Diagnoses via Activity-Based Costing. </w:t>
            </w:r>
            <w:r w:rsidRPr="00124A5F">
              <w:rPr>
                <w:i/>
              </w:rPr>
              <w:t>E+M Ekonomie a management</w:t>
            </w:r>
            <w:r w:rsidRPr="00124A5F">
              <w:t>, Volume: 18 Issue: 3, 2015. ISSN 1212-3609. DOI: 10.15240/tul/001/2015-3-005 (40%)</w:t>
            </w:r>
          </w:p>
          <w:p w14:paraId="579A9322" w14:textId="77777777" w:rsidR="00124A5F" w:rsidRPr="00124A5F" w:rsidRDefault="00124A5F" w:rsidP="00124A5F">
            <w:pPr>
              <w:jc w:val="both"/>
            </w:pPr>
            <w:r w:rsidRPr="00124A5F">
              <w:lastRenderedPageBreak/>
              <w:t xml:space="preserve">POPESKO, B, NOVÁK, P., PAPADAKI, Š. Measuring diagnosis and patient profitability in healthcare: Economics vs ethics. </w:t>
            </w:r>
            <w:r w:rsidRPr="00124A5F">
              <w:rPr>
                <w:i/>
              </w:rPr>
              <w:t>Economics and Sociology</w:t>
            </w:r>
            <w:r w:rsidRPr="00124A5F">
              <w:t>, Volume: 8 Issue: 1, 2015. ISSN 2071-789X. DOI: 10.14254/2071- 789X.2015/8-1/18 (40%)</w:t>
            </w:r>
          </w:p>
          <w:p w14:paraId="1414C207" w14:textId="77777777" w:rsidR="008322A2" w:rsidRDefault="00124A5F" w:rsidP="008322A2">
            <w:pPr>
              <w:jc w:val="both"/>
              <w:rPr>
                <w:del w:id="8307" w:author="Pavla Trefilová" w:date="2019-11-18T17:19:00Z"/>
              </w:rPr>
            </w:pPr>
            <w:moveFromRangeStart w:id="8308" w:author="Pavla Trefilová" w:date="2019-11-18T17:19:00Z" w:name="move24990087"/>
            <w:moveFrom w:id="8309" w:author="Pavla Trefilová" w:date="2019-11-18T17:19:00Z">
              <w:r w:rsidRPr="00124A5F">
                <w:t xml:space="preserve">POPESKO, B. </w:t>
              </w:r>
              <w:moveFromRangeStart w:id="8310" w:author="Pavla Trefilová" w:date="2019-11-18T17:19:00Z" w:name="move24990032"/>
              <w:moveFromRangeEnd w:id="8308"/>
              <w:r w:rsidR="0035340F" w:rsidRPr="007066E5">
                <w:t xml:space="preserve">a kol. </w:t>
              </w:r>
            </w:moveFrom>
            <w:moveFromRangeEnd w:id="8310"/>
            <w:del w:id="8311" w:author="Pavla Trefilová" w:date="2019-11-18T17:19:00Z">
              <w:r w:rsidR="008322A2">
                <w:rPr>
                  <w:i/>
                </w:rPr>
                <w:delText>Kalkulace nákladů ve zdravotnických organizacích.</w:delText>
              </w:r>
              <w:r w:rsidR="008322A2">
                <w:delText xml:space="preserve"> Praha: Wolters Kluver, 2014. ISBN 978-80-7478-509-2 (30%).</w:delText>
              </w:r>
            </w:del>
          </w:p>
          <w:p w14:paraId="600B5B23" w14:textId="5E2D8A05" w:rsidR="00124A5F" w:rsidRPr="00124A5F" w:rsidRDefault="00124A5F" w:rsidP="00124A5F">
            <w:pPr>
              <w:jc w:val="both"/>
            </w:pPr>
            <w:r w:rsidRPr="00124A5F">
              <w:rPr>
                <w:i/>
              </w:rPr>
              <w:t>Přehled projektové činnosti:</w:t>
            </w:r>
          </w:p>
          <w:p w14:paraId="2EB43B1D" w14:textId="77777777" w:rsidR="00124A5F" w:rsidRPr="00124A5F" w:rsidRDefault="00124A5F" w:rsidP="00124A5F">
            <w:pPr>
              <w:jc w:val="both"/>
            </w:pPr>
            <w:r w:rsidRPr="00124A5F">
              <w:t>Ministerstvo zdravotnictví ČR NT 12235 Aplikace moderních kalkulačních metod pro účely optimalizace nákladů ve zdravotnictví 2011-2013 (hlavní řešitel).</w:t>
            </w:r>
          </w:p>
          <w:p w14:paraId="534C8281" w14:textId="77777777" w:rsidR="00124A5F" w:rsidRPr="00124A5F" w:rsidRDefault="00124A5F" w:rsidP="00124A5F">
            <w:pPr>
              <w:jc w:val="both"/>
            </w:pPr>
            <w:r w:rsidRPr="00124A5F">
              <w:t>GAČR 17-13518S Determinanty struktury systémů rozpočetnictví a měření výkonnosti a jejich vliv na chování a výkonnost organizace 2017-2019 (hlavní řešitel).</w:t>
            </w:r>
          </w:p>
          <w:p w14:paraId="393766D4" w14:textId="77777777" w:rsidR="00124A5F" w:rsidRPr="00124A5F" w:rsidRDefault="00124A5F" w:rsidP="00124A5F">
            <w:pPr>
              <w:jc w:val="both"/>
            </w:pPr>
            <w:r w:rsidRPr="00124A5F">
              <w:t>GA ČR 402/07P296 Metodika tvorby procesních systémů řízení nákladů a jejich vliv na výkonnosti průmyslových firem 2007-2009 (hlavní řešitel).</w:t>
            </w:r>
          </w:p>
          <w:p w14:paraId="1D70B64C" w14:textId="77777777" w:rsidR="00124A5F" w:rsidRPr="00124A5F" w:rsidRDefault="00124A5F" w:rsidP="00124A5F">
            <w:pPr>
              <w:jc w:val="both"/>
            </w:pPr>
            <w:r w:rsidRPr="00124A5F">
              <w:t>ERASMUS+ KA2 2016-1-CZ01-KA203-023873 Pilot project: Entrepeneurship education for University students 2016-2018 (člen řešitelského týmu).</w:t>
            </w:r>
            <w:ins w:id="8312" w:author="Pavla Trefilová" w:date="2019-11-18T17:19:00Z">
              <w:r w:rsidRPr="00124A5F">
                <w:t xml:space="preserve"> </w:t>
              </w:r>
            </w:ins>
          </w:p>
        </w:tc>
      </w:tr>
      <w:tr w:rsidR="00124A5F" w:rsidRPr="00124A5F" w14:paraId="4C7C2D6D"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13"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Height w:val="218"/>
          <w:trPrChange w:id="8314" w:author="Pavla Trefilová" w:date="2019-11-18T17:19:00Z">
            <w:trPr>
              <w:gridAfter w:val="0"/>
              <w:wAfter w:w="116" w:type="dxa"/>
              <w:trHeight w:val="218"/>
            </w:trPr>
          </w:trPrChange>
        </w:trPr>
        <w:tc>
          <w:tcPr>
            <w:tcW w:w="9861" w:type="dxa"/>
            <w:gridSpan w:val="11"/>
            <w:shd w:val="clear" w:color="auto" w:fill="F7CAAC"/>
            <w:tcPrChange w:id="8315" w:author="Pavla Trefilová" w:date="2019-11-18T17:19:00Z">
              <w:tcPr>
                <w:tcW w:w="9859" w:type="dxa"/>
                <w:gridSpan w:val="14"/>
                <w:shd w:val="clear" w:color="auto" w:fill="F7CAAC"/>
              </w:tcPr>
            </w:tcPrChange>
          </w:tcPr>
          <w:p w14:paraId="27F7120C" w14:textId="77777777" w:rsidR="00124A5F" w:rsidRPr="00124A5F" w:rsidRDefault="00124A5F" w:rsidP="00124A5F">
            <w:pPr>
              <w:rPr>
                <w:b/>
              </w:rPr>
            </w:pPr>
            <w:r w:rsidRPr="00124A5F">
              <w:rPr>
                <w:b/>
              </w:rPr>
              <w:lastRenderedPageBreak/>
              <w:t>Působení v zahraničí</w:t>
            </w:r>
          </w:p>
        </w:tc>
      </w:tr>
      <w:tr w:rsidR="00124A5F" w:rsidRPr="00124A5F" w14:paraId="17CBBDF7" w14:textId="77777777" w:rsidTr="00124A5F">
        <w:tblPrEx>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16"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trHeight w:val="64"/>
          <w:trPrChange w:id="8317" w:author="Pavla Trefilová" w:date="2019-11-18T17:19:00Z">
            <w:trPr>
              <w:gridAfter w:val="0"/>
              <w:wAfter w:w="116" w:type="dxa"/>
              <w:trHeight w:val="60"/>
            </w:trPr>
          </w:trPrChange>
        </w:trPr>
        <w:tc>
          <w:tcPr>
            <w:tcW w:w="9861" w:type="dxa"/>
            <w:gridSpan w:val="11"/>
            <w:tcPrChange w:id="8318" w:author="Pavla Trefilová" w:date="2019-11-18T17:19:00Z">
              <w:tcPr>
                <w:tcW w:w="9859" w:type="dxa"/>
                <w:gridSpan w:val="14"/>
              </w:tcPr>
            </w:tcPrChange>
          </w:tcPr>
          <w:p w14:paraId="52E78AFC" w14:textId="77777777" w:rsidR="00124A5F" w:rsidRPr="00124A5F" w:rsidRDefault="00124A5F" w:rsidP="00124A5F">
            <w:pPr>
              <w:rPr>
                <w:b/>
                <w:rPrChange w:id="8319" w:author="Pavla Trefilová" w:date="2019-11-18T17:19:00Z">
                  <w:rPr>
                    <w:b/>
                    <w:sz w:val="18"/>
                  </w:rPr>
                </w:rPrChange>
              </w:rPr>
            </w:pPr>
          </w:p>
        </w:tc>
      </w:tr>
      <w:tr w:rsidR="00534C60" w:rsidRPr="00124A5F" w14:paraId="3ACB9416" w14:textId="77777777" w:rsidTr="00124A5F">
        <w:trPr>
          <w:gridBefore w:val="1"/>
          <w:cantSplit/>
          <w:trHeight w:val="146"/>
        </w:trPr>
        <w:tc>
          <w:tcPr>
            <w:tcW w:w="2516" w:type="dxa"/>
            <w:shd w:val="clear" w:color="auto" w:fill="F7CAAC"/>
          </w:tcPr>
          <w:p w14:paraId="7E436D17" w14:textId="77777777" w:rsidR="00124A5F" w:rsidRPr="00124A5F" w:rsidRDefault="00124A5F" w:rsidP="00124A5F">
            <w:pPr>
              <w:jc w:val="both"/>
              <w:rPr>
                <w:b/>
              </w:rPr>
            </w:pPr>
            <w:r w:rsidRPr="00124A5F">
              <w:rPr>
                <w:b/>
              </w:rPr>
              <w:t xml:space="preserve">Podpis </w:t>
            </w:r>
          </w:p>
        </w:tc>
        <w:tc>
          <w:tcPr>
            <w:tcW w:w="4536" w:type="dxa"/>
            <w:gridSpan w:val="5"/>
          </w:tcPr>
          <w:p w14:paraId="7BBD0CAE" w14:textId="77777777" w:rsidR="00124A5F" w:rsidRPr="00124A5F" w:rsidRDefault="00124A5F" w:rsidP="00124A5F">
            <w:pPr>
              <w:jc w:val="both"/>
            </w:pPr>
          </w:p>
        </w:tc>
        <w:tc>
          <w:tcPr>
            <w:tcW w:w="786" w:type="dxa"/>
            <w:shd w:val="clear" w:color="auto" w:fill="F7CAAC"/>
          </w:tcPr>
          <w:p w14:paraId="1E9C5CD5" w14:textId="77777777" w:rsidR="00124A5F" w:rsidRPr="00124A5F" w:rsidRDefault="00124A5F" w:rsidP="00124A5F">
            <w:pPr>
              <w:jc w:val="both"/>
            </w:pPr>
            <w:r w:rsidRPr="00124A5F">
              <w:rPr>
                <w:b/>
              </w:rPr>
              <w:t>datum</w:t>
            </w:r>
          </w:p>
        </w:tc>
        <w:tc>
          <w:tcPr>
            <w:tcW w:w="2023" w:type="dxa"/>
            <w:gridSpan w:val="4"/>
          </w:tcPr>
          <w:p w14:paraId="6FA22753" w14:textId="77777777" w:rsidR="00124A5F" w:rsidRPr="00124A5F" w:rsidRDefault="00124A5F" w:rsidP="00124A5F">
            <w:pPr>
              <w:jc w:val="both"/>
            </w:pPr>
          </w:p>
        </w:tc>
      </w:tr>
      <w:tr w:rsidR="00B2050B" w14:paraId="5060147C" w14:textId="77777777" w:rsidTr="00FC066B">
        <w:trPr>
          <w:gridBefore w:val="1"/>
          <w:wBefore w:w="75" w:type="dxa"/>
          <w:del w:id="8320" w:author="Pavla Trefilová" w:date="2019-11-18T17:19:00Z"/>
        </w:trPr>
        <w:tc>
          <w:tcPr>
            <w:tcW w:w="9900" w:type="dxa"/>
            <w:gridSpan w:val="11"/>
            <w:tcBorders>
              <w:bottom w:val="double" w:sz="4" w:space="0" w:color="auto"/>
            </w:tcBorders>
            <w:shd w:val="clear" w:color="auto" w:fill="BDD6EE"/>
          </w:tcPr>
          <w:p w14:paraId="7B6442B5" w14:textId="77777777" w:rsidR="00B2050B" w:rsidRPr="00EA7D15" w:rsidRDefault="00B2050B" w:rsidP="00B2050B">
            <w:pPr>
              <w:jc w:val="both"/>
              <w:rPr>
                <w:del w:id="8321" w:author="Pavla Trefilová" w:date="2019-11-18T17:19:00Z"/>
                <w:b/>
                <w:sz w:val="28"/>
              </w:rPr>
            </w:pPr>
            <w:del w:id="8322" w:author="Pavla Trefilová" w:date="2019-11-18T17:19:00Z">
              <w:r w:rsidRPr="00EA7D15">
                <w:rPr>
                  <w:b/>
                  <w:sz w:val="28"/>
                </w:rPr>
                <w:delText>C-I – Personální zabezpečení</w:delText>
              </w:r>
            </w:del>
          </w:p>
        </w:tc>
      </w:tr>
      <w:tr w:rsidR="00B2050B" w14:paraId="490E1A5D" w14:textId="77777777" w:rsidTr="00FC066B">
        <w:trPr>
          <w:gridBefore w:val="1"/>
          <w:wBefore w:w="75" w:type="dxa"/>
          <w:del w:id="8323" w:author="Pavla Trefilová" w:date="2019-11-18T17:19:00Z"/>
        </w:trPr>
        <w:tc>
          <w:tcPr>
            <w:tcW w:w="2529" w:type="dxa"/>
            <w:tcBorders>
              <w:top w:val="double" w:sz="4" w:space="0" w:color="auto"/>
            </w:tcBorders>
            <w:shd w:val="clear" w:color="auto" w:fill="F7CAAC"/>
          </w:tcPr>
          <w:p w14:paraId="10FEC745" w14:textId="77777777" w:rsidR="00B2050B" w:rsidRPr="00EA7D15" w:rsidRDefault="00B2050B" w:rsidP="00B2050B">
            <w:pPr>
              <w:jc w:val="both"/>
              <w:rPr>
                <w:del w:id="8324" w:author="Pavla Trefilová" w:date="2019-11-18T17:19:00Z"/>
                <w:b/>
              </w:rPr>
            </w:pPr>
            <w:del w:id="8325" w:author="Pavla Trefilová" w:date="2019-11-18T17:19:00Z">
              <w:r w:rsidRPr="00EA7D15">
                <w:rPr>
                  <w:b/>
                </w:rPr>
                <w:delText>Vysoká škola</w:delText>
              </w:r>
            </w:del>
          </w:p>
        </w:tc>
        <w:tc>
          <w:tcPr>
            <w:tcW w:w="7371" w:type="dxa"/>
            <w:gridSpan w:val="10"/>
          </w:tcPr>
          <w:p w14:paraId="192F5CF6" w14:textId="77777777" w:rsidR="00B2050B" w:rsidRPr="00EA7D15" w:rsidRDefault="00B2050B" w:rsidP="00B2050B">
            <w:pPr>
              <w:jc w:val="both"/>
              <w:rPr>
                <w:del w:id="8326" w:author="Pavla Trefilová" w:date="2019-11-18T17:19:00Z"/>
              </w:rPr>
            </w:pPr>
            <w:del w:id="8327" w:author="Pavla Trefilová" w:date="2019-11-18T17:19:00Z">
              <w:r w:rsidRPr="00EA7D15">
                <w:delText>Univerzita Tomáše Bati ve Zlíně</w:delText>
              </w:r>
            </w:del>
          </w:p>
        </w:tc>
      </w:tr>
      <w:tr w:rsidR="00B2050B" w14:paraId="4A775BB5" w14:textId="77777777" w:rsidTr="00FC066B">
        <w:trPr>
          <w:gridBefore w:val="1"/>
          <w:wBefore w:w="75" w:type="dxa"/>
          <w:del w:id="8328" w:author="Pavla Trefilová" w:date="2019-11-18T17:19:00Z"/>
        </w:trPr>
        <w:tc>
          <w:tcPr>
            <w:tcW w:w="2529" w:type="dxa"/>
            <w:shd w:val="clear" w:color="auto" w:fill="F7CAAC"/>
          </w:tcPr>
          <w:p w14:paraId="3D164930" w14:textId="77777777" w:rsidR="00B2050B" w:rsidRPr="00EA7D15" w:rsidRDefault="00B2050B" w:rsidP="00B2050B">
            <w:pPr>
              <w:jc w:val="both"/>
              <w:rPr>
                <w:del w:id="8329" w:author="Pavla Trefilová" w:date="2019-11-18T17:19:00Z"/>
                <w:b/>
              </w:rPr>
            </w:pPr>
            <w:del w:id="8330" w:author="Pavla Trefilová" w:date="2019-11-18T17:19:00Z">
              <w:r w:rsidRPr="00EA7D15">
                <w:rPr>
                  <w:b/>
                </w:rPr>
                <w:delText>Součást vysoké školy</w:delText>
              </w:r>
            </w:del>
          </w:p>
        </w:tc>
        <w:tc>
          <w:tcPr>
            <w:tcW w:w="7371" w:type="dxa"/>
            <w:gridSpan w:val="10"/>
          </w:tcPr>
          <w:p w14:paraId="1B028364" w14:textId="77777777" w:rsidR="00B2050B" w:rsidRPr="00EA7D15" w:rsidRDefault="00B2050B" w:rsidP="00B2050B">
            <w:pPr>
              <w:jc w:val="both"/>
              <w:rPr>
                <w:del w:id="8331" w:author="Pavla Trefilová" w:date="2019-11-18T17:19:00Z"/>
              </w:rPr>
            </w:pPr>
            <w:del w:id="8332" w:author="Pavla Trefilová" w:date="2019-11-18T17:19:00Z">
              <w:r>
                <w:delText>Fakulta managementu a ekonomiky</w:delText>
              </w:r>
            </w:del>
          </w:p>
        </w:tc>
      </w:tr>
      <w:tr w:rsidR="00B2050B" w14:paraId="15C7F633" w14:textId="77777777" w:rsidTr="00FC066B">
        <w:trPr>
          <w:gridBefore w:val="1"/>
          <w:wBefore w:w="75" w:type="dxa"/>
          <w:del w:id="8333" w:author="Pavla Trefilová" w:date="2019-11-18T17:19:00Z"/>
        </w:trPr>
        <w:tc>
          <w:tcPr>
            <w:tcW w:w="2529" w:type="dxa"/>
            <w:shd w:val="clear" w:color="auto" w:fill="F7CAAC"/>
          </w:tcPr>
          <w:p w14:paraId="60061A6D" w14:textId="77777777" w:rsidR="00B2050B" w:rsidRPr="00EA7D15" w:rsidRDefault="00B2050B" w:rsidP="00B2050B">
            <w:pPr>
              <w:jc w:val="both"/>
              <w:rPr>
                <w:del w:id="8334" w:author="Pavla Trefilová" w:date="2019-11-18T17:19:00Z"/>
                <w:b/>
              </w:rPr>
            </w:pPr>
            <w:del w:id="8335" w:author="Pavla Trefilová" w:date="2019-11-18T17:19:00Z">
              <w:r w:rsidRPr="00EA7D15">
                <w:rPr>
                  <w:b/>
                </w:rPr>
                <w:delText>Název studijního programu</w:delText>
              </w:r>
            </w:del>
          </w:p>
        </w:tc>
        <w:tc>
          <w:tcPr>
            <w:tcW w:w="7371" w:type="dxa"/>
            <w:gridSpan w:val="10"/>
          </w:tcPr>
          <w:p w14:paraId="6530A21C" w14:textId="77777777" w:rsidR="00B2050B" w:rsidRPr="00EA7D15" w:rsidRDefault="00343DC3" w:rsidP="00B2050B">
            <w:pPr>
              <w:jc w:val="both"/>
              <w:rPr>
                <w:del w:id="8336" w:author="Pavla Trefilová" w:date="2019-11-18T17:19:00Z"/>
              </w:rPr>
            </w:pPr>
            <w:del w:id="8337" w:author="Pavla Trefilová" w:date="2019-11-18T17:19:00Z">
              <w:r>
                <w:delText xml:space="preserve">Economics and Management </w:delText>
              </w:r>
            </w:del>
          </w:p>
        </w:tc>
      </w:tr>
    </w:tbl>
    <w:p w14:paraId="3D5B53E8" w14:textId="77777777" w:rsidR="00233D8D" w:rsidRDefault="00233D8D">
      <w:pPr>
        <w:rPr>
          <w:moveTo w:id="8338" w:author="Pavla Trefilová" w:date="2019-11-18T17:19:00Z"/>
        </w:rPr>
      </w:pPr>
      <w:moveToRangeStart w:id="8339" w:author="Pavla Trefilová" w:date="2019-11-18T17:19:00Z" w:name="move24990072"/>
    </w:p>
    <w:p w14:paraId="561BDC20" w14:textId="77777777" w:rsidR="006C1AC3" w:rsidRDefault="006C1AC3">
      <w:pPr>
        <w:rPr>
          <w:moveTo w:id="8340" w:author="Pavla Trefilová" w:date="2019-11-18T17:19:00Z"/>
        </w:rPr>
      </w:pPr>
      <w:moveTo w:id="8341" w:author="Pavla Trefilová" w:date="2019-11-18T17:19:00Z">
        <w:r>
          <w:br w:type="page"/>
        </w:r>
      </w:moveTo>
    </w:p>
    <w:tbl>
      <w:tblPr>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Change w:id="8342">
          <w:tblGrid>
            <w:gridCol w:w="2529"/>
            <w:gridCol w:w="832"/>
            <w:gridCol w:w="1728"/>
            <w:gridCol w:w="526"/>
            <w:gridCol w:w="470"/>
            <w:gridCol w:w="998"/>
            <w:gridCol w:w="712"/>
            <w:gridCol w:w="77"/>
            <w:gridCol w:w="635"/>
            <w:gridCol w:w="696"/>
            <w:gridCol w:w="697"/>
          </w:tblGrid>
        </w:tblGridChange>
      </w:tblGrid>
      <w:tr w:rsidR="00534C60" w14:paraId="2020CB77" w14:textId="77777777" w:rsidTr="006C1AC3">
        <w:tc>
          <w:tcPr>
            <w:tcW w:w="9900" w:type="dxa"/>
            <w:gridSpan w:val="11"/>
            <w:tcBorders>
              <w:bottom w:val="double" w:sz="4" w:space="0" w:color="auto"/>
            </w:tcBorders>
            <w:shd w:val="clear" w:color="auto" w:fill="BDD6EE"/>
          </w:tcPr>
          <w:p w14:paraId="2D685F63" w14:textId="77777777" w:rsidR="006C1AC3" w:rsidRPr="00EA7D15" w:rsidRDefault="006C1AC3" w:rsidP="006C1AC3">
            <w:pPr>
              <w:jc w:val="both"/>
              <w:rPr>
                <w:moveTo w:id="8343" w:author="Pavla Trefilová" w:date="2019-11-18T17:19:00Z"/>
                <w:b/>
                <w:sz w:val="28"/>
              </w:rPr>
            </w:pPr>
            <w:moveTo w:id="8344" w:author="Pavla Trefilová" w:date="2019-11-18T17:19:00Z">
              <w:r w:rsidRPr="00EA7D15">
                <w:rPr>
                  <w:b/>
                  <w:sz w:val="28"/>
                </w:rPr>
                <w:lastRenderedPageBreak/>
                <w:t>C-I – Personální zabezpečení</w:t>
              </w:r>
            </w:moveTo>
          </w:p>
        </w:tc>
      </w:tr>
      <w:tr w:rsidR="00534C60" w14:paraId="0901EF5D" w14:textId="77777777" w:rsidTr="006C1AC3">
        <w:tc>
          <w:tcPr>
            <w:tcW w:w="2529" w:type="dxa"/>
            <w:tcBorders>
              <w:top w:val="double" w:sz="4" w:space="0" w:color="auto"/>
            </w:tcBorders>
            <w:shd w:val="clear" w:color="auto" w:fill="F7CAAC"/>
          </w:tcPr>
          <w:p w14:paraId="25D6DFAF" w14:textId="77777777" w:rsidR="006C1AC3" w:rsidRPr="00EA7D15" w:rsidRDefault="006C1AC3" w:rsidP="006C1AC3">
            <w:pPr>
              <w:jc w:val="both"/>
              <w:rPr>
                <w:moveTo w:id="8345" w:author="Pavla Trefilová" w:date="2019-11-18T17:19:00Z"/>
                <w:b/>
              </w:rPr>
            </w:pPr>
            <w:moveTo w:id="8346" w:author="Pavla Trefilová" w:date="2019-11-18T17:19:00Z">
              <w:r w:rsidRPr="00EA7D15">
                <w:rPr>
                  <w:b/>
                </w:rPr>
                <w:t>Vysoká škola</w:t>
              </w:r>
            </w:moveTo>
          </w:p>
        </w:tc>
        <w:tc>
          <w:tcPr>
            <w:tcW w:w="7371" w:type="dxa"/>
            <w:gridSpan w:val="10"/>
          </w:tcPr>
          <w:p w14:paraId="3F4FFAFD" w14:textId="77777777" w:rsidR="006C1AC3" w:rsidRPr="00EA7D15" w:rsidRDefault="006C1AC3" w:rsidP="006C1AC3">
            <w:pPr>
              <w:jc w:val="both"/>
              <w:rPr>
                <w:moveTo w:id="8347" w:author="Pavla Trefilová" w:date="2019-11-18T17:19:00Z"/>
              </w:rPr>
            </w:pPr>
            <w:moveTo w:id="8348" w:author="Pavla Trefilová" w:date="2019-11-18T17:19:00Z">
              <w:r w:rsidRPr="00EA7D15">
                <w:t>Univerzita Tomáše Bati ve Zlíně</w:t>
              </w:r>
            </w:moveTo>
          </w:p>
        </w:tc>
      </w:tr>
      <w:tr w:rsidR="00534C60" w14:paraId="3434CF51" w14:textId="77777777" w:rsidTr="006C1AC3">
        <w:tc>
          <w:tcPr>
            <w:tcW w:w="2529" w:type="dxa"/>
            <w:shd w:val="clear" w:color="auto" w:fill="F7CAAC"/>
          </w:tcPr>
          <w:p w14:paraId="4EAD041E" w14:textId="77777777" w:rsidR="006C1AC3" w:rsidRPr="00EA7D15" w:rsidRDefault="006C1AC3" w:rsidP="006C1AC3">
            <w:pPr>
              <w:jc w:val="both"/>
              <w:rPr>
                <w:moveTo w:id="8349" w:author="Pavla Trefilová" w:date="2019-11-18T17:19:00Z"/>
                <w:b/>
              </w:rPr>
            </w:pPr>
            <w:moveTo w:id="8350" w:author="Pavla Trefilová" w:date="2019-11-18T17:19:00Z">
              <w:r w:rsidRPr="00EA7D15">
                <w:rPr>
                  <w:b/>
                </w:rPr>
                <w:t>Součást vysoké školy</w:t>
              </w:r>
            </w:moveTo>
          </w:p>
        </w:tc>
        <w:tc>
          <w:tcPr>
            <w:tcW w:w="7371" w:type="dxa"/>
            <w:gridSpan w:val="10"/>
          </w:tcPr>
          <w:p w14:paraId="5E83D188" w14:textId="77777777" w:rsidR="006C1AC3" w:rsidRPr="00EA7D15" w:rsidRDefault="006C1AC3" w:rsidP="006C1AC3">
            <w:pPr>
              <w:jc w:val="both"/>
              <w:rPr>
                <w:moveTo w:id="8351" w:author="Pavla Trefilová" w:date="2019-11-18T17:19:00Z"/>
              </w:rPr>
            </w:pPr>
            <w:moveTo w:id="8352" w:author="Pavla Trefilová" w:date="2019-11-18T17:19:00Z">
              <w:r>
                <w:t>Fakulta managementu a ekonomiky</w:t>
              </w:r>
            </w:moveTo>
          </w:p>
        </w:tc>
      </w:tr>
      <w:tr w:rsidR="00534C60" w14:paraId="048BAD59" w14:textId="77777777" w:rsidTr="006C1AC3">
        <w:tc>
          <w:tcPr>
            <w:tcW w:w="2529" w:type="dxa"/>
            <w:shd w:val="clear" w:color="auto" w:fill="F7CAAC"/>
          </w:tcPr>
          <w:p w14:paraId="5D154F45" w14:textId="77777777" w:rsidR="006C1AC3" w:rsidRPr="00EA7D15" w:rsidRDefault="006C1AC3" w:rsidP="006C1AC3">
            <w:pPr>
              <w:jc w:val="both"/>
              <w:rPr>
                <w:moveTo w:id="8353" w:author="Pavla Trefilová" w:date="2019-11-18T17:19:00Z"/>
                <w:b/>
              </w:rPr>
            </w:pPr>
            <w:moveTo w:id="8354" w:author="Pavla Trefilová" w:date="2019-11-18T17:19:00Z">
              <w:r w:rsidRPr="00EA7D15">
                <w:rPr>
                  <w:b/>
                </w:rPr>
                <w:t>Název studijního programu</w:t>
              </w:r>
            </w:moveTo>
          </w:p>
        </w:tc>
        <w:tc>
          <w:tcPr>
            <w:tcW w:w="7371" w:type="dxa"/>
            <w:gridSpan w:val="10"/>
          </w:tcPr>
          <w:p w14:paraId="158EF046" w14:textId="77777777" w:rsidR="006C1AC3" w:rsidRPr="00EA7D15" w:rsidRDefault="006C1AC3" w:rsidP="006C1AC3">
            <w:pPr>
              <w:jc w:val="both"/>
              <w:rPr>
                <w:moveTo w:id="8355" w:author="Pavla Trefilová" w:date="2019-11-18T17:19:00Z"/>
              </w:rPr>
            </w:pPr>
            <w:moveTo w:id="8356" w:author="Pavla Trefilová" w:date="2019-11-18T17:19:00Z">
              <w:r>
                <w:t xml:space="preserve">Economics and Management </w:t>
              </w:r>
            </w:moveTo>
          </w:p>
        </w:tc>
      </w:tr>
      <w:moveToRangeEnd w:id="8339"/>
      <w:tr w:rsidR="006C1AC3" w14:paraId="4E80BF89"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57"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58" w:author="Pavla Trefilová" w:date="2019-11-18T17:19:00Z">
            <w:trPr>
              <w:wBefore w:w="75" w:type="dxa"/>
            </w:trPr>
          </w:trPrChange>
        </w:trPr>
        <w:tc>
          <w:tcPr>
            <w:tcW w:w="2529" w:type="dxa"/>
            <w:shd w:val="clear" w:color="auto" w:fill="F7CAAC"/>
            <w:tcPrChange w:id="8359" w:author="Pavla Trefilová" w:date="2019-11-18T17:19:00Z">
              <w:tcPr>
                <w:tcW w:w="2529" w:type="dxa"/>
                <w:shd w:val="clear" w:color="auto" w:fill="F7CAAC"/>
              </w:tcPr>
            </w:tcPrChange>
          </w:tcPr>
          <w:p w14:paraId="6A347E49" w14:textId="77777777" w:rsidR="006C1AC3" w:rsidRPr="00EA7D15" w:rsidRDefault="006C1AC3" w:rsidP="006C1AC3">
            <w:pPr>
              <w:jc w:val="both"/>
              <w:rPr>
                <w:b/>
              </w:rPr>
            </w:pPr>
            <w:r w:rsidRPr="00EA7D15">
              <w:rPr>
                <w:b/>
              </w:rPr>
              <w:t>Jméno a příjmení</w:t>
            </w:r>
          </w:p>
        </w:tc>
        <w:tc>
          <w:tcPr>
            <w:tcW w:w="4554" w:type="dxa"/>
            <w:gridSpan w:val="5"/>
            <w:tcPrChange w:id="8360" w:author="Pavla Trefilová" w:date="2019-11-18T17:19:00Z">
              <w:tcPr>
                <w:tcW w:w="4554" w:type="dxa"/>
                <w:gridSpan w:val="5"/>
              </w:tcPr>
            </w:tcPrChange>
          </w:tcPr>
          <w:p w14:paraId="7ADD9D05" w14:textId="77777777" w:rsidR="006C1AC3" w:rsidRPr="00EA7D15" w:rsidRDefault="006C1AC3" w:rsidP="006C1AC3">
            <w:pPr>
              <w:jc w:val="both"/>
            </w:pPr>
            <w:r w:rsidRPr="00EA7D15">
              <w:t xml:space="preserve">Daniel </w:t>
            </w:r>
            <w:r>
              <w:t xml:space="preserve">Paul </w:t>
            </w:r>
            <w:r w:rsidRPr="00EA7D15">
              <w:t>SAMPEY</w:t>
            </w:r>
          </w:p>
        </w:tc>
        <w:tc>
          <w:tcPr>
            <w:tcW w:w="712" w:type="dxa"/>
            <w:shd w:val="clear" w:color="auto" w:fill="F7CAAC"/>
            <w:tcPrChange w:id="8361" w:author="Pavla Trefilová" w:date="2019-11-18T17:19:00Z">
              <w:tcPr>
                <w:tcW w:w="712" w:type="dxa"/>
                <w:shd w:val="clear" w:color="auto" w:fill="F7CAAC"/>
              </w:tcPr>
            </w:tcPrChange>
          </w:tcPr>
          <w:p w14:paraId="22DDB53D" w14:textId="77777777" w:rsidR="006C1AC3" w:rsidRPr="00EA7D15" w:rsidRDefault="006C1AC3" w:rsidP="006C1AC3">
            <w:pPr>
              <w:jc w:val="both"/>
              <w:rPr>
                <w:b/>
              </w:rPr>
            </w:pPr>
            <w:r w:rsidRPr="00EA7D15">
              <w:rPr>
                <w:b/>
              </w:rPr>
              <w:t>Tituly</w:t>
            </w:r>
          </w:p>
        </w:tc>
        <w:tc>
          <w:tcPr>
            <w:tcW w:w="2105" w:type="dxa"/>
            <w:gridSpan w:val="4"/>
            <w:tcPrChange w:id="8362" w:author="Pavla Trefilová" w:date="2019-11-18T17:19:00Z">
              <w:tcPr>
                <w:tcW w:w="2105" w:type="dxa"/>
                <w:gridSpan w:val="4"/>
              </w:tcPr>
            </w:tcPrChange>
          </w:tcPr>
          <w:p w14:paraId="2E7EB8B5" w14:textId="77777777" w:rsidR="006C1AC3" w:rsidRPr="00EA7D15" w:rsidRDefault="006C1AC3" w:rsidP="006C1AC3">
            <w:pPr>
              <w:jc w:val="both"/>
            </w:pPr>
            <w:r w:rsidRPr="00EA7D15">
              <w:t>MFA</w:t>
            </w:r>
          </w:p>
        </w:tc>
      </w:tr>
      <w:tr w:rsidR="00534C60" w14:paraId="49136D52" w14:textId="77777777" w:rsidTr="006C1AC3">
        <w:tc>
          <w:tcPr>
            <w:tcW w:w="2529" w:type="dxa"/>
            <w:shd w:val="clear" w:color="auto" w:fill="F7CAAC"/>
          </w:tcPr>
          <w:p w14:paraId="3C40C50F" w14:textId="77777777" w:rsidR="006C1AC3" w:rsidRPr="00EA7D15" w:rsidRDefault="006C1AC3" w:rsidP="006C1AC3">
            <w:pPr>
              <w:jc w:val="both"/>
              <w:rPr>
                <w:b/>
              </w:rPr>
            </w:pPr>
            <w:r w:rsidRPr="00EA7D15">
              <w:rPr>
                <w:b/>
              </w:rPr>
              <w:t>Rok narození</w:t>
            </w:r>
          </w:p>
        </w:tc>
        <w:tc>
          <w:tcPr>
            <w:tcW w:w="832" w:type="dxa"/>
          </w:tcPr>
          <w:p w14:paraId="1BD4A592" w14:textId="77777777" w:rsidR="006C1AC3" w:rsidRPr="00EA7D15" w:rsidRDefault="006C1AC3" w:rsidP="006C1AC3">
            <w:pPr>
              <w:jc w:val="both"/>
            </w:pPr>
            <w:r w:rsidRPr="00EA7D15">
              <w:t>1963</w:t>
            </w:r>
          </w:p>
        </w:tc>
        <w:tc>
          <w:tcPr>
            <w:tcW w:w="1728" w:type="dxa"/>
            <w:shd w:val="clear" w:color="auto" w:fill="F7CAAC"/>
          </w:tcPr>
          <w:p w14:paraId="47E092B4" w14:textId="77777777" w:rsidR="006C1AC3" w:rsidRPr="00EA7D15" w:rsidRDefault="006C1AC3" w:rsidP="006C1AC3">
            <w:pPr>
              <w:jc w:val="both"/>
              <w:rPr>
                <w:b/>
              </w:rPr>
            </w:pPr>
            <w:r w:rsidRPr="00EA7D15">
              <w:rPr>
                <w:b/>
              </w:rPr>
              <w:t>typ vztahu k VŠ</w:t>
            </w:r>
          </w:p>
        </w:tc>
        <w:tc>
          <w:tcPr>
            <w:tcW w:w="996" w:type="dxa"/>
            <w:gridSpan w:val="2"/>
          </w:tcPr>
          <w:p w14:paraId="0D68D3DE" w14:textId="77777777" w:rsidR="006C1AC3" w:rsidRPr="00EA7D15" w:rsidRDefault="006C1AC3" w:rsidP="006C1AC3">
            <w:pPr>
              <w:jc w:val="both"/>
            </w:pPr>
            <w:r w:rsidRPr="00EA7D15">
              <w:t>pp</w:t>
            </w:r>
          </w:p>
        </w:tc>
        <w:tc>
          <w:tcPr>
            <w:tcW w:w="998" w:type="dxa"/>
            <w:shd w:val="clear" w:color="auto" w:fill="F7CAAC"/>
          </w:tcPr>
          <w:p w14:paraId="0994A246" w14:textId="77777777" w:rsidR="006C1AC3" w:rsidRPr="00EA7D15" w:rsidRDefault="006C1AC3" w:rsidP="006C1AC3">
            <w:pPr>
              <w:jc w:val="both"/>
              <w:rPr>
                <w:b/>
              </w:rPr>
            </w:pPr>
            <w:r w:rsidRPr="00EA7D15">
              <w:rPr>
                <w:b/>
              </w:rPr>
              <w:t>rozsah</w:t>
            </w:r>
          </w:p>
        </w:tc>
        <w:tc>
          <w:tcPr>
            <w:tcW w:w="712" w:type="dxa"/>
          </w:tcPr>
          <w:p w14:paraId="26221ADE" w14:textId="77777777" w:rsidR="006C1AC3" w:rsidRPr="00EA7D15" w:rsidRDefault="006C1AC3" w:rsidP="006C1AC3">
            <w:pPr>
              <w:jc w:val="both"/>
            </w:pPr>
            <w:r w:rsidRPr="00EA7D15">
              <w:t>40</w:t>
            </w:r>
          </w:p>
        </w:tc>
        <w:tc>
          <w:tcPr>
            <w:tcW w:w="712" w:type="dxa"/>
            <w:gridSpan w:val="2"/>
            <w:shd w:val="clear" w:color="auto" w:fill="F7CAAC"/>
          </w:tcPr>
          <w:p w14:paraId="056D7C69" w14:textId="77777777" w:rsidR="006C1AC3" w:rsidRPr="00EA7D15" w:rsidRDefault="006C1AC3" w:rsidP="006C1AC3">
            <w:pPr>
              <w:jc w:val="both"/>
              <w:rPr>
                <w:b/>
              </w:rPr>
            </w:pPr>
            <w:r w:rsidRPr="00EA7D15">
              <w:rPr>
                <w:b/>
              </w:rPr>
              <w:t>do kdy</w:t>
            </w:r>
          </w:p>
        </w:tc>
        <w:tc>
          <w:tcPr>
            <w:tcW w:w="1393" w:type="dxa"/>
            <w:gridSpan w:val="2"/>
          </w:tcPr>
          <w:p w14:paraId="544A7FBE" w14:textId="333CB6D4" w:rsidR="006C1AC3" w:rsidRPr="00EA7D15" w:rsidRDefault="006C1AC3">
            <w:pPr>
              <w:jc w:val="both"/>
            </w:pPr>
            <w:r>
              <w:t>08/</w:t>
            </w:r>
            <w:del w:id="8363" w:author="Pavla Trefilová" w:date="2019-11-18T17:19:00Z">
              <w:r w:rsidR="00B2050B" w:rsidRPr="00EA7D15">
                <w:delText>2019</w:delText>
              </w:r>
            </w:del>
            <w:ins w:id="8364" w:author="Pavla Trefilová" w:date="2019-11-18T17:19:00Z">
              <w:r>
                <w:t>2022</w:t>
              </w:r>
            </w:ins>
          </w:p>
        </w:tc>
      </w:tr>
      <w:tr w:rsidR="00534C60" w14:paraId="4226467D" w14:textId="77777777" w:rsidTr="006C1AC3">
        <w:tc>
          <w:tcPr>
            <w:tcW w:w="5089" w:type="dxa"/>
            <w:gridSpan w:val="3"/>
            <w:shd w:val="clear" w:color="auto" w:fill="F7CAAC"/>
          </w:tcPr>
          <w:p w14:paraId="0955BFB4" w14:textId="77777777" w:rsidR="006C1AC3" w:rsidRPr="00EA7D15" w:rsidRDefault="006C1AC3" w:rsidP="006C1AC3">
            <w:pPr>
              <w:jc w:val="both"/>
              <w:rPr>
                <w:b/>
              </w:rPr>
            </w:pPr>
            <w:r w:rsidRPr="00EA7D15">
              <w:rPr>
                <w:b/>
              </w:rPr>
              <w:t>Typ vztahu na součásti VŠ, která uskutečňuje st. program</w:t>
            </w:r>
          </w:p>
        </w:tc>
        <w:tc>
          <w:tcPr>
            <w:tcW w:w="996" w:type="dxa"/>
            <w:gridSpan w:val="2"/>
          </w:tcPr>
          <w:p w14:paraId="39A818DC" w14:textId="388D7820" w:rsidR="006C1AC3" w:rsidRPr="00EA7D15" w:rsidRDefault="006C1AC3" w:rsidP="006C1AC3">
            <w:pPr>
              <w:jc w:val="both"/>
            </w:pPr>
          </w:p>
        </w:tc>
        <w:tc>
          <w:tcPr>
            <w:tcW w:w="998" w:type="dxa"/>
            <w:shd w:val="clear" w:color="auto" w:fill="F7CAAC"/>
          </w:tcPr>
          <w:p w14:paraId="00CE79CE" w14:textId="77777777" w:rsidR="006C1AC3" w:rsidRPr="00EA7D15" w:rsidRDefault="006C1AC3" w:rsidP="006C1AC3">
            <w:pPr>
              <w:jc w:val="both"/>
              <w:rPr>
                <w:b/>
              </w:rPr>
            </w:pPr>
            <w:r w:rsidRPr="00EA7D15">
              <w:rPr>
                <w:b/>
              </w:rPr>
              <w:t>rozsah</w:t>
            </w:r>
          </w:p>
        </w:tc>
        <w:tc>
          <w:tcPr>
            <w:tcW w:w="712" w:type="dxa"/>
          </w:tcPr>
          <w:p w14:paraId="0C238B10" w14:textId="7090AD74" w:rsidR="006C1AC3" w:rsidRPr="00EA7D15" w:rsidRDefault="006C1AC3" w:rsidP="006C1AC3">
            <w:pPr>
              <w:jc w:val="both"/>
            </w:pPr>
          </w:p>
        </w:tc>
        <w:tc>
          <w:tcPr>
            <w:tcW w:w="712" w:type="dxa"/>
            <w:gridSpan w:val="2"/>
            <w:shd w:val="clear" w:color="auto" w:fill="F7CAAC"/>
          </w:tcPr>
          <w:p w14:paraId="4A9A9345" w14:textId="77777777" w:rsidR="006C1AC3" w:rsidRPr="00EA7D15" w:rsidRDefault="006C1AC3" w:rsidP="006C1AC3">
            <w:pPr>
              <w:jc w:val="both"/>
              <w:rPr>
                <w:b/>
              </w:rPr>
            </w:pPr>
            <w:r w:rsidRPr="00EA7D15">
              <w:rPr>
                <w:b/>
              </w:rPr>
              <w:t>do kdy</w:t>
            </w:r>
          </w:p>
        </w:tc>
        <w:tc>
          <w:tcPr>
            <w:tcW w:w="1393" w:type="dxa"/>
            <w:gridSpan w:val="2"/>
          </w:tcPr>
          <w:p w14:paraId="271094B9" w14:textId="7B9EECB7" w:rsidR="006C1AC3" w:rsidRPr="00EA7D15" w:rsidRDefault="006C1AC3" w:rsidP="006C1AC3">
            <w:pPr>
              <w:jc w:val="both"/>
            </w:pPr>
          </w:p>
        </w:tc>
      </w:tr>
      <w:tr w:rsidR="00534C60" w14:paraId="5D4D46F2" w14:textId="77777777" w:rsidTr="006C1AC3">
        <w:tc>
          <w:tcPr>
            <w:tcW w:w="6085" w:type="dxa"/>
            <w:gridSpan w:val="5"/>
            <w:shd w:val="clear" w:color="auto" w:fill="F7CAAC"/>
          </w:tcPr>
          <w:p w14:paraId="516AF59D" w14:textId="77777777" w:rsidR="006C1AC3" w:rsidRPr="00EA7D15" w:rsidRDefault="006C1AC3" w:rsidP="006C1AC3">
            <w:pPr>
              <w:jc w:val="both"/>
            </w:pPr>
            <w:r w:rsidRPr="00EA7D15">
              <w:rPr>
                <w:b/>
              </w:rPr>
              <w:t>Další současná působení jako akademický pracovník na jiných VŠ</w:t>
            </w:r>
          </w:p>
        </w:tc>
        <w:tc>
          <w:tcPr>
            <w:tcW w:w="1710" w:type="dxa"/>
            <w:gridSpan w:val="2"/>
            <w:shd w:val="clear" w:color="auto" w:fill="F7CAAC"/>
          </w:tcPr>
          <w:p w14:paraId="0F5D5776" w14:textId="77777777" w:rsidR="006C1AC3" w:rsidRPr="00EA7D15" w:rsidRDefault="006C1AC3" w:rsidP="006C1AC3">
            <w:pPr>
              <w:jc w:val="both"/>
              <w:rPr>
                <w:b/>
              </w:rPr>
            </w:pPr>
            <w:r w:rsidRPr="00EA7D15">
              <w:rPr>
                <w:b/>
              </w:rPr>
              <w:t>typ prac. vztahu</w:t>
            </w:r>
          </w:p>
        </w:tc>
        <w:tc>
          <w:tcPr>
            <w:tcW w:w="2105" w:type="dxa"/>
            <w:gridSpan w:val="4"/>
            <w:shd w:val="clear" w:color="auto" w:fill="F7CAAC"/>
          </w:tcPr>
          <w:p w14:paraId="0AF11207" w14:textId="77777777" w:rsidR="006C1AC3" w:rsidRPr="00EA7D15" w:rsidRDefault="006C1AC3" w:rsidP="006C1AC3">
            <w:pPr>
              <w:jc w:val="both"/>
              <w:rPr>
                <w:b/>
              </w:rPr>
            </w:pPr>
            <w:r w:rsidRPr="00EA7D15">
              <w:rPr>
                <w:b/>
              </w:rPr>
              <w:t>rozsah</w:t>
            </w:r>
          </w:p>
        </w:tc>
      </w:tr>
      <w:tr w:rsidR="006C1AC3" w14:paraId="109341A7"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65"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66" w:author="Pavla Trefilová" w:date="2019-11-18T17:19:00Z">
            <w:trPr>
              <w:wBefore w:w="75" w:type="dxa"/>
            </w:trPr>
          </w:trPrChange>
        </w:trPr>
        <w:tc>
          <w:tcPr>
            <w:tcW w:w="6085" w:type="dxa"/>
            <w:gridSpan w:val="5"/>
            <w:tcPrChange w:id="8367" w:author="Pavla Trefilová" w:date="2019-11-18T17:19:00Z">
              <w:tcPr>
                <w:tcW w:w="6085" w:type="dxa"/>
                <w:gridSpan w:val="5"/>
              </w:tcPr>
            </w:tcPrChange>
          </w:tcPr>
          <w:p w14:paraId="78A798CA" w14:textId="77777777" w:rsidR="006C1AC3" w:rsidRPr="00EA7D15" w:rsidRDefault="006C1AC3" w:rsidP="006C1AC3">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Change w:id="8368" w:author="Pavla Trefilová" w:date="2019-11-18T17:19:00Z">
              <w:tcPr>
                <w:tcW w:w="1710" w:type="dxa"/>
                <w:gridSpan w:val="2"/>
              </w:tcPr>
            </w:tcPrChange>
          </w:tcPr>
          <w:p w14:paraId="509D6648" w14:textId="77777777" w:rsidR="006C1AC3" w:rsidRPr="00EA7D15" w:rsidRDefault="006C1AC3" w:rsidP="006C1AC3">
            <w:pPr>
              <w:jc w:val="both"/>
            </w:pPr>
            <w:r>
              <w:t>DPP</w:t>
            </w:r>
          </w:p>
        </w:tc>
        <w:tc>
          <w:tcPr>
            <w:tcW w:w="2105" w:type="dxa"/>
            <w:gridSpan w:val="4"/>
            <w:tcPrChange w:id="8369" w:author="Pavla Trefilová" w:date="2019-11-18T17:19:00Z">
              <w:tcPr>
                <w:tcW w:w="2105" w:type="dxa"/>
                <w:gridSpan w:val="4"/>
              </w:tcPr>
            </w:tcPrChange>
          </w:tcPr>
          <w:p w14:paraId="4169BD62" w14:textId="77777777" w:rsidR="006C1AC3" w:rsidRPr="00EA7D15" w:rsidRDefault="006C1AC3" w:rsidP="006C1AC3">
            <w:pPr>
              <w:jc w:val="both"/>
            </w:pPr>
            <w:r w:rsidRPr="00EA7D15">
              <w:t>8</w:t>
            </w:r>
          </w:p>
        </w:tc>
      </w:tr>
      <w:tr w:rsidR="006C1AC3" w14:paraId="41F6BBDC"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70"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71" w:author="Pavla Trefilová" w:date="2019-11-18T17:19:00Z">
            <w:trPr>
              <w:wBefore w:w="75" w:type="dxa"/>
            </w:trPr>
          </w:trPrChange>
        </w:trPr>
        <w:tc>
          <w:tcPr>
            <w:tcW w:w="6085" w:type="dxa"/>
            <w:gridSpan w:val="5"/>
            <w:tcPrChange w:id="8372" w:author="Pavla Trefilová" w:date="2019-11-18T17:19:00Z">
              <w:tcPr>
                <w:tcW w:w="6085" w:type="dxa"/>
                <w:gridSpan w:val="5"/>
              </w:tcPr>
            </w:tcPrChange>
          </w:tcPr>
          <w:p w14:paraId="7C4A7077" w14:textId="77777777" w:rsidR="006C1AC3" w:rsidRPr="00EA7D15" w:rsidRDefault="006C1AC3" w:rsidP="006C1AC3">
            <w:pPr>
              <w:jc w:val="both"/>
            </w:pPr>
            <w:r w:rsidRPr="00EA7D15">
              <w:t xml:space="preserve">UHK, Filozofická </w:t>
            </w:r>
            <w:r w:rsidRPr="00EA7D15">
              <w:rPr>
                <w:bCs/>
              </w:rPr>
              <w:t>fakulta, ÚSP</w:t>
            </w:r>
          </w:p>
        </w:tc>
        <w:tc>
          <w:tcPr>
            <w:tcW w:w="1710" w:type="dxa"/>
            <w:gridSpan w:val="2"/>
            <w:tcPrChange w:id="8373" w:author="Pavla Trefilová" w:date="2019-11-18T17:19:00Z">
              <w:tcPr>
                <w:tcW w:w="1710" w:type="dxa"/>
                <w:gridSpan w:val="2"/>
              </w:tcPr>
            </w:tcPrChange>
          </w:tcPr>
          <w:p w14:paraId="4EC98C67" w14:textId="77777777" w:rsidR="006C1AC3" w:rsidRPr="00EA7D15" w:rsidRDefault="006C1AC3" w:rsidP="006C1AC3">
            <w:pPr>
              <w:jc w:val="both"/>
            </w:pPr>
            <w:r>
              <w:t>DPP</w:t>
            </w:r>
          </w:p>
        </w:tc>
        <w:tc>
          <w:tcPr>
            <w:tcW w:w="2105" w:type="dxa"/>
            <w:gridSpan w:val="4"/>
            <w:tcPrChange w:id="8374" w:author="Pavla Trefilová" w:date="2019-11-18T17:19:00Z">
              <w:tcPr>
                <w:tcW w:w="2105" w:type="dxa"/>
                <w:gridSpan w:val="4"/>
              </w:tcPr>
            </w:tcPrChange>
          </w:tcPr>
          <w:p w14:paraId="251C18F9" w14:textId="77777777" w:rsidR="006C1AC3" w:rsidRPr="00EA7D15" w:rsidRDefault="006C1AC3" w:rsidP="006C1AC3">
            <w:pPr>
              <w:jc w:val="both"/>
            </w:pPr>
            <w:r w:rsidRPr="00EA7D15">
              <w:t>8</w:t>
            </w:r>
          </w:p>
        </w:tc>
      </w:tr>
      <w:tr w:rsidR="006C1AC3" w14:paraId="17200E74"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75"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76" w:author="Pavla Trefilová" w:date="2019-11-18T17:19:00Z">
            <w:trPr>
              <w:wBefore w:w="75" w:type="dxa"/>
            </w:trPr>
          </w:trPrChange>
        </w:trPr>
        <w:tc>
          <w:tcPr>
            <w:tcW w:w="6085" w:type="dxa"/>
            <w:gridSpan w:val="5"/>
            <w:tcPrChange w:id="8377" w:author="Pavla Trefilová" w:date="2019-11-18T17:19:00Z">
              <w:tcPr>
                <w:tcW w:w="6085" w:type="dxa"/>
                <w:gridSpan w:val="5"/>
              </w:tcPr>
            </w:tcPrChange>
          </w:tcPr>
          <w:p w14:paraId="3191B1A0" w14:textId="77777777" w:rsidR="006C1AC3" w:rsidRPr="00EA7D15" w:rsidRDefault="006C1AC3" w:rsidP="006C1AC3">
            <w:pPr>
              <w:jc w:val="both"/>
            </w:pPr>
          </w:p>
        </w:tc>
        <w:tc>
          <w:tcPr>
            <w:tcW w:w="1710" w:type="dxa"/>
            <w:gridSpan w:val="2"/>
            <w:tcPrChange w:id="8378" w:author="Pavla Trefilová" w:date="2019-11-18T17:19:00Z">
              <w:tcPr>
                <w:tcW w:w="1710" w:type="dxa"/>
                <w:gridSpan w:val="2"/>
              </w:tcPr>
            </w:tcPrChange>
          </w:tcPr>
          <w:p w14:paraId="3D5824A3" w14:textId="77777777" w:rsidR="006C1AC3" w:rsidRDefault="006C1AC3" w:rsidP="006C1AC3">
            <w:pPr>
              <w:jc w:val="both"/>
            </w:pPr>
          </w:p>
        </w:tc>
        <w:tc>
          <w:tcPr>
            <w:tcW w:w="2105" w:type="dxa"/>
            <w:gridSpan w:val="4"/>
            <w:tcPrChange w:id="8379" w:author="Pavla Trefilová" w:date="2019-11-18T17:19:00Z">
              <w:tcPr>
                <w:tcW w:w="2105" w:type="dxa"/>
                <w:gridSpan w:val="4"/>
              </w:tcPr>
            </w:tcPrChange>
          </w:tcPr>
          <w:p w14:paraId="79824F10" w14:textId="77777777" w:rsidR="006C1AC3" w:rsidRDefault="006C1AC3" w:rsidP="006C1AC3">
            <w:pPr>
              <w:jc w:val="both"/>
            </w:pPr>
          </w:p>
        </w:tc>
      </w:tr>
      <w:tr w:rsidR="006C1AC3" w14:paraId="4E1B5857"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80"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81" w:author="Pavla Trefilová" w:date="2019-11-18T17:19:00Z">
            <w:trPr>
              <w:wBefore w:w="75" w:type="dxa"/>
            </w:trPr>
          </w:trPrChange>
        </w:trPr>
        <w:tc>
          <w:tcPr>
            <w:tcW w:w="6085" w:type="dxa"/>
            <w:gridSpan w:val="5"/>
            <w:tcPrChange w:id="8382" w:author="Pavla Trefilová" w:date="2019-11-18T17:19:00Z">
              <w:tcPr>
                <w:tcW w:w="6085" w:type="dxa"/>
                <w:gridSpan w:val="5"/>
              </w:tcPr>
            </w:tcPrChange>
          </w:tcPr>
          <w:p w14:paraId="43D73283" w14:textId="77777777" w:rsidR="006C1AC3" w:rsidRPr="00EA7D15" w:rsidRDefault="006C1AC3" w:rsidP="006C1AC3">
            <w:pPr>
              <w:jc w:val="both"/>
            </w:pPr>
          </w:p>
        </w:tc>
        <w:tc>
          <w:tcPr>
            <w:tcW w:w="1710" w:type="dxa"/>
            <w:gridSpan w:val="2"/>
            <w:tcPrChange w:id="8383" w:author="Pavla Trefilová" w:date="2019-11-18T17:19:00Z">
              <w:tcPr>
                <w:tcW w:w="1710" w:type="dxa"/>
                <w:gridSpan w:val="2"/>
              </w:tcPr>
            </w:tcPrChange>
          </w:tcPr>
          <w:p w14:paraId="31B9922C" w14:textId="77777777" w:rsidR="006C1AC3" w:rsidRDefault="006C1AC3" w:rsidP="006C1AC3">
            <w:pPr>
              <w:jc w:val="both"/>
            </w:pPr>
          </w:p>
        </w:tc>
        <w:tc>
          <w:tcPr>
            <w:tcW w:w="2105" w:type="dxa"/>
            <w:gridSpan w:val="4"/>
            <w:tcPrChange w:id="8384" w:author="Pavla Trefilová" w:date="2019-11-18T17:19:00Z">
              <w:tcPr>
                <w:tcW w:w="2105" w:type="dxa"/>
                <w:gridSpan w:val="4"/>
              </w:tcPr>
            </w:tcPrChange>
          </w:tcPr>
          <w:p w14:paraId="37297FDF" w14:textId="77777777" w:rsidR="006C1AC3" w:rsidRDefault="006C1AC3" w:rsidP="006C1AC3">
            <w:pPr>
              <w:jc w:val="both"/>
            </w:pPr>
          </w:p>
        </w:tc>
      </w:tr>
      <w:tr w:rsidR="006C1AC3" w14:paraId="77BB69AB"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85"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86" w:author="Pavla Trefilová" w:date="2019-11-18T17:19:00Z">
            <w:trPr>
              <w:wBefore w:w="75" w:type="dxa"/>
            </w:trPr>
          </w:trPrChange>
        </w:trPr>
        <w:tc>
          <w:tcPr>
            <w:tcW w:w="9900" w:type="dxa"/>
            <w:gridSpan w:val="11"/>
            <w:shd w:val="clear" w:color="auto" w:fill="F7CAAC"/>
            <w:tcPrChange w:id="8387" w:author="Pavla Trefilová" w:date="2019-11-18T17:19:00Z">
              <w:tcPr>
                <w:tcW w:w="9900" w:type="dxa"/>
                <w:gridSpan w:val="11"/>
                <w:shd w:val="clear" w:color="auto" w:fill="F7CAAC"/>
              </w:tcPr>
            </w:tcPrChange>
          </w:tcPr>
          <w:p w14:paraId="0A18E2A4" w14:textId="77777777" w:rsidR="006C1AC3" w:rsidRPr="00EA7D15" w:rsidRDefault="006C1AC3" w:rsidP="006C1AC3">
            <w:pPr>
              <w:jc w:val="both"/>
            </w:pPr>
            <w:r w:rsidRPr="00EA7D15">
              <w:rPr>
                <w:b/>
              </w:rPr>
              <w:t>Předměty příslušného studijního programu a způsob zapojení do jejich výuky, příp. další zapojení do uskutečňování studijního programu</w:t>
            </w:r>
          </w:p>
        </w:tc>
      </w:tr>
      <w:tr w:rsidR="006C1AC3" w14:paraId="67AEA85D"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88"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60"/>
          <w:trPrChange w:id="8389" w:author="Pavla Trefilová" w:date="2019-11-18T17:19:00Z">
            <w:trPr>
              <w:wBefore w:w="75" w:type="dxa"/>
              <w:trHeight w:val="360"/>
            </w:trPr>
          </w:trPrChange>
        </w:trPr>
        <w:tc>
          <w:tcPr>
            <w:tcW w:w="9900" w:type="dxa"/>
            <w:gridSpan w:val="11"/>
            <w:tcBorders>
              <w:top w:val="nil"/>
            </w:tcBorders>
            <w:tcPrChange w:id="8390" w:author="Pavla Trefilová" w:date="2019-11-18T17:19:00Z">
              <w:tcPr>
                <w:tcW w:w="9900" w:type="dxa"/>
                <w:gridSpan w:val="11"/>
                <w:tcBorders>
                  <w:top w:val="nil"/>
                </w:tcBorders>
              </w:tcPr>
            </w:tcPrChange>
          </w:tcPr>
          <w:p w14:paraId="6BD1B8E2" w14:textId="77777777" w:rsidR="006C1AC3" w:rsidRDefault="006C1AC3" w:rsidP="006C1AC3">
            <w:pPr>
              <w:jc w:val="both"/>
            </w:pPr>
            <w:r w:rsidRPr="008D29E0">
              <w:rPr>
                <w:color w:val="000000"/>
                <w:shd w:val="clear" w:color="auto" w:fill="FFFFFF"/>
              </w:rPr>
              <w:t>Commercial Correspondence</w:t>
            </w:r>
            <w:r>
              <w:rPr>
                <w:rFonts w:eastAsiaTheme="minorHAnsi"/>
                <w:lang w:eastAsia="en-US"/>
              </w:rPr>
              <w:t xml:space="preserve"> – garant, vedení seminářů (100%)</w:t>
            </w:r>
          </w:p>
        </w:tc>
      </w:tr>
      <w:tr w:rsidR="006C1AC3" w14:paraId="25A53653"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91"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92" w:author="Pavla Trefilová" w:date="2019-11-18T17:19:00Z">
            <w:trPr>
              <w:wBefore w:w="75" w:type="dxa"/>
            </w:trPr>
          </w:trPrChange>
        </w:trPr>
        <w:tc>
          <w:tcPr>
            <w:tcW w:w="9900" w:type="dxa"/>
            <w:gridSpan w:val="11"/>
            <w:shd w:val="clear" w:color="auto" w:fill="F7CAAC"/>
            <w:tcPrChange w:id="8393" w:author="Pavla Trefilová" w:date="2019-11-18T17:19:00Z">
              <w:tcPr>
                <w:tcW w:w="9900" w:type="dxa"/>
                <w:gridSpan w:val="11"/>
                <w:shd w:val="clear" w:color="auto" w:fill="F7CAAC"/>
              </w:tcPr>
            </w:tcPrChange>
          </w:tcPr>
          <w:p w14:paraId="327DF823" w14:textId="77777777" w:rsidR="006C1AC3" w:rsidRDefault="006C1AC3" w:rsidP="006C1AC3">
            <w:pPr>
              <w:jc w:val="both"/>
            </w:pPr>
            <w:r>
              <w:rPr>
                <w:b/>
              </w:rPr>
              <w:t xml:space="preserve">Údaje o vzdělání na VŠ </w:t>
            </w:r>
          </w:p>
        </w:tc>
      </w:tr>
      <w:tr w:rsidR="006C1AC3" w14:paraId="5C385043"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94"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055"/>
          <w:trPrChange w:id="8395" w:author="Pavla Trefilová" w:date="2019-11-18T17:19:00Z">
            <w:trPr>
              <w:wBefore w:w="75" w:type="dxa"/>
              <w:trHeight w:val="1055"/>
            </w:trPr>
          </w:trPrChange>
        </w:trPr>
        <w:tc>
          <w:tcPr>
            <w:tcW w:w="9900" w:type="dxa"/>
            <w:gridSpan w:val="11"/>
            <w:tcPrChange w:id="8396" w:author="Pavla Trefilová" w:date="2019-11-18T17:19:00Z">
              <w:tcPr>
                <w:tcW w:w="9900" w:type="dxa"/>
                <w:gridSpan w:val="11"/>
              </w:tcPr>
            </w:tcPrChange>
          </w:tcPr>
          <w:p w14:paraId="4E21DF4D" w14:textId="77777777" w:rsidR="006C1AC3" w:rsidRDefault="006C1AC3" w:rsidP="006C1AC3">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04805BF3" w14:textId="77777777" w:rsidR="006C1AC3" w:rsidRPr="0020015D" w:rsidRDefault="006C1AC3" w:rsidP="006C1AC3">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4B543DFC" w14:textId="77777777" w:rsidR="006C1AC3" w:rsidRPr="008B13C5" w:rsidRDefault="006C1AC3" w:rsidP="006C1AC3">
            <w:pPr>
              <w:autoSpaceDE w:val="0"/>
              <w:autoSpaceDN w:val="0"/>
              <w:adjustRightInd w:val="0"/>
              <w:rPr>
                <w:rFonts w:eastAsiaTheme="minorHAnsi"/>
                <w:lang w:eastAsia="en-US"/>
              </w:rPr>
            </w:pPr>
            <w:r w:rsidRPr="008B13C5">
              <w:rPr>
                <w:rFonts w:eastAsiaTheme="minorHAnsi"/>
                <w:lang w:eastAsia="en-US"/>
              </w:rPr>
              <w:t>Praxe:</w:t>
            </w:r>
          </w:p>
          <w:p w14:paraId="79DADC09" w14:textId="77777777" w:rsidR="006C1AC3" w:rsidRPr="00166C6C" w:rsidRDefault="006C1AC3" w:rsidP="006C1AC3">
            <w:pPr>
              <w:pStyle w:val="FormtovanvHTML"/>
            </w:pPr>
            <w:r w:rsidRPr="00166C6C">
              <w:rPr>
                <w:rFonts w:ascii="Times New Roman" w:hAnsi="Times New Roman" w:cs="Times New Roman"/>
              </w:rPr>
              <w:t>Pracoval 23 let na zahraničních a českých univerzitách a institucích. Je autorem více než 25 článků, vedl více než 50 bakalářských a 12 diplomových prací.</w:t>
            </w:r>
          </w:p>
        </w:tc>
      </w:tr>
      <w:tr w:rsidR="006C1AC3" w14:paraId="0332DE02"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97"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98" w:author="Pavla Trefilová" w:date="2019-11-18T17:19:00Z">
            <w:trPr>
              <w:wBefore w:w="75" w:type="dxa"/>
            </w:trPr>
          </w:trPrChange>
        </w:trPr>
        <w:tc>
          <w:tcPr>
            <w:tcW w:w="9900" w:type="dxa"/>
            <w:gridSpan w:val="11"/>
            <w:shd w:val="clear" w:color="auto" w:fill="F7CAAC"/>
            <w:tcPrChange w:id="8399" w:author="Pavla Trefilová" w:date="2019-11-18T17:19:00Z">
              <w:tcPr>
                <w:tcW w:w="9900" w:type="dxa"/>
                <w:gridSpan w:val="11"/>
                <w:shd w:val="clear" w:color="auto" w:fill="F7CAAC"/>
              </w:tcPr>
            </w:tcPrChange>
          </w:tcPr>
          <w:p w14:paraId="776BF214" w14:textId="77777777" w:rsidR="006C1AC3" w:rsidRPr="00EA7D15" w:rsidRDefault="006C1AC3" w:rsidP="006C1AC3">
            <w:pPr>
              <w:jc w:val="both"/>
              <w:rPr>
                <w:b/>
              </w:rPr>
            </w:pPr>
            <w:r w:rsidRPr="00EA7D15">
              <w:rPr>
                <w:b/>
              </w:rPr>
              <w:t>Údaje o odborném působení od absolvování VŠ</w:t>
            </w:r>
          </w:p>
        </w:tc>
      </w:tr>
      <w:tr w:rsidR="006C1AC3" w14:paraId="52776A32"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00"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090"/>
          <w:trPrChange w:id="8401" w:author="Pavla Trefilová" w:date="2019-11-18T17:19:00Z">
            <w:trPr>
              <w:wBefore w:w="75" w:type="dxa"/>
              <w:trHeight w:val="1090"/>
            </w:trPr>
          </w:trPrChange>
        </w:trPr>
        <w:tc>
          <w:tcPr>
            <w:tcW w:w="9900" w:type="dxa"/>
            <w:gridSpan w:val="11"/>
            <w:tcPrChange w:id="8402" w:author="Pavla Trefilová" w:date="2019-11-18T17:19:00Z">
              <w:tcPr>
                <w:tcW w:w="9900" w:type="dxa"/>
                <w:gridSpan w:val="11"/>
              </w:tcPr>
            </w:tcPrChange>
          </w:tcPr>
          <w:p w14:paraId="517BA634" w14:textId="77777777" w:rsidR="006C1AC3" w:rsidRDefault="006C1AC3" w:rsidP="006C1AC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0FA3EA91" w14:textId="77777777" w:rsidR="006C1AC3" w:rsidRPr="00EA7D15" w:rsidRDefault="006C1AC3" w:rsidP="006C1AC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1E6A86B5" w14:textId="77777777" w:rsidR="006C1AC3" w:rsidRPr="00EA7D15" w:rsidRDefault="006C1AC3" w:rsidP="006C1AC3">
            <w:pPr>
              <w:jc w:val="both"/>
            </w:pPr>
            <w:r w:rsidRPr="00EA7D15">
              <w:t xml:space="preserve">2000-2004 – Wangle School, Litoměřice, překladatel, lektor </w:t>
            </w:r>
          </w:p>
          <w:p w14:paraId="77BE92E9" w14:textId="77777777" w:rsidR="006C1AC3" w:rsidRPr="00EA7D15" w:rsidRDefault="006C1AC3" w:rsidP="006C1AC3">
            <w:pPr>
              <w:jc w:val="both"/>
            </w:pPr>
            <w:r w:rsidRPr="00EA7D15">
              <w:t>2003-2004 – UJEP v Ústí nad Labem JAK PF, lektor</w:t>
            </w:r>
          </w:p>
          <w:p w14:paraId="6516E795" w14:textId="77777777" w:rsidR="006C1AC3" w:rsidRPr="00EA7D15" w:rsidRDefault="006C1AC3" w:rsidP="006C1AC3">
            <w:pPr>
              <w:jc w:val="both"/>
            </w:pPr>
            <w:r w:rsidRPr="00EA7D15">
              <w:t xml:space="preserve">2004-2009 – UHK PdF KAJL, odborný asistent </w:t>
            </w:r>
          </w:p>
          <w:p w14:paraId="3ABF318C" w14:textId="77777777" w:rsidR="006C1AC3" w:rsidRPr="00EA7D15" w:rsidRDefault="006C1AC3" w:rsidP="006C1AC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53DC8959" w14:textId="77777777" w:rsidR="006C1AC3" w:rsidRPr="00EA7D15" w:rsidRDefault="006C1AC3" w:rsidP="006C1AC3">
            <w:pPr>
              <w:jc w:val="both"/>
            </w:pPr>
            <w:r w:rsidRPr="00EA7D15">
              <w:t xml:space="preserve">2009-2016 – UPa FF KAA, odborný asistent, překladatel </w:t>
            </w:r>
          </w:p>
          <w:p w14:paraId="4E8DEBBB" w14:textId="77777777" w:rsidR="006C1AC3" w:rsidRPr="00EA7D15" w:rsidRDefault="006C1AC3" w:rsidP="006C1AC3">
            <w:pPr>
              <w:jc w:val="both"/>
            </w:pPr>
            <w:r w:rsidRPr="00EA7D15">
              <w:t xml:space="preserve">2016-dosud – UHK FF ÚSP, překladatel </w:t>
            </w:r>
          </w:p>
          <w:p w14:paraId="35993AF4" w14:textId="77777777" w:rsidR="006C1AC3" w:rsidRPr="00EA7D15" w:rsidRDefault="006C1AC3" w:rsidP="006C1AC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6C1AC3" w14:paraId="78342B20"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03"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0"/>
          <w:trPrChange w:id="8404" w:author="Pavla Trefilová" w:date="2019-11-18T17:19:00Z">
            <w:trPr>
              <w:wBefore w:w="75" w:type="dxa"/>
              <w:trHeight w:val="250"/>
            </w:trPr>
          </w:trPrChange>
        </w:trPr>
        <w:tc>
          <w:tcPr>
            <w:tcW w:w="9900" w:type="dxa"/>
            <w:gridSpan w:val="11"/>
            <w:shd w:val="clear" w:color="auto" w:fill="F7CAAC"/>
            <w:tcPrChange w:id="8405" w:author="Pavla Trefilová" w:date="2019-11-18T17:19:00Z">
              <w:tcPr>
                <w:tcW w:w="9900" w:type="dxa"/>
                <w:gridSpan w:val="11"/>
                <w:shd w:val="clear" w:color="auto" w:fill="F7CAAC"/>
              </w:tcPr>
            </w:tcPrChange>
          </w:tcPr>
          <w:p w14:paraId="4A31EBE9" w14:textId="77777777" w:rsidR="006C1AC3" w:rsidRPr="00EA7D15" w:rsidRDefault="006C1AC3" w:rsidP="006C1AC3">
            <w:pPr>
              <w:jc w:val="both"/>
            </w:pPr>
            <w:r w:rsidRPr="00EA7D15">
              <w:rPr>
                <w:b/>
              </w:rPr>
              <w:t>Zkušenosti s vedením kvalifikačních a rigorózních prací</w:t>
            </w:r>
          </w:p>
        </w:tc>
      </w:tr>
      <w:tr w:rsidR="006C1AC3" w14:paraId="0A892616"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06"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24"/>
          <w:trPrChange w:id="8407" w:author="Pavla Trefilová" w:date="2019-11-18T17:19:00Z">
            <w:trPr>
              <w:wBefore w:w="75" w:type="dxa"/>
              <w:trHeight w:val="124"/>
            </w:trPr>
          </w:trPrChange>
        </w:trPr>
        <w:tc>
          <w:tcPr>
            <w:tcW w:w="9900" w:type="dxa"/>
            <w:gridSpan w:val="11"/>
            <w:tcPrChange w:id="8408" w:author="Pavla Trefilová" w:date="2019-11-18T17:19:00Z">
              <w:tcPr>
                <w:tcW w:w="9900" w:type="dxa"/>
                <w:gridSpan w:val="11"/>
              </w:tcPr>
            </w:tcPrChange>
          </w:tcPr>
          <w:p w14:paraId="3B3EB49D" w14:textId="77777777" w:rsidR="008322A2" w:rsidRDefault="008322A2" w:rsidP="008322A2">
            <w:pPr>
              <w:jc w:val="both"/>
              <w:rPr>
                <w:del w:id="8409" w:author="Pavla Trefilová" w:date="2019-11-18T17:19:00Z"/>
              </w:rPr>
            </w:pPr>
            <w:del w:id="8410" w:author="Pavla Trefilová" w:date="2019-11-18T17:19:00Z">
              <w:r>
                <w:delText xml:space="preserve">Počet vedených bakalářských prací – 50 </w:delText>
              </w:r>
            </w:del>
          </w:p>
          <w:p w14:paraId="04675088" w14:textId="6FA3BD74" w:rsidR="006C1AC3" w:rsidRDefault="008322A2">
            <w:pPr>
              <w:pPrChange w:id="8411" w:author="Pavla Trefilová" w:date="2019-11-18T17:19:00Z">
                <w:pPr>
                  <w:tabs>
                    <w:tab w:val="left" w:pos="3645"/>
                  </w:tabs>
                </w:pPr>
              </w:pPrChange>
            </w:pPr>
            <w:del w:id="8412" w:author="Pavla Trefilová" w:date="2019-11-18T17:19:00Z">
              <w:r>
                <w:delText>Počet vedených diplomových prací – 12</w:delText>
              </w:r>
            </w:del>
          </w:p>
        </w:tc>
      </w:tr>
      <w:tr w:rsidR="00534C60" w14:paraId="4F6940BC" w14:textId="77777777" w:rsidTr="006C1AC3">
        <w:trPr>
          <w:cantSplit/>
        </w:trPr>
        <w:tc>
          <w:tcPr>
            <w:tcW w:w="3361" w:type="dxa"/>
            <w:gridSpan w:val="2"/>
            <w:tcBorders>
              <w:top w:val="single" w:sz="12" w:space="0" w:color="auto"/>
            </w:tcBorders>
            <w:shd w:val="clear" w:color="auto" w:fill="F7CAAC"/>
          </w:tcPr>
          <w:p w14:paraId="4A86C1B4" w14:textId="77777777" w:rsidR="006C1AC3" w:rsidRPr="00EA7D15" w:rsidRDefault="006C1AC3" w:rsidP="006C1AC3">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2EC1FA92" w14:textId="77777777" w:rsidR="006C1AC3" w:rsidRPr="00EA7D15" w:rsidRDefault="006C1AC3" w:rsidP="006C1AC3">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62B68742" w14:textId="77777777" w:rsidR="006C1AC3" w:rsidRPr="00EA7D15" w:rsidRDefault="006C1AC3" w:rsidP="006C1AC3">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0F6FCF1D" w14:textId="77777777" w:rsidR="006C1AC3" w:rsidRPr="00EA7D15" w:rsidRDefault="006C1AC3" w:rsidP="006C1AC3">
            <w:pPr>
              <w:jc w:val="both"/>
              <w:rPr>
                <w:b/>
              </w:rPr>
            </w:pPr>
            <w:r w:rsidRPr="00EA7D15">
              <w:rPr>
                <w:b/>
              </w:rPr>
              <w:t>Ohlasy publikací</w:t>
            </w:r>
          </w:p>
        </w:tc>
      </w:tr>
      <w:tr w:rsidR="00534C60" w14:paraId="6F79A2A9" w14:textId="77777777" w:rsidTr="006C1AC3">
        <w:trPr>
          <w:cantSplit/>
        </w:trPr>
        <w:tc>
          <w:tcPr>
            <w:tcW w:w="3361" w:type="dxa"/>
            <w:gridSpan w:val="2"/>
          </w:tcPr>
          <w:p w14:paraId="13E544CA" w14:textId="77777777" w:rsidR="006C1AC3" w:rsidRPr="00EA7D15" w:rsidRDefault="006C1AC3" w:rsidP="006C1AC3">
            <w:pPr>
              <w:jc w:val="both"/>
            </w:pPr>
          </w:p>
        </w:tc>
        <w:tc>
          <w:tcPr>
            <w:tcW w:w="2254" w:type="dxa"/>
            <w:gridSpan w:val="2"/>
          </w:tcPr>
          <w:p w14:paraId="5D8CC0B7" w14:textId="77777777" w:rsidR="006C1AC3" w:rsidRPr="00EA7D15" w:rsidRDefault="006C1AC3" w:rsidP="006C1AC3">
            <w:pPr>
              <w:jc w:val="both"/>
            </w:pPr>
          </w:p>
        </w:tc>
        <w:tc>
          <w:tcPr>
            <w:tcW w:w="2257" w:type="dxa"/>
            <w:gridSpan w:val="4"/>
            <w:tcBorders>
              <w:right w:val="single" w:sz="12" w:space="0" w:color="auto"/>
            </w:tcBorders>
          </w:tcPr>
          <w:p w14:paraId="7BCA0352" w14:textId="77777777" w:rsidR="006C1AC3" w:rsidRPr="00EA7D15" w:rsidRDefault="006C1AC3" w:rsidP="006C1AC3">
            <w:pPr>
              <w:jc w:val="both"/>
            </w:pPr>
          </w:p>
        </w:tc>
        <w:tc>
          <w:tcPr>
            <w:tcW w:w="635" w:type="dxa"/>
            <w:tcBorders>
              <w:left w:val="single" w:sz="12" w:space="0" w:color="auto"/>
            </w:tcBorders>
            <w:shd w:val="clear" w:color="auto" w:fill="F7CAAC"/>
          </w:tcPr>
          <w:p w14:paraId="0FEE4EA3" w14:textId="77777777" w:rsidR="006C1AC3" w:rsidRPr="00EA7D15" w:rsidRDefault="006C1AC3" w:rsidP="006C1AC3">
            <w:pPr>
              <w:jc w:val="both"/>
            </w:pPr>
            <w:r w:rsidRPr="00EA7D15">
              <w:rPr>
                <w:b/>
              </w:rPr>
              <w:t>WOS</w:t>
            </w:r>
          </w:p>
        </w:tc>
        <w:tc>
          <w:tcPr>
            <w:tcW w:w="696" w:type="dxa"/>
            <w:shd w:val="clear" w:color="auto" w:fill="F7CAAC"/>
          </w:tcPr>
          <w:p w14:paraId="444B81C8" w14:textId="77777777" w:rsidR="006C1AC3" w:rsidRPr="00EA7D15" w:rsidRDefault="006C1AC3" w:rsidP="006C1AC3">
            <w:pPr>
              <w:jc w:val="both"/>
              <w:rPr>
                <w:sz w:val="18"/>
              </w:rPr>
            </w:pPr>
            <w:r w:rsidRPr="00EA7D15">
              <w:rPr>
                <w:b/>
                <w:sz w:val="18"/>
              </w:rPr>
              <w:t>Scopus</w:t>
            </w:r>
          </w:p>
        </w:tc>
        <w:tc>
          <w:tcPr>
            <w:tcW w:w="697" w:type="dxa"/>
            <w:shd w:val="clear" w:color="auto" w:fill="F7CAAC"/>
          </w:tcPr>
          <w:p w14:paraId="1FBEA2D6" w14:textId="77777777" w:rsidR="006C1AC3" w:rsidRPr="00EA7D15" w:rsidRDefault="006C1AC3" w:rsidP="006C1AC3">
            <w:pPr>
              <w:jc w:val="both"/>
            </w:pPr>
            <w:r w:rsidRPr="00EA7D15">
              <w:rPr>
                <w:b/>
                <w:sz w:val="18"/>
              </w:rPr>
              <w:t>ostatní</w:t>
            </w:r>
          </w:p>
        </w:tc>
      </w:tr>
      <w:tr w:rsidR="00534C60" w14:paraId="0624015B" w14:textId="77777777" w:rsidTr="006C1AC3">
        <w:trPr>
          <w:cantSplit/>
          <w:trHeight w:val="70"/>
        </w:trPr>
        <w:tc>
          <w:tcPr>
            <w:tcW w:w="3361" w:type="dxa"/>
            <w:gridSpan w:val="2"/>
            <w:shd w:val="clear" w:color="auto" w:fill="F7CAAC"/>
          </w:tcPr>
          <w:p w14:paraId="28623312" w14:textId="77777777" w:rsidR="006C1AC3" w:rsidRPr="00EA7D15" w:rsidRDefault="006C1AC3" w:rsidP="006C1AC3">
            <w:pPr>
              <w:jc w:val="both"/>
            </w:pPr>
            <w:r w:rsidRPr="00EA7D15">
              <w:rPr>
                <w:b/>
              </w:rPr>
              <w:t>Obor jmenovacího řízení</w:t>
            </w:r>
          </w:p>
        </w:tc>
        <w:tc>
          <w:tcPr>
            <w:tcW w:w="2254" w:type="dxa"/>
            <w:gridSpan w:val="2"/>
            <w:shd w:val="clear" w:color="auto" w:fill="F7CAAC"/>
          </w:tcPr>
          <w:p w14:paraId="5A4DEED0" w14:textId="77777777" w:rsidR="006C1AC3" w:rsidRPr="00EA7D15" w:rsidRDefault="006C1AC3" w:rsidP="006C1AC3">
            <w:pPr>
              <w:jc w:val="both"/>
            </w:pPr>
            <w:r w:rsidRPr="00EA7D15">
              <w:rPr>
                <w:b/>
              </w:rPr>
              <w:t>Rok udělení hodnosti</w:t>
            </w:r>
          </w:p>
        </w:tc>
        <w:tc>
          <w:tcPr>
            <w:tcW w:w="2257" w:type="dxa"/>
            <w:gridSpan w:val="4"/>
            <w:tcBorders>
              <w:right w:val="single" w:sz="12" w:space="0" w:color="auto"/>
            </w:tcBorders>
            <w:shd w:val="clear" w:color="auto" w:fill="F7CAAC"/>
          </w:tcPr>
          <w:p w14:paraId="7ACF8105" w14:textId="77777777" w:rsidR="006C1AC3" w:rsidRPr="00EA7D15" w:rsidRDefault="006C1AC3" w:rsidP="006C1AC3">
            <w:pPr>
              <w:jc w:val="both"/>
            </w:pPr>
            <w:r w:rsidRPr="00EA7D15">
              <w:rPr>
                <w:b/>
              </w:rPr>
              <w:t>Řízení konáno na VŠ</w:t>
            </w:r>
          </w:p>
        </w:tc>
        <w:tc>
          <w:tcPr>
            <w:tcW w:w="635" w:type="dxa"/>
            <w:vMerge w:val="restart"/>
            <w:tcBorders>
              <w:left w:val="single" w:sz="12" w:space="0" w:color="auto"/>
            </w:tcBorders>
          </w:tcPr>
          <w:p w14:paraId="05958665" w14:textId="77A803D9" w:rsidR="006C1AC3" w:rsidRPr="00EA7D15" w:rsidRDefault="008322A2" w:rsidP="006C1AC3">
            <w:pPr>
              <w:jc w:val="both"/>
              <w:rPr>
                <w:b/>
              </w:rPr>
            </w:pPr>
            <w:del w:id="8413" w:author="Pavla Trefilová" w:date="2019-11-18T17:19:00Z">
              <w:r>
                <w:rPr>
                  <w:b/>
                </w:rPr>
                <w:delText>0</w:delText>
              </w:r>
            </w:del>
          </w:p>
        </w:tc>
        <w:tc>
          <w:tcPr>
            <w:tcW w:w="696" w:type="dxa"/>
            <w:vMerge w:val="restart"/>
          </w:tcPr>
          <w:p w14:paraId="5451819E" w14:textId="03A88DA7" w:rsidR="006C1AC3" w:rsidRPr="00EA7D15" w:rsidRDefault="008322A2" w:rsidP="006C1AC3">
            <w:pPr>
              <w:jc w:val="both"/>
              <w:rPr>
                <w:b/>
              </w:rPr>
            </w:pPr>
            <w:del w:id="8414" w:author="Pavla Trefilová" w:date="2019-11-18T17:19:00Z">
              <w:r>
                <w:rPr>
                  <w:b/>
                </w:rPr>
                <w:delText>0</w:delText>
              </w:r>
            </w:del>
          </w:p>
        </w:tc>
        <w:tc>
          <w:tcPr>
            <w:tcW w:w="697" w:type="dxa"/>
            <w:vMerge w:val="restart"/>
          </w:tcPr>
          <w:p w14:paraId="55E67BB0" w14:textId="744EEFD8" w:rsidR="006C1AC3" w:rsidRPr="00EA7D15" w:rsidRDefault="008322A2" w:rsidP="006C1AC3">
            <w:pPr>
              <w:jc w:val="both"/>
              <w:rPr>
                <w:b/>
              </w:rPr>
            </w:pPr>
            <w:del w:id="8415" w:author="Pavla Trefilová" w:date="2019-11-18T17:19:00Z">
              <w:r>
                <w:rPr>
                  <w:b/>
                </w:rPr>
                <w:delText>0</w:delText>
              </w:r>
            </w:del>
          </w:p>
        </w:tc>
      </w:tr>
      <w:tr w:rsidR="006C1AC3" w14:paraId="4C93A78C"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16"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8417" w:author="Pavla Trefilová" w:date="2019-11-18T17:19:00Z">
            <w:trPr>
              <w:wBefore w:w="75" w:type="dxa"/>
              <w:trHeight w:val="205"/>
            </w:trPr>
          </w:trPrChange>
        </w:trPr>
        <w:tc>
          <w:tcPr>
            <w:tcW w:w="3361" w:type="dxa"/>
            <w:gridSpan w:val="2"/>
            <w:tcPrChange w:id="8418" w:author="Pavla Trefilová" w:date="2019-11-18T17:19:00Z">
              <w:tcPr>
                <w:tcW w:w="3361" w:type="dxa"/>
                <w:gridSpan w:val="2"/>
              </w:tcPr>
            </w:tcPrChange>
          </w:tcPr>
          <w:p w14:paraId="2E54C18C" w14:textId="77777777" w:rsidR="006C1AC3" w:rsidRPr="00EA7D15" w:rsidRDefault="006C1AC3" w:rsidP="006C1AC3">
            <w:pPr>
              <w:jc w:val="both"/>
            </w:pPr>
          </w:p>
        </w:tc>
        <w:tc>
          <w:tcPr>
            <w:tcW w:w="2254" w:type="dxa"/>
            <w:gridSpan w:val="2"/>
            <w:tcPrChange w:id="8419" w:author="Pavla Trefilová" w:date="2019-11-18T17:19:00Z">
              <w:tcPr>
                <w:tcW w:w="2254" w:type="dxa"/>
                <w:gridSpan w:val="2"/>
              </w:tcPr>
            </w:tcPrChange>
          </w:tcPr>
          <w:p w14:paraId="0491E843" w14:textId="77777777" w:rsidR="006C1AC3" w:rsidRPr="00EA7D15" w:rsidRDefault="006C1AC3" w:rsidP="006C1AC3">
            <w:pPr>
              <w:jc w:val="both"/>
            </w:pPr>
          </w:p>
        </w:tc>
        <w:tc>
          <w:tcPr>
            <w:tcW w:w="2257" w:type="dxa"/>
            <w:gridSpan w:val="4"/>
            <w:tcBorders>
              <w:right w:val="single" w:sz="12" w:space="0" w:color="auto"/>
            </w:tcBorders>
            <w:tcPrChange w:id="8420" w:author="Pavla Trefilová" w:date="2019-11-18T17:19:00Z">
              <w:tcPr>
                <w:tcW w:w="2257" w:type="dxa"/>
                <w:gridSpan w:val="4"/>
                <w:tcBorders>
                  <w:right w:val="single" w:sz="12" w:space="0" w:color="auto"/>
                </w:tcBorders>
              </w:tcPr>
            </w:tcPrChange>
          </w:tcPr>
          <w:p w14:paraId="6C8801FE" w14:textId="77777777" w:rsidR="006C1AC3" w:rsidRPr="00EA7D15" w:rsidRDefault="006C1AC3" w:rsidP="006C1AC3">
            <w:pPr>
              <w:jc w:val="both"/>
            </w:pPr>
          </w:p>
        </w:tc>
        <w:tc>
          <w:tcPr>
            <w:tcW w:w="635" w:type="dxa"/>
            <w:vMerge/>
            <w:tcBorders>
              <w:left w:val="single" w:sz="12" w:space="0" w:color="auto"/>
            </w:tcBorders>
            <w:vAlign w:val="center"/>
            <w:tcPrChange w:id="8421" w:author="Pavla Trefilová" w:date="2019-11-18T17:19:00Z">
              <w:tcPr>
                <w:tcW w:w="635" w:type="dxa"/>
                <w:vMerge/>
                <w:tcBorders>
                  <w:left w:val="single" w:sz="12" w:space="0" w:color="auto"/>
                </w:tcBorders>
                <w:vAlign w:val="center"/>
              </w:tcPr>
            </w:tcPrChange>
          </w:tcPr>
          <w:p w14:paraId="38C15B32" w14:textId="77777777" w:rsidR="006C1AC3" w:rsidRPr="00EA7D15" w:rsidRDefault="006C1AC3" w:rsidP="006C1AC3">
            <w:pPr>
              <w:rPr>
                <w:b/>
              </w:rPr>
            </w:pPr>
          </w:p>
        </w:tc>
        <w:tc>
          <w:tcPr>
            <w:tcW w:w="696" w:type="dxa"/>
            <w:vMerge/>
            <w:vAlign w:val="center"/>
            <w:tcPrChange w:id="8422" w:author="Pavla Trefilová" w:date="2019-11-18T17:19:00Z">
              <w:tcPr>
                <w:tcW w:w="696" w:type="dxa"/>
                <w:vMerge/>
                <w:vAlign w:val="center"/>
              </w:tcPr>
            </w:tcPrChange>
          </w:tcPr>
          <w:p w14:paraId="6CD4529F" w14:textId="77777777" w:rsidR="006C1AC3" w:rsidRPr="00EA7D15" w:rsidRDefault="006C1AC3" w:rsidP="006C1AC3">
            <w:pPr>
              <w:rPr>
                <w:b/>
              </w:rPr>
            </w:pPr>
          </w:p>
        </w:tc>
        <w:tc>
          <w:tcPr>
            <w:tcW w:w="697" w:type="dxa"/>
            <w:vMerge/>
            <w:vAlign w:val="center"/>
            <w:tcPrChange w:id="8423" w:author="Pavla Trefilová" w:date="2019-11-18T17:19:00Z">
              <w:tcPr>
                <w:tcW w:w="697" w:type="dxa"/>
                <w:vMerge/>
                <w:vAlign w:val="center"/>
              </w:tcPr>
            </w:tcPrChange>
          </w:tcPr>
          <w:p w14:paraId="28728637" w14:textId="77777777" w:rsidR="006C1AC3" w:rsidRPr="00EA7D15" w:rsidRDefault="006C1AC3" w:rsidP="006C1AC3">
            <w:pPr>
              <w:rPr>
                <w:b/>
              </w:rPr>
            </w:pPr>
          </w:p>
        </w:tc>
      </w:tr>
      <w:tr w:rsidR="006C1AC3" w14:paraId="3975CCEE"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24"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425" w:author="Pavla Trefilová" w:date="2019-11-18T17:19:00Z">
            <w:trPr>
              <w:wBefore w:w="75" w:type="dxa"/>
            </w:trPr>
          </w:trPrChange>
        </w:trPr>
        <w:tc>
          <w:tcPr>
            <w:tcW w:w="9900" w:type="dxa"/>
            <w:gridSpan w:val="11"/>
            <w:shd w:val="clear" w:color="auto" w:fill="F7CAAC"/>
            <w:tcPrChange w:id="8426" w:author="Pavla Trefilová" w:date="2019-11-18T17:19:00Z">
              <w:tcPr>
                <w:tcW w:w="9900" w:type="dxa"/>
                <w:gridSpan w:val="11"/>
                <w:shd w:val="clear" w:color="auto" w:fill="F7CAAC"/>
              </w:tcPr>
            </w:tcPrChange>
          </w:tcPr>
          <w:p w14:paraId="578F8F35" w14:textId="77777777" w:rsidR="006C1AC3" w:rsidRPr="00EA7D15" w:rsidRDefault="006C1AC3" w:rsidP="006C1AC3">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6C1AC3" w14:paraId="78DD7143"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27"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66"/>
          <w:trPrChange w:id="8428" w:author="Pavla Trefilová" w:date="2019-11-18T17:19:00Z">
            <w:trPr>
              <w:wBefore w:w="75" w:type="dxa"/>
              <w:trHeight w:val="566"/>
            </w:trPr>
          </w:trPrChange>
        </w:trPr>
        <w:tc>
          <w:tcPr>
            <w:tcW w:w="9900" w:type="dxa"/>
            <w:gridSpan w:val="11"/>
            <w:tcPrChange w:id="8429" w:author="Pavla Trefilová" w:date="2019-11-18T17:19:00Z">
              <w:tcPr>
                <w:tcW w:w="9900" w:type="dxa"/>
                <w:gridSpan w:val="11"/>
              </w:tcPr>
            </w:tcPrChange>
          </w:tcPr>
          <w:p w14:paraId="774396C8" w14:textId="77777777" w:rsidR="006C1AC3" w:rsidRDefault="006C1AC3" w:rsidP="006C1AC3">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40A79A76" w14:textId="2907727A" w:rsidR="006C1AC3" w:rsidRPr="008B13C5" w:rsidRDefault="006C1AC3" w:rsidP="006C1AC3">
            <w:pPr>
              <w:jc w:val="both"/>
              <w:rPr>
                <w:color w:val="000000" w:themeColor="text1"/>
              </w:rPr>
            </w:pPr>
          </w:p>
        </w:tc>
      </w:tr>
      <w:tr w:rsidR="006C1AC3" w14:paraId="0EB467C4"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30"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8"/>
          <w:trPrChange w:id="8431" w:author="Pavla Trefilová" w:date="2019-11-18T17:19:00Z">
            <w:trPr>
              <w:wBefore w:w="75" w:type="dxa"/>
              <w:trHeight w:val="218"/>
            </w:trPr>
          </w:trPrChange>
        </w:trPr>
        <w:tc>
          <w:tcPr>
            <w:tcW w:w="9900" w:type="dxa"/>
            <w:gridSpan w:val="11"/>
            <w:shd w:val="clear" w:color="auto" w:fill="F7CAAC"/>
            <w:tcPrChange w:id="8432" w:author="Pavla Trefilová" w:date="2019-11-18T17:19:00Z">
              <w:tcPr>
                <w:tcW w:w="9900" w:type="dxa"/>
                <w:gridSpan w:val="11"/>
                <w:shd w:val="clear" w:color="auto" w:fill="F7CAAC"/>
              </w:tcPr>
            </w:tcPrChange>
          </w:tcPr>
          <w:p w14:paraId="624F13B8" w14:textId="77777777" w:rsidR="006C1AC3" w:rsidRPr="00EA7D15" w:rsidRDefault="006C1AC3" w:rsidP="006C1AC3">
            <w:pPr>
              <w:rPr>
                <w:b/>
              </w:rPr>
            </w:pPr>
            <w:r w:rsidRPr="00EA7D15">
              <w:rPr>
                <w:b/>
              </w:rPr>
              <w:t>Působení v zahraničí</w:t>
            </w:r>
          </w:p>
        </w:tc>
      </w:tr>
      <w:tr w:rsidR="006C1AC3" w14:paraId="4F7A4EF9" w14:textId="77777777" w:rsidTr="006C1AC3">
        <w:tblPrEx>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33" w:author="Pavla Trefilová" w:date="2019-11-18T17:19:00Z">
            <w:tblPrEx>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28"/>
          <w:trPrChange w:id="8434" w:author="Pavla Trefilová" w:date="2019-11-18T17:19:00Z">
            <w:trPr>
              <w:wBefore w:w="75" w:type="dxa"/>
              <w:trHeight w:val="328"/>
            </w:trPr>
          </w:trPrChange>
        </w:trPr>
        <w:tc>
          <w:tcPr>
            <w:tcW w:w="9900" w:type="dxa"/>
            <w:gridSpan w:val="11"/>
            <w:tcPrChange w:id="8435" w:author="Pavla Trefilová" w:date="2019-11-18T17:19:00Z">
              <w:tcPr>
                <w:tcW w:w="9900" w:type="dxa"/>
                <w:gridSpan w:val="11"/>
              </w:tcPr>
            </w:tcPrChange>
          </w:tcPr>
          <w:p w14:paraId="39FD8F96" w14:textId="77777777" w:rsidR="006C1AC3" w:rsidRPr="003D4B84" w:rsidRDefault="006C1AC3" w:rsidP="006C1AC3">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534C60" w14:paraId="27771328" w14:textId="77777777" w:rsidTr="006C1AC3">
        <w:trPr>
          <w:cantSplit/>
          <w:trHeight w:val="154"/>
        </w:trPr>
        <w:tc>
          <w:tcPr>
            <w:tcW w:w="2529" w:type="dxa"/>
            <w:shd w:val="clear" w:color="auto" w:fill="F7CAAC"/>
          </w:tcPr>
          <w:p w14:paraId="22348C5D" w14:textId="77777777" w:rsidR="006C1AC3" w:rsidRDefault="006C1AC3" w:rsidP="006C1AC3">
            <w:pPr>
              <w:jc w:val="both"/>
              <w:rPr>
                <w:b/>
              </w:rPr>
            </w:pPr>
            <w:r>
              <w:rPr>
                <w:b/>
              </w:rPr>
              <w:t xml:space="preserve">Podpis </w:t>
            </w:r>
          </w:p>
        </w:tc>
        <w:tc>
          <w:tcPr>
            <w:tcW w:w="4554" w:type="dxa"/>
            <w:gridSpan w:val="5"/>
          </w:tcPr>
          <w:p w14:paraId="54F98075" w14:textId="77777777" w:rsidR="006C1AC3" w:rsidRDefault="006C1AC3" w:rsidP="006C1AC3">
            <w:pPr>
              <w:jc w:val="both"/>
            </w:pPr>
          </w:p>
        </w:tc>
        <w:tc>
          <w:tcPr>
            <w:tcW w:w="789" w:type="dxa"/>
            <w:gridSpan w:val="2"/>
            <w:shd w:val="clear" w:color="auto" w:fill="F7CAAC"/>
          </w:tcPr>
          <w:p w14:paraId="02C1FCF2" w14:textId="77777777" w:rsidR="006C1AC3" w:rsidRDefault="006C1AC3" w:rsidP="006C1AC3">
            <w:pPr>
              <w:jc w:val="both"/>
            </w:pPr>
            <w:r>
              <w:rPr>
                <w:b/>
              </w:rPr>
              <w:t>datum</w:t>
            </w:r>
          </w:p>
        </w:tc>
        <w:tc>
          <w:tcPr>
            <w:tcW w:w="2028" w:type="dxa"/>
            <w:gridSpan w:val="3"/>
          </w:tcPr>
          <w:p w14:paraId="67118DBA" w14:textId="77777777" w:rsidR="006C1AC3" w:rsidRDefault="006C1AC3" w:rsidP="006C1AC3">
            <w:pPr>
              <w:jc w:val="both"/>
            </w:pPr>
          </w:p>
        </w:tc>
      </w:tr>
    </w:tbl>
    <w:p w14:paraId="135429CF" w14:textId="77777777" w:rsidR="003B6B8E" w:rsidRDefault="003B6B8E">
      <w:pPr>
        <w:rPr>
          <w:del w:id="8436" w:author="Pavla Trefilová" w:date="2019-11-18T17:19:00Z"/>
        </w:rPr>
      </w:pPr>
      <w:del w:id="8437" w:author="Pavla Trefilová" w:date="2019-11-18T17:19:00Z">
        <w:r>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5C13DA24" w14:textId="77777777" w:rsidTr="003B6B8E">
        <w:trPr>
          <w:del w:id="8438" w:author="Pavla Trefilová" w:date="2019-11-18T17:19:00Z"/>
        </w:trPr>
        <w:tc>
          <w:tcPr>
            <w:tcW w:w="9859" w:type="dxa"/>
            <w:gridSpan w:val="11"/>
            <w:tcBorders>
              <w:bottom w:val="double" w:sz="4" w:space="0" w:color="auto"/>
            </w:tcBorders>
            <w:shd w:val="clear" w:color="auto" w:fill="BDD6EE"/>
          </w:tcPr>
          <w:p w14:paraId="1ED492E3" w14:textId="77777777" w:rsidR="00B2050B" w:rsidRDefault="00B2050B" w:rsidP="00B2050B">
            <w:pPr>
              <w:jc w:val="both"/>
              <w:rPr>
                <w:del w:id="8439" w:author="Pavla Trefilová" w:date="2019-11-18T17:19:00Z"/>
                <w:b/>
                <w:sz w:val="28"/>
              </w:rPr>
            </w:pPr>
            <w:del w:id="8440" w:author="Pavla Trefilová" w:date="2019-11-18T17:19:00Z">
              <w:r>
                <w:rPr>
                  <w:b/>
                  <w:sz w:val="28"/>
                </w:rPr>
                <w:lastRenderedPageBreak/>
                <w:delText>C-I – Personální zabezpečení</w:delText>
              </w:r>
            </w:del>
          </w:p>
        </w:tc>
      </w:tr>
      <w:tr w:rsidR="00B2050B" w14:paraId="61007ECD" w14:textId="77777777" w:rsidTr="003B6B8E">
        <w:trPr>
          <w:del w:id="8441" w:author="Pavla Trefilová" w:date="2019-11-18T17:19:00Z"/>
        </w:trPr>
        <w:tc>
          <w:tcPr>
            <w:tcW w:w="2518" w:type="dxa"/>
            <w:tcBorders>
              <w:top w:val="double" w:sz="4" w:space="0" w:color="auto"/>
            </w:tcBorders>
            <w:shd w:val="clear" w:color="auto" w:fill="F7CAAC"/>
          </w:tcPr>
          <w:p w14:paraId="00A48274" w14:textId="77777777" w:rsidR="00B2050B" w:rsidRDefault="00B2050B" w:rsidP="00B2050B">
            <w:pPr>
              <w:jc w:val="both"/>
              <w:rPr>
                <w:del w:id="8442" w:author="Pavla Trefilová" w:date="2019-11-18T17:19:00Z"/>
                <w:b/>
              </w:rPr>
            </w:pPr>
            <w:del w:id="8443" w:author="Pavla Trefilová" w:date="2019-11-18T17:19:00Z">
              <w:r>
                <w:rPr>
                  <w:b/>
                </w:rPr>
                <w:delText>Vysoká škola</w:delText>
              </w:r>
            </w:del>
          </w:p>
        </w:tc>
        <w:tc>
          <w:tcPr>
            <w:tcW w:w="7341" w:type="dxa"/>
            <w:gridSpan w:val="10"/>
          </w:tcPr>
          <w:p w14:paraId="422D5AC8" w14:textId="77777777" w:rsidR="00B2050B" w:rsidRDefault="00B2050B" w:rsidP="00B2050B">
            <w:pPr>
              <w:jc w:val="both"/>
              <w:rPr>
                <w:del w:id="8444" w:author="Pavla Trefilová" w:date="2019-11-18T17:19:00Z"/>
              </w:rPr>
            </w:pPr>
            <w:del w:id="8445" w:author="Pavla Trefilová" w:date="2019-11-18T17:19:00Z">
              <w:r>
                <w:delText>Univerzita Tomáše Bati ve Zlíně</w:delText>
              </w:r>
            </w:del>
          </w:p>
        </w:tc>
      </w:tr>
      <w:tr w:rsidR="00B2050B" w14:paraId="38CD8418" w14:textId="77777777" w:rsidTr="003B6B8E">
        <w:trPr>
          <w:del w:id="8446" w:author="Pavla Trefilová" w:date="2019-11-18T17:19:00Z"/>
        </w:trPr>
        <w:tc>
          <w:tcPr>
            <w:tcW w:w="2518" w:type="dxa"/>
            <w:shd w:val="clear" w:color="auto" w:fill="F7CAAC"/>
          </w:tcPr>
          <w:p w14:paraId="6B0D6319" w14:textId="77777777" w:rsidR="00B2050B" w:rsidRDefault="00B2050B" w:rsidP="00B2050B">
            <w:pPr>
              <w:jc w:val="both"/>
              <w:rPr>
                <w:del w:id="8447" w:author="Pavla Trefilová" w:date="2019-11-18T17:19:00Z"/>
                <w:b/>
              </w:rPr>
            </w:pPr>
            <w:del w:id="8448" w:author="Pavla Trefilová" w:date="2019-11-18T17:19:00Z">
              <w:r>
                <w:rPr>
                  <w:b/>
                </w:rPr>
                <w:delText>Součást vysoké školy</w:delText>
              </w:r>
            </w:del>
          </w:p>
        </w:tc>
        <w:tc>
          <w:tcPr>
            <w:tcW w:w="7341" w:type="dxa"/>
            <w:gridSpan w:val="10"/>
          </w:tcPr>
          <w:p w14:paraId="7B9FB41C" w14:textId="77777777" w:rsidR="00B2050B" w:rsidRDefault="00B2050B" w:rsidP="00B2050B">
            <w:pPr>
              <w:jc w:val="both"/>
              <w:rPr>
                <w:del w:id="8449" w:author="Pavla Trefilová" w:date="2019-11-18T17:19:00Z"/>
              </w:rPr>
            </w:pPr>
            <w:del w:id="8450" w:author="Pavla Trefilová" w:date="2019-11-18T17:19:00Z">
              <w:r>
                <w:delText>Fakulta managementu a ekonomiky</w:delText>
              </w:r>
            </w:del>
          </w:p>
        </w:tc>
      </w:tr>
      <w:tr w:rsidR="00B2050B" w14:paraId="4A5623E4" w14:textId="77777777" w:rsidTr="003B6B8E">
        <w:trPr>
          <w:del w:id="8451" w:author="Pavla Trefilová" w:date="2019-11-18T17:19:00Z"/>
        </w:trPr>
        <w:tc>
          <w:tcPr>
            <w:tcW w:w="2518" w:type="dxa"/>
            <w:shd w:val="clear" w:color="auto" w:fill="F7CAAC"/>
          </w:tcPr>
          <w:p w14:paraId="3F51522D" w14:textId="77777777" w:rsidR="00B2050B" w:rsidRDefault="00B2050B" w:rsidP="00B2050B">
            <w:pPr>
              <w:jc w:val="both"/>
              <w:rPr>
                <w:del w:id="8452" w:author="Pavla Trefilová" w:date="2019-11-18T17:19:00Z"/>
                <w:b/>
              </w:rPr>
            </w:pPr>
            <w:del w:id="8453" w:author="Pavla Trefilová" w:date="2019-11-18T17:19:00Z">
              <w:r>
                <w:rPr>
                  <w:b/>
                </w:rPr>
                <w:delText>Název studijního programu</w:delText>
              </w:r>
            </w:del>
          </w:p>
        </w:tc>
        <w:tc>
          <w:tcPr>
            <w:tcW w:w="7341" w:type="dxa"/>
            <w:gridSpan w:val="10"/>
          </w:tcPr>
          <w:p w14:paraId="2DCA70CD" w14:textId="77777777" w:rsidR="00B2050B" w:rsidRDefault="00343DC3" w:rsidP="00B2050B">
            <w:pPr>
              <w:jc w:val="both"/>
              <w:rPr>
                <w:del w:id="8454" w:author="Pavla Trefilová" w:date="2019-11-18T17:19:00Z"/>
              </w:rPr>
            </w:pPr>
            <w:del w:id="8455" w:author="Pavla Trefilová" w:date="2019-11-18T17:19:00Z">
              <w:r>
                <w:delText xml:space="preserve">Economics and Management </w:delText>
              </w:r>
            </w:del>
          </w:p>
        </w:tc>
      </w:tr>
      <w:tr w:rsidR="00B2050B" w14:paraId="181BFD0E" w14:textId="77777777" w:rsidTr="003B6B8E">
        <w:trPr>
          <w:del w:id="8456" w:author="Pavla Trefilová" w:date="2019-11-18T17:19:00Z"/>
        </w:trPr>
        <w:tc>
          <w:tcPr>
            <w:tcW w:w="2518" w:type="dxa"/>
            <w:shd w:val="clear" w:color="auto" w:fill="F7CAAC"/>
          </w:tcPr>
          <w:p w14:paraId="65ABBD3D" w14:textId="77777777" w:rsidR="00B2050B" w:rsidRDefault="00B2050B" w:rsidP="00B2050B">
            <w:pPr>
              <w:jc w:val="both"/>
              <w:rPr>
                <w:del w:id="8457" w:author="Pavla Trefilová" w:date="2019-11-18T17:19:00Z"/>
                <w:b/>
              </w:rPr>
            </w:pPr>
            <w:del w:id="8458" w:author="Pavla Trefilová" w:date="2019-11-18T17:19:00Z">
              <w:r>
                <w:rPr>
                  <w:b/>
                </w:rPr>
                <w:delText>Jméno a příjmení</w:delText>
              </w:r>
            </w:del>
          </w:p>
        </w:tc>
        <w:tc>
          <w:tcPr>
            <w:tcW w:w="4536" w:type="dxa"/>
            <w:gridSpan w:val="5"/>
          </w:tcPr>
          <w:p w14:paraId="0887BE15" w14:textId="77777777" w:rsidR="00B2050B" w:rsidRDefault="00B2050B" w:rsidP="00B2050B">
            <w:pPr>
              <w:jc w:val="both"/>
              <w:rPr>
                <w:del w:id="8459" w:author="Pavla Trefilová" w:date="2019-11-18T17:19:00Z"/>
              </w:rPr>
            </w:pPr>
            <w:del w:id="8460" w:author="Pavla Trefilová" w:date="2019-11-18T17:19:00Z">
              <w:r>
                <w:delText>Lubomír SEDLÁČEK</w:delText>
              </w:r>
            </w:del>
          </w:p>
        </w:tc>
        <w:tc>
          <w:tcPr>
            <w:tcW w:w="709" w:type="dxa"/>
            <w:shd w:val="clear" w:color="auto" w:fill="F7CAAC"/>
          </w:tcPr>
          <w:p w14:paraId="5A93D4D7" w14:textId="77777777" w:rsidR="00B2050B" w:rsidRDefault="00B2050B" w:rsidP="00B2050B">
            <w:pPr>
              <w:jc w:val="both"/>
              <w:rPr>
                <w:del w:id="8461" w:author="Pavla Trefilová" w:date="2019-11-18T17:19:00Z"/>
                <w:b/>
              </w:rPr>
            </w:pPr>
            <w:del w:id="8462" w:author="Pavla Trefilová" w:date="2019-11-18T17:19:00Z">
              <w:r>
                <w:rPr>
                  <w:b/>
                </w:rPr>
                <w:delText>Tituly</w:delText>
              </w:r>
            </w:del>
          </w:p>
        </w:tc>
        <w:tc>
          <w:tcPr>
            <w:tcW w:w="2096" w:type="dxa"/>
            <w:gridSpan w:val="4"/>
          </w:tcPr>
          <w:p w14:paraId="74591232" w14:textId="77777777" w:rsidR="00B2050B" w:rsidRDefault="00B2050B" w:rsidP="00B2050B">
            <w:pPr>
              <w:jc w:val="both"/>
              <w:rPr>
                <w:del w:id="8463" w:author="Pavla Trefilová" w:date="2019-11-18T17:19:00Z"/>
              </w:rPr>
            </w:pPr>
            <w:del w:id="8464" w:author="Pavla Trefilová" w:date="2019-11-18T17:19:00Z">
              <w:r>
                <w:delText>Mgr.</w:delText>
              </w:r>
              <w:r w:rsidR="00806A16">
                <w:delText>,</w:delText>
              </w:r>
              <w:r>
                <w:delText xml:space="preserve"> Ph.D.</w:delText>
              </w:r>
            </w:del>
          </w:p>
        </w:tc>
      </w:tr>
      <w:tr w:rsidR="00B2050B" w14:paraId="4B10E1C5" w14:textId="77777777" w:rsidTr="003B6B8E">
        <w:trPr>
          <w:del w:id="8465" w:author="Pavla Trefilová" w:date="2019-11-18T17:19:00Z"/>
        </w:trPr>
        <w:tc>
          <w:tcPr>
            <w:tcW w:w="2518" w:type="dxa"/>
            <w:shd w:val="clear" w:color="auto" w:fill="F7CAAC"/>
          </w:tcPr>
          <w:p w14:paraId="04C7C35A" w14:textId="77777777" w:rsidR="00B2050B" w:rsidRDefault="00B2050B" w:rsidP="00B2050B">
            <w:pPr>
              <w:jc w:val="both"/>
              <w:rPr>
                <w:del w:id="8466" w:author="Pavla Trefilová" w:date="2019-11-18T17:19:00Z"/>
                <w:b/>
              </w:rPr>
            </w:pPr>
            <w:del w:id="8467" w:author="Pavla Trefilová" w:date="2019-11-18T17:19:00Z">
              <w:r>
                <w:rPr>
                  <w:b/>
                </w:rPr>
                <w:delText>Rok narození</w:delText>
              </w:r>
            </w:del>
          </w:p>
        </w:tc>
        <w:tc>
          <w:tcPr>
            <w:tcW w:w="829" w:type="dxa"/>
          </w:tcPr>
          <w:p w14:paraId="7E9E0F2F" w14:textId="77777777" w:rsidR="00B2050B" w:rsidRDefault="00B2050B" w:rsidP="00B2050B">
            <w:pPr>
              <w:jc w:val="both"/>
              <w:rPr>
                <w:del w:id="8468" w:author="Pavla Trefilová" w:date="2019-11-18T17:19:00Z"/>
              </w:rPr>
            </w:pPr>
            <w:del w:id="8469" w:author="Pavla Trefilová" w:date="2019-11-18T17:19:00Z">
              <w:r>
                <w:delText>1961</w:delText>
              </w:r>
            </w:del>
          </w:p>
        </w:tc>
        <w:tc>
          <w:tcPr>
            <w:tcW w:w="1721" w:type="dxa"/>
            <w:shd w:val="clear" w:color="auto" w:fill="F7CAAC"/>
          </w:tcPr>
          <w:p w14:paraId="10B986D2" w14:textId="77777777" w:rsidR="00B2050B" w:rsidRDefault="00B2050B" w:rsidP="00B2050B">
            <w:pPr>
              <w:jc w:val="both"/>
              <w:rPr>
                <w:del w:id="8470" w:author="Pavla Trefilová" w:date="2019-11-18T17:19:00Z"/>
                <w:b/>
              </w:rPr>
            </w:pPr>
            <w:del w:id="8471" w:author="Pavla Trefilová" w:date="2019-11-18T17:19:00Z">
              <w:r>
                <w:rPr>
                  <w:b/>
                </w:rPr>
                <w:delText>typ vztahu k VŠ</w:delText>
              </w:r>
            </w:del>
          </w:p>
        </w:tc>
        <w:tc>
          <w:tcPr>
            <w:tcW w:w="992" w:type="dxa"/>
            <w:gridSpan w:val="2"/>
          </w:tcPr>
          <w:p w14:paraId="3875ECCC" w14:textId="77777777" w:rsidR="00B2050B" w:rsidRDefault="00B2050B" w:rsidP="00B2050B">
            <w:pPr>
              <w:jc w:val="both"/>
              <w:rPr>
                <w:del w:id="8472" w:author="Pavla Trefilová" w:date="2019-11-18T17:19:00Z"/>
              </w:rPr>
            </w:pPr>
            <w:del w:id="8473" w:author="Pavla Trefilová" w:date="2019-11-18T17:19:00Z">
              <w:r>
                <w:delText>pp</w:delText>
              </w:r>
            </w:del>
          </w:p>
        </w:tc>
        <w:tc>
          <w:tcPr>
            <w:tcW w:w="994" w:type="dxa"/>
            <w:shd w:val="clear" w:color="auto" w:fill="F7CAAC"/>
          </w:tcPr>
          <w:p w14:paraId="1F0A2507" w14:textId="77777777" w:rsidR="00B2050B" w:rsidRDefault="00B2050B" w:rsidP="00B2050B">
            <w:pPr>
              <w:jc w:val="both"/>
              <w:rPr>
                <w:del w:id="8474" w:author="Pavla Trefilová" w:date="2019-11-18T17:19:00Z"/>
                <w:b/>
              </w:rPr>
            </w:pPr>
            <w:del w:id="8475" w:author="Pavla Trefilová" w:date="2019-11-18T17:19:00Z">
              <w:r>
                <w:rPr>
                  <w:b/>
                </w:rPr>
                <w:delText>rozsah</w:delText>
              </w:r>
            </w:del>
          </w:p>
        </w:tc>
        <w:tc>
          <w:tcPr>
            <w:tcW w:w="709" w:type="dxa"/>
          </w:tcPr>
          <w:p w14:paraId="633B4BFE" w14:textId="77777777" w:rsidR="00B2050B" w:rsidRDefault="00B2050B" w:rsidP="00B2050B">
            <w:pPr>
              <w:jc w:val="both"/>
              <w:rPr>
                <w:del w:id="8476" w:author="Pavla Trefilová" w:date="2019-11-18T17:19:00Z"/>
              </w:rPr>
            </w:pPr>
            <w:del w:id="8477" w:author="Pavla Trefilová" w:date="2019-11-18T17:19:00Z">
              <w:r>
                <w:delText>40</w:delText>
              </w:r>
            </w:del>
          </w:p>
        </w:tc>
        <w:tc>
          <w:tcPr>
            <w:tcW w:w="709" w:type="dxa"/>
            <w:gridSpan w:val="2"/>
            <w:shd w:val="clear" w:color="auto" w:fill="F7CAAC"/>
          </w:tcPr>
          <w:p w14:paraId="74DF2FEE" w14:textId="77777777" w:rsidR="00B2050B" w:rsidRDefault="00B2050B" w:rsidP="00B2050B">
            <w:pPr>
              <w:jc w:val="both"/>
              <w:rPr>
                <w:del w:id="8478" w:author="Pavla Trefilová" w:date="2019-11-18T17:19:00Z"/>
                <w:b/>
              </w:rPr>
            </w:pPr>
            <w:del w:id="8479" w:author="Pavla Trefilová" w:date="2019-11-18T17:19:00Z">
              <w:r>
                <w:rPr>
                  <w:b/>
                </w:rPr>
                <w:delText>do kdy</w:delText>
              </w:r>
            </w:del>
          </w:p>
        </w:tc>
        <w:tc>
          <w:tcPr>
            <w:tcW w:w="1387" w:type="dxa"/>
            <w:gridSpan w:val="2"/>
          </w:tcPr>
          <w:p w14:paraId="313EA371" w14:textId="77777777" w:rsidR="00B2050B" w:rsidRDefault="00B2050B" w:rsidP="00B2050B">
            <w:pPr>
              <w:jc w:val="both"/>
              <w:rPr>
                <w:del w:id="8480" w:author="Pavla Trefilová" w:date="2019-11-18T17:19:00Z"/>
              </w:rPr>
            </w:pPr>
            <w:del w:id="8481" w:author="Pavla Trefilová" w:date="2019-11-18T17:19:00Z">
              <w:r>
                <w:delText>N</w:delText>
              </w:r>
            </w:del>
          </w:p>
        </w:tc>
      </w:tr>
      <w:tr w:rsidR="00B2050B" w14:paraId="5A683848" w14:textId="77777777" w:rsidTr="003B6B8E">
        <w:trPr>
          <w:del w:id="8482" w:author="Pavla Trefilová" w:date="2019-11-18T17:19:00Z"/>
        </w:trPr>
        <w:tc>
          <w:tcPr>
            <w:tcW w:w="5068" w:type="dxa"/>
            <w:gridSpan w:val="3"/>
            <w:shd w:val="clear" w:color="auto" w:fill="F7CAAC"/>
          </w:tcPr>
          <w:p w14:paraId="61B2137D" w14:textId="77777777" w:rsidR="00B2050B" w:rsidRDefault="00B2050B" w:rsidP="00B2050B">
            <w:pPr>
              <w:jc w:val="both"/>
              <w:rPr>
                <w:del w:id="8483" w:author="Pavla Trefilová" w:date="2019-11-18T17:19:00Z"/>
                <w:b/>
              </w:rPr>
            </w:pPr>
            <w:del w:id="8484" w:author="Pavla Trefilová" w:date="2019-11-18T17:19:00Z">
              <w:r>
                <w:rPr>
                  <w:b/>
                </w:rPr>
                <w:delText>Typ vztahu na součásti VŠ, která uskutečňuje st. program</w:delText>
              </w:r>
            </w:del>
          </w:p>
        </w:tc>
        <w:tc>
          <w:tcPr>
            <w:tcW w:w="992" w:type="dxa"/>
            <w:gridSpan w:val="2"/>
          </w:tcPr>
          <w:p w14:paraId="07A282D9" w14:textId="77777777" w:rsidR="00B2050B" w:rsidRDefault="00B2050B" w:rsidP="00B2050B">
            <w:pPr>
              <w:jc w:val="both"/>
              <w:rPr>
                <w:del w:id="8485" w:author="Pavla Trefilová" w:date="2019-11-18T17:19:00Z"/>
              </w:rPr>
            </w:pPr>
          </w:p>
        </w:tc>
        <w:tc>
          <w:tcPr>
            <w:tcW w:w="994" w:type="dxa"/>
            <w:shd w:val="clear" w:color="auto" w:fill="F7CAAC"/>
          </w:tcPr>
          <w:p w14:paraId="0082698C" w14:textId="77777777" w:rsidR="00B2050B" w:rsidRDefault="00B2050B" w:rsidP="00B2050B">
            <w:pPr>
              <w:jc w:val="both"/>
              <w:rPr>
                <w:del w:id="8486" w:author="Pavla Trefilová" w:date="2019-11-18T17:19:00Z"/>
                <w:b/>
              </w:rPr>
            </w:pPr>
            <w:del w:id="8487" w:author="Pavla Trefilová" w:date="2019-11-18T17:19:00Z">
              <w:r>
                <w:rPr>
                  <w:b/>
                </w:rPr>
                <w:delText>rozsah</w:delText>
              </w:r>
            </w:del>
          </w:p>
        </w:tc>
        <w:tc>
          <w:tcPr>
            <w:tcW w:w="709" w:type="dxa"/>
          </w:tcPr>
          <w:p w14:paraId="2617C181" w14:textId="77777777" w:rsidR="00B2050B" w:rsidRDefault="00B2050B" w:rsidP="00B2050B">
            <w:pPr>
              <w:jc w:val="both"/>
              <w:rPr>
                <w:del w:id="8488" w:author="Pavla Trefilová" w:date="2019-11-18T17:19:00Z"/>
              </w:rPr>
            </w:pPr>
          </w:p>
        </w:tc>
        <w:tc>
          <w:tcPr>
            <w:tcW w:w="709" w:type="dxa"/>
            <w:gridSpan w:val="2"/>
            <w:shd w:val="clear" w:color="auto" w:fill="F7CAAC"/>
          </w:tcPr>
          <w:p w14:paraId="78673AB1" w14:textId="77777777" w:rsidR="00B2050B" w:rsidRDefault="00B2050B" w:rsidP="00B2050B">
            <w:pPr>
              <w:jc w:val="both"/>
              <w:rPr>
                <w:del w:id="8489" w:author="Pavla Trefilová" w:date="2019-11-18T17:19:00Z"/>
                <w:b/>
              </w:rPr>
            </w:pPr>
            <w:del w:id="8490" w:author="Pavla Trefilová" w:date="2019-11-18T17:19:00Z">
              <w:r>
                <w:rPr>
                  <w:b/>
                </w:rPr>
                <w:delText>do kdy</w:delText>
              </w:r>
            </w:del>
          </w:p>
        </w:tc>
        <w:tc>
          <w:tcPr>
            <w:tcW w:w="1387" w:type="dxa"/>
            <w:gridSpan w:val="2"/>
          </w:tcPr>
          <w:p w14:paraId="2B4392EC" w14:textId="77777777" w:rsidR="00B2050B" w:rsidRDefault="00B2050B" w:rsidP="00B2050B">
            <w:pPr>
              <w:jc w:val="both"/>
              <w:rPr>
                <w:del w:id="8491" w:author="Pavla Trefilová" w:date="2019-11-18T17:19:00Z"/>
              </w:rPr>
            </w:pPr>
          </w:p>
        </w:tc>
      </w:tr>
      <w:tr w:rsidR="00B2050B" w14:paraId="6FCE8AD2" w14:textId="77777777" w:rsidTr="003B6B8E">
        <w:trPr>
          <w:del w:id="8492" w:author="Pavla Trefilová" w:date="2019-11-18T17:19:00Z"/>
        </w:trPr>
        <w:tc>
          <w:tcPr>
            <w:tcW w:w="6060" w:type="dxa"/>
            <w:gridSpan w:val="5"/>
            <w:shd w:val="clear" w:color="auto" w:fill="F7CAAC"/>
          </w:tcPr>
          <w:p w14:paraId="6B44061C" w14:textId="77777777" w:rsidR="00B2050B" w:rsidRDefault="00B2050B" w:rsidP="00B2050B">
            <w:pPr>
              <w:jc w:val="both"/>
              <w:rPr>
                <w:del w:id="8493" w:author="Pavla Trefilová" w:date="2019-11-18T17:19:00Z"/>
              </w:rPr>
            </w:pPr>
            <w:del w:id="8494" w:author="Pavla Trefilová" w:date="2019-11-18T17:19:00Z">
              <w:r>
                <w:rPr>
                  <w:b/>
                </w:rPr>
                <w:delText>Další současná působení jako akademický pracovník na jiných VŠ</w:delText>
              </w:r>
            </w:del>
          </w:p>
        </w:tc>
        <w:tc>
          <w:tcPr>
            <w:tcW w:w="1703" w:type="dxa"/>
            <w:gridSpan w:val="2"/>
            <w:shd w:val="clear" w:color="auto" w:fill="F7CAAC"/>
          </w:tcPr>
          <w:p w14:paraId="2BAB45DA" w14:textId="77777777" w:rsidR="00B2050B" w:rsidRDefault="00B2050B" w:rsidP="00B2050B">
            <w:pPr>
              <w:jc w:val="both"/>
              <w:rPr>
                <w:del w:id="8495" w:author="Pavla Trefilová" w:date="2019-11-18T17:19:00Z"/>
                <w:b/>
              </w:rPr>
            </w:pPr>
            <w:del w:id="8496" w:author="Pavla Trefilová" w:date="2019-11-18T17:19:00Z">
              <w:r>
                <w:rPr>
                  <w:b/>
                </w:rPr>
                <w:delText>typ prac. vztahu</w:delText>
              </w:r>
            </w:del>
          </w:p>
        </w:tc>
        <w:tc>
          <w:tcPr>
            <w:tcW w:w="2096" w:type="dxa"/>
            <w:gridSpan w:val="4"/>
            <w:shd w:val="clear" w:color="auto" w:fill="F7CAAC"/>
          </w:tcPr>
          <w:p w14:paraId="64A38267" w14:textId="77777777" w:rsidR="00B2050B" w:rsidRDefault="00B2050B" w:rsidP="00B2050B">
            <w:pPr>
              <w:jc w:val="both"/>
              <w:rPr>
                <w:del w:id="8497" w:author="Pavla Trefilová" w:date="2019-11-18T17:19:00Z"/>
                <w:b/>
              </w:rPr>
            </w:pPr>
            <w:del w:id="8498" w:author="Pavla Trefilová" w:date="2019-11-18T17:19:00Z">
              <w:r>
                <w:rPr>
                  <w:b/>
                </w:rPr>
                <w:delText>rozsah</w:delText>
              </w:r>
            </w:del>
          </w:p>
        </w:tc>
      </w:tr>
      <w:tr w:rsidR="00B2050B" w14:paraId="43B867BD" w14:textId="77777777" w:rsidTr="003B6B8E">
        <w:trPr>
          <w:del w:id="8499" w:author="Pavla Trefilová" w:date="2019-11-18T17:19:00Z"/>
        </w:trPr>
        <w:tc>
          <w:tcPr>
            <w:tcW w:w="6060" w:type="dxa"/>
            <w:gridSpan w:val="5"/>
          </w:tcPr>
          <w:p w14:paraId="61B09F96" w14:textId="77777777" w:rsidR="00B2050B" w:rsidRDefault="00B2050B" w:rsidP="00B2050B">
            <w:pPr>
              <w:jc w:val="both"/>
              <w:rPr>
                <w:del w:id="8500" w:author="Pavla Trefilová" w:date="2019-11-18T17:19:00Z"/>
              </w:rPr>
            </w:pPr>
          </w:p>
        </w:tc>
        <w:tc>
          <w:tcPr>
            <w:tcW w:w="1703" w:type="dxa"/>
            <w:gridSpan w:val="2"/>
          </w:tcPr>
          <w:p w14:paraId="4FE71CBA" w14:textId="77777777" w:rsidR="00B2050B" w:rsidRDefault="00B2050B" w:rsidP="00B2050B">
            <w:pPr>
              <w:jc w:val="both"/>
              <w:rPr>
                <w:del w:id="8501" w:author="Pavla Trefilová" w:date="2019-11-18T17:19:00Z"/>
              </w:rPr>
            </w:pPr>
          </w:p>
        </w:tc>
        <w:tc>
          <w:tcPr>
            <w:tcW w:w="2096" w:type="dxa"/>
            <w:gridSpan w:val="4"/>
          </w:tcPr>
          <w:p w14:paraId="7045E03D" w14:textId="77777777" w:rsidR="00B2050B" w:rsidRDefault="00B2050B" w:rsidP="00B2050B">
            <w:pPr>
              <w:jc w:val="both"/>
              <w:rPr>
                <w:del w:id="8502" w:author="Pavla Trefilová" w:date="2019-11-18T17:19:00Z"/>
              </w:rPr>
            </w:pPr>
          </w:p>
        </w:tc>
      </w:tr>
      <w:tr w:rsidR="00B2050B" w14:paraId="38A4BADF" w14:textId="77777777" w:rsidTr="003B6B8E">
        <w:trPr>
          <w:del w:id="8503" w:author="Pavla Trefilová" w:date="2019-11-18T17:19:00Z"/>
        </w:trPr>
        <w:tc>
          <w:tcPr>
            <w:tcW w:w="6060" w:type="dxa"/>
            <w:gridSpan w:val="5"/>
          </w:tcPr>
          <w:p w14:paraId="1470A6F0" w14:textId="77777777" w:rsidR="00B2050B" w:rsidRDefault="00B2050B" w:rsidP="00B2050B">
            <w:pPr>
              <w:jc w:val="both"/>
              <w:rPr>
                <w:del w:id="8504" w:author="Pavla Trefilová" w:date="2019-11-18T17:19:00Z"/>
              </w:rPr>
            </w:pPr>
          </w:p>
        </w:tc>
        <w:tc>
          <w:tcPr>
            <w:tcW w:w="1703" w:type="dxa"/>
            <w:gridSpan w:val="2"/>
          </w:tcPr>
          <w:p w14:paraId="40C10088" w14:textId="77777777" w:rsidR="00B2050B" w:rsidRDefault="00B2050B" w:rsidP="00B2050B">
            <w:pPr>
              <w:jc w:val="both"/>
              <w:rPr>
                <w:del w:id="8505" w:author="Pavla Trefilová" w:date="2019-11-18T17:19:00Z"/>
              </w:rPr>
            </w:pPr>
          </w:p>
        </w:tc>
        <w:tc>
          <w:tcPr>
            <w:tcW w:w="2096" w:type="dxa"/>
            <w:gridSpan w:val="4"/>
          </w:tcPr>
          <w:p w14:paraId="473E35DA" w14:textId="77777777" w:rsidR="00B2050B" w:rsidRDefault="00B2050B" w:rsidP="00B2050B">
            <w:pPr>
              <w:jc w:val="both"/>
              <w:rPr>
                <w:del w:id="8506" w:author="Pavla Trefilová" w:date="2019-11-18T17:19:00Z"/>
              </w:rPr>
            </w:pPr>
          </w:p>
        </w:tc>
      </w:tr>
      <w:tr w:rsidR="00B2050B" w14:paraId="6C8A4110" w14:textId="77777777" w:rsidTr="003B6B8E">
        <w:trPr>
          <w:del w:id="8507" w:author="Pavla Trefilová" w:date="2019-11-18T17:19:00Z"/>
        </w:trPr>
        <w:tc>
          <w:tcPr>
            <w:tcW w:w="6060" w:type="dxa"/>
            <w:gridSpan w:val="5"/>
          </w:tcPr>
          <w:p w14:paraId="22A1CC37" w14:textId="77777777" w:rsidR="00B2050B" w:rsidRDefault="00B2050B" w:rsidP="00B2050B">
            <w:pPr>
              <w:jc w:val="both"/>
              <w:rPr>
                <w:del w:id="8508" w:author="Pavla Trefilová" w:date="2019-11-18T17:19:00Z"/>
              </w:rPr>
            </w:pPr>
          </w:p>
        </w:tc>
        <w:tc>
          <w:tcPr>
            <w:tcW w:w="1703" w:type="dxa"/>
            <w:gridSpan w:val="2"/>
          </w:tcPr>
          <w:p w14:paraId="34240D3C" w14:textId="77777777" w:rsidR="00B2050B" w:rsidRDefault="00B2050B" w:rsidP="00B2050B">
            <w:pPr>
              <w:jc w:val="both"/>
              <w:rPr>
                <w:del w:id="8509" w:author="Pavla Trefilová" w:date="2019-11-18T17:19:00Z"/>
              </w:rPr>
            </w:pPr>
          </w:p>
        </w:tc>
        <w:tc>
          <w:tcPr>
            <w:tcW w:w="2096" w:type="dxa"/>
            <w:gridSpan w:val="4"/>
          </w:tcPr>
          <w:p w14:paraId="661C7390" w14:textId="77777777" w:rsidR="00B2050B" w:rsidRDefault="00B2050B" w:rsidP="00B2050B">
            <w:pPr>
              <w:jc w:val="both"/>
              <w:rPr>
                <w:del w:id="8510" w:author="Pavla Trefilová" w:date="2019-11-18T17:19:00Z"/>
              </w:rPr>
            </w:pPr>
          </w:p>
        </w:tc>
      </w:tr>
      <w:tr w:rsidR="00B2050B" w14:paraId="4518921A" w14:textId="77777777" w:rsidTr="003B6B8E">
        <w:trPr>
          <w:del w:id="8511" w:author="Pavla Trefilová" w:date="2019-11-18T17:19:00Z"/>
        </w:trPr>
        <w:tc>
          <w:tcPr>
            <w:tcW w:w="6060" w:type="dxa"/>
            <w:gridSpan w:val="5"/>
          </w:tcPr>
          <w:p w14:paraId="0EEEF648" w14:textId="77777777" w:rsidR="00B2050B" w:rsidRDefault="00B2050B" w:rsidP="00B2050B">
            <w:pPr>
              <w:jc w:val="both"/>
              <w:rPr>
                <w:del w:id="8512" w:author="Pavla Trefilová" w:date="2019-11-18T17:19:00Z"/>
              </w:rPr>
            </w:pPr>
          </w:p>
        </w:tc>
        <w:tc>
          <w:tcPr>
            <w:tcW w:w="1703" w:type="dxa"/>
            <w:gridSpan w:val="2"/>
          </w:tcPr>
          <w:p w14:paraId="006AD831" w14:textId="77777777" w:rsidR="00B2050B" w:rsidRDefault="00B2050B" w:rsidP="00B2050B">
            <w:pPr>
              <w:jc w:val="both"/>
              <w:rPr>
                <w:del w:id="8513" w:author="Pavla Trefilová" w:date="2019-11-18T17:19:00Z"/>
              </w:rPr>
            </w:pPr>
          </w:p>
        </w:tc>
        <w:tc>
          <w:tcPr>
            <w:tcW w:w="2096" w:type="dxa"/>
            <w:gridSpan w:val="4"/>
          </w:tcPr>
          <w:p w14:paraId="1DF46D7A" w14:textId="77777777" w:rsidR="00B2050B" w:rsidRDefault="00B2050B" w:rsidP="00B2050B">
            <w:pPr>
              <w:jc w:val="both"/>
              <w:rPr>
                <w:del w:id="8514" w:author="Pavla Trefilová" w:date="2019-11-18T17:19:00Z"/>
              </w:rPr>
            </w:pPr>
          </w:p>
        </w:tc>
      </w:tr>
      <w:tr w:rsidR="00B2050B" w14:paraId="3C025518" w14:textId="77777777" w:rsidTr="003B6B8E">
        <w:trPr>
          <w:del w:id="8515" w:author="Pavla Trefilová" w:date="2019-11-18T17:19:00Z"/>
        </w:trPr>
        <w:tc>
          <w:tcPr>
            <w:tcW w:w="9859" w:type="dxa"/>
            <w:gridSpan w:val="11"/>
            <w:shd w:val="clear" w:color="auto" w:fill="F7CAAC"/>
          </w:tcPr>
          <w:p w14:paraId="5AA9B7F0" w14:textId="77777777" w:rsidR="00B2050B" w:rsidRDefault="00B2050B" w:rsidP="00B2050B">
            <w:pPr>
              <w:jc w:val="both"/>
              <w:rPr>
                <w:del w:id="8516" w:author="Pavla Trefilová" w:date="2019-11-18T17:19:00Z"/>
              </w:rPr>
            </w:pPr>
            <w:del w:id="8517" w:author="Pavla Trefilová" w:date="2019-11-18T17:19:00Z">
              <w:r>
                <w:rPr>
                  <w:b/>
                </w:rPr>
                <w:delText>Předměty příslušného studijního programu a způsob zapojení do jejich výuky, příp. další zapojení do uskutečňování studijního programu</w:delText>
              </w:r>
            </w:del>
          </w:p>
        </w:tc>
      </w:tr>
      <w:tr w:rsidR="00B2050B" w14:paraId="21447624" w14:textId="77777777" w:rsidTr="003B6B8E">
        <w:trPr>
          <w:trHeight w:val="466"/>
          <w:del w:id="8518" w:author="Pavla Trefilová" w:date="2019-11-18T17:19:00Z"/>
        </w:trPr>
        <w:tc>
          <w:tcPr>
            <w:tcW w:w="9859" w:type="dxa"/>
            <w:gridSpan w:val="11"/>
            <w:tcBorders>
              <w:top w:val="nil"/>
            </w:tcBorders>
          </w:tcPr>
          <w:p w14:paraId="40874A91" w14:textId="77777777" w:rsidR="00B2050B" w:rsidRDefault="003B6B8E" w:rsidP="00B2050B">
            <w:pPr>
              <w:jc w:val="both"/>
              <w:rPr>
                <w:del w:id="8519" w:author="Pavla Trefilová" w:date="2019-11-18T17:19:00Z"/>
              </w:rPr>
            </w:pPr>
            <w:del w:id="8520" w:author="Pavla Trefilová" w:date="2019-11-18T17:19:00Z">
              <w:r>
                <w:delText xml:space="preserve">Mathematics EI </w:delText>
              </w:r>
              <w:r w:rsidR="00B2050B">
                <w:delText>– garant, přednášející (50%)</w:delText>
              </w:r>
            </w:del>
          </w:p>
        </w:tc>
      </w:tr>
      <w:tr w:rsidR="00B2050B" w14:paraId="5930FD0F" w14:textId="77777777" w:rsidTr="003B6B8E">
        <w:trPr>
          <w:del w:id="8521" w:author="Pavla Trefilová" w:date="2019-11-18T17:19:00Z"/>
        </w:trPr>
        <w:tc>
          <w:tcPr>
            <w:tcW w:w="9859" w:type="dxa"/>
            <w:gridSpan w:val="11"/>
            <w:shd w:val="clear" w:color="auto" w:fill="F7CAAC"/>
          </w:tcPr>
          <w:p w14:paraId="5A751845" w14:textId="77777777" w:rsidR="00B2050B" w:rsidRDefault="00B2050B" w:rsidP="00B2050B">
            <w:pPr>
              <w:jc w:val="both"/>
              <w:rPr>
                <w:del w:id="8522" w:author="Pavla Trefilová" w:date="2019-11-18T17:19:00Z"/>
              </w:rPr>
            </w:pPr>
            <w:del w:id="8523" w:author="Pavla Trefilová" w:date="2019-11-18T17:19:00Z">
              <w:r>
                <w:rPr>
                  <w:b/>
                </w:rPr>
                <w:delText xml:space="preserve">Údaje o vzdělání na VŠ </w:delText>
              </w:r>
            </w:del>
          </w:p>
        </w:tc>
      </w:tr>
      <w:tr w:rsidR="00B2050B" w14:paraId="23D2419F" w14:textId="77777777" w:rsidTr="003B6B8E">
        <w:trPr>
          <w:trHeight w:val="1055"/>
          <w:del w:id="8524" w:author="Pavla Trefilová" w:date="2019-11-18T17:19:00Z"/>
        </w:trPr>
        <w:tc>
          <w:tcPr>
            <w:tcW w:w="9859" w:type="dxa"/>
            <w:gridSpan w:val="11"/>
          </w:tcPr>
          <w:p w14:paraId="47691B2A" w14:textId="77777777" w:rsidR="00B2050B" w:rsidRDefault="00B2050B" w:rsidP="00B2050B">
            <w:pPr>
              <w:tabs>
                <w:tab w:val="left" w:pos="1324"/>
              </w:tabs>
              <w:ind w:left="1324" w:hanging="1324"/>
              <w:jc w:val="both"/>
              <w:rPr>
                <w:del w:id="8525" w:author="Pavla Trefilová" w:date="2019-11-18T17:19:00Z"/>
              </w:rPr>
            </w:pPr>
            <w:del w:id="8526" w:author="Pavla Trefilová" w:date="2019-11-18T17:19:00Z">
              <w:r>
                <w:rPr>
                  <w:b/>
                </w:rPr>
                <w:delText>1979</w:delText>
              </w:r>
              <w:r w:rsidRPr="00B634A9">
                <w:rPr>
                  <w:b/>
                  <w:bCs/>
                  <w:color w:val="000000"/>
                  <w:szCs w:val="24"/>
                </w:rPr>
                <w:delText>–</w:delText>
              </w:r>
              <w:r w:rsidRPr="00B634A9">
                <w:rPr>
                  <w:b/>
                </w:rPr>
                <w:delText>1985:</w:delText>
              </w:r>
              <w:r w:rsidRPr="00246388">
                <w:delText xml:space="preserve"> M</w:delText>
              </w:r>
              <w:r>
                <w:delText xml:space="preserve">asarykova </w:delText>
              </w:r>
              <w:r w:rsidRPr="00246388">
                <w:delText>U</w:delText>
              </w:r>
              <w:r>
                <w:delText>niverzita</w:delText>
              </w:r>
              <w:r w:rsidRPr="00246388">
                <w:delText xml:space="preserve"> Brno, Fakulta přírodovědecká, Matematika-chemie uč</w:delText>
              </w:r>
              <w:r>
                <w:delText>itelství všeobecně</w:delText>
              </w:r>
              <w:r w:rsidR="00CE664E">
                <w:delText xml:space="preserve"> </w:delText>
              </w:r>
              <w:r>
                <w:delText xml:space="preserve"> </w:delText>
              </w:r>
            </w:del>
          </w:p>
          <w:p w14:paraId="2643F79F" w14:textId="77777777" w:rsidR="008322A2" w:rsidRDefault="00B2050B" w:rsidP="008322A2">
            <w:pPr>
              <w:tabs>
                <w:tab w:val="left" w:pos="1324"/>
              </w:tabs>
              <w:ind w:left="1324" w:hanging="1324"/>
              <w:jc w:val="both"/>
              <w:rPr>
                <w:del w:id="8527" w:author="Pavla Trefilová" w:date="2019-11-18T17:19:00Z"/>
                <w:b/>
              </w:rPr>
            </w:pPr>
            <w:del w:id="8528" w:author="Pavla Trefilová" w:date="2019-11-18T17:19:00Z">
              <w:r>
                <w:rPr>
                  <w:b/>
                </w:rPr>
                <w:delText xml:space="preserve">                     </w:delText>
              </w:r>
              <w:r>
                <w:delText xml:space="preserve">vzdělávacích </w:delText>
              </w:r>
              <w:r w:rsidRPr="00246388">
                <w:delText>předmětů</w:delText>
              </w:r>
              <w:r>
                <w:delText xml:space="preserve"> (</w:delText>
              </w:r>
              <w:r w:rsidRPr="00FC066B">
                <w:delText>Mgr.)</w:delText>
              </w:r>
              <w:r w:rsidR="008322A2">
                <w:rPr>
                  <w:b/>
                </w:rPr>
                <w:delText xml:space="preserve"> </w:delText>
              </w:r>
            </w:del>
          </w:p>
          <w:p w14:paraId="187F4EAE" w14:textId="77777777" w:rsidR="008322A2" w:rsidRPr="00B634A9" w:rsidRDefault="008322A2" w:rsidP="008322A2">
            <w:pPr>
              <w:tabs>
                <w:tab w:val="left" w:pos="1324"/>
              </w:tabs>
              <w:ind w:left="1324" w:hanging="1324"/>
              <w:jc w:val="both"/>
              <w:rPr>
                <w:del w:id="8529" w:author="Pavla Trefilová" w:date="2019-11-18T17:19:00Z"/>
              </w:rPr>
            </w:pPr>
            <w:del w:id="8530" w:author="Pavla Trefilová" w:date="2019-11-18T17:19:00Z">
              <w:r>
                <w:rPr>
                  <w:b/>
                </w:rPr>
                <w:delText>2003</w:delText>
              </w:r>
              <w:r w:rsidRPr="00B634A9">
                <w:rPr>
                  <w:b/>
                  <w:bCs/>
                  <w:color w:val="000000"/>
                  <w:szCs w:val="24"/>
                </w:rPr>
                <w:delText>–</w:delText>
              </w:r>
              <w:r>
                <w:rPr>
                  <w:b/>
                </w:rPr>
                <w:delText>2007</w:delText>
              </w:r>
              <w:r w:rsidRPr="00B634A9">
                <w:rPr>
                  <w:b/>
                </w:rPr>
                <w:delText>:</w:delText>
              </w:r>
              <w:r w:rsidRPr="00246388">
                <w:delText xml:space="preserve"> U</w:delText>
              </w:r>
              <w:r>
                <w:delText xml:space="preserve">niverzita </w:delText>
              </w:r>
              <w:r w:rsidRPr="00246388">
                <w:delText>P</w:delText>
              </w:r>
              <w:r>
                <w:delText>alackého</w:delText>
              </w:r>
              <w:r w:rsidRPr="00246388">
                <w:delText xml:space="preserve"> Olomouc, Fakulta pedagogická, Pedago</w:delText>
              </w:r>
              <w:r>
                <w:delText xml:space="preserve">gika se zaměřením na </w:delText>
              </w:r>
              <w:r w:rsidRPr="00FC066B">
                <w:delText>matematiku</w:delText>
              </w:r>
              <w:r w:rsidR="00CE664E" w:rsidRPr="00FC066B">
                <w:delText xml:space="preserve"> </w:delText>
              </w:r>
              <w:r w:rsidRPr="00FC066B">
                <w:delText>(Ph.D.)</w:delText>
              </w:r>
            </w:del>
          </w:p>
          <w:p w14:paraId="66FA1A5D" w14:textId="77777777" w:rsidR="00B2050B" w:rsidRDefault="00B2050B" w:rsidP="00B2050B">
            <w:pPr>
              <w:tabs>
                <w:tab w:val="left" w:pos="1324"/>
              </w:tabs>
              <w:ind w:left="1324" w:hanging="1324"/>
              <w:jc w:val="both"/>
              <w:rPr>
                <w:del w:id="8531" w:author="Pavla Trefilová" w:date="2019-11-18T17:19:00Z"/>
                <w:b/>
              </w:rPr>
            </w:pPr>
          </w:p>
        </w:tc>
      </w:tr>
      <w:tr w:rsidR="00B2050B" w14:paraId="3E4B94C1" w14:textId="77777777" w:rsidTr="003B6B8E">
        <w:trPr>
          <w:del w:id="8532" w:author="Pavla Trefilová" w:date="2019-11-18T17:19:00Z"/>
        </w:trPr>
        <w:tc>
          <w:tcPr>
            <w:tcW w:w="9859" w:type="dxa"/>
            <w:gridSpan w:val="11"/>
            <w:shd w:val="clear" w:color="auto" w:fill="F7CAAC"/>
          </w:tcPr>
          <w:p w14:paraId="542C3073" w14:textId="77777777" w:rsidR="00B2050B" w:rsidRDefault="00B2050B" w:rsidP="00B2050B">
            <w:pPr>
              <w:jc w:val="both"/>
              <w:rPr>
                <w:del w:id="8533" w:author="Pavla Trefilová" w:date="2019-11-18T17:19:00Z"/>
                <w:b/>
              </w:rPr>
            </w:pPr>
            <w:del w:id="8534" w:author="Pavla Trefilová" w:date="2019-11-18T17:19:00Z">
              <w:r>
                <w:rPr>
                  <w:b/>
                </w:rPr>
                <w:delText>Údaje o odborném působení od absolvování VŠ</w:delText>
              </w:r>
            </w:del>
          </w:p>
        </w:tc>
      </w:tr>
      <w:tr w:rsidR="00B2050B" w14:paraId="5A31FC9F" w14:textId="77777777" w:rsidTr="003B6B8E">
        <w:trPr>
          <w:trHeight w:val="1090"/>
          <w:del w:id="8535" w:author="Pavla Trefilová" w:date="2019-11-18T17:19:00Z"/>
        </w:trPr>
        <w:tc>
          <w:tcPr>
            <w:tcW w:w="9859" w:type="dxa"/>
            <w:gridSpan w:val="11"/>
          </w:tcPr>
          <w:p w14:paraId="749675F2" w14:textId="77777777" w:rsidR="00B2050B" w:rsidRPr="00246388" w:rsidRDefault="00B2050B" w:rsidP="00B2050B">
            <w:pPr>
              <w:tabs>
                <w:tab w:val="left" w:pos="1324"/>
              </w:tabs>
              <w:ind w:left="1324" w:hanging="1324"/>
              <w:jc w:val="both"/>
              <w:rPr>
                <w:del w:id="8536" w:author="Pavla Trefilová" w:date="2019-11-18T17:19:00Z"/>
              </w:rPr>
            </w:pPr>
            <w:del w:id="8537" w:author="Pavla Trefilová" w:date="2019-11-18T17:19:00Z">
              <w:r w:rsidRPr="00D61661">
                <w:rPr>
                  <w:b/>
                </w:rPr>
                <w:delText>1985</w:delText>
              </w:r>
              <w:r w:rsidRPr="00D61661">
                <w:rPr>
                  <w:b/>
                  <w:color w:val="000000"/>
                  <w:szCs w:val="24"/>
                </w:rPr>
                <w:delText>–</w:delText>
              </w:r>
              <w:r w:rsidRPr="00D61661">
                <w:rPr>
                  <w:b/>
                </w:rPr>
                <w:delText>1989:</w:delText>
              </w:r>
              <w:r w:rsidRPr="00246388">
                <w:delText xml:space="preserve"> 16. ZŠ Zlín, učitel</w:delText>
              </w:r>
            </w:del>
          </w:p>
          <w:p w14:paraId="4B37A9D8" w14:textId="77777777" w:rsidR="00B2050B" w:rsidRPr="00246388" w:rsidRDefault="00B2050B" w:rsidP="00B2050B">
            <w:pPr>
              <w:tabs>
                <w:tab w:val="left" w:pos="1324"/>
              </w:tabs>
              <w:ind w:left="1324" w:hanging="1324"/>
              <w:jc w:val="both"/>
              <w:rPr>
                <w:del w:id="8538" w:author="Pavla Trefilová" w:date="2019-11-18T17:19:00Z"/>
              </w:rPr>
            </w:pPr>
            <w:del w:id="8539" w:author="Pavla Trefilová" w:date="2019-11-18T17:19:00Z">
              <w:r w:rsidRPr="00D61661">
                <w:rPr>
                  <w:b/>
                </w:rPr>
                <w:delText>1989</w:delText>
              </w:r>
              <w:r w:rsidRPr="00D61661">
                <w:rPr>
                  <w:b/>
                  <w:color w:val="000000"/>
                  <w:szCs w:val="24"/>
                </w:rPr>
                <w:delText>–</w:delText>
              </w:r>
              <w:r w:rsidRPr="00D61661">
                <w:rPr>
                  <w:b/>
                </w:rPr>
                <w:delText>1991:</w:delText>
              </w:r>
              <w:r w:rsidRPr="00246388">
                <w:delText xml:space="preserve"> ZŠ Velký Ořechov, učitel</w:delText>
              </w:r>
            </w:del>
          </w:p>
          <w:p w14:paraId="317B90B9" w14:textId="77777777" w:rsidR="00B2050B" w:rsidRPr="00246388" w:rsidRDefault="00B2050B" w:rsidP="00B2050B">
            <w:pPr>
              <w:tabs>
                <w:tab w:val="left" w:pos="1324"/>
              </w:tabs>
              <w:ind w:left="1324" w:hanging="1324"/>
              <w:jc w:val="both"/>
              <w:rPr>
                <w:del w:id="8540" w:author="Pavla Trefilová" w:date="2019-11-18T17:19:00Z"/>
              </w:rPr>
            </w:pPr>
            <w:del w:id="8541" w:author="Pavla Trefilová" w:date="2019-11-18T17:19:00Z">
              <w:r w:rsidRPr="00D61661">
                <w:rPr>
                  <w:b/>
                </w:rPr>
                <w:delText>1991</w:delText>
              </w:r>
              <w:r w:rsidRPr="00D61661">
                <w:rPr>
                  <w:b/>
                  <w:color w:val="000000"/>
                  <w:szCs w:val="24"/>
                </w:rPr>
                <w:delText>–</w:delText>
              </w:r>
              <w:r w:rsidRPr="00D61661">
                <w:rPr>
                  <w:b/>
                </w:rPr>
                <w:delText>1995:</w:delText>
              </w:r>
              <w:r w:rsidRPr="00246388">
                <w:delText xml:space="preserve"> 12. ZŠ Zlín, učitel</w:delText>
              </w:r>
            </w:del>
          </w:p>
          <w:p w14:paraId="6C6BC718" w14:textId="77777777" w:rsidR="00B2050B" w:rsidRPr="00246388" w:rsidRDefault="00B2050B" w:rsidP="00B2050B">
            <w:pPr>
              <w:tabs>
                <w:tab w:val="left" w:pos="1324"/>
              </w:tabs>
              <w:ind w:left="1324" w:hanging="1324"/>
              <w:jc w:val="both"/>
              <w:rPr>
                <w:del w:id="8542" w:author="Pavla Trefilová" w:date="2019-11-18T17:19:00Z"/>
              </w:rPr>
            </w:pPr>
            <w:del w:id="8543" w:author="Pavla Trefilová" w:date="2019-11-18T17:19:00Z">
              <w:r w:rsidRPr="00D61661">
                <w:rPr>
                  <w:b/>
                </w:rPr>
                <w:delText>1995</w:delText>
              </w:r>
              <w:r w:rsidRPr="00D61661">
                <w:rPr>
                  <w:b/>
                  <w:color w:val="000000"/>
                  <w:szCs w:val="24"/>
                </w:rPr>
                <w:delText>–</w:delText>
              </w:r>
              <w:r w:rsidRPr="00D61661">
                <w:rPr>
                  <w:b/>
                </w:rPr>
                <w:delText>2000:</w:delText>
              </w:r>
              <w:r w:rsidRPr="00246388">
                <w:delText xml:space="preserve"> SPŠ kožařská Zlín, učitel</w:delText>
              </w:r>
            </w:del>
          </w:p>
          <w:p w14:paraId="7DC1E544" w14:textId="77777777" w:rsidR="00B2050B" w:rsidRPr="00246388" w:rsidRDefault="00B2050B" w:rsidP="00B2050B">
            <w:pPr>
              <w:tabs>
                <w:tab w:val="left" w:pos="1324"/>
              </w:tabs>
              <w:ind w:left="1324" w:hanging="1324"/>
              <w:jc w:val="both"/>
              <w:rPr>
                <w:del w:id="8544" w:author="Pavla Trefilová" w:date="2019-11-18T17:19:00Z"/>
              </w:rPr>
            </w:pPr>
            <w:del w:id="8545" w:author="Pavla Trefilová" w:date="2019-11-18T17:19:00Z">
              <w:r w:rsidRPr="00D61661">
                <w:rPr>
                  <w:b/>
                </w:rPr>
                <w:delText>2000</w:delText>
              </w:r>
              <w:r w:rsidRPr="00D61661">
                <w:rPr>
                  <w:b/>
                  <w:color w:val="000000"/>
                  <w:szCs w:val="24"/>
                </w:rPr>
                <w:delText>–</w:delText>
              </w:r>
              <w:r w:rsidRPr="00D61661">
                <w:rPr>
                  <w:b/>
                </w:rPr>
                <w:delText>2003:</w:delText>
              </w:r>
              <w:r w:rsidRPr="00246388">
                <w:delText xml:space="preserve"> Gymnázium a Jazyková škola s právem státní jazykové zkoušky Zlín, učitel</w:delText>
              </w:r>
            </w:del>
          </w:p>
          <w:p w14:paraId="12856428" w14:textId="77777777" w:rsidR="00B2050B" w:rsidRPr="00246388" w:rsidRDefault="00B2050B" w:rsidP="00B2050B">
            <w:pPr>
              <w:tabs>
                <w:tab w:val="left" w:pos="1324"/>
              </w:tabs>
              <w:ind w:left="1324" w:hanging="1324"/>
              <w:jc w:val="both"/>
              <w:rPr>
                <w:del w:id="8546" w:author="Pavla Trefilová" w:date="2019-11-18T17:19:00Z"/>
              </w:rPr>
            </w:pPr>
            <w:del w:id="8547" w:author="Pavla Trefilová" w:date="2019-11-18T17:19:00Z">
              <w:r w:rsidRPr="00D61661">
                <w:rPr>
                  <w:b/>
                </w:rPr>
                <w:delText>2003</w:delText>
              </w:r>
              <w:r w:rsidRPr="00D61661">
                <w:rPr>
                  <w:b/>
                  <w:color w:val="000000"/>
                  <w:szCs w:val="24"/>
                </w:rPr>
                <w:delText>–</w:delText>
              </w:r>
              <w:r w:rsidRPr="00D61661">
                <w:rPr>
                  <w:b/>
                </w:rPr>
                <w:delText>2005:</w:delText>
              </w:r>
              <w:r w:rsidRPr="00246388">
                <w:delText xml:space="preserve"> Fakulta technologická, Univerzita Tomáše Bati ve Zlíně, Ústav matematiky, asistent</w:delText>
              </w:r>
            </w:del>
          </w:p>
          <w:p w14:paraId="22600F26" w14:textId="77777777" w:rsidR="00B2050B" w:rsidRDefault="00B2050B" w:rsidP="00B2050B">
            <w:pPr>
              <w:tabs>
                <w:tab w:val="left" w:pos="1324"/>
              </w:tabs>
              <w:ind w:left="1324" w:hanging="1324"/>
              <w:jc w:val="both"/>
              <w:rPr>
                <w:del w:id="8548" w:author="Pavla Trefilová" w:date="2019-11-18T17:19:00Z"/>
              </w:rPr>
            </w:pPr>
            <w:del w:id="8549" w:author="Pavla Trefilová" w:date="2019-11-18T17:19:00Z">
              <w:r w:rsidRPr="00D61661">
                <w:rPr>
                  <w:b/>
                </w:rPr>
                <w:delText>2006</w:delText>
              </w:r>
              <w:r w:rsidRPr="00D61661">
                <w:rPr>
                  <w:b/>
                  <w:color w:val="000000"/>
                  <w:szCs w:val="24"/>
                </w:rPr>
                <w:delText>–</w:delText>
              </w:r>
              <w:r w:rsidRPr="00D61661">
                <w:rPr>
                  <w:b/>
                </w:rPr>
                <w:delText>dosud:</w:delText>
              </w:r>
              <w:r w:rsidRPr="00246388">
                <w:delText xml:space="preserve"> Fakulta aplikované informatiky, Univerzita Tomáše Bati ve Zlíně, Ústav matematiky, odborný asistent</w:delText>
              </w:r>
            </w:del>
          </w:p>
        </w:tc>
      </w:tr>
      <w:tr w:rsidR="00B2050B" w14:paraId="24C32261" w14:textId="77777777" w:rsidTr="003B6B8E">
        <w:trPr>
          <w:trHeight w:val="250"/>
          <w:del w:id="8550" w:author="Pavla Trefilová" w:date="2019-11-18T17:19:00Z"/>
        </w:trPr>
        <w:tc>
          <w:tcPr>
            <w:tcW w:w="9859" w:type="dxa"/>
            <w:gridSpan w:val="11"/>
            <w:shd w:val="clear" w:color="auto" w:fill="F7CAAC"/>
          </w:tcPr>
          <w:p w14:paraId="4AB5351B" w14:textId="77777777" w:rsidR="00B2050B" w:rsidRDefault="00B2050B" w:rsidP="00B2050B">
            <w:pPr>
              <w:jc w:val="both"/>
              <w:rPr>
                <w:del w:id="8551" w:author="Pavla Trefilová" w:date="2019-11-18T17:19:00Z"/>
              </w:rPr>
            </w:pPr>
            <w:del w:id="8552" w:author="Pavla Trefilová" w:date="2019-11-18T17:19:00Z">
              <w:r>
                <w:rPr>
                  <w:b/>
                </w:rPr>
                <w:delText>Zkušenosti s vedením kvalifikačních a rigorózních prací</w:delText>
              </w:r>
            </w:del>
          </w:p>
        </w:tc>
      </w:tr>
      <w:tr w:rsidR="00B2050B" w14:paraId="6B02D148" w14:textId="77777777" w:rsidTr="003B6B8E">
        <w:trPr>
          <w:trHeight w:val="357"/>
          <w:del w:id="8553" w:author="Pavla Trefilová" w:date="2019-11-18T17:19:00Z"/>
        </w:trPr>
        <w:tc>
          <w:tcPr>
            <w:tcW w:w="9859" w:type="dxa"/>
            <w:gridSpan w:val="11"/>
          </w:tcPr>
          <w:p w14:paraId="6D0AA758" w14:textId="77777777" w:rsidR="008322A2" w:rsidRDefault="008322A2" w:rsidP="008322A2">
            <w:pPr>
              <w:jc w:val="both"/>
              <w:rPr>
                <w:del w:id="8554" w:author="Pavla Trefilová" w:date="2019-11-18T17:19:00Z"/>
              </w:rPr>
            </w:pPr>
            <w:del w:id="8555" w:author="Pavla Trefilová" w:date="2019-11-18T17:19:00Z">
              <w:r>
                <w:delText xml:space="preserve">Počet vedených bakalářských prací – 5 </w:delText>
              </w:r>
            </w:del>
          </w:p>
          <w:p w14:paraId="4CC2DF71" w14:textId="77777777" w:rsidR="00B2050B" w:rsidRDefault="008322A2" w:rsidP="008322A2">
            <w:pPr>
              <w:jc w:val="both"/>
              <w:rPr>
                <w:del w:id="8556" w:author="Pavla Trefilová" w:date="2019-11-18T17:19:00Z"/>
              </w:rPr>
            </w:pPr>
            <w:del w:id="8557" w:author="Pavla Trefilová" w:date="2019-11-18T17:19:00Z">
              <w:r>
                <w:delText>Počet vedených diplomových prací – 2</w:delText>
              </w:r>
            </w:del>
          </w:p>
        </w:tc>
      </w:tr>
      <w:tr w:rsidR="00B2050B" w14:paraId="5901AFC1" w14:textId="77777777" w:rsidTr="003B6B8E">
        <w:trPr>
          <w:cantSplit/>
          <w:del w:id="8558" w:author="Pavla Trefilová" w:date="2019-11-18T17:19:00Z"/>
        </w:trPr>
        <w:tc>
          <w:tcPr>
            <w:tcW w:w="3347" w:type="dxa"/>
            <w:gridSpan w:val="2"/>
            <w:tcBorders>
              <w:top w:val="single" w:sz="12" w:space="0" w:color="auto"/>
            </w:tcBorders>
            <w:shd w:val="clear" w:color="auto" w:fill="F7CAAC"/>
          </w:tcPr>
          <w:p w14:paraId="6623B230" w14:textId="77777777" w:rsidR="00B2050B" w:rsidRDefault="00B2050B" w:rsidP="00B2050B">
            <w:pPr>
              <w:jc w:val="both"/>
              <w:rPr>
                <w:del w:id="8559" w:author="Pavla Trefilová" w:date="2019-11-18T17:19:00Z"/>
              </w:rPr>
            </w:pPr>
            <w:del w:id="8560" w:author="Pavla Trefilová" w:date="2019-11-18T17:19:00Z">
              <w:r>
                <w:rPr>
                  <w:b/>
                </w:rPr>
                <w:delText xml:space="preserve">Obor habilitačního řízení </w:delText>
              </w:r>
            </w:del>
          </w:p>
        </w:tc>
        <w:tc>
          <w:tcPr>
            <w:tcW w:w="2245" w:type="dxa"/>
            <w:gridSpan w:val="2"/>
            <w:tcBorders>
              <w:top w:val="single" w:sz="12" w:space="0" w:color="auto"/>
            </w:tcBorders>
            <w:shd w:val="clear" w:color="auto" w:fill="F7CAAC"/>
          </w:tcPr>
          <w:p w14:paraId="0277BF2C" w14:textId="77777777" w:rsidR="00B2050B" w:rsidRDefault="00B2050B" w:rsidP="00B2050B">
            <w:pPr>
              <w:jc w:val="both"/>
              <w:rPr>
                <w:del w:id="8561" w:author="Pavla Trefilová" w:date="2019-11-18T17:19:00Z"/>
              </w:rPr>
            </w:pPr>
            <w:del w:id="8562" w:author="Pavla Trefilová" w:date="2019-11-18T17:19:00Z">
              <w:r>
                <w:rPr>
                  <w:b/>
                </w:rPr>
                <w:delText>Rok udělení hodnosti</w:delText>
              </w:r>
            </w:del>
          </w:p>
        </w:tc>
        <w:tc>
          <w:tcPr>
            <w:tcW w:w="2248" w:type="dxa"/>
            <w:gridSpan w:val="4"/>
            <w:tcBorders>
              <w:top w:val="single" w:sz="12" w:space="0" w:color="auto"/>
              <w:right w:val="single" w:sz="12" w:space="0" w:color="auto"/>
            </w:tcBorders>
            <w:shd w:val="clear" w:color="auto" w:fill="F7CAAC"/>
          </w:tcPr>
          <w:p w14:paraId="46EDA565" w14:textId="77777777" w:rsidR="00B2050B" w:rsidRDefault="00B2050B" w:rsidP="00B2050B">
            <w:pPr>
              <w:jc w:val="both"/>
              <w:rPr>
                <w:del w:id="8563" w:author="Pavla Trefilová" w:date="2019-11-18T17:19:00Z"/>
              </w:rPr>
            </w:pPr>
            <w:del w:id="8564" w:author="Pavla Trefilová" w:date="2019-11-18T17:19:00Z">
              <w:r>
                <w:rPr>
                  <w:b/>
                </w:rPr>
                <w:delText>Řízení konáno na VŠ</w:delText>
              </w:r>
            </w:del>
          </w:p>
        </w:tc>
        <w:tc>
          <w:tcPr>
            <w:tcW w:w="2019" w:type="dxa"/>
            <w:gridSpan w:val="3"/>
            <w:tcBorders>
              <w:top w:val="single" w:sz="12" w:space="0" w:color="auto"/>
              <w:left w:val="single" w:sz="12" w:space="0" w:color="auto"/>
            </w:tcBorders>
            <w:shd w:val="clear" w:color="auto" w:fill="F7CAAC"/>
          </w:tcPr>
          <w:p w14:paraId="25EEE631" w14:textId="77777777" w:rsidR="00B2050B" w:rsidRDefault="00B2050B" w:rsidP="00B2050B">
            <w:pPr>
              <w:jc w:val="both"/>
              <w:rPr>
                <w:del w:id="8565" w:author="Pavla Trefilová" w:date="2019-11-18T17:19:00Z"/>
                <w:b/>
              </w:rPr>
            </w:pPr>
            <w:del w:id="8566" w:author="Pavla Trefilová" w:date="2019-11-18T17:19:00Z">
              <w:r>
                <w:rPr>
                  <w:b/>
                </w:rPr>
                <w:delText>Ohlasy publikací</w:delText>
              </w:r>
            </w:del>
          </w:p>
        </w:tc>
      </w:tr>
      <w:tr w:rsidR="00B2050B" w14:paraId="1E3D4E3D" w14:textId="77777777" w:rsidTr="003B6B8E">
        <w:trPr>
          <w:cantSplit/>
          <w:del w:id="8567" w:author="Pavla Trefilová" w:date="2019-11-18T17:19:00Z"/>
        </w:trPr>
        <w:tc>
          <w:tcPr>
            <w:tcW w:w="3347" w:type="dxa"/>
            <w:gridSpan w:val="2"/>
          </w:tcPr>
          <w:p w14:paraId="30C063AB" w14:textId="77777777" w:rsidR="00B2050B" w:rsidRDefault="00B2050B" w:rsidP="00B2050B">
            <w:pPr>
              <w:jc w:val="both"/>
              <w:rPr>
                <w:del w:id="8568" w:author="Pavla Trefilová" w:date="2019-11-18T17:19:00Z"/>
              </w:rPr>
            </w:pPr>
          </w:p>
        </w:tc>
        <w:tc>
          <w:tcPr>
            <w:tcW w:w="2245" w:type="dxa"/>
            <w:gridSpan w:val="2"/>
          </w:tcPr>
          <w:p w14:paraId="5FBC67D1" w14:textId="77777777" w:rsidR="00B2050B" w:rsidRDefault="00B2050B" w:rsidP="00B2050B">
            <w:pPr>
              <w:jc w:val="both"/>
              <w:rPr>
                <w:del w:id="8569" w:author="Pavla Trefilová" w:date="2019-11-18T17:19:00Z"/>
              </w:rPr>
            </w:pPr>
          </w:p>
        </w:tc>
        <w:tc>
          <w:tcPr>
            <w:tcW w:w="2248" w:type="dxa"/>
            <w:gridSpan w:val="4"/>
            <w:tcBorders>
              <w:right w:val="single" w:sz="12" w:space="0" w:color="auto"/>
            </w:tcBorders>
          </w:tcPr>
          <w:p w14:paraId="59E7AED1" w14:textId="77777777" w:rsidR="00B2050B" w:rsidRDefault="00B2050B" w:rsidP="00B2050B">
            <w:pPr>
              <w:jc w:val="both"/>
              <w:rPr>
                <w:del w:id="8570" w:author="Pavla Trefilová" w:date="2019-11-18T17:19:00Z"/>
              </w:rPr>
            </w:pPr>
          </w:p>
        </w:tc>
        <w:tc>
          <w:tcPr>
            <w:tcW w:w="632" w:type="dxa"/>
            <w:tcBorders>
              <w:left w:val="single" w:sz="12" w:space="0" w:color="auto"/>
            </w:tcBorders>
            <w:shd w:val="clear" w:color="auto" w:fill="F7CAAC"/>
          </w:tcPr>
          <w:p w14:paraId="282A655D" w14:textId="77777777" w:rsidR="00B2050B" w:rsidRDefault="00B2050B" w:rsidP="00B2050B">
            <w:pPr>
              <w:jc w:val="both"/>
              <w:rPr>
                <w:del w:id="8571" w:author="Pavla Trefilová" w:date="2019-11-18T17:19:00Z"/>
              </w:rPr>
            </w:pPr>
            <w:del w:id="8572" w:author="Pavla Trefilová" w:date="2019-11-18T17:19:00Z">
              <w:r>
                <w:rPr>
                  <w:b/>
                </w:rPr>
                <w:delText>WOS</w:delText>
              </w:r>
            </w:del>
          </w:p>
        </w:tc>
        <w:tc>
          <w:tcPr>
            <w:tcW w:w="693" w:type="dxa"/>
            <w:shd w:val="clear" w:color="auto" w:fill="F7CAAC"/>
          </w:tcPr>
          <w:p w14:paraId="7D7F67AA" w14:textId="77777777" w:rsidR="00B2050B" w:rsidRDefault="00B2050B" w:rsidP="00B2050B">
            <w:pPr>
              <w:jc w:val="both"/>
              <w:rPr>
                <w:del w:id="8573" w:author="Pavla Trefilová" w:date="2019-11-18T17:19:00Z"/>
                <w:sz w:val="18"/>
              </w:rPr>
            </w:pPr>
            <w:del w:id="8574" w:author="Pavla Trefilová" w:date="2019-11-18T17:19:00Z">
              <w:r>
                <w:rPr>
                  <w:b/>
                  <w:sz w:val="18"/>
                </w:rPr>
                <w:delText>Scopus</w:delText>
              </w:r>
            </w:del>
          </w:p>
        </w:tc>
        <w:tc>
          <w:tcPr>
            <w:tcW w:w="694" w:type="dxa"/>
            <w:shd w:val="clear" w:color="auto" w:fill="F7CAAC"/>
          </w:tcPr>
          <w:p w14:paraId="1BB8DE85" w14:textId="77777777" w:rsidR="00B2050B" w:rsidRDefault="00B2050B" w:rsidP="00B2050B">
            <w:pPr>
              <w:jc w:val="both"/>
              <w:rPr>
                <w:del w:id="8575" w:author="Pavla Trefilová" w:date="2019-11-18T17:19:00Z"/>
              </w:rPr>
            </w:pPr>
            <w:del w:id="8576" w:author="Pavla Trefilová" w:date="2019-11-18T17:19:00Z">
              <w:r>
                <w:rPr>
                  <w:b/>
                  <w:sz w:val="18"/>
                </w:rPr>
                <w:delText>ostatní</w:delText>
              </w:r>
            </w:del>
          </w:p>
        </w:tc>
      </w:tr>
      <w:tr w:rsidR="00B2050B" w14:paraId="5DE2CD72" w14:textId="77777777" w:rsidTr="003B6B8E">
        <w:trPr>
          <w:cantSplit/>
          <w:trHeight w:val="70"/>
          <w:del w:id="8577" w:author="Pavla Trefilová" w:date="2019-11-18T17:19:00Z"/>
        </w:trPr>
        <w:tc>
          <w:tcPr>
            <w:tcW w:w="3347" w:type="dxa"/>
            <w:gridSpan w:val="2"/>
            <w:shd w:val="clear" w:color="auto" w:fill="F7CAAC"/>
          </w:tcPr>
          <w:p w14:paraId="30EF3D4C" w14:textId="77777777" w:rsidR="00B2050B" w:rsidRDefault="00B2050B" w:rsidP="00B2050B">
            <w:pPr>
              <w:jc w:val="both"/>
              <w:rPr>
                <w:del w:id="8578" w:author="Pavla Trefilová" w:date="2019-11-18T17:19:00Z"/>
              </w:rPr>
            </w:pPr>
            <w:del w:id="8579" w:author="Pavla Trefilová" w:date="2019-11-18T17:19:00Z">
              <w:r>
                <w:rPr>
                  <w:b/>
                </w:rPr>
                <w:delText>Obor jmenovacího řízení</w:delText>
              </w:r>
            </w:del>
          </w:p>
        </w:tc>
        <w:tc>
          <w:tcPr>
            <w:tcW w:w="2245" w:type="dxa"/>
            <w:gridSpan w:val="2"/>
            <w:shd w:val="clear" w:color="auto" w:fill="F7CAAC"/>
          </w:tcPr>
          <w:p w14:paraId="650F5CDB" w14:textId="77777777" w:rsidR="00B2050B" w:rsidRDefault="00B2050B" w:rsidP="00B2050B">
            <w:pPr>
              <w:jc w:val="both"/>
              <w:rPr>
                <w:del w:id="8580" w:author="Pavla Trefilová" w:date="2019-11-18T17:19:00Z"/>
              </w:rPr>
            </w:pPr>
            <w:del w:id="8581" w:author="Pavla Trefilová" w:date="2019-11-18T17:19:00Z">
              <w:r>
                <w:rPr>
                  <w:b/>
                </w:rPr>
                <w:delText>Rok udělení hodnosti</w:delText>
              </w:r>
            </w:del>
          </w:p>
        </w:tc>
        <w:tc>
          <w:tcPr>
            <w:tcW w:w="2248" w:type="dxa"/>
            <w:gridSpan w:val="4"/>
            <w:tcBorders>
              <w:right w:val="single" w:sz="12" w:space="0" w:color="auto"/>
            </w:tcBorders>
            <w:shd w:val="clear" w:color="auto" w:fill="F7CAAC"/>
          </w:tcPr>
          <w:p w14:paraId="196A2C01" w14:textId="77777777" w:rsidR="00B2050B" w:rsidRDefault="00B2050B" w:rsidP="00B2050B">
            <w:pPr>
              <w:jc w:val="both"/>
              <w:rPr>
                <w:del w:id="8582" w:author="Pavla Trefilová" w:date="2019-11-18T17:19:00Z"/>
              </w:rPr>
            </w:pPr>
            <w:del w:id="8583" w:author="Pavla Trefilová" w:date="2019-11-18T17:19:00Z">
              <w:r>
                <w:rPr>
                  <w:b/>
                </w:rPr>
                <w:delText>Řízení konáno na VŠ</w:delText>
              </w:r>
            </w:del>
          </w:p>
        </w:tc>
        <w:tc>
          <w:tcPr>
            <w:tcW w:w="632" w:type="dxa"/>
            <w:vMerge w:val="restart"/>
            <w:tcBorders>
              <w:left w:val="single" w:sz="12" w:space="0" w:color="auto"/>
            </w:tcBorders>
          </w:tcPr>
          <w:p w14:paraId="1926F22A" w14:textId="77777777" w:rsidR="00B2050B" w:rsidRDefault="008322A2" w:rsidP="00B2050B">
            <w:pPr>
              <w:jc w:val="both"/>
              <w:rPr>
                <w:del w:id="8584" w:author="Pavla Trefilová" w:date="2019-11-18T17:19:00Z"/>
                <w:b/>
              </w:rPr>
            </w:pPr>
            <w:del w:id="8585" w:author="Pavla Trefilová" w:date="2019-11-18T17:19:00Z">
              <w:r>
                <w:rPr>
                  <w:b/>
                </w:rPr>
                <w:delText>0</w:delText>
              </w:r>
            </w:del>
          </w:p>
        </w:tc>
        <w:tc>
          <w:tcPr>
            <w:tcW w:w="693" w:type="dxa"/>
            <w:vMerge w:val="restart"/>
          </w:tcPr>
          <w:p w14:paraId="0624F9E5" w14:textId="77777777" w:rsidR="00B2050B" w:rsidRDefault="008322A2" w:rsidP="00B2050B">
            <w:pPr>
              <w:jc w:val="both"/>
              <w:rPr>
                <w:del w:id="8586" w:author="Pavla Trefilová" w:date="2019-11-18T17:19:00Z"/>
                <w:b/>
              </w:rPr>
            </w:pPr>
            <w:del w:id="8587" w:author="Pavla Trefilová" w:date="2019-11-18T17:19:00Z">
              <w:r>
                <w:rPr>
                  <w:b/>
                </w:rPr>
                <w:delText>0</w:delText>
              </w:r>
            </w:del>
          </w:p>
        </w:tc>
        <w:tc>
          <w:tcPr>
            <w:tcW w:w="694" w:type="dxa"/>
            <w:vMerge w:val="restart"/>
          </w:tcPr>
          <w:p w14:paraId="5393885A" w14:textId="77777777" w:rsidR="00B2050B" w:rsidRDefault="008322A2" w:rsidP="00B2050B">
            <w:pPr>
              <w:jc w:val="both"/>
              <w:rPr>
                <w:del w:id="8588" w:author="Pavla Trefilová" w:date="2019-11-18T17:19:00Z"/>
                <w:b/>
              </w:rPr>
            </w:pPr>
            <w:del w:id="8589" w:author="Pavla Trefilová" w:date="2019-11-18T17:19:00Z">
              <w:r>
                <w:rPr>
                  <w:b/>
                </w:rPr>
                <w:delText>0</w:delText>
              </w:r>
            </w:del>
          </w:p>
        </w:tc>
      </w:tr>
      <w:tr w:rsidR="00B2050B" w14:paraId="7D1ACA9C" w14:textId="77777777" w:rsidTr="003B6B8E">
        <w:trPr>
          <w:trHeight w:val="205"/>
          <w:del w:id="8590" w:author="Pavla Trefilová" w:date="2019-11-18T17:19:00Z"/>
        </w:trPr>
        <w:tc>
          <w:tcPr>
            <w:tcW w:w="3347" w:type="dxa"/>
            <w:gridSpan w:val="2"/>
          </w:tcPr>
          <w:p w14:paraId="60F065B4" w14:textId="77777777" w:rsidR="00B2050B" w:rsidRDefault="00B2050B" w:rsidP="00B2050B">
            <w:pPr>
              <w:jc w:val="both"/>
              <w:rPr>
                <w:del w:id="8591" w:author="Pavla Trefilová" w:date="2019-11-18T17:19:00Z"/>
              </w:rPr>
            </w:pPr>
          </w:p>
        </w:tc>
        <w:tc>
          <w:tcPr>
            <w:tcW w:w="2245" w:type="dxa"/>
            <w:gridSpan w:val="2"/>
          </w:tcPr>
          <w:p w14:paraId="017A9BB0" w14:textId="77777777" w:rsidR="00B2050B" w:rsidRDefault="00B2050B" w:rsidP="00B2050B">
            <w:pPr>
              <w:jc w:val="both"/>
              <w:rPr>
                <w:del w:id="8592" w:author="Pavla Trefilová" w:date="2019-11-18T17:19:00Z"/>
              </w:rPr>
            </w:pPr>
          </w:p>
        </w:tc>
        <w:tc>
          <w:tcPr>
            <w:tcW w:w="2248" w:type="dxa"/>
            <w:gridSpan w:val="4"/>
            <w:tcBorders>
              <w:right w:val="single" w:sz="12" w:space="0" w:color="auto"/>
            </w:tcBorders>
          </w:tcPr>
          <w:p w14:paraId="57B354A0" w14:textId="77777777" w:rsidR="00B2050B" w:rsidRDefault="00B2050B" w:rsidP="00B2050B">
            <w:pPr>
              <w:jc w:val="both"/>
              <w:rPr>
                <w:del w:id="8593" w:author="Pavla Trefilová" w:date="2019-11-18T17:19:00Z"/>
              </w:rPr>
            </w:pPr>
          </w:p>
        </w:tc>
        <w:tc>
          <w:tcPr>
            <w:tcW w:w="632" w:type="dxa"/>
            <w:vMerge/>
            <w:tcBorders>
              <w:left w:val="single" w:sz="12" w:space="0" w:color="auto"/>
            </w:tcBorders>
            <w:vAlign w:val="center"/>
          </w:tcPr>
          <w:p w14:paraId="15C265FB" w14:textId="77777777" w:rsidR="00B2050B" w:rsidRDefault="00B2050B" w:rsidP="00B2050B">
            <w:pPr>
              <w:rPr>
                <w:del w:id="8594" w:author="Pavla Trefilová" w:date="2019-11-18T17:19:00Z"/>
                <w:b/>
              </w:rPr>
            </w:pPr>
          </w:p>
        </w:tc>
        <w:tc>
          <w:tcPr>
            <w:tcW w:w="693" w:type="dxa"/>
            <w:vMerge/>
            <w:vAlign w:val="center"/>
          </w:tcPr>
          <w:p w14:paraId="5DCF03AE" w14:textId="77777777" w:rsidR="00B2050B" w:rsidRDefault="00B2050B" w:rsidP="00B2050B">
            <w:pPr>
              <w:rPr>
                <w:del w:id="8595" w:author="Pavla Trefilová" w:date="2019-11-18T17:19:00Z"/>
                <w:b/>
              </w:rPr>
            </w:pPr>
          </w:p>
        </w:tc>
        <w:tc>
          <w:tcPr>
            <w:tcW w:w="694" w:type="dxa"/>
            <w:vMerge/>
            <w:vAlign w:val="center"/>
          </w:tcPr>
          <w:p w14:paraId="69CD1E93" w14:textId="77777777" w:rsidR="00B2050B" w:rsidRDefault="00B2050B" w:rsidP="00B2050B">
            <w:pPr>
              <w:rPr>
                <w:del w:id="8596" w:author="Pavla Trefilová" w:date="2019-11-18T17:19:00Z"/>
                <w:b/>
              </w:rPr>
            </w:pPr>
          </w:p>
        </w:tc>
      </w:tr>
      <w:tr w:rsidR="00B2050B" w14:paraId="14965FB6" w14:textId="77777777" w:rsidTr="003B6B8E">
        <w:trPr>
          <w:del w:id="8597" w:author="Pavla Trefilová" w:date="2019-11-18T17:19:00Z"/>
        </w:trPr>
        <w:tc>
          <w:tcPr>
            <w:tcW w:w="9859" w:type="dxa"/>
            <w:gridSpan w:val="11"/>
            <w:shd w:val="clear" w:color="auto" w:fill="F7CAAC"/>
          </w:tcPr>
          <w:p w14:paraId="07DBC161" w14:textId="77777777" w:rsidR="00B2050B" w:rsidRDefault="00B2050B" w:rsidP="00B2050B">
            <w:pPr>
              <w:jc w:val="both"/>
              <w:rPr>
                <w:del w:id="8598" w:author="Pavla Trefilová" w:date="2019-11-18T17:19:00Z"/>
                <w:b/>
              </w:rPr>
            </w:pPr>
            <w:del w:id="8599"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B2050B" w14:paraId="40E20465" w14:textId="77777777" w:rsidTr="003B6B8E">
        <w:trPr>
          <w:trHeight w:val="2121"/>
          <w:del w:id="8600" w:author="Pavla Trefilová" w:date="2019-11-18T17:19:00Z"/>
        </w:trPr>
        <w:tc>
          <w:tcPr>
            <w:tcW w:w="9859" w:type="dxa"/>
            <w:gridSpan w:val="11"/>
          </w:tcPr>
          <w:p w14:paraId="67E288CE" w14:textId="77777777" w:rsidR="008322A2" w:rsidRDefault="008322A2" w:rsidP="008322A2">
            <w:pPr>
              <w:jc w:val="both"/>
              <w:rPr>
                <w:del w:id="8601" w:author="Pavla Trefilová" w:date="2019-11-18T17:19:00Z"/>
                <w:szCs w:val="24"/>
              </w:rPr>
            </w:pPr>
            <w:del w:id="8602" w:author="Pavla Trefilová" w:date="2019-11-18T17:19:00Z">
              <w:r w:rsidRPr="003959DE">
                <w:rPr>
                  <w:szCs w:val="24"/>
                </w:rPr>
                <w:delText>POLÁŠEK</w:delText>
              </w:r>
              <w:r>
                <w:rPr>
                  <w:szCs w:val="24"/>
                </w:rPr>
                <w:delText>,</w:delText>
              </w:r>
              <w:r w:rsidRPr="003959DE">
                <w:rPr>
                  <w:szCs w:val="24"/>
                </w:rPr>
                <w:delText xml:space="preserve"> V., SEDLÁČEK</w:delText>
              </w:r>
              <w:r>
                <w:rPr>
                  <w:szCs w:val="24"/>
                </w:rPr>
                <w:delText>,</w:delText>
              </w:r>
              <w:r w:rsidRPr="003959DE">
                <w:rPr>
                  <w:szCs w:val="24"/>
                </w:rPr>
                <w:delText xml:space="preserve"> L. </w:delText>
              </w:r>
              <w:r w:rsidRPr="003959DE">
                <w:rPr>
                  <w:bCs/>
                  <w:color w:val="333333"/>
                  <w:szCs w:val="24"/>
                </w:rPr>
                <w:delText xml:space="preserve">Dynamic Geometry Enviroments as Cognitive Tool in </w:delText>
              </w:r>
              <w:r w:rsidRPr="003959DE">
                <w:rPr>
                  <w:bCs/>
                  <w:szCs w:val="24"/>
                </w:rPr>
                <w:delText>Mathematic Education</w:delText>
              </w:r>
              <w:r w:rsidRPr="003959DE">
                <w:rPr>
                  <w:bCs/>
                  <w:i/>
                  <w:szCs w:val="24"/>
                </w:rPr>
                <w:delText xml:space="preserve">. </w:delText>
              </w:r>
              <w:r w:rsidRPr="003959DE">
                <w:rPr>
                  <w:i/>
                  <w:szCs w:val="24"/>
                </w:rPr>
                <w:delText>Journal of Techn</w:delText>
              </w:r>
              <w:r>
                <w:rPr>
                  <w:i/>
                  <w:szCs w:val="24"/>
                </w:rPr>
                <w:delText>ology and Information Education.</w:delText>
              </w:r>
              <w:r w:rsidRPr="003959DE">
                <w:rPr>
                  <w:szCs w:val="24"/>
                </w:rPr>
                <w:delText xml:space="preserve"> 2015, </w:delText>
              </w:r>
              <w:r>
                <w:rPr>
                  <w:szCs w:val="24"/>
                </w:rPr>
                <w:delText>Volume 7, Issue 2,</w:delText>
              </w:r>
              <w:r w:rsidRPr="003959DE">
                <w:rPr>
                  <w:szCs w:val="24"/>
                </w:rPr>
                <w:delText xml:space="preserve"> s. 45-54.</w:delText>
              </w:r>
              <w:r w:rsidRPr="003959DE">
                <w:rPr>
                  <w:b/>
                  <w:bCs/>
                  <w:szCs w:val="24"/>
                </w:rPr>
                <w:delText> </w:delText>
              </w:r>
              <w:r w:rsidRPr="003959DE">
                <w:rPr>
                  <w:szCs w:val="24"/>
                </w:rPr>
                <w:delText>ISSN 1803-537X.</w:delText>
              </w:r>
              <w:r>
                <w:delText xml:space="preserve"> DOI </w:delText>
              </w:r>
              <w:r w:rsidRPr="003959DE">
                <w:rPr>
                  <w:szCs w:val="24"/>
                </w:rPr>
                <w:delText>10.5507/jtie.2015.017</w:delText>
              </w:r>
              <w:r>
                <w:rPr>
                  <w:szCs w:val="24"/>
                </w:rPr>
                <w:delText xml:space="preserve"> (50%).</w:delText>
              </w:r>
            </w:del>
          </w:p>
          <w:p w14:paraId="78A72FCF" w14:textId="77777777" w:rsidR="00B2050B" w:rsidRPr="003959DE" w:rsidRDefault="008322A2" w:rsidP="008322A2">
            <w:pPr>
              <w:jc w:val="both"/>
              <w:rPr>
                <w:del w:id="8603" w:author="Pavla Trefilová" w:date="2019-11-18T17:19:00Z"/>
                <w:szCs w:val="24"/>
              </w:rPr>
            </w:pPr>
            <w:del w:id="8604" w:author="Pavla Trefilová" w:date="2019-11-18T17:19:00Z">
              <w:r w:rsidRPr="003959DE">
                <w:rPr>
                  <w:szCs w:val="24"/>
                </w:rPr>
                <w:delText>POLÁŠEK</w:delText>
              </w:r>
              <w:r>
                <w:rPr>
                  <w:szCs w:val="24"/>
                </w:rPr>
                <w:delText>,</w:delText>
              </w:r>
              <w:r w:rsidRPr="003959DE">
                <w:rPr>
                  <w:szCs w:val="24"/>
                </w:rPr>
                <w:delText xml:space="preserve"> V., SEDLÁČEK</w:delText>
              </w:r>
              <w:r>
                <w:rPr>
                  <w:szCs w:val="24"/>
                </w:rPr>
                <w:delText>,</w:delText>
              </w:r>
              <w:r w:rsidRPr="003959DE">
                <w:rPr>
                  <w:szCs w:val="24"/>
                </w:rPr>
                <w:delText xml:space="preserve"> L</w:delText>
              </w:r>
              <w:r>
                <w:rPr>
                  <w:szCs w:val="24"/>
                </w:rPr>
                <w:delText>.</w:delText>
              </w:r>
              <w:r>
                <w:delText xml:space="preserve"> New Possibilities of Analysis of Experimental Data in Pedagogical Research. </w:delText>
              </w:r>
              <w:r>
                <w:rPr>
                  <w:i/>
                  <w:iCs/>
                </w:rPr>
                <w:delText>e-Pedagogium (on-line)</w:delText>
              </w:r>
              <w:r>
                <w:delText xml:space="preserve">, 2014, roč. 2014, č. 4, s. 7-17. ISSN 1213-7499 </w:delText>
              </w:r>
              <w:r>
                <w:rPr>
                  <w:szCs w:val="24"/>
                </w:rPr>
                <w:delText>(50%).</w:delText>
              </w:r>
            </w:del>
          </w:p>
        </w:tc>
      </w:tr>
      <w:tr w:rsidR="00B2050B" w14:paraId="67C64FF0" w14:textId="77777777" w:rsidTr="003B6B8E">
        <w:trPr>
          <w:trHeight w:val="218"/>
          <w:del w:id="8605" w:author="Pavla Trefilová" w:date="2019-11-18T17:19:00Z"/>
        </w:trPr>
        <w:tc>
          <w:tcPr>
            <w:tcW w:w="9859" w:type="dxa"/>
            <w:gridSpan w:val="11"/>
            <w:shd w:val="clear" w:color="auto" w:fill="F7CAAC"/>
          </w:tcPr>
          <w:p w14:paraId="39CF7B9F" w14:textId="77777777" w:rsidR="00B2050B" w:rsidRDefault="00B2050B" w:rsidP="00B2050B">
            <w:pPr>
              <w:rPr>
                <w:del w:id="8606" w:author="Pavla Trefilová" w:date="2019-11-18T17:19:00Z"/>
                <w:b/>
              </w:rPr>
            </w:pPr>
            <w:del w:id="8607" w:author="Pavla Trefilová" w:date="2019-11-18T17:19:00Z">
              <w:r>
                <w:rPr>
                  <w:b/>
                </w:rPr>
                <w:delText>Působení v zahraničí</w:delText>
              </w:r>
            </w:del>
          </w:p>
        </w:tc>
      </w:tr>
      <w:tr w:rsidR="00B2050B" w14:paraId="0F5B0C45" w14:textId="77777777" w:rsidTr="00806A16">
        <w:trPr>
          <w:trHeight w:val="170"/>
          <w:del w:id="8608" w:author="Pavla Trefilová" w:date="2019-11-18T17:19:00Z"/>
        </w:trPr>
        <w:tc>
          <w:tcPr>
            <w:tcW w:w="9859" w:type="dxa"/>
            <w:gridSpan w:val="11"/>
          </w:tcPr>
          <w:p w14:paraId="3DF58779" w14:textId="77777777" w:rsidR="00B2050B" w:rsidRDefault="00B2050B" w:rsidP="00B2050B">
            <w:pPr>
              <w:rPr>
                <w:del w:id="8609" w:author="Pavla Trefilová" w:date="2019-11-18T17:19:00Z"/>
                <w:b/>
              </w:rPr>
            </w:pPr>
          </w:p>
        </w:tc>
      </w:tr>
      <w:tr w:rsidR="00B2050B" w14:paraId="7D702408" w14:textId="77777777" w:rsidTr="00806A16">
        <w:trPr>
          <w:cantSplit/>
          <w:trHeight w:val="217"/>
          <w:del w:id="8610" w:author="Pavla Trefilová" w:date="2019-11-18T17:19:00Z"/>
        </w:trPr>
        <w:tc>
          <w:tcPr>
            <w:tcW w:w="2518" w:type="dxa"/>
            <w:shd w:val="clear" w:color="auto" w:fill="F7CAAC"/>
          </w:tcPr>
          <w:p w14:paraId="32F26857" w14:textId="77777777" w:rsidR="00B2050B" w:rsidRDefault="00B2050B" w:rsidP="00B2050B">
            <w:pPr>
              <w:jc w:val="both"/>
              <w:rPr>
                <w:del w:id="8611" w:author="Pavla Trefilová" w:date="2019-11-18T17:19:00Z"/>
                <w:b/>
              </w:rPr>
            </w:pPr>
            <w:del w:id="8612" w:author="Pavla Trefilová" w:date="2019-11-18T17:19:00Z">
              <w:r>
                <w:rPr>
                  <w:b/>
                </w:rPr>
                <w:delText xml:space="preserve">Podpis </w:delText>
              </w:r>
            </w:del>
          </w:p>
        </w:tc>
        <w:tc>
          <w:tcPr>
            <w:tcW w:w="4536" w:type="dxa"/>
            <w:gridSpan w:val="5"/>
          </w:tcPr>
          <w:p w14:paraId="1899B111" w14:textId="77777777" w:rsidR="00B2050B" w:rsidRDefault="00B2050B" w:rsidP="00B2050B">
            <w:pPr>
              <w:jc w:val="both"/>
              <w:rPr>
                <w:del w:id="8613" w:author="Pavla Trefilová" w:date="2019-11-18T17:19:00Z"/>
              </w:rPr>
            </w:pPr>
          </w:p>
        </w:tc>
        <w:tc>
          <w:tcPr>
            <w:tcW w:w="786" w:type="dxa"/>
            <w:gridSpan w:val="2"/>
            <w:shd w:val="clear" w:color="auto" w:fill="F7CAAC"/>
          </w:tcPr>
          <w:p w14:paraId="5B2A9C63" w14:textId="77777777" w:rsidR="00B2050B" w:rsidRDefault="00B2050B" w:rsidP="00B2050B">
            <w:pPr>
              <w:jc w:val="both"/>
              <w:rPr>
                <w:del w:id="8614" w:author="Pavla Trefilová" w:date="2019-11-18T17:19:00Z"/>
              </w:rPr>
            </w:pPr>
            <w:del w:id="8615" w:author="Pavla Trefilová" w:date="2019-11-18T17:19:00Z">
              <w:r>
                <w:rPr>
                  <w:b/>
                </w:rPr>
                <w:delText>datum</w:delText>
              </w:r>
            </w:del>
          </w:p>
        </w:tc>
        <w:tc>
          <w:tcPr>
            <w:tcW w:w="2019" w:type="dxa"/>
            <w:gridSpan w:val="3"/>
          </w:tcPr>
          <w:p w14:paraId="0CBE592F" w14:textId="77777777" w:rsidR="00B2050B" w:rsidRDefault="00B2050B" w:rsidP="00B2050B">
            <w:pPr>
              <w:jc w:val="both"/>
              <w:rPr>
                <w:del w:id="8616" w:author="Pavla Trefilová" w:date="2019-11-18T17:19:00Z"/>
              </w:rPr>
            </w:pPr>
          </w:p>
        </w:tc>
      </w:tr>
    </w:tbl>
    <w:p w14:paraId="52233D71" w14:textId="77777777" w:rsidR="00B2050B" w:rsidRDefault="00B2050B" w:rsidP="00B2050B">
      <w:pPr>
        <w:rPr>
          <w:del w:id="8617" w:author="Pavla Trefilová" w:date="2019-11-18T17:19:00Z"/>
        </w:rPr>
      </w:pPr>
    </w:p>
    <w:p w14:paraId="2CF8FFAE" w14:textId="77777777" w:rsidR="00B2050B" w:rsidRDefault="00B2050B" w:rsidP="00B2050B">
      <w:pPr>
        <w:rPr>
          <w:del w:id="8618" w:author="Pavla Trefilová" w:date="2019-11-18T17:19:00Z"/>
        </w:rPr>
      </w:pPr>
    </w:p>
    <w:p w14:paraId="677571B4" w14:textId="77777777" w:rsidR="00B2050B" w:rsidRDefault="00B2050B" w:rsidP="00B2050B">
      <w:pPr>
        <w:rPr>
          <w:del w:id="8619" w:author="Pavla Trefilová" w:date="2019-11-18T17:19:00Z"/>
        </w:rPr>
      </w:pPr>
    </w:p>
    <w:p w14:paraId="1F97E8C6" w14:textId="77777777" w:rsidR="00B2050B" w:rsidRDefault="00B2050B" w:rsidP="00B2050B">
      <w:pPr>
        <w:rPr>
          <w:del w:id="8620" w:author="Pavla Trefilová" w:date="2019-11-18T17:19:00Z"/>
        </w:rPr>
      </w:pPr>
    </w:p>
    <w:p w14:paraId="21C9BA5D" w14:textId="77777777" w:rsidR="00E61524" w:rsidRDefault="00E61524">
      <w:pPr>
        <w:rPr>
          <w:moveFrom w:id="8621" w:author="Pavla Trefilová" w:date="2019-11-18T17:19:00Z"/>
        </w:rPr>
      </w:pPr>
      <w:moveFromRangeStart w:id="8622" w:author="Pavla Trefilová" w:date="2019-11-18T17:19:00Z" w:name="move24990088"/>
      <w:moveFrom w:id="8623" w:author="Pavla Trefilová" w:date="2019-11-18T17:19:00Z">
        <w:r>
          <w:br w:type="page"/>
        </w:r>
      </w:moveFrom>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7330"/>
        <w:gridCol w:w="41"/>
      </w:tblGrid>
      <w:tr w:rsidR="00534C60" w:rsidRPr="00E61524" w14:paraId="03FA6A92" w14:textId="77777777" w:rsidTr="000438B9">
        <w:tc>
          <w:tcPr>
            <w:tcW w:w="9900" w:type="dxa"/>
            <w:gridSpan w:val="4"/>
            <w:tcBorders>
              <w:top w:val="single" w:sz="4" w:space="0" w:color="auto"/>
              <w:left w:val="single" w:sz="4" w:space="0" w:color="auto"/>
              <w:bottom w:val="double" w:sz="4" w:space="0" w:color="auto"/>
              <w:right w:val="single" w:sz="4" w:space="0" w:color="auto"/>
            </w:tcBorders>
            <w:shd w:val="clear" w:color="auto" w:fill="BDD6EE"/>
          </w:tcPr>
          <w:p w14:paraId="52FF51BC" w14:textId="77777777" w:rsidR="00E61524" w:rsidRPr="00E61524" w:rsidRDefault="00E61524" w:rsidP="00E61524">
            <w:pPr>
              <w:jc w:val="both"/>
              <w:rPr>
                <w:moveFrom w:id="8624" w:author="Pavla Trefilová" w:date="2019-11-18T17:19:00Z"/>
                <w:b/>
                <w:sz w:val="28"/>
              </w:rPr>
            </w:pPr>
            <w:moveFrom w:id="8625" w:author="Pavla Trefilová" w:date="2019-11-18T17:19:00Z">
              <w:r w:rsidRPr="00E61524">
                <w:rPr>
                  <w:b/>
                  <w:sz w:val="28"/>
                </w:rPr>
                <w:lastRenderedPageBreak/>
                <w:t>C-I – Personální zabezpečení</w:t>
              </w:r>
            </w:moveFrom>
          </w:p>
        </w:tc>
      </w:tr>
      <w:tr w:rsidR="00534C60" w:rsidRPr="00E61524" w14:paraId="60157586" w14:textId="77777777" w:rsidTr="000438B9">
        <w:tc>
          <w:tcPr>
            <w:tcW w:w="2529" w:type="dxa"/>
            <w:gridSpan w:val="2"/>
            <w:tcBorders>
              <w:top w:val="double" w:sz="4" w:space="0" w:color="auto"/>
            </w:tcBorders>
            <w:shd w:val="clear" w:color="auto" w:fill="F7CAAC"/>
          </w:tcPr>
          <w:p w14:paraId="270A03EF" w14:textId="77777777" w:rsidR="00E61524" w:rsidRPr="00E61524" w:rsidRDefault="00E61524" w:rsidP="00E61524">
            <w:pPr>
              <w:jc w:val="both"/>
              <w:rPr>
                <w:moveFrom w:id="8626" w:author="Pavla Trefilová" w:date="2019-11-18T17:19:00Z"/>
                <w:b/>
              </w:rPr>
            </w:pPr>
            <w:moveFrom w:id="8627" w:author="Pavla Trefilová" w:date="2019-11-18T17:19:00Z">
              <w:r w:rsidRPr="00E61524">
                <w:rPr>
                  <w:b/>
                </w:rPr>
                <w:t>Vysoká škola</w:t>
              </w:r>
            </w:moveFrom>
          </w:p>
        </w:tc>
        <w:tc>
          <w:tcPr>
            <w:tcW w:w="7371" w:type="dxa"/>
            <w:gridSpan w:val="2"/>
          </w:tcPr>
          <w:p w14:paraId="4645AAF6" w14:textId="77777777" w:rsidR="00E61524" w:rsidRPr="00E61524" w:rsidRDefault="00E61524" w:rsidP="00E61524">
            <w:pPr>
              <w:jc w:val="both"/>
              <w:rPr>
                <w:moveFrom w:id="8628" w:author="Pavla Trefilová" w:date="2019-11-18T17:19:00Z"/>
              </w:rPr>
            </w:pPr>
            <w:moveFrom w:id="8629" w:author="Pavla Trefilová" w:date="2019-11-18T17:19:00Z">
              <w:r w:rsidRPr="00E61524">
                <w:t>Univerzita Tomáše Bati ve Zlíně</w:t>
              </w:r>
            </w:moveFrom>
          </w:p>
        </w:tc>
      </w:tr>
      <w:tr w:rsidR="00534C60" w:rsidRPr="00E61524" w14:paraId="1B33A358" w14:textId="77777777" w:rsidTr="000438B9">
        <w:tc>
          <w:tcPr>
            <w:tcW w:w="2529" w:type="dxa"/>
            <w:gridSpan w:val="2"/>
            <w:shd w:val="clear" w:color="auto" w:fill="F7CAAC"/>
          </w:tcPr>
          <w:p w14:paraId="4D12C87B" w14:textId="77777777" w:rsidR="00E61524" w:rsidRPr="00E61524" w:rsidRDefault="00E61524" w:rsidP="00E61524">
            <w:pPr>
              <w:jc w:val="both"/>
              <w:rPr>
                <w:moveFrom w:id="8630" w:author="Pavla Trefilová" w:date="2019-11-18T17:19:00Z"/>
                <w:b/>
              </w:rPr>
            </w:pPr>
            <w:moveFrom w:id="8631" w:author="Pavla Trefilová" w:date="2019-11-18T17:19:00Z">
              <w:r w:rsidRPr="00E61524">
                <w:rPr>
                  <w:b/>
                </w:rPr>
                <w:t>Součást vysoké školy</w:t>
              </w:r>
            </w:moveFrom>
          </w:p>
        </w:tc>
        <w:tc>
          <w:tcPr>
            <w:tcW w:w="7371" w:type="dxa"/>
            <w:gridSpan w:val="2"/>
          </w:tcPr>
          <w:p w14:paraId="64A1E6A1" w14:textId="77777777" w:rsidR="00E61524" w:rsidRPr="00E61524" w:rsidRDefault="00E61524" w:rsidP="00E61524">
            <w:pPr>
              <w:jc w:val="both"/>
              <w:rPr>
                <w:moveFrom w:id="8632" w:author="Pavla Trefilová" w:date="2019-11-18T17:19:00Z"/>
              </w:rPr>
            </w:pPr>
            <w:moveFrom w:id="8633" w:author="Pavla Trefilová" w:date="2019-11-18T17:19:00Z">
              <w:r w:rsidRPr="00E61524">
                <w:t>Fakulta managementu a ekonomiky</w:t>
              </w:r>
            </w:moveFrom>
          </w:p>
        </w:tc>
      </w:tr>
      <w:moveFromRangeEnd w:id="8622"/>
      <w:tr w:rsidR="00B2050B" w14:paraId="69208963" w14:textId="77777777" w:rsidTr="00B2050B">
        <w:trPr>
          <w:gridAfter w:val="1"/>
          <w:wAfter w:w="41" w:type="dxa"/>
          <w:del w:id="8634" w:author="Pavla Trefilová" w:date="2019-11-18T17:19:00Z"/>
        </w:trPr>
        <w:tc>
          <w:tcPr>
            <w:tcW w:w="2518" w:type="dxa"/>
            <w:shd w:val="clear" w:color="auto" w:fill="F7CAAC"/>
          </w:tcPr>
          <w:p w14:paraId="1D38BA85" w14:textId="77777777" w:rsidR="00B2050B" w:rsidRDefault="00B2050B" w:rsidP="00B2050B">
            <w:pPr>
              <w:jc w:val="both"/>
              <w:rPr>
                <w:del w:id="8635" w:author="Pavla Trefilová" w:date="2019-11-18T17:19:00Z"/>
                <w:b/>
              </w:rPr>
            </w:pPr>
            <w:del w:id="8636" w:author="Pavla Trefilová" w:date="2019-11-18T17:19:00Z">
              <w:r>
                <w:rPr>
                  <w:b/>
                </w:rPr>
                <w:delText>Název studijního programu</w:delText>
              </w:r>
            </w:del>
          </w:p>
        </w:tc>
        <w:tc>
          <w:tcPr>
            <w:tcW w:w="7341" w:type="dxa"/>
            <w:gridSpan w:val="2"/>
          </w:tcPr>
          <w:p w14:paraId="24584374" w14:textId="77777777" w:rsidR="00B2050B" w:rsidRDefault="00343DC3" w:rsidP="00B2050B">
            <w:pPr>
              <w:jc w:val="both"/>
              <w:rPr>
                <w:del w:id="8637" w:author="Pavla Trefilová" w:date="2019-11-18T17:19:00Z"/>
              </w:rPr>
            </w:pPr>
            <w:del w:id="8638" w:author="Pavla Trefilová" w:date="2019-11-18T17:19:00Z">
              <w:r>
                <w:delText xml:space="preserve">Economics and Management </w:delText>
              </w:r>
            </w:del>
          </w:p>
        </w:tc>
      </w:tr>
    </w:tbl>
    <w:p w14:paraId="3A2D9C42" w14:textId="77777777" w:rsidR="006C1AC3" w:rsidRDefault="006C1AC3">
      <w:pPr>
        <w:rPr>
          <w:moveTo w:id="8639" w:author="Pavla Trefilová" w:date="2019-11-18T17:19:00Z"/>
        </w:rPr>
      </w:pPr>
      <w:moveToRangeStart w:id="8640" w:author="Pavla Trefilová" w:date="2019-11-18T17:19:00Z" w:name="move24990085"/>
    </w:p>
    <w:p w14:paraId="11052244" w14:textId="77777777" w:rsidR="006C1AC3" w:rsidRDefault="006C1AC3">
      <w:pPr>
        <w:rPr>
          <w:moveTo w:id="8641" w:author="Pavla Trefilová" w:date="2019-11-18T17:19:00Z"/>
        </w:rPr>
      </w:pPr>
      <w:moveTo w:id="8642" w:author="Pavla Trefilová" w:date="2019-11-18T17:19:00Z">
        <w:r>
          <w:br w:type="page"/>
        </w:r>
      </w:moveTo>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8643" w:author="Pavla Trefilová" w:date="2019-11-18T17:19:00Z">
          <w:tblPr>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721"/>
        <w:gridCol w:w="524"/>
        <w:gridCol w:w="468"/>
        <w:gridCol w:w="994"/>
        <w:gridCol w:w="709"/>
        <w:gridCol w:w="77"/>
        <w:gridCol w:w="632"/>
        <w:gridCol w:w="693"/>
        <w:gridCol w:w="694"/>
        <w:tblGridChange w:id="8644">
          <w:tblGrid>
            <w:gridCol w:w="76"/>
            <w:gridCol w:w="2442"/>
            <w:gridCol w:w="76"/>
            <w:gridCol w:w="753"/>
            <w:gridCol w:w="1721"/>
            <w:gridCol w:w="524"/>
            <w:gridCol w:w="468"/>
            <w:gridCol w:w="994"/>
            <w:gridCol w:w="709"/>
            <w:gridCol w:w="77"/>
            <w:gridCol w:w="632"/>
            <w:gridCol w:w="693"/>
            <w:gridCol w:w="694"/>
            <w:gridCol w:w="76"/>
          </w:tblGrid>
        </w:tblGridChange>
      </w:tblGrid>
      <w:tr w:rsidR="006C1AC3" w:rsidRPr="006C1AC3" w14:paraId="3E8807AC" w14:textId="77777777" w:rsidTr="006C1AC3">
        <w:trPr>
          <w:trPrChange w:id="8645" w:author="Pavla Trefilová" w:date="2019-11-18T17:19:00Z">
            <w:trPr>
              <w:gridBefore w:val="1"/>
              <w:wAfter w:w="116" w:type="dxa"/>
            </w:trPr>
          </w:trPrChange>
        </w:trPr>
        <w:tc>
          <w:tcPr>
            <w:tcW w:w="9859" w:type="dxa"/>
            <w:gridSpan w:val="11"/>
            <w:tcBorders>
              <w:bottom w:val="double" w:sz="4" w:space="0" w:color="auto"/>
            </w:tcBorders>
            <w:shd w:val="clear" w:color="auto" w:fill="BDD6EE"/>
            <w:tcPrChange w:id="8646" w:author="Pavla Trefilová" w:date="2019-11-18T17:19:00Z">
              <w:tcPr>
                <w:tcW w:w="9859" w:type="dxa"/>
                <w:gridSpan w:val="13"/>
                <w:tcBorders>
                  <w:bottom w:val="double" w:sz="4" w:space="0" w:color="auto"/>
                </w:tcBorders>
                <w:shd w:val="clear" w:color="auto" w:fill="BDD6EE"/>
              </w:tcPr>
            </w:tcPrChange>
          </w:tcPr>
          <w:p w14:paraId="3EC59F96" w14:textId="77777777" w:rsidR="006C1AC3" w:rsidRPr="006C1AC3" w:rsidRDefault="006C1AC3" w:rsidP="006C1AC3">
            <w:pPr>
              <w:jc w:val="both"/>
              <w:rPr>
                <w:moveTo w:id="8647" w:author="Pavla Trefilová" w:date="2019-11-18T17:19:00Z"/>
                <w:b/>
                <w:sz w:val="28"/>
              </w:rPr>
            </w:pPr>
            <w:moveTo w:id="8648" w:author="Pavla Trefilová" w:date="2019-11-18T17:19:00Z">
              <w:r w:rsidRPr="006C1AC3">
                <w:rPr>
                  <w:b/>
                  <w:sz w:val="28"/>
                </w:rPr>
                <w:lastRenderedPageBreak/>
                <w:t>C-I – Personální zabezpečení</w:t>
              </w:r>
            </w:moveTo>
          </w:p>
        </w:tc>
      </w:tr>
      <w:tr w:rsidR="006C1AC3" w:rsidRPr="006C1AC3" w14:paraId="66D19DE1" w14:textId="77777777" w:rsidTr="006C1AC3">
        <w:trPr>
          <w:trPrChange w:id="8649" w:author="Pavla Trefilová" w:date="2019-11-18T17:19:00Z">
            <w:trPr>
              <w:gridBefore w:val="1"/>
              <w:wAfter w:w="116" w:type="dxa"/>
            </w:trPr>
          </w:trPrChange>
        </w:trPr>
        <w:tc>
          <w:tcPr>
            <w:tcW w:w="2518" w:type="dxa"/>
            <w:tcBorders>
              <w:top w:val="double" w:sz="4" w:space="0" w:color="auto"/>
            </w:tcBorders>
            <w:shd w:val="clear" w:color="auto" w:fill="F7CAAC"/>
            <w:tcPrChange w:id="8650" w:author="Pavla Trefilová" w:date="2019-11-18T17:19:00Z">
              <w:tcPr>
                <w:tcW w:w="2518" w:type="dxa"/>
                <w:gridSpan w:val="2"/>
                <w:tcBorders>
                  <w:top w:val="double" w:sz="4" w:space="0" w:color="auto"/>
                </w:tcBorders>
                <w:shd w:val="clear" w:color="auto" w:fill="F7CAAC"/>
              </w:tcPr>
            </w:tcPrChange>
          </w:tcPr>
          <w:p w14:paraId="039B2495" w14:textId="77777777" w:rsidR="006C1AC3" w:rsidRPr="006C1AC3" w:rsidRDefault="006C1AC3" w:rsidP="006C1AC3">
            <w:pPr>
              <w:jc w:val="both"/>
              <w:rPr>
                <w:moveTo w:id="8651" w:author="Pavla Trefilová" w:date="2019-11-18T17:19:00Z"/>
                <w:b/>
              </w:rPr>
            </w:pPr>
            <w:moveTo w:id="8652" w:author="Pavla Trefilová" w:date="2019-11-18T17:19:00Z">
              <w:r w:rsidRPr="006C1AC3">
                <w:rPr>
                  <w:b/>
                </w:rPr>
                <w:t>Vysoká škola</w:t>
              </w:r>
            </w:moveTo>
          </w:p>
        </w:tc>
        <w:tc>
          <w:tcPr>
            <w:tcW w:w="7341" w:type="dxa"/>
            <w:gridSpan w:val="10"/>
            <w:tcPrChange w:id="8653" w:author="Pavla Trefilová" w:date="2019-11-18T17:19:00Z">
              <w:tcPr>
                <w:tcW w:w="7341" w:type="dxa"/>
                <w:gridSpan w:val="11"/>
              </w:tcPr>
            </w:tcPrChange>
          </w:tcPr>
          <w:p w14:paraId="71D72C76" w14:textId="77777777" w:rsidR="006C1AC3" w:rsidRPr="006C1AC3" w:rsidRDefault="006C1AC3" w:rsidP="006C1AC3">
            <w:pPr>
              <w:jc w:val="both"/>
              <w:rPr>
                <w:moveTo w:id="8654" w:author="Pavla Trefilová" w:date="2019-11-18T17:19:00Z"/>
              </w:rPr>
            </w:pPr>
            <w:moveTo w:id="8655" w:author="Pavla Trefilová" w:date="2019-11-18T17:19:00Z">
              <w:r w:rsidRPr="006C1AC3">
                <w:t>Univerzita Tomáše Bati ve Zlíně</w:t>
              </w:r>
            </w:moveTo>
          </w:p>
        </w:tc>
      </w:tr>
      <w:tr w:rsidR="006C1AC3" w:rsidRPr="006C1AC3" w14:paraId="2790E928" w14:textId="77777777" w:rsidTr="006C1AC3">
        <w:trPr>
          <w:trPrChange w:id="8656" w:author="Pavla Trefilová" w:date="2019-11-18T17:19:00Z">
            <w:trPr>
              <w:gridBefore w:val="1"/>
              <w:wAfter w:w="116" w:type="dxa"/>
            </w:trPr>
          </w:trPrChange>
        </w:trPr>
        <w:tc>
          <w:tcPr>
            <w:tcW w:w="2518" w:type="dxa"/>
            <w:shd w:val="clear" w:color="auto" w:fill="F7CAAC"/>
            <w:tcPrChange w:id="8657" w:author="Pavla Trefilová" w:date="2019-11-18T17:19:00Z">
              <w:tcPr>
                <w:tcW w:w="2518" w:type="dxa"/>
                <w:gridSpan w:val="2"/>
                <w:shd w:val="clear" w:color="auto" w:fill="F7CAAC"/>
              </w:tcPr>
            </w:tcPrChange>
          </w:tcPr>
          <w:p w14:paraId="12A2BA0D" w14:textId="77777777" w:rsidR="006C1AC3" w:rsidRPr="006C1AC3" w:rsidRDefault="006C1AC3" w:rsidP="006C1AC3">
            <w:pPr>
              <w:jc w:val="both"/>
              <w:rPr>
                <w:moveTo w:id="8658" w:author="Pavla Trefilová" w:date="2019-11-18T17:19:00Z"/>
                <w:b/>
              </w:rPr>
            </w:pPr>
            <w:moveTo w:id="8659" w:author="Pavla Trefilová" w:date="2019-11-18T17:19:00Z">
              <w:r w:rsidRPr="006C1AC3">
                <w:rPr>
                  <w:b/>
                </w:rPr>
                <w:t>Součást vysoké školy</w:t>
              </w:r>
            </w:moveTo>
          </w:p>
        </w:tc>
        <w:tc>
          <w:tcPr>
            <w:tcW w:w="7341" w:type="dxa"/>
            <w:gridSpan w:val="10"/>
            <w:tcPrChange w:id="8660" w:author="Pavla Trefilová" w:date="2019-11-18T17:19:00Z">
              <w:tcPr>
                <w:tcW w:w="7341" w:type="dxa"/>
                <w:gridSpan w:val="11"/>
              </w:tcPr>
            </w:tcPrChange>
          </w:tcPr>
          <w:p w14:paraId="07C83B20" w14:textId="77777777" w:rsidR="006C1AC3" w:rsidRPr="006C1AC3" w:rsidRDefault="006C1AC3" w:rsidP="006C1AC3">
            <w:pPr>
              <w:jc w:val="both"/>
              <w:rPr>
                <w:moveTo w:id="8661" w:author="Pavla Trefilová" w:date="2019-11-18T17:19:00Z"/>
              </w:rPr>
            </w:pPr>
            <w:moveTo w:id="8662" w:author="Pavla Trefilová" w:date="2019-11-18T17:19:00Z">
              <w:r w:rsidRPr="006C1AC3">
                <w:t>Fakulta managementu a ekonomiky</w:t>
              </w:r>
            </w:moveTo>
          </w:p>
        </w:tc>
      </w:tr>
      <w:moveToRangeEnd w:id="8640"/>
      <w:tr w:rsidR="006C1AC3" w:rsidRPr="006C1AC3" w14:paraId="73C784CC" w14:textId="77777777" w:rsidTr="006C1AC3">
        <w:trPr>
          <w:ins w:id="8663" w:author="Pavla Trefilová" w:date="2019-11-18T17:19:00Z"/>
        </w:trPr>
        <w:tc>
          <w:tcPr>
            <w:tcW w:w="2518" w:type="dxa"/>
            <w:shd w:val="clear" w:color="auto" w:fill="F7CAAC"/>
          </w:tcPr>
          <w:p w14:paraId="7D4D75A6" w14:textId="77777777" w:rsidR="006C1AC3" w:rsidRPr="006C1AC3" w:rsidRDefault="006C1AC3" w:rsidP="006C1AC3">
            <w:pPr>
              <w:jc w:val="both"/>
              <w:rPr>
                <w:ins w:id="8664" w:author="Pavla Trefilová" w:date="2019-11-18T17:19:00Z"/>
                <w:b/>
              </w:rPr>
            </w:pPr>
            <w:ins w:id="8665" w:author="Pavla Trefilová" w:date="2019-11-18T17:19:00Z">
              <w:r w:rsidRPr="006C1AC3">
                <w:rPr>
                  <w:b/>
                </w:rPr>
                <w:t>Název studijního programu</w:t>
              </w:r>
            </w:ins>
          </w:p>
        </w:tc>
        <w:tc>
          <w:tcPr>
            <w:tcW w:w="7341" w:type="dxa"/>
            <w:gridSpan w:val="10"/>
          </w:tcPr>
          <w:p w14:paraId="1FA76482" w14:textId="3ED7B93F" w:rsidR="006C1AC3" w:rsidRPr="006C1AC3" w:rsidRDefault="006C1AC3" w:rsidP="006C1AC3">
            <w:pPr>
              <w:jc w:val="both"/>
              <w:rPr>
                <w:ins w:id="8666" w:author="Pavla Trefilová" w:date="2019-11-18T17:19:00Z"/>
              </w:rPr>
            </w:pPr>
            <w:ins w:id="8667" w:author="Pavla Trefilová" w:date="2019-11-18T17:19:00Z">
              <w:r>
                <w:t>Economics and Management</w:t>
              </w:r>
            </w:ins>
          </w:p>
        </w:tc>
      </w:tr>
      <w:tr w:rsidR="006C1AC3" w:rsidRPr="006C1AC3" w14:paraId="0D2C1782" w14:textId="77777777" w:rsidTr="006C1AC3">
        <w:tc>
          <w:tcPr>
            <w:tcW w:w="2518" w:type="dxa"/>
            <w:shd w:val="clear" w:color="auto" w:fill="F7CAAC"/>
          </w:tcPr>
          <w:p w14:paraId="483E8171" w14:textId="77777777" w:rsidR="006C1AC3" w:rsidRPr="006C1AC3" w:rsidRDefault="006C1AC3" w:rsidP="006C1AC3">
            <w:pPr>
              <w:jc w:val="both"/>
              <w:rPr>
                <w:b/>
              </w:rPr>
            </w:pPr>
            <w:r w:rsidRPr="006C1AC3">
              <w:rPr>
                <w:b/>
              </w:rPr>
              <w:t>Jméno a příjmení</w:t>
            </w:r>
          </w:p>
        </w:tc>
        <w:tc>
          <w:tcPr>
            <w:tcW w:w="4536" w:type="dxa"/>
            <w:gridSpan w:val="5"/>
          </w:tcPr>
          <w:p w14:paraId="20F8A54B" w14:textId="77777777" w:rsidR="006C1AC3" w:rsidRPr="006C1AC3" w:rsidRDefault="006C1AC3" w:rsidP="006C1AC3">
            <w:pPr>
              <w:jc w:val="both"/>
            </w:pPr>
            <w:r w:rsidRPr="006C1AC3">
              <w:t>Jana SEMOTAMOVÁ</w:t>
            </w:r>
          </w:p>
        </w:tc>
        <w:tc>
          <w:tcPr>
            <w:tcW w:w="709" w:type="dxa"/>
            <w:shd w:val="clear" w:color="auto" w:fill="F7CAAC"/>
          </w:tcPr>
          <w:p w14:paraId="7DE9EE88" w14:textId="77777777" w:rsidR="006C1AC3" w:rsidRPr="006C1AC3" w:rsidRDefault="006C1AC3" w:rsidP="006C1AC3">
            <w:pPr>
              <w:jc w:val="both"/>
              <w:rPr>
                <w:b/>
              </w:rPr>
            </w:pPr>
            <w:r w:rsidRPr="006C1AC3">
              <w:rPr>
                <w:b/>
              </w:rPr>
              <w:t>Tituly</w:t>
            </w:r>
          </w:p>
        </w:tc>
        <w:tc>
          <w:tcPr>
            <w:tcW w:w="2096" w:type="dxa"/>
            <w:gridSpan w:val="4"/>
          </w:tcPr>
          <w:p w14:paraId="1270D1C4" w14:textId="77777777" w:rsidR="006C1AC3" w:rsidRPr="006C1AC3" w:rsidRDefault="006C1AC3" w:rsidP="006C1AC3">
            <w:pPr>
              <w:jc w:val="both"/>
            </w:pPr>
            <w:r w:rsidRPr="006C1AC3">
              <w:t>PhDr.</w:t>
            </w:r>
          </w:p>
        </w:tc>
      </w:tr>
      <w:tr w:rsidR="006C1AC3" w:rsidRPr="006C1AC3" w14:paraId="500E3AE9" w14:textId="77777777" w:rsidTr="006C1AC3">
        <w:tc>
          <w:tcPr>
            <w:tcW w:w="2518" w:type="dxa"/>
            <w:shd w:val="clear" w:color="auto" w:fill="F7CAAC"/>
          </w:tcPr>
          <w:p w14:paraId="6F8E9EC1" w14:textId="77777777" w:rsidR="006C1AC3" w:rsidRPr="006C1AC3" w:rsidRDefault="006C1AC3" w:rsidP="006C1AC3">
            <w:pPr>
              <w:jc w:val="both"/>
              <w:rPr>
                <w:b/>
              </w:rPr>
            </w:pPr>
            <w:r w:rsidRPr="006C1AC3">
              <w:rPr>
                <w:b/>
              </w:rPr>
              <w:t>Rok narození</w:t>
            </w:r>
          </w:p>
        </w:tc>
        <w:tc>
          <w:tcPr>
            <w:tcW w:w="829" w:type="dxa"/>
          </w:tcPr>
          <w:p w14:paraId="4D6D4BB9" w14:textId="77777777" w:rsidR="006C1AC3" w:rsidRPr="006C1AC3" w:rsidRDefault="006C1AC3" w:rsidP="006C1AC3">
            <w:pPr>
              <w:jc w:val="both"/>
            </w:pPr>
            <w:r w:rsidRPr="006C1AC3">
              <w:t>1960</w:t>
            </w:r>
          </w:p>
        </w:tc>
        <w:tc>
          <w:tcPr>
            <w:tcW w:w="1721" w:type="dxa"/>
            <w:shd w:val="clear" w:color="auto" w:fill="F7CAAC"/>
          </w:tcPr>
          <w:p w14:paraId="74FECA8D" w14:textId="77777777" w:rsidR="006C1AC3" w:rsidRPr="006C1AC3" w:rsidRDefault="006C1AC3" w:rsidP="006C1AC3">
            <w:pPr>
              <w:jc w:val="both"/>
              <w:rPr>
                <w:b/>
              </w:rPr>
            </w:pPr>
            <w:r w:rsidRPr="006C1AC3">
              <w:rPr>
                <w:b/>
              </w:rPr>
              <w:t>typ vztahu k VŠ</w:t>
            </w:r>
          </w:p>
        </w:tc>
        <w:tc>
          <w:tcPr>
            <w:tcW w:w="992" w:type="dxa"/>
            <w:gridSpan w:val="2"/>
          </w:tcPr>
          <w:p w14:paraId="6DAD74F6" w14:textId="77777777" w:rsidR="006C1AC3" w:rsidRPr="006C1AC3" w:rsidRDefault="006C1AC3" w:rsidP="006C1AC3">
            <w:pPr>
              <w:jc w:val="both"/>
            </w:pPr>
            <w:r w:rsidRPr="006C1AC3">
              <w:t>pp</w:t>
            </w:r>
          </w:p>
        </w:tc>
        <w:tc>
          <w:tcPr>
            <w:tcW w:w="994" w:type="dxa"/>
            <w:shd w:val="clear" w:color="auto" w:fill="F7CAAC"/>
          </w:tcPr>
          <w:p w14:paraId="326CF761" w14:textId="77777777" w:rsidR="006C1AC3" w:rsidRPr="006C1AC3" w:rsidRDefault="006C1AC3" w:rsidP="006C1AC3">
            <w:pPr>
              <w:jc w:val="both"/>
              <w:rPr>
                <w:b/>
              </w:rPr>
            </w:pPr>
            <w:r w:rsidRPr="006C1AC3">
              <w:rPr>
                <w:b/>
              </w:rPr>
              <w:t>rozsah</w:t>
            </w:r>
          </w:p>
        </w:tc>
        <w:tc>
          <w:tcPr>
            <w:tcW w:w="709" w:type="dxa"/>
          </w:tcPr>
          <w:p w14:paraId="195B2160" w14:textId="77777777" w:rsidR="006C1AC3" w:rsidRPr="006C1AC3" w:rsidRDefault="006C1AC3" w:rsidP="006C1AC3">
            <w:pPr>
              <w:jc w:val="both"/>
            </w:pPr>
            <w:r w:rsidRPr="006C1AC3">
              <w:t>40</w:t>
            </w:r>
          </w:p>
        </w:tc>
        <w:tc>
          <w:tcPr>
            <w:tcW w:w="709" w:type="dxa"/>
            <w:gridSpan w:val="2"/>
            <w:shd w:val="clear" w:color="auto" w:fill="F7CAAC"/>
          </w:tcPr>
          <w:p w14:paraId="581C313F" w14:textId="77777777" w:rsidR="006C1AC3" w:rsidRPr="006C1AC3" w:rsidRDefault="006C1AC3" w:rsidP="006C1AC3">
            <w:pPr>
              <w:jc w:val="both"/>
              <w:rPr>
                <w:b/>
              </w:rPr>
            </w:pPr>
            <w:r w:rsidRPr="006C1AC3">
              <w:rPr>
                <w:b/>
              </w:rPr>
              <w:t>do kdy</w:t>
            </w:r>
          </w:p>
        </w:tc>
        <w:tc>
          <w:tcPr>
            <w:tcW w:w="1387" w:type="dxa"/>
            <w:gridSpan w:val="2"/>
          </w:tcPr>
          <w:p w14:paraId="4C9A21C4" w14:textId="77777777" w:rsidR="006C1AC3" w:rsidRPr="006C1AC3" w:rsidRDefault="006C1AC3" w:rsidP="006C1AC3">
            <w:pPr>
              <w:jc w:val="both"/>
            </w:pPr>
            <w:r w:rsidRPr="006C1AC3">
              <w:t>N</w:t>
            </w:r>
          </w:p>
        </w:tc>
      </w:tr>
      <w:tr w:rsidR="006C1AC3" w:rsidRPr="006C1AC3" w14:paraId="2542E950" w14:textId="77777777" w:rsidTr="006C1AC3">
        <w:tc>
          <w:tcPr>
            <w:tcW w:w="5068" w:type="dxa"/>
            <w:gridSpan w:val="3"/>
            <w:shd w:val="clear" w:color="auto" w:fill="F7CAAC"/>
          </w:tcPr>
          <w:p w14:paraId="4CF6ED43" w14:textId="77777777" w:rsidR="006C1AC3" w:rsidRPr="006C1AC3" w:rsidRDefault="006C1AC3" w:rsidP="006C1AC3">
            <w:pPr>
              <w:jc w:val="both"/>
              <w:rPr>
                <w:b/>
              </w:rPr>
            </w:pPr>
            <w:r w:rsidRPr="006C1AC3">
              <w:rPr>
                <w:b/>
              </w:rPr>
              <w:t>Typ vztahu na součásti VŠ, která uskutečňuje st. program</w:t>
            </w:r>
          </w:p>
        </w:tc>
        <w:tc>
          <w:tcPr>
            <w:tcW w:w="992" w:type="dxa"/>
            <w:gridSpan w:val="2"/>
          </w:tcPr>
          <w:p w14:paraId="37F8FD68" w14:textId="77777777" w:rsidR="006C1AC3" w:rsidRPr="006C1AC3" w:rsidRDefault="006C1AC3" w:rsidP="006C1AC3">
            <w:pPr>
              <w:jc w:val="both"/>
            </w:pPr>
          </w:p>
        </w:tc>
        <w:tc>
          <w:tcPr>
            <w:tcW w:w="994" w:type="dxa"/>
            <w:shd w:val="clear" w:color="auto" w:fill="F7CAAC"/>
          </w:tcPr>
          <w:p w14:paraId="661E3EFE" w14:textId="77777777" w:rsidR="006C1AC3" w:rsidRPr="006C1AC3" w:rsidRDefault="006C1AC3" w:rsidP="006C1AC3">
            <w:pPr>
              <w:jc w:val="both"/>
              <w:rPr>
                <w:b/>
              </w:rPr>
            </w:pPr>
            <w:r w:rsidRPr="006C1AC3">
              <w:rPr>
                <w:b/>
              </w:rPr>
              <w:t>rozsah</w:t>
            </w:r>
          </w:p>
        </w:tc>
        <w:tc>
          <w:tcPr>
            <w:tcW w:w="709" w:type="dxa"/>
          </w:tcPr>
          <w:p w14:paraId="316389AA" w14:textId="77777777" w:rsidR="006C1AC3" w:rsidRPr="006C1AC3" w:rsidRDefault="006C1AC3" w:rsidP="006C1AC3">
            <w:pPr>
              <w:jc w:val="both"/>
            </w:pPr>
          </w:p>
        </w:tc>
        <w:tc>
          <w:tcPr>
            <w:tcW w:w="709" w:type="dxa"/>
            <w:gridSpan w:val="2"/>
            <w:shd w:val="clear" w:color="auto" w:fill="F7CAAC"/>
          </w:tcPr>
          <w:p w14:paraId="52A50E1B" w14:textId="77777777" w:rsidR="006C1AC3" w:rsidRPr="006C1AC3" w:rsidRDefault="006C1AC3" w:rsidP="006C1AC3">
            <w:pPr>
              <w:jc w:val="both"/>
              <w:rPr>
                <w:b/>
              </w:rPr>
            </w:pPr>
            <w:r w:rsidRPr="006C1AC3">
              <w:rPr>
                <w:b/>
              </w:rPr>
              <w:t>do kdy</w:t>
            </w:r>
          </w:p>
        </w:tc>
        <w:tc>
          <w:tcPr>
            <w:tcW w:w="1387" w:type="dxa"/>
            <w:gridSpan w:val="2"/>
          </w:tcPr>
          <w:p w14:paraId="211B095D" w14:textId="77777777" w:rsidR="006C1AC3" w:rsidRPr="006C1AC3" w:rsidRDefault="006C1AC3" w:rsidP="006C1AC3">
            <w:pPr>
              <w:jc w:val="both"/>
            </w:pPr>
          </w:p>
        </w:tc>
      </w:tr>
      <w:tr w:rsidR="006C1AC3" w:rsidRPr="006C1AC3" w14:paraId="4612A990" w14:textId="77777777" w:rsidTr="006C1AC3">
        <w:tc>
          <w:tcPr>
            <w:tcW w:w="6060" w:type="dxa"/>
            <w:gridSpan w:val="5"/>
            <w:shd w:val="clear" w:color="auto" w:fill="F7CAAC"/>
          </w:tcPr>
          <w:p w14:paraId="12FD6234" w14:textId="77777777" w:rsidR="006C1AC3" w:rsidRPr="006C1AC3" w:rsidRDefault="006C1AC3" w:rsidP="006C1AC3">
            <w:pPr>
              <w:jc w:val="both"/>
            </w:pPr>
            <w:r w:rsidRPr="006C1AC3">
              <w:rPr>
                <w:b/>
              </w:rPr>
              <w:t>Další současná působení jako akademický pracovník na jiných VŠ</w:t>
            </w:r>
          </w:p>
        </w:tc>
        <w:tc>
          <w:tcPr>
            <w:tcW w:w="1703" w:type="dxa"/>
            <w:gridSpan w:val="2"/>
            <w:shd w:val="clear" w:color="auto" w:fill="F7CAAC"/>
          </w:tcPr>
          <w:p w14:paraId="1DAD2AF3" w14:textId="77777777" w:rsidR="006C1AC3" w:rsidRPr="006C1AC3" w:rsidRDefault="006C1AC3" w:rsidP="006C1AC3">
            <w:pPr>
              <w:jc w:val="both"/>
              <w:rPr>
                <w:b/>
              </w:rPr>
            </w:pPr>
            <w:r w:rsidRPr="006C1AC3">
              <w:rPr>
                <w:b/>
              </w:rPr>
              <w:t>typ prac. vztahu</w:t>
            </w:r>
          </w:p>
        </w:tc>
        <w:tc>
          <w:tcPr>
            <w:tcW w:w="2096" w:type="dxa"/>
            <w:gridSpan w:val="4"/>
            <w:shd w:val="clear" w:color="auto" w:fill="F7CAAC"/>
          </w:tcPr>
          <w:p w14:paraId="17557FC0" w14:textId="77777777" w:rsidR="006C1AC3" w:rsidRPr="006C1AC3" w:rsidRDefault="006C1AC3" w:rsidP="006C1AC3">
            <w:pPr>
              <w:jc w:val="both"/>
              <w:rPr>
                <w:b/>
              </w:rPr>
            </w:pPr>
            <w:r w:rsidRPr="006C1AC3">
              <w:rPr>
                <w:b/>
              </w:rPr>
              <w:t>rozsah</w:t>
            </w:r>
          </w:p>
        </w:tc>
      </w:tr>
      <w:tr w:rsidR="006C1AC3" w:rsidRPr="006C1AC3" w14:paraId="0276EFE2" w14:textId="77777777" w:rsidTr="006C1AC3">
        <w:tc>
          <w:tcPr>
            <w:tcW w:w="6060" w:type="dxa"/>
            <w:gridSpan w:val="5"/>
          </w:tcPr>
          <w:p w14:paraId="54FFD7B9" w14:textId="77777777" w:rsidR="006C1AC3" w:rsidRPr="006C1AC3" w:rsidRDefault="006C1AC3" w:rsidP="006C1AC3">
            <w:pPr>
              <w:jc w:val="both"/>
            </w:pPr>
          </w:p>
        </w:tc>
        <w:tc>
          <w:tcPr>
            <w:tcW w:w="1703" w:type="dxa"/>
            <w:gridSpan w:val="2"/>
          </w:tcPr>
          <w:p w14:paraId="7603A8F3" w14:textId="77777777" w:rsidR="006C1AC3" w:rsidRPr="006C1AC3" w:rsidRDefault="006C1AC3" w:rsidP="006C1AC3">
            <w:pPr>
              <w:jc w:val="both"/>
            </w:pPr>
          </w:p>
        </w:tc>
        <w:tc>
          <w:tcPr>
            <w:tcW w:w="2096" w:type="dxa"/>
            <w:gridSpan w:val="4"/>
          </w:tcPr>
          <w:p w14:paraId="05755CD4" w14:textId="77777777" w:rsidR="006C1AC3" w:rsidRPr="006C1AC3" w:rsidRDefault="006C1AC3" w:rsidP="006C1AC3">
            <w:pPr>
              <w:jc w:val="both"/>
            </w:pPr>
          </w:p>
        </w:tc>
      </w:tr>
      <w:tr w:rsidR="006C1AC3" w:rsidRPr="006C1AC3" w14:paraId="0B05E407" w14:textId="77777777" w:rsidTr="006C1AC3">
        <w:tc>
          <w:tcPr>
            <w:tcW w:w="6060" w:type="dxa"/>
            <w:gridSpan w:val="5"/>
          </w:tcPr>
          <w:p w14:paraId="27DD73CA" w14:textId="77777777" w:rsidR="006C1AC3" w:rsidRPr="006C1AC3" w:rsidRDefault="006C1AC3" w:rsidP="006C1AC3">
            <w:pPr>
              <w:jc w:val="both"/>
            </w:pPr>
          </w:p>
        </w:tc>
        <w:tc>
          <w:tcPr>
            <w:tcW w:w="1703" w:type="dxa"/>
            <w:gridSpan w:val="2"/>
          </w:tcPr>
          <w:p w14:paraId="75AFD92F" w14:textId="77777777" w:rsidR="006C1AC3" w:rsidRPr="006C1AC3" w:rsidRDefault="006C1AC3" w:rsidP="006C1AC3">
            <w:pPr>
              <w:jc w:val="both"/>
            </w:pPr>
          </w:p>
        </w:tc>
        <w:tc>
          <w:tcPr>
            <w:tcW w:w="2096" w:type="dxa"/>
            <w:gridSpan w:val="4"/>
          </w:tcPr>
          <w:p w14:paraId="762BD7E2" w14:textId="77777777" w:rsidR="006C1AC3" w:rsidRPr="006C1AC3" w:rsidRDefault="006C1AC3" w:rsidP="006C1AC3">
            <w:pPr>
              <w:jc w:val="both"/>
            </w:pPr>
          </w:p>
        </w:tc>
      </w:tr>
      <w:tr w:rsidR="006C1AC3" w:rsidRPr="006C1AC3" w14:paraId="51265C87" w14:textId="77777777" w:rsidTr="006C1AC3">
        <w:tc>
          <w:tcPr>
            <w:tcW w:w="6060" w:type="dxa"/>
            <w:gridSpan w:val="5"/>
          </w:tcPr>
          <w:p w14:paraId="7C099BCF" w14:textId="77777777" w:rsidR="006C1AC3" w:rsidRPr="006C1AC3" w:rsidRDefault="006C1AC3" w:rsidP="006C1AC3">
            <w:pPr>
              <w:jc w:val="both"/>
            </w:pPr>
          </w:p>
        </w:tc>
        <w:tc>
          <w:tcPr>
            <w:tcW w:w="1703" w:type="dxa"/>
            <w:gridSpan w:val="2"/>
          </w:tcPr>
          <w:p w14:paraId="17AB480B" w14:textId="77777777" w:rsidR="006C1AC3" w:rsidRPr="006C1AC3" w:rsidRDefault="006C1AC3" w:rsidP="006C1AC3">
            <w:pPr>
              <w:jc w:val="both"/>
            </w:pPr>
          </w:p>
        </w:tc>
        <w:tc>
          <w:tcPr>
            <w:tcW w:w="2096" w:type="dxa"/>
            <w:gridSpan w:val="4"/>
          </w:tcPr>
          <w:p w14:paraId="20F77A95" w14:textId="77777777" w:rsidR="006C1AC3" w:rsidRPr="006C1AC3" w:rsidRDefault="006C1AC3" w:rsidP="006C1AC3">
            <w:pPr>
              <w:jc w:val="both"/>
            </w:pPr>
          </w:p>
        </w:tc>
      </w:tr>
      <w:tr w:rsidR="006C1AC3" w:rsidRPr="006C1AC3" w14:paraId="5A11A2A1" w14:textId="77777777" w:rsidTr="006C1AC3">
        <w:tc>
          <w:tcPr>
            <w:tcW w:w="6060" w:type="dxa"/>
            <w:gridSpan w:val="5"/>
          </w:tcPr>
          <w:p w14:paraId="47B87BF0" w14:textId="77777777" w:rsidR="006C1AC3" w:rsidRPr="006C1AC3" w:rsidRDefault="006C1AC3" w:rsidP="006C1AC3">
            <w:pPr>
              <w:jc w:val="both"/>
            </w:pPr>
          </w:p>
        </w:tc>
        <w:tc>
          <w:tcPr>
            <w:tcW w:w="1703" w:type="dxa"/>
            <w:gridSpan w:val="2"/>
          </w:tcPr>
          <w:p w14:paraId="0B777850" w14:textId="77777777" w:rsidR="006C1AC3" w:rsidRPr="006C1AC3" w:rsidRDefault="006C1AC3" w:rsidP="006C1AC3">
            <w:pPr>
              <w:jc w:val="both"/>
            </w:pPr>
          </w:p>
        </w:tc>
        <w:tc>
          <w:tcPr>
            <w:tcW w:w="2096" w:type="dxa"/>
            <w:gridSpan w:val="4"/>
          </w:tcPr>
          <w:p w14:paraId="014F4B8A" w14:textId="77777777" w:rsidR="006C1AC3" w:rsidRPr="006C1AC3" w:rsidRDefault="006C1AC3" w:rsidP="006C1AC3">
            <w:pPr>
              <w:jc w:val="both"/>
            </w:pPr>
          </w:p>
        </w:tc>
      </w:tr>
      <w:tr w:rsidR="006C1AC3" w:rsidRPr="006C1AC3" w14:paraId="131009E0" w14:textId="77777777" w:rsidTr="006C1AC3">
        <w:tc>
          <w:tcPr>
            <w:tcW w:w="9859" w:type="dxa"/>
            <w:gridSpan w:val="11"/>
            <w:shd w:val="clear" w:color="auto" w:fill="F7CAAC"/>
          </w:tcPr>
          <w:p w14:paraId="7198EEDA" w14:textId="77777777" w:rsidR="006C1AC3" w:rsidRPr="006C1AC3" w:rsidRDefault="006C1AC3" w:rsidP="006C1AC3">
            <w:pPr>
              <w:jc w:val="both"/>
            </w:pPr>
            <w:r w:rsidRPr="006C1AC3">
              <w:rPr>
                <w:b/>
              </w:rPr>
              <w:t>Předměty příslušného studijního programu a způsob zapojení do jejich výuky, příp. další zapojení do uskutečňování studijního programu</w:t>
            </w:r>
          </w:p>
        </w:tc>
      </w:tr>
      <w:tr w:rsidR="006C1AC3" w:rsidRPr="006C1AC3" w14:paraId="2B93C308" w14:textId="77777777" w:rsidTr="006C1AC3">
        <w:trPr>
          <w:trHeight w:val="324"/>
        </w:trPr>
        <w:tc>
          <w:tcPr>
            <w:tcW w:w="9859" w:type="dxa"/>
            <w:gridSpan w:val="11"/>
            <w:tcBorders>
              <w:top w:val="nil"/>
            </w:tcBorders>
          </w:tcPr>
          <w:p w14:paraId="20438969" w14:textId="77777777" w:rsidR="00B2050B" w:rsidRDefault="00E4325D" w:rsidP="00B2050B">
            <w:pPr>
              <w:jc w:val="both"/>
              <w:rPr>
                <w:del w:id="8668" w:author="Pavla Trefilová" w:date="2019-11-18T17:19:00Z"/>
              </w:rPr>
            </w:pPr>
            <w:del w:id="8669" w:author="Pavla Trefilová" w:date="2019-11-18T17:19:00Z">
              <w:r w:rsidRPr="008D29E0">
                <w:rPr>
                  <w:color w:val="000000"/>
                  <w:shd w:val="clear" w:color="auto" w:fill="FFFFFF"/>
                </w:rPr>
                <w:delText>English Language</w:delText>
              </w:r>
              <w:r w:rsidR="00B2050B">
                <w:delText xml:space="preserve"> CJ1 – garant, vedení cvičení </w:delText>
              </w:r>
              <w:r w:rsidR="003A1EC2">
                <w:delText>(</w:delText>
              </w:r>
              <w:r w:rsidR="00B2050B">
                <w:delText>100%</w:delText>
              </w:r>
              <w:r w:rsidR="003A1EC2">
                <w:delText>)</w:delText>
              </w:r>
            </w:del>
          </w:p>
          <w:p w14:paraId="59FB50F1" w14:textId="77777777" w:rsidR="00B2050B" w:rsidRDefault="00E4325D" w:rsidP="00B2050B">
            <w:pPr>
              <w:jc w:val="both"/>
              <w:rPr>
                <w:del w:id="8670" w:author="Pavla Trefilová" w:date="2019-11-18T17:19:00Z"/>
              </w:rPr>
            </w:pPr>
            <w:del w:id="8671" w:author="Pavla Trefilová" w:date="2019-11-18T17:19:00Z">
              <w:r w:rsidRPr="00635EC2">
                <w:rPr>
                  <w:color w:val="000000"/>
                  <w:shd w:val="clear" w:color="auto" w:fill="FFFFFF"/>
                </w:rPr>
                <w:delText>English for Business</w:delText>
              </w:r>
              <w:r>
                <w:delText xml:space="preserve"> </w:delText>
              </w:r>
              <w:r w:rsidR="00B2050B">
                <w:delText xml:space="preserve">CJ2A - garant, vedení cvičení </w:delText>
              </w:r>
              <w:r w:rsidR="003A1EC2">
                <w:delText>(100%)</w:delText>
              </w:r>
            </w:del>
          </w:p>
          <w:p w14:paraId="1679C93B" w14:textId="77777777" w:rsidR="006C1AC3" w:rsidRPr="006C1AC3" w:rsidRDefault="006C1AC3" w:rsidP="006C1AC3">
            <w:pPr>
              <w:jc w:val="both"/>
            </w:pPr>
            <w:r w:rsidRPr="006C1AC3">
              <w:rPr>
                <w:color w:val="000000"/>
                <w:shd w:val="clear" w:color="auto" w:fill="FFFFFF"/>
              </w:rPr>
              <w:t>English for Business</w:t>
            </w:r>
            <w:r w:rsidRPr="006C1AC3">
              <w:t xml:space="preserve"> CJ2B - garant, vedení cvičení (100%)</w:t>
            </w:r>
          </w:p>
          <w:p w14:paraId="195D188D" w14:textId="77777777" w:rsidR="00B2050B" w:rsidRDefault="006C1AC3" w:rsidP="00B2050B">
            <w:pPr>
              <w:jc w:val="both"/>
              <w:rPr>
                <w:del w:id="8672" w:author="Pavla Trefilová" w:date="2019-11-18T17:19:00Z"/>
              </w:rPr>
            </w:pPr>
            <w:r w:rsidRPr="006C1AC3">
              <w:rPr>
                <w:color w:val="000000"/>
                <w:shd w:val="clear" w:color="auto" w:fill="FFFFFF"/>
              </w:rPr>
              <w:t>English for Business</w:t>
            </w:r>
            <w:r w:rsidRPr="006C1AC3">
              <w:t xml:space="preserve"> CJ2C - garant, vedení cvičení (100%)</w:t>
            </w:r>
          </w:p>
          <w:p w14:paraId="59299707" w14:textId="77777777" w:rsidR="006C1AC3" w:rsidRPr="006C1AC3" w:rsidRDefault="006C1AC3" w:rsidP="006C1AC3">
            <w:pPr>
              <w:jc w:val="both"/>
            </w:pPr>
          </w:p>
        </w:tc>
      </w:tr>
      <w:tr w:rsidR="006C1AC3" w:rsidRPr="006C1AC3" w14:paraId="4EC7D66A" w14:textId="77777777" w:rsidTr="006C1AC3">
        <w:tc>
          <w:tcPr>
            <w:tcW w:w="9859" w:type="dxa"/>
            <w:gridSpan w:val="11"/>
            <w:shd w:val="clear" w:color="auto" w:fill="F7CAAC"/>
          </w:tcPr>
          <w:p w14:paraId="5EADDB6D" w14:textId="77777777" w:rsidR="006C1AC3" w:rsidRPr="006C1AC3" w:rsidRDefault="006C1AC3" w:rsidP="006C1AC3">
            <w:pPr>
              <w:jc w:val="both"/>
            </w:pPr>
            <w:r w:rsidRPr="006C1AC3">
              <w:rPr>
                <w:b/>
              </w:rPr>
              <w:t xml:space="preserve">Údaje o vzdělání na VŠ </w:t>
            </w:r>
          </w:p>
        </w:tc>
      </w:tr>
      <w:tr w:rsidR="006C1AC3" w:rsidRPr="006C1AC3" w14:paraId="428FB4AC" w14:textId="77777777" w:rsidTr="006C1AC3">
        <w:trPr>
          <w:trHeight w:val="885"/>
        </w:trPr>
        <w:tc>
          <w:tcPr>
            <w:tcW w:w="9859" w:type="dxa"/>
            <w:gridSpan w:val="11"/>
          </w:tcPr>
          <w:p w14:paraId="3D743EFD" w14:textId="77777777" w:rsidR="00B2050B" w:rsidRDefault="00B2050B" w:rsidP="00FC066B">
            <w:pPr>
              <w:ind w:left="530" w:hanging="530"/>
              <w:jc w:val="both"/>
              <w:rPr>
                <w:del w:id="8673" w:author="Pavla Trefilová" w:date="2019-11-18T17:19:00Z"/>
              </w:rPr>
            </w:pPr>
            <w:del w:id="8674" w:author="Pavla Trefilová" w:date="2019-11-18T17:19:00Z">
              <w:r>
                <w:delText xml:space="preserve">1985 </w:delText>
              </w:r>
            </w:del>
            <w:moveFromRangeStart w:id="8675" w:author="Pavla Trefilová" w:date="2019-11-18T17:19:00Z" w:name="move24990089"/>
            <w:moveFrom w:id="8676" w:author="Pavla Trefilová" w:date="2019-11-18T17:19:00Z">
              <w:r w:rsidR="006C1AC3" w:rsidRPr="006C1AC3">
                <w:t xml:space="preserve"> </w:t>
              </w:r>
              <w:r w:rsidR="006C1AC3" w:rsidRPr="006C1AC3">
                <w:rPr>
                  <w:lang w:val="en-GB"/>
                </w:rPr>
                <w:t xml:space="preserve">Filozofická fakulta Univerzity J. A. Purkyně v Brně, </w:t>
              </w:r>
              <w:r w:rsidR="006C1AC3" w:rsidRPr="006C1AC3">
                <w:t>Učitelství pro jazykové školy - státní zkouška z jazyka anglického a francouzského (</w:t>
              </w:r>
              <w:r w:rsidR="006C1AC3" w:rsidRPr="006C1AC3">
                <w:rPr>
                  <w:b/>
                  <w:rPrChange w:id="8677" w:author="Pavla Trefilová" w:date="2019-11-18T17:19:00Z">
                    <w:rPr/>
                  </w:rPrChange>
                </w:rPr>
                <w:t>Mgr</w:t>
              </w:r>
              <w:r w:rsidR="006C1AC3" w:rsidRPr="006C1AC3">
                <w:t>.)</w:t>
              </w:r>
            </w:moveFrom>
            <w:moveFromRangeEnd w:id="8675"/>
          </w:p>
          <w:p w14:paraId="637976F9" w14:textId="0AECE75B" w:rsidR="006C1AC3" w:rsidRPr="006C1AC3" w:rsidRDefault="006C1AC3" w:rsidP="006C1AC3">
            <w:pPr>
              <w:ind w:left="530" w:hanging="530"/>
              <w:jc w:val="both"/>
              <w:rPr>
                <w:ins w:id="8678" w:author="Pavla Trefilová" w:date="2019-11-18T17:19:00Z"/>
              </w:rPr>
            </w:pPr>
            <w:r w:rsidRPr="006C1AC3">
              <w:t xml:space="preserve">1986  </w:t>
            </w:r>
            <w:r w:rsidRPr="006C1AC3">
              <w:rPr>
                <w:lang w:val="en-GB"/>
              </w:rPr>
              <w:t>Filozofická fakulta Univerzity J. A. Purkyně v Brně, U</w:t>
            </w:r>
            <w:r w:rsidRPr="006C1AC3">
              <w:t xml:space="preserve">čitelství všeobecně vzdělávacích předmětů - angličtina </w:t>
            </w:r>
            <w:ins w:id="8679" w:author="Pavla Trefilová" w:date="2019-11-18T17:19:00Z">
              <w:r w:rsidRPr="006C1AC3">
                <w:t xml:space="preserve">- 1986) </w:t>
              </w:r>
            </w:ins>
            <w:r w:rsidRPr="006C1AC3">
              <w:t xml:space="preserve">  (</w:t>
            </w:r>
            <w:r w:rsidRPr="006C1AC3">
              <w:rPr>
                <w:b/>
                <w:rPrChange w:id="8680" w:author="Pavla Trefilová" w:date="2019-11-18T17:19:00Z">
                  <w:rPr/>
                </w:rPrChange>
              </w:rPr>
              <w:t>PhDr</w:t>
            </w:r>
            <w:r w:rsidRPr="006C1AC3">
              <w:t>.)</w:t>
            </w:r>
          </w:p>
          <w:p w14:paraId="45D61FD3" w14:textId="77777777" w:rsidR="006C1AC3" w:rsidRPr="006C1AC3" w:rsidRDefault="006C1AC3" w:rsidP="006C1AC3">
            <w:pPr>
              <w:ind w:left="530" w:hanging="530"/>
              <w:jc w:val="both"/>
            </w:pPr>
            <w:ins w:id="8681" w:author="Pavla Trefilová" w:date="2019-11-18T17:19:00Z">
              <w:r w:rsidRPr="006C1AC3">
                <w:t>1985</w:t>
              </w:r>
            </w:ins>
            <w:moveToRangeStart w:id="8682" w:author="Pavla Trefilová" w:date="2019-11-18T17:19:00Z" w:name="move24990089"/>
            <w:moveTo w:id="8683" w:author="Pavla Trefilová" w:date="2019-11-18T17:19:00Z">
              <w:r w:rsidRPr="006C1AC3">
                <w:t xml:space="preserve"> </w:t>
              </w:r>
              <w:r w:rsidRPr="006C1AC3">
                <w:rPr>
                  <w:lang w:val="en-GB"/>
                </w:rPr>
                <w:t xml:space="preserve">Filozofická fakulta Univerzity J. A. Purkyně v Brně, </w:t>
              </w:r>
              <w:r w:rsidRPr="006C1AC3">
                <w:t>Učitelství pro jazykové školy - státní zkouška z jazyka anglického a francouzského (</w:t>
              </w:r>
              <w:r w:rsidRPr="006C1AC3">
                <w:rPr>
                  <w:b/>
                  <w:rPrChange w:id="8684" w:author="Pavla Trefilová" w:date="2019-11-18T17:19:00Z">
                    <w:rPr/>
                  </w:rPrChange>
                </w:rPr>
                <w:t>Mgr</w:t>
              </w:r>
              <w:r w:rsidRPr="006C1AC3">
                <w:t>.)</w:t>
              </w:r>
            </w:moveTo>
            <w:moveToRangeEnd w:id="8682"/>
          </w:p>
        </w:tc>
      </w:tr>
      <w:tr w:rsidR="006C1AC3" w:rsidRPr="006C1AC3" w14:paraId="5C1524C0" w14:textId="77777777" w:rsidTr="006C1AC3">
        <w:tc>
          <w:tcPr>
            <w:tcW w:w="9859" w:type="dxa"/>
            <w:gridSpan w:val="11"/>
            <w:shd w:val="clear" w:color="auto" w:fill="F7CAAC"/>
          </w:tcPr>
          <w:p w14:paraId="1E130E37" w14:textId="77777777" w:rsidR="006C1AC3" w:rsidRPr="006C1AC3" w:rsidRDefault="006C1AC3" w:rsidP="006C1AC3">
            <w:pPr>
              <w:jc w:val="both"/>
              <w:rPr>
                <w:b/>
              </w:rPr>
            </w:pPr>
            <w:r w:rsidRPr="006C1AC3">
              <w:rPr>
                <w:b/>
              </w:rPr>
              <w:t>Údaje o odborném působení od absolvování VŠ</w:t>
            </w:r>
          </w:p>
        </w:tc>
      </w:tr>
      <w:tr w:rsidR="006C1AC3" w:rsidRPr="006C1AC3" w14:paraId="46B0B8F4" w14:textId="77777777" w:rsidTr="006C1AC3">
        <w:trPr>
          <w:trHeight w:val="1090"/>
        </w:trPr>
        <w:tc>
          <w:tcPr>
            <w:tcW w:w="9859" w:type="dxa"/>
            <w:gridSpan w:val="11"/>
          </w:tcPr>
          <w:p w14:paraId="322FD29C" w14:textId="77777777" w:rsidR="006C1AC3" w:rsidRPr="00534C60" w:rsidRDefault="006C1AC3">
            <w:pPr>
              <w:numPr>
                <w:ilvl w:val="0"/>
                <w:numId w:val="58"/>
              </w:numPr>
              <w:ind w:left="464" w:hanging="426"/>
              <w:contextualSpacing/>
              <w:textAlignment w:val="baseline"/>
              <w:rPr>
                <w:color w:val="000000"/>
              </w:rPr>
              <w:pPrChange w:id="8685" w:author="Pavla Trefilová" w:date="2019-11-18T17:19:00Z">
                <w:pPr>
                  <w:pStyle w:val="Odstavecseseznamem"/>
                  <w:numPr>
                    <w:numId w:val="58"/>
                  </w:numPr>
                  <w:spacing w:after="0" w:line="240" w:lineRule="auto"/>
                  <w:ind w:left="464" w:hanging="426"/>
                  <w:textAlignment w:val="baseline"/>
                </w:pPr>
              </w:pPrChange>
            </w:pPr>
            <w:r w:rsidRPr="00534C60">
              <w:rPr>
                <w:color w:val="000000"/>
              </w:rPr>
              <w:t>- dosud Univerzita Tomáše Bati ve Zlíně, Fakulta humanitn</w:t>
            </w:r>
            <w:r w:rsidRPr="00534C60">
              <w:t>ích studií, 2013-2016 – zástupce ředitele CJV FHS UTB, 2017 – dosud proděkanka pro vnější vztahy</w:t>
            </w:r>
          </w:p>
          <w:p w14:paraId="6FAF83FC" w14:textId="77777777" w:rsidR="006C1AC3" w:rsidRPr="006C1AC3" w:rsidRDefault="006C1AC3" w:rsidP="006C1AC3">
            <w:pPr>
              <w:ind w:left="38"/>
              <w:textAlignment w:val="baseline"/>
              <w:rPr>
                <w:color w:val="000000"/>
              </w:rPr>
            </w:pPr>
            <w:r w:rsidRPr="006C1AC3">
              <w:rPr>
                <w:color w:val="000000"/>
              </w:rPr>
              <w:t>2000 Velká Británie, tlumočení</w:t>
            </w:r>
          </w:p>
          <w:p w14:paraId="3B67482B" w14:textId="77777777" w:rsidR="006C1AC3" w:rsidRPr="006C1AC3" w:rsidRDefault="006C1AC3" w:rsidP="006C1AC3">
            <w:pPr>
              <w:ind w:left="38"/>
              <w:textAlignment w:val="baseline"/>
              <w:rPr>
                <w:color w:val="000000"/>
              </w:rPr>
            </w:pPr>
            <w:r w:rsidRPr="006C1AC3">
              <w:rPr>
                <w:color w:val="000000"/>
              </w:rPr>
              <w:t>2005-2011 City&amp; Guilds, koordinátorka a komisařka centra Zlín</w:t>
            </w:r>
          </w:p>
          <w:p w14:paraId="04486993" w14:textId="77777777" w:rsidR="006C1AC3" w:rsidRPr="006C1AC3" w:rsidRDefault="006C1AC3" w:rsidP="006C1AC3">
            <w:pPr>
              <w:ind w:left="38"/>
              <w:textAlignment w:val="baseline"/>
              <w:rPr>
                <w:color w:val="000000"/>
              </w:rPr>
            </w:pPr>
            <w:r w:rsidRPr="006C1AC3">
              <w:rPr>
                <w:color w:val="000000"/>
              </w:rPr>
              <w:t xml:space="preserve">2007 Brána jazyků Zlín, lektorka a metodik anglického jazyka </w:t>
            </w:r>
          </w:p>
          <w:p w14:paraId="2FA13AD7" w14:textId="77777777" w:rsidR="00B2050B" w:rsidRPr="0013274A" w:rsidRDefault="006C1AC3" w:rsidP="00B2050B">
            <w:pPr>
              <w:ind w:left="38"/>
              <w:textAlignment w:val="baseline"/>
              <w:rPr>
                <w:del w:id="8686" w:author="Pavla Trefilová" w:date="2019-11-18T17:19:00Z"/>
                <w:color w:val="000000"/>
              </w:rPr>
            </w:pPr>
            <w:r w:rsidRPr="006C1AC3">
              <w:rPr>
                <w:color w:val="000000"/>
              </w:rPr>
              <w:t>2010 – 2011 ONLY4, lektorka jazykových kurzů</w:t>
            </w:r>
          </w:p>
          <w:p w14:paraId="6906D89C" w14:textId="77777777" w:rsidR="006C1AC3" w:rsidRPr="006C1AC3" w:rsidRDefault="006C1AC3" w:rsidP="006C1AC3">
            <w:pPr>
              <w:ind w:left="38"/>
              <w:textAlignment w:val="baseline"/>
              <w:rPr>
                <w:color w:val="000000"/>
                <w:rPrChange w:id="8687" w:author="Pavla Trefilová" w:date="2019-11-18T17:19:00Z">
                  <w:rPr/>
                </w:rPrChange>
              </w:rPr>
            </w:pPr>
          </w:p>
        </w:tc>
      </w:tr>
      <w:tr w:rsidR="006C1AC3" w:rsidRPr="006C1AC3" w14:paraId="14BFFF54" w14:textId="77777777" w:rsidTr="006C1AC3">
        <w:trPr>
          <w:trHeight w:val="250"/>
        </w:trPr>
        <w:tc>
          <w:tcPr>
            <w:tcW w:w="9859" w:type="dxa"/>
            <w:gridSpan w:val="11"/>
            <w:shd w:val="clear" w:color="auto" w:fill="F7CAAC"/>
          </w:tcPr>
          <w:p w14:paraId="04B45225" w14:textId="77777777" w:rsidR="006C1AC3" w:rsidRPr="006C1AC3" w:rsidRDefault="006C1AC3" w:rsidP="006C1AC3">
            <w:pPr>
              <w:jc w:val="both"/>
            </w:pPr>
            <w:r w:rsidRPr="006C1AC3">
              <w:rPr>
                <w:b/>
              </w:rPr>
              <w:t>Zkušenosti s vedením kvalifikačních a rigorózních prací</w:t>
            </w:r>
          </w:p>
        </w:tc>
      </w:tr>
      <w:tr w:rsidR="006C1AC3" w:rsidRPr="006C1AC3" w14:paraId="7C6DE63C" w14:textId="77777777" w:rsidTr="006C1AC3">
        <w:trPr>
          <w:trHeight w:val="286"/>
        </w:trPr>
        <w:tc>
          <w:tcPr>
            <w:tcW w:w="9859" w:type="dxa"/>
            <w:gridSpan w:val="11"/>
          </w:tcPr>
          <w:p w14:paraId="24B30199" w14:textId="575B1628" w:rsidR="006C1AC3" w:rsidRPr="006C1AC3" w:rsidRDefault="006C1AC3">
            <w:pPr>
              <w:jc w:val="both"/>
              <w:pPrChange w:id="8688" w:author="Pavla Trefilová" w:date="2019-11-18T17:19:00Z">
                <w:pPr>
                  <w:tabs>
                    <w:tab w:val="left" w:pos="3645"/>
                  </w:tabs>
                  <w:jc w:val="both"/>
                </w:pPr>
              </w:pPrChange>
            </w:pPr>
            <w:r w:rsidRPr="006C1AC3">
              <w:t>Počet vedených bakalářských prací – 5</w:t>
            </w:r>
            <w:del w:id="8689" w:author="Pavla Trefilová" w:date="2019-11-18T17:19:00Z">
              <w:r w:rsidR="008322A2">
                <w:tab/>
              </w:r>
            </w:del>
          </w:p>
          <w:p w14:paraId="02511A62" w14:textId="77777777" w:rsidR="006C1AC3" w:rsidRPr="006C1AC3" w:rsidRDefault="006C1AC3" w:rsidP="006C1AC3">
            <w:pPr>
              <w:jc w:val="both"/>
            </w:pPr>
            <w:r w:rsidRPr="006C1AC3">
              <w:t>Počet vedených diplomových prací – 0</w:t>
            </w:r>
          </w:p>
        </w:tc>
      </w:tr>
      <w:tr w:rsidR="006C1AC3" w:rsidRPr="006C1AC3" w14:paraId="571AF058" w14:textId="77777777" w:rsidTr="006C1AC3">
        <w:trPr>
          <w:cantSplit/>
        </w:trPr>
        <w:tc>
          <w:tcPr>
            <w:tcW w:w="3347" w:type="dxa"/>
            <w:gridSpan w:val="2"/>
            <w:tcBorders>
              <w:top w:val="single" w:sz="12" w:space="0" w:color="auto"/>
            </w:tcBorders>
            <w:shd w:val="clear" w:color="auto" w:fill="F7CAAC"/>
          </w:tcPr>
          <w:p w14:paraId="1F267454" w14:textId="77777777" w:rsidR="006C1AC3" w:rsidRPr="006C1AC3" w:rsidRDefault="006C1AC3" w:rsidP="006C1AC3">
            <w:pPr>
              <w:jc w:val="both"/>
            </w:pPr>
            <w:r w:rsidRPr="006C1AC3">
              <w:rPr>
                <w:b/>
              </w:rPr>
              <w:t xml:space="preserve">Obor habilitačního řízení </w:t>
            </w:r>
          </w:p>
        </w:tc>
        <w:tc>
          <w:tcPr>
            <w:tcW w:w="2245" w:type="dxa"/>
            <w:gridSpan w:val="2"/>
            <w:tcBorders>
              <w:top w:val="single" w:sz="12" w:space="0" w:color="auto"/>
            </w:tcBorders>
            <w:shd w:val="clear" w:color="auto" w:fill="F7CAAC"/>
          </w:tcPr>
          <w:p w14:paraId="21496D8B" w14:textId="77777777" w:rsidR="006C1AC3" w:rsidRPr="006C1AC3" w:rsidRDefault="006C1AC3" w:rsidP="006C1AC3">
            <w:pPr>
              <w:jc w:val="both"/>
            </w:pPr>
            <w:r w:rsidRPr="006C1AC3">
              <w:rPr>
                <w:b/>
              </w:rPr>
              <w:t>Rok udělení hodnosti</w:t>
            </w:r>
          </w:p>
        </w:tc>
        <w:tc>
          <w:tcPr>
            <w:tcW w:w="2248" w:type="dxa"/>
            <w:gridSpan w:val="4"/>
            <w:tcBorders>
              <w:top w:val="single" w:sz="12" w:space="0" w:color="auto"/>
              <w:right w:val="single" w:sz="12" w:space="0" w:color="auto"/>
            </w:tcBorders>
            <w:shd w:val="clear" w:color="auto" w:fill="F7CAAC"/>
          </w:tcPr>
          <w:p w14:paraId="18FC3BB9" w14:textId="77777777" w:rsidR="006C1AC3" w:rsidRPr="006C1AC3" w:rsidRDefault="006C1AC3" w:rsidP="006C1AC3">
            <w:pPr>
              <w:jc w:val="both"/>
            </w:pPr>
            <w:r w:rsidRPr="006C1AC3">
              <w:rPr>
                <w:b/>
              </w:rPr>
              <w:t>Řízení konáno na VŠ</w:t>
            </w:r>
          </w:p>
        </w:tc>
        <w:tc>
          <w:tcPr>
            <w:tcW w:w="2019" w:type="dxa"/>
            <w:gridSpan w:val="3"/>
            <w:tcBorders>
              <w:top w:val="single" w:sz="12" w:space="0" w:color="auto"/>
              <w:left w:val="single" w:sz="12" w:space="0" w:color="auto"/>
            </w:tcBorders>
            <w:shd w:val="clear" w:color="auto" w:fill="F7CAAC"/>
          </w:tcPr>
          <w:p w14:paraId="1F8BF3F6" w14:textId="77777777" w:rsidR="006C1AC3" w:rsidRPr="006C1AC3" w:rsidRDefault="006C1AC3" w:rsidP="006C1AC3">
            <w:pPr>
              <w:jc w:val="both"/>
              <w:rPr>
                <w:b/>
              </w:rPr>
            </w:pPr>
            <w:r w:rsidRPr="006C1AC3">
              <w:rPr>
                <w:b/>
              </w:rPr>
              <w:t>Ohlasy publikací</w:t>
            </w:r>
          </w:p>
        </w:tc>
      </w:tr>
      <w:tr w:rsidR="006C1AC3" w:rsidRPr="006C1AC3" w14:paraId="2CC56BFB" w14:textId="77777777" w:rsidTr="006C1AC3">
        <w:trPr>
          <w:cantSplit/>
        </w:trPr>
        <w:tc>
          <w:tcPr>
            <w:tcW w:w="3347" w:type="dxa"/>
            <w:gridSpan w:val="2"/>
          </w:tcPr>
          <w:p w14:paraId="3F8340DA" w14:textId="77777777" w:rsidR="006C1AC3" w:rsidRPr="006C1AC3" w:rsidRDefault="006C1AC3" w:rsidP="006C1AC3">
            <w:pPr>
              <w:jc w:val="both"/>
            </w:pPr>
          </w:p>
        </w:tc>
        <w:tc>
          <w:tcPr>
            <w:tcW w:w="2245" w:type="dxa"/>
            <w:gridSpan w:val="2"/>
          </w:tcPr>
          <w:p w14:paraId="295BBFB7" w14:textId="77777777" w:rsidR="006C1AC3" w:rsidRPr="006C1AC3" w:rsidRDefault="006C1AC3" w:rsidP="006C1AC3">
            <w:pPr>
              <w:jc w:val="both"/>
            </w:pPr>
          </w:p>
        </w:tc>
        <w:tc>
          <w:tcPr>
            <w:tcW w:w="2248" w:type="dxa"/>
            <w:gridSpan w:val="4"/>
            <w:tcBorders>
              <w:right w:val="single" w:sz="12" w:space="0" w:color="auto"/>
            </w:tcBorders>
          </w:tcPr>
          <w:p w14:paraId="3FD6A520" w14:textId="77777777" w:rsidR="006C1AC3" w:rsidRPr="006C1AC3" w:rsidRDefault="006C1AC3" w:rsidP="006C1AC3">
            <w:pPr>
              <w:jc w:val="both"/>
            </w:pPr>
          </w:p>
        </w:tc>
        <w:tc>
          <w:tcPr>
            <w:tcW w:w="632" w:type="dxa"/>
            <w:tcBorders>
              <w:left w:val="single" w:sz="12" w:space="0" w:color="auto"/>
            </w:tcBorders>
            <w:shd w:val="clear" w:color="auto" w:fill="F7CAAC"/>
          </w:tcPr>
          <w:p w14:paraId="288987B4" w14:textId="77777777" w:rsidR="006C1AC3" w:rsidRPr="006C1AC3" w:rsidRDefault="006C1AC3" w:rsidP="006C1AC3">
            <w:pPr>
              <w:jc w:val="both"/>
            </w:pPr>
            <w:r w:rsidRPr="006C1AC3">
              <w:rPr>
                <w:b/>
              </w:rPr>
              <w:t>WOS</w:t>
            </w:r>
          </w:p>
        </w:tc>
        <w:tc>
          <w:tcPr>
            <w:tcW w:w="693" w:type="dxa"/>
            <w:shd w:val="clear" w:color="auto" w:fill="F7CAAC"/>
          </w:tcPr>
          <w:p w14:paraId="3F27DE61" w14:textId="77777777" w:rsidR="006C1AC3" w:rsidRPr="006C1AC3" w:rsidRDefault="006C1AC3" w:rsidP="006C1AC3">
            <w:pPr>
              <w:jc w:val="both"/>
              <w:rPr>
                <w:sz w:val="18"/>
              </w:rPr>
            </w:pPr>
            <w:r w:rsidRPr="006C1AC3">
              <w:rPr>
                <w:b/>
                <w:sz w:val="18"/>
              </w:rPr>
              <w:t>Scopus</w:t>
            </w:r>
          </w:p>
        </w:tc>
        <w:tc>
          <w:tcPr>
            <w:tcW w:w="694" w:type="dxa"/>
            <w:shd w:val="clear" w:color="auto" w:fill="F7CAAC"/>
          </w:tcPr>
          <w:p w14:paraId="778B0ED8" w14:textId="77777777" w:rsidR="006C1AC3" w:rsidRPr="006C1AC3" w:rsidRDefault="006C1AC3" w:rsidP="006C1AC3">
            <w:pPr>
              <w:jc w:val="both"/>
            </w:pPr>
            <w:r w:rsidRPr="006C1AC3">
              <w:rPr>
                <w:b/>
                <w:sz w:val="18"/>
              </w:rPr>
              <w:t>ostatní</w:t>
            </w:r>
          </w:p>
        </w:tc>
      </w:tr>
      <w:tr w:rsidR="006C1AC3" w:rsidRPr="006C1AC3" w14:paraId="4F1E3897" w14:textId="77777777" w:rsidTr="006C1AC3">
        <w:trPr>
          <w:cantSplit/>
          <w:trHeight w:val="70"/>
        </w:trPr>
        <w:tc>
          <w:tcPr>
            <w:tcW w:w="3347" w:type="dxa"/>
            <w:gridSpan w:val="2"/>
            <w:shd w:val="clear" w:color="auto" w:fill="F7CAAC"/>
          </w:tcPr>
          <w:p w14:paraId="2CCC4B3C" w14:textId="77777777" w:rsidR="006C1AC3" w:rsidRPr="006C1AC3" w:rsidRDefault="006C1AC3" w:rsidP="006C1AC3">
            <w:pPr>
              <w:jc w:val="both"/>
            </w:pPr>
            <w:r w:rsidRPr="006C1AC3">
              <w:rPr>
                <w:b/>
              </w:rPr>
              <w:t>Obor jmenovacího řízení</w:t>
            </w:r>
          </w:p>
        </w:tc>
        <w:tc>
          <w:tcPr>
            <w:tcW w:w="2245" w:type="dxa"/>
            <w:gridSpan w:val="2"/>
            <w:shd w:val="clear" w:color="auto" w:fill="F7CAAC"/>
          </w:tcPr>
          <w:p w14:paraId="346F087A" w14:textId="77777777" w:rsidR="006C1AC3" w:rsidRPr="006C1AC3" w:rsidRDefault="006C1AC3" w:rsidP="006C1AC3">
            <w:pPr>
              <w:jc w:val="both"/>
            </w:pPr>
            <w:r w:rsidRPr="006C1AC3">
              <w:rPr>
                <w:b/>
              </w:rPr>
              <w:t>Rok udělení hodnosti</w:t>
            </w:r>
          </w:p>
        </w:tc>
        <w:tc>
          <w:tcPr>
            <w:tcW w:w="2248" w:type="dxa"/>
            <w:gridSpan w:val="4"/>
            <w:tcBorders>
              <w:right w:val="single" w:sz="12" w:space="0" w:color="auto"/>
            </w:tcBorders>
            <w:shd w:val="clear" w:color="auto" w:fill="F7CAAC"/>
          </w:tcPr>
          <w:p w14:paraId="22A4F555" w14:textId="77777777" w:rsidR="006C1AC3" w:rsidRPr="006C1AC3" w:rsidRDefault="006C1AC3" w:rsidP="006C1AC3">
            <w:pPr>
              <w:jc w:val="both"/>
            </w:pPr>
            <w:r w:rsidRPr="006C1AC3">
              <w:rPr>
                <w:b/>
              </w:rPr>
              <w:t>Řízení konáno na VŠ</w:t>
            </w:r>
          </w:p>
        </w:tc>
        <w:tc>
          <w:tcPr>
            <w:tcW w:w="632" w:type="dxa"/>
            <w:vMerge w:val="restart"/>
            <w:tcBorders>
              <w:left w:val="single" w:sz="12" w:space="0" w:color="auto"/>
            </w:tcBorders>
          </w:tcPr>
          <w:p w14:paraId="2D647C85" w14:textId="77777777" w:rsidR="006C1AC3" w:rsidRPr="006C1AC3" w:rsidRDefault="006C1AC3" w:rsidP="006C1AC3">
            <w:pPr>
              <w:jc w:val="both"/>
              <w:rPr>
                <w:b/>
              </w:rPr>
            </w:pPr>
            <w:r w:rsidRPr="006C1AC3">
              <w:rPr>
                <w:b/>
              </w:rPr>
              <w:t>0</w:t>
            </w:r>
          </w:p>
        </w:tc>
        <w:tc>
          <w:tcPr>
            <w:tcW w:w="693" w:type="dxa"/>
            <w:vMerge w:val="restart"/>
          </w:tcPr>
          <w:p w14:paraId="0309CE77" w14:textId="77777777" w:rsidR="006C1AC3" w:rsidRPr="006C1AC3" w:rsidRDefault="006C1AC3" w:rsidP="006C1AC3">
            <w:pPr>
              <w:jc w:val="both"/>
              <w:rPr>
                <w:b/>
              </w:rPr>
            </w:pPr>
            <w:r w:rsidRPr="006C1AC3">
              <w:rPr>
                <w:b/>
              </w:rPr>
              <w:t>0</w:t>
            </w:r>
          </w:p>
        </w:tc>
        <w:tc>
          <w:tcPr>
            <w:tcW w:w="694" w:type="dxa"/>
            <w:vMerge w:val="restart"/>
          </w:tcPr>
          <w:p w14:paraId="2A425E09" w14:textId="77777777" w:rsidR="006C1AC3" w:rsidRPr="006C1AC3" w:rsidRDefault="006C1AC3" w:rsidP="006C1AC3">
            <w:pPr>
              <w:jc w:val="both"/>
              <w:rPr>
                <w:b/>
              </w:rPr>
            </w:pPr>
            <w:r w:rsidRPr="006C1AC3">
              <w:rPr>
                <w:b/>
              </w:rPr>
              <w:t>0</w:t>
            </w:r>
          </w:p>
        </w:tc>
      </w:tr>
      <w:tr w:rsidR="006C1AC3" w:rsidRPr="006C1AC3" w14:paraId="1D4363C9" w14:textId="77777777" w:rsidTr="006C1AC3">
        <w:trPr>
          <w:trHeight w:val="205"/>
        </w:trPr>
        <w:tc>
          <w:tcPr>
            <w:tcW w:w="3347" w:type="dxa"/>
            <w:gridSpan w:val="2"/>
          </w:tcPr>
          <w:p w14:paraId="556DE7F9" w14:textId="77777777" w:rsidR="006C1AC3" w:rsidRPr="006C1AC3" w:rsidRDefault="006C1AC3" w:rsidP="006C1AC3">
            <w:pPr>
              <w:jc w:val="both"/>
            </w:pPr>
          </w:p>
        </w:tc>
        <w:tc>
          <w:tcPr>
            <w:tcW w:w="2245" w:type="dxa"/>
            <w:gridSpan w:val="2"/>
          </w:tcPr>
          <w:p w14:paraId="7469239B" w14:textId="77777777" w:rsidR="006C1AC3" w:rsidRPr="006C1AC3" w:rsidRDefault="006C1AC3" w:rsidP="006C1AC3">
            <w:pPr>
              <w:jc w:val="both"/>
            </w:pPr>
          </w:p>
        </w:tc>
        <w:tc>
          <w:tcPr>
            <w:tcW w:w="2248" w:type="dxa"/>
            <w:gridSpan w:val="4"/>
            <w:tcBorders>
              <w:right w:val="single" w:sz="12" w:space="0" w:color="auto"/>
            </w:tcBorders>
          </w:tcPr>
          <w:p w14:paraId="0087DD96" w14:textId="77777777" w:rsidR="006C1AC3" w:rsidRPr="006C1AC3" w:rsidRDefault="006C1AC3" w:rsidP="006C1AC3">
            <w:pPr>
              <w:jc w:val="both"/>
            </w:pPr>
          </w:p>
        </w:tc>
        <w:tc>
          <w:tcPr>
            <w:tcW w:w="632" w:type="dxa"/>
            <w:vMerge/>
            <w:tcBorders>
              <w:left w:val="single" w:sz="12" w:space="0" w:color="auto"/>
            </w:tcBorders>
            <w:vAlign w:val="center"/>
          </w:tcPr>
          <w:p w14:paraId="774C62BC" w14:textId="77777777" w:rsidR="006C1AC3" w:rsidRPr="006C1AC3" w:rsidRDefault="006C1AC3" w:rsidP="006C1AC3">
            <w:pPr>
              <w:rPr>
                <w:b/>
              </w:rPr>
            </w:pPr>
          </w:p>
        </w:tc>
        <w:tc>
          <w:tcPr>
            <w:tcW w:w="693" w:type="dxa"/>
            <w:vMerge/>
            <w:vAlign w:val="center"/>
          </w:tcPr>
          <w:p w14:paraId="4874BCAF" w14:textId="77777777" w:rsidR="006C1AC3" w:rsidRPr="006C1AC3" w:rsidRDefault="006C1AC3" w:rsidP="006C1AC3">
            <w:pPr>
              <w:rPr>
                <w:b/>
              </w:rPr>
            </w:pPr>
          </w:p>
        </w:tc>
        <w:tc>
          <w:tcPr>
            <w:tcW w:w="694" w:type="dxa"/>
            <w:vMerge/>
            <w:vAlign w:val="center"/>
          </w:tcPr>
          <w:p w14:paraId="41776AA7" w14:textId="77777777" w:rsidR="006C1AC3" w:rsidRPr="006C1AC3" w:rsidRDefault="006C1AC3" w:rsidP="006C1AC3">
            <w:pPr>
              <w:rPr>
                <w:b/>
              </w:rPr>
            </w:pPr>
          </w:p>
        </w:tc>
      </w:tr>
      <w:tr w:rsidR="006C1AC3" w:rsidRPr="006C1AC3" w14:paraId="6B21E715" w14:textId="77777777" w:rsidTr="006C1AC3">
        <w:tc>
          <w:tcPr>
            <w:tcW w:w="9859" w:type="dxa"/>
            <w:gridSpan w:val="11"/>
            <w:shd w:val="clear" w:color="auto" w:fill="F7CAAC"/>
          </w:tcPr>
          <w:p w14:paraId="3D57C4B3" w14:textId="77777777" w:rsidR="006C1AC3" w:rsidRPr="006C1AC3" w:rsidRDefault="006C1AC3" w:rsidP="006C1AC3">
            <w:pPr>
              <w:jc w:val="both"/>
              <w:rPr>
                <w:b/>
              </w:rPr>
            </w:pPr>
            <w:r w:rsidRPr="006C1AC3">
              <w:rPr>
                <w:b/>
              </w:rPr>
              <w:t xml:space="preserve">Přehled o nejvýznamnější publikační a další tvůrčí činnosti nebo další profesní činnosti u odborníků z praxe vztahující se k zabezpečovaným předmětům </w:t>
            </w:r>
          </w:p>
        </w:tc>
      </w:tr>
      <w:tr w:rsidR="006C1AC3" w:rsidRPr="006C1AC3" w14:paraId="363EF0A3" w14:textId="77777777" w:rsidTr="006C1AC3">
        <w:trPr>
          <w:trHeight w:val="945"/>
        </w:trPr>
        <w:tc>
          <w:tcPr>
            <w:tcW w:w="9859" w:type="dxa"/>
            <w:gridSpan w:val="11"/>
          </w:tcPr>
          <w:p w14:paraId="0EAB0B97" w14:textId="77777777" w:rsidR="006C1AC3" w:rsidRPr="006C1AC3" w:rsidRDefault="006C1AC3" w:rsidP="006C1AC3">
            <w:pPr>
              <w:jc w:val="both"/>
            </w:pPr>
            <w:r w:rsidRPr="006C1AC3">
              <w:t xml:space="preserve">SEMOTAMOVÁ, J. Když se řekne „Show off/Zeig dich“…. </w:t>
            </w:r>
            <w:r w:rsidRPr="006C1AC3">
              <w:rPr>
                <w:i/>
                <w:rPrChange w:id="8690" w:author="Pavla Trefilová" w:date="2019-11-18T17:19:00Z">
                  <w:rPr/>
                </w:rPrChange>
              </w:rPr>
              <w:t>CASALCS Review</w:t>
            </w:r>
            <w:r w:rsidRPr="006C1AC3">
              <w:t>, 2015, 72-73.</w:t>
            </w:r>
          </w:p>
          <w:p w14:paraId="5C6DE461" w14:textId="77777777" w:rsidR="003A1EC2" w:rsidRDefault="003A1EC2" w:rsidP="003A1EC2">
            <w:pPr>
              <w:jc w:val="both"/>
              <w:rPr>
                <w:del w:id="8691" w:author="Pavla Trefilová" w:date="2019-11-18T17:19:00Z"/>
                <w:szCs w:val="18"/>
              </w:rPr>
            </w:pPr>
            <w:del w:id="8692" w:author="Pavla Trefilová" w:date="2019-11-18T17:19:00Z">
              <w:r w:rsidRPr="003A1EC2">
                <w:rPr>
                  <w:szCs w:val="18"/>
                </w:rPr>
                <w:delText>NEMČOKOVÁ, K., ČECHOVÁ, H., VINKLÁREK, P., BELL, G. J., SEMOTAMOVÁ, J., FONFÁROVÁ, V., TRUŠNÍK, R. From Theory to Practice 2013 (15%).</w:delText>
              </w:r>
            </w:del>
          </w:p>
          <w:p w14:paraId="52E8562D" w14:textId="77777777" w:rsidR="006C1AC3" w:rsidRPr="006C1AC3" w:rsidRDefault="006C1AC3" w:rsidP="006C1AC3">
            <w:pPr>
              <w:jc w:val="both"/>
              <w:rPr>
                <w:b/>
              </w:rPr>
            </w:pPr>
          </w:p>
        </w:tc>
      </w:tr>
      <w:tr w:rsidR="006C1AC3" w:rsidRPr="006C1AC3" w14:paraId="1E342BF8" w14:textId="77777777" w:rsidTr="006C1AC3">
        <w:trPr>
          <w:trHeight w:val="218"/>
        </w:trPr>
        <w:tc>
          <w:tcPr>
            <w:tcW w:w="9859" w:type="dxa"/>
            <w:gridSpan w:val="11"/>
            <w:shd w:val="clear" w:color="auto" w:fill="F7CAAC"/>
          </w:tcPr>
          <w:p w14:paraId="27A27376" w14:textId="77777777" w:rsidR="006C1AC3" w:rsidRPr="006C1AC3" w:rsidRDefault="006C1AC3" w:rsidP="006C1AC3">
            <w:pPr>
              <w:rPr>
                <w:b/>
              </w:rPr>
            </w:pPr>
            <w:r w:rsidRPr="006C1AC3">
              <w:rPr>
                <w:b/>
              </w:rPr>
              <w:t>Působení v zahraničí</w:t>
            </w:r>
          </w:p>
        </w:tc>
      </w:tr>
      <w:tr w:rsidR="006C1AC3" w:rsidRPr="006C1AC3" w14:paraId="33977524" w14:textId="77777777" w:rsidTr="006C1AC3">
        <w:tblPrEx>
          <w:tblPrExChange w:id="8693" w:author="Pavla Trefilová" w:date="2019-11-18T17:19:00Z">
            <w:tblPrEx>
              <w:tblW w:w="9859" w:type="dxa"/>
            </w:tblPrEx>
          </w:tblPrExChange>
        </w:tblPrEx>
        <w:trPr>
          <w:trHeight w:val="64"/>
          <w:trPrChange w:id="8694" w:author="Pavla Trefilová" w:date="2019-11-18T17:19:00Z">
            <w:trPr>
              <w:gridBefore w:val="1"/>
              <w:trHeight w:val="328"/>
            </w:trPr>
          </w:trPrChange>
        </w:trPr>
        <w:tc>
          <w:tcPr>
            <w:tcW w:w="9859" w:type="dxa"/>
            <w:gridSpan w:val="11"/>
            <w:tcPrChange w:id="8695" w:author="Pavla Trefilová" w:date="2019-11-18T17:19:00Z">
              <w:tcPr>
                <w:tcW w:w="9859" w:type="dxa"/>
                <w:gridSpan w:val="13"/>
              </w:tcPr>
            </w:tcPrChange>
          </w:tcPr>
          <w:p w14:paraId="5287821D" w14:textId="77777777" w:rsidR="006C1AC3" w:rsidRPr="006C1AC3" w:rsidRDefault="006C1AC3" w:rsidP="006C1AC3">
            <w:pPr>
              <w:ind w:left="38"/>
            </w:pPr>
          </w:p>
        </w:tc>
      </w:tr>
      <w:tr w:rsidR="006C1AC3" w:rsidRPr="006C1AC3" w14:paraId="741E5DEE" w14:textId="77777777" w:rsidTr="006C1AC3">
        <w:trPr>
          <w:cantSplit/>
          <w:trHeight w:val="218"/>
        </w:trPr>
        <w:tc>
          <w:tcPr>
            <w:tcW w:w="2518" w:type="dxa"/>
            <w:shd w:val="clear" w:color="auto" w:fill="F7CAAC"/>
          </w:tcPr>
          <w:p w14:paraId="5475C16A" w14:textId="77777777" w:rsidR="006C1AC3" w:rsidRPr="006C1AC3" w:rsidRDefault="006C1AC3" w:rsidP="006C1AC3">
            <w:pPr>
              <w:jc w:val="both"/>
              <w:rPr>
                <w:b/>
              </w:rPr>
            </w:pPr>
            <w:r w:rsidRPr="006C1AC3">
              <w:rPr>
                <w:b/>
              </w:rPr>
              <w:t xml:space="preserve">Podpis </w:t>
            </w:r>
          </w:p>
        </w:tc>
        <w:tc>
          <w:tcPr>
            <w:tcW w:w="4536" w:type="dxa"/>
            <w:gridSpan w:val="5"/>
          </w:tcPr>
          <w:p w14:paraId="4489E975" w14:textId="77777777" w:rsidR="006C1AC3" w:rsidRPr="006C1AC3" w:rsidRDefault="006C1AC3" w:rsidP="006C1AC3">
            <w:pPr>
              <w:jc w:val="both"/>
            </w:pPr>
          </w:p>
        </w:tc>
        <w:tc>
          <w:tcPr>
            <w:tcW w:w="786" w:type="dxa"/>
            <w:gridSpan w:val="2"/>
            <w:shd w:val="clear" w:color="auto" w:fill="F7CAAC"/>
          </w:tcPr>
          <w:p w14:paraId="79CE0132" w14:textId="77777777" w:rsidR="006C1AC3" w:rsidRPr="006C1AC3" w:rsidRDefault="006C1AC3" w:rsidP="006C1AC3">
            <w:pPr>
              <w:jc w:val="both"/>
            </w:pPr>
            <w:r w:rsidRPr="006C1AC3">
              <w:rPr>
                <w:b/>
              </w:rPr>
              <w:t>datum</w:t>
            </w:r>
          </w:p>
        </w:tc>
        <w:tc>
          <w:tcPr>
            <w:tcW w:w="2019" w:type="dxa"/>
            <w:gridSpan w:val="3"/>
          </w:tcPr>
          <w:p w14:paraId="6F10D73E" w14:textId="77777777" w:rsidR="006C1AC3" w:rsidRPr="006C1AC3" w:rsidRDefault="006C1AC3" w:rsidP="006C1AC3">
            <w:pPr>
              <w:jc w:val="both"/>
            </w:pPr>
          </w:p>
        </w:tc>
      </w:tr>
    </w:tbl>
    <w:p w14:paraId="106023DF" w14:textId="02D06D7E" w:rsidR="00233D8D" w:rsidRDefault="00233D8D">
      <w:pPr>
        <w:rPr>
          <w:ins w:id="8696" w:author="Pavla Trefilová" w:date="2019-11-18T17:19:00Z"/>
        </w:rPr>
      </w:pPr>
      <w:ins w:id="8697" w:author="Pavla Trefilová" w:date="2019-11-18T17:19:00Z">
        <w:r>
          <w:br w:type="page"/>
        </w:r>
      </w:ins>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1152"/>
        <w:gridCol w:w="999"/>
        <w:gridCol w:w="709"/>
        <w:gridCol w:w="709"/>
        <w:gridCol w:w="1387"/>
        <w:tblGridChange w:id="8698">
          <w:tblGrid>
            <w:gridCol w:w="76"/>
            <w:gridCol w:w="2442"/>
            <w:gridCol w:w="829"/>
            <w:gridCol w:w="1721"/>
            <w:gridCol w:w="1093"/>
            <w:gridCol w:w="59"/>
            <w:gridCol w:w="999"/>
            <w:gridCol w:w="652"/>
            <w:gridCol w:w="57"/>
            <w:gridCol w:w="709"/>
            <w:gridCol w:w="1339"/>
            <w:gridCol w:w="48"/>
          </w:tblGrid>
        </w:tblGridChange>
      </w:tblGrid>
      <w:tr w:rsidR="00233D8D" w14:paraId="45F4B51A" w14:textId="77777777" w:rsidTr="00233D8D">
        <w:trPr>
          <w:ins w:id="8699" w:author="Pavla Trefilová" w:date="2019-11-18T17:19:00Z"/>
        </w:trPr>
        <w:tc>
          <w:tcPr>
            <w:tcW w:w="10024" w:type="dxa"/>
            <w:gridSpan w:val="8"/>
            <w:tcBorders>
              <w:bottom w:val="double" w:sz="4" w:space="0" w:color="auto"/>
            </w:tcBorders>
            <w:shd w:val="clear" w:color="auto" w:fill="BDD6EE"/>
          </w:tcPr>
          <w:p w14:paraId="449FEA84" w14:textId="77777777" w:rsidR="00233D8D" w:rsidRDefault="00233D8D" w:rsidP="00233D8D">
            <w:pPr>
              <w:jc w:val="both"/>
              <w:rPr>
                <w:ins w:id="8700" w:author="Pavla Trefilová" w:date="2019-11-18T17:19:00Z"/>
                <w:b/>
                <w:sz w:val="28"/>
              </w:rPr>
            </w:pPr>
            <w:ins w:id="8701" w:author="Pavla Trefilová" w:date="2019-11-18T17:19:00Z">
              <w:r>
                <w:rPr>
                  <w:b/>
                  <w:sz w:val="28"/>
                </w:rPr>
                <w:lastRenderedPageBreak/>
                <w:t>C-I – Personální zabezpečení</w:t>
              </w:r>
            </w:ins>
          </w:p>
        </w:tc>
      </w:tr>
      <w:tr w:rsidR="00233D8D" w14:paraId="52186567" w14:textId="77777777" w:rsidTr="00233D8D">
        <w:trPr>
          <w:ins w:id="8702" w:author="Pavla Trefilová" w:date="2019-11-18T17:19:00Z"/>
        </w:trPr>
        <w:tc>
          <w:tcPr>
            <w:tcW w:w="2518" w:type="dxa"/>
            <w:tcBorders>
              <w:top w:val="double" w:sz="4" w:space="0" w:color="auto"/>
            </w:tcBorders>
            <w:shd w:val="clear" w:color="auto" w:fill="F7CAAC"/>
          </w:tcPr>
          <w:p w14:paraId="57D4768B" w14:textId="77777777" w:rsidR="00233D8D" w:rsidRDefault="00233D8D" w:rsidP="00233D8D">
            <w:pPr>
              <w:jc w:val="both"/>
              <w:rPr>
                <w:ins w:id="8703" w:author="Pavla Trefilová" w:date="2019-11-18T17:19:00Z"/>
                <w:b/>
              </w:rPr>
            </w:pPr>
            <w:ins w:id="8704" w:author="Pavla Trefilová" w:date="2019-11-18T17:19:00Z">
              <w:r>
                <w:rPr>
                  <w:b/>
                </w:rPr>
                <w:t>Vysoká škola</w:t>
              </w:r>
            </w:ins>
          </w:p>
        </w:tc>
        <w:tc>
          <w:tcPr>
            <w:tcW w:w="7506" w:type="dxa"/>
            <w:gridSpan w:val="7"/>
          </w:tcPr>
          <w:p w14:paraId="0CD49302" w14:textId="77777777" w:rsidR="00233D8D" w:rsidRDefault="00233D8D" w:rsidP="00233D8D">
            <w:pPr>
              <w:jc w:val="both"/>
              <w:rPr>
                <w:ins w:id="8705" w:author="Pavla Trefilová" w:date="2019-11-18T17:19:00Z"/>
              </w:rPr>
            </w:pPr>
            <w:ins w:id="8706" w:author="Pavla Trefilová" w:date="2019-11-18T17:19:00Z">
              <w:r>
                <w:t>Univerzita Tomáše Bati ve Zlíně</w:t>
              </w:r>
            </w:ins>
          </w:p>
        </w:tc>
      </w:tr>
      <w:tr w:rsidR="00233D8D" w14:paraId="31FC5AC0" w14:textId="77777777" w:rsidTr="00233D8D">
        <w:trPr>
          <w:ins w:id="8707" w:author="Pavla Trefilová" w:date="2019-11-18T17:19:00Z"/>
        </w:trPr>
        <w:tc>
          <w:tcPr>
            <w:tcW w:w="2518" w:type="dxa"/>
            <w:shd w:val="clear" w:color="auto" w:fill="F7CAAC"/>
          </w:tcPr>
          <w:p w14:paraId="0CF70AAB" w14:textId="77777777" w:rsidR="00233D8D" w:rsidRDefault="00233D8D" w:rsidP="00233D8D">
            <w:pPr>
              <w:jc w:val="both"/>
              <w:rPr>
                <w:ins w:id="8708" w:author="Pavla Trefilová" w:date="2019-11-18T17:19:00Z"/>
                <w:b/>
              </w:rPr>
            </w:pPr>
            <w:ins w:id="8709" w:author="Pavla Trefilová" w:date="2019-11-18T17:19:00Z">
              <w:r>
                <w:rPr>
                  <w:b/>
                </w:rPr>
                <w:t>Součást vysoké školy</w:t>
              </w:r>
            </w:ins>
          </w:p>
        </w:tc>
        <w:tc>
          <w:tcPr>
            <w:tcW w:w="7506" w:type="dxa"/>
            <w:gridSpan w:val="7"/>
          </w:tcPr>
          <w:p w14:paraId="7C610B53" w14:textId="77777777" w:rsidR="00233D8D" w:rsidRDefault="00233D8D" w:rsidP="00233D8D">
            <w:pPr>
              <w:jc w:val="both"/>
              <w:rPr>
                <w:ins w:id="8710" w:author="Pavla Trefilová" w:date="2019-11-18T17:19:00Z"/>
              </w:rPr>
            </w:pPr>
            <w:ins w:id="8711" w:author="Pavla Trefilová" w:date="2019-11-18T17:19:00Z">
              <w:r>
                <w:t>Fakulta managementu a ekonomiky</w:t>
              </w:r>
            </w:ins>
          </w:p>
        </w:tc>
      </w:tr>
      <w:tr w:rsidR="00233D8D" w14:paraId="0821589F" w14:textId="77777777" w:rsidTr="00233D8D">
        <w:trPr>
          <w:ins w:id="8712" w:author="Pavla Trefilová" w:date="2019-11-18T17:19:00Z"/>
        </w:trPr>
        <w:tc>
          <w:tcPr>
            <w:tcW w:w="2518" w:type="dxa"/>
            <w:shd w:val="clear" w:color="auto" w:fill="F7CAAC"/>
          </w:tcPr>
          <w:p w14:paraId="39324B4C" w14:textId="77777777" w:rsidR="00233D8D" w:rsidRDefault="00233D8D" w:rsidP="00233D8D">
            <w:pPr>
              <w:jc w:val="both"/>
              <w:rPr>
                <w:ins w:id="8713" w:author="Pavla Trefilová" w:date="2019-11-18T17:19:00Z"/>
                <w:b/>
              </w:rPr>
            </w:pPr>
            <w:ins w:id="8714" w:author="Pavla Trefilová" w:date="2019-11-18T17:19:00Z">
              <w:r>
                <w:rPr>
                  <w:b/>
                </w:rPr>
                <w:t>Název studijního programu</w:t>
              </w:r>
            </w:ins>
          </w:p>
        </w:tc>
        <w:tc>
          <w:tcPr>
            <w:tcW w:w="7506" w:type="dxa"/>
            <w:gridSpan w:val="7"/>
          </w:tcPr>
          <w:p w14:paraId="597F6A64" w14:textId="77777777" w:rsidR="00233D8D" w:rsidRDefault="00233D8D" w:rsidP="00233D8D">
            <w:pPr>
              <w:jc w:val="both"/>
              <w:rPr>
                <w:ins w:id="8715" w:author="Pavla Trefilová" w:date="2019-11-18T17:19:00Z"/>
              </w:rPr>
            </w:pPr>
            <w:ins w:id="8716" w:author="Pavla Trefilová" w:date="2019-11-18T17:19:00Z">
              <w:r>
                <w:t xml:space="preserve">Economics and Management </w:t>
              </w:r>
            </w:ins>
          </w:p>
        </w:tc>
      </w:tr>
      <w:tr w:rsidR="00233D8D" w14:paraId="6F0BD689" w14:textId="77777777" w:rsidTr="00233D8D">
        <w:trPr>
          <w:ins w:id="8717" w:author="Pavla Trefilová" w:date="2019-11-18T17:19:00Z"/>
        </w:trPr>
        <w:tc>
          <w:tcPr>
            <w:tcW w:w="2518" w:type="dxa"/>
            <w:shd w:val="clear" w:color="auto" w:fill="F7CAAC"/>
          </w:tcPr>
          <w:p w14:paraId="02517A85" w14:textId="77777777" w:rsidR="00233D8D" w:rsidRDefault="00233D8D" w:rsidP="00233D8D">
            <w:pPr>
              <w:jc w:val="both"/>
              <w:rPr>
                <w:ins w:id="8718" w:author="Pavla Trefilová" w:date="2019-11-18T17:19:00Z"/>
                <w:b/>
              </w:rPr>
            </w:pPr>
            <w:ins w:id="8719" w:author="Pavla Trefilová" w:date="2019-11-18T17:19:00Z">
              <w:r>
                <w:rPr>
                  <w:b/>
                </w:rPr>
                <w:t>Jméno a příjmení</w:t>
              </w:r>
            </w:ins>
          </w:p>
        </w:tc>
        <w:tc>
          <w:tcPr>
            <w:tcW w:w="4701" w:type="dxa"/>
            <w:gridSpan w:val="4"/>
          </w:tcPr>
          <w:p w14:paraId="0AD600FC" w14:textId="2504F01B" w:rsidR="00233D8D" w:rsidRDefault="00233D8D" w:rsidP="00233D8D">
            <w:pPr>
              <w:jc w:val="both"/>
              <w:rPr>
                <w:ins w:id="8720" w:author="Pavla Trefilová" w:date="2019-11-18T17:19:00Z"/>
              </w:rPr>
            </w:pPr>
            <w:ins w:id="8721" w:author="Pavla Trefilová" w:date="2019-11-18T17:19:00Z">
              <w:r w:rsidRPr="00233D8D">
                <w:t>Simon SEWELL</w:t>
              </w:r>
            </w:ins>
          </w:p>
        </w:tc>
        <w:tc>
          <w:tcPr>
            <w:tcW w:w="709" w:type="dxa"/>
            <w:shd w:val="clear" w:color="auto" w:fill="F7CAAC"/>
          </w:tcPr>
          <w:p w14:paraId="4EF06DA9" w14:textId="77777777" w:rsidR="00233D8D" w:rsidRDefault="00233D8D" w:rsidP="00233D8D">
            <w:pPr>
              <w:jc w:val="both"/>
              <w:rPr>
                <w:ins w:id="8722" w:author="Pavla Trefilová" w:date="2019-11-18T17:19:00Z"/>
                <w:b/>
              </w:rPr>
            </w:pPr>
            <w:ins w:id="8723" w:author="Pavla Trefilová" w:date="2019-11-18T17:19:00Z">
              <w:r>
                <w:rPr>
                  <w:b/>
                </w:rPr>
                <w:t>Tituly</w:t>
              </w:r>
            </w:ins>
          </w:p>
        </w:tc>
        <w:tc>
          <w:tcPr>
            <w:tcW w:w="2096" w:type="dxa"/>
            <w:gridSpan w:val="2"/>
          </w:tcPr>
          <w:p w14:paraId="78ABBA02" w14:textId="1DAAF603" w:rsidR="00233D8D" w:rsidRDefault="00233D8D" w:rsidP="00233D8D">
            <w:pPr>
              <w:jc w:val="both"/>
              <w:rPr>
                <w:ins w:id="8724" w:author="Pavla Trefilová" w:date="2019-11-18T17:19:00Z"/>
              </w:rPr>
            </w:pPr>
            <w:ins w:id="8725" w:author="Pavla Trefilová" w:date="2019-11-18T17:19:00Z">
              <w:r>
                <w:t>MSc.</w:t>
              </w:r>
            </w:ins>
          </w:p>
        </w:tc>
      </w:tr>
      <w:tr w:rsidR="00233D8D" w14:paraId="6B449C5C" w14:textId="77777777" w:rsidTr="00233D8D">
        <w:trPr>
          <w:ins w:id="8726" w:author="Pavla Trefilová" w:date="2019-11-18T17:19:00Z"/>
        </w:trPr>
        <w:tc>
          <w:tcPr>
            <w:tcW w:w="2518" w:type="dxa"/>
            <w:shd w:val="clear" w:color="auto" w:fill="F7CAAC"/>
          </w:tcPr>
          <w:p w14:paraId="343230B1" w14:textId="77777777" w:rsidR="00233D8D" w:rsidRDefault="00233D8D" w:rsidP="00233D8D">
            <w:pPr>
              <w:jc w:val="both"/>
              <w:rPr>
                <w:ins w:id="8727" w:author="Pavla Trefilová" w:date="2019-11-18T17:19:00Z"/>
                <w:b/>
              </w:rPr>
            </w:pPr>
            <w:ins w:id="8728" w:author="Pavla Trefilová" w:date="2019-11-18T17:19:00Z">
              <w:r>
                <w:rPr>
                  <w:b/>
                </w:rPr>
                <w:t>Rok narození</w:t>
              </w:r>
            </w:ins>
          </w:p>
        </w:tc>
        <w:tc>
          <w:tcPr>
            <w:tcW w:w="829" w:type="dxa"/>
          </w:tcPr>
          <w:p w14:paraId="0482D7F0" w14:textId="16C15BAA" w:rsidR="00233D8D" w:rsidRDefault="00233D8D" w:rsidP="00233D8D">
            <w:pPr>
              <w:jc w:val="both"/>
              <w:rPr>
                <w:ins w:id="8729" w:author="Pavla Trefilová" w:date="2019-11-18T17:19:00Z"/>
              </w:rPr>
            </w:pPr>
            <w:ins w:id="8730" w:author="Pavla Trefilová" w:date="2019-11-18T17:19:00Z">
              <w:r>
                <w:t>1989</w:t>
              </w:r>
            </w:ins>
          </w:p>
        </w:tc>
        <w:tc>
          <w:tcPr>
            <w:tcW w:w="1721" w:type="dxa"/>
            <w:shd w:val="clear" w:color="auto" w:fill="F7CAAC"/>
          </w:tcPr>
          <w:p w14:paraId="2AA2B94D" w14:textId="77777777" w:rsidR="00233D8D" w:rsidRDefault="00233D8D" w:rsidP="00233D8D">
            <w:pPr>
              <w:jc w:val="both"/>
              <w:rPr>
                <w:ins w:id="8731" w:author="Pavla Trefilová" w:date="2019-11-18T17:19:00Z"/>
                <w:b/>
              </w:rPr>
            </w:pPr>
            <w:ins w:id="8732" w:author="Pavla Trefilová" w:date="2019-11-18T17:19:00Z">
              <w:r>
                <w:rPr>
                  <w:b/>
                </w:rPr>
                <w:t>typ vztahu k VŠ</w:t>
              </w:r>
            </w:ins>
          </w:p>
        </w:tc>
        <w:tc>
          <w:tcPr>
            <w:tcW w:w="1152" w:type="dxa"/>
          </w:tcPr>
          <w:p w14:paraId="3FAB91C5" w14:textId="73C4AE09" w:rsidR="00233D8D" w:rsidRDefault="00233D8D" w:rsidP="00233D8D">
            <w:pPr>
              <w:jc w:val="both"/>
              <w:rPr>
                <w:ins w:id="8733" w:author="Pavla Trefilová" w:date="2019-11-18T17:19:00Z"/>
              </w:rPr>
            </w:pPr>
          </w:p>
        </w:tc>
        <w:tc>
          <w:tcPr>
            <w:tcW w:w="994" w:type="dxa"/>
            <w:shd w:val="clear" w:color="auto" w:fill="F7CAAC"/>
          </w:tcPr>
          <w:p w14:paraId="34040164" w14:textId="77777777" w:rsidR="00233D8D" w:rsidRDefault="00233D8D" w:rsidP="00233D8D">
            <w:pPr>
              <w:jc w:val="both"/>
              <w:rPr>
                <w:ins w:id="8734" w:author="Pavla Trefilová" w:date="2019-11-18T17:19:00Z"/>
                <w:b/>
              </w:rPr>
            </w:pPr>
            <w:ins w:id="8735" w:author="Pavla Trefilová" w:date="2019-11-18T17:19:00Z">
              <w:r>
                <w:rPr>
                  <w:b/>
                </w:rPr>
                <w:t>rozsah</w:t>
              </w:r>
            </w:ins>
          </w:p>
        </w:tc>
        <w:tc>
          <w:tcPr>
            <w:tcW w:w="709" w:type="dxa"/>
          </w:tcPr>
          <w:p w14:paraId="18B63677" w14:textId="7D8FE25B" w:rsidR="00233D8D" w:rsidRDefault="00233D8D" w:rsidP="00233D8D">
            <w:pPr>
              <w:jc w:val="both"/>
              <w:rPr>
                <w:ins w:id="8736" w:author="Pavla Trefilová" w:date="2019-11-18T17:19:00Z"/>
              </w:rPr>
            </w:pPr>
          </w:p>
        </w:tc>
        <w:tc>
          <w:tcPr>
            <w:tcW w:w="709" w:type="dxa"/>
            <w:shd w:val="clear" w:color="auto" w:fill="F7CAAC"/>
          </w:tcPr>
          <w:p w14:paraId="2154449B" w14:textId="77777777" w:rsidR="00233D8D" w:rsidRDefault="00233D8D" w:rsidP="00233D8D">
            <w:pPr>
              <w:jc w:val="both"/>
              <w:rPr>
                <w:ins w:id="8737" w:author="Pavla Trefilová" w:date="2019-11-18T17:19:00Z"/>
                <w:b/>
              </w:rPr>
            </w:pPr>
            <w:ins w:id="8738" w:author="Pavla Trefilová" w:date="2019-11-18T17:19:00Z">
              <w:r>
                <w:rPr>
                  <w:b/>
                </w:rPr>
                <w:t>do kdy</w:t>
              </w:r>
            </w:ins>
          </w:p>
        </w:tc>
        <w:tc>
          <w:tcPr>
            <w:tcW w:w="1387" w:type="dxa"/>
          </w:tcPr>
          <w:p w14:paraId="38D8ABD3" w14:textId="52DD26B6" w:rsidR="00233D8D" w:rsidRDefault="00233D8D" w:rsidP="00233D8D">
            <w:pPr>
              <w:jc w:val="both"/>
              <w:rPr>
                <w:ins w:id="8739" w:author="Pavla Trefilová" w:date="2019-11-18T17:19:00Z"/>
              </w:rPr>
            </w:pPr>
          </w:p>
        </w:tc>
      </w:tr>
      <w:tr w:rsidR="00534C60" w14:paraId="42B32D7B" w14:textId="77777777" w:rsidTr="00233D8D">
        <w:tc>
          <w:tcPr>
            <w:tcW w:w="5068" w:type="dxa"/>
            <w:gridSpan w:val="3"/>
            <w:shd w:val="clear" w:color="auto" w:fill="F7CAAC"/>
          </w:tcPr>
          <w:p w14:paraId="422F660A" w14:textId="77777777" w:rsidR="00233D8D" w:rsidRDefault="00233D8D" w:rsidP="00233D8D">
            <w:pPr>
              <w:jc w:val="both"/>
              <w:rPr>
                <w:moveTo w:id="8740" w:author="Pavla Trefilová" w:date="2019-11-18T17:19:00Z"/>
                <w:b/>
              </w:rPr>
            </w:pPr>
            <w:moveToRangeStart w:id="8741" w:author="Pavla Trefilová" w:date="2019-11-18T17:19:00Z" w:name="move24990059"/>
            <w:moveTo w:id="8742" w:author="Pavla Trefilová" w:date="2019-11-18T17:19:00Z">
              <w:r>
                <w:rPr>
                  <w:b/>
                </w:rPr>
                <w:t>Typ vztahu na součásti VŠ, která uskutečňuje st. program</w:t>
              </w:r>
            </w:moveTo>
          </w:p>
        </w:tc>
        <w:tc>
          <w:tcPr>
            <w:tcW w:w="1152" w:type="dxa"/>
          </w:tcPr>
          <w:p w14:paraId="2F6A67C6" w14:textId="7D95F974" w:rsidR="00233D8D" w:rsidRDefault="00233D8D" w:rsidP="00233D8D">
            <w:pPr>
              <w:jc w:val="both"/>
              <w:rPr>
                <w:moveTo w:id="8743" w:author="Pavla Trefilová" w:date="2019-11-18T17:19:00Z"/>
              </w:rPr>
            </w:pPr>
          </w:p>
        </w:tc>
        <w:tc>
          <w:tcPr>
            <w:tcW w:w="994" w:type="dxa"/>
            <w:shd w:val="clear" w:color="auto" w:fill="F7CAAC"/>
          </w:tcPr>
          <w:p w14:paraId="201BDE1D" w14:textId="77777777" w:rsidR="00233D8D" w:rsidRDefault="00233D8D" w:rsidP="00233D8D">
            <w:pPr>
              <w:jc w:val="both"/>
              <w:rPr>
                <w:moveTo w:id="8744" w:author="Pavla Trefilová" w:date="2019-11-18T17:19:00Z"/>
                <w:b/>
              </w:rPr>
            </w:pPr>
            <w:moveTo w:id="8745" w:author="Pavla Trefilová" w:date="2019-11-18T17:19:00Z">
              <w:r>
                <w:rPr>
                  <w:b/>
                </w:rPr>
                <w:t>rozsah</w:t>
              </w:r>
            </w:moveTo>
          </w:p>
        </w:tc>
        <w:tc>
          <w:tcPr>
            <w:tcW w:w="709" w:type="dxa"/>
          </w:tcPr>
          <w:p w14:paraId="6824C770" w14:textId="13EBA9C8" w:rsidR="00233D8D" w:rsidRDefault="00233D8D" w:rsidP="00233D8D">
            <w:pPr>
              <w:jc w:val="both"/>
              <w:rPr>
                <w:moveTo w:id="8746" w:author="Pavla Trefilová" w:date="2019-11-18T17:19:00Z"/>
              </w:rPr>
            </w:pPr>
          </w:p>
        </w:tc>
        <w:tc>
          <w:tcPr>
            <w:tcW w:w="709" w:type="dxa"/>
            <w:shd w:val="clear" w:color="auto" w:fill="F7CAAC"/>
          </w:tcPr>
          <w:p w14:paraId="660409C6" w14:textId="77777777" w:rsidR="00233D8D" w:rsidRDefault="00233D8D" w:rsidP="00233D8D">
            <w:pPr>
              <w:jc w:val="both"/>
              <w:rPr>
                <w:moveTo w:id="8747" w:author="Pavla Trefilová" w:date="2019-11-18T17:19:00Z"/>
                <w:b/>
              </w:rPr>
            </w:pPr>
            <w:moveTo w:id="8748" w:author="Pavla Trefilová" w:date="2019-11-18T17:19:00Z">
              <w:r>
                <w:rPr>
                  <w:b/>
                </w:rPr>
                <w:t>do kdy</w:t>
              </w:r>
            </w:moveTo>
          </w:p>
        </w:tc>
        <w:tc>
          <w:tcPr>
            <w:tcW w:w="1387" w:type="dxa"/>
          </w:tcPr>
          <w:p w14:paraId="43F7D4F6" w14:textId="0922F1C8" w:rsidR="00233D8D" w:rsidRDefault="00233D8D" w:rsidP="00233D8D">
            <w:pPr>
              <w:jc w:val="both"/>
              <w:rPr>
                <w:moveTo w:id="8749" w:author="Pavla Trefilová" w:date="2019-11-18T17:19:00Z"/>
              </w:rPr>
            </w:pPr>
          </w:p>
        </w:tc>
      </w:tr>
      <w:tr w:rsidR="00534C60" w14:paraId="7E903B24" w14:textId="77777777" w:rsidTr="00233D8D">
        <w:tc>
          <w:tcPr>
            <w:tcW w:w="6220" w:type="dxa"/>
            <w:gridSpan w:val="4"/>
            <w:shd w:val="clear" w:color="auto" w:fill="F7CAAC"/>
          </w:tcPr>
          <w:p w14:paraId="5B7973AE" w14:textId="77777777" w:rsidR="00233D8D" w:rsidRDefault="00233D8D" w:rsidP="00233D8D">
            <w:pPr>
              <w:jc w:val="both"/>
              <w:rPr>
                <w:moveTo w:id="8750" w:author="Pavla Trefilová" w:date="2019-11-18T17:19:00Z"/>
              </w:rPr>
            </w:pPr>
            <w:moveTo w:id="8751" w:author="Pavla Trefilová" w:date="2019-11-18T17:19:00Z">
              <w:r>
                <w:rPr>
                  <w:b/>
                </w:rPr>
                <w:t>Další současná působení jako akademický pracovník na jiných VŠ</w:t>
              </w:r>
            </w:moveTo>
          </w:p>
        </w:tc>
        <w:tc>
          <w:tcPr>
            <w:tcW w:w="1703" w:type="dxa"/>
            <w:gridSpan w:val="2"/>
            <w:shd w:val="clear" w:color="auto" w:fill="F7CAAC"/>
          </w:tcPr>
          <w:p w14:paraId="5D57B506" w14:textId="77777777" w:rsidR="00233D8D" w:rsidRDefault="00233D8D" w:rsidP="00233D8D">
            <w:pPr>
              <w:jc w:val="both"/>
              <w:rPr>
                <w:moveTo w:id="8752" w:author="Pavla Trefilová" w:date="2019-11-18T17:19:00Z"/>
                <w:b/>
              </w:rPr>
            </w:pPr>
            <w:moveTo w:id="8753" w:author="Pavla Trefilová" w:date="2019-11-18T17:19:00Z">
              <w:r>
                <w:rPr>
                  <w:b/>
                </w:rPr>
                <w:t>typ prac. vztahu</w:t>
              </w:r>
            </w:moveTo>
          </w:p>
        </w:tc>
        <w:tc>
          <w:tcPr>
            <w:tcW w:w="2096" w:type="dxa"/>
            <w:gridSpan w:val="2"/>
            <w:shd w:val="clear" w:color="auto" w:fill="F7CAAC"/>
          </w:tcPr>
          <w:p w14:paraId="08C886B8" w14:textId="77777777" w:rsidR="00233D8D" w:rsidRDefault="00233D8D" w:rsidP="00233D8D">
            <w:pPr>
              <w:jc w:val="both"/>
              <w:rPr>
                <w:moveTo w:id="8754" w:author="Pavla Trefilová" w:date="2019-11-18T17:19:00Z"/>
                <w:b/>
              </w:rPr>
            </w:pPr>
            <w:moveTo w:id="8755" w:author="Pavla Trefilová" w:date="2019-11-18T17:19:00Z">
              <w:r>
                <w:rPr>
                  <w:b/>
                </w:rPr>
                <w:t>rozsah</w:t>
              </w:r>
            </w:moveTo>
          </w:p>
        </w:tc>
      </w:tr>
      <w:tr w:rsidR="00233D8D" w14:paraId="327CEF86" w14:textId="77777777" w:rsidTr="00233D8D">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56"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757" w:author="Pavla Trefilová" w:date="2019-11-18T17:19:00Z">
            <w:trPr>
              <w:gridBefore w:val="1"/>
              <w:gridAfter w:val="0"/>
            </w:trPr>
          </w:trPrChange>
        </w:trPr>
        <w:tc>
          <w:tcPr>
            <w:tcW w:w="6220" w:type="dxa"/>
            <w:gridSpan w:val="4"/>
            <w:tcPrChange w:id="8758" w:author="Pavla Trefilová" w:date="2019-11-18T17:19:00Z">
              <w:tcPr>
                <w:tcW w:w="6085" w:type="dxa"/>
                <w:gridSpan w:val="4"/>
              </w:tcPr>
            </w:tcPrChange>
          </w:tcPr>
          <w:p w14:paraId="5B24FA7D" w14:textId="77777777" w:rsidR="00233D8D" w:rsidRDefault="00233D8D" w:rsidP="00233D8D">
            <w:pPr>
              <w:jc w:val="both"/>
              <w:rPr>
                <w:moveTo w:id="8759" w:author="Pavla Trefilová" w:date="2019-11-18T17:19:00Z"/>
              </w:rPr>
            </w:pPr>
          </w:p>
        </w:tc>
        <w:tc>
          <w:tcPr>
            <w:tcW w:w="1703" w:type="dxa"/>
            <w:gridSpan w:val="2"/>
            <w:tcPrChange w:id="8760" w:author="Pavla Trefilová" w:date="2019-11-18T17:19:00Z">
              <w:tcPr>
                <w:tcW w:w="1710" w:type="dxa"/>
                <w:gridSpan w:val="3"/>
              </w:tcPr>
            </w:tcPrChange>
          </w:tcPr>
          <w:p w14:paraId="34AA781C" w14:textId="77777777" w:rsidR="00233D8D" w:rsidRDefault="00233D8D" w:rsidP="00233D8D">
            <w:pPr>
              <w:jc w:val="both"/>
              <w:rPr>
                <w:moveTo w:id="8761" w:author="Pavla Trefilová" w:date="2019-11-18T17:19:00Z"/>
              </w:rPr>
            </w:pPr>
          </w:p>
        </w:tc>
        <w:tc>
          <w:tcPr>
            <w:tcW w:w="2096" w:type="dxa"/>
            <w:gridSpan w:val="2"/>
            <w:tcPrChange w:id="8762" w:author="Pavla Trefilová" w:date="2019-11-18T17:19:00Z">
              <w:tcPr>
                <w:tcW w:w="2105" w:type="dxa"/>
                <w:gridSpan w:val="3"/>
              </w:tcPr>
            </w:tcPrChange>
          </w:tcPr>
          <w:p w14:paraId="0ACE96D4" w14:textId="77777777" w:rsidR="00233D8D" w:rsidRDefault="00233D8D" w:rsidP="00233D8D">
            <w:pPr>
              <w:jc w:val="both"/>
              <w:rPr>
                <w:moveTo w:id="8763" w:author="Pavla Trefilová" w:date="2019-11-18T17:19:00Z"/>
              </w:rPr>
            </w:pPr>
          </w:p>
        </w:tc>
      </w:tr>
      <w:tr w:rsidR="00233D8D" w14:paraId="15D80040" w14:textId="77777777" w:rsidTr="00233D8D">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64"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765" w:author="Pavla Trefilová" w:date="2019-11-18T17:19:00Z">
            <w:trPr>
              <w:gridBefore w:val="1"/>
              <w:gridAfter w:val="0"/>
            </w:trPr>
          </w:trPrChange>
        </w:trPr>
        <w:tc>
          <w:tcPr>
            <w:tcW w:w="6220" w:type="dxa"/>
            <w:gridSpan w:val="4"/>
            <w:tcPrChange w:id="8766" w:author="Pavla Trefilová" w:date="2019-11-18T17:19:00Z">
              <w:tcPr>
                <w:tcW w:w="6085" w:type="dxa"/>
                <w:gridSpan w:val="4"/>
              </w:tcPr>
            </w:tcPrChange>
          </w:tcPr>
          <w:p w14:paraId="7DFDBD78" w14:textId="77777777" w:rsidR="00233D8D" w:rsidRDefault="00233D8D" w:rsidP="00233D8D">
            <w:pPr>
              <w:jc w:val="both"/>
              <w:rPr>
                <w:moveTo w:id="8767" w:author="Pavla Trefilová" w:date="2019-11-18T17:19:00Z"/>
              </w:rPr>
            </w:pPr>
          </w:p>
        </w:tc>
        <w:tc>
          <w:tcPr>
            <w:tcW w:w="1703" w:type="dxa"/>
            <w:gridSpan w:val="2"/>
            <w:tcPrChange w:id="8768" w:author="Pavla Trefilová" w:date="2019-11-18T17:19:00Z">
              <w:tcPr>
                <w:tcW w:w="1710" w:type="dxa"/>
                <w:gridSpan w:val="3"/>
              </w:tcPr>
            </w:tcPrChange>
          </w:tcPr>
          <w:p w14:paraId="0A5AA3FA" w14:textId="77777777" w:rsidR="00233D8D" w:rsidRDefault="00233D8D" w:rsidP="00233D8D">
            <w:pPr>
              <w:jc w:val="both"/>
              <w:rPr>
                <w:moveTo w:id="8769" w:author="Pavla Trefilová" w:date="2019-11-18T17:19:00Z"/>
              </w:rPr>
            </w:pPr>
          </w:p>
        </w:tc>
        <w:tc>
          <w:tcPr>
            <w:tcW w:w="2096" w:type="dxa"/>
            <w:gridSpan w:val="2"/>
            <w:tcPrChange w:id="8770" w:author="Pavla Trefilová" w:date="2019-11-18T17:19:00Z">
              <w:tcPr>
                <w:tcW w:w="2105" w:type="dxa"/>
                <w:gridSpan w:val="3"/>
              </w:tcPr>
            </w:tcPrChange>
          </w:tcPr>
          <w:p w14:paraId="52515934" w14:textId="77777777" w:rsidR="00233D8D" w:rsidRDefault="00233D8D" w:rsidP="00233D8D">
            <w:pPr>
              <w:jc w:val="both"/>
              <w:rPr>
                <w:moveTo w:id="8771" w:author="Pavla Trefilová" w:date="2019-11-18T17:19:00Z"/>
              </w:rPr>
            </w:pPr>
          </w:p>
        </w:tc>
      </w:tr>
      <w:tr w:rsidR="00233D8D" w14:paraId="38AA9E78" w14:textId="77777777" w:rsidTr="00233D8D">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72"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773" w:author="Pavla Trefilová" w:date="2019-11-18T17:19:00Z">
            <w:trPr>
              <w:gridBefore w:val="1"/>
              <w:gridAfter w:val="0"/>
            </w:trPr>
          </w:trPrChange>
        </w:trPr>
        <w:tc>
          <w:tcPr>
            <w:tcW w:w="6220" w:type="dxa"/>
            <w:gridSpan w:val="4"/>
            <w:tcPrChange w:id="8774" w:author="Pavla Trefilová" w:date="2019-11-18T17:19:00Z">
              <w:tcPr>
                <w:tcW w:w="6085" w:type="dxa"/>
                <w:gridSpan w:val="4"/>
              </w:tcPr>
            </w:tcPrChange>
          </w:tcPr>
          <w:p w14:paraId="1A8E615B" w14:textId="77777777" w:rsidR="00233D8D" w:rsidRDefault="00233D8D" w:rsidP="00233D8D">
            <w:pPr>
              <w:jc w:val="both"/>
              <w:rPr>
                <w:moveTo w:id="8775" w:author="Pavla Trefilová" w:date="2019-11-18T17:19:00Z"/>
              </w:rPr>
            </w:pPr>
          </w:p>
        </w:tc>
        <w:tc>
          <w:tcPr>
            <w:tcW w:w="1703" w:type="dxa"/>
            <w:gridSpan w:val="2"/>
            <w:tcPrChange w:id="8776" w:author="Pavla Trefilová" w:date="2019-11-18T17:19:00Z">
              <w:tcPr>
                <w:tcW w:w="1710" w:type="dxa"/>
                <w:gridSpan w:val="3"/>
              </w:tcPr>
            </w:tcPrChange>
          </w:tcPr>
          <w:p w14:paraId="6339AC2F" w14:textId="77777777" w:rsidR="00233D8D" w:rsidRDefault="00233D8D" w:rsidP="00233D8D">
            <w:pPr>
              <w:jc w:val="both"/>
              <w:rPr>
                <w:moveTo w:id="8777" w:author="Pavla Trefilová" w:date="2019-11-18T17:19:00Z"/>
              </w:rPr>
            </w:pPr>
          </w:p>
        </w:tc>
        <w:tc>
          <w:tcPr>
            <w:tcW w:w="2096" w:type="dxa"/>
            <w:gridSpan w:val="2"/>
            <w:tcPrChange w:id="8778" w:author="Pavla Trefilová" w:date="2019-11-18T17:19:00Z">
              <w:tcPr>
                <w:tcW w:w="2105" w:type="dxa"/>
                <w:gridSpan w:val="3"/>
              </w:tcPr>
            </w:tcPrChange>
          </w:tcPr>
          <w:p w14:paraId="368F75E5" w14:textId="77777777" w:rsidR="00233D8D" w:rsidRDefault="00233D8D" w:rsidP="00233D8D">
            <w:pPr>
              <w:jc w:val="both"/>
              <w:rPr>
                <w:moveTo w:id="8779" w:author="Pavla Trefilová" w:date="2019-11-18T17:19:00Z"/>
              </w:rPr>
            </w:pPr>
          </w:p>
        </w:tc>
      </w:tr>
      <w:tr w:rsidR="00233D8D" w14:paraId="2429B371" w14:textId="77777777" w:rsidTr="00233D8D">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80"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781" w:author="Pavla Trefilová" w:date="2019-11-18T17:19:00Z">
            <w:trPr>
              <w:gridBefore w:val="1"/>
              <w:gridAfter w:val="0"/>
            </w:trPr>
          </w:trPrChange>
        </w:trPr>
        <w:tc>
          <w:tcPr>
            <w:tcW w:w="6220" w:type="dxa"/>
            <w:gridSpan w:val="4"/>
            <w:tcPrChange w:id="8782" w:author="Pavla Trefilová" w:date="2019-11-18T17:19:00Z">
              <w:tcPr>
                <w:tcW w:w="6085" w:type="dxa"/>
                <w:gridSpan w:val="4"/>
              </w:tcPr>
            </w:tcPrChange>
          </w:tcPr>
          <w:p w14:paraId="048E37FD" w14:textId="77777777" w:rsidR="00233D8D" w:rsidRDefault="00233D8D" w:rsidP="00233D8D">
            <w:pPr>
              <w:jc w:val="both"/>
              <w:rPr>
                <w:moveTo w:id="8783" w:author="Pavla Trefilová" w:date="2019-11-18T17:19:00Z"/>
              </w:rPr>
            </w:pPr>
          </w:p>
        </w:tc>
        <w:tc>
          <w:tcPr>
            <w:tcW w:w="1703" w:type="dxa"/>
            <w:gridSpan w:val="2"/>
            <w:tcPrChange w:id="8784" w:author="Pavla Trefilová" w:date="2019-11-18T17:19:00Z">
              <w:tcPr>
                <w:tcW w:w="1710" w:type="dxa"/>
                <w:gridSpan w:val="3"/>
              </w:tcPr>
            </w:tcPrChange>
          </w:tcPr>
          <w:p w14:paraId="5F06A8F2" w14:textId="77777777" w:rsidR="00233D8D" w:rsidRDefault="00233D8D" w:rsidP="00233D8D">
            <w:pPr>
              <w:jc w:val="both"/>
              <w:rPr>
                <w:moveTo w:id="8785" w:author="Pavla Trefilová" w:date="2019-11-18T17:19:00Z"/>
              </w:rPr>
            </w:pPr>
          </w:p>
        </w:tc>
        <w:tc>
          <w:tcPr>
            <w:tcW w:w="2096" w:type="dxa"/>
            <w:gridSpan w:val="2"/>
            <w:tcPrChange w:id="8786" w:author="Pavla Trefilová" w:date="2019-11-18T17:19:00Z">
              <w:tcPr>
                <w:tcW w:w="2105" w:type="dxa"/>
                <w:gridSpan w:val="3"/>
              </w:tcPr>
            </w:tcPrChange>
          </w:tcPr>
          <w:p w14:paraId="1D8C230F" w14:textId="77777777" w:rsidR="00233D8D" w:rsidRDefault="00233D8D" w:rsidP="00233D8D">
            <w:pPr>
              <w:jc w:val="both"/>
              <w:rPr>
                <w:moveTo w:id="8787" w:author="Pavla Trefilová" w:date="2019-11-18T17:19:00Z"/>
              </w:rPr>
            </w:pPr>
          </w:p>
        </w:tc>
      </w:tr>
      <w:tr w:rsidR="00233D8D" w14:paraId="1AC07913" w14:textId="77777777" w:rsidTr="00233D8D">
        <w:tblPrEx>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88" w:author="Pavla Trefilová" w:date="2019-11-18T17:19: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789" w:author="Pavla Trefilová" w:date="2019-11-18T17:19:00Z">
            <w:trPr>
              <w:gridBefore w:val="1"/>
              <w:gridAfter w:val="0"/>
            </w:trPr>
          </w:trPrChange>
        </w:trPr>
        <w:tc>
          <w:tcPr>
            <w:tcW w:w="10024" w:type="dxa"/>
            <w:gridSpan w:val="8"/>
            <w:shd w:val="clear" w:color="auto" w:fill="F7CAAC"/>
            <w:tcPrChange w:id="8790" w:author="Pavla Trefilová" w:date="2019-11-18T17:19:00Z">
              <w:tcPr>
                <w:tcW w:w="9900" w:type="dxa"/>
                <w:gridSpan w:val="10"/>
                <w:shd w:val="clear" w:color="auto" w:fill="F7CAAC"/>
              </w:tcPr>
            </w:tcPrChange>
          </w:tcPr>
          <w:p w14:paraId="6ED5CA58" w14:textId="77777777" w:rsidR="00233D8D" w:rsidRDefault="00233D8D" w:rsidP="00233D8D">
            <w:pPr>
              <w:jc w:val="both"/>
              <w:rPr>
                <w:moveTo w:id="8791" w:author="Pavla Trefilová" w:date="2019-11-18T17:19:00Z"/>
              </w:rPr>
            </w:pPr>
            <w:moveTo w:id="8792" w:author="Pavla Trefilová" w:date="2019-11-18T17:19:00Z">
              <w:r>
                <w:rPr>
                  <w:b/>
                </w:rPr>
                <w:t>Předměty příslušného studijního programu a způsob zapojení do jejich výuky, příp. další zapojení do uskutečňování studijního programu</w:t>
              </w:r>
            </w:moveTo>
          </w:p>
        </w:tc>
      </w:tr>
      <w:moveToRangeEnd w:id="8741"/>
    </w:tbl>
    <w:p w14:paraId="7EDF53FF" w14:textId="77777777" w:rsidR="009732B5" w:rsidRDefault="009732B5" w:rsidP="00B2050B">
      <w:pPr>
        <w:rPr>
          <w:del w:id="8793" w:author="Pavla Trefilová" w:date="2019-11-18T17:19:00Z"/>
        </w:rPr>
      </w:pP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2245"/>
        <w:gridCol w:w="1627"/>
        <w:gridCol w:w="786"/>
        <w:gridCol w:w="632"/>
        <w:gridCol w:w="693"/>
        <w:gridCol w:w="694"/>
      </w:tblGrid>
      <w:tr w:rsidR="00233D8D" w14:paraId="1FA13C0D" w14:textId="77777777" w:rsidTr="00233D8D">
        <w:trPr>
          <w:trHeight w:val="608"/>
          <w:ins w:id="8794" w:author="Pavla Trefilová" w:date="2019-11-18T17:19:00Z"/>
        </w:trPr>
        <w:tc>
          <w:tcPr>
            <w:tcW w:w="10024" w:type="dxa"/>
            <w:gridSpan w:val="8"/>
            <w:tcBorders>
              <w:top w:val="nil"/>
            </w:tcBorders>
          </w:tcPr>
          <w:p w14:paraId="278EF6F6" w14:textId="58A65A04" w:rsidR="00233D8D" w:rsidRDefault="00B2050B" w:rsidP="00233D8D">
            <w:pPr>
              <w:jc w:val="both"/>
              <w:rPr>
                <w:ins w:id="8795" w:author="Pavla Trefilová" w:date="2019-11-18T17:19:00Z"/>
              </w:rPr>
            </w:pPr>
            <w:del w:id="8796" w:author="Pavla Trefilová" w:date="2019-11-18T17:19:00Z">
              <w:r>
                <w:br w:type="page"/>
              </w:r>
            </w:del>
            <w:ins w:id="8797" w:author="Pavla Trefilová" w:date="2019-11-18T17:19:00Z">
              <w:r w:rsidR="00233D8D" w:rsidRPr="008D29E0">
                <w:rPr>
                  <w:color w:val="000000"/>
                  <w:shd w:val="clear" w:color="auto" w:fill="FFFFFF"/>
                </w:rPr>
                <w:t>English Language</w:t>
              </w:r>
              <w:r w:rsidR="00233D8D" w:rsidRPr="008D29E0">
                <w:t xml:space="preserve"> - CJ1</w:t>
              </w:r>
              <w:r w:rsidR="00233D8D">
                <w:t xml:space="preserve"> – </w:t>
              </w:r>
              <w:r w:rsidR="005F0146">
                <w:t xml:space="preserve">garant, </w:t>
              </w:r>
              <w:r w:rsidR="00233D8D">
                <w:t>cvičení (</w:t>
              </w:r>
              <w:r w:rsidR="005F0146">
                <w:t>6</w:t>
              </w:r>
              <w:r w:rsidR="00233D8D">
                <w:t>0%)</w:t>
              </w:r>
            </w:ins>
          </w:p>
          <w:p w14:paraId="64F17EFA" w14:textId="19532745" w:rsidR="00233D8D" w:rsidRDefault="00233D8D" w:rsidP="003E5268">
            <w:pPr>
              <w:jc w:val="both"/>
              <w:rPr>
                <w:ins w:id="8798" w:author="Pavla Trefilová" w:date="2019-11-18T17:19:00Z"/>
              </w:rPr>
            </w:pPr>
          </w:p>
        </w:tc>
      </w:tr>
      <w:tr w:rsidR="00233D8D" w14:paraId="41618402" w14:textId="77777777" w:rsidTr="00233D8D">
        <w:trPr>
          <w:ins w:id="8799" w:author="Pavla Trefilová" w:date="2019-11-18T17:19:00Z"/>
        </w:trPr>
        <w:tc>
          <w:tcPr>
            <w:tcW w:w="10024" w:type="dxa"/>
            <w:gridSpan w:val="8"/>
            <w:shd w:val="clear" w:color="auto" w:fill="F7CAAC"/>
          </w:tcPr>
          <w:p w14:paraId="07898289" w14:textId="77777777" w:rsidR="00233D8D" w:rsidRDefault="00233D8D" w:rsidP="00233D8D">
            <w:pPr>
              <w:jc w:val="both"/>
              <w:rPr>
                <w:ins w:id="8800" w:author="Pavla Trefilová" w:date="2019-11-18T17:19:00Z"/>
              </w:rPr>
            </w:pPr>
            <w:ins w:id="8801" w:author="Pavla Trefilová" w:date="2019-11-18T17:19:00Z">
              <w:r>
                <w:rPr>
                  <w:b/>
                </w:rPr>
                <w:t xml:space="preserve">Údaje o vzdělání na VŠ </w:t>
              </w:r>
            </w:ins>
          </w:p>
        </w:tc>
      </w:tr>
      <w:tr w:rsidR="00233D8D" w14:paraId="615475C6" w14:textId="77777777" w:rsidTr="00233D8D">
        <w:trPr>
          <w:trHeight w:val="595"/>
          <w:ins w:id="8802" w:author="Pavla Trefilová" w:date="2019-11-18T17:19:00Z"/>
        </w:trPr>
        <w:tc>
          <w:tcPr>
            <w:tcW w:w="10024" w:type="dxa"/>
            <w:gridSpan w:val="8"/>
          </w:tcPr>
          <w:tbl>
            <w:tblPr>
              <w:tblStyle w:val="Mkatabulky"/>
              <w:tblW w:w="97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8"/>
              <w:gridCol w:w="8222"/>
            </w:tblGrid>
            <w:tr w:rsidR="00AE12A0" w14:paraId="0C0273BE" w14:textId="77777777" w:rsidTr="0031440D">
              <w:trPr>
                <w:ins w:id="8803" w:author="Pavla Trefilová" w:date="2019-11-18T17:19:00Z"/>
              </w:trPr>
              <w:tc>
                <w:tcPr>
                  <w:tcW w:w="1528" w:type="dxa"/>
                </w:tcPr>
                <w:p w14:paraId="6730A428" w14:textId="2447E180" w:rsidR="00AE12A0" w:rsidRDefault="00AE12A0" w:rsidP="00AE12A0">
                  <w:pPr>
                    <w:tabs>
                      <w:tab w:val="left" w:pos="1528"/>
                    </w:tabs>
                    <w:jc w:val="both"/>
                    <w:rPr>
                      <w:ins w:id="8804" w:author="Pavla Trefilová" w:date="2019-11-18T17:19:00Z"/>
                      <w:bCs/>
                    </w:rPr>
                  </w:pPr>
                  <w:ins w:id="8805" w:author="Pavla Trefilová" w:date="2019-11-18T17:19:00Z">
                    <w:r w:rsidRPr="003278C5">
                      <w:rPr>
                        <w:bCs/>
                      </w:rPr>
                      <w:t>2005 – 2007</w:t>
                    </w:r>
                  </w:ins>
                </w:p>
              </w:tc>
              <w:tc>
                <w:tcPr>
                  <w:tcW w:w="8222" w:type="dxa"/>
                </w:tcPr>
                <w:p w14:paraId="50168BEA" w14:textId="32DD6A5A" w:rsidR="00AE12A0" w:rsidRDefault="00AE12A0">
                  <w:pPr>
                    <w:tabs>
                      <w:tab w:val="left" w:pos="1528"/>
                    </w:tabs>
                    <w:jc w:val="both"/>
                    <w:rPr>
                      <w:ins w:id="8806" w:author="Pavla Trefilová" w:date="2019-11-18T17:19:00Z"/>
                      <w:bCs/>
                    </w:rPr>
                  </w:pPr>
                  <w:ins w:id="8807" w:author="Pavla Trefilová" w:date="2019-11-18T17:19:00Z">
                    <w:r w:rsidRPr="00A0426D">
                      <w:rPr>
                        <w:bCs/>
                      </w:rPr>
                      <w:t xml:space="preserve">Xavarian College (AS/A levels), Manchester </w:t>
                    </w:r>
                  </w:ins>
                </w:p>
              </w:tc>
            </w:tr>
            <w:tr w:rsidR="00AE12A0" w14:paraId="121F2F9B" w14:textId="77777777" w:rsidTr="0031440D">
              <w:trPr>
                <w:ins w:id="8808" w:author="Pavla Trefilová" w:date="2019-11-18T17:19:00Z"/>
              </w:trPr>
              <w:tc>
                <w:tcPr>
                  <w:tcW w:w="1528" w:type="dxa"/>
                </w:tcPr>
                <w:p w14:paraId="551EEA6F" w14:textId="1EA250E2" w:rsidR="00AE12A0" w:rsidRDefault="00AE12A0" w:rsidP="00AE12A0">
                  <w:pPr>
                    <w:tabs>
                      <w:tab w:val="left" w:pos="1528"/>
                    </w:tabs>
                    <w:jc w:val="both"/>
                    <w:rPr>
                      <w:ins w:id="8809" w:author="Pavla Trefilová" w:date="2019-11-18T17:19:00Z"/>
                      <w:bCs/>
                    </w:rPr>
                  </w:pPr>
                  <w:ins w:id="8810" w:author="Pavla Trefilová" w:date="2019-11-18T17:19:00Z">
                    <w:r w:rsidRPr="003B381F">
                      <w:rPr>
                        <w:bCs/>
                      </w:rPr>
                      <w:t>2008 – 2011</w:t>
                    </w:r>
                  </w:ins>
                </w:p>
              </w:tc>
              <w:tc>
                <w:tcPr>
                  <w:tcW w:w="8222" w:type="dxa"/>
                </w:tcPr>
                <w:p w14:paraId="1E1476D3" w14:textId="4F84C098" w:rsidR="00AE12A0" w:rsidRDefault="00AE12A0">
                  <w:pPr>
                    <w:tabs>
                      <w:tab w:val="left" w:pos="1528"/>
                    </w:tabs>
                    <w:jc w:val="both"/>
                    <w:rPr>
                      <w:ins w:id="8811" w:author="Pavla Trefilová" w:date="2019-11-18T17:19:00Z"/>
                      <w:bCs/>
                    </w:rPr>
                  </w:pPr>
                  <w:ins w:id="8812" w:author="Pavla Trefilová" w:date="2019-11-18T17:19:00Z">
                    <w:r w:rsidRPr="009F33CB">
                      <w:rPr>
                        <w:bCs/>
                      </w:rPr>
                      <w:t>University of Leeds</w:t>
                    </w:r>
                    <w:r>
                      <w:rPr>
                        <w:bCs/>
                      </w:rPr>
                      <w:t>,</w:t>
                    </w:r>
                    <w:r w:rsidRPr="009F33CB">
                      <w:rPr>
                        <w:bCs/>
                      </w:rPr>
                      <w:t xml:space="preserve"> Business and Enterprise, BA (hons)</w:t>
                    </w:r>
                  </w:ins>
                </w:p>
              </w:tc>
            </w:tr>
            <w:tr w:rsidR="00AE12A0" w14:paraId="2E7FC2D4" w14:textId="77777777" w:rsidTr="0031440D">
              <w:trPr>
                <w:ins w:id="8813" w:author="Pavla Trefilová" w:date="2019-11-18T17:19:00Z"/>
              </w:trPr>
              <w:tc>
                <w:tcPr>
                  <w:tcW w:w="1528" w:type="dxa"/>
                </w:tcPr>
                <w:p w14:paraId="51721491" w14:textId="14BE6A99" w:rsidR="00AE12A0" w:rsidRDefault="00AE12A0" w:rsidP="00AE12A0">
                  <w:pPr>
                    <w:tabs>
                      <w:tab w:val="left" w:pos="1528"/>
                    </w:tabs>
                    <w:jc w:val="both"/>
                    <w:rPr>
                      <w:ins w:id="8814" w:author="Pavla Trefilová" w:date="2019-11-18T17:19:00Z"/>
                      <w:bCs/>
                    </w:rPr>
                  </w:pPr>
                  <w:ins w:id="8815" w:author="Pavla Trefilová" w:date="2019-11-18T17:19:00Z">
                    <w:r w:rsidRPr="00ED5217">
                      <w:rPr>
                        <w:bCs/>
                      </w:rPr>
                      <w:t>2012 – 2013</w:t>
                    </w:r>
                  </w:ins>
                </w:p>
              </w:tc>
              <w:tc>
                <w:tcPr>
                  <w:tcW w:w="8222" w:type="dxa"/>
                </w:tcPr>
                <w:p w14:paraId="208BCE8D" w14:textId="50C152E1" w:rsidR="00AE12A0" w:rsidRDefault="00AE12A0" w:rsidP="00AE12A0">
                  <w:pPr>
                    <w:tabs>
                      <w:tab w:val="left" w:pos="1528"/>
                    </w:tabs>
                    <w:jc w:val="both"/>
                    <w:rPr>
                      <w:ins w:id="8816" w:author="Pavla Trefilová" w:date="2019-11-18T17:19:00Z"/>
                      <w:bCs/>
                    </w:rPr>
                  </w:pPr>
                  <w:ins w:id="8817" w:author="Pavla Trefilová" w:date="2019-11-18T17:19:00Z">
                    <w:r w:rsidRPr="00FC3B82">
                      <w:rPr>
                        <w:bCs/>
                      </w:rPr>
                      <w:t>MMU Business school,</w:t>
                    </w:r>
                    <w:r>
                      <w:rPr>
                        <w:bCs/>
                      </w:rPr>
                      <w:t xml:space="preserve"> </w:t>
                    </w:r>
                    <w:r w:rsidRPr="00A05D4B">
                      <w:rPr>
                        <w:bCs/>
                      </w:rPr>
                      <w:t xml:space="preserve">Project </w:t>
                    </w:r>
                    <w:r w:rsidRPr="00FC3B82">
                      <w:rPr>
                        <w:bCs/>
                      </w:rPr>
                      <w:t>Management</w:t>
                    </w:r>
                    <w:r>
                      <w:rPr>
                        <w:bCs/>
                      </w:rPr>
                      <w:t>,</w:t>
                    </w:r>
                    <w:r w:rsidRPr="00FC3B82">
                      <w:rPr>
                        <w:bCs/>
                      </w:rPr>
                      <w:t xml:space="preserve"> International Business Management (MSc)</w:t>
                    </w:r>
                  </w:ins>
                </w:p>
              </w:tc>
            </w:tr>
          </w:tbl>
          <w:p w14:paraId="30199ACD" w14:textId="1D025B15" w:rsidR="00233D8D" w:rsidRPr="0031440D" w:rsidRDefault="00233D8D" w:rsidP="0031440D">
            <w:pPr>
              <w:tabs>
                <w:tab w:val="left" w:pos="1528"/>
              </w:tabs>
              <w:jc w:val="both"/>
              <w:rPr>
                <w:ins w:id="8818" w:author="Pavla Trefilová" w:date="2019-11-18T17:19:00Z"/>
                <w:bCs/>
              </w:rPr>
            </w:pPr>
          </w:p>
        </w:tc>
      </w:tr>
      <w:tr w:rsidR="00233D8D" w14:paraId="5D3340E5" w14:textId="77777777" w:rsidTr="00233D8D">
        <w:trPr>
          <w:ins w:id="8819" w:author="Pavla Trefilová" w:date="2019-11-18T17:19:00Z"/>
        </w:trPr>
        <w:tc>
          <w:tcPr>
            <w:tcW w:w="10024" w:type="dxa"/>
            <w:gridSpan w:val="8"/>
            <w:shd w:val="clear" w:color="auto" w:fill="F7CAAC"/>
          </w:tcPr>
          <w:p w14:paraId="00371BD4" w14:textId="77777777" w:rsidR="00233D8D" w:rsidRDefault="00233D8D" w:rsidP="00233D8D">
            <w:pPr>
              <w:jc w:val="both"/>
              <w:rPr>
                <w:ins w:id="8820" w:author="Pavla Trefilová" w:date="2019-11-18T17:19:00Z"/>
                <w:b/>
              </w:rPr>
            </w:pPr>
            <w:ins w:id="8821" w:author="Pavla Trefilová" w:date="2019-11-18T17:19:00Z">
              <w:r>
                <w:rPr>
                  <w:b/>
                </w:rPr>
                <w:t>Údaje o odborném působení od absolvování VŠ</w:t>
              </w:r>
            </w:ins>
          </w:p>
        </w:tc>
      </w:tr>
      <w:tr w:rsidR="00233D8D" w14:paraId="43AD5CD0" w14:textId="77777777" w:rsidTr="00233D8D">
        <w:trPr>
          <w:trHeight w:val="465"/>
          <w:ins w:id="8822" w:author="Pavla Trefilová" w:date="2019-11-18T17:19:00Z"/>
        </w:trPr>
        <w:tc>
          <w:tcPr>
            <w:tcW w:w="10024" w:type="dxa"/>
            <w:gridSpan w:val="8"/>
          </w:tcPr>
          <w:tbl>
            <w:tblPr>
              <w:tblStyle w:val="Mkatabulky"/>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3"/>
              <w:gridCol w:w="8363"/>
            </w:tblGrid>
            <w:tr w:rsidR="008667D0" w14:paraId="23749E7A" w14:textId="77777777" w:rsidTr="0031440D">
              <w:trPr>
                <w:ins w:id="8823" w:author="Pavla Trefilová" w:date="2019-11-18T17:19:00Z"/>
              </w:trPr>
              <w:tc>
                <w:tcPr>
                  <w:tcW w:w="1523" w:type="dxa"/>
                </w:tcPr>
                <w:p w14:paraId="7D14A8B1" w14:textId="0FF1C35C" w:rsidR="008667D0" w:rsidRDefault="00AE12A0" w:rsidP="00233D8D">
                  <w:pPr>
                    <w:jc w:val="both"/>
                    <w:rPr>
                      <w:ins w:id="8824" w:author="Pavla Trefilová" w:date="2019-11-18T17:19:00Z"/>
                    </w:rPr>
                  </w:pPr>
                  <w:ins w:id="8825" w:author="Pavla Trefilová" w:date="2019-11-18T17:19:00Z">
                    <w:r>
                      <w:t>2007 – 2008</w:t>
                    </w:r>
                  </w:ins>
                </w:p>
              </w:tc>
              <w:tc>
                <w:tcPr>
                  <w:tcW w:w="8363" w:type="dxa"/>
                </w:tcPr>
                <w:p w14:paraId="1C988D62" w14:textId="1E8A6684" w:rsidR="008667D0" w:rsidRDefault="00AE12A0" w:rsidP="00233D8D">
                  <w:pPr>
                    <w:jc w:val="both"/>
                    <w:rPr>
                      <w:ins w:id="8826" w:author="Pavla Trefilová" w:date="2019-11-18T17:19:00Z"/>
                    </w:rPr>
                  </w:pPr>
                  <w:ins w:id="8827" w:author="Pavla Trefilová" w:date="2019-11-18T17:19:00Z">
                    <w:r>
                      <w:t>Underprivileged Schools, Sri Lanka, učitel angličtiny</w:t>
                    </w:r>
                  </w:ins>
                </w:p>
              </w:tc>
            </w:tr>
            <w:tr w:rsidR="008667D0" w14:paraId="1F69EE7B" w14:textId="77777777" w:rsidTr="0031440D">
              <w:trPr>
                <w:ins w:id="8828" w:author="Pavla Trefilová" w:date="2019-11-18T17:19:00Z"/>
              </w:trPr>
              <w:tc>
                <w:tcPr>
                  <w:tcW w:w="1523" w:type="dxa"/>
                </w:tcPr>
                <w:p w14:paraId="4BF078CC" w14:textId="4D69574C" w:rsidR="008667D0" w:rsidRDefault="00AE12A0" w:rsidP="00233D8D">
                  <w:pPr>
                    <w:jc w:val="both"/>
                    <w:rPr>
                      <w:ins w:id="8829" w:author="Pavla Trefilová" w:date="2019-11-18T17:19:00Z"/>
                    </w:rPr>
                  </w:pPr>
                  <w:ins w:id="8830" w:author="Pavla Trefilová" w:date="2019-11-18T17:19:00Z">
                    <w:r>
                      <w:t>2010 – 2012</w:t>
                    </w:r>
                  </w:ins>
                </w:p>
              </w:tc>
              <w:tc>
                <w:tcPr>
                  <w:tcW w:w="8363" w:type="dxa"/>
                </w:tcPr>
                <w:p w14:paraId="63571914" w14:textId="5D761B3D" w:rsidR="008667D0" w:rsidRDefault="00AE12A0" w:rsidP="00233D8D">
                  <w:pPr>
                    <w:jc w:val="both"/>
                    <w:rPr>
                      <w:ins w:id="8831" w:author="Pavla Trefilová" w:date="2019-11-18T17:19:00Z"/>
                    </w:rPr>
                  </w:pPr>
                  <w:ins w:id="8832" w:author="Pavla Trefilová" w:date="2019-11-18T17:19:00Z">
                    <w:r>
                      <w:t>Bevan &amp; Co, Leeds, koordinátor marketingu</w:t>
                    </w:r>
                  </w:ins>
                </w:p>
              </w:tc>
            </w:tr>
            <w:tr w:rsidR="008667D0" w14:paraId="4A028B24" w14:textId="77777777" w:rsidTr="0031440D">
              <w:trPr>
                <w:ins w:id="8833" w:author="Pavla Trefilová" w:date="2019-11-18T17:19:00Z"/>
              </w:trPr>
              <w:tc>
                <w:tcPr>
                  <w:tcW w:w="1523" w:type="dxa"/>
                </w:tcPr>
                <w:p w14:paraId="3DEEB2D6" w14:textId="55E941AA" w:rsidR="008667D0" w:rsidRDefault="00AE12A0" w:rsidP="00233D8D">
                  <w:pPr>
                    <w:jc w:val="both"/>
                    <w:rPr>
                      <w:ins w:id="8834" w:author="Pavla Trefilová" w:date="2019-11-18T17:19:00Z"/>
                    </w:rPr>
                  </w:pPr>
                  <w:ins w:id="8835" w:author="Pavla Trefilová" w:date="2019-11-18T17:19:00Z">
                    <w:r>
                      <w:t>2012</w:t>
                    </w:r>
                  </w:ins>
                </w:p>
              </w:tc>
              <w:tc>
                <w:tcPr>
                  <w:tcW w:w="8363" w:type="dxa"/>
                </w:tcPr>
                <w:p w14:paraId="094F8088" w14:textId="23F50649" w:rsidR="008667D0" w:rsidRDefault="00AE12A0" w:rsidP="00233D8D">
                  <w:pPr>
                    <w:jc w:val="both"/>
                    <w:rPr>
                      <w:ins w:id="8836" w:author="Pavla Trefilová" w:date="2019-11-18T17:19:00Z"/>
                    </w:rPr>
                  </w:pPr>
                  <w:ins w:id="8837" w:author="Pavla Trefilová" w:date="2019-11-18T17:19:00Z">
                    <w:r>
                      <w:t>Oxford Language Centre, koordinátor</w:t>
                    </w:r>
                  </w:ins>
                </w:p>
              </w:tc>
            </w:tr>
            <w:tr w:rsidR="008667D0" w14:paraId="6E0FF9A7" w14:textId="77777777" w:rsidTr="0031440D">
              <w:trPr>
                <w:ins w:id="8838" w:author="Pavla Trefilová" w:date="2019-11-18T17:19:00Z"/>
              </w:trPr>
              <w:tc>
                <w:tcPr>
                  <w:tcW w:w="1523" w:type="dxa"/>
                </w:tcPr>
                <w:p w14:paraId="5EA0C496" w14:textId="50FA7EAC" w:rsidR="008667D0" w:rsidRDefault="00AE12A0" w:rsidP="00233D8D">
                  <w:pPr>
                    <w:jc w:val="both"/>
                    <w:rPr>
                      <w:ins w:id="8839" w:author="Pavla Trefilová" w:date="2019-11-18T17:19:00Z"/>
                    </w:rPr>
                  </w:pPr>
                  <w:ins w:id="8840" w:author="Pavla Trefilová" w:date="2019-11-18T17:19:00Z">
                    <w:r>
                      <w:t>2012</w:t>
                    </w:r>
                  </w:ins>
                </w:p>
              </w:tc>
              <w:tc>
                <w:tcPr>
                  <w:tcW w:w="8363" w:type="dxa"/>
                </w:tcPr>
                <w:p w14:paraId="58A28688" w14:textId="26164308" w:rsidR="008667D0" w:rsidRDefault="00AE12A0" w:rsidP="00233D8D">
                  <w:pPr>
                    <w:jc w:val="both"/>
                    <w:rPr>
                      <w:ins w:id="8841" w:author="Pavla Trefilová" w:date="2019-11-18T17:19:00Z"/>
                    </w:rPr>
                  </w:pPr>
                  <w:ins w:id="8842" w:author="Pavla Trefilová" w:date="2019-11-18T17:19:00Z">
                    <w:r>
                      <w:t>Oxford Bilingual Education Institute, Guatemala, ředitel (9měsíční projekt)</w:t>
                    </w:r>
                  </w:ins>
                </w:p>
              </w:tc>
            </w:tr>
            <w:tr w:rsidR="008667D0" w14:paraId="6FEE7E2E" w14:textId="77777777" w:rsidTr="0031440D">
              <w:trPr>
                <w:ins w:id="8843" w:author="Pavla Trefilová" w:date="2019-11-18T17:19:00Z"/>
              </w:trPr>
              <w:tc>
                <w:tcPr>
                  <w:tcW w:w="1523" w:type="dxa"/>
                </w:tcPr>
                <w:p w14:paraId="75E96B3C" w14:textId="6344D9CD" w:rsidR="008667D0" w:rsidRDefault="008667D0" w:rsidP="00233D8D">
                  <w:pPr>
                    <w:jc w:val="both"/>
                    <w:rPr>
                      <w:ins w:id="8844" w:author="Pavla Trefilová" w:date="2019-11-18T17:19:00Z"/>
                    </w:rPr>
                  </w:pPr>
                  <w:ins w:id="8845" w:author="Pavla Trefilová" w:date="2019-11-18T17:19:00Z">
                    <w:r>
                      <w:t>2012 – dosud</w:t>
                    </w:r>
                  </w:ins>
                </w:p>
              </w:tc>
              <w:tc>
                <w:tcPr>
                  <w:tcW w:w="8363" w:type="dxa"/>
                </w:tcPr>
                <w:p w14:paraId="16C3C879" w14:textId="362C2067" w:rsidR="008667D0" w:rsidRDefault="008667D0">
                  <w:pPr>
                    <w:jc w:val="both"/>
                    <w:rPr>
                      <w:ins w:id="8846" w:author="Pavla Trefilová" w:date="2019-11-18T17:19:00Z"/>
                    </w:rPr>
                  </w:pPr>
                  <w:ins w:id="8847" w:author="Pavla Trefilová" w:date="2019-11-18T17:19:00Z">
                    <w:r>
                      <w:t>Depauw, Belgie, konzultant, vedoucí kurzů (sezónní projekty)</w:t>
                    </w:r>
                  </w:ins>
                </w:p>
              </w:tc>
            </w:tr>
            <w:tr w:rsidR="008667D0" w14:paraId="0F4C88CD" w14:textId="77777777" w:rsidTr="0031440D">
              <w:trPr>
                <w:ins w:id="8848" w:author="Pavla Trefilová" w:date="2019-11-18T17:19:00Z"/>
              </w:trPr>
              <w:tc>
                <w:tcPr>
                  <w:tcW w:w="1523" w:type="dxa"/>
                </w:tcPr>
                <w:p w14:paraId="2B6B9BB4" w14:textId="11D4DDF8" w:rsidR="008667D0" w:rsidRDefault="00AE12A0" w:rsidP="00233D8D">
                  <w:pPr>
                    <w:jc w:val="both"/>
                    <w:rPr>
                      <w:ins w:id="8849" w:author="Pavla Trefilová" w:date="2019-11-18T17:19:00Z"/>
                    </w:rPr>
                  </w:pPr>
                  <w:ins w:id="8850" w:author="Pavla Trefilová" w:date="2019-11-18T17:19:00Z">
                    <w:r>
                      <w:t>2012 – 2013</w:t>
                    </w:r>
                  </w:ins>
                </w:p>
              </w:tc>
              <w:tc>
                <w:tcPr>
                  <w:tcW w:w="8363" w:type="dxa"/>
                </w:tcPr>
                <w:p w14:paraId="5A411EEE" w14:textId="2F1AE767" w:rsidR="008667D0" w:rsidRDefault="00AE12A0" w:rsidP="00233D8D">
                  <w:pPr>
                    <w:jc w:val="both"/>
                    <w:rPr>
                      <w:ins w:id="8851" w:author="Pavla Trefilová" w:date="2019-11-18T17:19:00Z"/>
                    </w:rPr>
                  </w:pPr>
                  <w:ins w:id="8852" w:author="Pavla Trefilová" w:date="2019-11-18T17:19:00Z">
                    <w:r>
                      <w:t xml:space="preserve">John Lewis PLC (Offices), Manchester, manažer, </w:t>
                    </w:r>
                    <w:r w:rsidRPr="00AE12A0">
                      <w:t>částečný úvazek</w:t>
                    </w:r>
                  </w:ins>
                </w:p>
              </w:tc>
            </w:tr>
            <w:tr w:rsidR="008667D0" w14:paraId="4D81F9A1" w14:textId="77777777" w:rsidTr="0031440D">
              <w:trPr>
                <w:ins w:id="8853" w:author="Pavla Trefilová" w:date="2019-11-18T17:19:00Z"/>
              </w:trPr>
              <w:tc>
                <w:tcPr>
                  <w:tcW w:w="1523" w:type="dxa"/>
                </w:tcPr>
                <w:p w14:paraId="0628C903" w14:textId="72B76234" w:rsidR="008667D0" w:rsidRDefault="00AE12A0" w:rsidP="00233D8D">
                  <w:pPr>
                    <w:jc w:val="both"/>
                    <w:rPr>
                      <w:ins w:id="8854" w:author="Pavla Trefilová" w:date="2019-11-18T17:19:00Z"/>
                    </w:rPr>
                  </w:pPr>
                  <w:ins w:id="8855" w:author="Pavla Trefilová" w:date="2019-11-18T17:19:00Z">
                    <w:r w:rsidRPr="00233D8D">
                      <w:t>2013 – 2014</w:t>
                    </w:r>
                  </w:ins>
                </w:p>
              </w:tc>
              <w:tc>
                <w:tcPr>
                  <w:tcW w:w="8363" w:type="dxa"/>
                </w:tcPr>
                <w:p w14:paraId="65B435D4" w14:textId="3962517A" w:rsidR="008667D0" w:rsidRDefault="00AE12A0" w:rsidP="00233D8D">
                  <w:pPr>
                    <w:jc w:val="both"/>
                    <w:rPr>
                      <w:ins w:id="8856" w:author="Pavla Trefilová" w:date="2019-11-18T17:19:00Z"/>
                    </w:rPr>
                  </w:pPr>
                  <w:ins w:id="8857" w:author="Pavla Trefilová" w:date="2019-11-18T17:19:00Z">
                    <w:r w:rsidRPr="00233D8D">
                      <w:t>Wayfair, Lond</w:t>
                    </w:r>
                    <w:r>
                      <w:t>ýn, správce vztahů s dodavateli</w:t>
                    </w:r>
                  </w:ins>
                </w:p>
              </w:tc>
            </w:tr>
            <w:tr w:rsidR="008667D0" w14:paraId="04A678A2" w14:textId="77777777" w:rsidTr="0031440D">
              <w:trPr>
                <w:ins w:id="8858" w:author="Pavla Trefilová" w:date="2019-11-18T17:19:00Z"/>
              </w:trPr>
              <w:tc>
                <w:tcPr>
                  <w:tcW w:w="1523" w:type="dxa"/>
                </w:tcPr>
                <w:p w14:paraId="0E5279BF" w14:textId="663B0133" w:rsidR="008667D0" w:rsidRDefault="008667D0" w:rsidP="00233D8D">
                  <w:pPr>
                    <w:jc w:val="both"/>
                    <w:rPr>
                      <w:ins w:id="8859" w:author="Pavla Trefilová" w:date="2019-11-18T17:19:00Z"/>
                    </w:rPr>
                  </w:pPr>
                  <w:ins w:id="8860" w:author="Pavla Trefilová" w:date="2019-11-18T17:19:00Z">
                    <w:r>
                      <w:t>2014 – 2016</w:t>
                    </w:r>
                  </w:ins>
                </w:p>
              </w:tc>
              <w:tc>
                <w:tcPr>
                  <w:tcW w:w="8363" w:type="dxa"/>
                </w:tcPr>
                <w:p w14:paraId="0D154937" w14:textId="1A42A2C7" w:rsidR="008667D0" w:rsidRDefault="008667D0" w:rsidP="00233D8D">
                  <w:pPr>
                    <w:jc w:val="both"/>
                    <w:rPr>
                      <w:ins w:id="8861" w:author="Pavla Trefilová" w:date="2019-11-18T17:19:00Z"/>
                    </w:rPr>
                  </w:pPr>
                  <w:ins w:id="8862" w:author="Pavla Trefilová" w:date="2019-11-18T17:19:00Z">
                    <w:r>
                      <w:t xml:space="preserve">Soran University, Kurdistán, Irák, </w:t>
                    </w:r>
                    <w:r w:rsidR="00AE12A0">
                      <w:t>vedoucí nadace Year</w:t>
                    </w:r>
                  </w:ins>
                </w:p>
              </w:tc>
            </w:tr>
            <w:tr w:rsidR="008667D0" w14:paraId="77D1F6E2" w14:textId="77777777" w:rsidTr="0031440D">
              <w:trPr>
                <w:ins w:id="8863" w:author="Pavla Trefilová" w:date="2019-11-18T17:19:00Z"/>
              </w:trPr>
              <w:tc>
                <w:tcPr>
                  <w:tcW w:w="1523" w:type="dxa"/>
                </w:tcPr>
                <w:p w14:paraId="59CFFACA" w14:textId="2BAC1037" w:rsidR="008667D0" w:rsidRDefault="008667D0" w:rsidP="00233D8D">
                  <w:pPr>
                    <w:jc w:val="both"/>
                    <w:rPr>
                      <w:ins w:id="8864" w:author="Pavla Trefilová" w:date="2019-11-18T17:19:00Z"/>
                    </w:rPr>
                  </w:pPr>
                  <w:ins w:id="8865" w:author="Pavla Trefilová" w:date="2019-11-18T17:19:00Z">
                    <w:r>
                      <w:t>2014 – 2017</w:t>
                    </w:r>
                  </w:ins>
                </w:p>
              </w:tc>
              <w:tc>
                <w:tcPr>
                  <w:tcW w:w="8363" w:type="dxa"/>
                </w:tcPr>
                <w:p w14:paraId="1AD4FBF0" w14:textId="5A05414C" w:rsidR="008667D0" w:rsidRDefault="008667D0" w:rsidP="00233D8D">
                  <w:pPr>
                    <w:jc w:val="both"/>
                    <w:rPr>
                      <w:ins w:id="8866" w:author="Pavla Trefilová" w:date="2019-11-18T17:19:00Z"/>
                    </w:rPr>
                  </w:pPr>
                  <w:ins w:id="8867" w:author="Pavla Trefilová" w:date="2019-11-18T17:19:00Z">
                    <w:r>
                      <w:t>Freelance Volunteer, Kurdistán, Irák, koordinátor</w:t>
                    </w:r>
                  </w:ins>
                </w:p>
              </w:tc>
            </w:tr>
            <w:tr w:rsidR="008667D0" w14:paraId="21C85E2B" w14:textId="77777777" w:rsidTr="0031440D">
              <w:trPr>
                <w:ins w:id="8868" w:author="Pavla Trefilová" w:date="2019-11-18T17:19:00Z"/>
              </w:trPr>
              <w:tc>
                <w:tcPr>
                  <w:tcW w:w="1523" w:type="dxa"/>
                </w:tcPr>
                <w:p w14:paraId="25F84F63" w14:textId="6FC8B64D" w:rsidR="008667D0" w:rsidRDefault="008667D0" w:rsidP="00233D8D">
                  <w:pPr>
                    <w:jc w:val="both"/>
                    <w:rPr>
                      <w:ins w:id="8869" w:author="Pavla Trefilová" w:date="2019-11-18T17:19:00Z"/>
                    </w:rPr>
                  </w:pPr>
                  <w:ins w:id="8870" w:author="Pavla Trefilová" w:date="2019-11-18T17:19:00Z">
                    <w:r>
                      <w:t>2018</w:t>
                    </w:r>
                  </w:ins>
                </w:p>
              </w:tc>
              <w:tc>
                <w:tcPr>
                  <w:tcW w:w="8363" w:type="dxa"/>
                </w:tcPr>
                <w:p w14:paraId="420A576A" w14:textId="3F164FE4" w:rsidR="008667D0" w:rsidRDefault="008667D0">
                  <w:pPr>
                    <w:jc w:val="both"/>
                    <w:rPr>
                      <w:ins w:id="8871" w:author="Pavla Trefilová" w:date="2019-11-18T17:19:00Z"/>
                    </w:rPr>
                  </w:pPr>
                  <w:ins w:id="8872" w:author="Pavla Trefilová" w:date="2019-11-18T17:19:00Z">
                    <w:r>
                      <w:t>International Transport Workers’ Federation, London, editor globálního rozsahu (6měsíční konzultant)</w:t>
                    </w:r>
                  </w:ins>
                </w:p>
              </w:tc>
            </w:tr>
            <w:tr w:rsidR="008667D0" w14:paraId="584A5BCB" w14:textId="77777777" w:rsidTr="0031440D">
              <w:trPr>
                <w:ins w:id="8873" w:author="Pavla Trefilová" w:date="2019-11-18T17:19:00Z"/>
              </w:trPr>
              <w:tc>
                <w:tcPr>
                  <w:tcW w:w="1523" w:type="dxa"/>
                </w:tcPr>
                <w:p w14:paraId="780D09C3" w14:textId="55371D98" w:rsidR="008667D0" w:rsidRDefault="008667D0" w:rsidP="00233D8D">
                  <w:pPr>
                    <w:jc w:val="both"/>
                    <w:rPr>
                      <w:ins w:id="8874" w:author="Pavla Trefilová" w:date="2019-11-18T17:19:00Z"/>
                    </w:rPr>
                  </w:pPr>
                  <w:ins w:id="8875" w:author="Pavla Trefilová" w:date="2019-11-18T17:19:00Z">
                    <w:r>
                      <w:t>2018 – dosud</w:t>
                    </w:r>
                  </w:ins>
                </w:p>
              </w:tc>
              <w:tc>
                <w:tcPr>
                  <w:tcW w:w="8363" w:type="dxa"/>
                </w:tcPr>
                <w:p w14:paraId="273C886C" w14:textId="22E1235A" w:rsidR="008667D0" w:rsidRDefault="008667D0" w:rsidP="00233D8D">
                  <w:pPr>
                    <w:jc w:val="both"/>
                    <w:rPr>
                      <w:ins w:id="8876" w:author="Pavla Trefilová" w:date="2019-11-18T17:19:00Z"/>
                    </w:rPr>
                  </w:pPr>
                  <w:ins w:id="8877" w:author="Pavla Trefilová" w:date="2019-11-18T17:19:00Z">
                    <w:r>
                      <w:t xml:space="preserve">Czech Academic City, Kurdistan, Ústav jazykového a akademického rozvoje </w:t>
                    </w:r>
                  </w:ins>
                </w:p>
              </w:tc>
            </w:tr>
          </w:tbl>
          <w:p w14:paraId="124D89D5" w14:textId="2BFBBA36" w:rsidR="00AE12A0" w:rsidRDefault="00AE12A0">
            <w:pPr>
              <w:jc w:val="both"/>
              <w:rPr>
                <w:ins w:id="8878" w:author="Pavla Trefilová" w:date="2019-11-18T17:19:00Z"/>
              </w:rPr>
            </w:pPr>
          </w:p>
        </w:tc>
      </w:tr>
      <w:tr w:rsidR="00233D8D" w14:paraId="453AC11A" w14:textId="77777777" w:rsidTr="00233D8D">
        <w:trPr>
          <w:trHeight w:val="250"/>
          <w:ins w:id="8879" w:author="Pavla Trefilová" w:date="2019-11-18T17:19:00Z"/>
        </w:trPr>
        <w:tc>
          <w:tcPr>
            <w:tcW w:w="10024" w:type="dxa"/>
            <w:gridSpan w:val="8"/>
            <w:shd w:val="clear" w:color="auto" w:fill="F7CAAC"/>
          </w:tcPr>
          <w:p w14:paraId="6CCE6662" w14:textId="77777777" w:rsidR="00233D8D" w:rsidRDefault="00233D8D" w:rsidP="00233D8D">
            <w:pPr>
              <w:jc w:val="both"/>
              <w:rPr>
                <w:ins w:id="8880" w:author="Pavla Trefilová" w:date="2019-11-18T17:19:00Z"/>
              </w:rPr>
            </w:pPr>
            <w:ins w:id="8881" w:author="Pavla Trefilová" w:date="2019-11-18T17:19:00Z">
              <w:r>
                <w:rPr>
                  <w:b/>
                </w:rPr>
                <w:t>Zkušenosti s vedením kvalifikačních a rigorózních prací</w:t>
              </w:r>
            </w:ins>
          </w:p>
        </w:tc>
      </w:tr>
      <w:tr w:rsidR="00233D8D" w14:paraId="2CCA1396" w14:textId="77777777" w:rsidTr="00233D8D">
        <w:trPr>
          <w:trHeight w:val="434"/>
          <w:ins w:id="8882" w:author="Pavla Trefilová" w:date="2019-11-18T17:19:00Z"/>
        </w:trPr>
        <w:tc>
          <w:tcPr>
            <w:tcW w:w="10024" w:type="dxa"/>
            <w:gridSpan w:val="8"/>
          </w:tcPr>
          <w:p w14:paraId="7A0ED3E4" w14:textId="68FC0AFF" w:rsidR="00233D8D" w:rsidRDefault="00233D8D" w:rsidP="00233D8D">
            <w:pPr>
              <w:jc w:val="both"/>
              <w:rPr>
                <w:ins w:id="8883" w:author="Pavla Trefilová" w:date="2019-11-18T17:19:00Z"/>
              </w:rPr>
            </w:pPr>
            <w:ins w:id="8884" w:author="Pavla Trefilová" w:date="2019-11-18T17:19:00Z">
              <w:r>
                <w:t xml:space="preserve">Počet vedených bakalářských prací – </w:t>
              </w:r>
              <w:r w:rsidR="00AE12A0">
                <w:t>0</w:t>
              </w:r>
              <w:r>
                <w:t xml:space="preserve"> </w:t>
              </w:r>
            </w:ins>
          </w:p>
          <w:p w14:paraId="25E3BCAE" w14:textId="433D2F21" w:rsidR="00233D8D" w:rsidRDefault="00233D8D" w:rsidP="00233D8D">
            <w:pPr>
              <w:jc w:val="both"/>
              <w:rPr>
                <w:ins w:id="8885" w:author="Pavla Trefilová" w:date="2019-11-18T17:19:00Z"/>
              </w:rPr>
            </w:pPr>
            <w:ins w:id="8886" w:author="Pavla Trefilová" w:date="2019-11-18T17:19:00Z">
              <w:r>
                <w:t xml:space="preserve">Počet vedených diplomových prací – </w:t>
              </w:r>
              <w:r w:rsidR="00AE12A0">
                <w:t>0</w:t>
              </w:r>
            </w:ins>
          </w:p>
        </w:tc>
      </w:tr>
      <w:tr w:rsidR="00233D8D" w14:paraId="0293A4D3" w14:textId="77777777" w:rsidTr="00233D8D">
        <w:trPr>
          <w:cantSplit/>
          <w:ins w:id="8887" w:author="Pavla Trefilová" w:date="2019-11-18T17:19:00Z"/>
        </w:trPr>
        <w:tc>
          <w:tcPr>
            <w:tcW w:w="3347" w:type="dxa"/>
            <w:gridSpan w:val="2"/>
            <w:tcBorders>
              <w:top w:val="single" w:sz="12" w:space="0" w:color="auto"/>
            </w:tcBorders>
            <w:shd w:val="clear" w:color="auto" w:fill="F7CAAC"/>
          </w:tcPr>
          <w:p w14:paraId="5F5E3A0E" w14:textId="77777777" w:rsidR="00233D8D" w:rsidRDefault="00233D8D" w:rsidP="00233D8D">
            <w:pPr>
              <w:jc w:val="both"/>
              <w:rPr>
                <w:ins w:id="8888" w:author="Pavla Trefilová" w:date="2019-11-18T17:19:00Z"/>
              </w:rPr>
            </w:pPr>
            <w:ins w:id="8889" w:author="Pavla Trefilová" w:date="2019-11-18T17:19:00Z">
              <w:r>
                <w:rPr>
                  <w:b/>
                </w:rPr>
                <w:t xml:space="preserve">Obor habilitačního řízení </w:t>
              </w:r>
            </w:ins>
          </w:p>
        </w:tc>
        <w:tc>
          <w:tcPr>
            <w:tcW w:w="2245" w:type="dxa"/>
            <w:tcBorders>
              <w:top w:val="single" w:sz="12" w:space="0" w:color="auto"/>
            </w:tcBorders>
            <w:shd w:val="clear" w:color="auto" w:fill="F7CAAC"/>
          </w:tcPr>
          <w:p w14:paraId="3CE61FC0" w14:textId="77777777" w:rsidR="00233D8D" w:rsidRDefault="00233D8D" w:rsidP="00233D8D">
            <w:pPr>
              <w:jc w:val="both"/>
              <w:rPr>
                <w:ins w:id="8890" w:author="Pavla Trefilová" w:date="2019-11-18T17:19:00Z"/>
              </w:rPr>
            </w:pPr>
            <w:ins w:id="8891" w:author="Pavla Trefilová" w:date="2019-11-18T17:19:00Z">
              <w:r>
                <w:rPr>
                  <w:b/>
                </w:rPr>
                <w:t>Rok udělení hodnosti</w:t>
              </w:r>
            </w:ins>
          </w:p>
        </w:tc>
        <w:tc>
          <w:tcPr>
            <w:tcW w:w="2413" w:type="dxa"/>
            <w:gridSpan w:val="2"/>
            <w:tcBorders>
              <w:top w:val="single" w:sz="12" w:space="0" w:color="auto"/>
              <w:right w:val="single" w:sz="12" w:space="0" w:color="auto"/>
            </w:tcBorders>
            <w:shd w:val="clear" w:color="auto" w:fill="F7CAAC"/>
          </w:tcPr>
          <w:p w14:paraId="635CDB78" w14:textId="77777777" w:rsidR="00233D8D" w:rsidRDefault="00233D8D" w:rsidP="00233D8D">
            <w:pPr>
              <w:jc w:val="both"/>
              <w:rPr>
                <w:ins w:id="8892" w:author="Pavla Trefilová" w:date="2019-11-18T17:19:00Z"/>
              </w:rPr>
            </w:pPr>
            <w:ins w:id="8893" w:author="Pavla Trefilová" w:date="2019-11-18T17:19:00Z">
              <w:r>
                <w:rPr>
                  <w:b/>
                </w:rPr>
                <w:t>Řízení konáno na VŠ</w:t>
              </w:r>
            </w:ins>
          </w:p>
        </w:tc>
        <w:tc>
          <w:tcPr>
            <w:tcW w:w="2019" w:type="dxa"/>
            <w:gridSpan w:val="3"/>
            <w:tcBorders>
              <w:top w:val="single" w:sz="12" w:space="0" w:color="auto"/>
              <w:left w:val="single" w:sz="12" w:space="0" w:color="auto"/>
            </w:tcBorders>
            <w:shd w:val="clear" w:color="auto" w:fill="F7CAAC"/>
          </w:tcPr>
          <w:p w14:paraId="7C5C78CF" w14:textId="77777777" w:rsidR="00233D8D" w:rsidRDefault="00233D8D" w:rsidP="00233D8D">
            <w:pPr>
              <w:jc w:val="both"/>
              <w:rPr>
                <w:ins w:id="8894" w:author="Pavla Trefilová" w:date="2019-11-18T17:19:00Z"/>
                <w:b/>
              </w:rPr>
            </w:pPr>
            <w:ins w:id="8895" w:author="Pavla Trefilová" w:date="2019-11-18T17:19:00Z">
              <w:r>
                <w:rPr>
                  <w:b/>
                </w:rPr>
                <w:t>Ohlasy publikací</w:t>
              </w:r>
            </w:ins>
          </w:p>
        </w:tc>
      </w:tr>
      <w:tr w:rsidR="00233D8D" w14:paraId="4A27AD68" w14:textId="77777777" w:rsidTr="00233D8D">
        <w:trPr>
          <w:cantSplit/>
          <w:ins w:id="8896" w:author="Pavla Trefilová" w:date="2019-11-18T17:19:00Z"/>
        </w:trPr>
        <w:tc>
          <w:tcPr>
            <w:tcW w:w="3347" w:type="dxa"/>
            <w:gridSpan w:val="2"/>
          </w:tcPr>
          <w:p w14:paraId="7526DD6F" w14:textId="77777777" w:rsidR="00233D8D" w:rsidRDefault="00233D8D" w:rsidP="00233D8D">
            <w:pPr>
              <w:jc w:val="both"/>
              <w:rPr>
                <w:ins w:id="8897" w:author="Pavla Trefilová" w:date="2019-11-18T17:19:00Z"/>
              </w:rPr>
            </w:pPr>
          </w:p>
        </w:tc>
        <w:tc>
          <w:tcPr>
            <w:tcW w:w="2245" w:type="dxa"/>
          </w:tcPr>
          <w:p w14:paraId="6F09E0A9" w14:textId="77777777" w:rsidR="00233D8D" w:rsidRDefault="00233D8D" w:rsidP="00233D8D">
            <w:pPr>
              <w:jc w:val="both"/>
              <w:rPr>
                <w:ins w:id="8898" w:author="Pavla Trefilová" w:date="2019-11-18T17:19:00Z"/>
              </w:rPr>
            </w:pPr>
          </w:p>
        </w:tc>
        <w:tc>
          <w:tcPr>
            <w:tcW w:w="2413" w:type="dxa"/>
            <w:gridSpan w:val="2"/>
            <w:tcBorders>
              <w:right w:val="single" w:sz="12" w:space="0" w:color="auto"/>
            </w:tcBorders>
          </w:tcPr>
          <w:p w14:paraId="68FCB58B" w14:textId="77777777" w:rsidR="00233D8D" w:rsidRDefault="00233D8D" w:rsidP="00233D8D">
            <w:pPr>
              <w:jc w:val="both"/>
              <w:rPr>
                <w:ins w:id="8899" w:author="Pavla Trefilová" w:date="2019-11-18T17:19:00Z"/>
              </w:rPr>
            </w:pPr>
          </w:p>
        </w:tc>
        <w:tc>
          <w:tcPr>
            <w:tcW w:w="632" w:type="dxa"/>
            <w:tcBorders>
              <w:left w:val="single" w:sz="12" w:space="0" w:color="auto"/>
            </w:tcBorders>
            <w:shd w:val="clear" w:color="auto" w:fill="F7CAAC"/>
          </w:tcPr>
          <w:p w14:paraId="41CD82F7" w14:textId="77777777" w:rsidR="00233D8D" w:rsidRDefault="00233D8D" w:rsidP="00233D8D">
            <w:pPr>
              <w:jc w:val="both"/>
              <w:rPr>
                <w:ins w:id="8900" w:author="Pavla Trefilová" w:date="2019-11-18T17:19:00Z"/>
              </w:rPr>
            </w:pPr>
            <w:ins w:id="8901" w:author="Pavla Trefilová" w:date="2019-11-18T17:19:00Z">
              <w:r>
                <w:rPr>
                  <w:b/>
                </w:rPr>
                <w:t>WOS</w:t>
              </w:r>
            </w:ins>
          </w:p>
        </w:tc>
        <w:tc>
          <w:tcPr>
            <w:tcW w:w="693" w:type="dxa"/>
            <w:shd w:val="clear" w:color="auto" w:fill="F7CAAC"/>
          </w:tcPr>
          <w:p w14:paraId="04262609" w14:textId="77777777" w:rsidR="00233D8D" w:rsidRDefault="00233D8D" w:rsidP="00233D8D">
            <w:pPr>
              <w:jc w:val="both"/>
              <w:rPr>
                <w:ins w:id="8902" w:author="Pavla Trefilová" w:date="2019-11-18T17:19:00Z"/>
                <w:sz w:val="18"/>
              </w:rPr>
            </w:pPr>
            <w:ins w:id="8903" w:author="Pavla Trefilová" w:date="2019-11-18T17:19:00Z">
              <w:r>
                <w:rPr>
                  <w:b/>
                  <w:sz w:val="18"/>
                </w:rPr>
                <w:t>Scopus</w:t>
              </w:r>
            </w:ins>
          </w:p>
        </w:tc>
        <w:tc>
          <w:tcPr>
            <w:tcW w:w="694" w:type="dxa"/>
            <w:shd w:val="clear" w:color="auto" w:fill="F7CAAC"/>
          </w:tcPr>
          <w:p w14:paraId="468DD4C0" w14:textId="77777777" w:rsidR="00233D8D" w:rsidRDefault="00233D8D" w:rsidP="00233D8D">
            <w:pPr>
              <w:jc w:val="both"/>
              <w:rPr>
                <w:ins w:id="8904" w:author="Pavla Trefilová" w:date="2019-11-18T17:19:00Z"/>
              </w:rPr>
            </w:pPr>
            <w:ins w:id="8905" w:author="Pavla Trefilová" w:date="2019-11-18T17:19:00Z">
              <w:r>
                <w:rPr>
                  <w:b/>
                  <w:sz w:val="18"/>
                </w:rPr>
                <w:t>ostatní</w:t>
              </w:r>
            </w:ins>
          </w:p>
        </w:tc>
      </w:tr>
      <w:tr w:rsidR="00233D8D" w14:paraId="0E31AEB9" w14:textId="77777777" w:rsidTr="00233D8D">
        <w:trPr>
          <w:cantSplit/>
          <w:trHeight w:val="70"/>
          <w:ins w:id="8906" w:author="Pavla Trefilová" w:date="2019-11-18T17:19:00Z"/>
        </w:trPr>
        <w:tc>
          <w:tcPr>
            <w:tcW w:w="3347" w:type="dxa"/>
            <w:gridSpan w:val="2"/>
            <w:shd w:val="clear" w:color="auto" w:fill="F7CAAC"/>
          </w:tcPr>
          <w:p w14:paraId="6F343895" w14:textId="77777777" w:rsidR="00233D8D" w:rsidRDefault="00233D8D" w:rsidP="00233D8D">
            <w:pPr>
              <w:jc w:val="both"/>
              <w:rPr>
                <w:ins w:id="8907" w:author="Pavla Trefilová" w:date="2019-11-18T17:19:00Z"/>
              </w:rPr>
            </w:pPr>
            <w:ins w:id="8908" w:author="Pavla Trefilová" w:date="2019-11-18T17:19:00Z">
              <w:r>
                <w:rPr>
                  <w:b/>
                </w:rPr>
                <w:t>Obor jmenovacího řízení</w:t>
              </w:r>
            </w:ins>
          </w:p>
        </w:tc>
        <w:tc>
          <w:tcPr>
            <w:tcW w:w="2245" w:type="dxa"/>
            <w:shd w:val="clear" w:color="auto" w:fill="F7CAAC"/>
          </w:tcPr>
          <w:p w14:paraId="416BA91C" w14:textId="77777777" w:rsidR="00233D8D" w:rsidRDefault="00233D8D" w:rsidP="00233D8D">
            <w:pPr>
              <w:jc w:val="both"/>
              <w:rPr>
                <w:ins w:id="8909" w:author="Pavla Trefilová" w:date="2019-11-18T17:19:00Z"/>
              </w:rPr>
            </w:pPr>
            <w:ins w:id="8910" w:author="Pavla Trefilová" w:date="2019-11-18T17:19:00Z">
              <w:r>
                <w:rPr>
                  <w:b/>
                </w:rPr>
                <w:t>Rok udělení hodnosti</w:t>
              </w:r>
            </w:ins>
          </w:p>
        </w:tc>
        <w:tc>
          <w:tcPr>
            <w:tcW w:w="2413" w:type="dxa"/>
            <w:gridSpan w:val="2"/>
            <w:tcBorders>
              <w:right w:val="single" w:sz="12" w:space="0" w:color="auto"/>
            </w:tcBorders>
            <w:shd w:val="clear" w:color="auto" w:fill="F7CAAC"/>
          </w:tcPr>
          <w:p w14:paraId="5A43701C" w14:textId="77777777" w:rsidR="00233D8D" w:rsidRDefault="00233D8D" w:rsidP="00233D8D">
            <w:pPr>
              <w:jc w:val="both"/>
              <w:rPr>
                <w:ins w:id="8911" w:author="Pavla Trefilová" w:date="2019-11-18T17:19:00Z"/>
              </w:rPr>
            </w:pPr>
            <w:ins w:id="8912" w:author="Pavla Trefilová" w:date="2019-11-18T17:19:00Z">
              <w:r>
                <w:rPr>
                  <w:b/>
                </w:rPr>
                <w:t>Řízení konáno na VŠ</w:t>
              </w:r>
            </w:ins>
          </w:p>
        </w:tc>
        <w:tc>
          <w:tcPr>
            <w:tcW w:w="632" w:type="dxa"/>
            <w:vMerge w:val="restart"/>
            <w:tcBorders>
              <w:left w:val="single" w:sz="12" w:space="0" w:color="auto"/>
            </w:tcBorders>
          </w:tcPr>
          <w:p w14:paraId="6830D350" w14:textId="77777777" w:rsidR="00233D8D" w:rsidRDefault="00233D8D" w:rsidP="00233D8D">
            <w:pPr>
              <w:jc w:val="both"/>
              <w:rPr>
                <w:ins w:id="8913" w:author="Pavla Trefilová" w:date="2019-11-18T17:19:00Z"/>
                <w:b/>
              </w:rPr>
            </w:pPr>
            <w:ins w:id="8914" w:author="Pavla Trefilová" w:date="2019-11-18T17:19:00Z">
              <w:r>
                <w:rPr>
                  <w:b/>
                </w:rPr>
                <w:t>0</w:t>
              </w:r>
            </w:ins>
          </w:p>
        </w:tc>
        <w:tc>
          <w:tcPr>
            <w:tcW w:w="693" w:type="dxa"/>
            <w:vMerge w:val="restart"/>
          </w:tcPr>
          <w:p w14:paraId="3427888B" w14:textId="1BC4853A" w:rsidR="00233D8D" w:rsidRDefault="00AE12A0" w:rsidP="00233D8D">
            <w:pPr>
              <w:jc w:val="both"/>
              <w:rPr>
                <w:ins w:id="8915" w:author="Pavla Trefilová" w:date="2019-11-18T17:19:00Z"/>
                <w:b/>
              </w:rPr>
            </w:pPr>
            <w:ins w:id="8916" w:author="Pavla Trefilová" w:date="2019-11-18T17:19:00Z">
              <w:r>
                <w:rPr>
                  <w:b/>
                </w:rPr>
                <w:t>0</w:t>
              </w:r>
            </w:ins>
          </w:p>
        </w:tc>
        <w:tc>
          <w:tcPr>
            <w:tcW w:w="694" w:type="dxa"/>
            <w:vMerge w:val="restart"/>
          </w:tcPr>
          <w:p w14:paraId="6BAE0639" w14:textId="77777777" w:rsidR="00233D8D" w:rsidRDefault="00233D8D" w:rsidP="00233D8D">
            <w:pPr>
              <w:jc w:val="both"/>
              <w:rPr>
                <w:ins w:id="8917" w:author="Pavla Trefilová" w:date="2019-11-18T17:19:00Z"/>
                <w:b/>
              </w:rPr>
            </w:pPr>
            <w:ins w:id="8918" w:author="Pavla Trefilová" w:date="2019-11-18T17:19:00Z">
              <w:r>
                <w:rPr>
                  <w:b/>
                </w:rPr>
                <w:t>0</w:t>
              </w:r>
            </w:ins>
          </w:p>
        </w:tc>
      </w:tr>
      <w:tr w:rsidR="00233D8D" w14:paraId="3C552248" w14:textId="77777777" w:rsidTr="00233D8D">
        <w:trPr>
          <w:trHeight w:val="205"/>
          <w:ins w:id="8919" w:author="Pavla Trefilová" w:date="2019-11-18T17:19:00Z"/>
        </w:trPr>
        <w:tc>
          <w:tcPr>
            <w:tcW w:w="3347" w:type="dxa"/>
            <w:gridSpan w:val="2"/>
          </w:tcPr>
          <w:p w14:paraId="2308A5FB" w14:textId="77777777" w:rsidR="00233D8D" w:rsidRDefault="00233D8D" w:rsidP="00233D8D">
            <w:pPr>
              <w:jc w:val="both"/>
              <w:rPr>
                <w:ins w:id="8920" w:author="Pavla Trefilová" w:date="2019-11-18T17:19:00Z"/>
              </w:rPr>
            </w:pPr>
          </w:p>
        </w:tc>
        <w:tc>
          <w:tcPr>
            <w:tcW w:w="2245" w:type="dxa"/>
          </w:tcPr>
          <w:p w14:paraId="1DD45F8F" w14:textId="77777777" w:rsidR="00233D8D" w:rsidRDefault="00233D8D" w:rsidP="00233D8D">
            <w:pPr>
              <w:jc w:val="both"/>
              <w:rPr>
                <w:ins w:id="8921" w:author="Pavla Trefilová" w:date="2019-11-18T17:19:00Z"/>
              </w:rPr>
            </w:pPr>
          </w:p>
        </w:tc>
        <w:tc>
          <w:tcPr>
            <w:tcW w:w="2413" w:type="dxa"/>
            <w:gridSpan w:val="2"/>
            <w:tcBorders>
              <w:right w:val="single" w:sz="12" w:space="0" w:color="auto"/>
            </w:tcBorders>
          </w:tcPr>
          <w:p w14:paraId="7762AE76" w14:textId="77777777" w:rsidR="00233D8D" w:rsidRDefault="00233D8D" w:rsidP="00233D8D">
            <w:pPr>
              <w:jc w:val="both"/>
              <w:rPr>
                <w:ins w:id="8922" w:author="Pavla Trefilová" w:date="2019-11-18T17:19:00Z"/>
              </w:rPr>
            </w:pPr>
          </w:p>
        </w:tc>
        <w:tc>
          <w:tcPr>
            <w:tcW w:w="632" w:type="dxa"/>
            <w:vMerge/>
            <w:tcBorders>
              <w:left w:val="single" w:sz="12" w:space="0" w:color="auto"/>
            </w:tcBorders>
            <w:vAlign w:val="center"/>
          </w:tcPr>
          <w:p w14:paraId="1FCBE9F1" w14:textId="77777777" w:rsidR="00233D8D" w:rsidRDefault="00233D8D" w:rsidP="00233D8D">
            <w:pPr>
              <w:rPr>
                <w:ins w:id="8923" w:author="Pavla Trefilová" w:date="2019-11-18T17:19:00Z"/>
                <w:b/>
              </w:rPr>
            </w:pPr>
          </w:p>
        </w:tc>
        <w:tc>
          <w:tcPr>
            <w:tcW w:w="693" w:type="dxa"/>
            <w:vMerge/>
            <w:vAlign w:val="center"/>
          </w:tcPr>
          <w:p w14:paraId="6CDA8CCD" w14:textId="77777777" w:rsidR="00233D8D" w:rsidRDefault="00233D8D" w:rsidP="00233D8D">
            <w:pPr>
              <w:rPr>
                <w:ins w:id="8924" w:author="Pavla Trefilová" w:date="2019-11-18T17:19:00Z"/>
                <w:b/>
              </w:rPr>
            </w:pPr>
          </w:p>
        </w:tc>
        <w:tc>
          <w:tcPr>
            <w:tcW w:w="694" w:type="dxa"/>
            <w:vMerge/>
            <w:vAlign w:val="center"/>
          </w:tcPr>
          <w:p w14:paraId="175894E7" w14:textId="77777777" w:rsidR="00233D8D" w:rsidRDefault="00233D8D" w:rsidP="00233D8D">
            <w:pPr>
              <w:rPr>
                <w:ins w:id="8925" w:author="Pavla Trefilová" w:date="2019-11-18T17:19:00Z"/>
                <w:b/>
              </w:rPr>
            </w:pPr>
          </w:p>
        </w:tc>
      </w:tr>
      <w:tr w:rsidR="00233D8D" w14:paraId="0C180F5F" w14:textId="77777777" w:rsidTr="00233D8D">
        <w:trPr>
          <w:ins w:id="8926" w:author="Pavla Trefilová" w:date="2019-11-18T17:19:00Z"/>
        </w:trPr>
        <w:tc>
          <w:tcPr>
            <w:tcW w:w="10024" w:type="dxa"/>
            <w:gridSpan w:val="8"/>
            <w:shd w:val="clear" w:color="auto" w:fill="F7CAAC"/>
          </w:tcPr>
          <w:p w14:paraId="2910FF1F" w14:textId="77777777" w:rsidR="00233D8D" w:rsidRDefault="00233D8D" w:rsidP="00233D8D">
            <w:pPr>
              <w:jc w:val="both"/>
              <w:rPr>
                <w:ins w:id="8927" w:author="Pavla Trefilová" w:date="2019-11-18T17:19:00Z"/>
                <w:b/>
              </w:rPr>
            </w:pPr>
            <w:ins w:id="8928" w:author="Pavla Trefilová" w:date="2019-11-18T17:19:00Z">
              <w:r>
                <w:rPr>
                  <w:b/>
                </w:rPr>
                <w:t xml:space="preserve">Přehled o nejvýznamnější publikační a další tvůrčí činnosti nebo další profesní činnosti u odborníků z praxe vztahující se k zabezpečovaným předmětům </w:t>
              </w:r>
            </w:ins>
          </w:p>
        </w:tc>
      </w:tr>
      <w:tr w:rsidR="00233D8D" w14:paraId="1C4FBD52" w14:textId="77777777" w:rsidTr="0031440D">
        <w:trPr>
          <w:trHeight w:val="765"/>
          <w:ins w:id="8929" w:author="Pavla Trefilová" w:date="2019-11-18T17:19:00Z"/>
        </w:trPr>
        <w:tc>
          <w:tcPr>
            <w:tcW w:w="10024" w:type="dxa"/>
            <w:gridSpan w:val="8"/>
          </w:tcPr>
          <w:p w14:paraId="342220C4" w14:textId="0E7044DA" w:rsidR="00233D8D" w:rsidRPr="00890332" w:rsidRDefault="00233D8D" w:rsidP="00233D8D">
            <w:pPr>
              <w:jc w:val="both"/>
              <w:rPr>
                <w:ins w:id="8930" w:author="Pavla Trefilová" w:date="2019-11-18T17:19:00Z"/>
              </w:rPr>
            </w:pPr>
          </w:p>
        </w:tc>
      </w:tr>
      <w:tr w:rsidR="00233D8D" w14:paraId="483309F7" w14:textId="77777777" w:rsidTr="00233D8D">
        <w:trPr>
          <w:trHeight w:val="218"/>
          <w:ins w:id="8931" w:author="Pavla Trefilová" w:date="2019-11-18T17:19:00Z"/>
        </w:trPr>
        <w:tc>
          <w:tcPr>
            <w:tcW w:w="10024" w:type="dxa"/>
            <w:gridSpan w:val="8"/>
            <w:shd w:val="clear" w:color="auto" w:fill="F7CAAC"/>
          </w:tcPr>
          <w:p w14:paraId="3A1EBC85" w14:textId="77777777" w:rsidR="00233D8D" w:rsidRDefault="00233D8D" w:rsidP="00233D8D">
            <w:pPr>
              <w:rPr>
                <w:ins w:id="8932" w:author="Pavla Trefilová" w:date="2019-11-18T17:19:00Z"/>
                <w:b/>
              </w:rPr>
            </w:pPr>
            <w:ins w:id="8933" w:author="Pavla Trefilová" w:date="2019-11-18T17:19:00Z">
              <w:r>
                <w:rPr>
                  <w:b/>
                </w:rPr>
                <w:t>Působení v zahraničí</w:t>
              </w:r>
            </w:ins>
          </w:p>
        </w:tc>
      </w:tr>
      <w:tr w:rsidR="00233D8D" w14:paraId="7840A726" w14:textId="77777777" w:rsidTr="00233D8D">
        <w:trPr>
          <w:trHeight w:val="120"/>
          <w:ins w:id="8934" w:author="Pavla Trefilová" w:date="2019-11-18T17:19:00Z"/>
        </w:trPr>
        <w:tc>
          <w:tcPr>
            <w:tcW w:w="10024" w:type="dxa"/>
            <w:gridSpan w:val="8"/>
          </w:tcPr>
          <w:p w14:paraId="691225CA" w14:textId="77777777" w:rsidR="00233D8D" w:rsidRDefault="00233D8D" w:rsidP="00233D8D">
            <w:pPr>
              <w:rPr>
                <w:ins w:id="8935" w:author="Pavla Trefilová" w:date="2019-11-18T17:19:00Z"/>
                <w:b/>
              </w:rPr>
            </w:pPr>
          </w:p>
        </w:tc>
      </w:tr>
      <w:tr w:rsidR="00233D8D" w14:paraId="250B0EE3" w14:textId="77777777" w:rsidTr="00233D8D">
        <w:trPr>
          <w:cantSplit/>
          <w:trHeight w:val="60"/>
          <w:ins w:id="8936" w:author="Pavla Trefilová" w:date="2019-11-18T17:19:00Z"/>
        </w:trPr>
        <w:tc>
          <w:tcPr>
            <w:tcW w:w="2518" w:type="dxa"/>
            <w:shd w:val="clear" w:color="auto" w:fill="F7CAAC"/>
          </w:tcPr>
          <w:p w14:paraId="635944CE" w14:textId="77777777" w:rsidR="00233D8D" w:rsidRDefault="00233D8D" w:rsidP="00233D8D">
            <w:pPr>
              <w:jc w:val="both"/>
              <w:rPr>
                <w:ins w:id="8937" w:author="Pavla Trefilová" w:date="2019-11-18T17:19:00Z"/>
                <w:b/>
              </w:rPr>
            </w:pPr>
            <w:ins w:id="8938" w:author="Pavla Trefilová" w:date="2019-11-18T17:19:00Z">
              <w:r>
                <w:rPr>
                  <w:b/>
                </w:rPr>
                <w:t xml:space="preserve">Podpis </w:t>
              </w:r>
            </w:ins>
          </w:p>
        </w:tc>
        <w:tc>
          <w:tcPr>
            <w:tcW w:w="4701" w:type="dxa"/>
            <w:gridSpan w:val="3"/>
          </w:tcPr>
          <w:p w14:paraId="72B1712B" w14:textId="77777777" w:rsidR="00233D8D" w:rsidRDefault="00233D8D" w:rsidP="00233D8D">
            <w:pPr>
              <w:jc w:val="both"/>
              <w:rPr>
                <w:ins w:id="8939" w:author="Pavla Trefilová" w:date="2019-11-18T17:19:00Z"/>
              </w:rPr>
            </w:pPr>
          </w:p>
        </w:tc>
        <w:tc>
          <w:tcPr>
            <w:tcW w:w="786" w:type="dxa"/>
            <w:shd w:val="clear" w:color="auto" w:fill="F7CAAC"/>
          </w:tcPr>
          <w:p w14:paraId="1C4F72C3" w14:textId="77777777" w:rsidR="00233D8D" w:rsidRDefault="00233D8D" w:rsidP="00233D8D">
            <w:pPr>
              <w:jc w:val="both"/>
              <w:rPr>
                <w:ins w:id="8940" w:author="Pavla Trefilová" w:date="2019-11-18T17:19:00Z"/>
              </w:rPr>
            </w:pPr>
            <w:ins w:id="8941" w:author="Pavla Trefilová" w:date="2019-11-18T17:19:00Z">
              <w:r>
                <w:rPr>
                  <w:b/>
                </w:rPr>
                <w:t>datum</w:t>
              </w:r>
            </w:ins>
          </w:p>
        </w:tc>
        <w:tc>
          <w:tcPr>
            <w:tcW w:w="2019" w:type="dxa"/>
            <w:gridSpan w:val="3"/>
          </w:tcPr>
          <w:p w14:paraId="2EF26B4C" w14:textId="77777777" w:rsidR="00233D8D" w:rsidRDefault="00233D8D" w:rsidP="00233D8D">
            <w:pPr>
              <w:jc w:val="both"/>
              <w:rPr>
                <w:ins w:id="8942" w:author="Pavla Trefilová" w:date="2019-11-18T17:19:00Z"/>
              </w:rPr>
            </w:pPr>
          </w:p>
        </w:tc>
      </w:tr>
    </w:tbl>
    <w:p w14:paraId="0BEB9B0E" w14:textId="73AEB4EF" w:rsidR="003B6B8E" w:rsidRDefault="003B6B8E">
      <w:pPr>
        <w:rPr>
          <w:ins w:id="8943" w:author="Pavla Trefilová" w:date="2019-11-18T17:19:00Z"/>
        </w:rPr>
      </w:pPr>
      <w:ins w:id="8944" w:author="Pavla Trefilová" w:date="2019-11-18T17:19:00Z">
        <w:r>
          <w:br w:type="page"/>
        </w:r>
      </w:ins>
    </w:p>
    <w:p w14:paraId="7D0D2390" w14:textId="65AA43D0" w:rsidR="00B2050B" w:rsidRDefault="00B2050B" w:rsidP="00B2050B"/>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14E75A20" w14:textId="77777777" w:rsidTr="00B2050B">
        <w:tc>
          <w:tcPr>
            <w:tcW w:w="10024" w:type="dxa"/>
            <w:gridSpan w:val="11"/>
            <w:tcBorders>
              <w:bottom w:val="double" w:sz="4" w:space="0" w:color="auto"/>
            </w:tcBorders>
            <w:shd w:val="clear" w:color="auto" w:fill="BDD6EE"/>
          </w:tcPr>
          <w:p w14:paraId="7C1A381B" w14:textId="77777777" w:rsidR="00B2050B" w:rsidRDefault="00B2050B" w:rsidP="00B2050B">
            <w:pPr>
              <w:jc w:val="both"/>
              <w:rPr>
                <w:b/>
                <w:sz w:val="28"/>
              </w:rPr>
            </w:pPr>
            <w:r>
              <w:rPr>
                <w:b/>
                <w:sz w:val="28"/>
              </w:rPr>
              <w:t>C-I – Personální zabezpečení</w:t>
            </w:r>
          </w:p>
        </w:tc>
      </w:tr>
      <w:tr w:rsidR="00B2050B" w14:paraId="523A96C9" w14:textId="77777777" w:rsidTr="00B2050B">
        <w:tc>
          <w:tcPr>
            <w:tcW w:w="2518" w:type="dxa"/>
            <w:tcBorders>
              <w:top w:val="double" w:sz="4" w:space="0" w:color="auto"/>
            </w:tcBorders>
            <w:shd w:val="clear" w:color="auto" w:fill="F7CAAC"/>
          </w:tcPr>
          <w:p w14:paraId="0A7929E9" w14:textId="77777777" w:rsidR="00B2050B" w:rsidRDefault="00B2050B" w:rsidP="00B2050B">
            <w:pPr>
              <w:jc w:val="both"/>
              <w:rPr>
                <w:b/>
              </w:rPr>
            </w:pPr>
            <w:r>
              <w:rPr>
                <w:b/>
              </w:rPr>
              <w:t>Vysoká škola</w:t>
            </w:r>
          </w:p>
        </w:tc>
        <w:tc>
          <w:tcPr>
            <w:tcW w:w="7506" w:type="dxa"/>
            <w:gridSpan w:val="10"/>
          </w:tcPr>
          <w:p w14:paraId="65499088" w14:textId="77777777" w:rsidR="00B2050B" w:rsidRDefault="00B2050B" w:rsidP="00B2050B">
            <w:pPr>
              <w:jc w:val="both"/>
            </w:pPr>
            <w:r>
              <w:t>Univerzita Tomáše Bati ve Zlíně</w:t>
            </w:r>
          </w:p>
        </w:tc>
      </w:tr>
      <w:tr w:rsidR="00B2050B" w14:paraId="62F06B0E" w14:textId="77777777" w:rsidTr="00B2050B">
        <w:tc>
          <w:tcPr>
            <w:tcW w:w="2518" w:type="dxa"/>
            <w:shd w:val="clear" w:color="auto" w:fill="F7CAAC"/>
          </w:tcPr>
          <w:p w14:paraId="2CB76DA5" w14:textId="77777777" w:rsidR="00B2050B" w:rsidRDefault="00B2050B" w:rsidP="00B2050B">
            <w:pPr>
              <w:jc w:val="both"/>
              <w:rPr>
                <w:b/>
              </w:rPr>
            </w:pPr>
            <w:r>
              <w:rPr>
                <w:b/>
              </w:rPr>
              <w:t>Součást vysoké školy</w:t>
            </w:r>
          </w:p>
        </w:tc>
        <w:tc>
          <w:tcPr>
            <w:tcW w:w="7506" w:type="dxa"/>
            <w:gridSpan w:val="10"/>
          </w:tcPr>
          <w:p w14:paraId="13F61781" w14:textId="77777777" w:rsidR="00B2050B" w:rsidRDefault="00B2050B" w:rsidP="00B2050B">
            <w:pPr>
              <w:jc w:val="both"/>
            </w:pPr>
            <w:r>
              <w:t>Fakulta managementu a ekonomiky</w:t>
            </w:r>
          </w:p>
        </w:tc>
      </w:tr>
      <w:tr w:rsidR="00B2050B" w14:paraId="5AE4692F" w14:textId="77777777" w:rsidTr="00B2050B">
        <w:tc>
          <w:tcPr>
            <w:tcW w:w="2518" w:type="dxa"/>
            <w:shd w:val="clear" w:color="auto" w:fill="F7CAAC"/>
          </w:tcPr>
          <w:p w14:paraId="3C47E4F5" w14:textId="77777777" w:rsidR="00B2050B" w:rsidRDefault="00B2050B" w:rsidP="00B2050B">
            <w:pPr>
              <w:jc w:val="both"/>
              <w:rPr>
                <w:b/>
              </w:rPr>
            </w:pPr>
            <w:r>
              <w:rPr>
                <w:b/>
              </w:rPr>
              <w:t>Název studijního programu</w:t>
            </w:r>
          </w:p>
        </w:tc>
        <w:tc>
          <w:tcPr>
            <w:tcW w:w="7506" w:type="dxa"/>
            <w:gridSpan w:val="10"/>
          </w:tcPr>
          <w:p w14:paraId="2D2761EC" w14:textId="346458C9" w:rsidR="00B2050B" w:rsidRDefault="00343DC3" w:rsidP="00B2050B">
            <w:pPr>
              <w:jc w:val="both"/>
            </w:pPr>
            <w:r>
              <w:t xml:space="preserve">Economics and Management </w:t>
            </w:r>
          </w:p>
        </w:tc>
      </w:tr>
      <w:tr w:rsidR="00B2050B" w14:paraId="5AAA1B50" w14:textId="77777777" w:rsidTr="00B2050B">
        <w:tc>
          <w:tcPr>
            <w:tcW w:w="2518" w:type="dxa"/>
            <w:shd w:val="clear" w:color="auto" w:fill="F7CAAC"/>
          </w:tcPr>
          <w:p w14:paraId="07A410BC" w14:textId="77777777" w:rsidR="00B2050B" w:rsidRDefault="00B2050B" w:rsidP="00B2050B">
            <w:pPr>
              <w:jc w:val="both"/>
              <w:rPr>
                <w:b/>
              </w:rPr>
            </w:pPr>
            <w:r>
              <w:rPr>
                <w:b/>
              </w:rPr>
              <w:t>Jméno a příjmení</w:t>
            </w:r>
          </w:p>
        </w:tc>
        <w:tc>
          <w:tcPr>
            <w:tcW w:w="4701" w:type="dxa"/>
            <w:gridSpan w:val="5"/>
          </w:tcPr>
          <w:p w14:paraId="3C22BBE9" w14:textId="77777777" w:rsidR="00B2050B" w:rsidRDefault="00B2050B" w:rsidP="00B2050B">
            <w:pPr>
              <w:jc w:val="both"/>
            </w:pPr>
            <w:r>
              <w:t>Karel SLINTÁK</w:t>
            </w:r>
          </w:p>
        </w:tc>
        <w:tc>
          <w:tcPr>
            <w:tcW w:w="709" w:type="dxa"/>
            <w:shd w:val="clear" w:color="auto" w:fill="F7CAAC"/>
          </w:tcPr>
          <w:p w14:paraId="1B8FBBA7" w14:textId="77777777" w:rsidR="00B2050B" w:rsidRDefault="00B2050B" w:rsidP="00B2050B">
            <w:pPr>
              <w:jc w:val="both"/>
              <w:rPr>
                <w:b/>
              </w:rPr>
            </w:pPr>
            <w:r>
              <w:rPr>
                <w:b/>
              </w:rPr>
              <w:t>Tituly</w:t>
            </w:r>
          </w:p>
        </w:tc>
        <w:tc>
          <w:tcPr>
            <w:tcW w:w="2096" w:type="dxa"/>
            <w:gridSpan w:val="4"/>
          </w:tcPr>
          <w:p w14:paraId="741EBF9F" w14:textId="77777777" w:rsidR="00B2050B" w:rsidRDefault="00B2050B" w:rsidP="00B2050B">
            <w:pPr>
              <w:jc w:val="both"/>
            </w:pPr>
            <w:r>
              <w:t>Ing.</w:t>
            </w:r>
            <w:r w:rsidR="003A1EC2">
              <w:t>,</w:t>
            </w:r>
            <w:r>
              <w:t xml:space="preserve"> Ph.D.</w:t>
            </w:r>
          </w:p>
        </w:tc>
      </w:tr>
      <w:tr w:rsidR="00B2050B" w14:paraId="19A2E374" w14:textId="77777777" w:rsidTr="00B2050B">
        <w:tc>
          <w:tcPr>
            <w:tcW w:w="2518" w:type="dxa"/>
            <w:shd w:val="clear" w:color="auto" w:fill="F7CAAC"/>
          </w:tcPr>
          <w:p w14:paraId="4AE6C346" w14:textId="77777777" w:rsidR="00B2050B" w:rsidRDefault="00B2050B" w:rsidP="00B2050B">
            <w:pPr>
              <w:jc w:val="both"/>
              <w:rPr>
                <w:b/>
              </w:rPr>
            </w:pPr>
            <w:r>
              <w:rPr>
                <w:b/>
              </w:rPr>
              <w:t>Rok narození</w:t>
            </w:r>
          </w:p>
        </w:tc>
        <w:tc>
          <w:tcPr>
            <w:tcW w:w="829" w:type="dxa"/>
          </w:tcPr>
          <w:p w14:paraId="11DE2DE6" w14:textId="77777777" w:rsidR="00B2050B" w:rsidRDefault="00B2050B" w:rsidP="00B2050B">
            <w:pPr>
              <w:jc w:val="both"/>
            </w:pPr>
            <w:r>
              <w:t>1981</w:t>
            </w:r>
          </w:p>
        </w:tc>
        <w:tc>
          <w:tcPr>
            <w:tcW w:w="1721" w:type="dxa"/>
            <w:shd w:val="clear" w:color="auto" w:fill="F7CAAC"/>
          </w:tcPr>
          <w:p w14:paraId="13937F63" w14:textId="77777777" w:rsidR="00B2050B" w:rsidRDefault="00B2050B" w:rsidP="00B2050B">
            <w:pPr>
              <w:jc w:val="both"/>
              <w:rPr>
                <w:b/>
              </w:rPr>
            </w:pPr>
            <w:r>
              <w:rPr>
                <w:b/>
              </w:rPr>
              <w:t>typ vztahu k VŠ</w:t>
            </w:r>
          </w:p>
        </w:tc>
        <w:tc>
          <w:tcPr>
            <w:tcW w:w="1152" w:type="dxa"/>
            <w:gridSpan w:val="2"/>
          </w:tcPr>
          <w:p w14:paraId="1C8AC099" w14:textId="77777777" w:rsidR="00B2050B" w:rsidRDefault="003A1EC2" w:rsidP="00B2050B">
            <w:pPr>
              <w:jc w:val="both"/>
            </w:pPr>
            <w:r>
              <w:t>pp</w:t>
            </w:r>
          </w:p>
        </w:tc>
        <w:tc>
          <w:tcPr>
            <w:tcW w:w="994" w:type="dxa"/>
            <w:shd w:val="clear" w:color="auto" w:fill="F7CAAC"/>
          </w:tcPr>
          <w:p w14:paraId="120B79F0" w14:textId="77777777" w:rsidR="00B2050B" w:rsidRDefault="00B2050B" w:rsidP="00B2050B">
            <w:pPr>
              <w:jc w:val="both"/>
              <w:rPr>
                <w:b/>
              </w:rPr>
            </w:pPr>
            <w:r>
              <w:rPr>
                <w:b/>
              </w:rPr>
              <w:t>rozsah</w:t>
            </w:r>
          </w:p>
        </w:tc>
        <w:tc>
          <w:tcPr>
            <w:tcW w:w="709" w:type="dxa"/>
          </w:tcPr>
          <w:p w14:paraId="5D51A32F" w14:textId="77777777" w:rsidR="00B2050B" w:rsidRDefault="003A1EC2" w:rsidP="00B2050B">
            <w:pPr>
              <w:jc w:val="both"/>
            </w:pPr>
            <w:r>
              <w:t>40</w:t>
            </w:r>
          </w:p>
        </w:tc>
        <w:tc>
          <w:tcPr>
            <w:tcW w:w="709" w:type="dxa"/>
            <w:gridSpan w:val="2"/>
            <w:shd w:val="clear" w:color="auto" w:fill="F7CAAC"/>
          </w:tcPr>
          <w:p w14:paraId="1FEE285B" w14:textId="77777777" w:rsidR="00B2050B" w:rsidRDefault="00B2050B" w:rsidP="00B2050B">
            <w:pPr>
              <w:jc w:val="both"/>
              <w:rPr>
                <w:b/>
              </w:rPr>
            </w:pPr>
            <w:r>
              <w:rPr>
                <w:b/>
              </w:rPr>
              <w:t>do kdy</w:t>
            </w:r>
          </w:p>
        </w:tc>
        <w:tc>
          <w:tcPr>
            <w:tcW w:w="1387" w:type="dxa"/>
            <w:gridSpan w:val="2"/>
          </w:tcPr>
          <w:p w14:paraId="0E8EDC37" w14:textId="021DDD43" w:rsidR="00B2050B" w:rsidRDefault="004243A4" w:rsidP="00B2050B">
            <w:pPr>
              <w:jc w:val="both"/>
            </w:pPr>
            <w:del w:id="8945" w:author="Pavla Trefilová" w:date="2019-11-18T17:19:00Z">
              <w:r>
                <w:delText>08/</w:delText>
              </w:r>
            </w:del>
            <w:ins w:id="8946" w:author="Pavla Trefilová" w:date="2019-11-18T17:19:00Z">
              <w:r w:rsidR="00124A5F">
                <w:t>N</w:t>
              </w:r>
            </w:ins>
            <w:moveFromRangeStart w:id="8947" w:author="Pavla Trefilová" w:date="2019-11-18T17:19:00Z" w:name="move24990086"/>
            <w:moveFrom w:id="8948" w:author="Pavla Trefilová" w:date="2019-11-18T17:19:00Z">
              <w:r w:rsidR="00124A5F" w:rsidRPr="00124A5F">
                <w:t>2019</w:t>
              </w:r>
            </w:moveFrom>
            <w:moveFromRangeEnd w:id="8947"/>
          </w:p>
        </w:tc>
      </w:tr>
      <w:tr w:rsidR="00B2050B" w14:paraId="23097CDB" w14:textId="77777777" w:rsidTr="00B2050B">
        <w:tc>
          <w:tcPr>
            <w:tcW w:w="5068" w:type="dxa"/>
            <w:gridSpan w:val="3"/>
            <w:shd w:val="clear" w:color="auto" w:fill="F7CAAC"/>
          </w:tcPr>
          <w:p w14:paraId="18FC98D5" w14:textId="77777777" w:rsidR="00B2050B" w:rsidRDefault="00B2050B" w:rsidP="00B2050B">
            <w:pPr>
              <w:jc w:val="both"/>
              <w:rPr>
                <w:b/>
              </w:rPr>
            </w:pPr>
            <w:r>
              <w:rPr>
                <w:b/>
              </w:rPr>
              <w:t>Typ vztahu na součásti VŠ, která uskutečňuje st. program</w:t>
            </w:r>
          </w:p>
        </w:tc>
        <w:tc>
          <w:tcPr>
            <w:tcW w:w="1152" w:type="dxa"/>
            <w:gridSpan w:val="2"/>
          </w:tcPr>
          <w:p w14:paraId="2D7FE5FE" w14:textId="77777777" w:rsidR="00B2050B" w:rsidRDefault="003A1EC2" w:rsidP="00B2050B">
            <w:pPr>
              <w:jc w:val="both"/>
            </w:pPr>
            <w:r>
              <w:t>pp</w:t>
            </w:r>
          </w:p>
        </w:tc>
        <w:tc>
          <w:tcPr>
            <w:tcW w:w="994" w:type="dxa"/>
            <w:shd w:val="clear" w:color="auto" w:fill="F7CAAC"/>
          </w:tcPr>
          <w:p w14:paraId="1EA7071C" w14:textId="77777777" w:rsidR="00B2050B" w:rsidRDefault="00B2050B" w:rsidP="00B2050B">
            <w:pPr>
              <w:jc w:val="both"/>
              <w:rPr>
                <w:b/>
              </w:rPr>
            </w:pPr>
            <w:r>
              <w:rPr>
                <w:b/>
              </w:rPr>
              <w:t>rozsah</w:t>
            </w:r>
          </w:p>
        </w:tc>
        <w:tc>
          <w:tcPr>
            <w:tcW w:w="709" w:type="dxa"/>
          </w:tcPr>
          <w:p w14:paraId="08C87BBE" w14:textId="77777777" w:rsidR="00B2050B" w:rsidRDefault="003A1EC2" w:rsidP="00B2050B">
            <w:pPr>
              <w:jc w:val="both"/>
            </w:pPr>
            <w:r>
              <w:t>40</w:t>
            </w:r>
          </w:p>
        </w:tc>
        <w:tc>
          <w:tcPr>
            <w:tcW w:w="709" w:type="dxa"/>
            <w:gridSpan w:val="2"/>
            <w:shd w:val="clear" w:color="auto" w:fill="F7CAAC"/>
          </w:tcPr>
          <w:p w14:paraId="0E3FCED7" w14:textId="77777777" w:rsidR="00B2050B" w:rsidRDefault="00B2050B" w:rsidP="00B2050B">
            <w:pPr>
              <w:jc w:val="both"/>
              <w:rPr>
                <w:b/>
              </w:rPr>
            </w:pPr>
            <w:r>
              <w:rPr>
                <w:b/>
              </w:rPr>
              <w:t>do kdy</w:t>
            </w:r>
          </w:p>
        </w:tc>
        <w:tc>
          <w:tcPr>
            <w:tcW w:w="1387" w:type="dxa"/>
            <w:gridSpan w:val="2"/>
          </w:tcPr>
          <w:p w14:paraId="40EEC507" w14:textId="4EBE0E75" w:rsidR="00B2050B" w:rsidRDefault="004243A4" w:rsidP="00B2050B">
            <w:pPr>
              <w:jc w:val="both"/>
            </w:pPr>
            <w:del w:id="8949" w:author="Pavla Trefilová" w:date="2019-11-18T17:19:00Z">
              <w:r>
                <w:delText>08/2019</w:delText>
              </w:r>
            </w:del>
            <w:ins w:id="8950" w:author="Pavla Trefilová" w:date="2019-11-18T17:19:00Z">
              <w:r w:rsidR="00124A5F">
                <w:t>N</w:t>
              </w:r>
            </w:ins>
          </w:p>
        </w:tc>
      </w:tr>
      <w:tr w:rsidR="00B2050B" w14:paraId="3B349DA5" w14:textId="77777777" w:rsidTr="00B2050B">
        <w:tc>
          <w:tcPr>
            <w:tcW w:w="6220" w:type="dxa"/>
            <w:gridSpan w:val="5"/>
            <w:shd w:val="clear" w:color="auto" w:fill="F7CAAC"/>
          </w:tcPr>
          <w:p w14:paraId="3E0792D5"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4398D4D6" w14:textId="77777777" w:rsidR="00B2050B" w:rsidRDefault="00B2050B" w:rsidP="00B2050B">
            <w:pPr>
              <w:jc w:val="both"/>
              <w:rPr>
                <w:b/>
              </w:rPr>
            </w:pPr>
            <w:r>
              <w:rPr>
                <w:b/>
              </w:rPr>
              <w:t>typ prac. vztahu</w:t>
            </w:r>
          </w:p>
        </w:tc>
        <w:tc>
          <w:tcPr>
            <w:tcW w:w="2096" w:type="dxa"/>
            <w:gridSpan w:val="4"/>
            <w:shd w:val="clear" w:color="auto" w:fill="F7CAAC"/>
          </w:tcPr>
          <w:p w14:paraId="5929FF51" w14:textId="77777777" w:rsidR="00B2050B" w:rsidRDefault="00B2050B" w:rsidP="00B2050B">
            <w:pPr>
              <w:jc w:val="both"/>
              <w:rPr>
                <w:b/>
              </w:rPr>
            </w:pPr>
            <w:r>
              <w:rPr>
                <w:b/>
              </w:rPr>
              <w:t>rozsah</w:t>
            </w:r>
          </w:p>
        </w:tc>
      </w:tr>
      <w:tr w:rsidR="00B2050B" w14:paraId="454ED01D" w14:textId="77777777" w:rsidTr="00B2050B">
        <w:tc>
          <w:tcPr>
            <w:tcW w:w="6220" w:type="dxa"/>
            <w:gridSpan w:val="5"/>
          </w:tcPr>
          <w:p w14:paraId="6C9086E6" w14:textId="77777777" w:rsidR="00B2050B" w:rsidRDefault="00B2050B" w:rsidP="00B2050B">
            <w:pPr>
              <w:jc w:val="both"/>
            </w:pPr>
          </w:p>
        </w:tc>
        <w:tc>
          <w:tcPr>
            <w:tcW w:w="1703" w:type="dxa"/>
            <w:gridSpan w:val="2"/>
          </w:tcPr>
          <w:p w14:paraId="7F941C16" w14:textId="77777777" w:rsidR="00B2050B" w:rsidRDefault="00B2050B" w:rsidP="00B2050B">
            <w:pPr>
              <w:jc w:val="both"/>
            </w:pPr>
          </w:p>
        </w:tc>
        <w:tc>
          <w:tcPr>
            <w:tcW w:w="2096" w:type="dxa"/>
            <w:gridSpan w:val="4"/>
          </w:tcPr>
          <w:p w14:paraId="700685FB" w14:textId="77777777" w:rsidR="00B2050B" w:rsidRDefault="00B2050B" w:rsidP="00B2050B">
            <w:pPr>
              <w:jc w:val="both"/>
            </w:pPr>
          </w:p>
        </w:tc>
      </w:tr>
      <w:tr w:rsidR="00B2050B" w14:paraId="4B0CF164" w14:textId="77777777" w:rsidTr="00B2050B">
        <w:tc>
          <w:tcPr>
            <w:tcW w:w="6220" w:type="dxa"/>
            <w:gridSpan w:val="5"/>
          </w:tcPr>
          <w:p w14:paraId="7B92D1F5" w14:textId="77777777" w:rsidR="00B2050B" w:rsidRDefault="00B2050B" w:rsidP="00B2050B">
            <w:pPr>
              <w:jc w:val="both"/>
            </w:pPr>
          </w:p>
        </w:tc>
        <w:tc>
          <w:tcPr>
            <w:tcW w:w="1703" w:type="dxa"/>
            <w:gridSpan w:val="2"/>
          </w:tcPr>
          <w:p w14:paraId="4A8D93A6" w14:textId="77777777" w:rsidR="00B2050B" w:rsidRDefault="00B2050B" w:rsidP="00B2050B">
            <w:pPr>
              <w:jc w:val="both"/>
            </w:pPr>
          </w:p>
        </w:tc>
        <w:tc>
          <w:tcPr>
            <w:tcW w:w="2096" w:type="dxa"/>
            <w:gridSpan w:val="4"/>
          </w:tcPr>
          <w:p w14:paraId="346613A8" w14:textId="77777777" w:rsidR="00B2050B" w:rsidRDefault="00B2050B" w:rsidP="00B2050B">
            <w:pPr>
              <w:jc w:val="both"/>
            </w:pPr>
          </w:p>
        </w:tc>
      </w:tr>
      <w:tr w:rsidR="00B2050B" w14:paraId="647EC519" w14:textId="77777777" w:rsidTr="00B2050B">
        <w:tc>
          <w:tcPr>
            <w:tcW w:w="6220" w:type="dxa"/>
            <w:gridSpan w:val="5"/>
          </w:tcPr>
          <w:p w14:paraId="4A956F9B" w14:textId="77777777" w:rsidR="00B2050B" w:rsidRDefault="00B2050B" w:rsidP="00B2050B">
            <w:pPr>
              <w:jc w:val="both"/>
            </w:pPr>
          </w:p>
        </w:tc>
        <w:tc>
          <w:tcPr>
            <w:tcW w:w="1703" w:type="dxa"/>
            <w:gridSpan w:val="2"/>
          </w:tcPr>
          <w:p w14:paraId="61E764D3" w14:textId="77777777" w:rsidR="00B2050B" w:rsidRDefault="00B2050B" w:rsidP="00B2050B">
            <w:pPr>
              <w:jc w:val="both"/>
            </w:pPr>
          </w:p>
        </w:tc>
        <w:tc>
          <w:tcPr>
            <w:tcW w:w="2096" w:type="dxa"/>
            <w:gridSpan w:val="4"/>
          </w:tcPr>
          <w:p w14:paraId="0513D27D" w14:textId="77777777" w:rsidR="00B2050B" w:rsidRDefault="00B2050B" w:rsidP="00B2050B">
            <w:pPr>
              <w:jc w:val="both"/>
            </w:pPr>
          </w:p>
        </w:tc>
      </w:tr>
      <w:tr w:rsidR="00B2050B" w14:paraId="3675B62B" w14:textId="77777777" w:rsidTr="00B2050B">
        <w:tc>
          <w:tcPr>
            <w:tcW w:w="6220" w:type="dxa"/>
            <w:gridSpan w:val="5"/>
          </w:tcPr>
          <w:p w14:paraId="6E5C390E" w14:textId="77777777" w:rsidR="00B2050B" w:rsidRDefault="00B2050B" w:rsidP="00B2050B">
            <w:pPr>
              <w:jc w:val="both"/>
            </w:pPr>
          </w:p>
        </w:tc>
        <w:tc>
          <w:tcPr>
            <w:tcW w:w="1703" w:type="dxa"/>
            <w:gridSpan w:val="2"/>
          </w:tcPr>
          <w:p w14:paraId="6305BA48" w14:textId="77777777" w:rsidR="00B2050B" w:rsidRDefault="00B2050B" w:rsidP="00B2050B">
            <w:pPr>
              <w:jc w:val="both"/>
            </w:pPr>
          </w:p>
        </w:tc>
        <w:tc>
          <w:tcPr>
            <w:tcW w:w="2096" w:type="dxa"/>
            <w:gridSpan w:val="4"/>
          </w:tcPr>
          <w:p w14:paraId="6DC84115" w14:textId="77777777" w:rsidR="00B2050B" w:rsidRDefault="00B2050B" w:rsidP="00B2050B">
            <w:pPr>
              <w:jc w:val="both"/>
            </w:pPr>
          </w:p>
        </w:tc>
      </w:tr>
      <w:tr w:rsidR="00B2050B" w14:paraId="42969F55" w14:textId="77777777" w:rsidTr="00B2050B">
        <w:tc>
          <w:tcPr>
            <w:tcW w:w="10024" w:type="dxa"/>
            <w:gridSpan w:val="11"/>
            <w:shd w:val="clear" w:color="auto" w:fill="F7CAAC"/>
          </w:tcPr>
          <w:p w14:paraId="5CDA6D0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6FB43C0" w14:textId="77777777" w:rsidTr="00B2050B">
        <w:trPr>
          <w:trHeight w:val="608"/>
        </w:trPr>
        <w:tc>
          <w:tcPr>
            <w:tcW w:w="10024" w:type="dxa"/>
            <w:gridSpan w:val="11"/>
            <w:tcBorders>
              <w:top w:val="nil"/>
            </w:tcBorders>
          </w:tcPr>
          <w:p w14:paraId="5B6684A3" w14:textId="77777777" w:rsidR="00B2050B" w:rsidRDefault="00E4325D" w:rsidP="00B2050B">
            <w:pPr>
              <w:jc w:val="both"/>
            </w:pPr>
            <w:r>
              <w:t xml:space="preserve">Management Innovation </w:t>
            </w:r>
            <w:r w:rsidR="00B2050B">
              <w:t xml:space="preserve">– garant, přednášející </w:t>
            </w:r>
            <w:r w:rsidR="003A1EC2">
              <w:t>(</w:t>
            </w:r>
            <w:r w:rsidR="00B2050B">
              <w:t>100%</w:t>
            </w:r>
            <w:r w:rsidR="003A1EC2">
              <w:t>)</w:t>
            </w:r>
          </w:p>
        </w:tc>
      </w:tr>
      <w:tr w:rsidR="00B2050B" w14:paraId="19093C30" w14:textId="77777777" w:rsidTr="00B2050B">
        <w:tc>
          <w:tcPr>
            <w:tcW w:w="10024" w:type="dxa"/>
            <w:gridSpan w:val="11"/>
            <w:shd w:val="clear" w:color="auto" w:fill="F7CAAC"/>
          </w:tcPr>
          <w:p w14:paraId="7062CAC1" w14:textId="77777777" w:rsidR="00B2050B" w:rsidRDefault="00B2050B" w:rsidP="00B2050B">
            <w:pPr>
              <w:jc w:val="both"/>
            </w:pPr>
            <w:r>
              <w:rPr>
                <w:b/>
              </w:rPr>
              <w:t xml:space="preserve">Údaje o vzdělání na VŠ </w:t>
            </w:r>
          </w:p>
        </w:tc>
      </w:tr>
      <w:tr w:rsidR="00B2050B" w14:paraId="4170A401" w14:textId="77777777" w:rsidTr="00B2050B">
        <w:trPr>
          <w:trHeight w:val="595"/>
        </w:trPr>
        <w:tc>
          <w:tcPr>
            <w:tcW w:w="10024" w:type="dxa"/>
            <w:gridSpan w:val="11"/>
          </w:tcPr>
          <w:p w14:paraId="48AC0FDE" w14:textId="77777777" w:rsidR="004476B8" w:rsidRPr="00890332" w:rsidRDefault="004476B8" w:rsidP="004476B8">
            <w:pPr>
              <w:jc w:val="both"/>
            </w:pPr>
            <w:r>
              <w:t>2008 -</w:t>
            </w:r>
            <w:r w:rsidRPr="00890332">
              <w:t xml:space="preserve"> </w:t>
            </w:r>
            <w:r w:rsidRPr="00485D73">
              <w:t>UTB ve Zlíně, Fakulta managementu a ekonomiky, obor „Ekonomika a management“</w:t>
            </w:r>
            <w:r>
              <w:t xml:space="preserve"> </w:t>
            </w:r>
            <w:r w:rsidRPr="00FC066B">
              <w:t>(Ing.)</w:t>
            </w:r>
          </w:p>
          <w:p w14:paraId="21D69DCE" w14:textId="0BE9814E" w:rsidR="00B2050B" w:rsidRDefault="004476B8" w:rsidP="004476B8">
            <w:pPr>
              <w:jc w:val="both"/>
              <w:rPr>
                <w:b/>
              </w:rPr>
            </w:pPr>
            <w:r>
              <w:t>2013 -</w:t>
            </w:r>
            <w:r w:rsidRPr="00890332">
              <w:t xml:space="preserve"> </w:t>
            </w:r>
            <w:r w:rsidRPr="00485D73">
              <w:t>UTB ve Zlíně, Fakulta managementu a ekonomiky, obor „Ekonomika a management podniku</w:t>
            </w:r>
            <w:r w:rsidRPr="00FC066B">
              <w:t>“ (Ph.D.)</w:t>
            </w:r>
          </w:p>
        </w:tc>
      </w:tr>
      <w:tr w:rsidR="00B2050B" w14:paraId="42808A01" w14:textId="77777777" w:rsidTr="00B2050B">
        <w:tc>
          <w:tcPr>
            <w:tcW w:w="10024" w:type="dxa"/>
            <w:gridSpan w:val="11"/>
            <w:shd w:val="clear" w:color="auto" w:fill="F7CAAC"/>
          </w:tcPr>
          <w:p w14:paraId="19508EBC" w14:textId="77777777" w:rsidR="00B2050B" w:rsidRDefault="00B2050B" w:rsidP="00B2050B">
            <w:pPr>
              <w:jc w:val="both"/>
              <w:rPr>
                <w:b/>
              </w:rPr>
            </w:pPr>
            <w:r>
              <w:rPr>
                <w:b/>
              </w:rPr>
              <w:t>Údaje o odborném působení od absolvování VŠ</w:t>
            </w:r>
          </w:p>
        </w:tc>
      </w:tr>
      <w:tr w:rsidR="00B2050B" w14:paraId="6EA1E1D0" w14:textId="77777777" w:rsidTr="00B2050B">
        <w:trPr>
          <w:trHeight w:val="465"/>
        </w:trPr>
        <w:tc>
          <w:tcPr>
            <w:tcW w:w="10024" w:type="dxa"/>
            <w:gridSpan w:val="11"/>
          </w:tcPr>
          <w:p w14:paraId="583B1BAF" w14:textId="77777777" w:rsidR="00B2050B" w:rsidRDefault="00B2050B" w:rsidP="00B2050B">
            <w:pPr>
              <w:jc w:val="both"/>
            </w:pPr>
            <w:r>
              <w:t>2011 - dosud – Univerzita Tomáše Bati ve Zlíně, Fakulta managementu a ekonomiky, Ústav podnikové ekonomiky, odborný asistent</w:t>
            </w:r>
          </w:p>
        </w:tc>
      </w:tr>
      <w:tr w:rsidR="00B2050B" w14:paraId="43FA4520" w14:textId="77777777" w:rsidTr="00B2050B">
        <w:trPr>
          <w:trHeight w:val="250"/>
        </w:trPr>
        <w:tc>
          <w:tcPr>
            <w:tcW w:w="10024" w:type="dxa"/>
            <w:gridSpan w:val="11"/>
            <w:shd w:val="clear" w:color="auto" w:fill="F7CAAC"/>
          </w:tcPr>
          <w:p w14:paraId="5360CF37" w14:textId="77777777" w:rsidR="00B2050B" w:rsidRDefault="00B2050B" w:rsidP="00B2050B">
            <w:pPr>
              <w:jc w:val="both"/>
            </w:pPr>
            <w:r>
              <w:rPr>
                <w:b/>
              </w:rPr>
              <w:t>Zkušenosti s vedením kvalifikačních a rigorózních prací</w:t>
            </w:r>
          </w:p>
        </w:tc>
      </w:tr>
      <w:tr w:rsidR="00B2050B" w14:paraId="2E5CE611" w14:textId="77777777" w:rsidTr="00B2050B">
        <w:trPr>
          <w:trHeight w:val="434"/>
        </w:trPr>
        <w:tc>
          <w:tcPr>
            <w:tcW w:w="10024" w:type="dxa"/>
            <w:gridSpan w:val="11"/>
          </w:tcPr>
          <w:p w14:paraId="34B5E765" w14:textId="77777777" w:rsidR="008322A2" w:rsidRDefault="008322A2" w:rsidP="008322A2">
            <w:pPr>
              <w:jc w:val="both"/>
            </w:pPr>
            <w:r>
              <w:t xml:space="preserve">Počet vedených bakalářských prací – 36 </w:t>
            </w:r>
          </w:p>
          <w:p w14:paraId="733AB5C9" w14:textId="417ADB8B" w:rsidR="00B2050B" w:rsidRDefault="008322A2" w:rsidP="008322A2">
            <w:pPr>
              <w:jc w:val="both"/>
            </w:pPr>
            <w:r>
              <w:t>Počet vedených diplomových prací – 17</w:t>
            </w:r>
          </w:p>
        </w:tc>
      </w:tr>
      <w:tr w:rsidR="00B2050B" w14:paraId="73889FD8" w14:textId="77777777" w:rsidTr="00B2050B">
        <w:trPr>
          <w:cantSplit/>
        </w:trPr>
        <w:tc>
          <w:tcPr>
            <w:tcW w:w="3347" w:type="dxa"/>
            <w:gridSpan w:val="2"/>
            <w:tcBorders>
              <w:top w:val="single" w:sz="12" w:space="0" w:color="auto"/>
            </w:tcBorders>
            <w:shd w:val="clear" w:color="auto" w:fill="F7CAAC"/>
          </w:tcPr>
          <w:p w14:paraId="3CF2F25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F48D1F8"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7ABFE6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4C3B37" w14:textId="77777777" w:rsidR="00B2050B" w:rsidRDefault="00B2050B" w:rsidP="00B2050B">
            <w:pPr>
              <w:jc w:val="both"/>
              <w:rPr>
                <w:b/>
              </w:rPr>
            </w:pPr>
            <w:r>
              <w:rPr>
                <w:b/>
              </w:rPr>
              <w:t>Ohlasy publikací</w:t>
            </w:r>
          </w:p>
        </w:tc>
      </w:tr>
      <w:tr w:rsidR="00B2050B" w14:paraId="6F31A705" w14:textId="77777777" w:rsidTr="00B2050B">
        <w:trPr>
          <w:cantSplit/>
        </w:trPr>
        <w:tc>
          <w:tcPr>
            <w:tcW w:w="3347" w:type="dxa"/>
            <w:gridSpan w:val="2"/>
          </w:tcPr>
          <w:p w14:paraId="5B690CC4" w14:textId="77777777" w:rsidR="00B2050B" w:rsidRDefault="00B2050B" w:rsidP="00B2050B">
            <w:pPr>
              <w:jc w:val="both"/>
            </w:pPr>
          </w:p>
        </w:tc>
        <w:tc>
          <w:tcPr>
            <w:tcW w:w="2245" w:type="dxa"/>
            <w:gridSpan w:val="2"/>
          </w:tcPr>
          <w:p w14:paraId="681B993C" w14:textId="77777777" w:rsidR="00B2050B" w:rsidRDefault="00B2050B" w:rsidP="00B2050B">
            <w:pPr>
              <w:jc w:val="both"/>
            </w:pPr>
          </w:p>
        </w:tc>
        <w:tc>
          <w:tcPr>
            <w:tcW w:w="2413" w:type="dxa"/>
            <w:gridSpan w:val="4"/>
            <w:tcBorders>
              <w:right w:val="single" w:sz="12" w:space="0" w:color="auto"/>
            </w:tcBorders>
          </w:tcPr>
          <w:p w14:paraId="05D2916E" w14:textId="77777777" w:rsidR="00B2050B" w:rsidRDefault="00B2050B" w:rsidP="00B2050B">
            <w:pPr>
              <w:jc w:val="both"/>
            </w:pPr>
          </w:p>
        </w:tc>
        <w:tc>
          <w:tcPr>
            <w:tcW w:w="632" w:type="dxa"/>
            <w:tcBorders>
              <w:left w:val="single" w:sz="12" w:space="0" w:color="auto"/>
            </w:tcBorders>
            <w:shd w:val="clear" w:color="auto" w:fill="F7CAAC"/>
          </w:tcPr>
          <w:p w14:paraId="7A21DB62" w14:textId="77777777" w:rsidR="00B2050B" w:rsidRDefault="00B2050B" w:rsidP="00B2050B">
            <w:pPr>
              <w:jc w:val="both"/>
            </w:pPr>
            <w:r>
              <w:rPr>
                <w:b/>
              </w:rPr>
              <w:t>WOS</w:t>
            </w:r>
          </w:p>
        </w:tc>
        <w:tc>
          <w:tcPr>
            <w:tcW w:w="693" w:type="dxa"/>
            <w:shd w:val="clear" w:color="auto" w:fill="F7CAAC"/>
          </w:tcPr>
          <w:p w14:paraId="7FEA482B" w14:textId="77777777" w:rsidR="00B2050B" w:rsidRDefault="00B2050B" w:rsidP="00B2050B">
            <w:pPr>
              <w:jc w:val="both"/>
              <w:rPr>
                <w:sz w:val="18"/>
              </w:rPr>
            </w:pPr>
            <w:r>
              <w:rPr>
                <w:b/>
                <w:sz w:val="18"/>
              </w:rPr>
              <w:t>Scopus</w:t>
            </w:r>
          </w:p>
        </w:tc>
        <w:tc>
          <w:tcPr>
            <w:tcW w:w="694" w:type="dxa"/>
            <w:shd w:val="clear" w:color="auto" w:fill="F7CAAC"/>
          </w:tcPr>
          <w:p w14:paraId="59DF8657" w14:textId="77777777" w:rsidR="00B2050B" w:rsidRDefault="00B2050B" w:rsidP="00B2050B">
            <w:pPr>
              <w:jc w:val="both"/>
            </w:pPr>
            <w:r>
              <w:rPr>
                <w:b/>
                <w:sz w:val="18"/>
              </w:rPr>
              <w:t>ostatní</w:t>
            </w:r>
          </w:p>
        </w:tc>
      </w:tr>
      <w:tr w:rsidR="00B2050B" w14:paraId="42525980" w14:textId="77777777" w:rsidTr="00B2050B">
        <w:trPr>
          <w:cantSplit/>
          <w:trHeight w:val="70"/>
        </w:trPr>
        <w:tc>
          <w:tcPr>
            <w:tcW w:w="3347" w:type="dxa"/>
            <w:gridSpan w:val="2"/>
            <w:shd w:val="clear" w:color="auto" w:fill="F7CAAC"/>
          </w:tcPr>
          <w:p w14:paraId="5EE16ED7" w14:textId="77777777" w:rsidR="00B2050B" w:rsidRDefault="00B2050B" w:rsidP="00B2050B">
            <w:pPr>
              <w:jc w:val="both"/>
            </w:pPr>
            <w:r>
              <w:rPr>
                <w:b/>
              </w:rPr>
              <w:t>Obor jmenovacího řízení</w:t>
            </w:r>
          </w:p>
        </w:tc>
        <w:tc>
          <w:tcPr>
            <w:tcW w:w="2245" w:type="dxa"/>
            <w:gridSpan w:val="2"/>
            <w:shd w:val="clear" w:color="auto" w:fill="F7CAAC"/>
          </w:tcPr>
          <w:p w14:paraId="09660A0C"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2A9C1C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21008D2" w14:textId="77777777" w:rsidR="00B2050B" w:rsidRDefault="00B34DF7" w:rsidP="00B2050B">
            <w:pPr>
              <w:jc w:val="both"/>
              <w:rPr>
                <w:b/>
              </w:rPr>
            </w:pPr>
            <w:r>
              <w:rPr>
                <w:b/>
              </w:rPr>
              <w:t>0</w:t>
            </w:r>
          </w:p>
        </w:tc>
        <w:tc>
          <w:tcPr>
            <w:tcW w:w="693" w:type="dxa"/>
            <w:vMerge w:val="restart"/>
          </w:tcPr>
          <w:p w14:paraId="7C2F3900" w14:textId="1593A803" w:rsidR="00B2050B" w:rsidRDefault="008322A2" w:rsidP="00B2050B">
            <w:pPr>
              <w:jc w:val="both"/>
              <w:rPr>
                <w:b/>
              </w:rPr>
            </w:pPr>
            <w:r>
              <w:rPr>
                <w:b/>
              </w:rPr>
              <w:t>3</w:t>
            </w:r>
          </w:p>
        </w:tc>
        <w:tc>
          <w:tcPr>
            <w:tcW w:w="694" w:type="dxa"/>
            <w:vMerge w:val="restart"/>
          </w:tcPr>
          <w:p w14:paraId="3AAAB79A" w14:textId="5CA13588" w:rsidR="00B2050B" w:rsidRDefault="008322A2" w:rsidP="00B2050B">
            <w:pPr>
              <w:jc w:val="both"/>
              <w:rPr>
                <w:b/>
              </w:rPr>
            </w:pPr>
            <w:r>
              <w:rPr>
                <w:b/>
              </w:rPr>
              <w:t>0</w:t>
            </w:r>
          </w:p>
        </w:tc>
      </w:tr>
      <w:tr w:rsidR="00B2050B" w14:paraId="07F82828" w14:textId="77777777" w:rsidTr="00B2050B">
        <w:trPr>
          <w:trHeight w:val="205"/>
        </w:trPr>
        <w:tc>
          <w:tcPr>
            <w:tcW w:w="3347" w:type="dxa"/>
            <w:gridSpan w:val="2"/>
          </w:tcPr>
          <w:p w14:paraId="6C405312" w14:textId="77777777" w:rsidR="00B2050B" w:rsidRDefault="00B2050B" w:rsidP="00B2050B">
            <w:pPr>
              <w:jc w:val="both"/>
            </w:pPr>
          </w:p>
        </w:tc>
        <w:tc>
          <w:tcPr>
            <w:tcW w:w="2245" w:type="dxa"/>
            <w:gridSpan w:val="2"/>
          </w:tcPr>
          <w:p w14:paraId="7ABFD5FE" w14:textId="77777777" w:rsidR="00B2050B" w:rsidRDefault="00B2050B" w:rsidP="00B2050B">
            <w:pPr>
              <w:jc w:val="both"/>
            </w:pPr>
          </w:p>
        </w:tc>
        <w:tc>
          <w:tcPr>
            <w:tcW w:w="2413" w:type="dxa"/>
            <w:gridSpan w:val="4"/>
            <w:tcBorders>
              <w:right w:val="single" w:sz="12" w:space="0" w:color="auto"/>
            </w:tcBorders>
          </w:tcPr>
          <w:p w14:paraId="2C81663D" w14:textId="77777777" w:rsidR="00B2050B" w:rsidRDefault="00B2050B" w:rsidP="00B2050B">
            <w:pPr>
              <w:jc w:val="both"/>
            </w:pPr>
          </w:p>
        </w:tc>
        <w:tc>
          <w:tcPr>
            <w:tcW w:w="632" w:type="dxa"/>
            <w:vMerge/>
            <w:tcBorders>
              <w:left w:val="single" w:sz="12" w:space="0" w:color="auto"/>
            </w:tcBorders>
            <w:vAlign w:val="center"/>
          </w:tcPr>
          <w:p w14:paraId="7B3BFA76" w14:textId="77777777" w:rsidR="00B2050B" w:rsidRDefault="00B2050B" w:rsidP="00B2050B">
            <w:pPr>
              <w:rPr>
                <w:b/>
              </w:rPr>
            </w:pPr>
          </w:p>
        </w:tc>
        <w:tc>
          <w:tcPr>
            <w:tcW w:w="693" w:type="dxa"/>
            <w:vMerge/>
            <w:vAlign w:val="center"/>
          </w:tcPr>
          <w:p w14:paraId="47048BEF" w14:textId="77777777" w:rsidR="00B2050B" w:rsidRDefault="00B2050B" w:rsidP="00B2050B">
            <w:pPr>
              <w:rPr>
                <w:b/>
              </w:rPr>
            </w:pPr>
          </w:p>
        </w:tc>
        <w:tc>
          <w:tcPr>
            <w:tcW w:w="694" w:type="dxa"/>
            <w:vMerge/>
            <w:vAlign w:val="center"/>
          </w:tcPr>
          <w:p w14:paraId="14792E76" w14:textId="77777777" w:rsidR="00B2050B" w:rsidRDefault="00B2050B" w:rsidP="00B2050B">
            <w:pPr>
              <w:rPr>
                <w:b/>
              </w:rPr>
            </w:pPr>
          </w:p>
        </w:tc>
      </w:tr>
      <w:tr w:rsidR="00B2050B" w14:paraId="0749E8E7" w14:textId="77777777" w:rsidTr="00B2050B">
        <w:tc>
          <w:tcPr>
            <w:tcW w:w="10024" w:type="dxa"/>
            <w:gridSpan w:val="11"/>
            <w:shd w:val="clear" w:color="auto" w:fill="F7CAAC"/>
          </w:tcPr>
          <w:p w14:paraId="56293E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6BBC808" w14:textId="77777777" w:rsidTr="00B2050B">
        <w:trPr>
          <w:trHeight w:val="2347"/>
        </w:trPr>
        <w:tc>
          <w:tcPr>
            <w:tcW w:w="10024" w:type="dxa"/>
            <w:gridSpan w:val="11"/>
          </w:tcPr>
          <w:p w14:paraId="13BCF859" w14:textId="77777777" w:rsidR="004476B8" w:rsidRPr="00005721" w:rsidRDefault="004476B8" w:rsidP="004476B8">
            <w:pPr>
              <w:jc w:val="both"/>
            </w:pPr>
            <w:r w:rsidRPr="000F1AD8">
              <w:t>SLINTÁK, K., TUČKOVÁ, Z</w:t>
            </w:r>
            <w:r>
              <w:t xml:space="preserve">. </w:t>
            </w:r>
            <w:r w:rsidRPr="000F1AD8">
              <w:t xml:space="preserve">Citizen Corporation as a form of social enterprise. </w:t>
            </w:r>
            <w:r w:rsidRPr="000F1AD8">
              <w:rPr>
                <w:i/>
              </w:rPr>
              <w:t>Economic Annals-XXI</w:t>
            </w:r>
            <w:r w:rsidRPr="000F1AD8">
              <w:t>. 2017,</w:t>
            </w:r>
            <w:r>
              <w:t xml:space="preserve"> Volume</w:t>
            </w:r>
            <w:r w:rsidRPr="000F1AD8">
              <w:t xml:space="preserve"> 162</w:t>
            </w:r>
            <w:r>
              <w:t>, Issue</w:t>
            </w:r>
            <w:r w:rsidRPr="000F1AD8">
              <w:t xml:space="preserve"> 11-12,</w:t>
            </w:r>
            <w:r>
              <w:t xml:space="preserve"> pp</w:t>
            </w:r>
            <w:r w:rsidRPr="000F1AD8">
              <w:t>. 62-67. ISSN 1728</w:t>
            </w:r>
            <w:r>
              <w:t>-</w:t>
            </w:r>
            <w:r w:rsidRPr="000F1AD8">
              <w:t>6220.</w:t>
            </w:r>
            <w:r>
              <w:t xml:space="preserve"> </w:t>
            </w:r>
            <w:r w:rsidRPr="00E61EBA">
              <w:rPr>
                <w:bCs/>
              </w:rPr>
              <w:t>DOI</w:t>
            </w:r>
            <w:r w:rsidRPr="00005721">
              <w:rPr>
                <w:bCs/>
              </w:rPr>
              <w:t>:</w:t>
            </w:r>
            <w:r w:rsidRPr="00005721">
              <w:rPr>
                <w:b/>
                <w:bCs/>
              </w:rPr>
              <w:t> </w:t>
            </w:r>
            <w:hyperlink r:id="rId36" w:history="1">
              <w:r w:rsidRPr="00005721">
                <w:rPr>
                  <w:rStyle w:val="Hypertextovodkaz"/>
                  <w:color w:val="auto"/>
                  <w:u w:val="none"/>
                </w:rPr>
                <w:t>https://doi.org/10.21003/ea.V162-13</w:t>
              </w:r>
            </w:hyperlink>
            <w:r w:rsidRPr="00005721">
              <w:rPr>
                <w:rStyle w:val="Hypertextovodkaz"/>
                <w:color w:val="auto"/>
                <w:u w:val="none"/>
              </w:rPr>
              <w:t xml:space="preserve"> (50%).</w:t>
            </w:r>
          </w:p>
          <w:p w14:paraId="53902182" w14:textId="77777777" w:rsidR="004476B8" w:rsidRPr="00005721" w:rsidRDefault="004476B8" w:rsidP="004476B8">
            <w:pPr>
              <w:jc w:val="both"/>
            </w:pPr>
            <w:r w:rsidRPr="00005721">
              <w:t xml:space="preserve">SLINTÁK, K. Mechanistic, or Biotic Organizations: Research of Organizational Principles Towards Sustainability of Social Systems. </w:t>
            </w:r>
            <w:r w:rsidRPr="00005721">
              <w:rPr>
                <w:i/>
              </w:rPr>
              <w:t>Journal of Security &amp; Sustainability Issues.</w:t>
            </w:r>
            <w:r w:rsidRPr="00005721">
              <w:t xml:space="preserve"> 2017, Volume 7, Issue 1. ISSN 2029-7017. </w:t>
            </w:r>
            <w:hyperlink r:id="rId37" w:history="1">
              <w:r w:rsidRPr="00005721">
                <w:rPr>
                  <w:rStyle w:val="Hypertextovodkaz"/>
                  <w:color w:val="auto"/>
                  <w:u w:val="none"/>
                </w:rPr>
                <w:t>http://dx.doi.org/10.9770/jssi.2017.6.1(8)</w:t>
              </w:r>
            </w:hyperlink>
            <w:r w:rsidRPr="00005721">
              <w:rPr>
                <w:rStyle w:val="Hypertextovodkaz"/>
                <w:color w:val="auto"/>
                <w:u w:val="none"/>
              </w:rPr>
              <w:t>.</w:t>
            </w:r>
          </w:p>
          <w:p w14:paraId="5B625463" w14:textId="77777777" w:rsidR="004476B8" w:rsidRDefault="004476B8" w:rsidP="004476B8">
            <w:pPr>
              <w:jc w:val="both"/>
              <w:rPr>
                <w:color w:val="000000"/>
              </w:rPr>
            </w:pPr>
            <w:r>
              <w:rPr>
                <w:color w:val="000000"/>
              </w:rPr>
              <w:t>SLINTÁK, K., ZÁVODNÁ</w:t>
            </w:r>
            <w:r w:rsidRPr="000F1AD8">
              <w:rPr>
                <w:color w:val="000000"/>
              </w:rPr>
              <w:t xml:space="preserve">, S., L. Finding sense in new reality: from the epoch of machines to the age of uncertainty. </w:t>
            </w:r>
            <w:r w:rsidRPr="00640F5D">
              <w:rPr>
                <w:i/>
                <w:color w:val="000000"/>
              </w:rPr>
              <w:t>Human Systems Management</w:t>
            </w:r>
            <w:r>
              <w:rPr>
                <w:color w:val="000000"/>
              </w:rPr>
              <w:t xml:space="preserve">. 2016. Volume </w:t>
            </w:r>
            <w:r w:rsidRPr="000F1AD8">
              <w:rPr>
                <w:color w:val="000000"/>
              </w:rPr>
              <w:t>35</w:t>
            </w:r>
            <w:r>
              <w:rPr>
                <w:color w:val="000000"/>
              </w:rPr>
              <w:t>, Issue</w:t>
            </w:r>
            <w:r w:rsidRPr="000F1AD8">
              <w:rPr>
                <w:color w:val="000000"/>
              </w:rPr>
              <w:t xml:space="preserve"> 2, pp. 83-92.</w:t>
            </w:r>
            <w:r>
              <w:rPr>
                <w:color w:val="000000"/>
              </w:rPr>
              <w:t xml:space="preserve"> </w:t>
            </w:r>
            <w:r w:rsidRPr="00640F5D">
              <w:rPr>
                <w:color w:val="000000"/>
              </w:rPr>
              <w:t>DOI: 10.3233/HSM-150856</w:t>
            </w:r>
            <w:r>
              <w:rPr>
                <w:color w:val="000000"/>
              </w:rPr>
              <w:t xml:space="preserve"> (90%).</w:t>
            </w:r>
          </w:p>
          <w:p w14:paraId="664C43D6" w14:textId="77777777" w:rsidR="004476B8" w:rsidRDefault="004476B8" w:rsidP="004476B8">
            <w:pPr>
              <w:jc w:val="both"/>
              <w:rPr>
                <w:color w:val="000000"/>
              </w:rPr>
            </w:pPr>
            <w:r w:rsidRPr="000F1AD8">
              <w:rPr>
                <w:color w:val="000000"/>
              </w:rPr>
              <w:t>S</w:t>
            </w:r>
            <w:r>
              <w:rPr>
                <w:color w:val="000000"/>
              </w:rPr>
              <w:t>LINTÁK</w:t>
            </w:r>
            <w:r w:rsidRPr="000F1AD8">
              <w:rPr>
                <w:color w:val="000000"/>
              </w:rPr>
              <w:t xml:space="preserve">, K. Proces formování poslání na základě hlubšího pochopení firemního účelu. </w:t>
            </w:r>
            <w:r w:rsidRPr="00640F5D">
              <w:rPr>
                <w:i/>
                <w:color w:val="000000"/>
              </w:rPr>
              <w:t>Scientific Papers of the University of Pardubice</w:t>
            </w:r>
            <w:r>
              <w:rPr>
                <w:color w:val="000000"/>
              </w:rPr>
              <w:t>. Series D, 2016, Volume</w:t>
            </w:r>
            <w:r w:rsidRPr="000F1AD8">
              <w:rPr>
                <w:color w:val="000000"/>
              </w:rPr>
              <w:t xml:space="preserve"> 23, </w:t>
            </w:r>
            <w:r>
              <w:rPr>
                <w:color w:val="000000"/>
              </w:rPr>
              <w:t>Issue</w:t>
            </w:r>
            <w:r w:rsidRPr="000F1AD8">
              <w:rPr>
                <w:color w:val="000000"/>
              </w:rPr>
              <w:t xml:space="preserve"> 38, s. 129-141. ISSN 1804-8048.</w:t>
            </w:r>
          </w:p>
          <w:p w14:paraId="6C3D8FE7" w14:textId="77777777" w:rsidR="004476B8" w:rsidRDefault="004476B8" w:rsidP="004476B8">
            <w:pPr>
              <w:jc w:val="both"/>
              <w:rPr>
                <w:del w:id="8951" w:author="Pavla Trefilová" w:date="2019-11-18T17:19:00Z"/>
              </w:rPr>
            </w:pPr>
            <w:del w:id="8952" w:author="Pavla Trefilová" w:date="2019-11-18T17:19:00Z">
              <w:r w:rsidRPr="00890332">
                <w:delText>S</w:delText>
              </w:r>
              <w:r>
                <w:delText>LINTÁK, K.</w:delText>
              </w:r>
              <w:r w:rsidRPr="00890332">
                <w:delText xml:space="preserve"> Inovace managementu. </w:delText>
              </w:r>
              <w:r w:rsidRPr="00890332">
                <w:rPr>
                  <w:i/>
                </w:rPr>
                <w:delText>Scientific Papers of the University of Pardubice.</w:delText>
              </w:r>
              <w:r w:rsidRPr="00890332">
                <w:delText xml:space="preserve"> Series D. Faculty </w:delText>
              </w:r>
              <w:r>
                <w:delText>of Economics and Administration.</w:delText>
              </w:r>
              <w:r w:rsidRPr="00890332">
                <w:delText xml:space="preserve"> 2013, </w:delText>
              </w:r>
              <w:r>
                <w:delText>Volume 20, Issue 4,</w:delText>
              </w:r>
              <w:r w:rsidRPr="00890332">
                <w:delText xml:space="preserve"> s. 157-167. ISSN 1211-555X.</w:delText>
              </w:r>
            </w:del>
          </w:p>
          <w:p w14:paraId="4576D438" w14:textId="77777777" w:rsidR="004476B8" w:rsidRPr="00747636" w:rsidRDefault="004476B8" w:rsidP="004476B8">
            <w:pPr>
              <w:jc w:val="both"/>
            </w:pPr>
            <w:r w:rsidRPr="00E66B0B">
              <w:rPr>
                <w:i/>
              </w:rPr>
              <w:t>Přehled projektové činnosti:</w:t>
            </w:r>
          </w:p>
          <w:p w14:paraId="78C5C8F8" w14:textId="7AB83A03" w:rsidR="00B2050B" w:rsidRPr="00890332" w:rsidRDefault="004476B8" w:rsidP="004476B8">
            <w:pPr>
              <w:jc w:val="both"/>
            </w:pPr>
            <w:r>
              <w:t>Norway grants. NF-CZ07-ICP-4-4642015, Building a research team in the field of social economy as sources of sustainable economic growth of post-industrial European regions 2016 (člen řešitelského týmu).</w:t>
            </w:r>
          </w:p>
        </w:tc>
      </w:tr>
      <w:tr w:rsidR="00B2050B" w14:paraId="7899DB43" w14:textId="77777777" w:rsidTr="00B2050B">
        <w:trPr>
          <w:trHeight w:val="218"/>
        </w:trPr>
        <w:tc>
          <w:tcPr>
            <w:tcW w:w="10024" w:type="dxa"/>
            <w:gridSpan w:val="11"/>
            <w:shd w:val="clear" w:color="auto" w:fill="F7CAAC"/>
          </w:tcPr>
          <w:p w14:paraId="7CF5B125" w14:textId="77777777" w:rsidR="00B2050B" w:rsidRDefault="00B2050B" w:rsidP="00B2050B">
            <w:pPr>
              <w:rPr>
                <w:b/>
              </w:rPr>
            </w:pPr>
            <w:r>
              <w:rPr>
                <w:b/>
              </w:rPr>
              <w:t>Působení v zahraničí</w:t>
            </w:r>
          </w:p>
        </w:tc>
      </w:tr>
      <w:tr w:rsidR="00B2050B" w14:paraId="0B52B16B" w14:textId="77777777" w:rsidTr="003A1EC2">
        <w:trPr>
          <w:trHeight w:val="120"/>
        </w:trPr>
        <w:tc>
          <w:tcPr>
            <w:tcW w:w="10024" w:type="dxa"/>
            <w:gridSpan w:val="11"/>
          </w:tcPr>
          <w:p w14:paraId="417D9F3D" w14:textId="77777777" w:rsidR="00B2050B" w:rsidRDefault="00B2050B" w:rsidP="00B2050B">
            <w:pPr>
              <w:rPr>
                <w:b/>
              </w:rPr>
            </w:pPr>
          </w:p>
        </w:tc>
      </w:tr>
      <w:tr w:rsidR="00B2050B" w14:paraId="67E4AF5A" w14:textId="77777777" w:rsidTr="003A1EC2">
        <w:trPr>
          <w:cantSplit/>
          <w:trHeight w:val="60"/>
        </w:trPr>
        <w:tc>
          <w:tcPr>
            <w:tcW w:w="2518" w:type="dxa"/>
            <w:shd w:val="clear" w:color="auto" w:fill="F7CAAC"/>
          </w:tcPr>
          <w:p w14:paraId="7E6D0991" w14:textId="77777777" w:rsidR="00B2050B" w:rsidRDefault="00B2050B" w:rsidP="00B2050B">
            <w:pPr>
              <w:jc w:val="both"/>
              <w:rPr>
                <w:b/>
              </w:rPr>
            </w:pPr>
            <w:r>
              <w:rPr>
                <w:b/>
              </w:rPr>
              <w:t xml:space="preserve">Podpis </w:t>
            </w:r>
          </w:p>
        </w:tc>
        <w:tc>
          <w:tcPr>
            <w:tcW w:w="4701" w:type="dxa"/>
            <w:gridSpan w:val="5"/>
          </w:tcPr>
          <w:p w14:paraId="38150C9E" w14:textId="77777777" w:rsidR="00B2050B" w:rsidRDefault="00B2050B" w:rsidP="00B2050B">
            <w:pPr>
              <w:jc w:val="both"/>
            </w:pPr>
          </w:p>
        </w:tc>
        <w:tc>
          <w:tcPr>
            <w:tcW w:w="786" w:type="dxa"/>
            <w:gridSpan w:val="2"/>
            <w:shd w:val="clear" w:color="auto" w:fill="F7CAAC"/>
          </w:tcPr>
          <w:p w14:paraId="1A91D681" w14:textId="77777777" w:rsidR="00B2050B" w:rsidRDefault="00B2050B" w:rsidP="00B2050B">
            <w:pPr>
              <w:jc w:val="both"/>
            </w:pPr>
            <w:r>
              <w:rPr>
                <w:b/>
              </w:rPr>
              <w:t>datum</w:t>
            </w:r>
          </w:p>
        </w:tc>
        <w:tc>
          <w:tcPr>
            <w:tcW w:w="2019" w:type="dxa"/>
            <w:gridSpan w:val="3"/>
          </w:tcPr>
          <w:p w14:paraId="67DEC2D1" w14:textId="77777777" w:rsidR="00B2050B" w:rsidRDefault="00B2050B" w:rsidP="00B2050B">
            <w:pPr>
              <w:jc w:val="both"/>
            </w:pPr>
          </w:p>
        </w:tc>
      </w:tr>
    </w:tbl>
    <w:p w14:paraId="4B281152" w14:textId="77777777" w:rsidR="00B2050B" w:rsidRDefault="00B2050B" w:rsidP="00B2050B"/>
    <w:p w14:paraId="5B2D59C5" w14:textId="77777777" w:rsidR="009732B5" w:rsidRDefault="009732B5" w:rsidP="00B2050B"/>
    <w:p w14:paraId="3B9D2EF2" w14:textId="77777777" w:rsidR="009732B5" w:rsidRDefault="009732B5" w:rsidP="00B2050B"/>
    <w:p w14:paraId="181ECF8F" w14:textId="77777777" w:rsidR="009732B5" w:rsidRDefault="009732B5" w:rsidP="00B2050B"/>
    <w:p w14:paraId="710D6C06" w14:textId="77777777" w:rsidR="009732B5" w:rsidRDefault="009732B5" w:rsidP="00B2050B"/>
    <w:p w14:paraId="2AF62289" w14:textId="77777777" w:rsidR="009732B5" w:rsidRDefault="009732B5" w:rsidP="00B2050B"/>
    <w:p w14:paraId="6B8DEA1E" w14:textId="77777777" w:rsidR="00284028" w:rsidRDefault="00284028">
      <w:ins w:id="8953" w:author="Pavla Trefilová" w:date="2019-11-18T17:19:00Z">
        <w:r>
          <w:lastRenderedPageBreak/>
          <w:br w:type="page"/>
        </w:r>
      </w:ins>
    </w:p>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9732B5" w14:paraId="5B7D81CF" w14:textId="77777777" w:rsidTr="004476B8">
        <w:tc>
          <w:tcPr>
            <w:tcW w:w="10223" w:type="dxa"/>
            <w:gridSpan w:val="11"/>
            <w:tcBorders>
              <w:bottom w:val="double" w:sz="4" w:space="0" w:color="auto"/>
            </w:tcBorders>
            <w:shd w:val="clear" w:color="auto" w:fill="BDD6EE"/>
          </w:tcPr>
          <w:p w14:paraId="36259979" w14:textId="3319458C" w:rsidR="009732B5" w:rsidRDefault="009732B5" w:rsidP="00BB635C">
            <w:pPr>
              <w:jc w:val="both"/>
              <w:rPr>
                <w:b/>
                <w:sz w:val="28"/>
              </w:rPr>
            </w:pPr>
            <w:r>
              <w:rPr>
                <w:b/>
                <w:sz w:val="28"/>
              </w:rPr>
              <w:lastRenderedPageBreak/>
              <w:t>C-I – Personální zabezpečení</w:t>
            </w:r>
          </w:p>
        </w:tc>
      </w:tr>
      <w:tr w:rsidR="009732B5" w14:paraId="0D45C71C" w14:textId="77777777" w:rsidTr="004476B8">
        <w:tc>
          <w:tcPr>
            <w:tcW w:w="2610" w:type="dxa"/>
            <w:tcBorders>
              <w:top w:val="double" w:sz="4" w:space="0" w:color="auto"/>
            </w:tcBorders>
            <w:shd w:val="clear" w:color="auto" w:fill="F7CAAC"/>
          </w:tcPr>
          <w:p w14:paraId="78E9CDA5" w14:textId="77777777" w:rsidR="009732B5" w:rsidRDefault="009732B5" w:rsidP="00BB635C">
            <w:pPr>
              <w:jc w:val="both"/>
              <w:rPr>
                <w:b/>
              </w:rPr>
            </w:pPr>
            <w:r>
              <w:rPr>
                <w:b/>
              </w:rPr>
              <w:t>Vysoká škola</w:t>
            </w:r>
          </w:p>
        </w:tc>
        <w:tc>
          <w:tcPr>
            <w:tcW w:w="7613" w:type="dxa"/>
            <w:gridSpan w:val="10"/>
          </w:tcPr>
          <w:p w14:paraId="3C831EEA" w14:textId="77777777" w:rsidR="009732B5" w:rsidRDefault="009732B5" w:rsidP="00BB635C">
            <w:pPr>
              <w:jc w:val="both"/>
            </w:pPr>
            <w:r>
              <w:t>Univerzita Tomáše Bati ve Zlíně</w:t>
            </w:r>
          </w:p>
        </w:tc>
      </w:tr>
      <w:tr w:rsidR="009732B5" w14:paraId="45CE1D7B" w14:textId="77777777" w:rsidTr="004476B8">
        <w:tc>
          <w:tcPr>
            <w:tcW w:w="2610" w:type="dxa"/>
            <w:shd w:val="clear" w:color="auto" w:fill="F7CAAC"/>
          </w:tcPr>
          <w:p w14:paraId="48F43751" w14:textId="77777777" w:rsidR="009732B5" w:rsidRDefault="009732B5" w:rsidP="00BB635C">
            <w:pPr>
              <w:jc w:val="both"/>
              <w:rPr>
                <w:b/>
              </w:rPr>
            </w:pPr>
            <w:r>
              <w:rPr>
                <w:b/>
              </w:rPr>
              <w:t>Součást vysoké školy</w:t>
            </w:r>
          </w:p>
        </w:tc>
        <w:tc>
          <w:tcPr>
            <w:tcW w:w="7613" w:type="dxa"/>
            <w:gridSpan w:val="10"/>
          </w:tcPr>
          <w:p w14:paraId="5BFAF677" w14:textId="77777777" w:rsidR="009732B5" w:rsidRDefault="009732B5" w:rsidP="00BB635C">
            <w:pPr>
              <w:jc w:val="both"/>
            </w:pPr>
            <w:r>
              <w:t>Fakulta managementu a ekonomiky</w:t>
            </w:r>
          </w:p>
        </w:tc>
      </w:tr>
      <w:tr w:rsidR="009732B5" w14:paraId="1D88295C" w14:textId="77777777" w:rsidTr="004476B8">
        <w:tc>
          <w:tcPr>
            <w:tcW w:w="2610" w:type="dxa"/>
            <w:shd w:val="clear" w:color="auto" w:fill="F7CAAC"/>
          </w:tcPr>
          <w:p w14:paraId="0F4DC0E4" w14:textId="77777777" w:rsidR="009732B5" w:rsidRDefault="009732B5" w:rsidP="00BB635C">
            <w:pPr>
              <w:jc w:val="both"/>
              <w:rPr>
                <w:b/>
              </w:rPr>
            </w:pPr>
            <w:r>
              <w:rPr>
                <w:b/>
              </w:rPr>
              <w:t>Název studijního programu</w:t>
            </w:r>
          </w:p>
        </w:tc>
        <w:tc>
          <w:tcPr>
            <w:tcW w:w="7613" w:type="dxa"/>
            <w:gridSpan w:val="10"/>
          </w:tcPr>
          <w:p w14:paraId="34EDB010" w14:textId="6F55791E" w:rsidR="009732B5" w:rsidRDefault="00343DC3" w:rsidP="00BB635C">
            <w:pPr>
              <w:jc w:val="both"/>
            </w:pPr>
            <w:r>
              <w:t xml:space="preserve">Economics and Management </w:t>
            </w:r>
          </w:p>
        </w:tc>
      </w:tr>
      <w:tr w:rsidR="009732B5" w14:paraId="4062C278" w14:textId="77777777" w:rsidTr="004476B8">
        <w:tc>
          <w:tcPr>
            <w:tcW w:w="2610" w:type="dxa"/>
            <w:shd w:val="clear" w:color="auto" w:fill="F7CAAC"/>
          </w:tcPr>
          <w:p w14:paraId="0BA77635" w14:textId="77777777" w:rsidR="009732B5" w:rsidRDefault="009732B5" w:rsidP="00BB635C">
            <w:pPr>
              <w:jc w:val="both"/>
              <w:rPr>
                <w:b/>
              </w:rPr>
            </w:pPr>
            <w:r>
              <w:rPr>
                <w:b/>
              </w:rPr>
              <w:t>Jméno a příjmení</w:t>
            </w:r>
          </w:p>
        </w:tc>
        <w:tc>
          <w:tcPr>
            <w:tcW w:w="4704" w:type="dxa"/>
            <w:gridSpan w:val="5"/>
          </w:tcPr>
          <w:p w14:paraId="326E832E" w14:textId="77777777" w:rsidR="009732B5" w:rsidRDefault="009732B5" w:rsidP="00BB635C">
            <w:pPr>
              <w:jc w:val="both"/>
            </w:pPr>
            <w:r>
              <w:t>Lenka SMÉKALOVÁ</w:t>
            </w:r>
          </w:p>
        </w:tc>
        <w:tc>
          <w:tcPr>
            <w:tcW w:w="735" w:type="dxa"/>
            <w:shd w:val="clear" w:color="auto" w:fill="F7CAAC"/>
          </w:tcPr>
          <w:p w14:paraId="54AB50D4" w14:textId="77777777" w:rsidR="009732B5" w:rsidRDefault="009732B5" w:rsidP="00BB635C">
            <w:pPr>
              <w:jc w:val="both"/>
              <w:rPr>
                <w:b/>
              </w:rPr>
            </w:pPr>
            <w:r>
              <w:rPr>
                <w:b/>
              </w:rPr>
              <w:t>Tituly</w:t>
            </w:r>
          </w:p>
        </w:tc>
        <w:tc>
          <w:tcPr>
            <w:tcW w:w="2174" w:type="dxa"/>
            <w:gridSpan w:val="4"/>
          </w:tcPr>
          <w:p w14:paraId="4B48BC0B" w14:textId="77777777" w:rsidR="009732B5" w:rsidRDefault="009732B5" w:rsidP="00BB635C">
            <w:pPr>
              <w:jc w:val="both"/>
            </w:pPr>
            <w:r>
              <w:t>Ing., Ph.D.</w:t>
            </w:r>
          </w:p>
        </w:tc>
      </w:tr>
      <w:tr w:rsidR="009732B5" w14:paraId="0DC214BF" w14:textId="77777777" w:rsidTr="004476B8">
        <w:tc>
          <w:tcPr>
            <w:tcW w:w="2610" w:type="dxa"/>
            <w:shd w:val="clear" w:color="auto" w:fill="F7CAAC"/>
          </w:tcPr>
          <w:p w14:paraId="27CB5295" w14:textId="77777777" w:rsidR="009732B5" w:rsidRDefault="009732B5" w:rsidP="00BB635C">
            <w:pPr>
              <w:jc w:val="both"/>
              <w:rPr>
                <w:b/>
              </w:rPr>
            </w:pPr>
            <w:r>
              <w:rPr>
                <w:b/>
              </w:rPr>
              <w:t>Rok narození</w:t>
            </w:r>
          </w:p>
        </w:tc>
        <w:tc>
          <w:tcPr>
            <w:tcW w:w="860" w:type="dxa"/>
          </w:tcPr>
          <w:p w14:paraId="3E2BE191" w14:textId="77777777" w:rsidR="009732B5" w:rsidRDefault="009732B5" w:rsidP="00BB635C">
            <w:pPr>
              <w:jc w:val="both"/>
            </w:pPr>
            <w:r>
              <w:t>1986</w:t>
            </w:r>
          </w:p>
        </w:tc>
        <w:tc>
          <w:tcPr>
            <w:tcW w:w="1785" w:type="dxa"/>
            <w:shd w:val="clear" w:color="auto" w:fill="F7CAAC"/>
          </w:tcPr>
          <w:p w14:paraId="34793D6F" w14:textId="77777777" w:rsidR="009732B5" w:rsidRDefault="009732B5" w:rsidP="00BB635C">
            <w:pPr>
              <w:jc w:val="both"/>
              <w:rPr>
                <w:b/>
              </w:rPr>
            </w:pPr>
            <w:r>
              <w:rPr>
                <w:b/>
              </w:rPr>
              <w:t>typ vztahu k VŠ</w:t>
            </w:r>
          </w:p>
        </w:tc>
        <w:tc>
          <w:tcPr>
            <w:tcW w:w="1028" w:type="dxa"/>
            <w:gridSpan w:val="2"/>
          </w:tcPr>
          <w:p w14:paraId="2A36A949" w14:textId="77777777" w:rsidR="009732B5" w:rsidRDefault="009732B5" w:rsidP="00BB635C">
            <w:pPr>
              <w:jc w:val="both"/>
            </w:pPr>
            <w:r>
              <w:t>pp</w:t>
            </w:r>
          </w:p>
        </w:tc>
        <w:tc>
          <w:tcPr>
            <w:tcW w:w="1031" w:type="dxa"/>
            <w:shd w:val="clear" w:color="auto" w:fill="F7CAAC"/>
          </w:tcPr>
          <w:p w14:paraId="0E0926D2" w14:textId="77777777" w:rsidR="009732B5" w:rsidRDefault="009732B5" w:rsidP="00BB635C">
            <w:pPr>
              <w:jc w:val="both"/>
              <w:rPr>
                <w:b/>
              </w:rPr>
            </w:pPr>
            <w:r>
              <w:rPr>
                <w:b/>
              </w:rPr>
              <w:t>rozsah</w:t>
            </w:r>
          </w:p>
        </w:tc>
        <w:tc>
          <w:tcPr>
            <w:tcW w:w="735" w:type="dxa"/>
          </w:tcPr>
          <w:p w14:paraId="1022FCD7" w14:textId="77777777" w:rsidR="009732B5" w:rsidRDefault="009732B5" w:rsidP="00BB635C">
            <w:pPr>
              <w:jc w:val="both"/>
            </w:pPr>
            <w:r>
              <w:t>40</w:t>
            </w:r>
          </w:p>
        </w:tc>
        <w:tc>
          <w:tcPr>
            <w:tcW w:w="735" w:type="dxa"/>
            <w:gridSpan w:val="2"/>
            <w:shd w:val="clear" w:color="auto" w:fill="F7CAAC"/>
          </w:tcPr>
          <w:p w14:paraId="294A8093" w14:textId="77777777" w:rsidR="009732B5" w:rsidRDefault="009732B5" w:rsidP="00BB635C">
            <w:pPr>
              <w:jc w:val="both"/>
              <w:rPr>
                <w:b/>
              </w:rPr>
            </w:pPr>
            <w:r>
              <w:rPr>
                <w:b/>
              </w:rPr>
              <w:t>do kdy</w:t>
            </w:r>
          </w:p>
        </w:tc>
        <w:tc>
          <w:tcPr>
            <w:tcW w:w="1439" w:type="dxa"/>
            <w:gridSpan w:val="2"/>
          </w:tcPr>
          <w:p w14:paraId="2A335149" w14:textId="43C30321" w:rsidR="009732B5" w:rsidRDefault="008F66A0" w:rsidP="00BB635C">
            <w:pPr>
              <w:jc w:val="both"/>
            </w:pPr>
            <w:r>
              <w:t>N</w:t>
            </w:r>
          </w:p>
        </w:tc>
      </w:tr>
      <w:tr w:rsidR="009732B5" w14:paraId="5DAA097A" w14:textId="77777777" w:rsidTr="004476B8">
        <w:tc>
          <w:tcPr>
            <w:tcW w:w="5255" w:type="dxa"/>
            <w:gridSpan w:val="3"/>
            <w:shd w:val="clear" w:color="auto" w:fill="F7CAAC"/>
          </w:tcPr>
          <w:p w14:paraId="69A291D7" w14:textId="77777777" w:rsidR="009732B5" w:rsidRDefault="009732B5" w:rsidP="00BB635C">
            <w:pPr>
              <w:jc w:val="both"/>
              <w:rPr>
                <w:b/>
              </w:rPr>
            </w:pPr>
            <w:r>
              <w:rPr>
                <w:b/>
              </w:rPr>
              <w:t>Typ vztahu na součásti VŠ, která uskutečňuje st. program</w:t>
            </w:r>
          </w:p>
        </w:tc>
        <w:tc>
          <w:tcPr>
            <w:tcW w:w="1028" w:type="dxa"/>
            <w:gridSpan w:val="2"/>
          </w:tcPr>
          <w:p w14:paraId="1CC1D6A0" w14:textId="77777777" w:rsidR="009732B5" w:rsidRDefault="009732B5" w:rsidP="00BB635C">
            <w:pPr>
              <w:jc w:val="both"/>
            </w:pPr>
            <w:r>
              <w:t>pp</w:t>
            </w:r>
          </w:p>
        </w:tc>
        <w:tc>
          <w:tcPr>
            <w:tcW w:w="1031" w:type="dxa"/>
            <w:shd w:val="clear" w:color="auto" w:fill="F7CAAC"/>
          </w:tcPr>
          <w:p w14:paraId="535372B8" w14:textId="77777777" w:rsidR="009732B5" w:rsidRDefault="009732B5" w:rsidP="00BB635C">
            <w:pPr>
              <w:jc w:val="both"/>
              <w:rPr>
                <w:b/>
              </w:rPr>
            </w:pPr>
            <w:r>
              <w:rPr>
                <w:b/>
              </w:rPr>
              <w:t>rozsah</w:t>
            </w:r>
          </w:p>
        </w:tc>
        <w:tc>
          <w:tcPr>
            <w:tcW w:w="735" w:type="dxa"/>
          </w:tcPr>
          <w:p w14:paraId="4364D855" w14:textId="77777777" w:rsidR="009732B5" w:rsidRDefault="009732B5" w:rsidP="00BB635C">
            <w:pPr>
              <w:jc w:val="both"/>
            </w:pPr>
            <w:r>
              <w:t>40</w:t>
            </w:r>
          </w:p>
        </w:tc>
        <w:tc>
          <w:tcPr>
            <w:tcW w:w="735" w:type="dxa"/>
            <w:gridSpan w:val="2"/>
            <w:shd w:val="clear" w:color="auto" w:fill="F7CAAC"/>
          </w:tcPr>
          <w:p w14:paraId="0ECC0667" w14:textId="77777777" w:rsidR="009732B5" w:rsidRDefault="009732B5" w:rsidP="00BB635C">
            <w:pPr>
              <w:jc w:val="both"/>
              <w:rPr>
                <w:b/>
              </w:rPr>
            </w:pPr>
            <w:r>
              <w:rPr>
                <w:b/>
              </w:rPr>
              <w:t>do kdy</w:t>
            </w:r>
          </w:p>
        </w:tc>
        <w:tc>
          <w:tcPr>
            <w:tcW w:w="1439" w:type="dxa"/>
            <w:gridSpan w:val="2"/>
          </w:tcPr>
          <w:p w14:paraId="441E68DF" w14:textId="2B5BD14C" w:rsidR="009732B5" w:rsidRDefault="008F66A0" w:rsidP="00BB635C">
            <w:pPr>
              <w:jc w:val="both"/>
            </w:pPr>
            <w:r>
              <w:t>N</w:t>
            </w:r>
          </w:p>
        </w:tc>
      </w:tr>
      <w:tr w:rsidR="009732B5" w14:paraId="514EA712" w14:textId="77777777" w:rsidTr="004476B8">
        <w:tc>
          <w:tcPr>
            <w:tcW w:w="6283" w:type="dxa"/>
            <w:gridSpan w:val="5"/>
            <w:shd w:val="clear" w:color="auto" w:fill="F7CAAC"/>
          </w:tcPr>
          <w:p w14:paraId="5F3A7EAF" w14:textId="77777777" w:rsidR="009732B5" w:rsidRDefault="009732B5" w:rsidP="00BB635C">
            <w:pPr>
              <w:jc w:val="both"/>
            </w:pPr>
            <w:r>
              <w:rPr>
                <w:b/>
              </w:rPr>
              <w:t>Další současná působení jako akademický pracovník na jiných VŠ</w:t>
            </w:r>
          </w:p>
        </w:tc>
        <w:tc>
          <w:tcPr>
            <w:tcW w:w="1766" w:type="dxa"/>
            <w:gridSpan w:val="2"/>
            <w:shd w:val="clear" w:color="auto" w:fill="F7CAAC"/>
          </w:tcPr>
          <w:p w14:paraId="621AF8F5" w14:textId="77777777" w:rsidR="009732B5" w:rsidRDefault="009732B5" w:rsidP="00BB635C">
            <w:pPr>
              <w:jc w:val="both"/>
              <w:rPr>
                <w:b/>
              </w:rPr>
            </w:pPr>
            <w:r>
              <w:rPr>
                <w:b/>
              </w:rPr>
              <w:t>typ prac. vztahu</w:t>
            </w:r>
          </w:p>
        </w:tc>
        <w:tc>
          <w:tcPr>
            <w:tcW w:w="2174" w:type="dxa"/>
            <w:gridSpan w:val="4"/>
            <w:shd w:val="clear" w:color="auto" w:fill="F7CAAC"/>
          </w:tcPr>
          <w:p w14:paraId="3FCDB2BC" w14:textId="77777777" w:rsidR="009732B5" w:rsidRDefault="009732B5" w:rsidP="00BB635C">
            <w:pPr>
              <w:jc w:val="both"/>
              <w:rPr>
                <w:b/>
              </w:rPr>
            </w:pPr>
            <w:r>
              <w:rPr>
                <w:b/>
              </w:rPr>
              <w:t>rozsah</w:t>
            </w:r>
          </w:p>
        </w:tc>
      </w:tr>
      <w:tr w:rsidR="009732B5" w14:paraId="664A649F" w14:textId="77777777" w:rsidTr="004476B8">
        <w:tc>
          <w:tcPr>
            <w:tcW w:w="6283" w:type="dxa"/>
            <w:gridSpan w:val="5"/>
          </w:tcPr>
          <w:p w14:paraId="516C3009" w14:textId="77777777" w:rsidR="009732B5" w:rsidRDefault="009732B5" w:rsidP="00BB635C">
            <w:pPr>
              <w:jc w:val="both"/>
            </w:pPr>
          </w:p>
        </w:tc>
        <w:tc>
          <w:tcPr>
            <w:tcW w:w="1766" w:type="dxa"/>
            <w:gridSpan w:val="2"/>
          </w:tcPr>
          <w:p w14:paraId="3E7BA296" w14:textId="77777777" w:rsidR="009732B5" w:rsidRDefault="009732B5" w:rsidP="00BB635C">
            <w:pPr>
              <w:jc w:val="both"/>
            </w:pPr>
          </w:p>
        </w:tc>
        <w:tc>
          <w:tcPr>
            <w:tcW w:w="2174" w:type="dxa"/>
            <w:gridSpan w:val="4"/>
          </w:tcPr>
          <w:p w14:paraId="28191BC0" w14:textId="77777777" w:rsidR="009732B5" w:rsidRDefault="009732B5" w:rsidP="00BB635C">
            <w:pPr>
              <w:jc w:val="both"/>
            </w:pPr>
          </w:p>
        </w:tc>
      </w:tr>
      <w:tr w:rsidR="009732B5" w14:paraId="6A6774E6" w14:textId="77777777" w:rsidTr="004476B8">
        <w:tc>
          <w:tcPr>
            <w:tcW w:w="6283" w:type="dxa"/>
            <w:gridSpan w:val="5"/>
          </w:tcPr>
          <w:p w14:paraId="4F0319BA" w14:textId="77777777" w:rsidR="009732B5" w:rsidRDefault="009732B5" w:rsidP="00BB635C">
            <w:pPr>
              <w:jc w:val="both"/>
            </w:pPr>
          </w:p>
        </w:tc>
        <w:tc>
          <w:tcPr>
            <w:tcW w:w="1766" w:type="dxa"/>
            <w:gridSpan w:val="2"/>
          </w:tcPr>
          <w:p w14:paraId="44FED8F9" w14:textId="77777777" w:rsidR="009732B5" w:rsidRDefault="009732B5" w:rsidP="00BB635C">
            <w:pPr>
              <w:jc w:val="both"/>
            </w:pPr>
          </w:p>
        </w:tc>
        <w:tc>
          <w:tcPr>
            <w:tcW w:w="2174" w:type="dxa"/>
            <w:gridSpan w:val="4"/>
          </w:tcPr>
          <w:p w14:paraId="7FD6B194" w14:textId="77777777" w:rsidR="009732B5" w:rsidRDefault="009732B5" w:rsidP="00BB635C">
            <w:pPr>
              <w:jc w:val="both"/>
            </w:pPr>
          </w:p>
        </w:tc>
      </w:tr>
      <w:tr w:rsidR="009732B5" w14:paraId="29FDF6C3" w14:textId="77777777" w:rsidTr="004476B8">
        <w:tc>
          <w:tcPr>
            <w:tcW w:w="6283" w:type="dxa"/>
            <w:gridSpan w:val="5"/>
          </w:tcPr>
          <w:p w14:paraId="1DFC7865" w14:textId="77777777" w:rsidR="009732B5" w:rsidRDefault="009732B5" w:rsidP="00BB635C">
            <w:pPr>
              <w:jc w:val="both"/>
            </w:pPr>
          </w:p>
        </w:tc>
        <w:tc>
          <w:tcPr>
            <w:tcW w:w="1766" w:type="dxa"/>
            <w:gridSpan w:val="2"/>
          </w:tcPr>
          <w:p w14:paraId="79A37030" w14:textId="77777777" w:rsidR="009732B5" w:rsidRDefault="009732B5" w:rsidP="00BB635C">
            <w:pPr>
              <w:jc w:val="both"/>
            </w:pPr>
          </w:p>
        </w:tc>
        <w:tc>
          <w:tcPr>
            <w:tcW w:w="2174" w:type="dxa"/>
            <w:gridSpan w:val="4"/>
          </w:tcPr>
          <w:p w14:paraId="0E13D5CE" w14:textId="77777777" w:rsidR="009732B5" w:rsidRDefault="009732B5" w:rsidP="00BB635C">
            <w:pPr>
              <w:jc w:val="both"/>
            </w:pPr>
          </w:p>
        </w:tc>
      </w:tr>
      <w:tr w:rsidR="009732B5" w14:paraId="5873D5FC" w14:textId="77777777" w:rsidTr="004476B8">
        <w:tc>
          <w:tcPr>
            <w:tcW w:w="6283" w:type="dxa"/>
            <w:gridSpan w:val="5"/>
          </w:tcPr>
          <w:p w14:paraId="0EF04FCA" w14:textId="77777777" w:rsidR="009732B5" w:rsidRDefault="009732B5" w:rsidP="00BB635C">
            <w:pPr>
              <w:jc w:val="both"/>
            </w:pPr>
          </w:p>
        </w:tc>
        <w:tc>
          <w:tcPr>
            <w:tcW w:w="1766" w:type="dxa"/>
            <w:gridSpan w:val="2"/>
          </w:tcPr>
          <w:p w14:paraId="3431ADA8" w14:textId="77777777" w:rsidR="009732B5" w:rsidRDefault="009732B5" w:rsidP="00BB635C">
            <w:pPr>
              <w:jc w:val="both"/>
            </w:pPr>
          </w:p>
        </w:tc>
        <w:tc>
          <w:tcPr>
            <w:tcW w:w="2174" w:type="dxa"/>
            <w:gridSpan w:val="4"/>
          </w:tcPr>
          <w:p w14:paraId="70DFE57D" w14:textId="77777777" w:rsidR="009732B5" w:rsidRDefault="009732B5" w:rsidP="00BB635C">
            <w:pPr>
              <w:jc w:val="both"/>
            </w:pPr>
          </w:p>
        </w:tc>
      </w:tr>
      <w:tr w:rsidR="009732B5" w14:paraId="619E3208" w14:textId="77777777" w:rsidTr="004476B8">
        <w:tc>
          <w:tcPr>
            <w:tcW w:w="10223" w:type="dxa"/>
            <w:gridSpan w:val="11"/>
            <w:shd w:val="clear" w:color="auto" w:fill="F7CAAC"/>
          </w:tcPr>
          <w:p w14:paraId="6EE4FBD6"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6D9E4A4" w14:textId="77777777" w:rsidTr="004476B8">
        <w:trPr>
          <w:trHeight w:val="480"/>
        </w:trPr>
        <w:tc>
          <w:tcPr>
            <w:tcW w:w="10223" w:type="dxa"/>
            <w:gridSpan w:val="11"/>
            <w:tcBorders>
              <w:top w:val="nil"/>
            </w:tcBorders>
          </w:tcPr>
          <w:p w14:paraId="0CF24F53" w14:textId="77777777" w:rsidR="009732B5" w:rsidRDefault="009732B5" w:rsidP="00BB635C">
            <w:pPr>
              <w:jc w:val="both"/>
            </w:pPr>
            <w:r w:rsidRPr="00435619">
              <w:rPr>
                <w:color w:val="000000"/>
                <w:shd w:val="clear" w:color="auto" w:fill="FFFFFF"/>
              </w:rPr>
              <w:t>Project Management in the EU Cohesion Policy</w:t>
            </w:r>
            <w:r>
              <w:t xml:space="preserve"> – garant, přednášející (100%)</w:t>
            </w:r>
          </w:p>
        </w:tc>
      </w:tr>
      <w:tr w:rsidR="009732B5" w14:paraId="1EE147D7" w14:textId="77777777" w:rsidTr="004476B8">
        <w:tc>
          <w:tcPr>
            <w:tcW w:w="10223" w:type="dxa"/>
            <w:gridSpan w:val="11"/>
            <w:shd w:val="clear" w:color="auto" w:fill="F7CAAC"/>
          </w:tcPr>
          <w:p w14:paraId="302537FA" w14:textId="77777777" w:rsidR="009732B5" w:rsidRDefault="009732B5" w:rsidP="00BB635C">
            <w:pPr>
              <w:jc w:val="both"/>
            </w:pPr>
            <w:r>
              <w:rPr>
                <w:b/>
              </w:rPr>
              <w:t xml:space="preserve">Údaje o vzdělání na VŠ </w:t>
            </w:r>
          </w:p>
        </w:tc>
      </w:tr>
      <w:tr w:rsidR="009732B5" w:rsidRPr="00E80566" w14:paraId="13C6C390" w14:textId="77777777" w:rsidTr="004476B8">
        <w:trPr>
          <w:trHeight w:val="859"/>
        </w:trPr>
        <w:tc>
          <w:tcPr>
            <w:tcW w:w="10223" w:type="dxa"/>
            <w:gridSpan w:val="11"/>
          </w:tcPr>
          <w:p w14:paraId="08BEFDD3" w14:textId="77777777" w:rsidR="004476B8" w:rsidRPr="00822910" w:rsidRDefault="004476B8" w:rsidP="004476B8">
            <w:pPr>
              <w:autoSpaceDE w:val="0"/>
              <w:autoSpaceDN w:val="0"/>
              <w:adjustRightInd w:val="0"/>
              <w:ind w:left="1142" w:hanging="1142"/>
              <w:rPr>
                <w:color w:val="000000"/>
                <w:szCs w:val="24"/>
              </w:rPr>
            </w:pPr>
            <w:r w:rsidRPr="0031440D">
              <w:rPr>
                <w:color w:val="000000"/>
                <w:rPrChange w:id="8954" w:author="Pavla Trefilová" w:date="2019-11-18T17:19:00Z">
                  <w:rPr>
                    <w:b/>
                    <w:color w:val="000000"/>
                  </w:rPr>
                </w:rPrChange>
              </w:rPr>
              <w:t xml:space="preserve">2008 – 2010: </w:t>
            </w:r>
            <w:r w:rsidRPr="00822910">
              <w:rPr>
                <w:color w:val="000000"/>
                <w:szCs w:val="24"/>
              </w:rPr>
              <w:t>Univerzita Tomáš Bati ve Zlíně, Fakulta managementu a ekonomiky, obor Veřejná správa a regionální rozvoj (Ing.)</w:t>
            </w:r>
          </w:p>
          <w:p w14:paraId="31A4A125" w14:textId="221C3A02" w:rsidR="009732B5" w:rsidRPr="00E80566" w:rsidRDefault="004476B8" w:rsidP="004476B8">
            <w:pPr>
              <w:tabs>
                <w:tab w:val="left" w:pos="1418"/>
              </w:tabs>
              <w:autoSpaceDE w:val="0"/>
              <w:autoSpaceDN w:val="0"/>
              <w:adjustRightInd w:val="0"/>
              <w:ind w:left="1416" w:hanging="1416"/>
              <w:rPr>
                <w:color w:val="000000"/>
                <w:szCs w:val="24"/>
              </w:rPr>
            </w:pPr>
            <w:r w:rsidRPr="0031440D">
              <w:rPr>
                <w:color w:val="000000"/>
                <w:rPrChange w:id="8955" w:author="Pavla Trefilová" w:date="2019-11-18T17:19:00Z">
                  <w:rPr>
                    <w:b/>
                    <w:color w:val="000000"/>
                  </w:rPr>
                </w:rPrChange>
              </w:rPr>
              <w:t>2010 – 2016:</w:t>
            </w:r>
            <w:r>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FC066B">
              <w:rPr>
                <w:color w:val="000000"/>
                <w:szCs w:val="24"/>
              </w:rPr>
              <w:t>Ph.D.)</w:t>
            </w:r>
          </w:p>
        </w:tc>
      </w:tr>
      <w:tr w:rsidR="009732B5" w14:paraId="50FDC83C" w14:textId="77777777" w:rsidTr="004476B8">
        <w:tc>
          <w:tcPr>
            <w:tcW w:w="10223" w:type="dxa"/>
            <w:gridSpan w:val="11"/>
            <w:shd w:val="clear" w:color="auto" w:fill="F7CAAC"/>
          </w:tcPr>
          <w:p w14:paraId="4B492ADA" w14:textId="77777777" w:rsidR="009732B5" w:rsidRDefault="009732B5" w:rsidP="00BB635C">
            <w:pPr>
              <w:jc w:val="both"/>
              <w:rPr>
                <w:b/>
              </w:rPr>
            </w:pPr>
            <w:r>
              <w:rPr>
                <w:b/>
              </w:rPr>
              <w:t>Údaje o odborném působení od absolvování VŠ</w:t>
            </w:r>
          </w:p>
        </w:tc>
      </w:tr>
      <w:tr w:rsidR="009732B5" w14:paraId="5BD12A05" w14:textId="77777777" w:rsidTr="004476B8">
        <w:trPr>
          <w:trHeight w:val="393"/>
        </w:trPr>
        <w:tc>
          <w:tcPr>
            <w:tcW w:w="10223" w:type="dxa"/>
            <w:gridSpan w:val="11"/>
          </w:tcPr>
          <w:p w14:paraId="32F773E0" w14:textId="77777777" w:rsidR="009732B5" w:rsidRPr="008E0197" w:rsidRDefault="009732B5" w:rsidP="00BB635C">
            <w:pPr>
              <w:tabs>
                <w:tab w:val="left" w:pos="2127"/>
              </w:tabs>
              <w:autoSpaceDE w:val="0"/>
              <w:autoSpaceDN w:val="0"/>
              <w:adjustRightInd w:val="0"/>
              <w:rPr>
                <w:bCs/>
                <w:color w:val="000000"/>
                <w:szCs w:val="24"/>
              </w:rPr>
            </w:pPr>
            <w:r w:rsidRPr="0031440D">
              <w:rPr>
                <w:color w:val="000000"/>
                <w:rPrChange w:id="8956" w:author="Pavla Trefilová" w:date="2019-11-18T17:19:00Z">
                  <w:rPr>
                    <w:b/>
                    <w:color w:val="000000"/>
                  </w:rPr>
                </w:rPrChange>
              </w:rPr>
              <w:t>02/2012 – 06-2016:</w:t>
            </w:r>
            <w:r w:rsidRPr="008E0197">
              <w:rPr>
                <w:bCs/>
                <w:color w:val="000000"/>
                <w:szCs w:val="24"/>
              </w:rPr>
              <w:t xml:space="preserve"> UTB ve Zlíně, Fakulta managementu a ekonomiky, akademický pracovník – asistentka</w:t>
            </w:r>
          </w:p>
          <w:p w14:paraId="5A251631" w14:textId="77777777" w:rsidR="009732B5" w:rsidRDefault="009732B5" w:rsidP="00BB635C">
            <w:pPr>
              <w:tabs>
                <w:tab w:val="left" w:pos="2127"/>
              </w:tabs>
              <w:autoSpaceDE w:val="0"/>
              <w:autoSpaceDN w:val="0"/>
              <w:adjustRightInd w:val="0"/>
            </w:pPr>
            <w:r w:rsidRPr="0031440D">
              <w:rPr>
                <w:color w:val="000000"/>
                <w:rPrChange w:id="8957" w:author="Pavla Trefilová" w:date="2019-11-18T17:19:00Z">
                  <w:rPr>
                    <w:b/>
                    <w:color w:val="000000"/>
                  </w:rPr>
                </w:rPrChange>
              </w:rPr>
              <w:t>07/2016 – dosud:</w:t>
            </w:r>
            <w:r>
              <w:rPr>
                <w:color w:val="000000"/>
                <w:szCs w:val="24"/>
              </w:rPr>
              <w:t xml:space="preserve"> UTB ve Zlíně, Fakulta managementu a ekonomiky, akademický pracovník – odborná asistentka</w:t>
            </w:r>
          </w:p>
        </w:tc>
      </w:tr>
      <w:tr w:rsidR="009732B5" w14:paraId="4DFA02D7" w14:textId="77777777" w:rsidTr="004476B8">
        <w:trPr>
          <w:trHeight w:val="250"/>
        </w:trPr>
        <w:tc>
          <w:tcPr>
            <w:tcW w:w="10223" w:type="dxa"/>
            <w:gridSpan w:val="11"/>
            <w:shd w:val="clear" w:color="auto" w:fill="F7CAAC"/>
          </w:tcPr>
          <w:p w14:paraId="0245E1F4" w14:textId="77777777" w:rsidR="009732B5" w:rsidRDefault="009732B5" w:rsidP="00BB635C">
            <w:pPr>
              <w:jc w:val="both"/>
            </w:pPr>
            <w:r>
              <w:rPr>
                <w:b/>
              </w:rPr>
              <w:t>Zkušenosti s vedením kvalifikačních a rigorózních prací</w:t>
            </w:r>
          </w:p>
        </w:tc>
      </w:tr>
      <w:tr w:rsidR="009732B5" w14:paraId="75A82DEA" w14:textId="77777777" w:rsidTr="004476B8">
        <w:trPr>
          <w:trHeight w:val="324"/>
        </w:trPr>
        <w:tc>
          <w:tcPr>
            <w:tcW w:w="10223" w:type="dxa"/>
            <w:gridSpan w:val="11"/>
          </w:tcPr>
          <w:p w14:paraId="389026CD" w14:textId="77777777" w:rsidR="004476B8" w:rsidRDefault="004476B8" w:rsidP="004476B8">
            <w:pPr>
              <w:jc w:val="both"/>
            </w:pPr>
            <w:r>
              <w:t xml:space="preserve">Počet vedených bakalářských prací – 36 </w:t>
            </w:r>
          </w:p>
          <w:p w14:paraId="0B4BCA9A" w14:textId="0D2D5873" w:rsidR="009732B5" w:rsidRDefault="004476B8" w:rsidP="004476B8">
            <w:pPr>
              <w:jc w:val="both"/>
            </w:pPr>
            <w:r>
              <w:t>Počet vedených diplomových prací – 12</w:t>
            </w:r>
          </w:p>
        </w:tc>
      </w:tr>
      <w:tr w:rsidR="009732B5" w14:paraId="5A6DECDB" w14:textId="77777777" w:rsidTr="004476B8">
        <w:trPr>
          <w:cantSplit/>
        </w:trPr>
        <w:tc>
          <w:tcPr>
            <w:tcW w:w="3470" w:type="dxa"/>
            <w:gridSpan w:val="2"/>
            <w:tcBorders>
              <w:top w:val="single" w:sz="12" w:space="0" w:color="auto"/>
            </w:tcBorders>
            <w:shd w:val="clear" w:color="auto" w:fill="F7CAAC"/>
          </w:tcPr>
          <w:p w14:paraId="4FF65E25" w14:textId="77777777" w:rsidR="009732B5" w:rsidRDefault="009732B5" w:rsidP="00BB635C">
            <w:pPr>
              <w:jc w:val="both"/>
            </w:pPr>
            <w:r>
              <w:rPr>
                <w:b/>
              </w:rPr>
              <w:t xml:space="preserve">Obor habilitačního řízení </w:t>
            </w:r>
          </w:p>
        </w:tc>
        <w:tc>
          <w:tcPr>
            <w:tcW w:w="2328" w:type="dxa"/>
            <w:gridSpan w:val="2"/>
            <w:tcBorders>
              <w:top w:val="single" w:sz="12" w:space="0" w:color="auto"/>
            </w:tcBorders>
            <w:shd w:val="clear" w:color="auto" w:fill="F7CAAC"/>
          </w:tcPr>
          <w:p w14:paraId="3986A043" w14:textId="77777777" w:rsidR="009732B5" w:rsidRDefault="009732B5" w:rsidP="00BB635C">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7CBEF69D" w14:textId="77777777" w:rsidR="009732B5" w:rsidRDefault="009732B5" w:rsidP="00BB635C">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4507E1CA" w14:textId="77777777" w:rsidR="009732B5" w:rsidRDefault="009732B5" w:rsidP="00BB635C">
            <w:pPr>
              <w:jc w:val="both"/>
              <w:rPr>
                <w:b/>
              </w:rPr>
            </w:pPr>
            <w:r>
              <w:rPr>
                <w:b/>
              </w:rPr>
              <w:t>Ohlasy publikací</w:t>
            </w:r>
          </w:p>
        </w:tc>
      </w:tr>
      <w:tr w:rsidR="009732B5" w14:paraId="75DFD44E" w14:textId="77777777" w:rsidTr="004476B8">
        <w:trPr>
          <w:cantSplit/>
        </w:trPr>
        <w:tc>
          <w:tcPr>
            <w:tcW w:w="3470" w:type="dxa"/>
            <w:gridSpan w:val="2"/>
          </w:tcPr>
          <w:p w14:paraId="46246BAB" w14:textId="77777777" w:rsidR="009732B5" w:rsidRDefault="009732B5" w:rsidP="00BB635C">
            <w:pPr>
              <w:jc w:val="both"/>
            </w:pPr>
          </w:p>
        </w:tc>
        <w:tc>
          <w:tcPr>
            <w:tcW w:w="2328" w:type="dxa"/>
            <w:gridSpan w:val="2"/>
          </w:tcPr>
          <w:p w14:paraId="7E435E5A" w14:textId="77777777" w:rsidR="009732B5" w:rsidRDefault="009732B5" w:rsidP="00BB635C">
            <w:pPr>
              <w:jc w:val="both"/>
            </w:pPr>
          </w:p>
        </w:tc>
        <w:tc>
          <w:tcPr>
            <w:tcW w:w="2331" w:type="dxa"/>
            <w:gridSpan w:val="4"/>
            <w:tcBorders>
              <w:right w:val="single" w:sz="12" w:space="0" w:color="auto"/>
            </w:tcBorders>
          </w:tcPr>
          <w:p w14:paraId="79879DB9" w14:textId="77777777" w:rsidR="009732B5" w:rsidRDefault="009732B5" w:rsidP="00BB635C">
            <w:pPr>
              <w:jc w:val="both"/>
            </w:pPr>
          </w:p>
        </w:tc>
        <w:tc>
          <w:tcPr>
            <w:tcW w:w="655" w:type="dxa"/>
            <w:tcBorders>
              <w:left w:val="single" w:sz="12" w:space="0" w:color="auto"/>
            </w:tcBorders>
            <w:shd w:val="clear" w:color="auto" w:fill="F7CAAC"/>
          </w:tcPr>
          <w:p w14:paraId="62BACC4C" w14:textId="77777777" w:rsidR="009732B5" w:rsidRDefault="009732B5" w:rsidP="00BB635C">
            <w:pPr>
              <w:jc w:val="both"/>
            </w:pPr>
            <w:r>
              <w:rPr>
                <w:b/>
              </w:rPr>
              <w:t>WOS</w:t>
            </w:r>
          </w:p>
        </w:tc>
        <w:tc>
          <w:tcPr>
            <w:tcW w:w="719" w:type="dxa"/>
            <w:shd w:val="clear" w:color="auto" w:fill="F7CAAC"/>
          </w:tcPr>
          <w:p w14:paraId="333C76D2" w14:textId="77777777" w:rsidR="009732B5" w:rsidRDefault="009732B5" w:rsidP="00BB635C">
            <w:pPr>
              <w:jc w:val="both"/>
              <w:rPr>
                <w:sz w:val="18"/>
              </w:rPr>
            </w:pPr>
            <w:r>
              <w:rPr>
                <w:b/>
                <w:sz w:val="18"/>
              </w:rPr>
              <w:t>Scopus</w:t>
            </w:r>
          </w:p>
        </w:tc>
        <w:tc>
          <w:tcPr>
            <w:tcW w:w="720" w:type="dxa"/>
            <w:shd w:val="clear" w:color="auto" w:fill="F7CAAC"/>
          </w:tcPr>
          <w:p w14:paraId="31A72FC1" w14:textId="77777777" w:rsidR="009732B5" w:rsidRDefault="009732B5" w:rsidP="00BB635C">
            <w:pPr>
              <w:jc w:val="both"/>
            </w:pPr>
            <w:r>
              <w:rPr>
                <w:b/>
                <w:sz w:val="18"/>
              </w:rPr>
              <w:t>ostatní</w:t>
            </w:r>
          </w:p>
        </w:tc>
      </w:tr>
      <w:tr w:rsidR="009732B5" w14:paraId="67BACE14" w14:textId="77777777" w:rsidTr="004476B8">
        <w:trPr>
          <w:cantSplit/>
          <w:trHeight w:val="70"/>
        </w:trPr>
        <w:tc>
          <w:tcPr>
            <w:tcW w:w="3470" w:type="dxa"/>
            <w:gridSpan w:val="2"/>
            <w:shd w:val="clear" w:color="auto" w:fill="F7CAAC"/>
          </w:tcPr>
          <w:p w14:paraId="26E0A255" w14:textId="77777777" w:rsidR="009732B5" w:rsidRDefault="009732B5" w:rsidP="00BB635C">
            <w:pPr>
              <w:jc w:val="both"/>
            </w:pPr>
            <w:r>
              <w:rPr>
                <w:b/>
              </w:rPr>
              <w:t>Obor jmenovacího řízení</w:t>
            </w:r>
          </w:p>
        </w:tc>
        <w:tc>
          <w:tcPr>
            <w:tcW w:w="2328" w:type="dxa"/>
            <w:gridSpan w:val="2"/>
            <w:shd w:val="clear" w:color="auto" w:fill="F7CAAC"/>
          </w:tcPr>
          <w:p w14:paraId="12C0633C" w14:textId="77777777" w:rsidR="009732B5" w:rsidRDefault="009732B5" w:rsidP="00BB635C">
            <w:pPr>
              <w:jc w:val="both"/>
            </w:pPr>
            <w:r>
              <w:rPr>
                <w:b/>
              </w:rPr>
              <w:t>Rok udělení hodnosti</w:t>
            </w:r>
          </w:p>
        </w:tc>
        <w:tc>
          <w:tcPr>
            <w:tcW w:w="2331" w:type="dxa"/>
            <w:gridSpan w:val="4"/>
            <w:tcBorders>
              <w:right w:val="single" w:sz="12" w:space="0" w:color="auto"/>
            </w:tcBorders>
            <w:shd w:val="clear" w:color="auto" w:fill="F7CAAC"/>
          </w:tcPr>
          <w:p w14:paraId="79ABABCB" w14:textId="77777777" w:rsidR="009732B5" w:rsidRDefault="009732B5" w:rsidP="00BB635C">
            <w:pPr>
              <w:jc w:val="both"/>
            </w:pPr>
            <w:r>
              <w:rPr>
                <w:b/>
              </w:rPr>
              <w:t>Řízení konáno na VŠ</w:t>
            </w:r>
          </w:p>
        </w:tc>
        <w:tc>
          <w:tcPr>
            <w:tcW w:w="655" w:type="dxa"/>
            <w:vMerge w:val="restart"/>
            <w:tcBorders>
              <w:left w:val="single" w:sz="12" w:space="0" w:color="auto"/>
            </w:tcBorders>
          </w:tcPr>
          <w:p w14:paraId="49EA7106" w14:textId="5F5ECD2A" w:rsidR="009732B5" w:rsidRDefault="004476B8" w:rsidP="00BB635C">
            <w:pPr>
              <w:jc w:val="both"/>
              <w:rPr>
                <w:b/>
              </w:rPr>
            </w:pPr>
            <w:r>
              <w:rPr>
                <w:b/>
              </w:rPr>
              <w:t>14</w:t>
            </w:r>
          </w:p>
        </w:tc>
        <w:tc>
          <w:tcPr>
            <w:tcW w:w="719" w:type="dxa"/>
            <w:vMerge w:val="restart"/>
          </w:tcPr>
          <w:p w14:paraId="41FECAC5" w14:textId="1E27CA45" w:rsidR="009732B5" w:rsidRDefault="004476B8" w:rsidP="00BB635C">
            <w:pPr>
              <w:jc w:val="both"/>
              <w:rPr>
                <w:b/>
              </w:rPr>
            </w:pPr>
            <w:r>
              <w:rPr>
                <w:b/>
              </w:rPr>
              <w:t>25</w:t>
            </w:r>
          </w:p>
        </w:tc>
        <w:tc>
          <w:tcPr>
            <w:tcW w:w="720" w:type="dxa"/>
            <w:vMerge w:val="restart"/>
          </w:tcPr>
          <w:p w14:paraId="66B5CE5E" w14:textId="77777777" w:rsidR="009732B5" w:rsidRDefault="009732B5" w:rsidP="00BB635C">
            <w:pPr>
              <w:jc w:val="both"/>
              <w:rPr>
                <w:b/>
              </w:rPr>
            </w:pPr>
            <w:r>
              <w:rPr>
                <w:b/>
              </w:rPr>
              <w:t>5</w:t>
            </w:r>
          </w:p>
        </w:tc>
      </w:tr>
      <w:tr w:rsidR="009732B5" w14:paraId="2D7871DB" w14:textId="77777777" w:rsidTr="004476B8">
        <w:trPr>
          <w:trHeight w:val="205"/>
        </w:trPr>
        <w:tc>
          <w:tcPr>
            <w:tcW w:w="3470" w:type="dxa"/>
            <w:gridSpan w:val="2"/>
          </w:tcPr>
          <w:p w14:paraId="0480BE9E" w14:textId="77777777" w:rsidR="009732B5" w:rsidRDefault="009732B5" w:rsidP="00BB635C">
            <w:pPr>
              <w:jc w:val="both"/>
            </w:pPr>
          </w:p>
        </w:tc>
        <w:tc>
          <w:tcPr>
            <w:tcW w:w="2328" w:type="dxa"/>
            <w:gridSpan w:val="2"/>
          </w:tcPr>
          <w:p w14:paraId="5A1D75B5" w14:textId="77777777" w:rsidR="009732B5" w:rsidRDefault="009732B5" w:rsidP="00BB635C">
            <w:pPr>
              <w:jc w:val="both"/>
            </w:pPr>
          </w:p>
        </w:tc>
        <w:tc>
          <w:tcPr>
            <w:tcW w:w="2331" w:type="dxa"/>
            <w:gridSpan w:val="4"/>
            <w:tcBorders>
              <w:right w:val="single" w:sz="12" w:space="0" w:color="auto"/>
            </w:tcBorders>
          </w:tcPr>
          <w:p w14:paraId="37399771" w14:textId="77777777" w:rsidR="009732B5" w:rsidRDefault="009732B5" w:rsidP="00BB635C">
            <w:pPr>
              <w:jc w:val="both"/>
            </w:pPr>
          </w:p>
        </w:tc>
        <w:tc>
          <w:tcPr>
            <w:tcW w:w="655" w:type="dxa"/>
            <w:vMerge/>
            <w:tcBorders>
              <w:left w:val="single" w:sz="12" w:space="0" w:color="auto"/>
            </w:tcBorders>
            <w:vAlign w:val="center"/>
          </w:tcPr>
          <w:p w14:paraId="3773991A" w14:textId="77777777" w:rsidR="009732B5" w:rsidRDefault="009732B5" w:rsidP="00BB635C">
            <w:pPr>
              <w:rPr>
                <w:b/>
              </w:rPr>
            </w:pPr>
          </w:p>
        </w:tc>
        <w:tc>
          <w:tcPr>
            <w:tcW w:w="719" w:type="dxa"/>
            <w:vMerge/>
            <w:vAlign w:val="center"/>
          </w:tcPr>
          <w:p w14:paraId="68C5461F" w14:textId="77777777" w:rsidR="009732B5" w:rsidRDefault="009732B5" w:rsidP="00BB635C">
            <w:pPr>
              <w:rPr>
                <w:b/>
              </w:rPr>
            </w:pPr>
          </w:p>
        </w:tc>
        <w:tc>
          <w:tcPr>
            <w:tcW w:w="720" w:type="dxa"/>
            <w:vMerge/>
            <w:vAlign w:val="center"/>
          </w:tcPr>
          <w:p w14:paraId="731FFEA2" w14:textId="77777777" w:rsidR="009732B5" w:rsidRDefault="009732B5" w:rsidP="00BB635C">
            <w:pPr>
              <w:rPr>
                <w:b/>
              </w:rPr>
            </w:pPr>
          </w:p>
        </w:tc>
      </w:tr>
      <w:tr w:rsidR="009732B5" w14:paraId="2F387C8F" w14:textId="77777777" w:rsidTr="004476B8">
        <w:tc>
          <w:tcPr>
            <w:tcW w:w="10223" w:type="dxa"/>
            <w:gridSpan w:val="11"/>
            <w:shd w:val="clear" w:color="auto" w:fill="F7CAAC"/>
          </w:tcPr>
          <w:p w14:paraId="00B4B2B5"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C14407" w14:paraId="6DBBDDBE" w14:textId="77777777" w:rsidTr="004476B8">
        <w:trPr>
          <w:trHeight w:val="2347"/>
        </w:trPr>
        <w:tc>
          <w:tcPr>
            <w:tcW w:w="10223" w:type="dxa"/>
            <w:gridSpan w:val="11"/>
          </w:tcPr>
          <w:p w14:paraId="250F3346" w14:textId="77777777" w:rsidR="009732B5" w:rsidRPr="00747636" w:rsidRDefault="009732B5" w:rsidP="00BB635C">
            <w:pPr>
              <w:jc w:val="both"/>
            </w:pPr>
            <w:r w:rsidRPr="00747636">
              <w:t>SMÉKALOVÁ, L., GREBENÍČEK</w:t>
            </w:r>
            <w:r>
              <w:t>,</w:t>
            </w:r>
            <w:r w:rsidRPr="00747636">
              <w:t xml:space="preserve"> P.</w:t>
            </w:r>
            <w:r>
              <w:t>,</w:t>
            </w:r>
            <w:r w:rsidRPr="00747636">
              <w:t xml:space="preserve"> KUČERA</w:t>
            </w:r>
            <w:r>
              <w:t>, F</w:t>
            </w:r>
            <w:r w:rsidRPr="00747636">
              <w:t xml:space="preserve">. </w:t>
            </w:r>
            <w:r w:rsidRPr="00747636">
              <w:rPr>
                <w:bCs/>
              </w:rPr>
              <w:t xml:space="preserve">Public Administration Management and Social Services in Czech Municipalities: Perceived Attitudes of Municipal Officials with the Potential Application of the Smart City Principles. </w:t>
            </w:r>
            <w:r w:rsidRPr="00747636">
              <w:rPr>
                <w:bCs/>
                <w:i/>
              </w:rPr>
              <w:t>Administratie si Management Public</w:t>
            </w:r>
            <w:r w:rsidRPr="00747636">
              <w:rPr>
                <w:bCs/>
              </w:rPr>
              <w:t>, 2017, is. 29, s. 54-73. ISSN 1583-9583 (80%).</w:t>
            </w:r>
          </w:p>
          <w:p w14:paraId="532EC1AF" w14:textId="77777777" w:rsidR="009732B5" w:rsidRPr="00747636" w:rsidRDefault="009732B5" w:rsidP="00BB635C">
            <w:pPr>
              <w:jc w:val="both"/>
            </w:pPr>
            <w:r w:rsidRPr="00747636">
              <w:t>SMÉKALOVÁ, L., HÁJEK</w:t>
            </w:r>
            <w:r>
              <w:t>,</w:t>
            </w:r>
            <w:r w:rsidRPr="00747636">
              <w:t xml:space="preserve"> O., KUBÍK</w:t>
            </w:r>
            <w:r>
              <w:t>,</w:t>
            </w:r>
            <w:r w:rsidRPr="00747636">
              <w:t xml:space="preserve"> J.</w:t>
            </w:r>
            <w:r>
              <w:t>,</w:t>
            </w:r>
            <w:r w:rsidRPr="00747636">
              <w:t xml:space="preserve"> </w:t>
            </w:r>
            <w:r>
              <w:t>Š</w:t>
            </w:r>
            <w:r w:rsidRPr="00747636">
              <w:t>KARKA</w:t>
            </w:r>
            <w:r>
              <w:t>, M</w:t>
            </w:r>
            <w:r w:rsidRPr="00747636">
              <w:t xml:space="preserve">. Management of European projects by Czech and Slovak entrepreneurs in Bíle-Biele Karpaty Euroregion. </w:t>
            </w:r>
            <w:r w:rsidRPr="00747636">
              <w:rPr>
                <w:i/>
                <w:iCs/>
              </w:rPr>
              <w:t>Economics and Sociology,</w:t>
            </w:r>
            <w:r w:rsidRPr="00747636">
              <w:t xml:space="preserve"> 2016, vol. 9, is. 1, s. 69-85. ISSN 2071-789X (75%).</w:t>
            </w:r>
          </w:p>
          <w:p w14:paraId="43C93013" w14:textId="77777777" w:rsidR="009732B5" w:rsidRPr="00747636" w:rsidRDefault="009732B5" w:rsidP="00BB635C">
            <w:pPr>
              <w:jc w:val="both"/>
            </w:pPr>
            <w:r w:rsidRPr="00747636">
              <w:t>SMEKALOVÁ, L.</w:t>
            </w:r>
            <w:r>
              <w:t>,</w:t>
            </w:r>
            <w:r w:rsidRPr="00747636">
              <w:t xml:space="preserve"> GREBENÍČEK</w:t>
            </w:r>
            <w:r>
              <w:t>, P</w:t>
            </w:r>
            <w:r w:rsidRPr="00747636">
              <w:t xml:space="preserve">. The Spatial Breakdown Of Investments Within The Operational Programme Transport In the Czech Republic. In </w:t>
            </w:r>
            <w:r w:rsidRPr="00747636">
              <w:rPr>
                <w:i/>
                <w:iCs/>
              </w:rPr>
              <w:t>Finance and Performance of Firms in Science, Education and Practice 2015</w:t>
            </w:r>
            <w:r w:rsidRPr="00747636">
              <w:t xml:space="preserve"> [online]. Zlín: Univerzita Tomáše Bati ve Zlíně, 2015, s. 1362-1373. Dostupné z: </w:t>
            </w:r>
            <w:hyperlink r:id="rId38" w:history="1">
              <w:r w:rsidRPr="00747636">
                <w:rPr>
                  <w:rStyle w:val="Hypertextovodkaz"/>
                  <w:color w:val="auto"/>
                  <w:u w:val="none"/>
                </w:rPr>
                <w:t>http://www.ufu.utb.cz/konference/sbornik2015.pdf</w:t>
              </w:r>
            </w:hyperlink>
            <w:r w:rsidRPr="00747636">
              <w:t xml:space="preserve"> (70%).</w:t>
            </w:r>
          </w:p>
          <w:p w14:paraId="184634CD" w14:textId="77777777" w:rsidR="009732B5" w:rsidRPr="00747636" w:rsidRDefault="009732B5" w:rsidP="00BB635C">
            <w:pPr>
              <w:jc w:val="both"/>
            </w:pPr>
            <w:r w:rsidRPr="00747636">
              <w:t>SMÉKALOVÁ, L., JANÍČEK</w:t>
            </w:r>
            <w:r>
              <w:t>,</w:t>
            </w:r>
            <w:r w:rsidRPr="00747636">
              <w:t xml:space="preserve"> P., ŠKARKA</w:t>
            </w:r>
            <w:r>
              <w:t>, M.,</w:t>
            </w:r>
            <w:r w:rsidRPr="00747636">
              <w:t xml:space="preserve"> KOZÁK</w:t>
            </w:r>
            <w:r>
              <w:t>, V</w:t>
            </w:r>
            <w:r w:rsidRPr="00747636">
              <w:t xml:space="preserve">. Spatial concentration of the cohesion policy projects in nationally delimitated intervention areas: The case of the Czech Republic and Poland. </w:t>
            </w:r>
            <w:r w:rsidRPr="00747636">
              <w:rPr>
                <w:i/>
                <w:iCs/>
              </w:rPr>
              <w:t>Economics and Sociology,</w:t>
            </w:r>
            <w:r w:rsidRPr="00747636">
              <w:t xml:space="preserve"> 2015, vol. 8, is. 2, s. 211-226. ISSN 2071-789X (40%).</w:t>
            </w:r>
          </w:p>
          <w:p w14:paraId="58646587" w14:textId="77777777" w:rsidR="009732B5" w:rsidRPr="00747636" w:rsidRDefault="009732B5" w:rsidP="00BB635C">
            <w:pPr>
              <w:jc w:val="both"/>
            </w:pPr>
            <w:r w:rsidRPr="00747636">
              <w:t>SMÉKALOVÁ, L., HRABINOVÁ</w:t>
            </w:r>
            <w:r>
              <w:t>,</w:t>
            </w:r>
            <w:r w:rsidRPr="00747636">
              <w:t xml:space="preserve"> Š.</w:t>
            </w:r>
            <w:r>
              <w:t>,</w:t>
            </w:r>
            <w:r w:rsidRPr="00747636">
              <w:t xml:space="preserve"> HABUDA</w:t>
            </w:r>
            <w:r>
              <w:t>, M</w:t>
            </w:r>
            <w:r w:rsidRPr="00747636">
              <w:t xml:space="preserve">. Spatial distribution of competitiveness support in the Slovakia in relation to growth poles and small and medium enterprises. </w:t>
            </w:r>
            <w:r w:rsidRPr="00747636">
              <w:rPr>
                <w:i/>
                <w:iCs/>
              </w:rPr>
              <w:t>Scientific Papers of the University of Pardubice, Series D: Faculty of Economics and Administration,</w:t>
            </w:r>
            <w:r w:rsidRPr="00747636">
              <w:t xml:space="preserve"> 2014, vol. 21, iss. 30, s. 95-106. ISSN 1211-555X (90%).</w:t>
            </w:r>
          </w:p>
          <w:p w14:paraId="38B3BE8D" w14:textId="77777777" w:rsidR="004476B8" w:rsidRPr="00747636" w:rsidRDefault="004476B8" w:rsidP="004476B8">
            <w:pPr>
              <w:jc w:val="both"/>
            </w:pPr>
            <w:r w:rsidRPr="00E66B0B">
              <w:rPr>
                <w:i/>
              </w:rPr>
              <w:t>Přehled projektové činnosti:</w:t>
            </w:r>
          </w:p>
          <w:p w14:paraId="1E97C9B5" w14:textId="77777777" w:rsidR="009732B5" w:rsidRPr="00747636" w:rsidRDefault="009732B5" w:rsidP="00BB635C">
            <w:pPr>
              <w:jc w:val="both"/>
            </w:pPr>
            <w:r w:rsidRPr="00747636">
              <w:t xml:space="preserve">GA ČR </w:t>
            </w:r>
            <w:r w:rsidRPr="00747636">
              <w:rPr>
                <w:lang w:val="en-GB"/>
              </w:rPr>
              <w:t>16-22141S</w:t>
            </w:r>
            <w:r w:rsidRPr="00747636">
              <w:t xml:space="preserve"> Determinanty prostorové alokace výdajů kohezní politiky EU v kontextu hodnocení územních dopadů 2016-2017 (člen řešitelského týmu).</w:t>
            </w:r>
          </w:p>
          <w:p w14:paraId="4021DA2E" w14:textId="77777777" w:rsidR="009732B5" w:rsidRPr="00C14407" w:rsidRDefault="009732B5" w:rsidP="00BB635C">
            <w:pPr>
              <w:jc w:val="both"/>
            </w:pPr>
            <w:r w:rsidRPr="00747636">
              <w:t>TA ČR TD020291 Metodika na podporu tvorby, aktualizace a hodnocení školních vzdělávacích programů v počátečním vzdělávání v souladu s dobrou praxí strategického plánování 2016-2017 (člen řešitelského týmu)</w:t>
            </w:r>
          </w:p>
        </w:tc>
      </w:tr>
      <w:tr w:rsidR="009732B5" w14:paraId="5A25B219" w14:textId="77777777" w:rsidTr="004476B8">
        <w:trPr>
          <w:trHeight w:val="218"/>
        </w:trPr>
        <w:tc>
          <w:tcPr>
            <w:tcW w:w="10223" w:type="dxa"/>
            <w:gridSpan w:val="11"/>
            <w:shd w:val="clear" w:color="auto" w:fill="F7CAAC"/>
          </w:tcPr>
          <w:p w14:paraId="5B36A35B" w14:textId="77777777" w:rsidR="009732B5" w:rsidRDefault="009732B5" w:rsidP="00BB635C">
            <w:pPr>
              <w:rPr>
                <w:b/>
              </w:rPr>
            </w:pPr>
            <w:r>
              <w:rPr>
                <w:b/>
              </w:rPr>
              <w:t>Působení v zahraničí</w:t>
            </w:r>
          </w:p>
        </w:tc>
      </w:tr>
      <w:tr w:rsidR="009732B5" w14:paraId="533FAD15" w14:textId="77777777" w:rsidTr="004476B8">
        <w:trPr>
          <w:trHeight w:val="328"/>
        </w:trPr>
        <w:tc>
          <w:tcPr>
            <w:tcW w:w="10223" w:type="dxa"/>
            <w:gridSpan w:val="11"/>
          </w:tcPr>
          <w:p w14:paraId="732E5354" w14:textId="77777777" w:rsidR="009732B5" w:rsidRDefault="009732B5" w:rsidP="00BB635C">
            <w:pPr>
              <w:rPr>
                <w:b/>
              </w:rPr>
            </w:pPr>
          </w:p>
        </w:tc>
      </w:tr>
      <w:tr w:rsidR="009732B5" w14:paraId="27B48A7D" w14:textId="77777777" w:rsidTr="004476B8">
        <w:trPr>
          <w:cantSplit/>
          <w:trHeight w:val="362"/>
        </w:trPr>
        <w:tc>
          <w:tcPr>
            <w:tcW w:w="2610" w:type="dxa"/>
            <w:shd w:val="clear" w:color="auto" w:fill="F7CAAC"/>
          </w:tcPr>
          <w:p w14:paraId="4CDFEA4D" w14:textId="77777777" w:rsidR="009732B5" w:rsidRDefault="009732B5" w:rsidP="00BB635C">
            <w:pPr>
              <w:jc w:val="both"/>
              <w:rPr>
                <w:b/>
              </w:rPr>
            </w:pPr>
            <w:r>
              <w:rPr>
                <w:b/>
              </w:rPr>
              <w:t xml:space="preserve">Podpis </w:t>
            </w:r>
          </w:p>
        </w:tc>
        <w:tc>
          <w:tcPr>
            <w:tcW w:w="4704" w:type="dxa"/>
            <w:gridSpan w:val="5"/>
          </w:tcPr>
          <w:p w14:paraId="452C667C" w14:textId="77777777" w:rsidR="009732B5" w:rsidRDefault="009732B5" w:rsidP="00BB635C">
            <w:pPr>
              <w:jc w:val="both"/>
            </w:pPr>
          </w:p>
        </w:tc>
        <w:tc>
          <w:tcPr>
            <w:tcW w:w="815" w:type="dxa"/>
            <w:gridSpan w:val="2"/>
            <w:shd w:val="clear" w:color="auto" w:fill="F7CAAC"/>
          </w:tcPr>
          <w:p w14:paraId="53648D12" w14:textId="77777777" w:rsidR="009732B5" w:rsidRDefault="009732B5" w:rsidP="00BB635C">
            <w:pPr>
              <w:jc w:val="both"/>
            </w:pPr>
            <w:r>
              <w:rPr>
                <w:b/>
              </w:rPr>
              <w:t>datum</w:t>
            </w:r>
          </w:p>
        </w:tc>
        <w:tc>
          <w:tcPr>
            <w:tcW w:w="2094" w:type="dxa"/>
            <w:gridSpan w:val="3"/>
          </w:tcPr>
          <w:p w14:paraId="5384C634" w14:textId="77777777" w:rsidR="009732B5" w:rsidRDefault="009732B5" w:rsidP="00BB635C">
            <w:pPr>
              <w:jc w:val="both"/>
            </w:pPr>
          </w:p>
        </w:tc>
      </w:tr>
    </w:tbl>
    <w:p w14:paraId="5431AFD5" w14:textId="77777777" w:rsidR="009732B5" w:rsidRDefault="009732B5" w:rsidP="00B2050B"/>
    <w:p w14:paraId="113350BA" w14:textId="77777777" w:rsidR="00B2050B" w:rsidRDefault="00B2050B" w:rsidP="00B2050B">
      <w:r>
        <w:br w:type="page"/>
      </w:r>
    </w:p>
    <w:p w14:paraId="6C0FDB39" w14:textId="771068C4" w:rsidR="00B2050B" w:rsidRDefault="00B2050B" w:rsidP="00B2050B">
      <w:pPr>
        <w:rPr>
          <w:ins w:id="8958" w:author="Pavla Trefilová" w:date="2019-11-18T17:1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8"/>
        <w:gridCol w:w="767"/>
        <w:gridCol w:w="2051"/>
        <w:gridCol w:w="915"/>
        <w:gridCol w:w="1154"/>
        <w:gridCol w:w="728"/>
        <w:gridCol w:w="658"/>
        <w:gridCol w:w="516"/>
        <w:gridCol w:w="772"/>
        <w:tblGridChange w:id="8959">
          <w:tblGrid>
            <w:gridCol w:w="76"/>
            <w:gridCol w:w="2222"/>
            <w:gridCol w:w="767"/>
            <w:gridCol w:w="2051"/>
            <w:gridCol w:w="915"/>
            <w:gridCol w:w="107"/>
            <w:gridCol w:w="1047"/>
            <w:gridCol w:w="654"/>
            <w:gridCol w:w="74"/>
            <w:gridCol w:w="658"/>
            <w:gridCol w:w="516"/>
            <w:gridCol w:w="772"/>
            <w:gridCol w:w="76"/>
          </w:tblGrid>
        </w:tblGridChange>
      </w:tblGrid>
      <w:tr w:rsidR="00B2050B" w14:paraId="11C9E90F" w14:textId="77777777" w:rsidTr="00B2050B">
        <w:tc>
          <w:tcPr>
            <w:tcW w:w="9859" w:type="dxa"/>
            <w:gridSpan w:val="9"/>
            <w:tcBorders>
              <w:bottom w:val="double" w:sz="4" w:space="0" w:color="auto"/>
            </w:tcBorders>
            <w:shd w:val="clear" w:color="auto" w:fill="BDD6EE"/>
          </w:tcPr>
          <w:p w14:paraId="3759F99E" w14:textId="77777777" w:rsidR="00B2050B" w:rsidRDefault="00B2050B" w:rsidP="00B2050B">
            <w:pPr>
              <w:jc w:val="both"/>
              <w:rPr>
                <w:b/>
                <w:sz w:val="28"/>
              </w:rPr>
            </w:pPr>
            <w:r>
              <w:rPr>
                <w:b/>
                <w:sz w:val="28"/>
              </w:rPr>
              <w:t>C-I – Personální zabezpečení</w:t>
            </w:r>
          </w:p>
        </w:tc>
      </w:tr>
      <w:tr w:rsidR="00B2050B" w14:paraId="72259CE1" w14:textId="77777777" w:rsidTr="00B2050B">
        <w:tc>
          <w:tcPr>
            <w:tcW w:w="2518" w:type="dxa"/>
            <w:tcBorders>
              <w:top w:val="double" w:sz="4" w:space="0" w:color="auto"/>
            </w:tcBorders>
            <w:shd w:val="clear" w:color="auto" w:fill="F7CAAC"/>
          </w:tcPr>
          <w:p w14:paraId="09FEA2F1" w14:textId="77777777" w:rsidR="00B2050B" w:rsidRDefault="00B2050B" w:rsidP="00B2050B">
            <w:pPr>
              <w:jc w:val="both"/>
              <w:rPr>
                <w:b/>
              </w:rPr>
            </w:pPr>
            <w:r>
              <w:rPr>
                <w:b/>
              </w:rPr>
              <w:t>Vysoká škola</w:t>
            </w:r>
          </w:p>
        </w:tc>
        <w:tc>
          <w:tcPr>
            <w:tcW w:w="7341" w:type="dxa"/>
            <w:gridSpan w:val="8"/>
          </w:tcPr>
          <w:p w14:paraId="08BDBDC3" w14:textId="77777777" w:rsidR="00B2050B" w:rsidRDefault="00B2050B" w:rsidP="00B2050B">
            <w:pPr>
              <w:jc w:val="both"/>
            </w:pPr>
            <w:r>
              <w:t>Univerzita Tomáše Bati ve Zlíně</w:t>
            </w:r>
          </w:p>
        </w:tc>
      </w:tr>
      <w:tr w:rsidR="00B2050B" w14:paraId="1871F289" w14:textId="77777777" w:rsidTr="00B2050B">
        <w:tc>
          <w:tcPr>
            <w:tcW w:w="2518" w:type="dxa"/>
            <w:shd w:val="clear" w:color="auto" w:fill="F7CAAC"/>
          </w:tcPr>
          <w:p w14:paraId="2800690A" w14:textId="77777777" w:rsidR="00B2050B" w:rsidRDefault="00B2050B" w:rsidP="00B2050B">
            <w:pPr>
              <w:jc w:val="both"/>
              <w:rPr>
                <w:b/>
              </w:rPr>
            </w:pPr>
            <w:r>
              <w:rPr>
                <w:b/>
              </w:rPr>
              <w:t>Součást vysoké školy</w:t>
            </w:r>
          </w:p>
        </w:tc>
        <w:tc>
          <w:tcPr>
            <w:tcW w:w="7341" w:type="dxa"/>
            <w:gridSpan w:val="8"/>
          </w:tcPr>
          <w:p w14:paraId="32CA5D81" w14:textId="77777777" w:rsidR="00B2050B" w:rsidRDefault="00B2050B" w:rsidP="00B2050B">
            <w:pPr>
              <w:jc w:val="both"/>
            </w:pPr>
            <w:r>
              <w:t>Fakulta managementu a ekonomiky</w:t>
            </w:r>
          </w:p>
        </w:tc>
      </w:tr>
      <w:tr w:rsidR="00B2050B" w14:paraId="0FB61421" w14:textId="77777777" w:rsidTr="00B2050B">
        <w:tc>
          <w:tcPr>
            <w:tcW w:w="2518" w:type="dxa"/>
            <w:shd w:val="clear" w:color="auto" w:fill="F7CAAC"/>
          </w:tcPr>
          <w:p w14:paraId="66722EFC" w14:textId="77777777" w:rsidR="00B2050B" w:rsidRDefault="00B2050B" w:rsidP="00B2050B">
            <w:pPr>
              <w:jc w:val="both"/>
              <w:rPr>
                <w:b/>
              </w:rPr>
            </w:pPr>
            <w:r>
              <w:rPr>
                <w:b/>
              </w:rPr>
              <w:t>Název studijního programu</w:t>
            </w:r>
          </w:p>
        </w:tc>
        <w:tc>
          <w:tcPr>
            <w:tcW w:w="7341" w:type="dxa"/>
            <w:gridSpan w:val="8"/>
          </w:tcPr>
          <w:p w14:paraId="458162BF" w14:textId="0F2F4C0F" w:rsidR="00B2050B" w:rsidRDefault="00343DC3" w:rsidP="00B2050B">
            <w:pPr>
              <w:jc w:val="both"/>
            </w:pPr>
            <w:r>
              <w:t xml:space="preserve">Economics and Management </w:t>
            </w:r>
          </w:p>
        </w:tc>
      </w:tr>
      <w:tr w:rsidR="00B2050B" w14:paraId="4F417C94" w14:textId="77777777" w:rsidTr="00B2050B">
        <w:tc>
          <w:tcPr>
            <w:tcW w:w="2518" w:type="dxa"/>
            <w:shd w:val="clear" w:color="auto" w:fill="F7CAAC"/>
          </w:tcPr>
          <w:p w14:paraId="572EE830" w14:textId="77777777" w:rsidR="00B2050B" w:rsidRDefault="00B2050B" w:rsidP="00B2050B">
            <w:pPr>
              <w:jc w:val="both"/>
              <w:rPr>
                <w:b/>
              </w:rPr>
            </w:pPr>
            <w:r>
              <w:rPr>
                <w:b/>
              </w:rPr>
              <w:t>Jméno a příjmení</w:t>
            </w:r>
          </w:p>
        </w:tc>
        <w:tc>
          <w:tcPr>
            <w:tcW w:w="4536" w:type="dxa"/>
            <w:gridSpan w:val="4"/>
          </w:tcPr>
          <w:p w14:paraId="3D8E6E1A" w14:textId="10C68A01" w:rsidR="00B2050B" w:rsidRDefault="00B2050B" w:rsidP="00B2050B">
            <w:pPr>
              <w:jc w:val="both"/>
            </w:pPr>
            <w:del w:id="8960" w:author="Pavla Trefilová" w:date="2019-11-18T17:19:00Z">
              <w:r>
                <w:delText>Pavla STAŇKOVÁ</w:delText>
              </w:r>
            </w:del>
            <w:ins w:id="8961" w:author="Pavla Trefilová" w:date="2019-11-18T17:19:00Z">
              <w:r>
                <w:t>Bohumila SVITÁKOVÁ</w:t>
              </w:r>
            </w:ins>
          </w:p>
        </w:tc>
        <w:tc>
          <w:tcPr>
            <w:tcW w:w="709" w:type="dxa"/>
            <w:shd w:val="clear" w:color="auto" w:fill="F7CAAC"/>
          </w:tcPr>
          <w:p w14:paraId="1C22AE2B" w14:textId="77777777" w:rsidR="00B2050B" w:rsidRDefault="00B2050B" w:rsidP="00B2050B">
            <w:pPr>
              <w:jc w:val="both"/>
              <w:rPr>
                <w:b/>
              </w:rPr>
            </w:pPr>
            <w:r>
              <w:rPr>
                <w:b/>
              </w:rPr>
              <w:t>Tituly</w:t>
            </w:r>
          </w:p>
        </w:tc>
        <w:tc>
          <w:tcPr>
            <w:tcW w:w="2096" w:type="dxa"/>
            <w:gridSpan w:val="3"/>
          </w:tcPr>
          <w:p w14:paraId="79806F79" w14:textId="2BA91039" w:rsidR="00B2050B" w:rsidRDefault="00B2050B" w:rsidP="00B2050B">
            <w:pPr>
              <w:jc w:val="both"/>
            </w:pPr>
            <w:del w:id="8962" w:author="Pavla Trefilová" w:date="2019-11-18T17:19:00Z">
              <w:r>
                <w:delText xml:space="preserve">doc. </w:delText>
              </w:r>
            </w:del>
            <w:r>
              <w:t>Ing.</w:t>
            </w:r>
            <w:r w:rsidR="003A1EC2">
              <w:t>,</w:t>
            </w:r>
            <w:r>
              <w:t xml:space="preserve"> Ph.D.</w:t>
            </w:r>
          </w:p>
        </w:tc>
      </w:tr>
      <w:tr w:rsidR="00534C60" w14:paraId="55E1C05B" w14:textId="77777777" w:rsidTr="00B2050B">
        <w:tc>
          <w:tcPr>
            <w:tcW w:w="2518" w:type="dxa"/>
            <w:shd w:val="clear" w:color="auto" w:fill="F7CAAC"/>
          </w:tcPr>
          <w:p w14:paraId="1E550AEA" w14:textId="77777777" w:rsidR="00B2050B" w:rsidRDefault="00B2050B" w:rsidP="00B2050B">
            <w:pPr>
              <w:jc w:val="both"/>
              <w:rPr>
                <w:b/>
              </w:rPr>
            </w:pPr>
            <w:r>
              <w:rPr>
                <w:b/>
              </w:rPr>
              <w:t>Rok narození</w:t>
            </w:r>
          </w:p>
        </w:tc>
        <w:tc>
          <w:tcPr>
            <w:tcW w:w="829" w:type="dxa"/>
          </w:tcPr>
          <w:p w14:paraId="3F9081FC" w14:textId="0FE0159B" w:rsidR="00B2050B" w:rsidRDefault="00B2050B" w:rsidP="00B2050B">
            <w:pPr>
              <w:jc w:val="both"/>
            </w:pPr>
            <w:del w:id="8963" w:author="Pavla Trefilová" w:date="2019-11-18T17:19:00Z">
              <w:r>
                <w:delText>1972</w:delText>
              </w:r>
            </w:del>
            <w:ins w:id="8964" w:author="Pavla Trefilová" w:date="2019-11-18T17:19:00Z">
              <w:r>
                <w:t>1982</w:t>
              </w:r>
            </w:ins>
          </w:p>
        </w:tc>
        <w:tc>
          <w:tcPr>
            <w:tcW w:w="1721" w:type="dxa"/>
            <w:shd w:val="clear" w:color="auto" w:fill="F7CAAC"/>
          </w:tcPr>
          <w:p w14:paraId="25D76542" w14:textId="77777777" w:rsidR="00B2050B" w:rsidRDefault="00B2050B" w:rsidP="00B2050B">
            <w:pPr>
              <w:jc w:val="both"/>
              <w:rPr>
                <w:b/>
              </w:rPr>
            </w:pPr>
            <w:r>
              <w:rPr>
                <w:b/>
              </w:rPr>
              <w:t>typ vztahu k VŠ</w:t>
            </w:r>
          </w:p>
        </w:tc>
        <w:tc>
          <w:tcPr>
            <w:tcW w:w="992" w:type="dxa"/>
          </w:tcPr>
          <w:p w14:paraId="53545E1B" w14:textId="77777777" w:rsidR="00B2050B" w:rsidRDefault="00B2050B" w:rsidP="00B2050B">
            <w:pPr>
              <w:jc w:val="both"/>
            </w:pPr>
            <w:r>
              <w:t>pp</w:t>
            </w:r>
          </w:p>
        </w:tc>
        <w:tc>
          <w:tcPr>
            <w:tcW w:w="994" w:type="dxa"/>
            <w:shd w:val="clear" w:color="auto" w:fill="F7CAAC"/>
          </w:tcPr>
          <w:p w14:paraId="66AB166F" w14:textId="77777777" w:rsidR="00B2050B" w:rsidRDefault="00B2050B" w:rsidP="00B2050B">
            <w:pPr>
              <w:jc w:val="both"/>
              <w:rPr>
                <w:b/>
              </w:rPr>
            </w:pPr>
            <w:r>
              <w:rPr>
                <w:b/>
              </w:rPr>
              <w:t>rozsah</w:t>
            </w:r>
          </w:p>
        </w:tc>
        <w:tc>
          <w:tcPr>
            <w:tcW w:w="709" w:type="dxa"/>
          </w:tcPr>
          <w:p w14:paraId="4C889E5A" w14:textId="22A985F2" w:rsidR="00B2050B" w:rsidRDefault="00B2050B" w:rsidP="00B2050B">
            <w:pPr>
              <w:jc w:val="both"/>
            </w:pPr>
            <w:del w:id="8965" w:author="Pavla Trefilová" w:date="2019-11-18T17:19:00Z">
              <w:r>
                <w:delText xml:space="preserve">40 </w:delText>
              </w:r>
            </w:del>
            <w:ins w:id="8966" w:author="Pavla Trefilová" w:date="2019-11-18T17:19:00Z">
              <w:r>
                <w:t>20</w:t>
              </w:r>
            </w:ins>
          </w:p>
        </w:tc>
        <w:tc>
          <w:tcPr>
            <w:tcW w:w="709" w:type="dxa"/>
            <w:shd w:val="clear" w:color="auto" w:fill="F7CAAC"/>
          </w:tcPr>
          <w:p w14:paraId="302FD077" w14:textId="77777777" w:rsidR="00B2050B" w:rsidRDefault="00B2050B" w:rsidP="00B2050B">
            <w:pPr>
              <w:jc w:val="both"/>
              <w:rPr>
                <w:b/>
              </w:rPr>
            </w:pPr>
            <w:r>
              <w:rPr>
                <w:b/>
              </w:rPr>
              <w:t>do kdy</w:t>
            </w:r>
          </w:p>
        </w:tc>
        <w:tc>
          <w:tcPr>
            <w:tcW w:w="1387" w:type="dxa"/>
            <w:gridSpan w:val="2"/>
          </w:tcPr>
          <w:p w14:paraId="355D430B" w14:textId="77777777" w:rsidR="00B2050B" w:rsidRDefault="00B2050B" w:rsidP="00B2050B">
            <w:pPr>
              <w:jc w:val="both"/>
            </w:pPr>
            <w:r>
              <w:t>N</w:t>
            </w:r>
          </w:p>
        </w:tc>
      </w:tr>
      <w:tr w:rsidR="00534C60" w14:paraId="51643207" w14:textId="77777777" w:rsidTr="00B2050B">
        <w:tc>
          <w:tcPr>
            <w:tcW w:w="5068" w:type="dxa"/>
            <w:gridSpan w:val="3"/>
            <w:shd w:val="clear" w:color="auto" w:fill="F7CAAC"/>
          </w:tcPr>
          <w:p w14:paraId="509D4836" w14:textId="77777777" w:rsidR="00B2050B" w:rsidRDefault="00B2050B" w:rsidP="00B2050B">
            <w:pPr>
              <w:jc w:val="both"/>
              <w:rPr>
                <w:b/>
              </w:rPr>
            </w:pPr>
            <w:r>
              <w:rPr>
                <w:b/>
              </w:rPr>
              <w:t>Typ vztahu na součásti VŠ, která uskutečňuje st. program</w:t>
            </w:r>
          </w:p>
        </w:tc>
        <w:tc>
          <w:tcPr>
            <w:tcW w:w="992" w:type="dxa"/>
          </w:tcPr>
          <w:p w14:paraId="3CE821B3" w14:textId="77777777" w:rsidR="00B2050B" w:rsidRDefault="00B2050B" w:rsidP="00B2050B">
            <w:pPr>
              <w:jc w:val="both"/>
            </w:pPr>
            <w:r>
              <w:t>pp</w:t>
            </w:r>
          </w:p>
        </w:tc>
        <w:tc>
          <w:tcPr>
            <w:tcW w:w="994" w:type="dxa"/>
            <w:shd w:val="clear" w:color="auto" w:fill="F7CAAC"/>
          </w:tcPr>
          <w:p w14:paraId="3061A0F4" w14:textId="77777777" w:rsidR="00B2050B" w:rsidRDefault="00B2050B" w:rsidP="00B2050B">
            <w:pPr>
              <w:jc w:val="both"/>
              <w:rPr>
                <w:b/>
              </w:rPr>
            </w:pPr>
            <w:r>
              <w:rPr>
                <w:b/>
              </w:rPr>
              <w:t>rozsah</w:t>
            </w:r>
          </w:p>
        </w:tc>
        <w:tc>
          <w:tcPr>
            <w:tcW w:w="709" w:type="dxa"/>
          </w:tcPr>
          <w:p w14:paraId="2C686AB6" w14:textId="5C8455F3" w:rsidR="00B2050B" w:rsidRDefault="00B2050B" w:rsidP="00B2050B">
            <w:pPr>
              <w:jc w:val="both"/>
            </w:pPr>
            <w:del w:id="8967" w:author="Pavla Trefilová" w:date="2019-11-18T17:19:00Z">
              <w:r>
                <w:delText>40</w:delText>
              </w:r>
            </w:del>
            <w:ins w:id="8968" w:author="Pavla Trefilová" w:date="2019-11-18T17:19:00Z">
              <w:r>
                <w:t>20</w:t>
              </w:r>
            </w:ins>
          </w:p>
        </w:tc>
        <w:tc>
          <w:tcPr>
            <w:tcW w:w="709" w:type="dxa"/>
            <w:shd w:val="clear" w:color="auto" w:fill="F7CAAC"/>
          </w:tcPr>
          <w:p w14:paraId="3CD29931" w14:textId="77777777" w:rsidR="00B2050B" w:rsidRDefault="00B2050B" w:rsidP="00B2050B">
            <w:pPr>
              <w:jc w:val="both"/>
              <w:rPr>
                <w:b/>
              </w:rPr>
            </w:pPr>
            <w:r>
              <w:rPr>
                <w:b/>
              </w:rPr>
              <w:t>do kdy</w:t>
            </w:r>
          </w:p>
        </w:tc>
        <w:tc>
          <w:tcPr>
            <w:tcW w:w="1387" w:type="dxa"/>
            <w:gridSpan w:val="2"/>
          </w:tcPr>
          <w:p w14:paraId="764BB4CE" w14:textId="77777777" w:rsidR="00B2050B" w:rsidRDefault="00B2050B" w:rsidP="00B2050B">
            <w:pPr>
              <w:jc w:val="both"/>
            </w:pPr>
            <w:r>
              <w:t>N</w:t>
            </w:r>
          </w:p>
        </w:tc>
      </w:tr>
      <w:tr w:rsidR="00534C60" w14:paraId="5FC91719" w14:textId="77777777" w:rsidTr="00B2050B">
        <w:tc>
          <w:tcPr>
            <w:tcW w:w="6060" w:type="dxa"/>
            <w:gridSpan w:val="4"/>
            <w:shd w:val="clear" w:color="auto" w:fill="F7CAAC"/>
          </w:tcPr>
          <w:p w14:paraId="0BE025A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111AC8C" w14:textId="77777777" w:rsidR="00B2050B" w:rsidRDefault="00B2050B" w:rsidP="00B2050B">
            <w:pPr>
              <w:jc w:val="both"/>
              <w:rPr>
                <w:b/>
              </w:rPr>
            </w:pPr>
            <w:r>
              <w:rPr>
                <w:b/>
              </w:rPr>
              <w:t>typ prac. vztahu</w:t>
            </w:r>
          </w:p>
        </w:tc>
        <w:tc>
          <w:tcPr>
            <w:tcW w:w="2096" w:type="dxa"/>
            <w:gridSpan w:val="3"/>
            <w:shd w:val="clear" w:color="auto" w:fill="F7CAAC"/>
          </w:tcPr>
          <w:p w14:paraId="0E153CC5" w14:textId="77777777" w:rsidR="00B2050B" w:rsidRDefault="00B2050B" w:rsidP="00B2050B">
            <w:pPr>
              <w:jc w:val="both"/>
              <w:rPr>
                <w:b/>
              </w:rPr>
            </w:pPr>
            <w:r>
              <w:rPr>
                <w:b/>
              </w:rPr>
              <w:t>rozsah</w:t>
            </w:r>
          </w:p>
        </w:tc>
      </w:tr>
      <w:tr w:rsidR="00B2050B" w14:paraId="20C3999C" w14:textId="77777777" w:rsidTr="00B2050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69"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970" w:author="Pavla Trefilová" w:date="2019-11-18T17:19:00Z">
            <w:trPr>
              <w:gridBefore w:val="1"/>
            </w:trPr>
          </w:trPrChange>
        </w:trPr>
        <w:tc>
          <w:tcPr>
            <w:tcW w:w="6060" w:type="dxa"/>
            <w:gridSpan w:val="4"/>
            <w:tcPrChange w:id="8971" w:author="Pavla Trefilová" w:date="2019-11-18T17:19:00Z">
              <w:tcPr>
                <w:tcW w:w="6062" w:type="dxa"/>
                <w:gridSpan w:val="5"/>
              </w:tcPr>
            </w:tcPrChange>
          </w:tcPr>
          <w:p w14:paraId="40880980" w14:textId="77777777" w:rsidR="00B2050B" w:rsidRDefault="00B2050B" w:rsidP="00B2050B">
            <w:pPr>
              <w:jc w:val="both"/>
            </w:pPr>
          </w:p>
        </w:tc>
        <w:tc>
          <w:tcPr>
            <w:tcW w:w="1703" w:type="dxa"/>
            <w:gridSpan w:val="2"/>
            <w:tcPrChange w:id="8972" w:author="Pavla Trefilová" w:date="2019-11-18T17:19:00Z">
              <w:tcPr>
                <w:tcW w:w="1701" w:type="dxa"/>
                <w:gridSpan w:val="2"/>
              </w:tcPr>
            </w:tcPrChange>
          </w:tcPr>
          <w:p w14:paraId="3DE15129" w14:textId="77777777" w:rsidR="00B2050B" w:rsidRDefault="00B2050B" w:rsidP="00B2050B">
            <w:pPr>
              <w:jc w:val="both"/>
            </w:pPr>
          </w:p>
        </w:tc>
        <w:tc>
          <w:tcPr>
            <w:tcW w:w="2096" w:type="dxa"/>
            <w:gridSpan w:val="3"/>
            <w:tcPrChange w:id="8973" w:author="Pavla Trefilová" w:date="2019-11-18T17:19:00Z">
              <w:tcPr>
                <w:tcW w:w="2096" w:type="dxa"/>
                <w:gridSpan w:val="5"/>
              </w:tcPr>
            </w:tcPrChange>
          </w:tcPr>
          <w:p w14:paraId="07F36DAF" w14:textId="77777777" w:rsidR="00B2050B" w:rsidRDefault="00B2050B" w:rsidP="00B2050B">
            <w:pPr>
              <w:jc w:val="both"/>
            </w:pPr>
          </w:p>
        </w:tc>
      </w:tr>
      <w:tr w:rsidR="00B2050B" w14:paraId="4CFF8D9E" w14:textId="77777777" w:rsidTr="00B2050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74"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975" w:author="Pavla Trefilová" w:date="2019-11-18T17:19:00Z">
            <w:trPr>
              <w:gridBefore w:val="1"/>
            </w:trPr>
          </w:trPrChange>
        </w:trPr>
        <w:tc>
          <w:tcPr>
            <w:tcW w:w="6060" w:type="dxa"/>
            <w:gridSpan w:val="4"/>
            <w:tcPrChange w:id="8976" w:author="Pavla Trefilová" w:date="2019-11-18T17:19:00Z">
              <w:tcPr>
                <w:tcW w:w="6062" w:type="dxa"/>
                <w:gridSpan w:val="5"/>
              </w:tcPr>
            </w:tcPrChange>
          </w:tcPr>
          <w:p w14:paraId="0AE8B0A5" w14:textId="77777777" w:rsidR="00B2050B" w:rsidRDefault="00B2050B" w:rsidP="00B2050B">
            <w:pPr>
              <w:jc w:val="both"/>
            </w:pPr>
          </w:p>
        </w:tc>
        <w:tc>
          <w:tcPr>
            <w:tcW w:w="1703" w:type="dxa"/>
            <w:gridSpan w:val="2"/>
            <w:tcPrChange w:id="8977" w:author="Pavla Trefilová" w:date="2019-11-18T17:19:00Z">
              <w:tcPr>
                <w:tcW w:w="1701" w:type="dxa"/>
                <w:gridSpan w:val="2"/>
              </w:tcPr>
            </w:tcPrChange>
          </w:tcPr>
          <w:p w14:paraId="1BCD5B8C" w14:textId="77777777" w:rsidR="00B2050B" w:rsidRDefault="00B2050B" w:rsidP="00B2050B">
            <w:pPr>
              <w:jc w:val="both"/>
            </w:pPr>
          </w:p>
        </w:tc>
        <w:tc>
          <w:tcPr>
            <w:tcW w:w="2096" w:type="dxa"/>
            <w:gridSpan w:val="3"/>
            <w:tcPrChange w:id="8978" w:author="Pavla Trefilová" w:date="2019-11-18T17:19:00Z">
              <w:tcPr>
                <w:tcW w:w="2096" w:type="dxa"/>
                <w:gridSpan w:val="5"/>
              </w:tcPr>
            </w:tcPrChange>
          </w:tcPr>
          <w:p w14:paraId="303DC6C7" w14:textId="77777777" w:rsidR="00B2050B" w:rsidRDefault="00B2050B" w:rsidP="00B2050B">
            <w:pPr>
              <w:jc w:val="both"/>
            </w:pPr>
          </w:p>
        </w:tc>
      </w:tr>
      <w:tr w:rsidR="00B2050B" w14:paraId="06586AD7" w14:textId="77777777" w:rsidTr="00B2050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79"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980" w:author="Pavla Trefilová" w:date="2019-11-18T17:19:00Z">
            <w:trPr>
              <w:gridBefore w:val="1"/>
            </w:trPr>
          </w:trPrChange>
        </w:trPr>
        <w:tc>
          <w:tcPr>
            <w:tcW w:w="6060" w:type="dxa"/>
            <w:gridSpan w:val="4"/>
            <w:tcPrChange w:id="8981" w:author="Pavla Trefilová" w:date="2019-11-18T17:19:00Z">
              <w:tcPr>
                <w:tcW w:w="6062" w:type="dxa"/>
                <w:gridSpan w:val="5"/>
              </w:tcPr>
            </w:tcPrChange>
          </w:tcPr>
          <w:p w14:paraId="02E8D1A0" w14:textId="77777777" w:rsidR="00B2050B" w:rsidRDefault="00B2050B" w:rsidP="00B2050B">
            <w:pPr>
              <w:jc w:val="both"/>
            </w:pPr>
          </w:p>
        </w:tc>
        <w:tc>
          <w:tcPr>
            <w:tcW w:w="1703" w:type="dxa"/>
            <w:gridSpan w:val="2"/>
            <w:tcPrChange w:id="8982" w:author="Pavla Trefilová" w:date="2019-11-18T17:19:00Z">
              <w:tcPr>
                <w:tcW w:w="1701" w:type="dxa"/>
                <w:gridSpan w:val="2"/>
              </w:tcPr>
            </w:tcPrChange>
          </w:tcPr>
          <w:p w14:paraId="38BE97D4" w14:textId="77777777" w:rsidR="00B2050B" w:rsidRDefault="00B2050B" w:rsidP="00B2050B">
            <w:pPr>
              <w:jc w:val="both"/>
            </w:pPr>
          </w:p>
        </w:tc>
        <w:tc>
          <w:tcPr>
            <w:tcW w:w="2096" w:type="dxa"/>
            <w:gridSpan w:val="3"/>
            <w:tcPrChange w:id="8983" w:author="Pavla Trefilová" w:date="2019-11-18T17:19:00Z">
              <w:tcPr>
                <w:tcW w:w="2096" w:type="dxa"/>
                <w:gridSpan w:val="5"/>
              </w:tcPr>
            </w:tcPrChange>
          </w:tcPr>
          <w:p w14:paraId="02D37C69" w14:textId="77777777" w:rsidR="00B2050B" w:rsidRDefault="00B2050B" w:rsidP="00B2050B">
            <w:pPr>
              <w:jc w:val="both"/>
            </w:pPr>
          </w:p>
        </w:tc>
      </w:tr>
      <w:tr w:rsidR="00B2050B" w14:paraId="7799F10E" w14:textId="77777777" w:rsidTr="00B2050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84"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985" w:author="Pavla Trefilová" w:date="2019-11-18T17:19:00Z">
            <w:trPr>
              <w:gridBefore w:val="1"/>
            </w:trPr>
          </w:trPrChange>
        </w:trPr>
        <w:tc>
          <w:tcPr>
            <w:tcW w:w="6060" w:type="dxa"/>
            <w:gridSpan w:val="4"/>
            <w:tcPrChange w:id="8986" w:author="Pavla Trefilová" w:date="2019-11-18T17:19:00Z">
              <w:tcPr>
                <w:tcW w:w="6062" w:type="dxa"/>
                <w:gridSpan w:val="5"/>
              </w:tcPr>
            </w:tcPrChange>
          </w:tcPr>
          <w:p w14:paraId="09077169" w14:textId="77777777" w:rsidR="00B2050B" w:rsidRDefault="00B2050B" w:rsidP="00B2050B">
            <w:pPr>
              <w:jc w:val="both"/>
            </w:pPr>
          </w:p>
        </w:tc>
        <w:tc>
          <w:tcPr>
            <w:tcW w:w="1703" w:type="dxa"/>
            <w:gridSpan w:val="2"/>
            <w:tcPrChange w:id="8987" w:author="Pavla Trefilová" w:date="2019-11-18T17:19:00Z">
              <w:tcPr>
                <w:tcW w:w="1701" w:type="dxa"/>
                <w:gridSpan w:val="2"/>
              </w:tcPr>
            </w:tcPrChange>
          </w:tcPr>
          <w:p w14:paraId="7D966F32" w14:textId="77777777" w:rsidR="00B2050B" w:rsidRDefault="00B2050B" w:rsidP="00B2050B">
            <w:pPr>
              <w:jc w:val="both"/>
            </w:pPr>
          </w:p>
        </w:tc>
        <w:tc>
          <w:tcPr>
            <w:tcW w:w="2096" w:type="dxa"/>
            <w:gridSpan w:val="3"/>
            <w:tcPrChange w:id="8988" w:author="Pavla Trefilová" w:date="2019-11-18T17:19:00Z">
              <w:tcPr>
                <w:tcW w:w="2096" w:type="dxa"/>
                <w:gridSpan w:val="5"/>
              </w:tcPr>
            </w:tcPrChange>
          </w:tcPr>
          <w:p w14:paraId="0F34CC9A" w14:textId="77777777" w:rsidR="00B2050B" w:rsidRDefault="00B2050B" w:rsidP="00B2050B">
            <w:pPr>
              <w:jc w:val="both"/>
            </w:pPr>
          </w:p>
        </w:tc>
      </w:tr>
      <w:tr w:rsidR="00B2050B" w14:paraId="0A3220C6" w14:textId="77777777" w:rsidTr="00B2050B">
        <w:tc>
          <w:tcPr>
            <w:tcW w:w="9859" w:type="dxa"/>
            <w:gridSpan w:val="9"/>
            <w:shd w:val="clear" w:color="auto" w:fill="F7CAAC"/>
          </w:tcPr>
          <w:p w14:paraId="67C1A05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188159A" w14:textId="77777777" w:rsidTr="001910C7">
        <w:trPr>
          <w:trHeight w:val="360"/>
          <w:del w:id="8989" w:author="Pavla Trefilová" w:date="2019-11-18T17:19:00Z"/>
        </w:trPr>
        <w:tc>
          <w:tcPr>
            <w:tcW w:w="9859" w:type="dxa"/>
            <w:gridSpan w:val="9"/>
            <w:tcBorders>
              <w:top w:val="nil"/>
            </w:tcBorders>
          </w:tcPr>
          <w:p w14:paraId="5BE23E97" w14:textId="77777777" w:rsidR="00B2050B" w:rsidRDefault="00E4325D" w:rsidP="00B2050B">
            <w:pPr>
              <w:jc w:val="both"/>
              <w:rPr>
                <w:del w:id="8990" w:author="Pavla Trefilová" w:date="2019-11-18T17:19:00Z"/>
              </w:rPr>
            </w:pPr>
            <w:del w:id="8991" w:author="Pavla Trefilová" w:date="2019-11-18T17:19:00Z">
              <w:r>
                <w:delText>Bachelor T</w:delText>
              </w:r>
              <w:r w:rsidRPr="00465E29">
                <w:delText xml:space="preserve">hesis </w:delText>
              </w:r>
              <w:r>
                <w:delText>S</w:delText>
              </w:r>
              <w:r w:rsidRPr="00465E29">
                <w:delText>eminar</w:delText>
              </w:r>
              <w:r w:rsidRPr="00E72519">
                <w:delText xml:space="preserve"> </w:delText>
              </w:r>
              <w:r w:rsidR="00B2050B" w:rsidRPr="00E72519">
                <w:delText>–</w:delText>
              </w:r>
              <w:r w:rsidR="00B2050B">
                <w:delText xml:space="preserve"> </w:delText>
              </w:r>
              <w:r w:rsidR="00B2050B" w:rsidRPr="00E72519">
                <w:delText>přednášející (20%)</w:delText>
              </w:r>
            </w:del>
          </w:p>
        </w:tc>
      </w:tr>
      <w:tr w:rsidR="00B2050B" w14:paraId="2FABEA21" w14:textId="77777777" w:rsidTr="00B2050B">
        <w:trPr>
          <w:del w:id="8992" w:author="Pavla Trefilová" w:date="2019-11-18T17:19:00Z"/>
        </w:trPr>
        <w:tc>
          <w:tcPr>
            <w:tcW w:w="9859" w:type="dxa"/>
            <w:gridSpan w:val="9"/>
            <w:shd w:val="clear" w:color="auto" w:fill="F7CAAC"/>
          </w:tcPr>
          <w:p w14:paraId="2CB17A41" w14:textId="77777777" w:rsidR="00B2050B" w:rsidRPr="00BB5121" w:rsidRDefault="00B2050B" w:rsidP="00B2050B">
            <w:pPr>
              <w:jc w:val="both"/>
              <w:rPr>
                <w:del w:id="8993" w:author="Pavla Trefilová" w:date="2019-11-18T17:19:00Z"/>
              </w:rPr>
            </w:pPr>
            <w:del w:id="8994" w:author="Pavla Trefilová" w:date="2019-11-18T17:19:00Z">
              <w:r w:rsidRPr="00BB5121">
                <w:delText xml:space="preserve">Údaje o vzdělání na VŠ </w:delText>
              </w:r>
            </w:del>
          </w:p>
        </w:tc>
      </w:tr>
      <w:tr w:rsidR="00B2050B" w14:paraId="3AC8E477" w14:textId="77777777" w:rsidTr="00B2050B">
        <w:trPr>
          <w:trHeight w:val="1055"/>
          <w:del w:id="8995" w:author="Pavla Trefilová" w:date="2019-11-18T17:19:00Z"/>
        </w:trPr>
        <w:tc>
          <w:tcPr>
            <w:tcW w:w="9859" w:type="dxa"/>
            <w:gridSpan w:val="9"/>
          </w:tcPr>
          <w:p w14:paraId="7141B7A5" w14:textId="77777777" w:rsidR="00B2050B" w:rsidRPr="00BB5121" w:rsidRDefault="00B2050B" w:rsidP="00B2050B">
            <w:pPr>
              <w:jc w:val="both"/>
              <w:rPr>
                <w:del w:id="8996" w:author="Pavla Trefilová" w:date="2019-11-18T17:19:00Z"/>
              </w:rPr>
            </w:pPr>
            <w:del w:id="8997" w:author="Pavla Trefilová" w:date="2019-11-18T17:19:00Z">
              <w:r w:rsidRPr="00BB5121">
                <w:delText>1990-1993: Vysoká škola báňská - technická univerzita Ostrava, Ekonomická fakulta, studijní obor Ekonomie (Bc.)</w:delText>
              </w:r>
            </w:del>
          </w:p>
          <w:p w14:paraId="012F35F9" w14:textId="77777777" w:rsidR="00B2050B" w:rsidRPr="00BB5121" w:rsidRDefault="00B2050B" w:rsidP="00B2050B">
            <w:pPr>
              <w:jc w:val="both"/>
              <w:rPr>
                <w:del w:id="8998" w:author="Pavla Trefilová" w:date="2019-11-18T17:19:00Z"/>
              </w:rPr>
            </w:pPr>
            <w:del w:id="8999" w:author="Pavla Trefilová" w:date="2019-11-18T17:19:00Z">
              <w:r w:rsidRPr="00BB5121">
                <w:delText>1993-1995: Vysoká škola báňská – technická univerzita Ostrava, Ekonomická fakulta, Podnikatelství a management (Ing.)</w:delText>
              </w:r>
            </w:del>
          </w:p>
          <w:p w14:paraId="0B363CD8" w14:textId="77777777" w:rsidR="00B2050B" w:rsidRPr="00BB5121" w:rsidRDefault="00B2050B" w:rsidP="00B2050B">
            <w:pPr>
              <w:jc w:val="both"/>
              <w:rPr>
                <w:del w:id="9000" w:author="Pavla Trefilová" w:date="2019-11-18T17:19:00Z"/>
              </w:rPr>
            </w:pPr>
            <w:del w:id="9001" w:author="Pavla Trefilová" w:date="2019-11-18T17:19:00Z">
              <w:r w:rsidRPr="00BB5121">
                <w:delText>2002: Vysoké učení technické v Brně, Fakulta podnikatelská, doktorský studijní program Ekonomika a management, studijní obor Říz</w:delText>
              </w:r>
              <w:r w:rsidR="004476B8">
                <w:delText>ení a ekonomika podniku (Ph.D.)</w:delText>
              </w:r>
            </w:del>
          </w:p>
        </w:tc>
      </w:tr>
      <w:tr w:rsidR="00B2050B" w14:paraId="169BB28F" w14:textId="77777777" w:rsidTr="00B2050B">
        <w:trPr>
          <w:del w:id="9002" w:author="Pavla Trefilová" w:date="2019-11-18T17:19:00Z"/>
        </w:trPr>
        <w:tc>
          <w:tcPr>
            <w:tcW w:w="9859" w:type="dxa"/>
            <w:gridSpan w:val="9"/>
            <w:shd w:val="clear" w:color="auto" w:fill="F7CAAC"/>
          </w:tcPr>
          <w:p w14:paraId="47F17ED6" w14:textId="77777777" w:rsidR="00B2050B" w:rsidRDefault="00B2050B" w:rsidP="00B2050B">
            <w:pPr>
              <w:jc w:val="both"/>
              <w:rPr>
                <w:del w:id="9003" w:author="Pavla Trefilová" w:date="2019-11-18T17:19:00Z"/>
                <w:b/>
              </w:rPr>
            </w:pPr>
            <w:del w:id="9004" w:author="Pavla Trefilová" w:date="2019-11-18T17:19:00Z">
              <w:r>
                <w:rPr>
                  <w:b/>
                </w:rPr>
                <w:delText>Údaje o odborném působení od absolvování VŠ</w:delText>
              </w:r>
            </w:del>
          </w:p>
        </w:tc>
      </w:tr>
      <w:tr w:rsidR="00B2050B" w14:paraId="08EC5C72" w14:textId="77777777" w:rsidTr="00B2050B">
        <w:trPr>
          <w:trHeight w:val="108"/>
          <w:del w:id="9005" w:author="Pavla Trefilová" w:date="2019-11-18T17:19:00Z"/>
        </w:trPr>
        <w:tc>
          <w:tcPr>
            <w:tcW w:w="9859" w:type="dxa"/>
            <w:gridSpan w:val="9"/>
          </w:tcPr>
          <w:p w14:paraId="6E1DD11E" w14:textId="77777777" w:rsidR="00B2050B" w:rsidRDefault="00B2050B" w:rsidP="00B2050B">
            <w:pPr>
              <w:jc w:val="both"/>
              <w:rPr>
                <w:del w:id="9006" w:author="Pavla Trefilová" w:date="2019-11-18T17:19:00Z"/>
              </w:rPr>
            </w:pPr>
            <w:del w:id="9007" w:author="Pavla Trefilová" w:date="2019-11-18T17:19:00Z">
              <w:r>
                <w:delText xml:space="preserve">1995-dosud: </w:delText>
              </w:r>
              <w:r>
                <w:rPr>
                  <w:color w:val="000000"/>
                  <w:szCs w:val="24"/>
                </w:rPr>
                <w:delText>Univerzita Tomáše Bati ve Zlíně, Fakulta managementu a ekonomiky, akademický pracovník</w:delText>
              </w:r>
            </w:del>
          </w:p>
        </w:tc>
      </w:tr>
      <w:tr w:rsidR="00B2050B" w14:paraId="0533EBE2" w14:textId="77777777" w:rsidTr="00B2050B">
        <w:trPr>
          <w:trHeight w:val="250"/>
          <w:del w:id="9008" w:author="Pavla Trefilová" w:date="2019-11-18T17:19:00Z"/>
        </w:trPr>
        <w:tc>
          <w:tcPr>
            <w:tcW w:w="9859" w:type="dxa"/>
            <w:gridSpan w:val="9"/>
            <w:shd w:val="clear" w:color="auto" w:fill="F7CAAC"/>
          </w:tcPr>
          <w:p w14:paraId="6EA32E4B" w14:textId="77777777" w:rsidR="00B2050B" w:rsidRDefault="00B2050B" w:rsidP="00B2050B">
            <w:pPr>
              <w:jc w:val="both"/>
              <w:rPr>
                <w:del w:id="9009" w:author="Pavla Trefilová" w:date="2019-11-18T17:19:00Z"/>
              </w:rPr>
            </w:pPr>
            <w:del w:id="9010" w:author="Pavla Trefilová" w:date="2019-11-18T17:19:00Z">
              <w:r>
                <w:rPr>
                  <w:b/>
                </w:rPr>
                <w:delText>Zkušenosti s vedením kvalifikačních a rigorózních prací</w:delText>
              </w:r>
            </w:del>
          </w:p>
        </w:tc>
      </w:tr>
      <w:tr w:rsidR="00B2050B" w14:paraId="1FB4FCB9" w14:textId="77777777" w:rsidTr="00B2050B">
        <w:trPr>
          <w:trHeight w:val="312"/>
          <w:del w:id="9011" w:author="Pavla Trefilová" w:date="2019-11-18T17:19:00Z"/>
        </w:trPr>
        <w:tc>
          <w:tcPr>
            <w:tcW w:w="9859" w:type="dxa"/>
            <w:gridSpan w:val="9"/>
          </w:tcPr>
          <w:p w14:paraId="33ED01A9" w14:textId="77777777" w:rsidR="004476B8" w:rsidRDefault="004476B8" w:rsidP="004476B8">
            <w:pPr>
              <w:jc w:val="both"/>
              <w:rPr>
                <w:del w:id="9012" w:author="Pavla Trefilová" w:date="2019-11-18T17:19:00Z"/>
              </w:rPr>
            </w:pPr>
            <w:del w:id="9013" w:author="Pavla Trefilová" w:date="2019-11-18T17:19:00Z">
              <w:r>
                <w:delText>Počet vedených bakalářských prací – 30</w:delText>
              </w:r>
            </w:del>
          </w:p>
          <w:p w14:paraId="266591F4" w14:textId="77777777" w:rsidR="004476B8" w:rsidRDefault="004476B8" w:rsidP="004476B8">
            <w:pPr>
              <w:jc w:val="both"/>
              <w:rPr>
                <w:del w:id="9014" w:author="Pavla Trefilová" w:date="2019-11-18T17:19:00Z"/>
              </w:rPr>
            </w:pPr>
            <w:del w:id="9015" w:author="Pavla Trefilová" w:date="2019-11-18T17:19:00Z">
              <w:r>
                <w:delText>Počet vedených diplomových prací – 125</w:delText>
              </w:r>
            </w:del>
          </w:p>
          <w:p w14:paraId="219D0426" w14:textId="77777777" w:rsidR="00B2050B" w:rsidRDefault="004476B8" w:rsidP="004476B8">
            <w:pPr>
              <w:jc w:val="both"/>
              <w:rPr>
                <w:del w:id="9016" w:author="Pavla Trefilová" w:date="2019-11-18T17:19:00Z"/>
              </w:rPr>
            </w:pPr>
            <w:del w:id="9017" w:author="Pavla Trefilová" w:date="2019-11-18T17:19:00Z">
              <w:r>
                <w:delText>Počet vedených disertačních prací - 1</w:delText>
              </w:r>
            </w:del>
          </w:p>
        </w:tc>
      </w:tr>
      <w:tr w:rsidR="00B2050B" w14:paraId="1FC86F31" w14:textId="77777777" w:rsidTr="00B2050B">
        <w:trPr>
          <w:cantSplit/>
          <w:del w:id="9018" w:author="Pavla Trefilová" w:date="2019-11-18T17:19:00Z"/>
        </w:trPr>
        <w:tc>
          <w:tcPr>
            <w:tcW w:w="3347" w:type="dxa"/>
            <w:gridSpan w:val="2"/>
            <w:tcBorders>
              <w:top w:val="single" w:sz="12" w:space="0" w:color="auto"/>
            </w:tcBorders>
            <w:shd w:val="clear" w:color="auto" w:fill="F7CAAC"/>
          </w:tcPr>
          <w:p w14:paraId="7D5013A7" w14:textId="77777777" w:rsidR="00B2050B" w:rsidRDefault="00B2050B" w:rsidP="00B2050B">
            <w:pPr>
              <w:jc w:val="both"/>
              <w:rPr>
                <w:del w:id="9019" w:author="Pavla Trefilová" w:date="2019-11-18T17:19:00Z"/>
              </w:rPr>
            </w:pPr>
            <w:del w:id="9020" w:author="Pavla Trefilová" w:date="2019-11-18T17:19:00Z">
              <w:r>
                <w:rPr>
                  <w:b/>
                </w:rPr>
                <w:delText xml:space="preserve">Obor habilitačního řízení </w:delText>
              </w:r>
            </w:del>
          </w:p>
        </w:tc>
        <w:tc>
          <w:tcPr>
            <w:tcW w:w="2245" w:type="dxa"/>
            <w:tcBorders>
              <w:top w:val="single" w:sz="12" w:space="0" w:color="auto"/>
            </w:tcBorders>
            <w:shd w:val="clear" w:color="auto" w:fill="F7CAAC"/>
          </w:tcPr>
          <w:p w14:paraId="040EF4B1" w14:textId="77777777" w:rsidR="00B2050B" w:rsidRDefault="00B2050B" w:rsidP="00B2050B">
            <w:pPr>
              <w:jc w:val="both"/>
              <w:rPr>
                <w:del w:id="9021" w:author="Pavla Trefilová" w:date="2019-11-18T17:19:00Z"/>
              </w:rPr>
            </w:pPr>
            <w:del w:id="9022" w:author="Pavla Trefilová" w:date="2019-11-18T17:19:00Z">
              <w:r>
                <w:rPr>
                  <w:b/>
                </w:rPr>
                <w:delText>Rok udělení hodnosti</w:delText>
              </w:r>
            </w:del>
          </w:p>
        </w:tc>
        <w:tc>
          <w:tcPr>
            <w:tcW w:w="2248" w:type="dxa"/>
            <w:gridSpan w:val="2"/>
            <w:tcBorders>
              <w:top w:val="single" w:sz="12" w:space="0" w:color="auto"/>
              <w:right w:val="single" w:sz="12" w:space="0" w:color="auto"/>
            </w:tcBorders>
            <w:shd w:val="clear" w:color="auto" w:fill="F7CAAC"/>
          </w:tcPr>
          <w:p w14:paraId="4CCDEA10" w14:textId="77777777" w:rsidR="00B2050B" w:rsidRDefault="00B2050B" w:rsidP="00B2050B">
            <w:pPr>
              <w:jc w:val="both"/>
              <w:rPr>
                <w:del w:id="9023" w:author="Pavla Trefilová" w:date="2019-11-18T17:19:00Z"/>
              </w:rPr>
            </w:pPr>
            <w:del w:id="9024" w:author="Pavla Trefilová" w:date="2019-11-18T17:19:00Z">
              <w:r>
                <w:rPr>
                  <w:b/>
                </w:rPr>
                <w:delText>Řízení konáno na VŠ</w:delText>
              </w:r>
            </w:del>
          </w:p>
        </w:tc>
        <w:tc>
          <w:tcPr>
            <w:tcW w:w="2019" w:type="dxa"/>
            <w:gridSpan w:val="4"/>
            <w:tcBorders>
              <w:top w:val="single" w:sz="12" w:space="0" w:color="auto"/>
              <w:left w:val="single" w:sz="12" w:space="0" w:color="auto"/>
            </w:tcBorders>
            <w:shd w:val="clear" w:color="auto" w:fill="F7CAAC"/>
          </w:tcPr>
          <w:p w14:paraId="129957C2" w14:textId="77777777" w:rsidR="00B2050B" w:rsidRDefault="00B2050B" w:rsidP="00B2050B">
            <w:pPr>
              <w:jc w:val="both"/>
              <w:rPr>
                <w:del w:id="9025" w:author="Pavla Trefilová" w:date="2019-11-18T17:19:00Z"/>
                <w:b/>
              </w:rPr>
            </w:pPr>
            <w:del w:id="9026" w:author="Pavla Trefilová" w:date="2019-11-18T17:19:00Z">
              <w:r>
                <w:rPr>
                  <w:b/>
                </w:rPr>
                <w:delText>Ohlasy publikací</w:delText>
              </w:r>
            </w:del>
          </w:p>
        </w:tc>
      </w:tr>
      <w:tr w:rsidR="00B2050B" w14:paraId="0EEDC4D0" w14:textId="77777777" w:rsidTr="00B2050B">
        <w:trPr>
          <w:cantSplit/>
          <w:del w:id="9027" w:author="Pavla Trefilová" w:date="2019-11-18T17:19:00Z"/>
        </w:trPr>
        <w:tc>
          <w:tcPr>
            <w:tcW w:w="3347" w:type="dxa"/>
            <w:gridSpan w:val="2"/>
          </w:tcPr>
          <w:p w14:paraId="675E69BD" w14:textId="77777777" w:rsidR="00B2050B" w:rsidRDefault="00B2050B" w:rsidP="00B2050B">
            <w:pPr>
              <w:jc w:val="center"/>
              <w:rPr>
                <w:del w:id="9028" w:author="Pavla Trefilová" w:date="2019-11-18T17:19:00Z"/>
              </w:rPr>
            </w:pPr>
            <w:del w:id="9029" w:author="Pavla Trefilová" w:date="2019-11-18T17:19:00Z">
              <w:r w:rsidRPr="00E22B0F">
                <w:rPr>
                  <w:bCs/>
                </w:rPr>
                <w:delText>Management a ekonomika podniku</w:delText>
              </w:r>
            </w:del>
          </w:p>
        </w:tc>
        <w:tc>
          <w:tcPr>
            <w:tcW w:w="2245" w:type="dxa"/>
          </w:tcPr>
          <w:p w14:paraId="2C0B67AE" w14:textId="77777777" w:rsidR="00B2050B" w:rsidRPr="007F4E7B" w:rsidRDefault="00B2050B" w:rsidP="00B2050B">
            <w:pPr>
              <w:jc w:val="center"/>
              <w:rPr>
                <w:del w:id="9030" w:author="Pavla Trefilová" w:date="2019-11-18T17:19:00Z"/>
              </w:rPr>
            </w:pPr>
            <w:del w:id="9031" w:author="Pavla Trefilová" w:date="2019-11-18T17:19:00Z">
              <w:r w:rsidRPr="007F4E7B">
                <w:delText>2014</w:delText>
              </w:r>
            </w:del>
          </w:p>
        </w:tc>
        <w:tc>
          <w:tcPr>
            <w:tcW w:w="2248" w:type="dxa"/>
            <w:gridSpan w:val="2"/>
            <w:tcBorders>
              <w:right w:val="single" w:sz="12" w:space="0" w:color="auto"/>
            </w:tcBorders>
          </w:tcPr>
          <w:p w14:paraId="4C9546E4" w14:textId="77777777" w:rsidR="00B2050B" w:rsidRDefault="00B2050B" w:rsidP="00B2050B">
            <w:pPr>
              <w:jc w:val="center"/>
              <w:rPr>
                <w:del w:id="9032" w:author="Pavla Trefilová" w:date="2019-11-18T17:19:00Z"/>
              </w:rPr>
            </w:pPr>
            <w:del w:id="9033" w:author="Pavla Trefilová" w:date="2019-11-18T17:19:00Z">
              <w:r w:rsidRPr="00E22B0F">
                <w:rPr>
                  <w:bCs/>
                </w:rPr>
                <w:delText>Univerzita Tomáše Bati ve Zlíně</w:delText>
              </w:r>
            </w:del>
          </w:p>
        </w:tc>
        <w:tc>
          <w:tcPr>
            <w:tcW w:w="773" w:type="dxa"/>
            <w:gridSpan w:val="2"/>
            <w:tcBorders>
              <w:left w:val="single" w:sz="12" w:space="0" w:color="auto"/>
            </w:tcBorders>
            <w:shd w:val="clear" w:color="auto" w:fill="F7CAAC"/>
          </w:tcPr>
          <w:p w14:paraId="15CD7A03" w14:textId="77777777" w:rsidR="00B2050B" w:rsidRDefault="00B2050B" w:rsidP="00B2050B">
            <w:pPr>
              <w:jc w:val="both"/>
              <w:rPr>
                <w:del w:id="9034" w:author="Pavla Trefilová" w:date="2019-11-18T17:19:00Z"/>
              </w:rPr>
            </w:pPr>
            <w:del w:id="9035" w:author="Pavla Trefilová" w:date="2019-11-18T17:19:00Z">
              <w:r>
                <w:rPr>
                  <w:b/>
                </w:rPr>
                <w:delText>WOS</w:delText>
              </w:r>
            </w:del>
          </w:p>
        </w:tc>
        <w:tc>
          <w:tcPr>
            <w:tcW w:w="552" w:type="dxa"/>
            <w:shd w:val="clear" w:color="auto" w:fill="F7CAAC"/>
          </w:tcPr>
          <w:p w14:paraId="06CE8F1F" w14:textId="77777777" w:rsidR="00B2050B" w:rsidRDefault="00B2050B" w:rsidP="00B2050B">
            <w:pPr>
              <w:jc w:val="both"/>
              <w:rPr>
                <w:del w:id="9036" w:author="Pavla Trefilová" w:date="2019-11-18T17:19:00Z"/>
                <w:sz w:val="18"/>
              </w:rPr>
            </w:pPr>
            <w:del w:id="9037" w:author="Pavla Trefilová" w:date="2019-11-18T17:19:00Z">
              <w:r>
                <w:rPr>
                  <w:b/>
                  <w:sz w:val="18"/>
                </w:rPr>
                <w:delText>Scopus</w:delText>
              </w:r>
            </w:del>
          </w:p>
        </w:tc>
        <w:tc>
          <w:tcPr>
            <w:tcW w:w="694" w:type="dxa"/>
            <w:shd w:val="clear" w:color="auto" w:fill="F7CAAC"/>
          </w:tcPr>
          <w:p w14:paraId="3D555D6C" w14:textId="77777777" w:rsidR="00B2050B" w:rsidRDefault="00B2050B" w:rsidP="00B2050B">
            <w:pPr>
              <w:jc w:val="both"/>
              <w:rPr>
                <w:del w:id="9038" w:author="Pavla Trefilová" w:date="2019-11-18T17:19:00Z"/>
              </w:rPr>
            </w:pPr>
            <w:del w:id="9039" w:author="Pavla Trefilová" w:date="2019-11-18T17:19:00Z">
              <w:r>
                <w:rPr>
                  <w:b/>
                  <w:sz w:val="18"/>
                </w:rPr>
                <w:delText>ostatní</w:delText>
              </w:r>
            </w:del>
          </w:p>
        </w:tc>
      </w:tr>
      <w:tr w:rsidR="00B2050B" w14:paraId="2941C685" w14:textId="77777777" w:rsidTr="00B2050B">
        <w:trPr>
          <w:cantSplit/>
          <w:trHeight w:val="70"/>
          <w:del w:id="9040" w:author="Pavla Trefilová" w:date="2019-11-18T17:19:00Z"/>
        </w:trPr>
        <w:tc>
          <w:tcPr>
            <w:tcW w:w="3347" w:type="dxa"/>
            <w:gridSpan w:val="2"/>
            <w:shd w:val="clear" w:color="auto" w:fill="F7CAAC"/>
          </w:tcPr>
          <w:p w14:paraId="52A42B77" w14:textId="77777777" w:rsidR="00B2050B" w:rsidRDefault="00B2050B" w:rsidP="00B2050B">
            <w:pPr>
              <w:jc w:val="both"/>
              <w:rPr>
                <w:del w:id="9041" w:author="Pavla Trefilová" w:date="2019-11-18T17:19:00Z"/>
              </w:rPr>
            </w:pPr>
            <w:del w:id="9042" w:author="Pavla Trefilová" w:date="2019-11-18T17:19:00Z">
              <w:r>
                <w:rPr>
                  <w:b/>
                </w:rPr>
                <w:delText>Obor jmenovacího řízení</w:delText>
              </w:r>
            </w:del>
          </w:p>
        </w:tc>
        <w:tc>
          <w:tcPr>
            <w:tcW w:w="2245" w:type="dxa"/>
            <w:shd w:val="clear" w:color="auto" w:fill="F7CAAC"/>
          </w:tcPr>
          <w:p w14:paraId="7F244E24" w14:textId="77777777" w:rsidR="00B2050B" w:rsidRDefault="00B2050B" w:rsidP="00B2050B">
            <w:pPr>
              <w:jc w:val="both"/>
              <w:rPr>
                <w:del w:id="9043" w:author="Pavla Trefilová" w:date="2019-11-18T17:19:00Z"/>
              </w:rPr>
            </w:pPr>
            <w:del w:id="9044" w:author="Pavla Trefilová" w:date="2019-11-18T17:19:00Z">
              <w:r>
                <w:rPr>
                  <w:b/>
                </w:rPr>
                <w:delText>Rok udělení hodnosti</w:delText>
              </w:r>
            </w:del>
          </w:p>
        </w:tc>
        <w:tc>
          <w:tcPr>
            <w:tcW w:w="2248" w:type="dxa"/>
            <w:gridSpan w:val="2"/>
            <w:tcBorders>
              <w:right w:val="single" w:sz="12" w:space="0" w:color="auto"/>
            </w:tcBorders>
            <w:shd w:val="clear" w:color="auto" w:fill="F7CAAC"/>
          </w:tcPr>
          <w:p w14:paraId="2ED6BA15" w14:textId="77777777" w:rsidR="00B2050B" w:rsidRDefault="00B2050B" w:rsidP="00B2050B">
            <w:pPr>
              <w:jc w:val="both"/>
              <w:rPr>
                <w:del w:id="9045" w:author="Pavla Trefilová" w:date="2019-11-18T17:19:00Z"/>
              </w:rPr>
            </w:pPr>
            <w:del w:id="9046" w:author="Pavla Trefilová" w:date="2019-11-18T17:19:00Z">
              <w:r>
                <w:rPr>
                  <w:b/>
                </w:rPr>
                <w:delText>Řízení konáno na VŠ</w:delText>
              </w:r>
            </w:del>
          </w:p>
        </w:tc>
        <w:tc>
          <w:tcPr>
            <w:tcW w:w="773" w:type="dxa"/>
            <w:gridSpan w:val="2"/>
            <w:vMerge w:val="restart"/>
            <w:tcBorders>
              <w:left w:val="single" w:sz="12" w:space="0" w:color="auto"/>
            </w:tcBorders>
          </w:tcPr>
          <w:p w14:paraId="7EAD8CF8" w14:textId="77777777" w:rsidR="00B2050B" w:rsidRPr="007F4E7B" w:rsidRDefault="004476B8" w:rsidP="00B2050B">
            <w:pPr>
              <w:jc w:val="center"/>
              <w:rPr>
                <w:del w:id="9047" w:author="Pavla Trefilová" w:date="2019-11-18T17:19:00Z"/>
              </w:rPr>
            </w:pPr>
            <w:del w:id="9048" w:author="Pavla Trefilová" w:date="2019-11-18T17:19:00Z">
              <w:r>
                <w:delText>10</w:delText>
              </w:r>
            </w:del>
          </w:p>
        </w:tc>
        <w:tc>
          <w:tcPr>
            <w:tcW w:w="552" w:type="dxa"/>
            <w:vMerge w:val="restart"/>
          </w:tcPr>
          <w:p w14:paraId="63060206" w14:textId="77777777" w:rsidR="00B2050B" w:rsidRPr="007F4E7B" w:rsidRDefault="004476B8" w:rsidP="00B2050B">
            <w:pPr>
              <w:jc w:val="center"/>
              <w:rPr>
                <w:del w:id="9049" w:author="Pavla Trefilová" w:date="2019-11-18T17:19:00Z"/>
              </w:rPr>
            </w:pPr>
            <w:del w:id="9050" w:author="Pavla Trefilová" w:date="2019-11-18T17:19:00Z">
              <w:r>
                <w:delText>11</w:delText>
              </w:r>
            </w:del>
          </w:p>
        </w:tc>
        <w:tc>
          <w:tcPr>
            <w:tcW w:w="694" w:type="dxa"/>
            <w:vMerge w:val="restart"/>
          </w:tcPr>
          <w:p w14:paraId="78888ACD" w14:textId="77777777" w:rsidR="00B2050B" w:rsidRPr="007F4E7B" w:rsidRDefault="00B2050B" w:rsidP="00B2050B">
            <w:pPr>
              <w:jc w:val="center"/>
              <w:rPr>
                <w:del w:id="9051" w:author="Pavla Trefilová" w:date="2019-11-18T17:19:00Z"/>
              </w:rPr>
            </w:pPr>
            <w:del w:id="9052" w:author="Pavla Trefilová" w:date="2019-11-18T17:19:00Z">
              <w:r w:rsidRPr="007F4E7B">
                <w:delText>24</w:delText>
              </w:r>
            </w:del>
          </w:p>
        </w:tc>
      </w:tr>
      <w:tr w:rsidR="00B2050B" w14:paraId="191895F1" w14:textId="77777777" w:rsidTr="00B2050B">
        <w:trPr>
          <w:trHeight w:val="205"/>
          <w:del w:id="9053" w:author="Pavla Trefilová" w:date="2019-11-18T17:19:00Z"/>
        </w:trPr>
        <w:tc>
          <w:tcPr>
            <w:tcW w:w="3347" w:type="dxa"/>
            <w:gridSpan w:val="2"/>
          </w:tcPr>
          <w:p w14:paraId="5B69B375" w14:textId="77777777" w:rsidR="00B2050B" w:rsidRDefault="00B2050B" w:rsidP="00B2050B">
            <w:pPr>
              <w:jc w:val="both"/>
              <w:rPr>
                <w:del w:id="9054" w:author="Pavla Trefilová" w:date="2019-11-18T17:19:00Z"/>
              </w:rPr>
            </w:pPr>
          </w:p>
        </w:tc>
        <w:tc>
          <w:tcPr>
            <w:tcW w:w="2245" w:type="dxa"/>
          </w:tcPr>
          <w:p w14:paraId="011672DD" w14:textId="77777777" w:rsidR="00B2050B" w:rsidRDefault="00B2050B" w:rsidP="00B2050B">
            <w:pPr>
              <w:jc w:val="both"/>
              <w:rPr>
                <w:del w:id="9055" w:author="Pavla Trefilová" w:date="2019-11-18T17:19:00Z"/>
              </w:rPr>
            </w:pPr>
          </w:p>
        </w:tc>
        <w:tc>
          <w:tcPr>
            <w:tcW w:w="2248" w:type="dxa"/>
            <w:gridSpan w:val="2"/>
            <w:tcBorders>
              <w:right w:val="single" w:sz="12" w:space="0" w:color="auto"/>
            </w:tcBorders>
          </w:tcPr>
          <w:p w14:paraId="55413637" w14:textId="77777777" w:rsidR="00B2050B" w:rsidRDefault="00B2050B" w:rsidP="00B2050B">
            <w:pPr>
              <w:jc w:val="both"/>
              <w:rPr>
                <w:del w:id="9056" w:author="Pavla Trefilová" w:date="2019-11-18T17:19:00Z"/>
              </w:rPr>
            </w:pPr>
          </w:p>
        </w:tc>
        <w:tc>
          <w:tcPr>
            <w:tcW w:w="773" w:type="dxa"/>
            <w:gridSpan w:val="2"/>
            <w:vMerge/>
            <w:tcBorders>
              <w:left w:val="single" w:sz="12" w:space="0" w:color="auto"/>
            </w:tcBorders>
            <w:vAlign w:val="center"/>
          </w:tcPr>
          <w:p w14:paraId="41C9C315" w14:textId="77777777" w:rsidR="00B2050B" w:rsidRDefault="00B2050B" w:rsidP="00B2050B">
            <w:pPr>
              <w:rPr>
                <w:del w:id="9057" w:author="Pavla Trefilová" w:date="2019-11-18T17:19:00Z"/>
                <w:b/>
              </w:rPr>
            </w:pPr>
          </w:p>
        </w:tc>
        <w:tc>
          <w:tcPr>
            <w:tcW w:w="552" w:type="dxa"/>
            <w:vMerge/>
            <w:vAlign w:val="center"/>
          </w:tcPr>
          <w:p w14:paraId="744DDF88" w14:textId="77777777" w:rsidR="00B2050B" w:rsidRDefault="00B2050B" w:rsidP="00B2050B">
            <w:pPr>
              <w:rPr>
                <w:del w:id="9058" w:author="Pavla Trefilová" w:date="2019-11-18T17:19:00Z"/>
                <w:b/>
              </w:rPr>
            </w:pPr>
          </w:p>
        </w:tc>
        <w:tc>
          <w:tcPr>
            <w:tcW w:w="694" w:type="dxa"/>
            <w:vMerge/>
            <w:vAlign w:val="center"/>
          </w:tcPr>
          <w:p w14:paraId="6A855B9D" w14:textId="77777777" w:rsidR="00B2050B" w:rsidRDefault="00B2050B" w:rsidP="00B2050B">
            <w:pPr>
              <w:rPr>
                <w:del w:id="9059" w:author="Pavla Trefilová" w:date="2019-11-18T17:19:00Z"/>
                <w:b/>
              </w:rPr>
            </w:pPr>
          </w:p>
        </w:tc>
      </w:tr>
      <w:tr w:rsidR="00B2050B" w14:paraId="4076E435" w14:textId="77777777" w:rsidTr="00B2050B">
        <w:trPr>
          <w:del w:id="9060" w:author="Pavla Trefilová" w:date="2019-11-18T17:19:00Z"/>
        </w:trPr>
        <w:tc>
          <w:tcPr>
            <w:tcW w:w="9859" w:type="dxa"/>
            <w:gridSpan w:val="9"/>
            <w:shd w:val="clear" w:color="auto" w:fill="F7CAAC"/>
          </w:tcPr>
          <w:p w14:paraId="5F3CF459" w14:textId="77777777" w:rsidR="00B2050B" w:rsidRDefault="00B2050B" w:rsidP="00B2050B">
            <w:pPr>
              <w:jc w:val="both"/>
              <w:rPr>
                <w:del w:id="9061" w:author="Pavla Trefilová" w:date="2019-11-18T17:19:00Z"/>
                <w:b/>
              </w:rPr>
            </w:pPr>
            <w:del w:id="9062"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B2050B" w14:paraId="11F260F7" w14:textId="77777777" w:rsidTr="00B2050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63"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80"/>
          <w:trPrChange w:id="9064" w:author="Pavla Trefilová" w:date="2019-11-18T17:19:00Z">
            <w:trPr>
              <w:gridBefore w:val="1"/>
              <w:trHeight w:val="283"/>
            </w:trPr>
          </w:trPrChange>
        </w:trPr>
        <w:tc>
          <w:tcPr>
            <w:tcW w:w="9859" w:type="dxa"/>
            <w:gridSpan w:val="9"/>
            <w:tcBorders>
              <w:top w:val="nil"/>
            </w:tcBorders>
            <w:tcPrChange w:id="9065" w:author="Pavla Trefilová" w:date="2019-11-18T17:19:00Z">
              <w:tcPr>
                <w:tcW w:w="9859" w:type="dxa"/>
                <w:gridSpan w:val="12"/>
              </w:tcPr>
            </w:tcPrChange>
          </w:tcPr>
          <w:p w14:paraId="2C1D91FB" w14:textId="77777777" w:rsidR="00B2050B" w:rsidRDefault="00B2050B" w:rsidP="00B2050B">
            <w:pPr>
              <w:jc w:val="both"/>
              <w:rPr>
                <w:del w:id="9066" w:author="Pavla Trefilová" w:date="2019-11-18T17:19:00Z"/>
              </w:rPr>
            </w:pPr>
            <w:del w:id="9067" w:author="Pavla Trefilová" w:date="2019-11-18T17:19:00Z">
              <w:r w:rsidRPr="002D212D">
                <w:delText>KONČITÍKOVÁ, G</w:delText>
              </w:r>
              <w:r>
                <w:delText xml:space="preserve">., </w:delText>
              </w:r>
              <w:r w:rsidRPr="002D212D">
                <w:delText>CULÍK, T.</w:delText>
              </w:r>
              <w:r>
                <w:delText xml:space="preserve">, STAŇKOVÁ, P. </w:delText>
              </w:r>
              <w:r w:rsidRPr="002D212D">
                <w:delText>Applicatio</w:delText>
              </w:r>
              <w:r>
                <w:delText>n Model of Bata Management Syste</w:delText>
              </w:r>
              <w:r w:rsidRPr="002D212D">
                <w:delText xml:space="preserve">m for the Current Business Environment. In </w:delText>
              </w:r>
              <w:r w:rsidRPr="00C468C7">
                <w:rPr>
                  <w:i/>
                </w:rPr>
                <w:delText>Proceedings of the 5th International Conference on Development, Energy, Enviroment, Economics (DEEE´14).</w:delText>
              </w:r>
              <w:r>
                <w:delText xml:space="preserve"> Florencie: WSEAS, 2014, pp</w:delText>
              </w:r>
              <w:r w:rsidRPr="002D212D">
                <w:delText>. 99</w:delText>
              </w:r>
              <w:r>
                <w:delText>-</w:delText>
              </w:r>
              <w:r w:rsidRPr="002D212D">
                <w:delText>104. ISBN 978-960-474-40</w:delText>
              </w:r>
              <w:r>
                <w:delText>0-8 (33%)</w:delText>
              </w:r>
              <w:r w:rsidRPr="002D212D">
                <w:delText>.</w:delText>
              </w:r>
            </w:del>
          </w:p>
          <w:p w14:paraId="05762407" w14:textId="77777777" w:rsidR="00B2050B" w:rsidRDefault="00B2050B" w:rsidP="00B2050B">
            <w:pPr>
              <w:jc w:val="both"/>
              <w:rPr>
                <w:del w:id="9068" w:author="Pavla Trefilová" w:date="2019-11-18T17:19:00Z"/>
              </w:rPr>
            </w:pPr>
            <w:del w:id="9069" w:author="Pavla Trefilová" w:date="2019-11-18T17:19:00Z">
              <w:r w:rsidRPr="00A9423C">
                <w:delText>KONČITÍKOVÁ, G.</w:delText>
              </w:r>
              <w:r>
                <w:delText xml:space="preserve">, </w:delText>
              </w:r>
              <w:r w:rsidRPr="00A9423C">
                <w:delText xml:space="preserve">STAŇKOVÁ, P., </w:delText>
              </w:r>
              <w:r>
                <w:delText xml:space="preserve">SASÍNKOVÁ, M. </w:delText>
              </w:r>
              <w:r w:rsidRPr="0017731E">
                <w:delText>Employees' Health Care in the Current Business Environment (Inspiration by Bata Company before 1945)</w:delText>
              </w:r>
              <w:r>
                <w:delText xml:space="preserve">. </w:delText>
              </w:r>
              <w:r w:rsidRPr="00C468C7">
                <w:rPr>
                  <w:i/>
                </w:rPr>
                <w:delText>International Journal of Economics and Statistics</w:delText>
              </w:r>
              <w:r>
                <w:delText>. 2014, Volume 2, pp. 249</w:delText>
              </w:r>
              <w:r w:rsidRPr="00A9423C">
                <w:delText>-256. ISSN 2309-0685</w:delText>
              </w:r>
              <w:r>
                <w:delText xml:space="preserve"> (40%). </w:delText>
              </w:r>
            </w:del>
          </w:p>
          <w:p w14:paraId="2050CBDB" w14:textId="77777777" w:rsidR="00B2050B" w:rsidRPr="00A9423C" w:rsidRDefault="00B2050B" w:rsidP="00B2050B">
            <w:pPr>
              <w:jc w:val="both"/>
              <w:rPr>
                <w:del w:id="9070" w:author="Pavla Trefilová" w:date="2019-11-18T17:19:00Z"/>
              </w:rPr>
            </w:pPr>
            <w:del w:id="9071" w:author="Pavla Trefilová" w:date="2019-11-18T17:19:00Z">
              <w:r w:rsidRPr="00A9423C">
                <w:delText>CULÍK, T.</w:delText>
              </w:r>
              <w:r>
                <w:delText>,</w:delText>
              </w:r>
              <w:r w:rsidRPr="00A9423C">
                <w:delText xml:space="preserve"> KONČITÍKOVÁ, G.</w:delText>
              </w:r>
              <w:r>
                <w:delText xml:space="preserve">, </w:delText>
              </w:r>
              <w:r w:rsidRPr="00A9423C">
                <w:delText>STAŇKOVÁ, P</w:delText>
              </w:r>
              <w:r>
                <w:delText xml:space="preserve">. </w:delText>
              </w:r>
              <w:r w:rsidRPr="00A9423C">
                <w:delText xml:space="preserve">The development of CSR in current business environment based on the philosophy of Tomas Bata the founder. </w:delText>
              </w:r>
              <w:r w:rsidRPr="00C468C7">
                <w:rPr>
                  <w:i/>
                </w:rPr>
                <w:delText>International Journal of Economics and Statistics</w:delText>
              </w:r>
              <w:r>
                <w:rPr>
                  <w:i/>
                </w:rPr>
                <w:delText>.</w:delText>
              </w:r>
              <w:r>
                <w:delText xml:space="preserve"> 2014, Volume 2, pp</w:delText>
              </w:r>
              <w:r w:rsidRPr="00A9423C">
                <w:delText>. 230-239. ISSN 2309-0685</w:delText>
              </w:r>
              <w:r>
                <w:delText xml:space="preserve"> (33%)</w:delText>
              </w:r>
              <w:r w:rsidRPr="00A9423C">
                <w:delText>.</w:delText>
              </w:r>
            </w:del>
          </w:p>
          <w:p w14:paraId="56A94395" w14:textId="77777777" w:rsidR="00B2050B" w:rsidRPr="00A9423C" w:rsidRDefault="00B2050B" w:rsidP="00B2050B">
            <w:pPr>
              <w:jc w:val="both"/>
              <w:rPr>
                <w:del w:id="9072" w:author="Pavla Trefilová" w:date="2019-11-18T17:19:00Z"/>
              </w:rPr>
            </w:pPr>
            <w:del w:id="9073" w:author="Pavla Trefilová" w:date="2019-11-18T17:19:00Z">
              <w:r w:rsidRPr="00A9423C">
                <w:delText>KONČITÍKOVÁ, G</w:delText>
              </w:r>
              <w:r>
                <w:delText xml:space="preserve">., </w:delText>
              </w:r>
              <w:r w:rsidRPr="00A9423C">
                <w:delText>STAŇKOVÁ, P., SASÍNKOVÁ</w:delText>
              </w:r>
              <w:r>
                <w:delText>, M.</w:delText>
              </w:r>
              <w:r w:rsidRPr="00A9423C">
                <w:delText xml:space="preserve"> Occupational medicine as the part of employees care inspired by Bata Company before 1945. In </w:delText>
              </w:r>
              <w:r w:rsidRPr="00C468C7">
                <w:rPr>
                  <w:i/>
                </w:rPr>
                <w:delText>Proceedings of the 14th International Conference on Mathematics and Computers in Business nad Economics</w:delText>
              </w:r>
              <w:r w:rsidRPr="00A9423C">
                <w:delText xml:space="preserve"> (MCBE ´13). Baltimor: WSEAS, 2013, s. 1</w:delText>
              </w:r>
              <w:r>
                <w:delText>13</w:delText>
              </w:r>
              <w:r w:rsidRPr="00A9423C">
                <w:delText>-</w:delText>
              </w:r>
              <w:r>
                <w:delText>118</w:delText>
              </w:r>
              <w:r w:rsidRPr="00A9423C">
                <w:delText>. ISBN 978-960-474-32-2</w:delText>
              </w:r>
              <w:r>
                <w:delText xml:space="preserve"> (34%)</w:delText>
              </w:r>
              <w:r w:rsidRPr="00A9423C">
                <w:delText>.</w:delText>
              </w:r>
            </w:del>
          </w:p>
          <w:p w14:paraId="4020119D" w14:textId="36929FB8" w:rsidR="00B2050B" w:rsidRPr="00E4325D" w:rsidRDefault="00B2050B" w:rsidP="00E4325D">
            <w:pPr>
              <w:rPr>
                <w:ins w:id="9074" w:author="Pavla Trefilová" w:date="2019-11-18T17:19:00Z"/>
                <w:color w:val="000000"/>
              </w:rPr>
            </w:pPr>
            <w:del w:id="9075" w:author="Pavla Trefilová" w:date="2019-11-18T17:19:00Z">
              <w:r w:rsidRPr="00A9423C">
                <w:delText>STAŇKOVÁ, P. Institutionalization of Marketing in Hospitals in the Czech Republic</w:delText>
              </w:r>
              <w:r>
                <w:delText xml:space="preserve">. </w:delText>
              </w:r>
              <w:r w:rsidRPr="00474365">
                <w:rPr>
                  <w:i/>
                </w:rPr>
                <w:delText>Journal of Competitiveness</w:delText>
              </w:r>
              <w:r>
                <w:delText xml:space="preserve">. 2013, Volume </w:delText>
              </w:r>
              <w:r w:rsidRPr="00474365">
                <w:delText>5</w:delText>
              </w:r>
              <w:r>
                <w:delText>, Issue 3</w:delText>
              </w:r>
              <w:r w:rsidRPr="00474365">
                <w:delText xml:space="preserve">, </w:delText>
              </w:r>
              <w:r>
                <w:delText xml:space="preserve">pp. </w:delText>
              </w:r>
              <w:r w:rsidRPr="00474365">
                <w:delText>46-59</w:delText>
              </w:r>
            </w:del>
            <w:ins w:id="9076" w:author="Pavla Trefilová" w:date="2019-11-18T17:19:00Z">
              <w:r w:rsidR="00E4325D">
                <w:rPr>
                  <w:color w:val="000000"/>
                </w:rPr>
                <w:t>Basics of Accounting</w:t>
              </w:r>
              <w:r>
                <w:t xml:space="preserve"> – přednášející (40%)</w:t>
              </w:r>
            </w:ins>
          </w:p>
          <w:p w14:paraId="29508B07" w14:textId="3043B690" w:rsidR="00B2050B" w:rsidRDefault="00CD2E3C" w:rsidP="00B2050B">
            <w:pPr>
              <w:jc w:val="both"/>
            </w:pPr>
            <w:moveFromRangeStart w:id="9077" w:author="Pavla Trefilová" w:date="2019-11-18T17:19:00Z" w:name="move24990084"/>
            <w:moveFrom w:id="9078" w:author="Pavla Trefilová" w:date="2019-11-18T17:19:00Z">
              <w:r w:rsidRPr="00CD2E3C">
                <w:t>. ISSN 1804-171X.</w:t>
              </w:r>
              <w:r>
                <w:t xml:space="preserve"> </w:t>
              </w:r>
            </w:moveFrom>
            <w:moveFromRangeEnd w:id="9077"/>
            <w:del w:id="9079" w:author="Pavla Trefilová" w:date="2019-11-18T17:19:00Z">
              <w:r w:rsidR="00B2050B">
                <w:delText xml:space="preserve">DOI: </w:delText>
              </w:r>
              <w:r w:rsidR="00B2050B" w:rsidRPr="00474365">
                <w:delText>https://doi.org/10.7441/joc.2013.03.04</w:delText>
              </w:r>
            </w:del>
          </w:p>
        </w:tc>
      </w:tr>
      <w:tr w:rsidR="00B2050B" w14:paraId="3ABEFBE6" w14:textId="77777777" w:rsidTr="00B2050B">
        <w:trPr>
          <w:trHeight w:val="218"/>
          <w:del w:id="9080" w:author="Pavla Trefilová" w:date="2019-11-18T17:19:00Z"/>
        </w:trPr>
        <w:tc>
          <w:tcPr>
            <w:tcW w:w="9859" w:type="dxa"/>
            <w:gridSpan w:val="9"/>
            <w:shd w:val="clear" w:color="auto" w:fill="F7CAAC"/>
          </w:tcPr>
          <w:p w14:paraId="30BF6CD5" w14:textId="77777777" w:rsidR="00B2050B" w:rsidRDefault="00B2050B" w:rsidP="00B2050B">
            <w:pPr>
              <w:rPr>
                <w:del w:id="9081" w:author="Pavla Trefilová" w:date="2019-11-18T17:19:00Z"/>
                <w:b/>
              </w:rPr>
            </w:pPr>
            <w:del w:id="9082" w:author="Pavla Trefilová" w:date="2019-11-18T17:19:00Z">
              <w:r>
                <w:rPr>
                  <w:b/>
                </w:rPr>
                <w:delText>Působení v zahraničí</w:delText>
              </w:r>
            </w:del>
          </w:p>
        </w:tc>
      </w:tr>
      <w:tr w:rsidR="00B2050B" w14:paraId="64F37B9B" w14:textId="77777777" w:rsidTr="003A1EC2">
        <w:trPr>
          <w:trHeight w:val="98"/>
          <w:del w:id="9083" w:author="Pavla Trefilová" w:date="2019-11-18T17:19:00Z"/>
        </w:trPr>
        <w:tc>
          <w:tcPr>
            <w:tcW w:w="9859" w:type="dxa"/>
            <w:gridSpan w:val="9"/>
          </w:tcPr>
          <w:p w14:paraId="4BD27C33" w14:textId="77777777" w:rsidR="00B2050B" w:rsidRDefault="00B2050B" w:rsidP="00B2050B">
            <w:pPr>
              <w:rPr>
                <w:del w:id="9084" w:author="Pavla Trefilová" w:date="2019-11-18T17:19:00Z"/>
                <w:b/>
              </w:rPr>
            </w:pPr>
          </w:p>
        </w:tc>
      </w:tr>
      <w:tr w:rsidR="00B2050B" w14:paraId="5FA2999C" w14:textId="77777777" w:rsidTr="003A1EC2">
        <w:trPr>
          <w:cantSplit/>
          <w:trHeight w:val="144"/>
          <w:del w:id="9085" w:author="Pavla Trefilová" w:date="2019-11-18T17:19:00Z"/>
        </w:trPr>
        <w:tc>
          <w:tcPr>
            <w:tcW w:w="2518" w:type="dxa"/>
            <w:shd w:val="clear" w:color="auto" w:fill="F7CAAC"/>
          </w:tcPr>
          <w:p w14:paraId="6BD9C34C" w14:textId="77777777" w:rsidR="00B2050B" w:rsidRDefault="00B2050B" w:rsidP="00B2050B">
            <w:pPr>
              <w:jc w:val="both"/>
              <w:rPr>
                <w:del w:id="9086" w:author="Pavla Trefilová" w:date="2019-11-18T17:19:00Z"/>
                <w:b/>
              </w:rPr>
            </w:pPr>
            <w:del w:id="9087" w:author="Pavla Trefilová" w:date="2019-11-18T17:19:00Z">
              <w:r>
                <w:rPr>
                  <w:b/>
                </w:rPr>
                <w:delText xml:space="preserve">Podpis </w:delText>
              </w:r>
            </w:del>
          </w:p>
        </w:tc>
        <w:tc>
          <w:tcPr>
            <w:tcW w:w="4536" w:type="dxa"/>
            <w:gridSpan w:val="4"/>
          </w:tcPr>
          <w:p w14:paraId="1C261A38" w14:textId="77777777" w:rsidR="00B2050B" w:rsidRDefault="00B2050B" w:rsidP="00B2050B">
            <w:pPr>
              <w:jc w:val="both"/>
              <w:rPr>
                <w:del w:id="9088" w:author="Pavla Trefilová" w:date="2019-11-18T17:19:00Z"/>
              </w:rPr>
            </w:pPr>
          </w:p>
        </w:tc>
        <w:tc>
          <w:tcPr>
            <w:tcW w:w="786" w:type="dxa"/>
            <w:shd w:val="clear" w:color="auto" w:fill="F7CAAC"/>
          </w:tcPr>
          <w:p w14:paraId="7CC8A77D" w14:textId="77777777" w:rsidR="00B2050B" w:rsidRDefault="00B2050B" w:rsidP="00B2050B">
            <w:pPr>
              <w:jc w:val="both"/>
              <w:rPr>
                <w:del w:id="9089" w:author="Pavla Trefilová" w:date="2019-11-18T17:19:00Z"/>
              </w:rPr>
            </w:pPr>
            <w:del w:id="9090" w:author="Pavla Trefilová" w:date="2019-11-18T17:19:00Z">
              <w:r>
                <w:rPr>
                  <w:b/>
                </w:rPr>
                <w:delText>datum</w:delText>
              </w:r>
            </w:del>
          </w:p>
        </w:tc>
        <w:tc>
          <w:tcPr>
            <w:tcW w:w="2019" w:type="dxa"/>
            <w:gridSpan w:val="3"/>
          </w:tcPr>
          <w:p w14:paraId="38CE5BC0" w14:textId="77777777" w:rsidR="00B2050B" w:rsidRDefault="00B2050B" w:rsidP="00B2050B">
            <w:pPr>
              <w:jc w:val="both"/>
              <w:rPr>
                <w:del w:id="9091" w:author="Pavla Trefilová" w:date="2019-11-18T17:19:00Z"/>
              </w:rPr>
            </w:pPr>
          </w:p>
        </w:tc>
      </w:tr>
    </w:tbl>
    <w:p w14:paraId="7BEBCCBC" w14:textId="77777777" w:rsidR="00B2050B" w:rsidRDefault="00B2050B" w:rsidP="00B2050B">
      <w:pPr>
        <w:rPr>
          <w:del w:id="9092" w:author="Pavla Trefilová" w:date="2019-11-18T17:19:00Z"/>
        </w:rPr>
      </w:pPr>
    </w:p>
    <w:p w14:paraId="201A4B0D" w14:textId="77777777" w:rsidR="00B2050B" w:rsidRDefault="00B2050B" w:rsidP="00B2050B">
      <w:pPr>
        <w:rPr>
          <w:del w:id="9093" w:author="Pavla Trefilová" w:date="2019-11-18T17:19:00Z"/>
        </w:rPr>
      </w:pPr>
      <w:del w:id="9094" w:author="Pavla Trefilová" w:date="2019-11-18T17:19:00Z">
        <w:r>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EDAE987" w14:textId="77777777" w:rsidTr="00B2050B">
        <w:trPr>
          <w:del w:id="9095" w:author="Pavla Trefilová" w:date="2019-11-18T17:19:00Z"/>
        </w:trPr>
        <w:tc>
          <w:tcPr>
            <w:tcW w:w="9859" w:type="dxa"/>
            <w:gridSpan w:val="11"/>
            <w:tcBorders>
              <w:bottom w:val="double" w:sz="4" w:space="0" w:color="auto"/>
            </w:tcBorders>
            <w:shd w:val="clear" w:color="auto" w:fill="BDD6EE"/>
          </w:tcPr>
          <w:p w14:paraId="2BBDE3DA" w14:textId="77777777" w:rsidR="00B2050B" w:rsidRDefault="00B2050B" w:rsidP="00B2050B">
            <w:pPr>
              <w:jc w:val="both"/>
              <w:rPr>
                <w:del w:id="9096" w:author="Pavla Trefilová" w:date="2019-11-18T17:19:00Z"/>
                <w:b/>
                <w:sz w:val="28"/>
              </w:rPr>
            </w:pPr>
            <w:del w:id="9097" w:author="Pavla Trefilová" w:date="2019-11-18T17:19:00Z">
              <w:r>
                <w:rPr>
                  <w:b/>
                  <w:sz w:val="28"/>
                </w:rPr>
                <w:lastRenderedPageBreak/>
                <w:delText>C-I – Personální zabezpečení</w:delText>
              </w:r>
            </w:del>
          </w:p>
        </w:tc>
      </w:tr>
      <w:tr w:rsidR="00B2050B" w14:paraId="4E24CDB1" w14:textId="77777777" w:rsidTr="00B2050B">
        <w:trPr>
          <w:del w:id="9098" w:author="Pavla Trefilová" w:date="2019-11-18T17:19:00Z"/>
        </w:trPr>
        <w:tc>
          <w:tcPr>
            <w:tcW w:w="2518" w:type="dxa"/>
            <w:tcBorders>
              <w:top w:val="double" w:sz="4" w:space="0" w:color="auto"/>
            </w:tcBorders>
            <w:shd w:val="clear" w:color="auto" w:fill="F7CAAC"/>
          </w:tcPr>
          <w:p w14:paraId="1F3DB6E3" w14:textId="77777777" w:rsidR="00B2050B" w:rsidRDefault="00B2050B" w:rsidP="00B2050B">
            <w:pPr>
              <w:jc w:val="both"/>
              <w:rPr>
                <w:del w:id="9099" w:author="Pavla Trefilová" w:date="2019-11-18T17:19:00Z"/>
                <w:b/>
              </w:rPr>
            </w:pPr>
            <w:del w:id="9100" w:author="Pavla Trefilová" w:date="2019-11-18T17:19:00Z">
              <w:r>
                <w:rPr>
                  <w:b/>
                </w:rPr>
                <w:delText>Vysoká škola</w:delText>
              </w:r>
            </w:del>
          </w:p>
        </w:tc>
        <w:tc>
          <w:tcPr>
            <w:tcW w:w="7341" w:type="dxa"/>
            <w:gridSpan w:val="10"/>
          </w:tcPr>
          <w:p w14:paraId="1D9DE9F3" w14:textId="77777777" w:rsidR="00B2050B" w:rsidRDefault="00B2050B" w:rsidP="00B2050B">
            <w:pPr>
              <w:jc w:val="both"/>
              <w:rPr>
                <w:del w:id="9101" w:author="Pavla Trefilová" w:date="2019-11-18T17:19:00Z"/>
              </w:rPr>
            </w:pPr>
            <w:del w:id="9102" w:author="Pavla Trefilová" w:date="2019-11-18T17:19:00Z">
              <w:r>
                <w:delText>Univerzita Tomáše Bati ve Zlíně</w:delText>
              </w:r>
            </w:del>
          </w:p>
        </w:tc>
      </w:tr>
      <w:tr w:rsidR="00B2050B" w14:paraId="07A48F0D" w14:textId="77777777" w:rsidTr="00B2050B">
        <w:trPr>
          <w:del w:id="9103" w:author="Pavla Trefilová" w:date="2019-11-18T17:19:00Z"/>
        </w:trPr>
        <w:tc>
          <w:tcPr>
            <w:tcW w:w="2518" w:type="dxa"/>
            <w:shd w:val="clear" w:color="auto" w:fill="F7CAAC"/>
          </w:tcPr>
          <w:p w14:paraId="74F3E4E7" w14:textId="77777777" w:rsidR="00B2050B" w:rsidRDefault="00B2050B" w:rsidP="00B2050B">
            <w:pPr>
              <w:jc w:val="both"/>
              <w:rPr>
                <w:del w:id="9104" w:author="Pavla Trefilová" w:date="2019-11-18T17:19:00Z"/>
                <w:b/>
              </w:rPr>
            </w:pPr>
            <w:del w:id="9105" w:author="Pavla Trefilová" w:date="2019-11-18T17:19:00Z">
              <w:r>
                <w:rPr>
                  <w:b/>
                </w:rPr>
                <w:delText>Součást vysoké školy</w:delText>
              </w:r>
            </w:del>
          </w:p>
        </w:tc>
        <w:tc>
          <w:tcPr>
            <w:tcW w:w="7341" w:type="dxa"/>
            <w:gridSpan w:val="10"/>
          </w:tcPr>
          <w:p w14:paraId="4BA15772" w14:textId="77777777" w:rsidR="00B2050B" w:rsidRDefault="00B2050B" w:rsidP="00B2050B">
            <w:pPr>
              <w:jc w:val="both"/>
              <w:rPr>
                <w:del w:id="9106" w:author="Pavla Trefilová" w:date="2019-11-18T17:19:00Z"/>
              </w:rPr>
            </w:pPr>
            <w:del w:id="9107" w:author="Pavla Trefilová" w:date="2019-11-18T17:19:00Z">
              <w:r>
                <w:delText>Fakulta managementu a ekonomiky</w:delText>
              </w:r>
            </w:del>
          </w:p>
        </w:tc>
      </w:tr>
      <w:tr w:rsidR="00B2050B" w14:paraId="5B0DC3D8" w14:textId="77777777" w:rsidTr="00B2050B">
        <w:trPr>
          <w:del w:id="9108" w:author="Pavla Trefilová" w:date="2019-11-18T17:19:00Z"/>
        </w:trPr>
        <w:tc>
          <w:tcPr>
            <w:tcW w:w="2518" w:type="dxa"/>
            <w:shd w:val="clear" w:color="auto" w:fill="F7CAAC"/>
          </w:tcPr>
          <w:p w14:paraId="4F10A902" w14:textId="77777777" w:rsidR="00B2050B" w:rsidRDefault="00B2050B" w:rsidP="00B2050B">
            <w:pPr>
              <w:jc w:val="both"/>
              <w:rPr>
                <w:del w:id="9109" w:author="Pavla Trefilová" w:date="2019-11-18T17:19:00Z"/>
                <w:b/>
              </w:rPr>
            </w:pPr>
            <w:del w:id="9110" w:author="Pavla Trefilová" w:date="2019-11-18T17:19:00Z">
              <w:r>
                <w:rPr>
                  <w:b/>
                </w:rPr>
                <w:delText>Název studijního programu</w:delText>
              </w:r>
            </w:del>
          </w:p>
        </w:tc>
        <w:tc>
          <w:tcPr>
            <w:tcW w:w="7341" w:type="dxa"/>
            <w:gridSpan w:val="10"/>
          </w:tcPr>
          <w:p w14:paraId="4D308FE9" w14:textId="77777777" w:rsidR="00B2050B" w:rsidRDefault="00343DC3" w:rsidP="00B2050B">
            <w:pPr>
              <w:jc w:val="both"/>
              <w:rPr>
                <w:del w:id="9111" w:author="Pavla Trefilová" w:date="2019-11-18T17:19:00Z"/>
              </w:rPr>
            </w:pPr>
            <w:del w:id="9112" w:author="Pavla Trefilová" w:date="2019-11-18T17:19:00Z">
              <w:r>
                <w:delText xml:space="preserve">Economics and Management </w:delText>
              </w:r>
            </w:del>
          </w:p>
        </w:tc>
      </w:tr>
      <w:tr w:rsidR="00B2050B" w14:paraId="17FF025E" w14:textId="77777777" w:rsidTr="00B2050B">
        <w:trPr>
          <w:del w:id="9113" w:author="Pavla Trefilová" w:date="2019-11-18T17:19:00Z"/>
        </w:trPr>
        <w:tc>
          <w:tcPr>
            <w:tcW w:w="2518" w:type="dxa"/>
            <w:shd w:val="clear" w:color="auto" w:fill="F7CAAC"/>
          </w:tcPr>
          <w:p w14:paraId="3A1F2C61" w14:textId="77777777" w:rsidR="00B2050B" w:rsidRDefault="00B2050B" w:rsidP="00B2050B">
            <w:pPr>
              <w:jc w:val="both"/>
              <w:rPr>
                <w:del w:id="9114" w:author="Pavla Trefilová" w:date="2019-11-18T17:19:00Z"/>
                <w:b/>
              </w:rPr>
            </w:pPr>
            <w:del w:id="9115" w:author="Pavla Trefilová" w:date="2019-11-18T17:19:00Z">
              <w:r>
                <w:rPr>
                  <w:b/>
                </w:rPr>
                <w:delText>Jméno a příjmení</w:delText>
              </w:r>
            </w:del>
          </w:p>
        </w:tc>
        <w:tc>
          <w:tcPr>
            <w:tcW w:w="4536" w:type="dxa"/>
            <w:gridSpan w:val="5"/>
          </w:tcPr>
          <w:p w14:paraId="58F66931" w14:textId="77777777" w:rsidR="00B2050B" w:rsidRDefault="00B2050B" w:rsidP="00B2050B">
            <w:pPr>
              <w:jc w:val="both"/>
              <w:rPr>
                <w:del w:id="9116" w:author="Pavla Trefilová" w:date="2019-11-18T17:19:00Z"/>
              </w:rPr>
            </w:pPr>
            <w:del w:id="9117" w:author="Pavla Trefilová" w:date="2019-11-18T17:19:00Z">
              <w:r>
                <w:delText>Bohumila SVITÁKOVÁ</w:delText>
              </w:r>
            </w:del>
          </w:p>
        </w:tc>
        <w:tc>
          <w:tcPr>
            <w:tcW w:w="709" w:type="dxa"/>
            <w:shd w:val="clear" w:color="auto" w:fill="F7CAAC"/>
          </w:tcPr>
          <w:p w14:paraId="002E627C" w14:textId="77777777" w:rsidR="00B2050B" w:rsidRDefault="00B2050B" w:rsidP="00B2050B">
            <w:pPr>
              <w:jc w:val="both"/>
              <w:rPr>
                <w:del w:id="9118" w:author="Pavla Trefilová" w:date="2019-11-18T17:19:00Z"/>
                <w:b/>
              </w:rPr>
            </w:pPr>
            <w:del w:id="9119" w:author="Pavla Trefilová" w:date="2019-11-18T17:19:00Z">
              <w:r>
                <w:rPr>
                  <w:b/>
                </w:rPr>
                <w:delText>Tituly</w:delText>
              </w:r>
            </w:del>
          </w:p>
        </w:tc>
        <w:tc>
          <w:tcPr>
            <w:tcW w:w="2096" w:type="dxa"/>
            <w:gridSpan w:val="4"/>
          </w:tcPr>
          <w:p w14:paraId="0E84CED2" w14:textId="77777777" w:rsidR="00B2050B" w:rsidRDefault="00B2050B" w:rsidP="00B2050B">
            <w:pPr>
              <w:jc w:val="both"/>
              <w:rPr>
                <w:del w:id="9120" w:author="Pavla Trefilová" w:date="2019-11-18T17:19:00Z"/>
              </w:rPr>
            </w:pPr>
            <w:del w:id="9121" w:author="Pavla Trefilová" w:date="2019-11-18T17:19:00Z">
              <w:r>
                <w:delText>Ing.</w:delText>
              </w:r>
              <w:r w:rsidR="003A1EC2">
                <w:delText>,</w:delText>
              </w:r>
              <w:r>
                <w:delText xml:space="preserve"> Ph.D.</w:delText>
              </w:r>
            </w:del>
          </w:p>
        </w:tc>
      </w:tr>
      <w:tr w:rsidR="00B2050B" w14:paraId="165344F5" w14:textId="77777777" w:rsidTr="00B2050B">
        <w:trPr>
          <w:del w:id="9122" w:author="Pavla Trefilová" w:date="2019-11-18T17:19:00Z"/>
        </w:trPr>
        <w:tc>
          <w:tcPr>
            <w:tcW w:w="2518" w:type="dxa"/>
            <w:shd w:val="clear" w:color="auto" w:fill="F7CAAC"/>
          </w:tcPr>
          <w:p w14:paraId="2D0A9B36" w14:textId="77777777" w:rsidR="00B2050B" w:rsidRDefault="00B2050B" w:rsidP="00B2050B">
            <w:pPr>
              <w:jc w:val="both"/>
              <w:rPr>
                <w:del w:id="9123" w:author="Pavla Trefilová" w:date="2019-11-18T17:19:00Z"/>
                <w:b/>
              </w:rPr>
            </w:pPr>
            <w:del w:id="9124" w:author="Pavla Trefilová" w:date="2019-11-18T17:19:00Z">
              <w:r>
                <w:rPr>
                  <w:b/>
                </w:rPr>
                <w:delText>Rok narození</w:delText>
              </w:r>
            </w:del>
          </w:p>
        </w:tc>
        <w:tc>
          <w:tcPr>
            <w:tcW w:w="829" w:type="dxa"/>
          </w:tcPr>
          <w:p w14:paraId="0AF12218" w14:textId="77777777" w:rsidR="00B2050B" w:rsidRDefault="00B2050B" w:rsidP="00B2050B">
            <w:pPr>
              <w:jc w:val="both"/>
              <w:rPr>
                <w:del w:id="9125" w:author="Pavla Trefilová" w:date="2019-11-18T17:19:00Z"/>
              </w:rPr>
            </w:pPr>
            <w:del w:id="9126" w:author="Pavla Trefilová" w:date="2019-11-18T17:19:00Z">
              <w:r>
                <w:delText>1982</w:delText>
              </w:r>
            </w:del>
          </w:p>
        </w:tc>
        <w:tc>
          <w:tcPr>
            <w:tcW w:w="1721" w:type="dxa"/>
            <w:shd w:val="clear" w:color="auto" w:fill="F7CAAC"/>
          </w:tcPr>
          <w:p w14:paraId="5FB5B69A" w14:textId="77777777" w:rsidR="00B2050B" w:rsidRDefault="00B2050B" w:rsidP="00B2050B">
            <w:pPr>
              <w:jc w:val="both"/>
              <w:rPr>
                <w:del w:id="9127" w:author="Pavla Trefilová" w:date="2019-11-18T17:19:00Z"/>
                <w:b/>
              </w:rPr>
            </w:pPr>
            <w:del w:id="9128" w:author="Pavla Trefilová" w:date="2019-11-18T17:19:00Z">
              <w:r>
                <w:rPr>
                  <w:b/>
                </w:rPr>
                <w:delText>typ vztahu k VŠ</w:delText>
              </w:r>
            </w:del>
          </w:p>
        </w:tc>
        <w:tc>
          <w:tcPr>
            <w:tcW w:w="992" w:type="dxa"/>
            <w:gridSpan w:val="2"/>
          </w:tcPr>
          <w:p w14:paraId="592B2183" w14:textId="77777777" w:rsidR="00B2050B" w:rsidRDefault="00B2050B" w:rsidP="00B2050B">
            <w:pPr>
              <w:jc w:val="both"/>
              <w:rPr>
                <w:del w:id="9129" w:author="Pavla Trefilová" w:date="2019-11-18T17:19:00Z"/>
              </w:rPr>
            </w:pPr>
            <w:del w:id="9130" w:author="Pavla Trefilová" w:date="2019-11-18T17:19:00Z">
              <w:r>
                <w:delText>pp</w:delText>
              </w:r>
            </w:del>
          </w:p>
        </w:tc>
        <w:tc>
          <w:tcPr>
            <w:tcW w:w="994" w:type="dxa"/>
            <w:shd w:val="clear" w:color="auto" w:fill="F7CAAC"/>
          </w:tcPr>
          <w:p w14:paraId="66B18A2F" w14:textId="77777777" w:rsidR="00B2050B" w:rsidRDefault="00B2050B" w:rsidP="00B2050B">
            <w:pPr>
              <w:jc w:val="both"/>
              <w:rPr>
                <w:del w:id="9131" w:author="Pavla Trefilová" w:date="2019-11-18T17:19:00Z"/>
                <w:b/>
              </w:rPr>
            </w:pPr>
            <w:del w:id="9132" w:author="Pavla Trefilová" w:date="2019-11-18T17:19:00Z">
              <w:r>
                <w:rPr>
                  <w:b/>
                </w:rPr>
                <w:delText>rozsah</w:delText>
              </w:r>
            </w:del>
          </w:p>
        </w:tc>
        <w:tc>
          <w:tcPr>
            <w:tcW w:w="709" w:type="dxa"/>
          </w:tcPr>
          <w:p w14:paraId="440F26FC" w14:textId="77777777" w:rsidR="00B2050B" w:rsidRDefault="00B2050B" w:rsidP="00B2050B">
            <w:pPr>
              <w:jc w:val="both"/>
              <w:rPr>
                <w:del w:id="9133" w:author="Pavla Trefilová" w:date="2019-11-18T17:19:00Z"/>
              </w:rPr>
            </w:pPr>
            <w:del w:id="9134" w:author="Pavla Trefilová" w:date="2019-11-18T17:19:00Z">
              <w:r>
                <w:delText>20</w:delText>
              </w:r>
            </w:del>
          </w:p>
        </w:tc>
        <w:tc>
          <w:tcPr>
            <w:tcW w:w="709" w:type="dxa"/>
            <w:gridSpan w:val="2"/>
            <w:shd w:val="clear" w:color="auto" w:fill="F7CAAC"/>
          </w:tcPr>
          <w:p w14:paraId="14575955" w14:textId="77777777" w:rsidR="00B2050B" w:rsidRDefault="00B2050B" w:rsidP="00B2050B">
            <w:pPr>
              <w:jc w:val="both"/>
              <w:rPr>
                <w:del w:id="9135" w:author="Pavla Trefilová" w:date="2019-11-18T17:19:00Z"/>
                <w:b/>
              </w:rPr>
            </w:pPr>
            <w:del w:id="9136" w:author="Pavla Trefilová" w:date="2019-11-18T17:19:00Z">
              <w:r>
                <w:rPr>
                  <w:b/>
                </w:rPr>
                <w:delText>do kdy</w:delText>
              </w:r>
            </w:del>
          </w:p>
        </w:tc>
        <w:tc>
          <w:tcPr>
            <w:tcW w:w="1387" w:type="dxa"/>
            <w:gridSpan w:val="2"/>
          </w:tcPr>
          <w:p w14:paraId="760AC5CD" w14:textId="77777777" w:rsidR="00B2050B" w:rsidRDefault="00B2050B" w:rsidP="00B2050B">
            <w:pPr>
              <w:jc w:val="both"/>
              <w:rPr>
                <w:del w:id="9137" w:author="Pavla Trefilová" w:date="2019-11-18T17:19:00Z"/>
              </w:rPr>
            </w:pPr>
            <w:del w:id="9138" w:author="Pavla Trefilová" w:date="2019-11-18T17:19:00Z">
              <w:r>
                <w:delText>N</w:delText>
              </w:r>
            </w:del>
          </w:p>
        </w:tc>
      </w:tr>
      <w:tr w:rsidR="00B2050B" w14:paraId="7528ED4F" w14:textId="77777777" w:rsidTr="00B2050B">
        <w:trPr>
          <w:del w:id="9139" w:author="Pavla Trefilová" w:date="2019-11-18T17:19:00Z"/>
        </w:trPr>
        <w:tc>
          <w:tcPr>
            <w:tcW w:w="5068" w:type="dxa"/>
            <w:gridSpan w:val="3"/>
            <w:shd w:val="clear" w:color="auto" w:fill="F7CAAC"/>
          </w:tcPr>
          <w:p w14:paraId="13892BAC" w14:textId="77777777" w:rsidR="00B2050B" w:rsidRDefault="00B2050B" w:rsidP="00B2050B">
            <w:pPr>
              <w:jc w:val="both"/>
              <w:rPr>
                <w:del w:id="9140" w:author="Pavla Trefilová" w:date="2019-11-18T17:19:00Z"/>
                <w:b/>
              </w:rPr>
            </w:pPr>
            <w:del w:id="9141" w:author="Pavla Trefilová" w:date="2019-11-18T17:19:00Z">
              <w:r>
                <w:rPr>
                  <w:b/>
                </w:rPr>
                <w:delText>Typ vztahu na součásti VŠ, která uskutečňuje st. program</w:delText>
              </w:r>
            </w:del>
          </w:p>
        </w:tc>
        <w:tc>
          <w:tcPr>
            <w:tcW w:w="992" w:type="dxa"/>
            <w:gridSpan w:val="2"/>
          </w:tcPr>
          <w:p w14:paraId="105D0F99" w14:textId="77777777" w:rsidR="00B2050B" w:rsidRDefault="00B2050B" w:rsidP="00B2050B">
            <w:pPr>
              <w:jc w:val="both"/>
              <w:rPr>
                <w:del w:id="9142" w:author="Pavla Trefilová" w:date="2019-11-18T17:19:00Z"/>
              </w:rPr>
            </w:pPr>
            <w:del w:id="9143" w:author="Pavla Trefilová" w:date="2019-11-18T17:19:00Z">
              <w:r>
                <w:delText>pp</w:delText>
              </w:r>
            </w:del>
          </w:p>
        </w:tc>
        <w:tc>
          <w:tcPr>
            <w:tcW w:w="994" w:type="dxa"/>
            <w:shd w:val="clear" w:color="auto" w:fill="F7CAAC"/>
          </w:tcPr>
          <w:p w14:paraId="5D2C1734" w14:textId="77777777" w:rsidR="00B2050B" w:rsidRDefault="00B2050B" w:rsidP="00B2050B">
            <w:pPr>
              <w:jc w:val="both"/>
              <w:rPr>
                <w:del w:id="9144" w:author="Pavla Trefilová" w:date="2019-11-18T17:19:00Z"/>
                <w:b/>
              </w:rPr>
            </w:pPr>
            <w:del w:id="9145" w:author="Pavla Trefilová" w:date="2019-11-18T17:19:00Z">
              <w:r>
                <w:rPr>
                  <w:b/>
                </w:rPr>
                <w:delText>rozsah</w:delText>
              </w:r>
            </w:del>
          </w:p>
        </w:tc>
        <w:tc>
          <w:tcPr>
            <w:tcW w:w="709" w:type="dxa"/>
          </w:tcPr>
          <w:p w14:paraId="7F830FB0" w14:textId="77777777" w:rsidR="00B2050B" w:rsidRDefault="00B2050B" w:rsidP="00B2050B">
            <w:pPr>
              <w:jc w:val="both"/>
              <w:rPr>
                <w:del w:id="9146" w:author="Pavla Trefilová" w:date="2019-11-18T17:19:00Z"/>
              </w:rPr>
            </w:pPr>
            <w:del w:id="9147" w:author="Pavla Trefilová" w:date="2019-11-18T17:19:00Z">
              <w:r>
                <w:delText>20</w:delText>
              </w:r>
            </w:del>
          </w:p>
        </w:tc>
        <w:tc>
          <w:tcPr>
            <w:tcW w:w="709" w:type="dxa"/>
            <w:gridSpan w:val="2"/>
            <w:shd w:val="clear" w:color="auto" w:fill="F7CAAC"/>
          </w:tcPr>
          <w:p w14:paraId="61FDBF0F" w14:textId="77777777" w:rsidR="00B2050B" w:rsidRDefault="00B2050B" w:rsidP="00B2050B">
            <w:pPr>
              <w:jc w:val="both"/>
              <w:rPr>
                <w:del w:id="9148" w:author="Pavla Trefilová" w:date="2019-11-18T17:19:00Z"/>
                <w:b/>
              </w:rPr>
            </w:pPr>
            <w:del w:id="9149" w:author="Pavla Trefilová" w:date="2019-11-18T17:19:00Z">
              <w:r>
                <w:rPr>
                  <w:b/>
                </w:rPr>
                <w:delText>do kdy</w:delText>
              </w:r>
            </w:del>
          </w:p>
        </w:tc>
        <w:tc>
          <w:tcPr>
            <w:tcW w:w="1387" w:type="dxa"/>
            <w:gridSpan w:val="2"/>
          </w:tcPr>
          <w:p w14:paraId="5E97807C" w14:textId="77777777" w:rsidR="00B2050B" w:rsidRDefault="00B2050B" w:rsidP="00B2050B">
            <w:pPr>
              <w:jc w:val="both"/>
              <w:rPr>
                <w:del w:id="9150" w:author="Pavla Trefilová" w:date="2019-11-18T17:19:00Z"/>
              </w:rPr>
            </w:pPr>
            <w:del w:id="9151" w:author="Pavla Trefilová" w:date="2019-11-18T17:19:00Z">
              <w:r>
                <w:delText>N</w:delText>
              </w:r>
            </w:del>
          </w:p>
        </w:tc>
      </w:tr>
      <w:tr w:rsidR="00B2050B" w14:paraId="37D16A2A" w14:textId="77777777" w:rsidTr="00B2050B">
        <w:trPr>
          <w:del w:id="9152" w:author="Pavla Trefilová" w:date="2019-11-18T17:19:00Z"/>
        </w:trPr>
        <w:tc>
          <w:tcPr>
            <w:tcW w:w="6060" w:type="dxa"/>
            <w:gridSpan w:val="5"/>
            <w:shd w:val="clear" w:color="auto" w:fill="F7CAAC"/>
          </w:tcPr>
          <w:p w14:paraId="3E24EEDA" w14:textId="77777777" w:rsidR="00B2050B" w:rsidRDefault="00B2050B" w:rsidP="00B2050B">
            <w:pPr>
              <w:jc w:val="both"/>
              <w:rPr>
                <w:del w:id="9153" w:author="Pavla Trefilová" w:date="2019-11-18T17:19:00Z"/>
              </w:rPr>
            </w:pPr>
            <w:del w:id="9154" w:author="Pavla Trefilová" w:date="2019-11-18T17:19:00Z">
              <w:r>
                <w:rPr>
                  <w:b/>
                </w:rPr>
                <w:delText>Další současná působení jako akademický pracovník na jiných VŠ</w:delText>
              </w:r>
            </w:del>
          </w:p>
        </w:tc>
        <w:tc>
          <w:tcPr>
            <w:tcW w:w="1703" w:type="dxa"/>
            <w:gridSpan w:val="2"/>
            <w:shd w:val="clear" w:color="auto" w:fill="F7CAAC"/>
          </w:tcPr>
          <w:p w14:paraId="29EC047A" w14:textId="77777777" w:rsidR="00B2050B" w:rsidRDefault="00B2050B" w:rsidP="00B2050B">
            <w:pPr>
              <w:jc w:val="both"/>
              <w:rPr>
                <w:del w:id="9155" w:author="Pavla Trefilová" w:date="2019-11-18T17:19:00Z"/>
                <w:b/>
              </w:rPr>
            </w:pPr>
            <w:del w:id="9156" w:author="Pavla Trefilová" w:date="2019-11-18T17:19:00Z">
              <w:r>
                <w:rPr>
                  <w:b/>
                </w:rPr>
                <w:delText>typ prac. vztahu</w:delText>
              </w:r>
            </w:del>
          </w:p>
        </w:tc>
        <w:tc>
          <w:tcPr>
            <w:tcW w:w="2096" w:type="dxa"/>
            <w:gridSpan w:val="4"/>
            <w:shd w:val="clear" w:color="auto" w:fill="F7CAAC"/>
          </w:tcPr>
          <w:p w14:paraId="5E7489A5" w14:textId="77777777" w:rsidR="00B2050B" w:rsidRDefault="00B2050B" w:rsidP="00B2050B">
            <w:pPr>
              <w:jc w:val="both"/>
              <w:rPr>
                <w:del w:id="9157" w:author="Pavla Trefilová" w:date="2019-11-18T17:19:00Z"/>
                <w:b/>
              </w:rPr>
            </w:pPr>
            <w:del w:id="9158" w:author="Pavla Trefilová" w:date="2019-11-18T17:19:00Z">
              <w:r>
                <w:rPr>
                  <w:b/>
                </w:rPr>
                <w:delText>rozsah</w:delText>
              </w:r>
            </w:del>
          </w:p>
        </w:tc>
      </w:tr>
      <w:tr w:rsidR="00B2050B" w14:paraId="2BBC4F75" w14:textId="77777777" w:rsidTr="00B2050B">
        <w:trPr>
          <w:del w:id="9159" w:author="Pavla Trefilová" w:date="2019-11-18T17:19:00Z"/>
        </w:trPr>
        <w:tc>
          <w:tcPr>
            <w:tcW w:w="6060" w:type="dxa"/>
            <w:gridSpan w:val="5"/>
          </w:tcPr>
          <w:p w14:paraId="77E2A452" w14:textId="77777777" w:rsidR="00B2050B" w:rsidRDefault="00B2050B" w:rsidP="00B2050B">
            <w:pPr>
              <w:jc w:val="both"/>
              <w:rPr>
                <w:del w:id="9160" w:author="Pavla Trefilová" w:date="2019-11-18T17:19:00Z"/>
              </w:rPr>
            </w:pPr>
          </w:p>
        </w:tc>
        <w:tc>
          <w:tcPr>
            <w:tcW w:w="1703" w:type="dxa"/>
            <w:gridSpan w:val="2"/>
          </w:tcPr>
          <w:p w14:paraId="4CC6E08A" w14:textId="77777777" w:rsidR="00B2050B" w:rsidRDefault="00B2050B" w:rsidP="00B2050B">
            <w:pPr>
              <w:jc w:val="both"/>
              <w:rPr>
                <w:del w:id="9161" w:author="Pavla Trefilová" w:date="2019-11-18T17:19:00Z"/>
              </w:rPr>
            </w:pPr>
          </w:p>
        </w:tc>
        <w:tc>
          <w:tcPr>
            <w:tcW w:w="2096" w:type="dxa"/>
            <w:gridSpan w:val="4"/>
          </w:tcPr>
          <w:p w14:paraId="04A0E6A1" w14:textId="77777777" w:rsidR="00B2050B" w:rsidRDefault="00B2050B" w:rsidP="00B2050B">
            <w:pPr>
              <w:jc w:val="both"/>
              <w:rPr>
                <w:del w:id="9162" w:author="Pavla Trefilová" w:date="2019-11-18T17:19:00Z"/>
              </w:rPr>
            </w:pPr>
          </w:p>
        </w:tc>
      </w:tr>
      <w:tr w:rsidR="00B2050B" w14:paraId="1DC09DF4" w14:textId="77777777" w:rsidTr="00B2050B">
        <w:trPr>
          <w:del w:id="9163" w:author="Pavla Trefilová" w:date="2019-11-18T17:19:00Z"/>
        </w:trPr>
        <w:tc>
          <w:tcPr>
            <w:tcW w:w="6060" w:type="dxa"/>
            <w:gridSpan w:val="5"/>
          </w:tcPr>
          <w:p w14:paraId="72411258" w14:textId="77777777" w:rsidR="00B2050B" w:rsidRDefault="00B2050B" w:rsidP="00B2050B">
            <w:pPr>
              <w:jc w:val="both"/>
              <w:rPr>
                <w:del w:id="9164" w:author="Pavla Trefilová" w:date="2019-11-18T17:19:00Z"/>
              </w:rPr>
            </w:pPr>
          </w:p>
        </w:tc>
        <w:tc>
          <w:tcPr>
            <w:tcW w:w="1703" w:type="dxa"/>
            <w:gridSpan w:val="2"/>
          </w:tcPr>
          <w:p w14:paraId="4569A7D0" w14:textId="77777777" w:rsidR="00B2050B" w:rsidRDefault="00B2050B" w:rsidP="00B2050B">
            <w:pPr>
              <w:jc w:val="both"/>
              <w:rPr>
                <w:del w:id="9165" w:author="Pavla Trefilová" w:date="2019-11-18T17:19:00Z"/>
              </w:rPr>
            </w:pPr>
          </w:p>
        </w:tc>
        <w:tc>
          <w:tcPr>
            <w:tcW w:w="2096" w:type="dxa"/>
            <w:gridSpan w:val="4"/>
          </w:tcPr>
          <w:p w14:paraId="0157BB7F" w14:textId="77777777" w:rsidR="00B2050B" w:rsidRDefault="00B2050B" w:rsidP="00B2050B">
            <w:pPr>
              <w:jc w:val="both"/>
              <w:rPr>
                <w:del w:id="9166" w:author="Pavla Trefilová" w:date="2019-11-18T17:19:00Z"/>
              </w:rPr>
            </w:pPr>
          </w:p>
        </w:tc>
      </w:tr>
      <w:tr w:rsidR="00B2050B" w14:paraId="086F203C" w14:textId="77777777" w:rsidTr="00B2050B">
        <w:trPr>
          <w:del w:id="9167" w:author="Pavla Trefilová" w:date="2019-11-18T17:19:00Z"/>
        </w:trPr>
        <w:tc>
          <w:tcPr>
            <w:tcW w:w="6060" w:type="dxa"/>
            <w:gridSpan w:val="5"/>
          </w:tcPr>
          <w:p w14:paraId="01785092" w14:textId="77777777" w:rsidR="00B2050B" w:rsidRDefault="00B2050B" w:rsidP="00B2050B">
            <w:pPr>
              <w:jc w:val="both"/>
              <w:rPr>
                <w:del w:id="9168" w:author="Pavla Trefilová" w:date="2019-11-18T17:19:00Z"/>
              </w:rPr>
            </w:pPr>
          </w:p>
        </w:tc>
        <w:tc>
          <w:tcPr>
            <w:tcW w:w="1703" w:type="dxa"/>
            <w:gridSpan w:val="2"/>
          </w:tcPr>
          <w:p w14:paraId="7FB78F1F" w14:textId="77777777" w:rsidR="00B2050B" w:rsidRDefault="00B2050B" w:rsidP="00B2050B">
            <w:pPr>
              <w:jc w:val="both"/>
              <w:rPr>
                <w:del w:id="9169" w:author="Pavla Trefilová" w:date="2019-11-18T17:19:00Z"/>
              </w:rPr>
            </w:pPr>
          </w:p>
        </w:tc>
        <w:tc>
          <w:tcPr>
            <w:tcW w:w="2096" w:type="dxa"/>
            <w:gridSpan w:val="4"/>
          </w:tcPr>
          <w:p w14:paraId="3FFA828D" w14:textId="77777777" w:rsidR="00B2050B" w:rsidRDefault="00B2050B" w:rsidP="00B2050B">
            <w:pPr>
              <w:jc w:val="both"/>
              <w:rPr>
                <w:del w:id="9170" w:author="Pavla Trefilová" w:date="2019-11-18T17:19:00Z"/>
              </w:rPr>
            </w:pPr>
          </w:p>
        </w:tc>
      </w:tr>
      <w:tr w:rsidR="00B2050B" w14:paraId="38CE302E" w14:textId="77777777" w:rsidTr="00B2050B">
        <w:trPr>
          <w:del w:id="9171" w:author="Pavla Trefilová" w:date="2019-11-18T17:19:00Z"/>
        </w:trPr>
        <w:tc>
          <w:tcPr>
            <w:tcW w:w="6060" w:type="dxa"/>
            <w:gridSpan w:val="5"/>
          </w:tcPr>
          <w:p w14:paraId="2A345C70" w14:textId="77777777" w:rsidR="00B2050B" w:rsidRDefault="00B2050B" w:rsidP="00B2050B">
            <w:pPr>
              <w:jc w:val="both"/>
              <w:rPr>
                <w:del w:id="9172" w:author="Pavla Trefilová" w:date="2019-11-18T17:19:00Z"/>
              </w:rPr>
            </w:pPr>
          </w:p>
        </w:tc>
        <w:tc>
          <w:tcPr>
            <w:tcW w:w="1703" w:type="dxa"/>
            <w:gridSpan w:val="2"/>
          </w:tcPr>
          <w:p w14:paraId="35CB08D5" w14:textId="77777777" w:rsidR="00B2050B" w:rsidRDefault="00B2050B" w:rsidP="00B2050B">
            <w:pPr>
              <w:jc w:val="both"/>
              <w:rPr>
                <w:del w:id="9173" w:author="Pavla Trefilová" w:date="2019-11-18T17:19:00Z"/>
              </w:rPr>
            </w:pPr>
          </w:p>
        </w:tc>
        <w:tc>
          <w:tcPr>
            <w:tcW w:w="2096" w:type="dxa"/>
            <w:gridSpan w:val="4"/>
          </w:tcPr>
          <w:p w14:paraId="491EAC8B" w14:textId="77777777" w:rsidR="00B2050B" w:rsidRDefault="00B2050B" w:rsidP="00B2050B">
            <w:pPr>
              <w:jc w:val="both"/>
              <w:rPr>
                <w:del w:id="9174" w:author="Pavla Trefilová" w:date="2019-11-18T17:19:00Z"/>
              </w:rPr>
            </w:pPr>
          </w:p>
        </w:tc>
      </w:tr>
      <w:tr w:rsidR="00B2050B" w14:paraId="02938BE0" w14:textId="77777777" w:rsidTr="00B2050B">
        <w:trPr>
          <w:del w:id="9175" w:author="Pavla Trefilová" w:date="2019-11-18T17:19:00Z"/>
        </w:trPr>
        <w:tc>
          <w:tcPr>
            <w:tcW w:w="9859" w:type="dxa"/>
            <w:gridSpan w:val="11"/>
            <w:shd w:val="clear" w:color="auto" w:fill="F7CAAC"/>
          </w:tcPr>
          <w:p w14:paraId="591B2CD3" w14:textId="77777777" w:rsidR="00B2050B" w:rsidRDefault="00B2050B" w:rsidP="00B2050B">
            <w:pPr>
              <w:jc w:val="both"/>
              <w:rPr>
                <w:del w:id="9176" w:author="Pavla Trefilová" w:date="2019-11-18T17:19:00Z"/>
              </w:rPr>
            </w:pPr>
            <w:del w:id="9177" w:author="Pavla Trefilová" w:date="2019-11-18T17:19:00Z">
              <w:r>
                <w:rPr>
                  <w:b/>
                </w:rPr>
                <w:delText>Předměty příslušného studijního programu a způsob zapojení do jejich výuky, příp. další zapojení do uskutečňování studijního programu</w:delText>
              </w:r>
            </w:del>
          </w:p>
        </w:tc>
      </w:tr>
      <w:tr w:rsidR="00B2050B" w14:paraId="06ECC855" w14:textId="77777777" w:rsidTr="00B2050B">
        <w:trPr>
          <w:trHeight w:val="480"/>
          <w:del w:id="9178" w:author="Pavla Trefilová" w:date="2019-11-18T17:19:00Z"/>
        </w:trPr>
        <w:tc>
          <w:tcPr>
            <w:tcW w:w="9859" w:type="dxa"/>
            <w:gridSpan w:val="11"/>
            <w:tcBorders>
              <w:top w:val="nil"/>
            </w:tcBorders>
          </w:tcPr>
          <w:p w14:paraId="7169AF18" w14:textId="77777777" w:rsidR="00B2050B" w:rsidRPr="00E4325D" w:rsidRDefault="00E4325D" w:rsidP="00E4325D">
            <w:pPr>
              <w:rPr>
                <w:del w:id="9179" w:author="Pavla Trefilová" w:date="2019-11-18T17:19:00Z"/>
                <w:color w:val="000000"/>
              </w:rPr>
            </w:pPr>
            <w:del w:id="9180" w:author="Pavla Trefilová" w:date="2019-11-18T17:19:00Z">
              <w:r>
                <w:rPr>
                  <w:color w:val="000000"/>
                </w:rPr>
                <w:delText>Basics of Accounting</w:delText>
              </w:r>
              <w:r w:rsidR="00B2050B">
                <w:delText xml:space="preserve"> – přednášející (40%)</w:delText>
              </w:r>
            </w:del>
          </w:p>
          <w:p w14:paraId="7E6F17B0" w14:textId="77777777" w:rsidR="00B2050B" w:rsidRDefault="00E4325D" w:rsidP="00B2050B">
            <w:pPr>
              <w:jc w:val="both"/>
              <w:rPr>
                <w:del w:id="9181" w:author="Pavla Trefilová" w:date="2019-11-18T17:19:00Z"/>
              </w:rPr>
            </w:pPr>
            <w:del w:id="9182" w:author="Pavla Trefilová" w:date="2019-11-18T17:19:00Z">
              <w:r>
                <w:delText xml:space="preserve">Financial Accounting I </w:delText>
              </w:r>
              <w:r w:rsidR="00B2050B">
                <w:delText>– přednášející (30%)</w:delText>
              </w:r>
            </w:del>
          </w:p>
        </w:tc>
      </w:tr>
      <w:tr w:rsidR="00B2050B" w14:paraId="05E31946" w14:textId="77777777" w:rsidTr="00B2050B">
        <w:tc>
          <w:tcPr>
            <w:tcW w:w="9859" w:type="dxa"/>
            <w:gridSpan w:val="11"/>
            <w:shd w:val="clear" w:color="auto" w:fill="F7CAAC"/>
          </w:tcPr>
          <w:p w14:paraId="1A7E99E8" w14:textId="77777777" w:rsidR="00B2050B" w:rsidRDefault="00B2050B" w:rsidP="00B2050B">
            <w:pPr>
              <w:jc w:val="both"/>
            </w:pPr>
            <w:r>
              <w:rPr>
                <w:b/>
              </w:rPr>
              <w:t xml:space="preserve">Údaje o vzdělání na VŠ </w:t>
            </w:r>
          </w:p>
        </w:tc>
      </w:tr>
      <w:tr w:rsidR="00B2050B" w14:paraId="367EE1FC" w14:textId="77777777" w:rsidTr="00B2050B">
        <w:trPr>
          <w:trHeight w:val="1586"/>
        </w:trPr>
        <w:tc>
          <w:tcPr>
            <w:tcW w:w="9859" w:type="dxa"/>
            <w:gridSpan w:val="11"/>
          </w:tcPr>
          <w:p w14:paraId="744D4A8C" w14:textId="77777777" w:rsidR="00B2050B" w:rsidRPr="008E0197" w:rsidRDefault="00B2050B" w:rsidP="00B2050B">
            <w:pPr>
              <w:ind w:left="1463" w:hanging="1463"/>
              <w:jc w:val="both"/>
              <w:rPr>
                <w:bCs/>
              </w:rPr>
            </w:pPr>
            <w:r w:rsidRPr="0031440D">
              <w:rPr>
                <w:rPrChange w:id="9183" w:author="Pavla Trefilová" w:date="2019-11-18T17:19:00Z">
                  <w:rPr>
                    <w:b/>
                  </w:rPr>
                </w:rPrChange>
              </w:rPr>
              <w:t>2001 – 2004</w:t>
            </w:r>
            <w:r w:rsidRPr="0031440D">
              <w:rPr>
                <w:rPrChange w:id="9184" w:author="Pavla Trefilová" w:date="2019-11-18T17:19:00Z">
                  <w:rPr>
                    <w:b/>
                  </w:rPr>
                </w:rPrChange>
              </w:rPr>
              <w:tab/>
            </w:r>
            <w:r w:rsidRPr="008E0197">
              <w:rPr>
                <w:bCs/>
                <w:color w:val="000000"/>
                <w:szCs w:val="24"/>
              </w:rPr>
              <w:t>Univerzita Tomáše Bati ve Zlíně, Fakulta managementu a ekonomiky</w:t>
            </w:r>
            <w:r w:rsidRPr="0031440D">
              <w:rPr>
                <w:rPrChange w:id="9185" w:author="Pavla Trefilová" w:date="2019-11-18T17:19:00Z">
                  <w:rPr>
                    <w:b/>
                  </w:rPr>
                </w:rPrChange>
              </w:rPr>
              <w:t xml:space="preserve"> </w:t>
            </w:r>
            <w:r w:rsidRPr="008E0197">
              <w:rPr>
                <w:bCs/>
              </w:rPr>
              <w:t xml:space="preserve">bakalářský studijní program Ekonomika a management </w:t>
            </w:r>
            <w:r w:rsidRPr="008E0197">
              <w:rPr>
                <w:bCs/>
                <w:color w:val="000000"/>
                <w:szCs w:val="24"/>
              </w:rPr>
              <w:t>(Bc.)</w:t>
            </w:r>
          </w:p>
          <w:p w14:paraId="5431DEEF" w14:textId="77777777" w:rsidR="00B2050B" w:rsidRPr="005D70D6" w:rsidRDefault="00B2050B" w:rsidP="00B2050B">
            <w:pPr>
              <w:ind w:left="1463" w:hanging="1463"/>
              <w:jc w:val="both"/>
              <w:rPr>
                <w:bCs/>
              </w:rPr>
            </w:pPr>
            <w:r w:rsidRPr="0031440D">
              <w:rPr>
                <w:rPrChange w:id="9186" w:author="Pavla Trefilová" w:date="2019-11-18T17:19:00Z">
                  <w:rPr>
                    <w:b/>
                  </w:rPr>
                </w:rPrChange>
              </w:rPr>
              <w:t>2004 – 2006</w:t>
            </w:r>
            <w:r w:rsidRPr="0031440D">
              <w:rPr>
                <w:rPrChange w:id="9187" w:author="Pavla Trefilová" w:date="2019-11-18T17:19:00Z">
                  <w:rPr>
                    <w:b/>
                  </w:rPr>
                </w:rPrChange>
              </w:rPr>
              <w:tab/>
            </w:r>
            <w:r w:rsidRPr="008E0197">
              <w:rPr>
                <w:bCs/>
                <w:color w:val="000000"/>
                <w:szCs w:val="24"/>
              </w:rPr>
              <w:t xml:space="preserve">Univerzita Tomáše Bati ve Zlíně, Fakulta managementu a ekonomiky, </w:t>
            </w:r>
            <w:r w:rsidRPr="008E0197">
              <w:rPr>
                <w:bCs/>
              </w:rPr>
              <w:t xml:space="preserve">magisterský studijní program  Hospodářská politika a správa, obor   Finance </w:t>
            </w:r>
            <w:r w:rsidRPr="008E0197">
              <w:rPr>
                <w:bCs/>
                <w:color w:val="000000"/>
                <w:szCs w:val="24"/>
              </w:rPr>
              <w:t>(Ing.)</w:t>
            </w:r>
          </w:p>
          <w:p w14:paraId="18425D41" w14:textId="77777777" w:rsidR="00B2050B" w:rsidRPr="008E0197" w:rsidRDefault="00B2050B" w:rsidP="00B2050B">
            <w:pPr>
              <w:tabs>
                <w:tab w:val="left" w:pos="1418"/>
              </w:tabs>
              <w:autoSpaceDE w:val="0"/>
              <w:autoSpaceDN w:val="0"/>
              <w:adjustRightInd w:val="0"/>
              <w:ind w:left="1416" w:hanging="1416"/>
              <w:rPr>
                <w:bCs/>
                <w:color w:val="000000"/>
                <w:szCs w:val="24"/>
              </w:rPr>
            </w:pPr>
            <w:r w:rsidRPr="0031440D">
              <w:rPr>
                <w:rPrChange w:id="9188" w:author="Pavla Trefilová" w:date="2019-11-18T17:19:00Z">
                  <w:rPr>
                    <w:b/>
                  </w:rPr>
                </w:rPrChange>
              </w:rPr>
              <w:t xml:space="preserve">2006 - 2011 </w:t>
            </w:r>
            <w:r w:rsidRPr="0031440D">
              <w:rPr>
                <w:rPrChange w:id="9189" w:author="Pavla Trefilová" w:date="2019-11-18T17:19:00Z">
                  <w:rPr>
                    <w:b/>
                  </w:rPr>
                </w:rPrChange>
              </w:rPr>
              <w:tab/>
            </w:r>
            <w:r w:rsidRPr="008E0197">
              <w:rPr>
                <w:bCs/>
                <w:color w:val="000000"/>
                <w:szCs w:val="24"/>
              </w:rPr>
              <w:t>Univerzita Tomáše Bati ve Zlíně, Fakulta managementu a ekonomiky, obor Ekonomika a management (Ph.D.)</w:t>
            </w:r>
          </w:p>
          <w:p w14:paraId="450045B4" w14:textId="77777777" w:rsidR="00B2050B" w:rsidRPr="00A66477" w:rsidRDefault="00B2050B" w:rsidP="00B2050B">
            <w:pPr>
              <w:ind w:left="1463" w:hanging="1463"/>
              <w:jc w:val="both"/>
            </w:pPr>
            <w:r w:rsidRPr="0031440D">
              <w:rPr>
                <w:rPrChange w:id="9190" w:author="Pavla Trefilová" w:date="2019-11-18T17:19:00Z">
                  <w:rPr>
                    <w:b/>
                  </w:rPr>
                </w:rPrChange>
              </w:rPr>
              <w:t>2008 - 2011</w:t>
            </w:r>
            <w:r>
              <w:t xml:space="preserve">         </w:t>
            </w:r>
            <w:r w:rsidRPr="00AB590C">
              <w:t xml:space="preserve">Univerzita Tomáš Bati ve Zlíně, Fakulta humanitních studií, obor </w:t>
            </w:r>
            <w:r>
              <w:t>Sociální pedagogika</w:t>
            </w:r>
            <w:r w:rsidRPr="00AB590C">
              <w:t xml:space="preserve"> (</w:t>
            </w:r>
            <w:r w:rsidRPr="00FC066B">
              <w:t>Bc.)</w:t>
            </w:r>
          </w:p>
        </w:tc>
      </w:tr>
      <w:tr w:rsidR="00B2050B" w14:paraId="50B9E57A" w14:textId="77777777" w:rsidTr="00B2050B">
        <w:tc>
          <w:tcPr>
            <w:tcW w:w="9859" w:type="dxa"/>
            <w:gridSpan w:val="11"/>
            <w:shd w:val="clear" w:color="auto" w:fill="F7CAAC"/>
          </w:tcPr>
          <w:p w14:paraId="3CB040FC" w14:textId="77777777" w:rsidR="00B2050B" w:rsidRDefault="00B2050B" w:rsidP="00B2050B">
            <w:pPr>
              <w:jc w:val="both"/>
              <w:rPr>
                <w:b/>
              </w:rPr>
            </w:pPr>
            <w:r>
              <w:rPr>
                <w:b/>
              </w:rPr>
              <w:t>Údaje o odborném působení od absolvování VŠ</w:t>
            </w:r>
          </w:p>
        </w:tc>
      </w:tr>
      <w:tr w:rsidR="00B2050B" w14:paraId="11C722CD" w14:textId="77777777" w:rsidTr="00B2050B">
        <w:trPr>
          <w:trHeight w:val="289"/>
        </w:trPr>
        <w:tc>
          <w:tcPr>
            <w:tcW w:w="9859" w:type="dxa"/>
            <w:gridSpan w:val="11"/>
          </w:tcPr>
          <w:p w14:paraId="06A562AC" w14:textId="77777777" w:rsidR="00B2050B" w:rsidRDefault="00B2050B" w:rsidP="00B2050B">
            <w:pPr>
              <w:jc w:val="both"/>
            </w:pPr>
            <w:r>
              <w:t>2/2009</w:t>
            </w:r>
            <w:r w:rsidRPr="006A032A">
              <w:t xml:space="preserve"> – dosud: UTB ve Zlíně, Fakulta managementu a ekonomiky, akademický pracovník</w:t>
            </w:r>
          </w:p>
        </w:tc>
      </w:tr>
      <w:tr w:rsidR="00B2050B" w14:paraId="41DFBD60" w14:textId="77777777" w:rsidTr="00B2050B">
        <w:trPr>
          <w:trHeight w:val="250"/>
        </w:trPr>
        <w:tc>
          <w:tcPr>
            <w:tcW w:w="9859" w:type="dxa"/>
            <w:gridSpan w:val="11"/>
            <w:shd w:val="clear" w:color="auto" w:fill="F7CAAC"/>
          </w:tcPr>
          <w:p w14:paraId="1F8EBC6F" w14:textId="77777777" w:rsidR="00B2050B" w:rsidRDefault="00B2050B" w:rsidP="00B2050B">
            <w:pPr>
              <w:jc w:val="both"/>
            </w:pPr>
            <w:r>
              <w:rPr>
                <w:b/>
              </w:rPr>
              <w:t>Zkušenosti s vedením kvalifikačních a rigorózních prací</w:t>
            </w:r>
          </w:p>
        </w:tc>
      </w:tr>
      <w:tr w:rsidR="00B2050B" w14:paraId="670A2798" w14:textId="77777777" w:rsidTr="00B2050B">
        <w:trPr>
          <w:trHeight w:val="583"/>
        </w:trPr>
        <w:tc>
          <w:tcPr>
            <w:tcW w:w="9859" w:type="dxa"/>
            <w:gridSpan w:val="11"/>
          </w:tcPr>
          <w:p w14:paraId="54A923F5" w14:textId="77777777" w:rsidR="004476B8" w:rsidRDefault="004476B8" w:rsidP="004476B8">
            <w:pPr>
              <w:jc w:val="both"/>
            </w:pPr>
            <w:r>
              <w:t>Počet vedených bakalářských prací – 24</w:t>
            </w:r>
          </w:p>
          <w:p w14:paraId="3F70D78E" w14:textId="77D55254" w:rsidR="00B2050B" w:rsidRDefault="004476B8" w:rsidP="004476B8">
            <w:pPr>
              <w:jc w:val="both"/>
            </w:pPr>
            <w:r>
              <w:t>Počet vedených diplomových prací – 26</w:t>
            </w:r>
          </w:p>
        </w:tc>
      </w:tr>
      <w:tr w:rsidR="00B2050B" w14:paraId="663F49EC" w14:textId="77777777" w:rsidTr="00B2050B">
        <w:trPr>
          <w:cantSplit/>
        </w:trPr>
        <w:tc>
          <w:tcPr>
            <w:tcW w:w="3347" w:type="dxa"/>
            <w:gridSpan w:val="2"/>
            <w:tcBorders>
              <w:top w:val="single" w:sz="12" w:space="0" w:color="auto"/>
            </w:tcBorders>
            <w:shd w:val="clear" w:color="auto" w:fill="F7CAAC"/>
          </w:tcPr>
          <w:p w14:paraId="0B9DD73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15679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D8D795D"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7759E1B" w14:textId="77777777" w:rsidR="00B2050B" w:rsidRDefault="00B2050B" w:rsidP="00B2050B">
            <w:pPr>
              <w:jc w:val="both"/>
              <w:rPr>
                <w:b/>
              </w:rPr>
            </w:pPr>
            <w:r>
              <w:rPr>
                <w:b/>
              </w:rPr>
              <w:t>Ohlasy publikací</w:t>
            </w:r>
          </w:p>
        </w:tc>
      </w:tr>
      <w:tr w:rsidR="00B2050B" w14:paraId="701112CA" w14:textId="77777777" w:rsidTr="00B2050B">
        <w:trPr>
          <w:cantSplit/>
        </w:trPr>
        <w:tc>
          <w:tcPr>
            <w:tcW w:w="3347" w:type="dxa"/>
            <w:gridSpan w:val="2"/>
          </w:tcPr>
          <w:p w14:paraId="2503D3F4" w14:textId="77777777" w:rsidR="00B2050B" w:rsidRDefault="00B2050B" w:rsidP="00B2050B">
            <w:pPr>
              <w:jc w:val="both"/>
            </w:pPr>
          </w:p>
        </w:tc>
        <w:tc>
          <w:tcPr>
            <w:tcW w:w="2245" w:type="dxa"/>
            <w:gridSpan w:val="2"/>
          </w:tcPr>
          <w:p w14:paraId="1EE6FCBA" w14:textId="77777777" w:rsidR="00B2050B" w:rsidRDefault="00B2050B" w:rsidP="00B2050B">
            <w:pPr>
              <w:jc w:val="both"/>
            </w:pPr>
          </w:p>
        </w:tc>
        <w:tc>
          <w:tcPr>
            <w:tcW w:w="2248" w:type="dxa"/>
            <w:gridSpan w:val="4"/>
            <w:tcBorders>
              <w:right w:val="single" w:sz="12" w:space="0" w:color="auto"/>
            </w:tcBorders>
          </w:tcPr>
          <w:p w14:paraId="1E7A312E" w14:textId="77777777" w:rsidR="00B2050B" w:rsidRDefault="00B2050B" w:rsidP="00B2050B">
            <w:pPr>
              <w:jc w:val="both"/>
            </w:pPr>
          </w:p>
        </w:tc>
        <w:tc>
          <w:tcPr>
            <w:tcW w:w="632" w:type="dxa"/>
            <w:tcBorders>
              <w:left w:val="single" w:sz="12" w:space="0" w:color="auto"/>
            </w:tcBorders>
            <w:shd w:val="clear" w:color="auto" w:fill="F7CAAC"/>
          </w:tcPr>
          <w:p w14:paraId="50BD81BC" w14:textId="77777777" w:rsidR="00B2050B" w:rsidRDefault="00B2050B" w:rsidP="00B2050B">
            <w:pPr>
              <w:jc w:val="both"/>
            </w:pPr>
            <w:r>
              <w:rPr>
                <w:b/>
              </w:rPr>
              <w:t>WOS</w:t>
            </w:r>
          </w:p>
        </w:tc>
        <w:tc>
          <w:tcPr>
            <w:tcW w:w="693" w:type="dxa"/>
            <w:shd w:val="clear" w:color="auto" w:fill="F7CAAC"/>
          </w:tcPr>
          <w:p w14:paraId="1126E2D7" w14:textId="77777777" w:rsidR="00B2050B" w:rsidRDefault="00B2050B" w:rsidP="00B2050B">
            <w:pPr>
              <w:jc w:val="both"/>
              <w:rPr>
                <w:sz w:val="18"/>
              </w:rPr>
            </w:pPr>
            <w:r>
              <w:rPr>
                <w:b/>
                <w:sz w:val="18"/>
              </w:rPr>
              <w:t>Scopus</w:t>
            </w:r>
          </w:p>
        </w:tc>
        <w:tc>
          <w:tcPr>
            <w:tcW w:w="694" w:type="dxa"/>
            <w:shd w:val="clear" w:color="auto" w:fill="F7CAAC"/>
          </w:tcPr>
          <w:p w14:paraId="1BD907E8" w14:textId="77777777" w:rsidR="00B2050B" w:rsidRDefault="00B2050B" w:rsidP="00B2050B">
            <w:pPr>
              <w:jc w:val="both"/>
            </w:pPr>
            <w:r>
              <w:rPr>
                <w:b/>
                <w:sz w:val="18"/>
              </w:rPr>
              <w:t>ostatní</w:t>
            </w:r>
          </w:p>
        </w:tc>
      </w:tr>
      <w:tr w:rsidR="00B2050B" w14:paraId="6B903CC1" w14:textId="77777777" w:rsidTr="00B2050B">
        <w:trPr>
          <w:cantSplit/>
          <w:trHeight w:val="70"/>
        </w:trPr>
        <w:tc>
          <w:tcPr>
            <w:tcW w:w="3347" w:type="dxa"/>
            <w:gridSpan w:val="2"/>
            <w:shd w:val="clear" w:color="auto" w:fill="F7CAAC"/>
          </w:tcPr>
          <w:p w14:paraId="5A0AC279" w14:textId="77777777" w:rsidR="00B2050B" w:rsidRDefault="00B2050B" w:rsidP="00B2050B">
            <w:pPr>
              <w:jc w:val="both"/>
            </w:pPr>
            <w:r>
              <w:rPr>
                <w:b/>
              </w:rPr>
              <w:t>Obor jmenovacího řízení</w:t>
            </w:r>
          </w:p>
        </w:tc>
        <w:tc>
          <w:tcPr>
            <w:tcW w:w="2245" w:type="dxa"/>
            <w:gridSpan w:val="2"/>
            <w:shd w:val="clear" w:color="auto" w:fill="F7CAAC"/>
          </w:tcPr>
          <w:p w14:paraId="69D375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05AE4C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A07A60B" w14:textId="4719E7E9" w:rsidR="00B2050B" w:rsidRDefault="004476B8" w:rsidP="00B2050B">
            <w:pPr>
              <w:jc w:val="both"/>
              <w:rPr>
                <w:b/>
              </w:rPr>
            </w:pPr>
            <w:r>
              <w:rPr>
                <w:b/>
              </w:rPr>
              <w:t>0</w:t>
            </w:r>
          </w:p>
        </w:tc>
        <w:tc>
          <w:tcPr>
            <w:tcW w:w="693" w:type="dxa"/>
            <w:vMerge w:val="restart"/>
          </w:tcPr>
          <w:p w14:paraId="4279E8A9" w14:textId="47E2A358" w:rsidR="00B2050B" w:rsidRDefault="004476B8" w:rsidP="00B2050B">
            <w:pPr>
              <w:jc w:val="both"/>
              <w:rPr>
                <w:b/>
              </w:rPr>
            </w:pPr>
            <w:r>
              <w:rPr>
                <w:b/>
              </w:rPr>
              <w:t>6</w:t>
            </w:r>
          </w:p>
        </w:tc>
        <w:tc>
          <w:tcPr>
            <w:tcW w:w="694" w:type="dxa"/>
            <w:vMerge w:val="restart"/>
          </w:tcPr>
          <w:p w14:paraId="59DF6E1D" w14:textId="77777777" w:rsidR="00B2050B" w:rsidRDefault="00B2050B" w:rsidP="00B2050B">
            <w:pPr>
              <w:jc w:val="both"/>
              <w:rPr>
                <w:b/>
              </w:rPr>
            </w:pPr>
            <w:r>
              <w:rPr>
                <w:b/>
              </w:rPr>
              <w:t>13</w:t>
            </w:r>
          </w:p>
        </w:tc>
      </w:tr>
      <w:tr w:rsidR="00B2050B" w14:paraId="0AAD5E2E" w14:textId="77777777" w:rsidTr="00B2050B">
        <w:trPr>
          <w:trHeight w:val="205"/>
        </w:trPr>
        <w:tc>
          <w:tcPr>
            <w:tcW w:w="3347" w:type="dxa"/>
            <w:gridSpan w:val="2"/>
          </w:tcPr>
          <w:p w14:paraId="1777995F" w14:textId="77777777" w:rsidR="00B2050B" w:rsidRDefault="00B2050B" w:rsidP="00B2050B">
            <w:pPr>
              <w:jc w:val="both"/>
            </w:pPr>
          </w:p>
        </w:tc>
        <w:tc>
          <w:tcPr>
            <w:tcW w:w="2245" w:type="dxa"/>
            <w:gridSpan w:val="2"/>
          </w:tcPr>
          <w:p w14:paraId="6243A2A8" w14:textId="77777777" w:rsidR="00B2050B" w:rsidRDefault="00B2050B" w:rsidP="00B2050B">
            <w:pPr>
              <w:jc w:val="both"/>
            </w:pPr>
          </w:p>
        </w:tc>
        <w:tc>
          <w:tcPr>
            <w:tcW w:w="2248" w:type="dxa"/>
            <w:gridSpan w:val="4"/>
            <w:tcBorders>
              <w:right w:val="single" w:sz="12" w:space="0" w:color="auto"/>
            </w:tcBorders>
          </w:tcPr>
          <w:p w14:paraId="57C3FC5E" w14:textId="77777777" w:rsidR="00B2050B" w:rsidRDefault="00B2050B" w:rsidP="00B2050B">
            <w:pPr>
              <w:jc w:val="both"/>
            </w:pPr>
          </w:p>
        </w:tc>
        <w:tc>
          <w:tcPr>
            <w:tcW w:w="632" w:type="dxa"/>
            <w:vMerge/>
            <w:tcBorders>
              <w:left w:val="single" w:sz="12" w:space="0" w:color="auto"/>
            </w:tcBorders>
            <w:vAlign w:val="center"/>
          </w:tcPr>
          <w:p w14:paraId="14B58D39" w14:textId="77777777" w:rsidR="00B2050B" w:rsidRDefault="00B2050B" w:rsidP="00B2050B">
            <w:pPr>
              <w:rPr>
                <w:b/>
              </w:rPr>
            </w:pPr>
          </w:p>
        </w:tc>
        <w:tc>
          <w:tcPr>
            <w:tcW w:w="693" w:type="dxa"/>
            <w:vMerge/>
            <w:vAlign w:val="center"/>
          </w:tcPr>
          <w:p w14:paraId="13F78CD7" w14:textId="77777777" w:rsidR="00B2050B" w:rsidRDefault="00B2050B" w:rsidP="00B2050B">
            <w:pPr>
              <w:rPr>
                <w:b/>
              </w:rPr>
            </w:pPr>
          </w:p>
        </w:tc>
        <w:tc>
          <w:tcPr>
            <w:tcW w:w="694" w:type="dxa"/>
            <w:vMerge/>
            <w:vAlign w:val="center"/>
          </w:tcPr>
          <w:p w14:paraId="1AE2D260" w14:textId="77777777" w:rsidR="00B2050B" w:rsidRDefault="00B2050B" w:rsidP="00B2050B">
            <w:pPr>
              <w:rPr>
                <w:b/>
              </w:rPr>
            </w:pPr>
          </w:p>
        </w:tc>
      </w:tr>
      <w:tr w:rsidR="00B2050B" w14:paraId="5F43A6B5" w14:textId="77777777" w:rsidTr="00B2050B">
        <w:tc>
          <w:tcPr>
            <w:tcW w:w="9859" w:type="dxa"/>
            <w:gridSpan w:val="11"/>
            <w:shd w:val="clear" w:color="auto" w:fill="F7CAAC"/>
          </w:tcPr>
          <w:p w14:paraId="3802D2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496BD30" w14:textId="77777777" w:rsidTr="00B2050B">
        <w:trPr>
          <w:trHeight w:val="2347"/>
        </w:trPr>
        <w:tc>
          <w:tcPr>
            <w:tcW w:w="9859" w:type="dxa"/>
            <w:gridSpan w:val="11"/>
          </w:tcPr>
          <w:p w14:paraId="415F577A" w14:textId="77777777" w:rsidR="00B2050B" w:rsidRPr="004027F5" w:rsidRDefault="00B2050B" w:rsidP="00B2050B">
            <w:pPr>
              <w:jc w:val="both"/>
            </w:pPr>
            <w:r w:rsidRPr="009B6E1C">
              <w:t xml:space="preserve">PASEKOVÁ, M., SVITÁKOVÁ, B., KRAMNÁ, E., OTRUSINOVÁ, M., KOLÁŘOVÁ, E., CRHOVÁ, Z. Problematic Areas of Accounting:Some Evidence from the Czech Republic. </w:t>
            </w:r>
            <w:r w:rsidRPr="009B6E1C">
              <w:rPr>
                <w:i/>
              </w:rPr>
              <w:t xml:space="preserve">Journal of Competitiveness. </w:t>
            </w:r>
            <w:r w:rsidRPr="009B6E1C">
              <w:t>2018</w:t>
            </w:r>
            <w:r w:rsidRPr="009B6E1C">
              <w:rPr>
                <w:i/>
              </w:rPr>
              <w:t>.</w:t>
            </w:r>
            <w:r w:rsidRPr="009B6E1C">
              <w:t xml:space="preserve"> ISSN 1804-171X</w:t>
            </w:r>
            <w:r w:rsidR="009B6E1C" w:rsidRPr="009B6E1C">
              <w:t>. (15%)</w:t>
            </w:r>
          </w:p>
          <w:p w14:paraId="01ABC87A" w14:textId="77777777" w:rsidR="00B2050B" w:rsidRPr="004027F5" w:rsidRDefault="00B2050B" w:rsidP="00B2050B">
            <w:pPr>
              <w:jc w:val="both"/>
              <w:rPr>
                <w:rStyle w:val="Hypertextovodkaz"/>
                <w:color w:val="auto"/>
                <w:u w:val="none"/>
              </w:rPr>
            </w:pPr>
            <w:r w:rsidRPr="004027F5">
              <w:t xml:space="preserve">PASEKOVÁ, M., SVITAKOVÁ, B., KRAMNÁ, E., OTRUSINOVÁ, M. Towards Financial Sustainability Of Companies: Issues Related To Reporting Errors. </w:t>
            </w:r>
            <w:r w:rsidRPr="004027F5">
              <w:rPr>
                <w:i/>
                <w:iCs/>
              </w:rPr>
              <w:t>Journal of Security and Sustainability Issues.</w:t>
            </w:r>
            <w:r w:rsidRPr="004027F5">
              <w:t xml:space="preserve"> 2017, Volume 7, Issue 1, pp. 141-153. ISSN 2029-7017. </w:t>
            </w:r>
            <w:hyperlink r:id="rId39" w:history="1">
              <w:r w:rsidRPr="004027F5">
                <w:rPr>
                  <w:rStyle w:val="Hypertextovodkaz"/>
                  <w:color w:val="auto"/>
                  <w:u w:val="none"/>
                </w:rPr>
                <w:t>https://doi.org/10.9770/jssi.2017.7.1(12)</w:t>
              </w:r>
            </w:hyperlink>
            <w:r>
              <w:rPr>
                <w:rStyle w:val="Hypertextovodkaz"/>
                <w:color w:val="auto"/>
                <w:u w:val="none"/>
              </w:rPr>
              <w:t xml:space="preserve"> (15%)</w:t>
            </w:r>
          </w:p>
          <w:p w14:paraId="511E5B05" w14:textId="4DC46909" w:rsidR="00B2050B" w:rsidRPr="00F308F0" w:rsidRDefault="00B2050B" w:rsidP="004476B8">
            <w:pPr>
              <w:jc w:val="both"/>
              <w:rPr>
                <w:sz w:val="22"/>
                <w:szCs w:val="22"/>
                <w:lang w:val="en-GB"/>
              </w:rPr>
            </w:pPr>
          </w:p>
        </w:tc>
      </w:tr>
      <w:tr w:rsidR="00B2050B" w14:paraId="5F5856D2" w14:textId="77777777" w:rsidTr="00B2050B">
        <w:trPr>
          <w:trHeight w:val="218"/>
        </w:trPr>
        <w:tc>
          <w:tcPr>
            <w:tcW w:w="9859" w:type="dxa"/>
            <w:gridSpan w:val="11"/>
            <w:shd w:val="clear" w:color="auto" w:fill="F7CAAC"/>
          </w:tcPr>
          <w:p w14:paraId="75E4A344" w14:textId="77777777" w:rsidR="00B2050B" w:rsidRDefault="00B2050B" w:rsidP="00B2050B">
            <w:pPr>
              <w:rPr>
                <w:b/>
              </w:rPr>
            </w:pPr>
            <w:r>
              <w:rPr>
                <w:b/>
              </w:rPr>
              <w:t>Působení v zahraničí</w:t>
            </w:r>
          </w:p>
        </w:tc>
      </w:tr>
      <w:tr w:rsidR="00B2050B" w14:paraId="4E58FAD4" w14:textId="77777777" w:rsidTr="003A1EC2">
        <w:trPr>
          <w:trHeight w:val="83"/>
        </w:trPr>
        <w:tc>
          <w:tcPr>
            <w:tcW w:w="9859" w:type="dxa"/>
            <w:gridSpan w:val="11"/>
          </w:tcPr>
          <w:p w14:paraId="5B079E83" w14:textId="77777777" w:rsidR="00B2050B" w:rsidRDefault="00B2050B" w:rsidP="00B2050B">
            <w:pPr>
              <w:rPr>
                <w:b/>
              </w:rPr>
            </w:pPr>
          </w:p>
        </w:tc>
      </w:tr>
      <w:tr w:rsidR="00B2050B" w14:paraId="31600920" w14:textId="77777777" w:rsidTr="003A1EC2">
        <w:trPr>
          <w:cantSplit/>
          <w:trHeight w:val="270"/>
        </w:trPr>
        <w:tc>
          <w:tcPr>
            <w:tcW w:w="2518" w:type="dxa"/>
            <w:shd w:val="clear" w:color="auto" w:fill="F7CAAC"/>
          </w:tcPr>
          <w:p w14:paraId="469B7ECB" w14:textId="77777777" w:rsidR="00B2050B" w:rsidRDefault="00B2050B" w:rsidP="00B2050B">
            <w:pPr>
              <w:jc w:val="both"/>
              <w:rPr>
                <w:b/>
              </w:rPr>
            </w:pPr>
            <w:r>
              <w:rPr>
                <w:b/>
              </w:rPr>
              <w:t xml:space="preserve">Podpis </w:t>
            </w:r>
          </w:p>
        </w:tc>
        <w:tc>
          <w:tcPr>
            <w:tcW w:w="4536" w:type="dxa"/>
            <w:gridSpan w:val="5"/>
          </w:tcPr>
          <w:p w14:paraId="565BFB2D" w14:textId="77777777" w:rsidR="00B2050B" w:rsidRDefault="00B2050B" w:rsidP="00B2050B">
            <w:pPr>
              <w:jc w:val="both"/>
            </w:pPr>
          </w:p>
        </w:tc>
        <w:tc>
          <w:tcPr>
            <w:tcW w:w="786" w:type="dxa"/>
            <w:gridSpan w:val="2"/>
            <w:shd w:val="clear" w:color="auto" w:fill="F7CAAC"/>
          </w:tcPr>
          <w:p w14:paraId="21BFC77D" w14:textId="77777777" w:rsidR="00B2050B" w:rsidRDefault="00B2050B" w:rsidP="00B2050B">
            <w:pPr>
              <w:jc w:val="both"/>
            </w:pPr>
            <w:r>
              <w:rPr>
                <w:b/>
              </w:rPr>
              <w:t>datum</w:t>
            </w:r>
          </w:p>
        </w:tc>
        <w:tc>
          <w:tcPr>
            <w:tcW w:w="2019" w:type="dxa"/>
            <w:gridSpan w:val="3"/>
          </w:tcPr>
          <w:p w14:paraId="5554CD97" w14:textId="77777777" w:rsidR="00B2050B" w:rsidRDefault="00B2050B" w:rsidP="00B2050B">
            <w:pPr>
              <w:jc w:val="both"/>
            </w:pPr>
          </w:p>
        </w:tc>
      </w:tr>
    </w:tbl>
    <w:p w14:paraId="4C4AE059" w14:textId="77777777" w:rsidR="0075133D" w:rsidRDefault="0075133D" w:rsidP="00B2050B"/>
    <w:p w14:paraId="34AFEFB5" w14:textId="77777777" w:rsidR="00B043C4" w:rsidRDefault="00B043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9191" w:author="Pavla Trefilová" w:date="2019-11-18T17:19:00Z">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721"/>
        <w:gridCol w:w="524"/>
        <w:gridCol w:w="468"/>
        <w:gridCol w:w="994"/>
        <w:gridCol w:w="709"/>
        <w:gridCol w:w="77"/>
        <w:gridCol w:w="632"/>
        <w:gridCol w:w="693"/>
        <w:gridCol w:w="694"/>
        <w:tblGridChange w:id="9192">
          <w:tblGrid>
            <w:gridCol w:w="76"/>
            <w:gridCol w:w="2442"/>
            <w:gridCol w:w="87"/>
            <w:gridCol w:w="742"/>
            <w:gridCol w:w="1721"/>
            <w:gridCol w:w="524"/>
            <w:gridCol w:w="468"/>
            <w:gridCol w:w="101"/>
            <w:gridCol w:w="893"/>
            <w:gridCol w:w="709"/>
            <w:gridCol w:w="77"/>
            <w:gridCol w:w="31"/>
            <w:gridCol w:w="601"/>
            <w:gridCol w:w="693"/>
            <w:gridCol w:w="694"/>
            <w:gridCol w:w="117"/>
          </w:tblGrid>
        </w:tblGridChange>
      </w:tblGrid>
      <w:tr w:rsidR="00B043C4" w14:paraId="1F2EE92E" w14:textId="77777777" w:rsidTr="00DD1830">
        <w:trPr>
          <w:trPrChange w:id="9193" w:author="Pavla Trefilová" w:date="2019-11-18T17:19:00Z">
            <w:trPr>
              <w:gridBefore w:val="1"/>
            </w:trPr>
          </w:trPrChange>
        </w:trPr>
        <w:tc>
          <w:tcPr>
            <w:tcW w:w="9859" w:type="dxa"/>
            <w:gridSpan w:val="11"/>
            <w:tcBorders>
              <w:bottom w:val="double" w:sz="4" w:space="0" w:color="auto"/>
            </w:tcBorders>
            <w:shd w:val="clear" w:color="auto" w:fill="BDD6EE"/>
            <w:tcPrChange w:id="9194" w:author="Pavla Trefilová" w:date="2019-11-18T17:19:00Z">
              <w:tcPr>
                <w:tcW w:w="9900" w:type="dxa"/>
                <w:gridSpan w:val="15"/>
                <w:tcBorders>
                  <w:bottom w:val="double" w:sz="4" w:space="0" w:color="auto"/>
                </w:tcBorders>
                <w:shd w:val="clear" w:color="auto" w:fill="BDD6EE"/>
              </w:tcPr>
            </w:tcPrChange>
          </w:tcPr>
          <w:p w14:paraId="588270D1" w14:textId="77777777" w:rsidR="00B043C4" w:rsidRDefault="00B043C4" w:rsidP="00DD1830">
            <w:pPr>
              <w:jc w:val="both"/>
              <w:rPr>
                <w:b/>
                <w:sz w:val="28"/>
              </w:rPr>
            </w:pPr>
            <w:r>
              <w:rPr>
                <w:b/>
                <w:sz w:val="28"/>
              </w:rPr>
              <w:lastRenderedPageBreak/>
              <w:t>C-I – Personální zabezpečení</w:t>
            </w:r>
          </w:p>
        </w:tc>
      </w:tr>
      <w:tr w:rsidR="00B043C4" w14:paraId="2EB0BABA" w14:textId="77777777" w:rsidTr="00DD1830">
        <w:trPr>
          <w:trPrChange w:id="9195" w:author="Pavla Trefilová" w:date="2019-11-18T17:19:00Z">
            <w:trPr>
              <w:gridBefore w:val="1"/>
            </w:trPr>
          </w:trPrChange>
        </w:trPr>
        <w:tc>
          <w:tcPr>
            <w:tcW w:w="2518" w:type="dxa"/>
            <w:tcBorders>
              <w:top w:val="double" w:sz="4" w:space="0" w:color="auto"/>
            </w:tcBorders>
            <w:shd w:val="clear" w:color="auto" w:fill="F7CAAC"/>
            <w:tcPrChange w:id="9196" w:author="Pavla Trefilová" w:date="2019-11-18T17:19:00Z">
              <w:tcPr>
                <w:tcW w:w="2529" w:type="dxa"/>
                <w:gridSpan w:val="2"/>
                <w:tcBorders>
                  <w:top w:val="double" w:sz="4" w:space="0" w:color="auto"/>
                </w:tcBorders>
                <w:shd w:val="clear" w:color="auto" w:fill="F7CAAC"/>
              </w:tcPr>
            </w:tcPrChange>
          </w:tcPr>
          <w:p w14:paraId="65B448B9" w14:textId="77777777" w:rsidR="00B043C4" w:rsidRDefault="00B043C4" w:rsidP="00DD1830">
            <w:pPr>
              <w:jc w:val="both"/>
              <w:rPr>
                <w:b/>
              </w:rPr>
            </w:pPr>
            <w:r>
              <w:rPr>
                <w:b/>
              </w:rPr>
              <w:t>Vysoká škola</w:t>
            </w:r>
          </w:p>
        </w:tc>
        <w:tc>
          <w:tcPr>
            <w:tcW w:w="7341" w:type="dxa"/>
            <w:gridSpan w:val="10"/>
            <w:tcPrChange w:id="9197" w:author="Pavla Trefilová" w:date="2019-11-18T17:19:00Z">
              <w:tcPr>
                <w:tcW w:w="7371" w:type="dxa"/>
                <w:gridSpan w:val="13"/>
              </w:tcPr>
            </w:tcPrChange>
          </w:tcPr>
          <w:p w14:paraId="5056D831" w14:textId="77777777" w:rsidR="00B043C4" w:rsidRDefault="00B043C4" w:rsidP="00DD1830">
            <w:pPr>
              <w:jc w:val="both"/>
            </w:pPr>
            <w:r>
              <w:t>Univerzita Tomáše Bati ve Zlíně</w:t>
            </w:r>
          </w:p>
        </w:tc>
      </w:tr>
      <w:tr w:rsidR="00B043C4" w14:paraId="364C1A09" w14:textId="77777777" w:rsidTr="00DD1830">
        <w:trPr>
          <w:trPrChange w:id="9198" w:author="Pavla Trefilová" w:date="2019-11-18T17:19:00Z">
            <w:trPr>
              <w:gridBefore w:val="1"/>
            </w:trPr>
          </w:trPrChange>
        </w:trPr>
        <w:tc>
          <w:tcPr>
            <w:tcW w:w="2518" w:type="dxa"/>
            <w:shd w:val="clear" w:color="auto" w:fill="F7CAAC"/>
            <w:tcPrChange w:id="9199" w:author="Pavla Trefilová" w:date="2019-11-18T17:19:00Z">
              <w:tcPr>
                <w:tcW w:w="2529" w:type="dxa"/>
                <w:gridSpan w:val="2"/>
                <w:shd w:val="clear" w:color="auto" w:fill="F7CAAC"/>
              </w:tcPr>
            </w:tcPrChange>
          </w:tcPr>
          <w:p w14:paraId="4CF82CC3" w14:textId="77777777" w:rsidR="00B043C4" w:rsidRDefault="00B043C4" w:rsidP="00DD1830">
            <w:pPr>
              <w:jc w:val="both"/>
              <w:rPr>
                <w:b/>
              </w:rPr>
            </w:pPr>
            <w:r>
              <w:rPr>
                <w:b/>
              </w:rPr>
              <w:t>Součást vysoké školy</w:t>
            </w:r>
          </w:p>
        </w:tc>
        <w:tc>
          <w:tcPr>
            <w:tcW w:w="7341" w:type="dxa"/>
            <w:gridSpan w:val="10"/>
            <w:tcPrChange w:id="9200" w:author="Pavla Trefilová" w:date="2019-11-18T17:19:00Z">
              <w:tcPr>
                <w:tcW w:w="7371" w:type="dxa"/>
                <w:gridSpan w:val="13"/>
              </w:tcPr>
            </w:tcPrChange>
          </w:tcPr>
          <w:p w14:paraId="67DA21B5" w14:textId="44CE0F10" w:rsidR="00B043C4" w:rsidRDefault="00B043C4" w:rsidP="00DD1830">
            <w:pPr>
              <w:jc w:val="both"/>
            </w:pPr>
            <w:r>
              <w:t>Fakulta managementu a ekonomiky</w:t>
            </w:r>
            <w:del w:id="9201" w:author="Pavla Trefilová" w:date="2019-11-18T17:19:00Z">
              <w:r w:rsidR="0075133D" w:rsidRPr="00AD088D">
                <w:delText xml:space="preserve"> </w:delText>
              </w:r>
            </w:del>
          </w:p>
        </w:tc>
      </w:tr>
      <w:tr w:rsidR="00B043C4" w14:paraId="3597FC7A" w14:textId="77777777" w:rsidTr="00DD1830">
        <w:trPr>
          <w:trPrChange w:id="9202" w:author="Pavla Trefilová" w:date="2019-11-18T17:19:00Z">
            <w:trPr>
              <w:gridBefore w:val="1"/>
            </w:trPr>
          </w:trPrChange>
        </w:trPr>
        <w:tc>
          <w:tcPr>
            <w:tcW w:w="2518" w:type="dxa"/>
            <w:shd w:val="clear" w:color="auto" w:fill="F7CAAC"/>
            <w:tcPrChange w:id="9203" w:author="Pavla Trefilová" w:date="2019-11-18T17:19:00Z">
              <w:tcPr>
                <w:tcW w:w="2529" w:type="dxa"/>
                <w:gridSpan w:val="2"/>
                <w:shd w:val="clear" w:color="auto" w:fill="F7CAAC"/>
              </w:tcPr>
            </w:tcPrChange>
          </w:tcPr>
          <w:p w14:paraId="208F99B9" w14:textId="77777777" w:rsidR="00B043C4" w:rsidRDefault="00B043C4" w:rsidP="00DD1830">
            <w:pPr>
              <w:jc w:val="both"/>
              <w:rPr>
                <w:b/>
              </w:rPr>
            </w:pPr>
            <w:r>
              <w:rPr>
                <w:b/>
              </w:rPr>
              <w:t>Název studijního programu</w:t>
            </w:r>
          </w:p>
        </w:tc>
        <w:tc>
          <w:tcPr>
            <w:tcW w:w="7341" w:type="dxa"/>
            <w:gridSpan w:val="10"/>
            <w:tcPrChange w:id="9204" w:author="Pavla Trefilová" w:date="2019-11-18T17:19:00Z">
              <w:tcPr>
                <w:tcW w:w="7371" w:type="dxa"/>
                <w:gridSpan w:val="13"/>
              </w:tcPr>
            </w:tcPrChange>
          </w:tcPr>
          <w:p w14:paraId="40090880" w14:textId="77777777" w:rsidR="00B043C4" w:rsidRDefault="00B043C4" w:rsidP="00DD1830">
            <w:pPr>
              <w:jc w:val="both"/>
            </w:pPr>
            <w:r>
              <w:t xml:space="preserve">Economics and Management </w:t>
            </w:r>
          </w:p>
        </w:tc>
      </w:tr>
      <w:tr w:rsidR="00534C60" w14:paraId="525DB064" w14:textId="77777777" w:rsidTr="00DD1830">
        <w:tc>
          <w:tcPr>
            <w:tcW w:w="2518" w:type="dxa"/>
            <w:shd w:val="clear" w:color="auto" w:fill="F7CAAC"/>
          </w:tcPr>
          <w:p w14:paraId="22BDB654" w14:textId="77777777" w:rsidR="00B043C4" w:rsidRDefault="00B043C4" w:rsidP="00DD1830">
            <w:pPr>
              <w:jc w:val="both"/>
              <w:rPr>
                <w:b/>
              </w:rPr>
            </w:pPr>
            <w:r>
              <w:rPr>
                <w:b/>
              </w:rPr>
              <w:t>Jméno a příjmení</w:t>
            </w:r>
          </w:p>
        </w:tc>
        <w:tc>
          <w:tcPr>
            <w:tcW w:w="4536" w:type="dxa"/>
            <w:gridSpan w:val="5"/>
          </w:tcPr>
          <w:p w14:paraId="63087E78" w14:textId="3024BCC5" w:rsidR="00B043C4" w:rsidRPr="00B043C4" w:rsidRDefault="0075133D" w:rsidP="00DD1830">
            <w:pPr>
              <w:jc w:val="both"/>
            </w:pPr>
            <w:del w:id="9205" w:author="Pavla Trefilová" w:date="2019-11-18T17:19:00Z">
              <w:r>
                <w:delText>Jiří SVOBODA</w:delText>
              </w:r>
            </w:del>
            <w:ins w:id="9206" w:author="Pavla Trefilová" w:date="2019-11-18T17:19:00Z">
              <w:r w:rsidR="00B043C4" w:rsidRPr="0031440D">
                <w:t>Estelle T</w:t>
              </w:r>
              <w:r w:rsidR="00B043C4" w:rsidRPr="00B043C4">
                <w:t>OERIEN</w:t>
              </w:r>
            </w:ins>
          </w:p>
        </w:tc>
        <w:tc>
          <w:tcPr>
            <w:tcW w:w="709" w:type="dxa"/>
            <w:shd w:val="clear" w:color="auto" w:fill="F7CAAC"/>
          </w:tcPr>
          <w:p w14:paraId="57E8A625" w14:textId="77777777" w:rsidR="00B043C4" w:rsidRDefault="00B043C4" w:rsidP="00DD1830">
            <w:pPr>
              <w:jc w:val="both"/>
              <w:rPr>
                <w:b/>
              </w:rPr>
            </w:pPr>
            <w:r>
              <w:rPr>
                <w:b/>
              </w:rPr>
              <w:t>Tituly</w:t>
            </w:r>
          </w:p>
        </w:tc>
        <w:tc>
          <w:tcPr>
            <w:tcW w:w="2096" w:type="dxa"/>
            <w:gridSpan w:val="4"/>
          </w:tcPr>
          <w:p w14:paraId="133AD081" w14:textId="0C6A90E2" w:rsidR="00B043C4" w:rsidRDefault="0075133D" w:rsidP="00DD1830">
            <w:pPr>
              <w:jc w:val="both"/>
            </w:pPr>
            <w:del w:id="9207" w:author="Pavla Trefilová" w:date="2019-11-18T17:19:00Z">
              <w:r>
                <w:delText>Ing., Ph.D</w:delText>
              </w:r>
            </w:del>
            <w:ins w:id="9208" w:author="Pavla Trefilová" w:date="2019-11-18T17:19:00Z">
              <w:r w:rsidR="00B043C4">
                <w:t>B.A</w:t>
              </w:r>
            </w:ins>
            <w:r w:rsidR="00B043C4">
              <w:t>.</w:t>
            </w:r>
          </w:p>
        </w:tc>
      </w:tr>
      <w:tr w:rsidR="00534C60" w14:paraId="11074413" w14:textId="77777777" w:rsidTr="00DD1830">
        <w:tc>
          <w:tcPr>
            <w:tcW w:w="2518" w:type="dxa"/>
            <w:shd w:val="clear" w:color="auto" w:fill="F7CAAC"/>
          </w:tcPr>
          <w:p w14:paraId="6F44C9C3" w14:textId="77777777" w:rsidR="00B043C4" w:rsidRDefault="00B043C4" w:rsidP="00DD1830">
            <w:pPr>
              <w:jc w:val="both"/>
              <w:rPr>
                <w:b/>
              </w:rPr>
            </w:pPr>
            <w:r>
              <w:rPr>
                <w:b/>
              </w:rPr>
              <w:t>Rok narození</w:t>
            </w:r>
          </w:p>
        </w:tc>
        <w:tc>
          <w:tcPr>
            <w:tcW w:w="829" w:type="dxa"/>
          </w:tcPr>
          <w:p w14:paraId="3CFD2B16" w14:textId="6F44F43B" w:rsidR="00B043C4" w:rsidRDefault="004476B8" w:rsidP="00DD1830">
            <w:pPr>
              <w:jc w:val="both"/>
            </w:pPr>
            <w:del w:id="9209" w:author="Pavla Trefilová" w:date="2019-11-18T17:19:00Z">
              <w:r>
                <w:delText>1980</w:delText>
              </w:r>
            </w:del>
            <w:ins w:id="9210" w:author="Pavla Trefilová" w:date="2019-11-18T17:19:00Z">
              <w:r w:rsidR="00B043C4">
                <w:t>1965</w:t>
              </w:r>
            </w:ins>
          </w:p>
        </w:tc>
        <w:tc>
          <w:tcPr>
            <w:tcW w:w="1721" w:type="dxa"/>
            <w:shd w:val="clear" w:color="auto" w:fill="F7CAAC"/>
          </w:tcPr>
          <w:p w14:paraId="576ABE89" w14:textId="77777777" w:rsidR="00B043C4" w:rsidRDefault="00B043C4" w:rsidP="00DD1830">
            <w:pPr>
              <w:jc w:val="both"/>
              <w:rPr>
                <w:b/>
              </w:rPr>
            </w:pPr>
            <w:r>
              <w:rPr>
                <w:b/>
              </w:rPr>
              <w:t>typ vztahu k VŠ</w:t>
            </w:r>
          </w:p>
        </w:tc>
        <w:tc>
          <w:tcPr>
            <w:tcW w:w="992" w:type="dxa"/>
            <w:gridSpan w:val="2"/>
          </w:tcPr>
          <w:p w14:paraId="351C7BEA" w14:textId="435A7C3C" w:rsidR="00B043C4" w:rsidRDefault="004476B8" w:rsidP="00DD1830">
            <w:pPr>
              <w:jc w:val="both"/>
            </w:pPr>
            <w:del w:id="9211" w:author="Pavla Trefilová" w:date="2019-11-18T17:19:00Z">
              <w:r>
                <w:delText>pp</w:delText>
              </w:r>
            </w:del>
          </w:p>
        </w:tc>
        <w:tc>
          <w:tcPr>
            <w:tcW w:w="994" w:type="dxa"/>
            <w:shd w:val="clear" w:color="auto" w:fill="F7CAAC"/>
          </w:tcPr>
          <w:p w14:paraId="20CA9A4C" w14:textId="77777777" w:rsidR="00B043C4" w:rsidRDefault="00B043C4" w:rsidP="00DD1830">
            <w:pPr>
              <w:jc w:val="both"/>
              <w:rPr>
                <w:b/>
              </w:rPr>
            </w:pPr>
            <w:r>
              <w:rPr>
                <w:b/>
              </w:rPr>
              <w:t>rozsah</w:t>
            </w:r>
          </w:p>
        </w:tc>
        <w:tc>
          <w:tcPr>
            <w:tcW w:w="709" w:type="dxa"/>
          </w:tcPr>
          <w:p w14:paraId="178E2ABB" w14:textId="015CECEE" w:rsidR="00B043C4" w:rsidRDefault="004476B8" w:rsidP="00DD1830">
            <w:pPr>
              <w:jc w:val="both"/>
            </w:pPr>
            <w:del w:id="9212" w:author="Pavla Trefilová" w:date="2019-11-18T17:19:00Z">
              <w:r>
                <w:delText>40</w:delText>
              </w:r>
            </w:del>
          </w:p>
        </w:tc>
        <w:tc>
          <w:tcPr>
            <w:tcW w:w="709" w:type="dxa"/>
            <w:gridSpan w:val="2"/>
            <w:shd w:val="clear" w:color="auto" w:fill="F7CAAC"/>
          </w:tcPr>
          <w:p w14:paraId="440A0899" w14:textId="77777777" w:rsidR="00B043C4" w:rsidRDefault="00B043C4" w:rsidP="00DD1830">
            <w:pPr>
              <w:jc w:val="both"/>
              <w:rPr>
                <w:b/>
              </w:rPr>
            </w:pPr>
            <w:r>
              <w:rPr>
                <w:b/>
              </w:rPr>
              <w:t>do kdy</w:t>
            </w:r>
          </w:p>
        </w:tc>
        <w:tc>
          <w:tcPr>
            <w:tcW w:w="1387" w:type="dxa"/>
            <w:gridSpan w:val="2"/>
          </w:tcPr>
          <w:p w14:paraId="4FF8A60E" w14:textId="64FA25D9" w:rsidR="00B043C4" w:rsidRDefault="004476B8" w:rsidP="00DD1830">
            <w:pPr>
              <w:jc w:val="both"/>
            </w:pPr>
            <w:del w:id="9213" w:author="Pavla Trefilová" w:date="2019-11-18T17:19:00Z">
              <w:r>
                <w:delText>N</w:delText>
              </w:r>
            </w:del>
          </w:p>
        </w:tc>
      </w:tr>
      <w:tr w:rsidR="00534C60" w14:paraId="26EA6C83" w14:textId="77777777" w:rsidTr="00DD1830">
        <w:tc>
          <w:tcPr>
            <w:tcW w:w="5068" w:type="dxa"/>
            <w:gridSpan w:val="3"/>
            <w:shd w:val="clear" w:color="auto" w:fill="F7CAAC"/>
          </w:tcPr>
          <w:p w14:paraId="5ECB5056" w14:textId="77777777" w:rsidR="00B043C4" w:rsidRDefault="00B043C4" w:rsidP="00DD1830">
            <w:pPr>
              <w:jc w:val="both"/>
              <w:rPr>
                <w:b/>
              </w:rPr>
            </w:pPr>
            <w:r>
              <w:rPr>
                <w:b/>
              </w:rPr>
              <w:t>Typ vztahu na součásti VŠ, která uskutečňuje st. program</w:t>
            </w:r>
          </w:p>
        </w:tc>
        <w:tc>
          <w:tcPr>
            <w:tcW w:w="992" w:type="dxa"/>
            <w:gridSpan w:val="2"/>
          </w:tcPr>
          <w:p w14:paraId="38D5DF5D" w14:textId="6B8AE94C" w:rsidR="00B043C4" w:rsidRDefault="004476B8" w:rsidP="00DD1830">
            <w:pPr>
              <w:jc w:val="both"/>
            </w:pPr>
            <w:del w:id="9214" w:author="Pavla Trefilová" w:date="2019-11-18T17:19:00Z">
              <w:r>
                <w:delText>99</w:delText>
              </w:r>
            </w:del>
          </w:p>
        </w:tc>
        <w:tc>
          <w:tcPr>
            <w:tcW w:w="994" w:type="dxa"/>
            <w:shd w:val="clear" w:color="auto" w:fill="F7CAAC"/>
          </w:tcPr>
          <w:p w14:paraId="7FE6D0BE" w14:textId="77777777" w:rsidR="00B043C4" w:rsidRDefault="00B043C4" w:rsidP="00DD1830">
            <w:pPr>
              <w:jc w:val="both"/>
              <w:rPr>
                <w:b/>
              </w:rPr>
            </w:pPr>
            <w:r>
              <w:rPr>
                <w:b/>
              </w:rPr>
              <w:t>rozsah</w:t>
            </w:r>
          </w:p>
        </w:tc>
        <w:tc>
          <w:tcPr>
            <w:tcW w:w="709" w:type="dxa"/>
          </w:tcPr>
          <w:p w14:paraId="54E300AF" w14:textId="4B24EA64" w:rsidR="00B043C4" w:rsidRDefault="004476B8" w:rsidP="00DD1830">
            <w:pPr>
              <w:jc w:val="both"/>
            </w:pPr>
            <w:del w:id="9215" w:author="Pavla Trefilová" w:date="2019-11-18T17:19:00Z">
              <w:r>
                <w:delText>40</w:delText>
              </w:r>
            </w:del>
          </w:p>
        </w:tc>
        <w:tc>
          <w:tcPr>
            <w:tcW w:w="709" w:type="dxa"/>
            <w:gridSpan w:val="2"/>
            <w:shd w:val="clear" w:color="auto" w:fill="F7CAAC"/>
          </w:tcPr>
          <w:p w14:paraId="239E1690" w14:textId="6240D9D0" w:rsidR="00B043C4" w:rsidRDefault="00B043C4" w:rsidP="00DD1830">
            <w:pPr>
              <w:jc w:val="both"/>
              <w:rPr>
                <w:b/>
              </w:rPr>
            </w:pPr>
            <w:moveToRangeStart w:id="9216" w:author="Pavla Trefilová" w:date="2019-11-18T17:19:00Z" w:name="move24990090"/>
            <w:moveTo w:id="9217" w:author="Pavla Trefilová" w:date="2019-11-18T17:19:00Z">
              <w:r>
                <w:rPr>
                  <w:b/>
                </w:rPr>
                <w:t>do kdy</w:t>
              </w:r>
            </w:moveTo>
            <w:moveToRangeEnd w:id="9216"/>
            <w:del w:id="9218" w:author="Pavla Trefilová" w:date="2019-11-18T17:19:00Z">
              <w:r w:rsidR="004476B8" w:rsidRPr="00AD088D">
                <w:rPr>
                  <w:b/>
                </w:rPr>
                <w:delText>rozsah</w:delText>
              </w:r>
            </w:del>
          </w:p>
        </w:tc>
        <w:tc>
          <w:tcPr>
            <w:tcW w:w="1387" w:type="dxa"/>
            <w:gridSpan w:val="2"/>
          </w:tcPr>
          <w:p w14:paraId="02D455C1" w14:textId="6CF0F872" w:rsidR="00B043C4" w:rsidRDefault="004476B8" w:rsidP="00DD1830">
            <w:pPr>
              <w:jc w:val="both"/>
            </w:pPr>
            <w:del w:id="9219" w:author="Pavla Trefilová" w:date="2019-11-18T17:19:00Z">
              <w:r>
                <w:delText>N</w:delText>
              </w:r>
            </w:del>
          </w:p>
        </w:tc>
      </w:tr>
      <w:tr w:rsidR="00534C60" w14:paraId="13F39099" w14:textId="77777777" w:rsidTr="00DD1830">
        <w:tc>
          <w:tcPr>
            <w:tcW w:w="6060" w:type="dxa"/>
            <w:gridSpan w:val="5"/>
            <w:shd w:val="clear" w:color="auto" w:fill="F7CAAC"/>
          </w:tcPr>
          <w:p w14:paraId="0A519531" w14:textId="77777777" w:rsidR="00B043C4" w:rsidRDefault="00B043C4" w:rsidP="00DD1830">
            <w:pPr>
              <w:jc w:val="both"/>
            </w:pPr>
            <w:r>
              <w:rPr>
                <w:b/>
              </w:rPr>
              <w:t>Další současná působení jako akademický pracovník na jiných VŠ</w:t>
            </w:r>
          </w:p>
        </w:tc>
        <w:tc>
          <w:tcPr>
            <w:tcW w:w="1703" w:type="dxa"/>
            <w:gridSpan w:val="2"/>
            <w:shd w:val="clear" w:color="auto" w:fill="F7CAAC"/>
          </w:tcPr>
          <w:p w14:paraId="76D53ABC" w14:textId="77777777" w:rsidR="00B043C4" w:rsidRDefault="00B043C4" w:rsidP="00DD1830">
            <w:pPr>
              <w:jc w:val="both"/>
              <w:rPr>
                <w:b/>
              </w:rPr>
            </w:pPr>
            <w:r>
              <w:rPr>
                <w:b/>
              </w:rPr>
              <w:t>typ prac. vztahu</w:t>
            </w:r>
          </w:p>
        </w:tc>
        <w:tc>
          <w:tcPr>
            <w:tcW w:w="2096" w:type="dxa"/>
            <w:gridSpan w:val="4"/>
            <w:shd w:val="clear" w:color="auto" w:fill="F7CAAC"/>
          </w:tcPr>
          <w:p w14:paraId="6D3B3881" w14:textId="77777777" w:rsidR="00B043C4" w:rsidRDefault="00B043C4" w:rsidP="00DD1830">
            <w:pPr>
              <w:jc w:val="both"/>
              <w:rPr>
                <w:b/>
              </w:rPr>
            </w:pPr>
            <w:r>
              <w:rPr>
                <w:b/>
              </w:rPr>
              <w:t>rozsah</w:t>
            </w:r>
          </w:p>
        </w:tc>
      </w:tr>
      <w:tr w:rsidR="00B043C4" w14:paraId="64132790" w14:textId="77777777" w:rsidTr="00DD1830">
        <w:trPr>
          <w:trPrChange w:id="9220" w:author="Pavla Trefilová" w:date="2019-11-18T17:19:00Z">
            <w:trPr>
              <w:gridBefore w:val="1"/>
            </w:trPr>
          </w:trPrChange>
        </w:trPr>
        <w:tc>
          <w:tcPr>
            <w:tcW w:w="6060" w:type="dxa"/>
            <w:gridSpan w:val="5"/>
            <w:tcPrChange w:id="9221" w:author="Pavla Trefilová" w:date="2019-11-18T17:19:00Z">
              <w:tcPr>
                <w:tcW w:w="6085" w:type="dxa"/>
                <w:gridSpan w:val="7"/>
              </w:tcPr>
            </w:tcPrChange>
          </w:tcPr>
          <w:p w14:paraId="01FEE812" w14:textId="77777777" w:rsidR="00B043C4" w:rsidRDefault="00B043C4" w:rsidP="00DD1830">
            <w:pPr>
              <w:jc w:val="both"/>
            </w:pPr>
          </w:p>
        </w:tc>
        <w:tc>
          <w:tcPr>
            <w:tcW w:w="1703" w:type="dxa"/>
            <w:gridSpan w:val="2"/>
            <w:tcPrChange w:id="9222" w:author="Pavla Trefilová" w:date="2019-11-18T17:19:00Z">
              <w:tcPr>
                <w:tcW w:w="1710" w:type="dxa"/>
                <w:gridSpan w:val="4"/>
              </w:tcPr>
            </w:tcPrChange>
          </w:tcPr>
          <w:p w14:paraId="2B19ADA4" w14:textId="77777777" w:rsidR="00B043C4" w:rsidRDefault="00B043C4" w:rsidP="00DD1830">
            <w:pPr>
              <w:jc w:val="both"/>
            </w:pPr>
          </w:p>
        </w:tc>
        <w:tc>
          <w:tcPr>
            <w:tcW w:w="2096" w:type="dxa"/>
            <w:gridSpan w:val="4"/>
            <w:tcPrChange w:id="9223" w:author="Pavla Trefilová" w:date="2019-11-18T17:19:00Z">
              <w:tcPr>
                <w:tcW w:w="2105" w:type="dxa"/>
                <w:gridSpan w:val="4"/>
              </w:tcPr>
            </w:tcPrChange>
          </w:tcPr>
          <w:p w14:paraId="132741C7" w14:textId="77777777" w:rsidR="00B043C4" w:rsidRDefault="00B043C4" w:rsidP="00DD1830">
            <w:pPr>
              <w:jc w:val="both"/>
            </w:pPr>
          </w:p>
        </w:tc>
      </w:tr>
      <w:tr w:rsidR="00B043C4" w14:paraId="6246CC25" w14:textId="77777777" w:rsidTr="00DD1830">
        <w:trPr>
          <w:ins w:id="9224" w:author="Pavla Trefilová" w:date="2019-11-18T17:19:00Z"/>
        </w:trPr>
        <w:tc>
          <w:tcPr>
            <w:tcW w:w="6060" w:type="dxa"/>
            <w:gridSpan w:val="5"/>
          </w:tcPr>
          <w:p w14:paraId="4DE1A8F6" w14:textId="77777777" w:rsidR="00B043C4" w:rsidRDefault="00B043C4" w:rsidP="00DD1830">
            <w:pPr>
              <w:jc w:val="both"/>
              <w:rPr>
                <w:ins w:id="9225" w:author="Pavla Trefilová" w:date="2019-11-18T17:19:00Z"/>
              </w:rPr>
            </w:pPr>
          </w:p>
        </w:tc>
        <w:tc>
          <w:tcPr>
            <w:tcW w:w="1703" w:type="dxa"/>
            <w:gridSpan w:val="2"/>
          </w:tcPr>
          <w:p w14:paraId="651BC38D" w14:textId="77777777" w:rsidR="00B043C4" w:rsidRDefault="00B043C4" w:rsidP="00DD1830">
            <w:pPr>
              <w:jc w:val="both"/>
              <w:rPr>
                <w:ins w:id="9226" w:author="Pavla Trefilová" w:date="2019-11-18T17:19:00Z"/>
              </w:rPr>
            </w:pPr>
          </w:p>
        </w:tc>
        <w:tc>
          <w:tcPr>
            <w:tcW w:w="2096" w:type="dxa"/>
            <w:gridSpan w:val="4"/>
          </w:tcPr>
          <w:p w14:paraId="7529DE6C" w14:textId="77777777" w:rsidR="00B043C4" w:rsidRDefault="00B043C4" w:rsidP="00DD1830">
            <w:pPr>
              <w:jc w:val="both"/>
              <w:rPr>
                <w:ins w:id="9227" w:author="Pavla Trefilová" w:date="2019-11-18T17:19:00Z"/>
              </w:rPr>
            </w:pPr>
          </w:p>
        </w:tc>
      </w:tr>
      <w:tr w:rsidR="00B043C4" w14:paraId="0F6C9D96" w14:textId="77777777" w:rsidTr="00DD1830">
        <w:trPr>
          <w:ins w:id="9228" w:author="Pavla Trefilová" w:date="2019-11-18T17:19:00Z"/>
        </w:trPr>
        <w:tc>
          <w:tcPr>
            <w:tcW w:w="6060" w:type="dxa"/>
            <w:gridSpan w:val="5"/>
          </w:tcPr>
          <w:p w14:paraId="51128B78" w14:textId="77777777" w:rsidR="00B043C4" w:rsidRDefault="00B043C4" w:rsidP="00DD1830">
            <w:pPr>
              <w:jc w:val="both"/>
              <w:rPr>
                <w:ins w:id="9229" w:author="Pavla Trefilová" w:date="2019-11-18T17:19:00Z"/>
              </w:rPr>
            </w:pPr>
          </w:p>
        </w:tc>
        <w:tc>
          <w:tcPr>
            <w:tcW w:w="1703" w:type="dxa"/>
            <w:gridSpan w:val="2"/>
          </w:tcPr>
          <w:p w14:paraId="4F7D673D" w14:textId="77777777" w:rsidR="00B043C4" w:rsidRDefault="00B043C4" w:rsidP="00DD1830">
            <w:pPr>
              <w:jc w:val="both"/>
              <w:rPr>
                <w:ins w:id="9230" w:author="Pavla Trefilová" w:date="2019-11-18T17:19:00Z"/>
              </w:rPr>
            </w:pPr>
          </w:p>
        </w:tc>
        <w:tc>
          <w:tcPr>
            <w:tcW w:w="2096" w:type="dxa"/>
            <w:gridSpan w:val="4"/>
          </w:tcPr>
          <w:p w14:paraId="18EE778A" w14:textId="77777777" w:rsidR="00B043C4" w:rsidRDefault="00B043C4" w:rsidP="00DD1830">
            <w:pPr>
              <w:jc w:val="both"/>
              <w:rPr>
                <w:ins w:id="9231" w:author="Pavla Trefilová" w:date="2019-11-18T17:19:00Z"/>
              </w:rPr>
            </w:pPr>
          </w:p>
        </w:tc>
      </w:tr>
      <w:tr w:rsidR="00B043C4" w14:paraId="42ADDDDB" w14:textId="77777777" w:rsidTr="00DD1830">
        <w:trPr>
          <w:ins w:id="9232" w:author="Pavla Trefilová" w:date="2019-11-18T17:19:00Z"/>
        </w:trPr>
        <w:tc>
          <w:tcPr>
            <w:tcW w:w="6060" w:type="dxa"/>
            <w:gridSpan w:val="5"/>
          </w:tcPr>
          <w:p w14:paraId="54E63CA9" w14:textId="77777777" w:rsidR="00B043C4" w:rsidRDefault="00B043C4" w:rsidP="00DD1830">
            <w:pPr>
              <w:jc w:val="both"/>
              <w:rPr>
                <w:ins w:id="9233" w:author="Pavla Trefilová" w:date="2019-11-18T17:19:00Z"/>
              </w:rPr>
            </w:pPr>
          </w:p>
        </w:tc>
        <w:tc>
          <w:tcPr>
            <w:tcW w:w="1703" w:type="dxa"/>
            <w:gridSpan w:val="2"/>
          </w:tcPr>
          <w:p w14:paraId="1FB20FF0" w14:textId="77777777" w:rsidR="00B043C4" w:rsidRDefault="00B043C4" w:rsidP="00DD1830">
            <w:pPr>
              <w:jc w:val="both"/>
              <w:rPr>
                <w:ins w:id="9234" w:author="Pavla Trefilová" w:date="2019-11-18T17:19:00Z"/>
              </w:rPr>
            </w:pPr>
          </w:p>
        </w:tc>
        <w:tc>
          <w:tcPr>
            <w:tcW w:w="2096" w:type="dxa"/>
            <w:gridSpan w:val="4"/>
          </w:tcPr>
          <w:p w14:paraId="0D1A3D49" w14:textId="77777777" w:rsidR="00B043C4" w:rsidRDefault="00B043C4" w:rsidP="00DD1830">
            <w:pPr>
              <w:jc w:val="both"/>
              <w:rPr>
                <w:ins w:id="9235" w:author="Pavla Trefilová" w:date="2019-11-18T17:19:00Z"/>
              </w:rPr>
            </w:pPr>
          </w:p>
        </w:tc>
      </w:tr>
      <w:tr w:rsidR="00B043C4" w14:paraId="59C6D57D" w14:textId="77777777" w:rsidTr="00DD1830">
        <w:trPr>
          <w:trPrChange w:id="9236" w:author="Pavla Trefilová" w:date="2019-11-18T17:19:00Z">
            <w:trPr>
              <w:gridBefore w:val="1"/>
            </w:trPr>
          </w:trPrChange>
        </w:trPr>
        <w:tc>
          <w:tcPr>
            <w:tcW w:w="9859" w:type="dxa"/>
            <w:gridSpan w:val="11"/>
            <w:shd w:val="clear" w:color="auto" w:fill="F7CAAC"/>
            <w:tcPrChange w:id="9237" w:author="Pavla Trefilová" w:date="2019-11-18T17:19:00Z">
              <w:tcPr>
                <w:tcW w:w="9900" w:type="dxa"/>
                <w:gridSpan w:val="15"/>
                <w:shd w:val="clear" w:color="auto" w:fill="F7CAAC"/>
              </w:tcPr>
            </w:tcPrChange>
          </w:tcPr>
          <w:p w14:paraId="2324E736" w14:textId="77777777" w:rsidR="00B043C4" w:rsidRDefault="00B043C4" w:rsidP="00DD1830">
            <w:pPr>
              <w:jc w:val="both"/>
            </w:pPr>
            <w:r>
              <w:rPr>
                <w:b/>
              </w:rPr>
              <w:t>Předměty příslušného studijního programu a způsob zapojení do jejich výuky, příp. další zapojení do uskutečňování studijního programu</w:t>
            </w:r>
          </w:p>
        </w:tc>
      </w:tr>
      <w:tr w:rsidR="00B043C4" w14:paraId="7100CF06" w14:textId="77777777" w:rsidTr="00DD1830">
        <w:trPr>
          <w:trHeight w:val="480"/>
          <w:trPrChange w:id="9238" w:author="Pavla Trefilová" w:date="2019-11-18T17:19:00Z">
            <w:trPr>
              <w:gridBefore w:val="1"/>
              <w:trHeight w:val="927"/>
            </w:trPr>
          </w:trPrChange>
        </w:trPr>
        <w:tc>
          <w:tcPr>
            <w:tcW w:w="9859" w:type="dxa"/>
            <w:gridSpan w:val="11"/>
            <w:tcBorders>
              <w:top w:val="nil"/>
            </w:tcBorders>
            <w:tcPrChange w:id="9239" w:author="Pavla Trefilová" w:date="2019-11-18T17:19:00Z">
              <w:tcPr>
                <w:tcW w:w="9900" w:type="dxa"/>
                <w:gridSpan w:val="15"/>
                <w:tcBorders>
                  <w:top w:val="nil"/>
                </w:tcBorders>
              </w:tcPr>
            </w:tcPrChange>
          </w:tcPr>
          <w:p w14:paraId="3BF8F234" w14:textId="73781F3A" w:rsidR="00B043C4" w:rsidRPr="00E4325D" w:rsidRDefault="0075133D" w:rsidP="00DD1830">
            <w:pPr>
              <w:rPr>
                <w:ins w:id="9240" w:author="Pavla Trefilová" w:date="2019-11-18T17:19:00Z"/>
                <w:color w:val="000000"/>
              </w:rPr>
            </w:pPr>
            <w:del w:id="9241" w:author="Pavla Trefilová" w:date="2019-11-18T17:19:00Z">
              <w:r w:rsidRPr="0075133D">
                <w:delText xml:space="preserve">Sport Activities – </w:delText>
              </w:r>
              <w:r w:rsidRPr="0075133D">
                <w:rPr>
                  <w:color w:val="000000"/>
                  <w:shd w:val="clear" w:color="auto" w:fill="FFFFFF"/>
                </w:rPr>
                <w:delText xml:space="preserve">Aerobics, </w:delText>
              </w:r>
              <w:r w:rsidRPr="0075133D">
                <w:delText xml:space="preserve">Basketball, Badminton, </w:delText>
              </w:r>
              <w:r w:rsidRPr="0075133D">
                <w:rPr>
                  <w:color w:val="000000"/>
                  <w:shd w:val="clear" w:color="auto" w:fill="FFFFFF"/>
                </w:rPr>
                <w:delText xml:space="preserve">Cycling, Floorball, </w:delText>
              </w:r>
              <w:r w:rsidRPr="0075133D">
                <w:delText xml:space="preserve">Golf, </w:delText>
              </w:r>
              <w:r w:rsidRPr="0075133D">
                <w:rPr>
                  <w:color w:val="000000"/>
                  <w:shd w:val="clear" w:color="auto" w:fill="FFFFFF"/>
                </w:rPr>
                <w:delText xml:space="preserve">(Mountain) Climbing, </w:delText>
              </w:r>
              <w:r w:rsidRPr="0075133D">
                <w:delText xml:space="preserve">Indoor Cycling, </w:delText>
              </w:r>
              <w:r w:rsidRPr="0075133D">
                <w:rPr>
                  <w:color w:val="000000"/>
                  <w:shd w:val="clear" w:color="auto" w:fill="FFFFFF"/>
                </w:rPr>
                <w:delText xml:space="preserve">Roller Skating, </w:delText>
              </w:r>
              <w:r w:rsidRPr="0075133D">
                <w:delText xml:space="preserve">K2 Hiking, </w:delText>
              </w:r>
              <w:r w:rsidRPr="0075133D">
                <w:rPr>
                  <w:color w:val="000000"/>
                  <w:shd w:val="clear" w:color="auto" w:fill="FFFFFF"/>
                </w:rPr>
                <w:delText xml:space="preserve">Summer Course, Skiing and Snowboarding Abroad, Swimming, Indoor Soccer, Self-defence, </w:delText>
              </w:r>
              <w:r w:rsidRPr="0075133D">
                <w:delText xml:space="preserve">Squash, </w:delText>
              </w:r>
              <w:r w:rsidRPr="0075133D">
                <w:rPr>
                  <w:color w:val="000000"/>
                  <w:shd w:val="clear" w:color="auto" w:fill="FFFFFF"/>
                </w:rPr>
                <w:delText xml:space="preserve">TableTennis, </w:delText>
              </w:r>
              <w:r w:rsidRPr="0075133D">
                <w:delText xml:space="preserve">Taekwondo, </w:delText>
              </w:r>
              <w:r w:rsidRPr="0075133D">
                <w:rPr>
                  <w:color w:val="000000"/>
                  <w:shd w:val="clear" w:color="auto" w:fill="FFFFFF"/>
                </w:rPr>
                <w:delText xml:space="preserve">Tai Chi Chuan, </w:delText>
              </w:r>
              <w:r w:rsidRPr="0075133D">
                <w:delText xml:space="preserve">Tennis, </w:delText>
              </w:r>
              <w:r w:rsidRPr="0075133D">
                <w:rPr>
                  <w:color w:val="000000"/>
                  <w:shd w:val="clear" w:color="auto" w:fill="FFFFFF"/>
                </w:rPr>
                <w:delText>Tourist Course, Canoeing Course, Volleyball, Health-related PT/PE, American football</w:delText>
              </w:r>
            </w:del>
            <w:ins w:id="9242" w:author="Pavla Trefilová" w:date="2019-11-18T17:19:00Z">
              <w:r w:rsidR="00B043C4" w:rsidRPr="008D29E0">
                <w:rPr>
                  <w:color w:val="000000"/>
                  <w:shd w:val="clear" w:color="auto" w:fill="FFFFFF"/>
                </w:rPr>
                <w:t>English Language</w:t>
              </w:r>
              <w:r w:rsidR="00B043C4" w:rsidRPr="008D29E0">
                <w:t xml:space="preserve"> - CJ1</w:t>
              </w:r>
              <w:r w:rsidR="00B043C4">
                <w:t xml:space="preserve"> – cvičení (20%)</w:t>
              </w:r>
            </w:ins>
          </w:p>
          <w:p w14:paraId="58708DE7" w14:textId="77777777" w:rsidR="00B043C4" w:rsidRPr="00534C60" w:rsidRDefault="00B043C4">
            <w:pPr>
              <w:jc w:val="both"/>
              <w:pPrChange w:id="9243" w:author="Pavla Trefilová" w:date="2019-11-18T17:19:00Z">
                <w:pPr>
                  <w:pStyle w:val="Zkladntext"/>
                  <w:ind w:right="108"/>
                </w:pPr>
              </w:pPrChange>
            </w:pPr>
          </w:p>
        </w:tc>
      </w:tr>
      <w:tr w:rsidR="00B043C4" w14:paraId="43BBAB2C" w14:textId="77777777" w:rsidTr="00DD1830">
        <w:trPr>
          <w:trPrChange w:id="9244" w:author="Pavla Trefilová" w:date="2019-11-18T17:19:00Z">
            <w:trPr>
              <w:gridBefore w:val="1"/>
            </w:trPr>
          </w:trPrChange>
        </w:trPr>
        <w:tc>
          <w:tcPr>
            <w:tcW w:w="9859" w:type="dxa"/>
            <w:gridSpan w:val="11"/>
            <w:shd w:val="clear" w:color="auto" w:fill="F7CAAC"/>
            <w:tcPrChange w:id="9245" w:author="Pavla Trefilová" w:date="2019-11-18T17:19:00Z">
              <w:tcPr>
                <w:tcW w:w="9900" w:type="dxa"/>
                <w:gridSpan w:val="15"/>
                <w:shd w:val="clear" w:color="auto" w:fill="F7CAAC"/>
              </w:tcPr>
            </w:tcPrChange>
          </w:tcPr>
          <w:p w14:paraId="47131FE7" w14:textId="77777777" w:rsidR="00B043C4" w:rsidRDefault="00B043C4" w:rsidP="00DD1830">
            <w:pPr>
              <w:jc w:val="both"/>
            </w:pPr>
            <w:r>
              <w:rPr>
                <w:b/>
              </w:rPr>
              <w:t xml:space="preserve">Údaje o vzdělání na VŠ </w:t>
            </w:r>
          </w:p>
        </w:tc>
      </w:tr>
      <w:tr w:rsidR="00B043C4" w14:paraId="4E13F611" w14:textId="77777777" w:rsidTr="0031440D">
        <w:trPr>
          <w:trHeight w:val="859"/>
          <w:trPrChange w:id="9246" w:author="Pavla Trefilová" w:date="2019-11-18T17:19:00Z">
            <w:trPr>
              <w:gridBefore w:val="1"/>
              <w:trHeight w:val="372"/>
            </w:trPr>
          </w:trPrChange>
        </w:trPr>
        <w:tc>
          <w:tcPr>
            <w:tcW w:w="9859" w:type="dxa"/>
            <w:gridSpan w:val="11"/>
            <w:tcPrChange w:id="9247" w:author="Pavla Trefilová" w:date="2019-11-18T17:19:00Z">
              <w:tcPr>
                <w:tcW w:w="9900" w:type="dxa"/>
                <w:gridSpan w:val="15"/>
              </w:tcPr>
            </w:tcPrChange>
          </w:tcPr>
          <w:p w14:paraId="6252F0F9" w14:textId="77777777" w:rsidR="0075133D" w:rsidRDefault="0075133D" w:rsidP="00C572AF">
            <w:pPr>
              <w:pStyle w:val="CVNormal"/>
              <w:tabs>
                <w:tab w:val="left" w:pos="1273"/>
              </w:tabs>
              <w:ind w:left="1273" w:hanging="1160"/>
              <w:jc w:val="both"/>
              <w:rPr>
                <w:del w:id="9248" w:author="Pavla Trefilová" w:date="2019-11-18T17:19:00Z"/>
                <w:rFonts w:ascii="Times New Roman" w:hAnsi="Times New Roman"/>
              </w:rPr>
            </w:pPr>
            <w:del w:id="9249" w:author="Pavla Trefilová" w:date="2019-11-18T17:19:00Z">
              <w:r w:rsidRPr="00D77BCF">
                <w:rPr>
                  <w:rFonts w:ascii="Times New Roman" w:hAnsi="Times New Roman"/>
                </w:rPr>
                <w:delText>1999 - 2002</w:delText>
              </w:r>
              <w:r w:rsidRPr="00D77BCF">
                <w:rPr>
                  <w:rFonts w:ascii="Times New Roman" w:hAnsi="Times New Roman"/>
                </w:rPr>
                <w:tab/>
                <w:delText>Univerzita Tomáše Bati ve Zlíně, Fa</w:delText>
              </w:r>
              <w:r w:rsidR="00C572AF">
                <w:rPr>
                  <w:rFonts w:ascii="Times New Roman" w:hAnsi="Times New Roman"/>
                </w:rPr>
                <w:delText>kulta managementu a ekonomiky, b</w:delText>
              </w:r>
              <w:r w:rsidRPr="00D77BCF">
                <w:rPr>
                  <w:rFonts w:ascii="Times New Roman" w:hAnsi="Times New Roman"/>
                </w:rPr>
                <w:delText>akalářský studijní program</w:delText>
              </w:r>
              <w:r w:rsidR="00C572AF">
                <w:rPr>
                  <w:rFonts w:ascii="Times New Roman" w:hAnsi="Times New Roman"/>
                </w:rPr>
                <w:delText>,</w:delText>
              </w:r>
              <w:r w:rsidRPr="00D77BCF">
                <w:rPr>
                  <w:rFonts w:ascii="Times New Roman" w:hAnsi="Times New Roman"/>
                </w:rPr>
                <w:delText xml:space="preserve"> studijní obor Ekonomika a management (Bc.)</w:delText>
              </w:r>
            </w:del>
          </w:p>
          <w:p w14:paraId="22F378DE" w14:textId="77777777" w:rsidR="0075133D" w:rsidRDefault="0075133D" w:rsidP="00C572AF">
            <w:pPr>
              <w:pStyle w:val="CVNormal"/>
              <w:tabs>
                <w:tab w:val="left" w:pos="1273"/>
              </w:tabs>
              <w:ind w:left="1273" w:hanging="1160"/>
              <w:jc w:val="both"/>
              <w:rPr>
                <w:del w:id="9250" w:author="Pavla Trefilová" w:date="2019-11-18T17:19:00Z"/>
                <w:rFonts w:ascii="Times New Roman" w:hAnsi="Times New Roman"/>
              </w:rPr>
            </w:pPr>
            <w:del w:id="9251" w:author="Pavla Trefilová" w:date="2019-11-18T17:19:00Z">
              <w:r w:rsidRPr="00D77BCF">
                <w:rPr>
                  <w:rFonts w:ascii="Times New Roman" w:hAnsi="Times New Roman"/>
                </w:rPr>
                <w:delText>2002 - 2004</w:delText>
              </w:r>
              <w:r w:rsidRPr="00D77BCF">
                <w:rPr>
                  <w:rFonts w:ascii="Times New Roman" w:hAnsi="Times New Roman"/>
                </w:rPr>
                <w:tab/>
                <w:delText>Univerzita Tomáše Bati ve Zlíně, Fakulta managementu a ekonomiky, magisterský studijní program</w:delText>
              </w:r>
              <w:r w:rsidR="00C572AF">
                <w:rPr>
                  <w:rFonts w:ascii="Times New Roman" w:hAnsi="Times New Roman"/>
                </w:rPr>
                <w:delText xml:space="preserve">, </w:delText>
              </w:r>
              <w:r w:rsidRPr="00D77BCF">
                <w:rPr>
                  <w:rFonts w:ascii="Times New Roman" w:hAnsi="Times New Roman"/>
                </w:rPr>
                <w:delText>studijní obor Management a marketing (Ing.)</w:delText>
              </w:r>
            </w:del>
          </w:p>
          <w:p w14:paraId="7170B283" w14:textId="77777777" w:rsidR="0075133D" w:rsidRDefault="0075133D" w:rsidP="00C572AF">
            <w:pPr>
              <w:pStyle w:val="CVNormal"/>
              <w:tabs>
                <w:tab w:val="left" w:pos="1273"/>
              </w:tabs>
              <w:ind w:left="1273" w:hanging="1160"/>
              <w:jc w:val="both"/>
              <w:rPr>
                <w:del w:id="9252" w:author="Pavla Trefilová" w:date="2019-11-18T17:19:00Z"/>
                <w:rFonts w:ascii="Times New Roman" w:hAnsi="Times New Roman"/>
              </w:rPr>
            </w:pPr>
            <w:del w:id="9253" w:author="Pavla Trefilová" w:date="2019-11-18T17:19:00Z">
              <w:r>
                <w:rPr>
                  <w:rFonts w:ascii="Times New Roman" w:hAnsi="Times New Roman"/>
                </w:rPr>
                <w:delText>2004 - 2010</w:delText>
              </w:r>
              <w:r w:rsidRPr="00D77BCF">
                <w:rPr>
                  <w:rFonts w:ascii="Times New Roman" w:hAnsi="Times New Roman"/>
                </w:rPr>
                <w:tab/>
                <w:delText>Univerzita Tomáše Bati ve Zlíně, Fakulta managementu a ekonomiky, doktorský studijní program</w:delText>
              </w:r>
              <w:r w:rsidR="00C572AF">
                <w:rPr>
                  <w:rFonts w:ascii="Times New Roman" w:hAnsi="Times New Roman"/>
                </w:rPr>
                <w:delText>,</w:delText>
              </w:r>
              <w:r w:rsidRPr="00D77BCF">
                <w:rPr>
                  <w:rFonts w:ascii="Times New Roman" w:hAnsi="Times New Roman"/>
                </w:rPr>
                <w:delText xml:space="preserve"> studijní obor Management a ekonomika (Ph.D.)</w:delText>
              </w:r>
            </w:del>
          </w:p>
          <w:p w14:paraId="0B7D51F1" w14:textId="77777777" w:rsidR="0075133D" w:rsidRPr="008F16F3" w:rsidRDefault="0075133D" w:rsidP="00C572AF">
            <w:pPr>
              <w:pStyle w:val="CVNormal"/>
              <w:tabs>
                <w:tab w:val="left" w:pos="1273"/>
              </w:tabs>
              <w:ind w:left="1273" w:hanging="1160"/>
              <w:jc w:val="both"/>
              <w:rPr>
                <w:del w:id="9254" w:author="Pavla Trefilová" w:date="2019-11-18T17:19:00Z"/>
                <w:rFonts w:ascii="Times New Roman" w:hAnsi="Times New Roman"/>
              </w:rPr>
            </w:pPr>
            <w:del w:id="9255" w:author="Pavla Trefilová" w:date="2019-11-18T17:19:00Z">
              <w:r>
                <w:rPr>
                  <w:rFonts w:ascii="Times New Roman" w:hAnsi="Times New Roman"/>
                </w:rPr>
                <w:delText>2016</w:delText>
              </w:r>
              <w:r w:rsidRPr="008F16F3">
                <w:rPr>
                  <w:rFonts w:ascii="Times New Roman" w:hAnsi="Times New Roman"/>
                </w:rPr>
                <w:delText xml:space="preserve"> - dosud</w:delText>
              </w:r>
              <w:r w:rsidRPr="008F16F3">
                <w:rPr>
                  <w:rFonts w:ascii="Times New Roman" w:hAnsi="Times New Roman"/>
                </w:rPr>
                <w:tab/>
              </w:r>
              <w:r>
                <w:rPr>
                  <w:rFonts w:ascii="Times New Roman" w:hAnsi="Times New Roman"/>
                </w:rPr>
                <w:delText>Masarykova univerzita v</w:delText>
              </w:r>
              <w:r w:rsidR="00C572AF">
                <w:rPr>
                  <w:rFonts w:ascii="Times New Roman" w:hAnsi="Times New Roman"/>
                </w:rPr>
                <w:delText> </w:delText>
              </w:r>
              <w:r>
                <w:rPr>
                  <w:rFonts w:ascii="Times New Roman" w:hAnsi="Times New Roman"/>
                </w:rPr>
                <w:delText>Brně</w:delText>
              </w:r>
              <w:r w:rsidR="00C572AF">
                <w:rPr>
                  <w:rFonts w:ascii="Times New Roman" w:hAnsi="Times New Roman"/>
                </w:rPr>
                <w:delText xml:space="preserve">, </w:delText>
              </w:r>
              <w:r>
                <w:rPr>
                  <w:rFonts w:ascii="Times New Roman" w:hAnsi="Times New Roman"/>
                </w:rPr>
                <w:delText>Fakulta sportovních studií</w:delText>
              </w:r>
              <w:r w:rsidR="00C572AF">
                <w:rPr>
                  <w:rFonts w:ascii="Times New Roman" w:hAnsi="Times New Roman"/>
                </w:rPr>
                <w:delText xml:space="preserve">, </w:delText>
              </w:r>
              <w:r>
                <w:rPr>
                  <w:rFonts w:ascii="Times New Roman" w:hAnsi="Times New Roman"/>
                </w:rPr>
                <w:delText>Celoživotní vzdělávání</w:delText>
              </w:r>
              <w:r w:rsidR="00C572AF">
                <w:rPr>
                  <w:rFonts w:ascii="Times New Roman" w:hAnsi="Times New Roman"/>
                </w:rPr>
                <w:delText xml:space="preserve">, </w:delText>
              </w:r>
              <w:r w:rsidRPr="008F16F3">
                <w:rPr>
                  <w:rFonts w:ascii="Times New Roman" w:hAnsi="Times New Roman"/>
                </w:rPr>
                <w:delText xml:space="preserve">studijní obor </w:delText>
              </w:r>
              <w:r>
                <w:rPr>
                  <w:rFonts w:ascii="Times New Roman" w:hAnsi="Times New Roman"/>
                </w:rPr>
                <w:delText>Školení trenérů I. třídy</w:delText>
              </w:r>
            </w:del>
          </w:p>
          <w:p w14:paraId="61BD31E3" w14:textId="77777777" w:rsidR="0075133D" w:rsidRPr="00E816E5" w:rsidRDefault="0075133D" w:rsidP="00C572AF">
            <w:pPr>
              <w:pStyle w:val="CVNormal"/>
              <w:tabs>
                <w:tab w:val="left" w:pos="1840"/>
              </w:tabs>
              <w:ind w:left="1840" w:hanging="1727"/>
              <w:jc w:val="both"/>
              <w:rPr>
                <w:del w:id="9256" w:author="Pavla Trefilová" w:date="2019-11-18T17:19:00Z"/>
                <w:rFonts w:ascii="Times New Roman" w:hAnsi="Times New Roman"/>
              </w:rPr>
            </w:pPr>
            <w:del w:id="9257" w:author="Pavla Trefilová" w:date="2019-11-18T17:19:00Z">
              <w:r w:rsidRPr="00E816E5">
                <w:rPr>
                  <w:rFonts w:ascii="Times New Roman" w:hAnsi="Times New Roman"/>
                </w:rPr>
                <w:delText>Další kvalifikace</w:delText>
              </w:r>
            </w:del>
          </w:p>
          <w:p w14:paraId="322FB92B" w14:textId="77777777" w:rsidR="0075133D" w:rsidRDefault="0075133D" w:rsidP="00C572AF">
            <w:pPr>
              <w:pStyle w:val="CVNormal"/>
              <w:tabs>
                <w:tab w:val="left" w:pos="1273"/>
              </w:tabs>
              <w:ind w:left="1840" w:hanging="1727"/>
              <w:jc w:val="both"/>
              <w:rPr>
                <w:del w:id="9258" w:author="Pavla Trefilová" w:date="2019-11-18T17:19:00Z"/>
                <w:rFonts w:ascii="Times New Roman" w:hAnsi="Times New Roman"/>
              </w:rPr>
            </w:pPr>
            <w:del w:id="9259" w:author="Pavla Trefilová" w:date="2019-11-18T17:19:00Z">
              <w:r>
                <w:rPr>
                  <w:rFonts w:ascii="Times New Roman" w:hAnsi="Times New Roman"/>
                </w:rPr>
                <w:delText xml:space="preserve">  </w:delText>
              </w:r>
              <w:r w:rsidRPr="00E816E5">
                <w:rPr>
                  <w:rFonts w:ascii="Times New Roman" w:hAnsi="Times New Roman"/>
                </w:rPr>
                <w:delText xml:space="preserve">2006 </w:delText>
              </w:r>
              <w:r w:rsidRPr="00E816E5">
                <w:rPr>
                  <w:rFonts w:ascii="Times New Roman" w:hAnsi="Times New Roman"/>
                </w:rPr>
                <w:tab/>
                <w:delText xml:space="preserve">ČTS, trenér tenisu III. </w:delText>
              </w:r>
              <w:r>
                <w:rPr>
                  <w:rFonts w:ascii="Times New Roman" w:hAnsi="Times New Roman"/>
                </w:rPr>
                <w:delText>t</w:delText>
              </w:r>
              <w:r w:rsidRPr="00E816E5">
                <w:rPr>
                  <w:rFonts w:ascii="Times New Roman" w:hAnsi="Times New Roman"/>
                </w:rPr>
                <w:delText>řídy</w:delText>
              </w:r>
            </w:del>
          </w:p>
          <w:p w14:paraId="6BDF6915" w14:textId="77777777" w:rsidR="0075133D" w:rsidRPr="00E816E5" w:rsidRDefault="0075133D" w:rsidP="00C572AF">
            <w:pPr>
              <w:pStyle w:val="CVNormal"/>
              <w:tabs>
                <w:tab w:val="left" w:pos="1273"/>
              </w:tabs>
              <w:ind w:left="1840" w:hanging="1727"/>
              <w:jc w:val="both"/>
              <w:rPr>
                <w:del w:id="9260" w:author="Pavla Trefilová" w:date="2019-11-18T17:19:00Z"/>
                <w:rFonts w:ascii="Times New Roman" w:hAnsi="Times New Roman"/>
              </w:rPr>
            </w:pPr>
            <w:del w:id="9261" w:author="Pavla Trefilová" w:date="2019-11-18T17:19:00Z">
              <w:r>
                <w:rPr>
                  <w:rFonts w:ascii="Times New Roman" w:hAnsi="Times New Roman"/>
                </w:rPr>
                <w:delText xml:space="preserve">  </w:delText>
              </w:r>
              <w:r w:rsidRPr="00E816E5">
                <w:rPr>
                  <w:rFonts w:ascii="Times New Roman" w:hAnsi="Times New Roman"/>
                </w:rPr>
                <w:delText xml:space="preserve">2007 </w:delText>
              </w:r>
              <w:r w:rsidRPr="00E816E5">
                <w:rPr>
                  <w:rFonts w:ascii="Times New Roman" w:hAnsi="Times New Roman"/>
                </w:rPr>
                <w:tab/>
                <w:delText>ČTS, trenér tenisu II. třídy</w:delText>
              </w:r>
              <w:r w:rsidRPr="00E816E5">
                <w:rPr>
                  <w:rFonts w:ascii="Times New Roman" w:hAnsi="Times New Roman"/>
                </w:rPr>
                <w:tab/>
              </w:r>
            </w:del>
          </w:p>
          <w:p w14:paraId="722CEE75" w14:textId="77777777" w:rsidR="00B043C4" w:rsidRDefault="0075133D" w:rsidP="00DD1830">
            <w:pPr>
              <w:jc w:val="both"/>
              <w:rPr>
                <w:del w:id="9262" w:author="Pavla Trefilová" w:date="2019-11-18T17:19:00Z"/>
              </w:rPr>
            </w:pPr>
            <w:del w:id="9263" w:author="Pavla Trefilová" w:date="2019-11-18T17:19:00Z">
              <w:r>
                <w:delText xml:space="preserve">  </w:delText>
              </w:r>
              <w:r w:rsidRPr="00E816E5">
                <w:delText>2008</w:delText>
              </w:r>
              <w:r w:rsidRPr="00E816E5">
                <w:tab/>
                <w:delText>MŠM</w:delText>
              </w:r>
              <w:r w:rsidR="00C572AF">
                <w:delText>T, instruktor školního lyžování</w:delText>
              </w:r>
            </w:del>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7"/>
              <w:gridCol w:w="7513"/>
            </w:tblGrid>
            <w:tr w:rsidR="00B043C4" w14:paraId="7B9EF32A" w14:textId="77777777" w:rsidTr="0031440D">
              <w:trPr>
                <w:ins w:id="9264" w:author="Pavla Trefilová" w:date="2019-11-18T17:19:00Z"/>
              </w:trPr>
              <w:tc>
                <w:tcPr>
                  <w:tcW w:w="1097" w:type="dxa"/>
                </w:tcPr>
                <w:p w14:paraId="164EC92D" w14:textId="4A6079C9" w:rsidR="00B043C4" w:rsidRDefault="00B043C4" w:rsidP="00DD1830">
                  <w:pPr>
                    <w:jc w:val="both"/>
                    <w:rPr>
                      <w:ins w:id="9265" w:author="Pavla Trefilová" w:date="2019-11-18T17:19:00Z"/>
                    </w:rPr>
                  </w:pPr>
                  <w:ins w:id="9266" w:author="Pavla Trefilová" w:date="2019-11-18T17:19:00Z">
                    <w:r>
                      <w:t>1985</w:t>
                    </w:r>
                  </w:ins>
                </w:p>
              </w:tc>
              <w:tc>
                <w:tcPr>
                  <w:tcW w:w="7513" w:type="dxa"/>
                </w:tcPr>
                <w:p w14:paraId="6788868E" w14:textId="10754634" w:rsidR="00B043C4" w:rsidRDefault="00B043C4" w:rsidP="00DD1830">
                  <w:pPr>
                    <w:jc w:val="both"/>
                    <w:rPr>
                      <w:ins w:id="9267" w:author="Pavla Trefilová" w:date="2019-11-18T17:19:00Z"/>
                    </w:rPr>
                  </w:pPr>
                  <w:ins w:id="9268" w:author="Pavla Trefilová" w:date="2019-11-18T17:19:00Z">
                    <w:r w:rsidRPr="00B043C4">
                      <w:t>University of the Witwatersrand, Johannesburg, South Africa</w:t>
                    </w:r>
                    <w:r>
                      <w:t xml:space="preserve">, </w:t>
                    </w:r>
                    <w:r w:rsidRPr="00B043C4">
                      <w:t>B.A. (</w:t>
                    </w:r>
                    <w:r w:rsidR="009B05A2">
                      <w:t>angličtina, právo</w:t>
                    </w:r>
                    <w:r w:rsidR="006E757E">
                      <w:t>)</w:t>
                    </w:r>
                  </w:ins>
                </w:p>
              </w:tc>
            </w:tr>
            <w:tr w:rsidR="00B043C4" w14:paraId="0A5FC153" w14:textId="77777777" w:rsidTr="0031440D">
              <w:trPr>
                <w:ins w:id="9269" w:author="Pavla Trefilová" w:date="2019-11-18T17:19:00Z"/>
              </w:trPr>
              <w:tc>
                <w:tcPr>
                  <w:tcW w:w="1097" w:type="dxa"/>
                </w:tcPr>
                <w:p w14:paraId="1BE37C95" w14:textId="6C8FE225" w:rsidR="00B043C4" w:rsidRDefault="009B05A2" w:rsidP="00DD1830">
                  <w:pPr>
                    <w:jc w:val="both"/>
                    <w:rPr>
                      <w:ins w:id="9270" w:author="Pavla Trefilová" w:date="2019-11-18T17:19:00Z"/>
                    </w:rPr>
                  </w:pPr>
                  <w:ins w:id="9271" w:author="Pavla Trefilová" w:date="2019-11-18T17:19:00Z">
                    <w:r>
                      <w:t>1988</w:t>
                    </w:r>
                  </w:ins>
                </w:p>
              </w:tc>
              <w:tc>
                <w:tcPr>
                  <w:tcW w:w="7513" w:type="dxa"/>
                </w:tcPr>
                <w:p w14:paraId="012F3062" w14:textId="251ED65C" w:rsidR="00B043C4" w:rsidRDefault="009B05A2" w:rsidP="00DD1830">
                  <w:pPr>
                    <w:jc w:val="both"/>
                    <w:rPr>
                      <w:ins w:id="9272" w:author="Pavla Trefilová" w:date="2019-11-18T17:19:00Z"/>
                    </w:rPr>
                  </w:pPr>
                  <w:ins w:id="9273" w:author="Pavla Trefilová" w:date="2019-11-18T17:19:00Z">
                    <w:r w:rsidRPr="009B05A2">
                      <w:t>University of South Africa Pretoria, South Africa</w:t>
                    </w:r>
                    <w:r>
                      <w:t xml:space="preserve">, </w:t>
                    </w:r>
                    <w:r w:rsidRPr="009B05A2">
                      <w:t>LLB</w:t>
                    </w:r>
                  </w:ins>
                </w:p>
              </w:tc>
            </w:tr>
            <w:tr w:rsidR="00B043C4" w14:paraId="4482F715" w14:textId="77777777" w:rsidTr="0031440D">
              <w:trPr>
                <w:ins w:id="9274" w:author="Pavla Trefilová" w:date="2019-11-18T17:19:00Z"/>
              </w:trPr>
              <w:tc>
                <w:tcPr>
                  <w:tcW w:w="1097" w:type="dxa"/>
                </w:tcPr>
                <w:p w14:paraId="16883697" w14:textId="419EF1CD" w:rsidR="00B043C4" w:rsidRDefault="009B05A2" w:rsidP="00DD1830">
                  <w:pPr>
                    <w:jc w:val="both"/>
                    <w:rPr>
                      <w:ins w:id="9275" w:author="Pavla Trefilová" w:date="2019-11-18T17:19:00Z"/>
                    </w:rPr>
                  </w:pPr>
                  <w:ins w:id="9276" w:author="Pavla Trefilová" w:date="2019-11-18T17:19:00Z">
                    <w:r>
                      <w:t>1996</w:t>
                    </w:r>
                  </w:ins>
                </w:p>
              </w:tc>
              <w:tc>
                <w:tcPr>
                  <w:tcW w:w="7513" w:type="dxa"/>
                </w:tcPr>
                <w:p w14:paraId="02A30EFF" w14:textId="346C781A" w:rsidR="00B043C4" w:rsidRDefault="009B05A2" w:rsidP="00DD1830">
                  <w:pPr>
                    <w:jc w:val="both"/>
                    <w:rPr>
                      <w:ins w:id="9277" w:author="Pavla Trefilová" w:date="2019-11-18T17:19:00Z"/>
                    </w:rPr>
                  </w:pPr>
                  <w:ins w:id="9278" w:author="Pavla Trefilová" w:date="2019-11-18T17:19:00Z">
                    <w:r w:rsidRPr="009B05A2">
                      <w:t>Rand International Language Centre, Johannesburg, South Africa</w:t>
                    </w:r>
                    <w:r>
                      <w:t xml:space="preserve">, </w:t>
                    </w:r>
                    <w:r w:rsidRPr="009B05A2">
                      <w:t>TEFL</w:t>
                    </w:r>
                  </w:ins>
                </w:p>
              </w:tc>
            </w:tr>
          </w:tbl>
          <w:p w14:paraId="7B4CD854" w14:textId="7ABBD5DB" w:rsidR="00B043C4" w:rsidRPr="00534C60" w:rsidRDefault="00B043C4">
            <w:pPr>
              <w:ind w:left="1463" w:hanging="1463"/>
              <w:jc w:val="both"/>
              <w:pPrChange w:id="9279" w:author="Pavla Trefilová" w:date="2019-11-18T17:19:00Z">
                <w:pPr>
                  <w:pStyle w:val="CVNormal"/>
                  <w:tabs>
                    <w:tab w:val="left" w:pos="1273"/>
                  </w:tabs>
                  <w:ind w:left="1840" w:hanging="1727"/>
                  <w:jc w:val="both"/>
                </w:pPr>
              </w:pPrChange>
            </w:pPr>
          </w:p>
        </w:tc>
      </w:tr>
      <w:tr w:rsidR="00B043C4" w14:paraId="4D419D0E" w14:textId="77777777" w:rsidTr="00DD1830">
        <w:trPr>
          <w:trPrChange w:id="9280" w:author="Pavla Trefilová" w:date="2019-11-18T17:19:00Z">
            <w:trPr>
              <w:gridBefore w:val="1"/>
            </w:trPr>
          </w:trPrChange>
        </w:trPr>
        <w:tc>
          <w:tcPr>
            <w:tcW w:w="9859" w:type="dxa"/>
            <w:gridSpan w:val="11"/>
            <w:shd w:val="clear" w:color="auto" w:fill="F7CAAC"/>
            <w:tcPrChange w:id="9281" w:author="Pavla Trefilová" w:date="2019-11-18T17:19:00Z">
              <w:tcPr>
                <w:tcW w:w="9900" w:type="dxa"/>
                <w:gridSpan w:val="15"/>
                <w:shd w:val="clear" w:color="auto" w:fill="F7CAAC"/>
              </w:tcPr>
            </w:tcPrChange>
          </w:tcPr>
          <w:p w14:paraId="6ED3C536" w14:textId="77777777" w:rsidR="00B043C4" w:rsidRDefault="00B043C4" w:rsidP="00DD1830">
            <w:pPr>
              <w:jc w:val="both"/>
              <w:rPr>
                <w:b/>
              </w:rPr>
            </w:pPr>
            <w:r>
              <w:rPr>
                <w:b/>
              </w:rPr>
              <w:t>Údaje o odborném působení od absolvování VŠ</w:t>
            </w:r>
          </w:p>
        </w:tc>
      </w:tr>
      <w:tr w:rsidR="00B043C4" w14:paraId="6589F2A9" w14:textId="77777777" w:rsidTr="00DD1830">
        <w:trPr>
          <w:trHeight w:val="289"/>
          <w:trPrChange w:id="9282" w:author="Pavla Trefilová" w:date="2019-11-18T17:19:00Z">
            <w:trPr>
              <w:gridBefore w:val="1"/>
              <w:trHeight w:val="462"/>
            </w:trPr>
          </w:trPrChange>
        </w:trPr>
        <w:tc>
          <w:tcPr>
            <w:tcW w:w="9859" w:type="dxa"/>
            <w:gridSpan w:val="11"/>
            <w:tcPrChange w:id="9283" w:author="Pavla Trefilová" w:date="2019-11-18T17:19:00Z">
              <w:tcPr>
                <w:tcW w:w="9900" w:type="dxa"/>
                <w:gridSpan w:val="15"/>
              </w:tcPr>
            </w:tcPrChange>
          </w:tcPr>
          <w:p w14:paraId="40C4E18F" w14:textId="77777777" w:rsidR="0075133D" w:rsidRDefault="0075133D" w:rsidP="0075133D">
            <w:pPr>
              <w:jc w:val="both"/>
              <w:rPr>
                <w:del w:id="9284" w:author="Pavla Trefilová" w:date="2019-11-18T17:19:00Z"/>
              </w:rPr>
            </w:pPr>
            <w:del w:id="9285" w:author="Pavla Trefilová" w:date="2019-11-18T17:19:00Z">
              <w:r>
                <w:delText>Pedagogická činnost</w:delText>
              </w:r>
            </w:del>
          </w:p>
          <w:p w14:paraId="5C0E09E2" w14:textId="77777777" w:rsidR="0075133D" w:rsidRDefault="0075133D" w:rsidP="00C572AF">
            <w:pPr>
              <w:tabs>
                <w:tab w:val="left" w:pos="1273"/>
              </w:tabs>
              <w:ind w:left="1273" w:hanging="1273"/>
              <w:jc w:val="both"/>
              <w:rPr>
                <w:del w:id="9286" w:author="Pavla Trefilová" w:date="2019-11-18T17:19:00Z"/>
              </w:rPr>
            </w:pPr>
            <w:del w:id="9287" w:author="Pavla Trefilová" w:date="2019-11-18T17:19:00Z">
              <w:r>
                <w:delText>2004 - 2007</w:delText>
              </w:r>
              <w:r>
                <w:tab/>
                <w:delText>Univerzita Tomáše Bati ve Zlíně, Fakulta managementu a ekonomiky</w:delText>
              </w:r>
              <w:r w:rsidR="00C572AF">
                <w:delText>, Ú</w:delText>
              </w:r>
              <w:r>
                <w:delText>stav průmyslového inženýrství</w:delText>
              </w:r>
              <w:r w:rsidR="00C572AF">
                <w:delText xml:space="preserve">, Interní doktorand, </w:delText>
              </w:r>
              <w:r>
                <w:delText>Logistika - vedení seminářů</w:delText>
              </w:r>
            </w:del>
          </w:p>
          <w:p w14:paraId="219E0243" w14:textId="77777777" w:rsidR="0075133D" w:rsidRDefault="0075133D" w:rsidP="00C572AF">
            <w:pPr>
              <w:tabs>
                <w:tab w:val="left" w:pos="1273"/>
              </w:tabs>
              <w:ind w:left="1273" w:hanging="1273"/>
              <w:jc w:val="both"/>
              <w:rPr>
                <w:del w:id="9288" w:author="Pavla Trefilová" w:date="2019-11-18T17:19:00Z"/>
              </w:rPr>
            </w:pPr>
            <w:del w:id="9289" w:author="Pavla Trefilová" w:date="2019-11-18T17:19:00Z">
              <w:r>
                <w:delText>2007 - dosud</w:delText>
              </w:r>
              <w:r>
                <w:tab/>
                <w:delText>Univerzita Tomáše Bati ve Zlíně</w:delText>
              </w:r>
              <w:r w:rsidR="00C572AF">
                <w:delText xml:space="preserve">, </w:delText>
              </w:r>
              <w:r>
                <w:delText>Fakulta managementu a ekonomiky</w:delText>
              </w:r>
              <w:r w:rsidR="00C572AF">
                <w:delText xml:space="preserve">, </w:delText>
              </w:r>
              <w:r>
                <w:delText>Ústav tělesné výchovy</w:delText>
              </w:r>
              <w:r w:rsidR="00C572AF">
                <w:delText xml:space="preserve">, </w:delText>
              </w:r>
              <w:r>
                <w:delText>Výuka sportovních aktivit</w:delText>
              </w:r>
            </w:del>
          </w:p>
          <w:p w14:paraId="45C9920A" w14:textId="77777777" w:rsidR="0075133D" w:rsidRDefault="0075133D" w:rsidP="0075133D">
            <w:pPr>
              <w:jc w:val="both"/>
              <w:rPr>
                <w:del w:id="9290" w:author="Pavla Trefilová" w:date="2019-11-18T17:19:00Z"/>
              </w:rPr>
            </w:pPr>
            <w:del w:id="9291" w:author="Pavla Trefilová" w:date="2019-11-18T17:19:00Z">
              <w:r>
                <w:delText>Trenérská činnost</w:delText>
              </w:r>
            </w:del>
          </w:p>
          <w:p w14:paraId="60F47155" w14:textId="77777777" w:rsidR="0075133D" w:rsidRDefault="0075133D" w:rsidP="0075133D">
            <w:pPr>
              <w:jc w:val="both"/>
              <w:rPr>
                <w:del w:id="9292" w:author="Pavla Trefilová" w:date="2019-11-18T17:19:00Z"/>
              </w:rPr>
            </w:pPr>
            <w:del w:id="9293" w:author="Pavla Trefilová" w:date="2019-11-18T17:19:00Z">
              <w:r>
                <w:delText>Od roku 2005 dosud - trenér závodního tenisu v TK Zlín</w:delText>
              </w:r>
            </w:del>
          </w:p>
          <w:p w14:paraId="1CACB2B5" w14:textId="77777777" w:rsidR="0075133D" w:rsidRDefault="0075133D" w:rsidP="0075133D">
            <w:pPr>
              <w:jc w:val="both"/>
              <w:rPr>
                <w:del w:id="9294" w:author="Pavla Trefilová" w:date="2019-11-18T17:19:00Z"/>
              </w:rPr>
            </w:pPr>
            <w:del w:id="9295" w:author="Pavla Trefilová" w:date="2019-11-18T17:19:00Z">
              <w:r>
                <w:delText>Od roku 2006 dosud - výuka sportovních aktivit na UTB ve Zlíně</w:delText>
              </w:r>
            </w:del>
          </w:p>
          <w:p w14:paraId="285081A7" w14:textId="77777777" w:rsidR="0075133D" w:rsidRDefault="0075133D" w:rsidP="0075133D">
            <w:pPr>
              <w:jc w:val="both"/>
              <w:rPr>
                <w:del w:id="9296" w:author="Pavla Trefilová" w:date="2019-11-18T17:19:00Z"/>
              </w:rPr>
            </w:pPr>
            <w:del w:id="9297" w:author="Pavla Trefilová" w:date="2019-11-18T17:19:00Z">
              <w:r w:rsidRPr="000B1236">
                <w:delText>Od roku 2013 dosud  - člen komise ČAUS pro tenis</w:delText>
              </w:r>
            </w:del>
          </w:p>
          <w:p w14:paraId="338AAA7A" w14:textId="77777777" w:rsidR="0075133D" w:rsidRDefault="0075133D" w:rsidP="0075133D">
            <w:pPr>
              <w:jc w:val="both"/>
              <w:rPr>
                <w:del w:id="9298" w:author="Pavla Trefilová" w:date="2019-11-18T17:19:00Z"/>
              </w:rPr>
            </w:pPr>
            <w:del w:id="9299" w:author="Pavla Trefilová" w:date="2019-11-18T17:19:00Z">
              <w:r>
                <w:delText>Trenérská spolupráce s hráčkou WTA Renátou Voráčovou v letech 2008 – 2013</w:delText>
              </w:r>
            </w:del>
          </w:p>
          <w:p w14:paraId="69BAD6BF" w14:textId="77777777" w:rsidR="0075133D" w:rsidRDefault="0075133D" w:rsidP="0075133D">
            <w:pPr>
              <w:jc w:val="both"/>
              <w:rPr>
                <w:del w:id="9300" w:author="Pavla Trefilová" w:date="2019-11-18T17:19:00Z"/>
              </w:rPr>
            </w:pPr>
            <w:del w:id="9301" w:author="Pavla Trefilová" w:date="2019-11-18T17:19:00Z">
              <w:r>
                <w:delText>Trenér výběru Zlínského kraje na Olympiádě dětí a mládeže v letech 2013, 2015 a 2017</w:delText>
              </w:r>
            </w:del>
          </w:p>
          <w:p w14:paraId="3FCD41B7" w14:textId="77777777" w:rsidR="0075133D" w:rsidRDefault="0075133D" w:rsidP="0075133D">
            <w:pPr>
              <w:jc w:val="both"/>
              <w:rPr>
                <w:del w:id="9302" w:author="Pavla Trefilová" w:date="2019-11-18T17:19:00Z"/>
              </w:rPr>
            </w:pPr>
            <w:del w:id="9303" w:author="Pavla Trefilová" w:date="2019-11-18T17:19:00Z">
              <w:r>
                <w:delText>Trenér Fedcupového výběru dívek JTS do 12 let v letech 2013, 2015 a 2016</w:delText>
              </w:r>
            </w:del>
          </w:p>
          <w:p w14:paraId="72DE7C1E" w14:textId="77777777" w:rsidR="009B05A2" w:rsidRPr="009B05A2" w:rsidRDefault="0075133D" w:rsidP="009B05A2">
            <w:pPr>
              <w:jc w:val="both"/>
              <w:rPr>
                <w:del w:id="9304" w:author="Pavla Trefilová" w:date="2019-11-18T17:19:00Z"/>
              </w:rPr>
            </w:pPr>
            <w:del w:id="9305" w:author="Pavla Trefilová" w:date="2019-11-18T17:19:00Z">
              <w:r>
                <w:delText>Trenér české univerzitní tenisové reprezentace na 29. letní sv</w:delText>
              </w:r>
              <w:r w:rsidR="00C572AF">
                <w:delText>ětové univerziádě v TAIPEI 2017</w:delText>
              </w:r>
            </w:del>
          </w:p>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3"/>
              <w:gridCol w:w="7943"/>
            </w:tblGrid>
            <w:tr w:rsidR="009B05A2" w14:paraId="1EA085CB" w14:textId="77777777" w:rsidTr="0031440D">
              <w:trPr>
                <w:ins w:id="9306" w:author="Pavla Trefilová" w:date="2019-11-18T17:19:00Z"/>
              </w:trPr>
              <w:tc>
                <w:tcPr>
                  <w:tcW w:w="1803" w:type="dxa"/>
                </w:tcPr>
                <w:p w14:paraId="413FA409" w14:textId="1482A41C" w:rsidR="009B05A2" w:rsidRDefault="009B05A2" w:rsidP="009B05A2">
                  <w:pPr>
                    <w:jc w:val="both"/>
                    <w:rPr>
                      <w:ins w:id="9307" w:author="Pavla Trefilová" w:date="2019-11-18T17:19:00Z"/>
                    </w:rPr>
                  </w:pPr>
                  <w:ins w:id="9308" w:author="Pavla Trefilová" w:date="2019-11-18T17:19:00Z">
                    <w:r w:rsidRPr="009B05A2">
                      <w:t>1989 – 1999</w:t>
                    </w:r>
                  </w:ins>
                </w:p>
              </w:tc>
              <w:tc>
                <w:tcPr>
                  <w:tcW w:w="7943" w:type="dxa"/>
                </w:tcPr>
                <w:p w14:paraId="4184CC5B" w14:textId="77D50EDA" w:rsidR="009B05A2" w:rsidRDefault="009B05A2" w:rsidP="009B05A2">
                  <w:pPr>
                    <w:jc w:val="both"/>
                    <w:rPr>
                      <w:ins w:id="9309" w:author="Pavla Trefilová" w:date="2019-11-18T17:19:00Z"/>
                    </w:rPr>
                  </w:pPr>
                  <w:ins w:id="9310" w:author="Pavla Trefilová" w:date="2019-11-18T17:19:00Z">
                    <w:r w:rsidRPr="009B05A2">
                      <w:t>OLD MUTUAL LIFE ASSURANCE SOCIETY MOMENTUM LIFE Johannesburg, South Africa</w:t>
                    </w:r>
                  </w:ins>
                </w:p>
              </w:tc>
            </w:tr>
            <w:tr w:rsidR="009B05A2" w14:paraId="6B520462" w14:textId="77777777" w:rsidTr="0031440D">
              <w:trPr>
                <w:ins w:id="9311" w:author="Pavla Trefilová" w:date="2019-11-18T17:19:00Z"/>
              </w:trPr>
              <w:tc>
                <w:tcPr>
                  <w:tcW w:w="1803" w:type="dxa"/>
                </w:tcPr>
                <w:p w14:paraId="0F398235" w14:textId="4DB77836" w:rsidR="009B05A2" w:rsidRDefault="009B05A2" w:rsidP="009B05A2">
                  <w:pPr>
                    <w:jc w:val="both"/>
                    <w:rPr>
                      <w:ins w:id="9312" w:author="Pavla Trefilová" w:date="2019-11-18T17:19:00Z"/>
                    </w:rPr>
                  </w:pPr>
                  <w:ins w:id="9313" w:author="Pavla Trefilová" w:date="2019-11-18T17:19:00Z">
                    <w:r>
                      <w:t>04/</w:t>
                    </w:r>
                    <w:r w:rsidRPr="009B05A2">
                      <w:t xml:space="preserve">2000 – </w:t>
                    </w:r>
                    <w:r>
                      <w:t>09/</w:t>
                    </w:r>
                    <w:r w:rsidRPr="009B05A2">
                      <w:t>2003</w:t>
                    </w:r>
                  </w:ins>
                </w:p>
              </w:tc>
              <w:tc>
                <w:tcPr>
                  <w:tcW w:w="7943" w:type="dxa"/>
                </w:tcPr>
                <w:p w14:paraId="2C44ED58" w14:textId="4DF2B583" w:rsidR="009B05A2" w:rsidRDefault="009B05A2" w:rsidP="009B05A2">
                  <w:pPr>
                    <w:jc w:val="both"/>
                    <w:rPr>
                      <w:ins w:id="9314" w:author="Pavla Trefilová" w:date="2019-11-18T17:19:00Z"/>
                    </w:rPr>
                  </w:pPr>
                  <w:ins w:id="9315" w:author="Pavla Trefilová" w:date="2019-11-18T17:19:00Z">
                    <w:r w:rsidRPr="009B05A2">
                      <w:t>The British Council</w:t>
                    </w:r>
                    <w:r>
                      <w:t xml:space="preserve">, </w:t>
                    </w:r>
                    <w:r w:rsidRPr="009B05A2">
                      <w:t>Dama</w:t>
                    </w:r>
                    <w:r>
                      <w:t>šek</w:t>
                    </w:r>
                    <w:r w:rsidRPr="009B05A2">
                      <w:t>, S</w:t>
                    </w:r>
                    <w:r>
                      <w:t>ýrie, instruktor anglického jazyka</w:t>
                    </w:r>
                  </w:ins>
                </w:p>
              </w:tc>
            </w:tr>
            <w:tr w:rsidR="009B05A2" w14:paraId="438F6F52" w14:textId="77777777" w:rsidTr="0031440D">
              <w:trPr>
                <w:ins w:id="9316" w:author="Pavla Trefilová" w:date="2019-11-18T17:19:00Z"/>
              </w:trPr>
              <w:tc>
                <w:tcPr>
                  <w:tcW w:w="1803" w:type="dxa"/>
                </w:tcPr>
                <w:p w14:paraId="447F2561" w14:textId="1AA567F3" w:rsidR="009B05A2" w:rsidRDefault="009B05A2" w:rsidP="009B05A2">
                  <w:pPr>
                    <w:jc w:val="both"/>
                    <w:rPr>
                      <w:ins w:id="9317" w:author="Pavla Trefilová" w:date="2019-11-18T17:19:00Z"/>
                    </w:rPr>
                  </w:pPr>
                  <w:ins w:id="9318" w:author="Pavla Trefilová" w:date="2019-11-18T17:19:00Z">
                    <w:r>
                      <w:t>09/</w:t>
                    </w:r>
                    <w:r w:rsidRPr="009B05A2">
                      <w:t xml:space="preserve">2003 – </w:t>
                    </w:r>
                    <w:r>
                      <w:t>08/</w:t>
                    </w:r>
                    <w:r w:rsidRPr="009B05A2">
                      <w:t>2005</w:t>
                    </w:r>
                  </w:ins>
                </w:p>
              </w:tc>
              <w:tc>
                <w:tcPr>
                  <w:tcW w:w="7943" w:type="dxa"/>
                </w:tcPr>
                <w:p w14:paraId="5CC9C4CA" w14:textId="39942E07" w:rsidR="009B05A2" w:rsidRDefault="009B05A2" w:rsidP="009B05A2">
                  <w:pPr>
                    <w:jc w:val="both"/>
                    <w:rPr>
                      <w:ins w:id="9319" w:author="Pavla Trefilová" w:date="2019-11-18T17:19:00Z"/>
                    </w:rPr>
                  </w:pPr>
                  <w:ins w:id="9320" w:author="Pavla Trefilová" w:date="2019-11-18T17:19:00Z">
                    <w:r w:rsidRPr="009B05A2">
                      <w:t>University of Balamand</w:t>
                    </w:r>
                    <w:r>
                      <w:t xml:space="preserve">, </w:t>
                    </w:r>
                    <w:r w:rsidRPr="009B05A2">
                      <w:t>Tripoli, L</w:t>
                    </w:r>
                    <w:r>
                      <w:t>ibanon, instruktor anglického jazyka, koordinátor kurzů</w:t>
                    </w:r>
                  </w:ins>
                </w:p>
              </w:tc>
            </w:tr>
            <w:tr w:rsidR="009B05A2" w14:paraId="39C2DFC0" w14:textId="77777777" w:rsidTr="0031440D">
              <w:trPr>
                <w:ins w:id="9321" w:author="Pavla Trefilová" w:date="2019-11-18T17:19:00Z"/>
              </w:trPr>
              <w:tc>
                <w:tcPr>
                  <w:tcW w:w="1803" w:type="dxa"/>
                </w:tcPr>
                <w:p w14:paraId="70AE72E1" w14:textId="1896FB8B" w:rsidR="009B05A2" w:rsidRDefault="009B05A2" w:rsidP="0031440D">
                  <w:pPr>
                    <w:tabs>
                      <w:tab w:val="left" w:pos="752"/>
                    </w:tabs>
                    <w:jc w:val="both"/>
                    <w:rPr>
                      <w:ins w:id="9322" w:author="Pavla Trefilová" w:date="2019-11-18T17:19:00Z"/>
                    </w:rPr>
                  </w:pPr>
                  <w:ins w:id="9323" w:author="Pavla Trefilová" w:date="2019-11-18T17:19:00Z">
                    <w:r>
                      <w:t>10/</w:t>
                    </w:r>
                    <w:r w:rsidRPr="009B05A2">
                      <w:t xml:space="preserve">2005 – </w:t>
                    </w:r>
                    <w:r>
                      <w:t>06/</w:t>
                    </w:r>
                    <w:r w:rsidRPr="009B05A2">
                      <w:t>2010</w:t>
                    </w:r>
                  </w:ins>
                </w:p>
              </w:tc>
              <w:tc>
                <w:tcPr>
                  <w:tcW w:w="7943" w:type="dxa"/>
                </w:tcPr>
                <w:p w14:paraId="6F7A16A0" w14:textId="09EB552D" w:rsidR="009B05A2" w:rsidRDefault="009B05A2" w:rsidP="009B05A2">
                  <w:pPr>
                    <w:jc w:val="both"/>
                    <w:rPr>
                      <w:ins w:id="9324" w:author="Pavla Trefilová" w:date="2019-11-18T17:19:00Z"/>
                    </w:rPr>
                  </w:pPr>
                  <w:ins w:id="9325" w:author="Pavla Trefilová" w:date="2019-11-18T17:19:00Z">
                    <w:r w:rsidRPr="009B05A2">
                      <w:t>Jogibara Language Centre</w:t>
                    </w:r>
                    <w:r w:rsidR="00DD1830">
                      <w:t xml:space="preserve">, </w:t>
                    </w:r>
                    <w:r w:rsidRPr="009B05A2">
                      <w:t>Dharamshala, Indi</w:t>
                    </w:r>
                    <w:r w:rsidR="00DD1830">
                      <w:t>e,</w:t>
                    </w:r>
                    <w:r>
                      <w:t xml:space="preserve"> instruktor anglického jazyka, dobrovolník</w:t>
                    </w:r>
                  </w:ins>
                </w:p>
              </w:tc>
            </w:tr>
            <w:tr w:rsidR="009B05A2" w14:paraId="1AB95CA0" w14:textId="77777777" w:rsidTr="0031440D">
              <w:trPr>
                <w:ins w:id="9326" w:author="Pavla Trefilová" w:date="2019-11-18T17:19:00Z"/>
              </w:trPr>
              <w:tc>
                <w:tcPr>
                  <w:tcW w:w="1803" w:type="dxa"/>
                </w:tcPr>
                <w:p w14:paraId="040EAAAF" w14:textId="76BF083C" w:rsidR="009B05A2" w:rsidRDefault="009B05A2" w:rsidP="009B05A2">
                  <w:pPr>
                    <w:jc w:val="both"/>
                    <w:rPr>
                      <w:ins w:id="9327" w:author="Pavla Trefilová" w:date="2019-11-18T17:19:00Z"/>
                    </w:rPr>
                  </w:pPr>
                  <w:ins w:id="9328" w:author="Pavla Trefilová" w:date="2019-11-18T17:19:00Z">
                    <w:r>
                      <w:t>08/</w:t>
                    </w:r>
                    <w:r w:rsidRPr="009B05A2">
                      <w:t xml:space="preserve">2010 – </w:t>
                    </w:r>
                    <w:r>
                      <w:t>08/</w:t>
                    </w:r>
                    <w:r w:rsidRPr="009B05A2">
                      <w:t>2011</w:t>
                    </w:r>
                  </w:ins>
                </w:p>
              </w:tc>
              <w:tc>
                <w:tcPr>
                  <w:tcW w:w="7943" w:type="dxa"/>
                </w:tcPr>
                <w:p w14:paraId="41B6BE8F" w14:textId="217AE9AD" w:rsidR="009B05A2" w:rsidRDefault="009B05A2">
                  <w:pPr>
                    <w:jc w:val="both"/>
                    <w:rPr>
                      <w:ins w:id="9329" w:author="Pavla Trefilová" w:date="2019-11-18T17:19:00Z"/>
                    </w:rPr>
                  </w:pPr>
                  <w:ins w:id="9330" w:author="Pavla Trefilová" w:date="2019-11-18T17:19:00Z">
                    <w:r w:rsidRPr="009B05A2">
                      <w:t>Modern American Language Institute</w:t>
                    </w:r>
                    <w:r w:rsidR="00DD1830">
                      <w:t xml:space="preserve">, </w:t>
                    </w:r>
                    <w:r w:rsidRPr="009B05A2">
                      <w:t xml:space="preserve">Ta’iz, </w:t>
                    </w:r>
                    <w:r w:rsidR="00DD1830">
                      <w:t>Jemen,</w:t>
                    </w:r>
                    <w:r>
                      <w:t xml:space="preserve"> instruktor anglického jazyka</w:t>
                    </w:r>
                    <w:r w:rsidR="00DD1830">
                      <w:t xml:space="preserve">, </w:t>
                    </w:r>
                    <w:r w:rsidR="006E757E">
                      <w:t>vedoucí sekce učitelů</w:t>
                    </w:r>
                  </w:ins>
                </w:p>
              </w:tc>
            </w:tr>
            <w:tr w:rsidR="009B05A2" w14:paraId="431598B1" w14:textId="77777777" w:rsidTr="0031440D">
              <w:trPr>
                <w:ins w:id="9331" w:author="Pavla Trefilová" w:date="2019-11-18T17:19:00Z"/>
              </w:trPr>
              <w:tc>
                <w:tcPr>
                  <w:tcW w:w="1803" w:type="dxa"/>
                </w:tcPr>
                <w:p w14:paraId="54233672" w14:textId="551EBD1B" w:rsidR="009B05A2" w:rsidRDefault="009B05A2" w:rsidP="009B05A2">
                  <w:pPr>
                    <w:jc w:val="both"/>
                    <w:rPr>
                      <w:ins w:id="9332" w:author="Pavla Trefilová" w:date="2019-11-18T17:19:00Z"/>
                    </w:rPr>
                  </w:pPr>
                  <w:ins w:id="9333" w:author="Pavla Trefilová" w:date="2019-11-18T17:19:00Z">
                    <w:r>
                      <w:lastRenderedPageBreak/>
                      <w:t>03/</w:t>
                    </w:r>
                    <w:r w:rsidRPr="009B05A2">
                      <w:t xml:space="preserve">2012 – </w:t>
                    </w:r>
                    <w:r>
                      <w:t>07/</w:t>
                    </w:r>
                    <w:r w:rsidRPr="009B05A2">
                      <w:t>2012</w:t>
                    </w:r>
                  </w:ins>
                </w:p>
              </w:tc>
              <w:tc>
                <w:tcPr>
                  <w:tcW w:w="7943" w:type="dxa"/>
                </w:tcPr>
                <w:p w14:paraId="65ECA8D3" w14:textId="3601A21B" w:rsidR="009B05A2" w:rsidRDefault="009B05A2" w:rsidP="009B05A2">
                  <w:pPr>
                    <w:jc w:val="both"/>
                    <w:rPr>
                      <w:ins w:id="9334" w:author="Pavla Trefilová" w:date="2019-11-18T17:19:00Z"/>
                    </w:rPr>
                  </w:pPr>
                  <w:ins w:id="9335" w:author="Pavla Trefilová" w:date="2019-11-18T17:19:00Z">
                    <w:r w:rsidRPr="009B05A2">
                      <w:t>King Saud University</w:t>
                    </w:r>
                    <w:r>
                      <w:t>,</w:t>
                    </w:r>
                    <w:r w:rsidRPr="009B05A2">
                      <w:t xml:space="preserve"> Riyadh, Sa</w:t>
                    </w:r>
                    <w:r>
                      <w:t>udská Arábie, instruktor anglického jazyka</w:t>
                    </w:r>
                  </w:ins>
                </w:p>
              </w:tc>
            </w:tr>
            <w:tr w:rsidR="009B05A2" w14:paraId="6B1E5F8D" w14:textId="77777777" w:rsidTr="0031440D">
              <w:trPr>
                <w:ins w:id="9336" w:author="Pavla Trefilová" w:date="2019-11-18T17:19:00Z"/>
              </w:trPr>
              <w:tc>
                <w:tcPr>
                  <w:tcW w:w="1803" w:type="dxa"/>
                </w:tcPr>
                <w:p w14:paraId="2E8FA9AD" w14:textId="7D1D67A4" w:rsidR="009B05A2" w:rsidRDefault="009B05A2" w:rsidP="009B05A2">
                  <w:pPr>
                    <w:jc w:val="both"/>
                    <w:rPr>
                      <w:ins w:id="9337" w:author="Pavla Trefilová" w:date="2019-11-18T17:19:00Z"/>
                    </w:rPr>
                  </w:pPr>
                  <w:ins w:id="9338" w:author="Pavla Trefilová" w:date="2019-11-18T17:19:00Z">
                    <w:r>
                      <w:t>08/</w:t>
                    </w:r>
                    <w:r w:rsidRPr="009B05A2">
                      <w:t xml:space="preserve">2012 – </w:t>
                    </w:r>
                    <w:r>
                      <w:t>07/</w:t>
                    </w:r>
                    <w:r w:rsidRPr="009B05A2">
                      <w:t>2013</w:t>
                    </w:r>
                  </w:ins>
                </w:p>
              </w:tc>
              <w:tc>
                <w:tcPr>
                  <w:tcW w:w="7943" w:type="dxa"/>
                </w:tcPr>
                <w:p w14:paraId="586D107D" w14:textId="78D8F37B" w:rsidR="009B05A2" w:rsidRDefault="009B05A2" w:rsidP="009B05A2">
                  <w:pPr>
                    <w:jc w:val="both"/>
                    <w:rPr>
                      <w:ins w:id="9339" w:author="Pavla Trefilová" w:date="2019-11-18T17:19:00Z"/>
                    </w:rPr>
                  </w:pPr>
                  <w:ins w:id="9340" w:author="Pavla Trefilová" w:date="2019-11-18T17:19:00Z">
                    <w:r w:rsidRPr="009B05A2">
                      <w:t>Tobactus Edgewater</w:t>
                    </w:r>
                    <w:r>
                      <w:t xml:space="preserve">, </w:t>
                    </w:r>
                    <w:r w:rsidRPr="009B05A2">
                      <w:t>Misrata, L</w:t>
                    </w:r>
                    <w:r>
                      <w:t>ybie, instruktor anglického jazyka</w:t>
                    </w:r>
                  </w:ins>
                </w:p>
              </w:tc>
            </w:tr>
            <w:tr w:rsidR="009B05A2" w14:paraId="25FD262F" w14:textId="77777777" w:rsidTr="0031440D">
              <w:trPr>
                <w:ins w:id="9341" w:author="Pavla Trefilová" w:date="2019-11-18T17:19:00Z"/>
              </w:trPr>
              <w:tc>
                <w:tcPr>
                  <w:tcW w:w="1803" w:type="dxa"/>
                </w:tcPr>
                <w:p w14:paraId="0744A3C1" w14:textId="58AB8B5F" w:rsidR="009B05A2" w:rsidRDefault="009B05A2" w:rsidP="009B05A2">
                  <w:pPr>
                    <w:jc w:val="both"/>
                    <w:rPr>
                      <w:ins w:id="9342" w:author="Pavla Trefilová" w:date="2019-11-18T17:19:00Z"/>
                    </w:rPr>
                  </w:pPr>
                  <w:ins w:id="9343" w:author="Pavla Trefilová" w:date="2019-11-18T17:19:00Z">
                    <w:r>
                      <w:t>12/2</w:t>
                    </w:r>
                    <w:r w:rsidRPr="009B05A2">
                      <w:t xml:space="preserve">013 – </w:t>
                    </w:r>
                    <w:r>
                      <w:t>09/</w:t>
                    </w:r>
                    <w:r w:rsidRPr="009B05A2">
                      <w:t>2018</w:t>
                    </w:r>
                  </w:ins>
                </w:p>
              </w:tc>
              <w:tc>
                <w:tcPr>
                  <w:tcW w:w="7943" w:type="dxa"/>
                </w:tcPr>
                <w:p w14:paraId="6F4ADC95" w14:textId="66E12ADE" w:rsidR="009B05A2" w:rsidRDefault="009B05A2" w:rsidP="009B05A2">
                  <w:pPr>
                    <w:jc w:val="both"/>
                    <w:rPr>
                      <w:ins w:id="9344" w:author="Pavla Trefilová" w:date="2019-11-18T17:19:00Z"/>
                    </w:rPr>
                  </w:pPr>
                  <w:ins w:id="9345" w:author="Pavla Trefilová" w:date="2019-11-18T17:19:00Z">
                    <w:r w:rsidRPr="009B05A2">
                      <w:t>Soran University</w:t>
                    </w:r>
                    <w:r>
                      <w:t>,</w:t>
                    </w:r>
                    <w:r w:rsidRPr="009B05A2">
                      <w:t xml:space="preserve"> Soran, K</w:t>
                    </w:r>
                    <w:r>
                      <w:t>urdistán, Irák,</w:t>
                    </w:r>
                    <w:r w:rsidRPr="009B05A2">
                      <w:t xml:space="preserve"> </w:t>
                    </w:r>
                    <w:r>
                      <w:t>odborný asistent</w:t>
                    </w:r>
                  </w:ins>
                </w:p>
              </w:tc>
            </w:tr>
          </w:tbl>
          <w:p w14:paraId="6933066A" w14:textId="2711D6C1" w:rsidR="009B05A2" w:rsidRDefault="009B05A2">
            <w:pPr>
              <w:jc w:val="both"/>
            </w:pPr>
          </w:p>
        </w:tc>
      </w:tr>
      <w:tr w:rsidR="00B043C4" w14:paraId="47102B9E" w14:textId="77777777" w:rsidTr="00DD1830">
        <w:trPr>
          <w:trHeight w:val="250"/>
          <w:trPrChange w:id="9346" w:author="Pavla Trefilová" w:date="2019-11-18T17:19:00Z">
            <w:trPr>
              <w:gridBefore w:val="1"/>
              <w:trHeight w:val="250"/>
            </w:trPr>
          </w:trPrChange>
        </w:trPr>
        <w:tc>
          <w:tcPr>
            <w:tcW w:w="9859" w:type="dxa"/>
            <w:gridSpan w:val="11"/>
            <w:shd w:val="clear" w:color="auto" w:fill="F7CAAC"/>
            <w:tcPrChange w:id="9347" w:author="Pavla Trefilová" w:date="2019-11-18T17:19:00Z">
              <w:tcPr>
                <w:tcW w:w="9900" w:type="dxa"/>
                <w:gridSpan w:val="15"/>
                <w:shd w:val="clear" w:color="auto" w:fill="F7CAAC"/>
              </w:tcPr>
            </w:tcPrChange>
          </w:tcPr>
          <w:p w14:paraId="782F3BA5" w14:textId="77777777" w:rsidR="00B043C4" w:rsidRDefault="00B043C4" w:rsidP="00DD1830">
            <w:pPr>
              <w:jc w:val="both"/>
            </w:pPr>
            <w:r>
              <w:rPr>
                <w:b/>
              </w:rPr>
              <w:lastRenderedPageBreak/>
              <w:t>Zkušenosti s vedením kvalifikačních a rigorózních prací</w:t>
            </w:r>
          </w:p>
        </w:tc>
      </w:tr>
      <w:tr w:rsidR="00B043C4" w14:paraId="6BF84803" w14:textId="77777777" w:rsidTr="00DD1830">
        <w:trPr>
          <w:trHeight w:val="583"/>
          <w:trPrChange w:id="9348" w:author="Pavla Trefilová" w:date="2019-11-18T17:19:00Z">
            <w:trPr>
              <w:gridBefore w:val="1"/>
              <w:trHeight w:val="220"/>
            </w:trPr>
          </w:trPrChange>
        </w:trPr>
        <w:tc>
          <w:tcPr>
            <w:tcW w:w="9859" w:type="dxa"/>
            <w:gridSpan w:val="11"/>
            <w:tcPrChange w:id="9349" w:author="Pavla Trefilová" w:date="2019-11-18T17:19:00Z">
              <w:tcPr>
                <w:tcW w:w="9900" w:type="dxa"/>
                <w:gridSpan w:val="15"/>
              </w:tcPr>
            </w:tcPrChange>
          </w:tcPr>
          <w:p w14:paraId="52661DD8" w14:textId="5C4C82B5" w:rsidR="00B043C4" w:rsidRDefault="00B043C4" w:rsidP="00DD1830">
            <w:pPr>
              <w:jc w:val="both"/>
            </w:pPr>
            <w:r>
              <w:t xml:space="preserve">Počet vedených bakalářských prací – </w:t>
            </w:r>
            <w:del w:id="9350" w:author="Pavla Trefilová" w:date="2019-11-18T17:19:00Z">
              <w:r w:rsidR="004476B8">
                <w:delText>14</w:delText>
              </w:r>
            </w:del>
            <w:ins w:id="9351" w:author="Pavla Trefilová" w:date="2019-11-18T17:19:00Z">
              <w:r w:rsidR="00DD1830">
                <w:t>0</w:t>
              </w:r>
            </w:ins>
          </w:p>
          <w:p w14:paraId="3293D251" w14:textId="7E3F44AC" w:rsidR="00B043C4" w:rsidRDefault="00B043C4">
            <w:pPr>
              <w:jc w:val="both"/>
              <w:pPrChange w:id="9352" w:author="Pavla Trefilová" w:date="2019-11-18T17:19:00Z">
                <w:pPr>
                  <w:tabs>
                    <w:tab w:val="left" w:pos="1273"/>
                  </w:tabs>
                  <w:jc w:val="both"/>
                </w:pPr>
              </w:pPrChange>
            </w:pPr>
            <w:r>
              <w:t xml:space="preserve">Počet vedených diplomových prací – </w:t>
            </w:r>
            <w:del w:id="9353" w:author="Pavla Trefilová" w:date="2019-11-18T17:19:00Z">
              <w:r w:rsidR="004476B8">
                <w:delText>16</w:delText>
              </w:r>
            </w:del>
            <w:ins w:id="9354" w:author="Pavla Trefilová" w:date="2019-11-18T17:19:00Z">
              <w:r w:rsidR="00DD1830">
                <w:t>0</w:t>
              </w:r>
            </w:ins>
          </w:p>
        </w:tc>
      </w:tr>
      <w:tr w:rsidR="00534C60" w14:paraId="2EC27C19" w14:textId="77777777" w:rsidTr="00DD1830">
        <w:trPr>
          <w:cantSplit/>
        </w:trPr>
        <w:tc>
          <w:tcPr>
            <w:tcW w:w="3347" w:type="dxa"/>
            <w:gridSpan w:val="2"/>
            <w:tcBorders>
              <w:top w:val="single" w:sz="12" w:space="0" w:color="auto"/>
            </w:tcBorders>
            <w:shd w:val="clear" w:color="auto" w:fill="F7CAAC"/>
          </w:tcPr>
          <w:p w14:paraId="2EEF8C15" w14:textId="77777777" w:rsidR="00B043C4" w:rsidRDefault="00B043C4" w:rsidP="00DD1830">
            <w:pPr>
              <w:jc w:val="both"/>
            </w:pPr>
            <w:r>
              <w:rPr>
                <w:b/>
              </w:rPr>
              <w:t xml:space="preserve">Obor habilitačního řízení </w:t>
            </w:r>
          </w:p>
        </w:tc>
        <w:tc>
          <w:tcPr>
            <w:tcW w:w="2245" w:type="dxa"/>
            <w:gridSpan w:val="2"/>
            <w:tcBorders>
              <w:top w:val="single" w:sz="12" w:space="0" w:color="auto"/>
            </w:tcBorders>
            <w:shd w:val="clear" w:color="auto" w:fill="F7CAAC"/>
          </w:tcPr>
          <w:p w14:paraId="36DDD82C" w14:textId="77777777" w:rsidR="00B043C4" w:rsidRDefault="00B043C4" w:rsidP="00DD18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BAE1F4" w14:textId="77777777" w:rsidR="00B043C4" w:rsidRDefault="00B043C4" w:rsidP="00DD18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77B42E7" w14:textId="77777777" w:rsidR="00B043C4" w:rsidRDefault="00B043C4" w:rsidP="00DD1830">
            <w:pPr>
              <w:jc w:val="both"/>
              <w:rPr>
                <w:b/>
              </w:rPr>
            </w:pPr>
            <w:r>
              <w:rPr>
                <w:b/>
              </w:rPr>
              <w:t>Ohlasy publikací</w:t>
            </w:r>
          </w:p>
        </w:tc>
      </w:tr>
      <w:tr w:rsidR="00534C60" w14:paraId="21126F14" w14:textId="77777777" w:rsidTr="00DD1830">
        <w:trPr>
          <w:cantSplit/>
        </w:trPr>
        <w:tc>
          <w:tcPr>
            <w:tcW w:w="3347" w:type="dxa"/>
            <w:gridSpan w:val="2"/>
          </w:tcPr>
          <w:p w14:paraId="761F9F4C" w14:textId="77777777" w:rsidR="00B043C4" w:rsidRDefault="00B043C4" w:rsidP="00DD1830">
            <w:pPr>
              <w:jc w:val="both"/>
            </w:pPr>
          </w:p>
        </w:tc>
        <w:tc>
          <w:tcPr>
            <w:tcW w:w="2245" w:type="dxa"/>
            <w:gridSpan w:val="2"/>
          </w:tcPr>
          <w:p w14:paraId="362F2D1B" w14:textId="77777777" w:rsidR="00B043C4" w:rsidRDefault="00B043C4" w:rsidP="00DD1830">
            <w:pPr>
              <w:jc w:val="both"/>
            </w:pPr>
          </w:p>
        </w:tc>
        <w:tc>
          <w:tcPr>
            <w:tcW w:w="2248" w:type="dxa"/>
            <w:gridSpan w:val="4"/>
            <w:tcBorders>
              <w:right w:val="single" w:sz="12" w:space="0" w:color="auto"/>
            </w:tcBorders>
          </w:tcPr>
          <w:p w14:paraId="4AE24072" w14:textId="77777777" w:rsidR="00B043C4" w:rsidRDefault="00B043C4" w:rsidP="00DD1830">
            <w:pPr>
              <w:jc w:val="both"/>
            </w:pPr>
          </w:p>
        </w:tc>
        <w:tc>
          <w:tcPr>
            <w:tcW w:w="632" w:type="dxa"/>
            <w:tcBorders>
              <w:left w:val="single" w:sz="12" w:space="0" w:color="auto"/>
            </w:tcBorders>
            <w:shd w:val="clear" w:color="auto" w:fill="F7CAAC"/>
          </w:tcPr>
          <w:p w14:paraId="64CF34DF" w14:textId="77777777" w:rsidR="00B043C4" w:rsidRDefault="00B043C4" w:rsidP="00DD1830">
            <w:pPr>
              <w:jc w:val="both"/>
            </w:pPr>
            <w:r>
              <w:rPr>
                <w:b/>
              </w:rPr>
              <w:t>WOS</w:t>
            </w:r>
          </w:p>
        </w:tc>
        <w:tc>
          <w:tcPr>
            <w:tcW w:w="693" w:type="dxa"/>
            <w:shd w:val="clear" w:color="auto" w:fill="F7CAAC"/>
          </w:tcPr>
          <w:p w14:paraId="7C2C3895" w14:textId="77777777" w:rsidR="00B043C4" w:rsidRDefault="00B043C4" w:rsidP="00DD1830">
            <w:pPr>
              <w:jc w:val="both"/>
              <w:rPr>
                <w:sz w:val="18"/>
                <w:rPrChange w:id="9355" w:author="Pavla Trefilová" w:date="2019-11-18T17:19:00Z">
                  <w:rPr/>
                </w:rPrChange>
              </w:rPr>
            </w:pPr>
            <w:r>
              <w:rPr>
                <w:b/>
                <w:sz w:val="18"/>
                <w:rPrChange w:id="9356" w:author="Pavla Trefilová" w:date="2019-11-18T17:19:00Z">
                  <w:rPr>
                    <w:b/>
                  </w:rPr>
                </w:rPrChange>
              </w:rPr>
              <w:t>Scopus</w:t>
            </w:r>
          </w:p>
        </w:tc>
        <w:tc>
          <w:tcPr>
            <w:tcW w:w="694" w:type="dxa"/>
            <w:shd w:val="clear" w:color="auto" w:fill="F7CAAC"/>
          </w:tcPr>
          <w:p w14:paraId="4783A9B5" w14:textId="77777777" w:rsidR="00B043C4" w:rsidRDefault="00B043C4" w:rsidP="00DD1830">
            <w:pPr>
              <w:jc w:val="both"/>
            </w:pPr>
            <w:r>
              <w:rPr>
                <w:b/>
                <w:sz w:val="18"/>
                <w:rPrChange w:id="9357" w:author="Pavla Trefilová" w:date="2019-11-18T17:19:00Z">
                  <w:rPr>
                    <w:b/>
                  </w:rPr>
                </w:rPrChange>
              </w:rPr>
              <w:t>ostatní</w:t>
            </w:r>
          </w:p>
        </w:tc>
      </w:tr>
      <w:tr w:rsidR="00534C60" w14:paraId="611B72F5" w14:textId="77777777" w:rsidTr="00DD1830">
        <w:trPr>
          <w:cantSplit/>
          <w:trHeight w:val="70"/>
        </w:trPr>
        <w:tc>
          <w:tcPr>
            <w:tcW w:w="3347" w:type="dxa"/>
            <w:gridSpan w:val="2"/>
            <w:shd w:val="clear" w:color="auto" w:fill="F7CAAC"/>
          </w:tcPr>
          <w:p w14:paraId="5B3C2270" w14:textId="77777777" w:rsidR="00B043C4" w:rsidRDefault="00B043C4" w:rsidP="00DD1830">
            <w:pPr>
              <w:jc w:val="both"/>
            </w:pPr>
            <w:r>
              <w:rPr>
                <w:b/>
              </w:rPr>
              <w:t>Obor jmenovacího řízení</w:t>
            </w:r>
          </w:p>
        </w:tc>
        <w:tc>
          <w:tcPr>
            <w:tcW w:w="2245" w:type="dxa"/>
            <w:gridSpan w:val="2"/>
            <w:shd w:val="clear" w:color="auto" w:fill="F7CAAC"/>
          </w:tcPr>
          <w:p w14:paraId="2D020A2A" w14:textId="77777777" w:rsidR="00B043C4" w:rsidRDefault="00B043C4" w:rsidP="00DD1830">
            <w:pPr>
              <w:jc w:val="both"/>
            </w:pPr>
            <w:r>
              <w:rPr>
                <w:b/>
              </w:rPr>
              <w:t>Rok udělení hodnosti</w:t>
            </w:r>
          </w:p>
        </w:tc>
        <w:tc>
          <w:tcPr>
            <w:tcW w:w="2248" w:type="dxa"/>
            <w:gridSpan w:val="4"/>
            <w:tcBorders>
              <w:right w:val="single" w:sz="12" w:space="0" w:color="auto"/>
            </w:tcBorders>
            <w:shd w:val="clear" w:color="auto" w:fill="F7CAAC"/>
          </w:tcPr>
          <w:p w14:paraId="424CC12D" w14:textId="77777777" w:rsidR="00B043C4" w:rsidRDefault="00B043C4" w:rsidP="00DD1830">
            <w:pPr>
              <w:jc w:val="both"/>
            </w:pPr>
            <w:r>
              <w:rPr>
                <w:b/>
              </w:rPr>
              <w:t>Řízení konáno na VŠ</w:t>
            </w:r>
          </w:p>
        </w:tc>
        <w:tc>
          <w:tcPr>
            <w:tcW w:w="632" w:type="dxa"/>
            <w:vMerge w:val="restart"/>
            <w:tcBorders>
              <w:left w:val="single" w:sz="12" w:space="0" w:color="auto"/>
            </w:tcBorders>
          </w:tcPr>
          <w:p w14:paraId="159BC5F9" w14:textId="77777777" w:rsidR="00B043C4" w:rsidRDefault="00B043C4" w:rsidP="00DD1830">
            <w:pPr>
              <w:jc w:val="both"/>
              <w:rPr>
                <w:b/>
              </w:rPr>
            </w:pPr>
            <w:r>
              <w:rPr>
                <w:b/>
              </w:rPr>
              <w:t>0</w:t>
            </w:r>
          </w:p>
        </w:tc>
        <w:tc>
          <w:tcPr>
            <w:tcW w:w="693" w:type="dxa"/>
            <w:vMerge w:val="restart"/>
          </w:tcPr>
          <w:p w14:paraId="1406A725" w14:textId="72687AA6" w:rsidR="00B043C4" w:rsidRDefault="00DD1830" w:rsidP="00DD1830">
            <w:pPr>
              <w:jc w:val="both"/>
              <w:rPr>
                <w:b/>
              </w:rPr>
            </w:pPr>
            <w:r>
              <w:rPr>
                <w:b/>
              </w:rPr>
              <w:t>0</w:t>
            </w:r>
          </w:p>
        </w:tc>
        <w:tc>
          <w:tcPr>
            <w:tcW w:w="694" w:type="dxa"/>
            <w:vMerge w:val="restart"/>
          </w:tcPr>
          <w:p w14:paraId="5E46E711" w14:textId="27374CED" w:rsidR="00B043C4" w:rsidRDefault="00DD1830" w:rsidP="00DD1830">
            <w:pPr>
              <w:jc w:val="both"/>
              <w:rPr>
                <w:b/>
              </w:rPr>
            </w:pPr>
            <w:r>
              <w:rPr>
                <w:b/>
              </w:rPr>
              <w:t>0</w:t>
            </w:r>
          </w:p>
        </w:tc>
      </w:tr>
      <w:tr w:rsidR="00534C60" w14:paraId="452CBBA3" w14:textId="77777777" w:rsidTr="00DD1830">
        <w:trPr>
          <w:trHeight w:val="205"/>
        </w:trPr>
        <w:tc>
          <w:tcPr>
            <w:tcW w:w="3347" w:type="dxa"/>
            <w:gridSpan w:val="2"/>
          </w:tcPr>
          <w:p w14:paraId="7515FD8A" w14:textId="77777777" w:rsidR="00B043C4" w:rsidRDefault="00B043C4" w:rsidP="00DD1830">
            <w:pPr>
              <w:jc w:val="both"/>
            </w:pPr>
          </w:p>
        </w:tc>
        <w:tc>
          <w:tcPr>
            <w:tcW w:w="2245" w:type="dxa"/>
            <w:gridSpan w:val="2"/>
          </w:tcPr>
          <w:p w14:paraId="67AC7D7C" w14:textId="77777777" w:rsidR="00B043C4" w:rsidRDefault="00B043C4" w:rsidP="00DD1830">
            <w:pPr>
              <w:jc w:val="both"/>
            </w:pPr>
          </w:p>
        </w:tc>
        <w:tc>
          <w:tcPr>
            <w:tcW w:w="2248" w:type="dxa"/>
            <w:gridSpan w:val="4"/>
            <w:tcBorders>
              <w:right w:val="single" w:sz="12" w:space="0" w:color="auto"/>
            </w:tcBorders>
          </w:tcPr>
          <w:p w14:paraId="5F56DCAE" w14:textId="77777777" w:rsidR="00B043C4" w:rsidRDefault="00B043C4" w:rsidP="00DD1830">
            <w:pPr>
              <w:jc w:val="both"/>
            </w:pPr>
          </w:p>
        </w:tc>
        <w:tc>
          <w:tcPr>
            <w:tcW w:w="632" w:type="dxa"/>
            <w:vMerge/>
            <w:tcBorders>
              <w:left w:val="single" w:sz="12" w:space="0" w:color="auto"/>
            </w:tcBorders>
            <w:vAlign w:val="center"/>
          </w:tcPr>
          <w:p w14:paraId="225CE8DD" w14:textId="77777777" w:rsidR="00B043C4" w:rsidRDefault="00B043C4" w:rsidP="00DD1830">
            <w:pPr>
              <w:rPr>
                <w:b/>
              </w:rPr>
            </w:pPr>
          </w:p>
        </w:tc>
        <w:tc>
          <w:tcPr>
            <w:tcW w:w="693" w:type="dxa"/>
            <w:vMerge/>
            <w:vAlign w:val="center"/>
          </w:tcPr>
          <w:p w14:paraId="615E1E1B" w14:textId="77777777" w:rsidR="00B043C4" w:rsidRDefault="00B043C4" w:rsidP="00DD1830">
            <w:pPr>
              <w:rPr>
                <w:b/>
              </w:rPr>
            </w:pPr>
          </w:p>
        </w:tc>
        <w:tc>
          <w:tcPr>
            <w:tcW w:w="694" w:type="dxa"/>
            <w:vMerge/>
            <w:vAlign w:val="center"/>
          </w:tcPr>
          <w:p w14:paraId="72B5D802" w14:textId="77777777" w:rsidR="00B043C4" w:rsidRDefault="00B043C4" w:rsidP="00DD1830">
            <w:pPr>
              <w:rPr>
                <w:b/>
              </w:rPr>
            </w:pPr>
          </w:p>
        </w:tc>
      </w:tr>
      <w:tr w:rsidR="00B043C4" w14:paraId="5CD8772B" w14:textId="77777777" w:rsidTr="00DD1830">
        <w:trPr>
          <w:trPrChange w:id="9358" w:author="Pavla Trefilová" w:date="2019-11-18T17:19:00Z">
            <w:trPr>
              <w:gridBefore w:val="1"/>
            </w:trPr>
          </w:trPrChange>
        </w:trPr>
        <w:tc>
          <w:tcPr>
            <w:tcW w:w="9859" w:type="dxa"/>
            <w:gridSpan w:val="11"/>
            <w:shd w:val="clear" w:color="auto" w:fill="F7CAAC"/>
            <w:tcPrChange w:id="9359" w:author="Pavla Trefilová" w:date="2019-11-18T17:19:00Z">
              <w:tcPr>
                <w:tcW w:w="9900" w:type="dxa"/>
                <w:gridSpan w:val="15"/>
                <w:shd w:val="clear" w:color="auto" w:fill="F7CAAC"/>
              </w:tcPr>
            </w:tcPrChange>
          </w:tcPr>
          <w:p w14:paraId="6027403E" w14:textId="77777777" w:rsidR="00B043C4" w:rsidRDefault="00B043C4" w:rsidP="00DD1830">
            <w:pPr>
              <w:jc w:val="both"/>
              <w:rPr>
                <w:b/>
              </w:rPr>
            </w:pPr>
            <w:r>
              <w:rPr>
                <w:b/>
              </w:rPr>
              <w:t xml:space="preserve">Přehled o nejvýznamnější publikační a další tvůrčí činnosti nebo další profesní činnosti u odborníků z praxe vztahující se k zabezpečovaným předmětům </w:t>
            </w:r>
          </w:p>
        </w:tc>
      </w:tr>
      <w:tr w:rsidR="00B043C4" w14:paraId="6F32D33D" w14:textId="77777777" w:rsidTr="00DD1830">
        <w:trPr>
          <w:trHeight w:val="2347"/>
          <w:trPrChange w:id="9360" w:author="Pavla Trefilová" w:date="2019-11-18T17:19:00Z">
            <w:trPr>
              <w:gridBefore w:val="1"/>
              <w:trHeight w:val="283"/>
            </w:trPr>
          </w:trPrChange>
        </w:trPr>
        <w:tc>
          <w:tcPr>
            <w:tcW w:w="9859" w:type="dxa"/>
            <w:gridSpan w:val="11"/>
            <w:tcPrChange w:id="9361" w:author="Pavla Trefilová" w:date="2019-11-18T17:19:00Z">
              <w:tcPr>
                <w:tcW w:w="9900" w:type="dxa"/>
                <w:gridSpan w:val="15"/>
              </w:tcPr>
            </w:tcPrChange>
          </w:tcPr>
          <w:p w14:paraId="05497C51" w14:textId="5C3A8267" w:rsidR="00B043C4" w:rsidRPr="00F308F0" w:rsidRDefault="0075133D">
            <w:pPr>
              <w:jc w:val="both"/>
              <w:rPr>
                <w:sz w:val="22"/>
                <w:lang w:val="en-GB"/>
                <w:rPrChange w:id="9362" w:author="Pavla Trefilová" w:date="2019-11-18T17:19:00Z">
                  <w:rPr>
                    <w:rFonts w:ascii="Times New Roman" w:hAnsi="Times New Roman"/>
                    <w:sz w:val="20"/>
                  </w:rPr>
                </w:rPrChange>
              </w:rPr>
              <w:pPrChange w:id="9363" w:author="Pavla Trefilová" w:date="2019-11-18T17:19:00Z">
                <w:pPr>
                  <w:pStyle w:val="Bezmezer"/>
                  <w:jc w:val="both"/>
                </w:pPr>
              </w:pPrChange>
            </w:pPr>
            <w:del w:id="9364" w:author="Pavla Trefilová" w:date="2019-11-18T17:19:00Z">
              <w:r w:rsidRPr="00C572AF">
                <w:delText>BRIŠ, P</w:delText>
              </w:r>
              <w:r w:rsidR="00C572AF">
                <w:delText>.,</w:delText>
              </w:r>
              <w:r w:rsidRPr="00C572AF">
                <w:delText xml:space="preserve"> SVOBODA</w:delText>
              </w:r>
              <w:r w:rsidR="00C572AF">
                <w:delText>, J.,</w:delText>
              </w:r>
              <w:r w:rsidRPr="00C572AF">
                <w:delText xml:space="preserve"> BRIŠOVÁ</w:delText>
              </w:r>
              <w:r w:rsidR="00C572AF">
                <w:delText>, H</w:delText>
              </w:r>
              <w:r w:rsidRPr="00C572AF">
                <w:delText xml:space="preserve">. The Growing Importance of the Practical Application of Corporate Social Responsibility in the Management of Companies in the Czech Republic. </w:delText>
              </w:r>
              <w:r w:rsidRPr="00C572AF">
                <w:rPr>
                  <w:i/>
                </w:rPr>
                <w:delText>Journal of Competitiveness</w:delText>
              </w:r>
              <w:r w:rsidR="00C572AF">
                <w:rPr>
                  <w:i/>
                </w:rPr>
                <w:delText>.</w:delText>
              </w:r>
              <w:r w:rsidRPr="00C572AF">
                <w:delText xml:space="preserve"> 2013, vol. 5, iss. 2, s. 124-138. ISSN 1804-1728. Dostupné z: https://www.cjournal.cz/index.php?hid=clanek&amp;bid=archiv&amp;cid=138&amp;cp=.</w:delText>
              </w:r>
            </w:del>
          </w:p>
        </w:tc>
      </w:tr>
      <w:tr w:rsidR="00B043C4" w14:paraId="7C29CC2B" w14:textId="77777777" w:rsidTr="00DD1830">
        <w:trPr>
          <w:trHeight w:val="218"/>
          <w:trPrChange w:id="9365" w:author="Pavla Trefilová" w:date="2019-11-18T17:19:00Z">
            <w:trPr>
              <w:gridBefore w:val="1"/>
              <w:trHeight w:val="218"/>
            </w:trPr>
          </w:trPrChange>
        </w:trPr>
        <w:tc>
          <w:tcPr>
            <w:tcW w:w="9859" w:type="dxa"/>
            <w:gridSpan w:val="11"/>
            <w:shd w:val="clear" w:color="auto" w:fill="F7CAAC"/>
            <w:tcPrChange w:id="9366" w:author="Pavla Trefilová" w:date="2019-11-18T17:19:00Z">
              <w:tcPr>
                <w:tcW w:w="9900" w:type="dxa"/>
                <w:gridSpan w:val="15"/>
                <w:shd w:val="clear" w:color="auto" w:fill="F7CAAC"/>
              </w:tcPr>
            </w:tcPrChange>
          </w:tcPr>
          <w:p w14:paraId="0BDEC49F" w14:textId="77777777" w:rsidR="00B043C4" w:rsidRDefault="00B043C4" w:rsidP="00DD1830">
            <w:pPr>
              <w:rPr>
                <w:b/>
              </w:rPr>
            </w:pPr>
            <w:r>
              <w:rPr>
                <w:b/>
              </w:rPr>
              <w:t>Působení v zahraničí</w:t>
            </w:r>
          </w:p>
        </w:tc>
      </w:tr>
      <w:tr w:rsidR="00B043C4" w14:paraId="5F81140E" w14:textId="77777777" w:rsidTr="00DD1830">
        <w:trPr>
          <w:trHeight w:val="83"/>
          <w:trPrChange w:id="9367" w:author="Pavla Trefilová" w:date="2019-11-18T17:19:00Z">
            <w:trPr>
              <w:gridBefore w:val="1"/>
              <w:trHeight w:val="70"/>
            </w:trPr>
          </w:trPrChange>
        </w:trPr>
        <w:tc>
          <w:tcPr>
            <w:tcW w:w="9859" w:type="dxa"/>
            <w:gridSpan w:val="11"/>
            <w:tcPrChange w:id="9368" w:author="Pavla Trefilová" w:date="2019-11-18T17:19:00Z">
              <w:tcPr>
                <w:tcW w:w="9900" w:type="dxa"/>
                <w:gridSpan w:val="15"/>
              </w:tcPr>
            </w:tcPrChange>
          </w:tcPr>
          <w:p w14:paraId="6A8A879A" w14:textId="77777777" w:rsidR="00B043C4" w:rsidRDefault="00B043C4" w:rsidP="00DD1830">
            <w:pPr>
              <w:rPr>
                <w:b/>
                <w:rPrChange w:id="9369" w:author="Pavla Trefilová" w:date="2019-11-18T17:19:00Z">
                  <w:rPr/>
                </w:rPrChange>
              </w:rPr>
            </w:pPr>
          </w:p>
        </w:tc>
      </w:tr>
      <w:tr w:rsidR="00534C60" w14:paraId="7FC16EEB" w14:textId="77777777" w:rsidTr="00DD1830">
        <w:trPr>
          <w:cantSplit/>
          <w:trHeight w:val="270"/>
        </w:trPr>
        <w:tc>
          <w:tcPr>
            <w:tcW w:w="2518" w:type="dxa"/>
            <w:shd w:val="clear" w:color="auto" w:fill="F7CAAC"/>
          </w:tcPr>
          <w:p w14:paraId="75EB599D" w14:textId="77777777" w:rsidR="00B043C4" w:rsidRDefault="00B043C4" w:rsidP="00DD1830">
            <w:pPr>
              <w:jc w:val="both"/>
              <w:rPr>
                <w:b/>
              </w:rPr>
            </w:pPr>
            <w:r>
              <w:rPr>
                <w:b/>
              </w:rPr>
              <w:t xml:space="preserve">Podpis </w:t>
            </w:r>
          </w:p>
        </w:tc>
        <w:tc>
          <w:tcPr>
            <w:tcW w:w="4536" w:type="dxa"/>
            <w:gridSpan w:val="5"/>
          </w:tcPr>
          <w:p w14:paraId="60D9D7E4" w14:textId="77777777" w:rsidR="00B043C4" w:rsidRDefault="00B043C4" w:rsidP="00DD1830">
            <w:pPr>
              <w:jc w:val="both"/>
            </w:pPr>
          </w:p>
        </w:tc>
        <w:tc>
          <w:tcPr>
            <w:tcW w:w="786" w:type="dxa"/>
            <w:gridSpan w:val="2"/>
            <w:shd w:val="clear" w:color="auto" w:fill="F7CAAC"/>
          </w:tcPr>
          <w:p w14:paraId="203C2969" w14:textId="77777777" w:rsidR="00B043C4" w:rsidRDefault="00B043C4" w:rsidP="00DD1830">
            <w:pPr>
              <w:jc w:val="both"/>
            </w:pPr>
            <w:r>
              <w:rPr>
                <w:b/>
              </w:rPr>
              <w:t>datum</w:t>
            </w:r>
          </w:p>
        </w:tc>
        <w:tc>
          <w:tcPr>
            <w:tcW w:w="2019" w:type="dxa"/>
            <w:gridSpan w:val="3"/>
          </w:tcPr>
          <w:p w14:paraId="3F0D63FB" w14:textId="77777777" w:rsidR="00B043C4" w:rsidRDefault="00B043C4" w:rsidP="00DD1830">
            <w:pPr>
              <w:jc w:val="both"/>
            </w:pPr>
          </w:p>
        </w:tc>
      </w:tr>
    </w:tbl>
    <w:p w14:paraId="4BA99670" w14:textId="77777777" w:rsidR="00B2050B" w:rsidRDefault="00B2050B" w:rsidP="00B2050B">
      <w:pPr>
        <w:rPr>
          <w:del w:id="9370" w:author="Pavla Trefilová" w:date="2019-11-18T17:19:00Z"/>
        </w:rPr>
      </w:pPr>
    </w:p>
    <w:tbl>
      <w:tblPr>
        <w:tblpPr w:leftFromText="141" w:rightFromText="141" w:vertAnchor="text" w:horzAnchor="margin" w:tblpY="-23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27C39B4" w14:textId="77777777" w:rsidTr="00B2050B">
        <w:trPr>
          <w:del w:id="9371" w:author="Pavla Trefilová" w:date="2019-11-18T17:19:00Z"/>
        </w:trPr>
        <w:tc>
          <w:tcPr>
            <w:tcW w:w="9859" w:type="dxa"/>
            <w:gridSpan w:val="11"/>
            <w:tcBorders>
              <w:bottom w:val="double" w:sz="4" w:space="0" w:color="auto"/>
            </w:tcBorders>
            <w:shd w:val="clear" w:color="auto" w:fill="BDD6EE"/>
          </w:tcPr>
          <w:p w14:paraId="43FD2B8B" w14:textId="77777777" w:rsidR="00B2050B" w:rsidRDefault="00B2050B" w:rsidP="00B2050B">
            <w:pPr>
              <w:jc w:val="both"/>
              <w:rPr>
                <w:del w:id="9372" w:author="Pavla Trefilová" w:date="2019-11-18T17:19:00Z"/>
                <w:b/>
                <w:sz w:val="28"/>
              </w:rPr>
            </w:pPr>
            <w:del w:id="9373" w:author="Pavla Trefilová" w:date="2019-11-18T17:19:00Z">
              <w:r>
                <w:rPr>
                  <w:b/>
                  <w:sz w:val="28"/>
                </w:rPr>
                <w:lastRenderedPageBreak/>
                <w:delText>C-I – Personální zabezpečení</w:delText>
              </w:r>
            </w:del>
          </w:p>
        </w:tc>
      </w:tr>
      <w:tr w:rsidR="00B2050B" w14:paraId="44CDD928" w14:textId="77777777" w:rsidTr="00B2050B">
        <w:trPr>
          <w:del w:id="9374" w:author="Pavla Trefilová" w:date="2019-11-18T17:19:00Z"/>
        </w:trPr>
        <w:tc>
          <w:tcPr>
            <w:tcW w:w="2518" w:type="dxa"/>
            <w:tcBorders>
              <w:top w:val="double" w:sz="4" w:space="0" w:color="auto"/>
            </w:tcBorders>
            <w:shd w:val="clear" w:color="auto" w:fill="F7CAAC"/>
          </w:tcPr>
          <w:p w14:paraId="52BE8FCC" w14:textId="77777777" w:rsidR="00B2050B" w:rsidRDefault="00B2050B" w:rsidP="00B2050B">
            <w:pPr>
              <w:jc w:val="both"/>
              <w:rPr>
                <w:del w:id="9375" w:author="Pavla Trefilová" w:date="2019-11-18T17:19:00Z"/>
                <w:b/>
              </w:rPr>
            </w:pPr>
            <w:del w:id="9376" w:author="Pavla Trefilová" w:date="2019-11-18T17:19:00Z">
              <w:r>
                <w:rPr>
                  <w:b/>
                </w:rPr>
                <w:delText>Vysoká škola</w:delText>
              </w:r>
            </w:del>
          </w:p>
        </w:tc>
        <w:tc>
          <w:tcPr>
            <w:tcW w:w="7341" w:type="dxa"/>
            <w:gridSpan w:val="10"/>
          </w:tcPr>
          <w:p w14:paraId="739F640A" w14:textId="77777777" w:rsidR="00B2050B" w:rsidRDefault="00B2050B" w:rsidP="00B2050B">
            <w:pPr>
              <w:jc w:val="both"/>
              <w:rPr>
                <w:del w:id="9377" w:author="Pavla Trefilová" w:date="2019-11-18T17:19:00Z"/>
              </w:rPr>
            </w:pPr>
            <w:del w:id="9378" w:author="Pavla Trefilová" w:date="2019-11-18T17:19:00Z">
              <w:r>
                <w:delText>Univerzita Tomáše Bati ve Zlíně</w:delText>
              </w:r>
            </w:del>
          </w:p>
        </w:tc>
      </w:tr>
      <w:tr w:rsidR="00B2050B" w14:paraId="63CAA0F5" w14:textId="77777777" w:rsidTr="00B2050B">
        <w:trPr>
          <w:del w:id="9379" w:author="Pavla Trefilová" w:date="2019-11-18T17:19:00Z"/>
        </w:trPr>
        <w:tc>
          <w:tcPr>
            <w:tcW w:w="2518" w:type="dxa"/>
            <w:shd w:val="clear" w:color="auto" w:fill="F7CAAC"/>
          </w:tcPr>
          <w:p w14:paraId="2810A162" w14:textId="77777777" w:rsidR="00B2050B" w:rsidRDefault="00B2050B" w:rsidP="00B2050B">
            <w:pPr>
              <w:jc w:val="both"/>
              <w:rPr>
                <w:del w:id="9380" w:author="Pavla Trefilová" w:date="2019-11-18T17:19:00Z"/>
                <w:b/>
              </w:rPr>
            </w:pPr>
            <w:del w:id="9381" w:author="Pavla Trefilová" w:date="2019-11-18T17:19:00Z">
              <w:r>
                <w:rPr>
                  <w:b/>
                </w:rPr>
                <w:delText>Součást vysoké školy</w:delText>
              </w:r>
            </w:del>
          </w:p>
        </w:tc>
        <w:tc>
          <w:tcPr>
            <w:tcW w:w="7341" w:type="dxa"/>
            <w:gridSpan w:val="10"/>
          </w:tcPr>
          <w:p w14:paraId="210BFBE1" w14:textId="77777777" w:rsidR="00B2050B" w:rsidRDefault="00B2050B" w:rsidP="00B2050B">
            <w:pPr>
              <w:jc w:val="both"/>
              <w:rPr>
                <w:del w:id="9382" w:author="Pavla Trefilová" w:date="2019-11-18T17:19:00Z"/>
              </w:rPr>
            </w:pPr>
            <w:del w:id="9383" w:author="Pavla Trefilová" w:date="2019-11-18T17:19:00Z">
              <w:r>
                <w:delText>Fakulta managementu a ekonomiky</w:delText>
              </w:r>
            </w:del>
          </w:p>
        </w:tc>
      </w:tr>
      <w:tr w:rsidR="00B2050B" w14:paraId="69C668FF" w14:textId="77777777" w:rsidTr="00B2050B">
        <w:trPr>
          <w:del w:id="9384" w:author="Pavla Trefilová" w:date="2019-11-18T17:19:00Z"/>
        </w:trPr>
        <w:tc>
          <w:tcPr>
            <w:tcW w:w="2518" w:type="dxa"/>
            <w:shd w:val="clear" w:color="auto" w:fill="F7CAAC"/>
          </w:tcPr>
          <w:p w14:paraId="6F8DB603" w14:textId="77777777" w:rsidR="00B2050B" w:rsidRDefault="00B2050B" w:rsidP="00B2050B">
            <w:pPr>
              <w:jc w:val="both"/>
              <w:rPr>
                <w:del w:id="9385" w:author="Pavla Trefilová" w:date="2019-11-18T17:19:00Z"/>
                <w:b/>
              </w:rPr>
            </w:pPr>
            <w:del w:id="9386" w:author="Pavla Trefilová" w:date="2019-11-18T17:19:00Z">
              <w:r>
                <w:rPr>
                  <w:b/>
                </w:rPr>
                <w:delText>Název studijního programu</w:delText>
              </w:r>
            </w:del>
          </w:p>
        </w:tc>
        <w:tc>
          <w:tcPr>
            <w:tcW w:w="7341" w:type="dxa"/>
            <w:gridSpan w:val="10"/>
          </w:tcPr>
          <w:p w14:paraId="2A8C7738" w14:textId="77777777" w:rsidR="00B2050B" w:rsidRDefault="00343DC3" w:rsidP="00B2050B">
            <w:pPr>
              <w:jc w:val="both"/>
              <w:rPr>
                <w:del w:id="9387" w:author="Pavla Trefilová" w:date="2019-11-18T17:19:00Z"/>
              </w:rPr>
            </w:pPr>
            <w:del w:id="9388" w:author="Pavla Trefilová" w:date="2019-11-18T17:19:00Z">
              <w:r>
                <w:delText xml:space="preserve">Economics and Management </w:delText>
              </w:r>
            </w:del>
          </w:p>
        </w:tc>
      </w:tr>
      <w:tr w:rsidR="00B2050B" w14:paraId="30089F9E" w14:textId="77777777" w:rsidTr="00B2050B">
        <w:trPr>
          <w:del w:id="9389" w:author="Pavla Trefilová" w:date="2019-11-18T17:19:00Z"/>
        </w:trPr>
        <w:tc>
          <w:tcPr>
            <w:tcW w:w="2518" w:type="dxa"/>
            <w:shd w:val="clear" w:color="auto" w:fill="F7CAAC"/>
          </w:tcPr>
          <w:p w14:paraId="7BB6EDAD" w14:textId="77777777" w:rsidR="00B2050B" w:rsidRDefault="00B2050B" w:rsidP="00B2050B">
            <w:pPr>
              <w:jc w:val="both"/>
              <w:rPr>
                <w:del w:id="9390" w:author="Pavla Trefilová" w:date="2019-11-18T17:19:00Z"/>
                <w:b/>
              </w:rPr>
            </w:pPr>
            <w:del w:id="9391" w:author="Pavla Trefilová" w:date="2019-11-18T17:19:00Z">
              <w:r>
                <w:rPr>
                  <w:b/>
                </w:rPr>
                <w:delText>Jméno a příjmení</w:delText>
              </w:r>
            </w:del>
          </w:p>
        </w:tc>
        <w:tc>
          <w:tcPr>
            <w:tcW w:w="4536" w:type="dxa"/>
            <w:gridSpan w:val="5"/>
          </w:tcPr>
          <w:p w14:paraId="33C90D65" w14:textId="77777777" w:rsidR="00B2050B" w:rsidRDefault="00B2050B" w:rsidP="00B2050B">
            <w:pPr>
              <w:jc w:val="both"/>
              <w:rPr>
                <w:del w:id="9392" w:author="Pavla Trefilová" w:date="2019-11-18T17:19:00Z"/>
              </w:rPr>
            </w:pPr>
            <w:del w:id="9393" w:author="Pavla Trefilová" w:date="2019-11-18T17:19:00Z">
              <w:r>
                <w:delText>Jena ŠVARCOVÁ</w:delText>
              </w:r>
            </w:del>
          </w:p>
        </w:tc>
        <w:tc>
          <w:tcPr>
            <w:tcW w:w="709" w:type="dxa"/>
            <w:shd w:val="clear" w:color="auto" w:fill="F7CAAC"/>
          </w:tcPr>
          <w:p w14:paraId="4313A5CC" w14:textId="77777777" w:rsidR="00B2050B" w:rsidRDefault="00B2050B" w:rsidP="00B2050B">
            <w:pPr>
              <w:jc w:val="both"/>
              <w:rPr>
                <w:del w:id="9394" w:author="Pavla Trefilová" w:date="2019-11-18T17:19:00Z"/>
                <w:b/>
              </w:rPr>
            </w:pPr>
            <w:del w:id="9395" w:author="Pavla Trefilová" w:date="2019-11-18T17:19:00Z">
              <w:r>
                <w:rPr>
                  <w:b/>
                </w:rPr>
                <w:delText>Tituly</w:delText>
              </w:r>
            </w:del>
          </w:p>
        </w:tc>
        <w:tc>
          <w:tcPr>
            <w:tcW w:w="2096" w:type="dxa"/>
            <w:gridSpan w:val="4"/>
          </w:tcPr>
          <w:p w14:paraId="63CC4F3C" w14:textId="77777777" w:rsidR="00B2050B" w:rsidRDefault="00B2050B" w:rsidP="00B2050B">
            <w:pPr>
              <w:jc w:val="both"/>
              <w:rPr>
                <w:del w:id="9396" w:author="Pavla Trefilová" w:date="2019-11-18T17:19:00Z"/>
              </w:rPr>
            </w:pPr>
            <w:del w:id="9397" w:author="Pavla Trefilová" w:date="2019-11-18T17:19:00Z">
              <w:r>
                <w:delText>doc. Ing.</w:delText>
              </w:r>
              <w:r w:rsidR="003A1EC2">
                <w:delText>,</w:delText>
              </w:r>
              <w:r>
                <w:delText xml:space="preserve"> Ph.D.</w:delText>
              </w:r>
            </w:del>
          </w:p>
        </w:tc>
      </w:tr>
      <w:tr w:rsidR="00B2050B" w14:paraId="31309AF4" w14:textId="77777777" w:rsidTr="00B2050B">
        <w:trPr>
          <w:del w:id="9398" w:author="Pavla Trefilová" w:date="2019-11-18T17:19:00Z"/>
        </w:trPr>
        <w:tc>
          <w:tcPr>
            <w:tcW w:w="2518" w:type="dxa"/>
            <w:shd w:val="clear" w:color="auto" w:fill="F7CAAC"/>
          </w:tcPr>
          <w:p w14:paraId="55E03CAD" w14:textId="77777777" w:rsidR="00B2050B" w:rsidRDefault="00B2050B" w:rsidP="00B2050B">
            <w:pPr>
              <w:jc w:val="both"/>
              <w:rPr>
                <w:del w:id="9399" w:author="Pavla Trefilová" w:date="2019-11-18T17:19:00Z"/>
                <w:b/>
              </w:rPr>
            </w:pPr>
            <w:del w:id="9400" w:author="Pavla Trefilová" w:date="2019-11-18T17:19:00Z">
              <w:r>
                <w:rPr>
                  <w:b/>
                </w:rPr>
                <w:delText>Rok narození</w:delText>
              </w:r>
            </w:del>
          </w:p>
        </w:tc>
        <w:tc>
          <w:tcPr>
            <w:tcW w:w="829" w:type="dxa"/>
          </w:tcPr>
          <w:p w14:paraId="16848F3E" w14:textId="77777777" w:rsidR="00B2050B" w:rsidRDefault="00B2050B" w:rsidP="00B2050B">
            <w:pPr>
              <w:jc w:val="both"/>
              <w:rPr>
                <w:del w:id="9401" w:author="Pavla Trefilová" w:date="2019-11-18T17:19:00Z"/>
              </w:rPr>
            </w:pPr>
            <w:del w:id="9402" w:author="Pavla Trefilová" w:date="2019-11-18T17:19:00Z">
              <w:r>
                <w:delText>1963</w:delText>
              </w:r>
            </w:del>
          </w:p>
        </w:tc>
        <w:tc>
          <w:tcPr>
            <w:tcW w:w="1721" w:type="dxa"/>
            <w:shd w:val="clear" w:color="auto" w:fill="F7CAAC"/>
          </w:tcPr>
          <w:p w14:paraId="7678018E" w14:textId="77777777" w:rsidR="00B2050B" w:rsidRDefault="00B2050B" w:rsidP="00B2050B">
            <w:pPr>
              <w:jc w:val="both"/>
              <w:rPr>
                <w:del w:id="9403" w:author="Pavla Trefilová" w:date="2019-11-18T17:19:00Z"/>
                <w:b/>
              </w:rPr>
            </w:pPr>
            <w:del w:id="9404" w:author="Pavla Trefilová" w:date="2019-11-18T17:19:00Z">
              <w:r>
                <w:rPr>
                  <w:b/>
                </w:rPr>
                <w:delText>typ vztahu k VŠ</w:delText>
              </w:r>
            </w:del>
          </w:p>
        </w:tc>
        <w:tc>
          <w:tcPr>
            <w:tcW w:w="992" w:type="dxa"/>
            <w:gridSpan w:val="2"/>
          </w:tcPr>
          <w:p w14:paraId="74E0A217" w14:textId="77777777" w:rsidR="00B2050B" w:rsidRDefault="003A1EC2" w:rsidP="00B2050B">
            <w:pPr>
              <w:jc w:val="both"/>
              <w:rPr>
                <w:del w:id="9405" w:author="Pavla Trefilová" w:date="2019-11-18T17:19:00Z"/>
              </w:rPr>
            </w:pPr>
            <w:del w:id="9406" w:author="Pavla Trefilová" w:date="2019-11-18T17:19:00Z">
              <w:r>
                <w:delText>pp</w:delText>
              </w:r>
            </w:del>
          </w:p>
        </w:tc>
        <w:tc>
          <w:tcPr>
            <w:tcW w:w="994" w:type="dxa"/>
            <w:shd w:val="clear" w:color="auto" w:fill="F7CAAC"/>
          </w:tcPr>
          <w:p w14:paraId="68B72FC8" w14:textId="77777777" w:rsidR="00B2050B" w:rsidRDefault="00B2050B" w:rsidP="00B2050B">
            <w:pPr>
              <w:jc w:val="both"/>
              <w:rPr>
                <w:del w:id="9407" w:author="Pavla Trefilová" w:date="2019-11-18T17:19:00Z"/>
                <w:b/>
              </w:rPr>
            </w:pPr>
            <w:del w:id="9408" w:author="Pavla Trefilová" w:date="2019-11-18T17:19:00Z">
              <w:r>
                <w:rPr>
                  <w:b/>
                </w:rPr>
                <w:delText>rozsah</w:delText>
              </w:r>
            </w:del>
          </w:p>
        </w:tc>
        <w:tc>
          <w:tcPr>
            <w:tcW w:w="709" w:type="dxa"/>
          </w:tcPr>
          <w:p w14:paraId="56B10D5B" w14:textId="77777777" w:rsidR="00B2050B" w:rsidRDefault="00B2050B" w:rsidP="00B2050B">
            <w:pPr>
              <w:jc w:val="both"/>
              <w:rPr>
                <w:del w:id="9409" w:author="Pavla Trefilová" w:date="2019-11-18T17:19:00Z"/>
              </w:rPr>
            </w:pPr>
            <w:del w:id="9410" w:author="Pavla Trefilová" w:date="2019-11-18T17:19:00Z">
              <w:r>
                <w:delText>40</w:delText>
              </w:r>
            </w:del>
          </w:p>
        </w:tc>
        <w:tc>
          <w:tcPr>
            <w:tcW w:w="709" w:type="dxa"/>
            <w:gridSpan w:val="2"/>
            <w:shd w:val="clear" w:color="auto" w:fill="F7CAAC"/>
          </w:tcPr>
          <w:p w14:paraId="615A4601" w14:textId="77777777" w:rsidR="00B2050B" w:rsidRDefault="00B2050B" w:rsidP="00B2050B">
            <w:pPr>
              <w:jc w:val="both"/>
              <w:rPr>
                <w:del w:id="9411" w:author="Pavla Trefilová" w:date="2019-11-18T17:19:00Z"/>
                <w:b/>
              </w:rPr>
            </w:pPr>
            <w:del w:id="9412" w:author="Pavla Trefilová" w:date="2019-11-18T17:19:00Z">
              <w:r>
                <w:rPr>
                  <w:b/>
                </w:rPr>
                <w:delText>do kdy</w:delText>
              </w:r>
            </w:del>
          </w:p>
        </w:tc>
        <w:tc>
          <w:tcPr>
            <w:tcW w:w="1387" w:type="dxa"/>
            <w:gridSpan w:val="2"/>
          </w:tcPr>
          <w:p w14:paraId="5F3C8E6B" w14:textId="77777777" w:rsidR="00B2050B" w:rsidRDefault="00B2050B" w:rsidP="00B2050B">
            <w:pPr>
              <w:jc w:val="both"/>
              <w:rPr>
                <w:del w:id="9413" w:author="Pavla Trefilová" w:date="2019-11-18T17:19:00Z"/>
              </w:rPr>
            </w:pPr>
            <w:del w:id="9414" w:author="Pavla Trefilová" w:date="2019-11-18T17:19:00Z">
              <w:r>
                <w:delText>N</w:delText>
              </w:r>
            </w:del>
          </w:p>
        </w:tc>
      </w:tr>
      <w:tr w:rsidR="00B2050B" w14:paraId="5825F032" w14:textId="77777777" w:rsidTr="00B2050B">
        <w:trPr>
          <w:del w:id="9415" w:author="Pavla Trefilová" w:date="2019-11-18T17:19:00Z"/>
        </w:trPr>
        <w:tc>
          <w:tcPr>
            <w:tcW w:w="5068" w:type="dxa"/>
            <w:gridSpan w:val="3"/>
            <w:shd w:val="clear" w:color="auto" w:fill="F7CAAC"/>
          </w:tcPr>
          <w:p w14:paraId="30B554B0" w14:textId="77777777" w:rsidR="00B2050B" w:rsidRDefault="00B2050B" w:rsidP="00B2050B">
            <w:pPr>
              <w:jc w:val="both"/>
              <w:rPr>
                <w:del w:id="9416" w:author="Pavla Trefilová" w:date="2019-11-18T17:19:00Z"/>
                <w:b/>
              </w:rPr>
            </w:pPr>
            <w:del w:id="9417" w:author="Pavla Trefilová" w:date="2019-11-18T17:19:00Z">
              <w:r>
                <w:rPr>
                  <w:b/>
                </w:rPr>
                <w:delText>Typ vztahu na součásti VŠ, která uskutečňuje st. program</w:delText>
              </w:r>
            </w:del>
          </w:p>
        </w:tc>
        <w:tc>
          <w:tcPr>
            <w:tcW w:w="992" w:type="dxa"/>
            <w:gridSpan w:val="2"/>
          </w:tcPr>
          <w:p w14:paraId="377EB9CE" w14:textId="77777777" w:rsidR="00B2050B" w:rsidRDefault="003A1EC2" w:rsidP="00B2050B">
            <w:pPr>
              <w:jc w:val="both"/>
              <w:rPr>
                <w:del w:id="9418" w:author="Pavla Trefilová" w:date="2019-11-18T17:19:00Z"/>
              </w:rPr>
            </w:pPr>
            <w:del w:id="9419" w:author="Pavla Trefilová" w:date="2019-11-18T17:19:00Z">
              <w:r>
                <w:delText>pp</w:delText>
              </w:r>
            </w:del>
          </w:p>
        </w:tc>
        <w:tc>
          <w:tcPr>
            <w:tcW w:w="994" w:type="dxa"/>
            <w:shd w:val="clear" w:color="auto" w:fill="F7CAAC"/>
          </w:tcPr>
          <w:p w14:paraId="13AAF3D2" w14:textId="77777777" w:rsidR="00B2050B" w:rsidRDefault="00B2050B" w:rsidP="00B2050B">
            <w:pPr>
              <w:jc w:val="both"/>
              <w:rPr>
                <w:del w:id="9420" w:author="Pavla Trefilová" w:date="2019-11-18T17:19:00Z"/>
                <w:b/>
              </w:rPr>
            </w:pPr>
            <w:del w:id="9421" w:author="Pavla Trefilová" w:date="2019-11-18T17:19:00Z">
              <w:r>
                <w:rPr>
                  <w:b/>
                </w:rPr>
                <w:delText>rozsah</w:delText>
              </w:r>
            </w:del>
          </w:p>
        </w:tc>
        <w:tc>
          <w:tcPr>
            <w:tcW w:w="709" w:type="dxa"/>
          </w:tcPr>
          <w:p w14:paraId="20588CEB" w14:textId="77777777" w:rsidR="00B2050B" w:rsidRDefault="00B2050B" w:rsidP="00B2050B">
            <w:pPr>
              <w:jc w:val="both"/>
              <w:rPr>
                <w:del w:id="9422" w:author="Pavla Trefilová" w:date="2019-11-18T17:19:00Z"/>
              </w:rPr>
            </w:pPr>
            <w:del w:id="9423" w:author="Pavla Trefilová" w:date="2019-11-18T17:19:00Z">
              <w:r>
                <w:delText>40</w:delText>
              </w:r>
            </w:del>
          </w:p>
        </w:tc>
        <w:tc>
          <w:tcPr>
            <w:tcW w:w="709" w:type="dxa"/>
            <w:gridSpan w:val="2"/>
            <w:shd w:val="clear" w:color="auto" w:fill="F7CAAC"/>
          </w:tcPr>
          <w:p w14:paraId="0022CDBF" w14:textId="77777777" w:rsidR="00B2050B" w:rsidRDefault="00B2050B" w:rsidP="00B2050B">
            <w:pPr>
              <w:jc w:val="both"/>
              <w:rPr>
                <w:del w:id="9424" w:author="Pavla Trefilová" w:date="2019-11-18T17:19:00Z"/>
                <w:b/>
              </w:rPr>
            </w:pPr>
            <w:del w:id="9425" w:author="Pavla Trefilová" w:date="2019-11-18T17:19:00Z">
              <w:r>
                <w:rPr>
                  <w:b/>
                </w:rPr>
                <w:delText>do kdy</w:delText>
              </w:r>
            </w:del>
          </w:p>
        </w:tc>
        <w:tc>
          <w:tcPr>
            <w:tcW w:w="1387" w:type="dxa"/>
            <w:gridSpan w:val="2"/>
          </w:tcPr>
          <w:p w14:paraId="523BB89B" w14:textId="77777777" w:rsidR="00B2050B" w:rsidRDefault="00B2050B" w:rsidP="00B2050B">
            <w:pPr>
              <w:jc w:val="both"/>
              <w:rPr>
                <w:del w:id="9426" w:author="Pavla Trefilová" w:date="2019-11-18T17:19:00Z"/>
              </w:rPr>
            </w:pPr>
            <w:del w:id="9427" w:author="Pavla Trefilová" w:date="2019-11-18T17:19:00Z">
              <w:r>
                <w:delText>N</w:delText>
              </w:r>
            </w:del>
          </w:p>
        </w:tc>
      </w:tr>
      <w:tr w:rsidR="00B2050B" w14:paraId="6036F894" w14:textId="77777777" w:rsidTr="00B2050B">
        <w:trPr>
          <w:del w:id="9428" w:author="Pavla Trefilová" w:date="2019-11-18T17:19:00Z"/>
        </w:trPr>
        <w:tc>
          <w:tcPr>
            <w:tcW w:w="6060" w:type="dxa"/>
            <w:gridSpan w:val="5"/>
            <w:shd w:val="clear" w:color="auto" w:fill="F7CAAC"/>
          </w:tcPr>
          <w:p w14:paraId="427C86E1" w14:textId="77777777" w:rsidR="00B2050B" w:rsidRDefault="00B2050B" w:rsidP="00B2050B">
            <w:pPr>
              <w:jc w:val="both"/>
              <w:rPr>
                <w:del w:id="9429" w:author="Pavla Trefilová" w:date="2019-11-18T17:19:00Z"/>
              </w:rPr>
            </w:pPr>
            <w:del w:id="9430" w:author="Pavla Trefilová" w:date="2019-11-18T17:19:00Z">
              <w:r>
                <w:rPr>
                  <w:b/>
                </w:rPr>
                <w:delText>Další současná působení jako akademický pracovník na jiných VŠ</w:delText>
              </w:r>
            </w:del>
          </w:p>
        </w:tc>
        <w:tc>
          <w:tcPr>
            <w:tcW w:w="1703" w:type="dxa"/>
            <w:gridSpan w:val="2"/>
            <w:shd w:val="clear" w:color="auto" w:fill="F7CAAC"/>
          </w:tcPr>
          <w:p w14:paraId="3E4F41FA" w14:textId="77777777" w:rsidR="00B2050B" w:rsidRDefault="00B2050B" w:rsidP="00B2050B">
            <w:pPr>
              <w:jc w:val="both"/>
              <w:rPr>
                <w:del w:id="9431" w:author="Pavla Trefilová" w:date="2019-11-18T17:19:00Z"/>
                <w:b/>
              </w:rPr>
            </w:pPr>
            <w:del w:id="9432" w:author="Pavla Trefilová" w:date="2019-11-18T17:19:00Z">
              <w:r>
                <w:rPr>
                  <w:b/>
                </w:rPr>
                <w:delText>typ prac. vztahu</w:delText>
              </w:r>
            </w:del>
          </w:p>
        </w:tc>
        <w:tc>
          <w:tcPr>
            <w:tcW w:w="2096" w:type="dxa"/>
            <w:gridSpan w:val="4"/>
            <w:shd w:val="clear" w:color="auto" w:fill="F7CAAC"/>
          </w:tcPr>
          <w:p w14:paraId="01A2DE4E" w14:textId="77777777" w:rsidR="00B2050B" w:rsidRDefault="00B2050B" w:rsidP="00B2050B">
            <w:pPr>
              <w:jc w:val="both"/>
              <w:rPr>
                <w:del w:id="9433" w:author="Pavla Trefilová" w:date="2019-11-18T17:19:00Z"/>
                <w:b/>
              </w:rPr>
            </w:pPr>
            <w:del w:id="9434" w:author="Pavla Trefilová" w:date="2019-11-18T17:19:00Z">
              <w:r>
                <w:rPr>
                  <w:b/>
                </w:rPr>
                <w:delText>rozsah</w:delText>
              </w:r>
            </w:del>
          </w:p>
        </w:tc>
      </w:tr>
      <w:tr w:rsidR="00B2050B" w14:paraId="67C9CBE9" w14:textId="77777777" w:rsidTr="00B2050B">
        <w:trPr>
          <w:del w:id="9435" w:author="Pavla Trefilová" w:date="2019-11-18T17:19:00Z"/>
        </w:trPr>
        <w:tc>
          <w:tcPr>
            <w:tcW w:w="6060" w:type="dxa"/>
            <w:gridSpan w:val="5"/>
          </w:tcPr>
          <w:p w14:paraId="37EB1FFB" w14:textId="77777777" w:rsidR="00B2050B" w:rsidRDefault="00B2050B" w:rsidP="00B2050B">
            <w:pPr>
              <w:jc w:val="both"/>
              <w:rPr>
                <w:del w:id="9436" w:author="Pavla Trefilová" w:date="2019-11-18T17:19:00Z"/>
              </w:rPr>
            </w:pPr>
          </w:p>
        </w:tc>
        <w:tc>
          <w:tcPr>
            <w:tcW w:w="1703" w:type="dxa"/>
            <w:gridSpan w:val="2"/>
          </w:tcPr>
          <w:p w14:paraId="5236B9CC" w14:textId="77777777" w:rsidR="00B2050B" w:rsidRDefault="00B2050B" w:rsidP="00B2050B">
            <w:pPr>
              <w:jc w:val="both"/>
              <w:rPr>
                <w:del w:id="9437" w:author="Pavla Trefilová" w:date="2019-11-18T17:19:00Z"/>
              </w:rPr>
            </w:pPr>
          </w:p>
        </w:tc>
        <w:tc>
          <w:tcPr>
            <w:tcW w:w="2096" w:type="dxa"/>
            <w:gridSpan w:val="4"/>
          </w:tcPr>
          <w:p w14:paraId="1882AA3E" w14:textId="77777777" w:rsidR="00B2050B" w:rsidRDefault="00B2050B" w:rsidP="00B2050B">
            <w:pPr>
              <w:jc w:val="both"/>
              <w:rPr>
                <w:del w:id="9438" w:author="Pavla Trefilová" w:date="2019-11-18T17:19:00Z"/>
              </w:rPr>
            </w:pPr>
          </w:p>
        </w:tc>
      </w:tr>
      <w:tr w:rsidR="00B2050B" w14:paraId="03B8117E" w14:textId="77777777" w:rsidTr="00B2050B">
        <w:trPr>
          <w:del w:id="9439" w:author="Pavla Trefilová" w:date="2019-11-18T17:19:00Z"/>
        </w:trPr>
        <w:tc>
          <w:tcPr>
            <w:tcW w:w="9859" w:type="dxa"/>
            <w:gridSpan w:val="11"/>
            <w:shd w:val="clear" w:color="auto" w:fill="F7CAAC"/>
          </w:tcPr>
          <w:p w14:paraId="43A09D1C" w14:textId="77777777" w:rsidR="00B2050B" w:rsidRDefault="00B2050B" w:rsidP="00B2050B">
            <w:pPr>
              <w:jc w:val="both"/>
              <w:rPr>
                <w:del w:id="9440" w:author="Pavla Trefilová" w:date="2019-11-18T17:19:00Z"/>
              </w:rPr>
            </w:pPr>
            <w:del w:id="9441" w:author="Pavla Trefilová" w:date="2019-11-18T17:19:00Z">
              <w:r>
                <w:rPr>
                  <w:b/>
                </w:rPr>
                <w:delText>Předměty příslušného studijního programu a způsob zapojení do jejich výuky, příp. další zapojení do uskutečňování studijního programu</w:delText>
              </w:r>
            </w:del>
          </w:p>
        </w:tc>
      </w:tr>
      <w:tr w:rsidR="00B2050B" w14:paraId="262FD25F" w14:textId="77777777" w:rsidTr="00A26ECF">
        <w:trPr>
          <w:trHeight w:val="237"/>
          <w:del w:id="9442" w:author="Pavla Trefilová" w:date="2019-11-18T17:19:00Z"/>
        </w:trPr>
        <w:tc>
          <w:tcPr>
            <w:tcW w:w="9859" w:type="dxa"/>
            <w:gridSpan w:val="11"/>
            <w:tcBorders>
              <w:top w:val="nil"/>
            </w:tcBorders>
          </w:tcPr>
          <w:p w14:paraId="4783CBD7" w14:textId="77777777" w:rsidR="00B2050B" w:rsidRDefault="00B2050B" w:rsidP="00B2050B">
            <w:pPr>
              <w:jc w:val="both"/>
              <w:rPr>
                <w:del w:id="9443" w:author="Pavla Trefilová" w:date="2019-11-18T17:19:00Z"/>
              </w:rPr>
            </w:pPr>
            <w:del w:id="9444" w:author="Pavla Trefilová" w:date="2019-11-18T17:19:00Z">
              <w:r>
                <w:delText>Macroeconomics I - garant, přednášející (100%)</w:delText>
              </w:r>
            </w:del>
          </w:p>
        </w:tc>
      </w:tr>
      <w:tr w:rsidR="00B2050B" w14:paraId="6C6A20CD" w14:textId="77777777" w:rsidTr="00B2050B">
        <w:trPr>
          <w:del w:id="9445" w:author="Pavla Trefilová" w:date="2019-11-18T17:19:00Z"/>
        </w:trPr>
        <w:tc>
          <w:tcPr>
            <w:tcW w:w="9859" w:type="dxa"/>
            <w:gridSpan w:val="11"/>
            <w:shd w:val="clear" w:color="auto" w:fill="F7CAAC"/>
          </w:tcPr>
          <w:p w14:paraId="13A64322" w14:textId="77777777" w:rsidR="00B2050B" w:rsidRDefault="00B2050B" w:rsidP="00B2050B">
            <w:pPr>
              <w:jc w:val="both"/>
              <w:rPr>
                <w:del w:id="9446" w:author="Pavla Trefilová" w:date="2019-11-18T17:19:00Z"/>
              </w:rPr>
            </w:pPr>
            <w:del w:id="9447" w:author="Pavla Trefilová" w:date="2019-11-18T17:19:00Z">
              <w:r>
                <w:rPr>
                  <w:b/>
                </w:rPr>
                <w:delText xml:space="preserve">Údaje o vzdělání na VŠ </w:delText>
              </w:r>
            </w:del>
          </w:p>
        </w:tc>
      </w:tr>
      <w:tr w:rsidR="00B2050B" w14:paraId="2B27F423" w14:textId="77777777" w:rsidTr="000D15EB">
        <w:trPr>
          <w:trHeight w:val="694"/>
          <w:del w:id="9448" w:author="Pavla Trefilová" w:date="2019-11-18T17:19:00Z"/>
        </w:trPr>
        <w:tc>
          <w:tcPr>
            <w:tcW w:w="9859" w:type="dxa"/>
            <w:gridSpan w:val="11"/>
          </w:tcPr>
          <w:p w14:paraId="3E79542E" w14:textId="77777777" w:rsidR="00B2050B" w:rsidRDefault="00B2050B" w:rsidP="00B2050B">
            <w:pPr>
              <w:tabs>
                <w:tab w:val="left" w:pos="1031"/>
              </w:tabs>
              <w:ind w:left="1031" w:hanging="1031"/>
              <w:jc w:val="both"/>
              <w:rPr>
                <w:del w:id="9449" w:author="Pavla Trefilová" w:date="2019-11-18T17:19:00Z"/>
              </w:rPr>
            </w:pPr>
            <w:del w:id="9450" w:author="Pavla Trefilová" w:date="2019-11-18T17:19:00Z">
              <w:r>
                <w:delText>1981-1985</w:delText>
              </w:r>
              <w:r>
                <w:tab/>
              </w:r>
              <w:r w:rsidRPr="00F111F6">
                <w:delText xml:space="preserve">VŠB Ostrava, ekonomická fakulta obor systémové inženýrství </w:delText>
              </w:r>
              <w:r w:rsidRPr="00FC066B">
                <w:delText>(Ing.)</w:delText>
              </w:r>
            </w:del>
          </w:p>
          <w:p w14:paraId="4F9F3E5A" w14:textId="77777777" w:rsidR="00B2050B" w:rsidRPr="00073CBA" w:rsidRDefault="00B2050B" w:rsidP="00D20497">
            <w:pPr>
              <w:tabs>
                <w:tab w:val="left" w:pos="1031"/>
              </w:tabs>
              <w:ind w:left="1031" w:hanging="1031"/>
              <w:jc w:val="both"/>
              <w:rPr>
                <w:del w:id="9451" w:author="Pavla Trefilová" w:date="2019-11-18T17:19:00Z"/>
              </w:rPr>
            </w:pPr>
            <w:del w:id="9452" w:author="Pavla Trefilová" w:date="2019-11-18T17:19:00Z">
              <w:r>
                <w:delText>2001-2005</w:delText>
              </w:r>
              <w:r>
                <w:tab/>
              </w:r>
              <w:r w:rsidR="00893CA7" w:rsidRPr="00C41EBA">
                <w:delText xml:space="preserve"> UTB ve Zlíně, Fakulta managementu a ekonomiky</w:delText>
              </w:r>
              <w:r w:rsidR="00893CA7" w:rsidRPr="003E3FA1">
                <w:delText>, obor „</w:delText>
              </w:r>
              <w:r w:rsidR="00893CA7">
                <w:delText xml:space="preserve">Ekonomika a management podniku“ </w:delText>
              </w:r>
              <w:r w:rsidR="00893CA7" w:rsidRPr="00FC066B">
                <w:delText>(Ph.D.)</w:delText>
              </w:r>
            </w:del>
          </w:p>
        </w:tc>
      </w:tr>
      <w:tr w:rsidR="00B2050B" w14:paraId="0DCD2501" w14:textId="77777777" w:rsidTr="00B2050B">
        <w:trPr>
          <w:del w:id="9453" w:author="Pavla Trefilová" w:date="2019-11-18T17:19:00Z"/>
        </w:trPr>
        <w:tc>
          <w:tcPr>
            <w:tcW w:w="9859" w:type="dxa"/>
            <w:gridSpan w:val="11"/>
            <w:shd w:val="clear" w:color="auto" w:fill="F7CAAC"/>
          </w:tcPr>
          <w:p w14:paraId="36CDBCB4" w14:textId="77777777" w:rsidR="00B2050B" w:rsidRDefault="00B2050B" w:rsidP="00B2050B">
            <w:pPr>
              <w:jc w:val="both"/>
              <w:rPr>
                <w:del w:id="9454" w:author="Pavla Trefilová" w:date="2019-11-18T17:19:00Z"/>
                <w:b/>
              </w:rPr>
            </w:pPr>
            <w:del w:id="9455" w:author="Pavla Trefilová" w:date="2019-11-18T17:19:00Z">
              <w:r>
                <w:rPr>
                  <w:b/>
                </w:rPr>
                <w:delText>Údaje o odborném působení od absolvování VŠ</w:delText>
              </w:r>
            </w:del>
          </w:p>
        </w:tc>
      </w:tr>
      <w:tr w:rsidR="00B2050B" w14:paraId="779C5246" w14:textId="77777777" w:rsidTr="00B2050B">
        <w:trPr>
          <w:trHeight w:val="710"/>
          <w:del w:id="9456" w:author="Pavla Trefilová" w:date="2019-11-18T17:19:00Z"/>
        </w:trPr>
        <w:tc>
          <w:tcPr>
            <w:tcW w:w="9859" w:type="dxa"/>
            <w:gridSpan w:val="11"/>
          </w:tcPr>
          <w:p w14:paraId="12114227" w14:textId="77777777" w:rsidR="00B2050B" w:rsidRDefault="00B2050B" w:rsidP="00B2050B">
            <w:pPr>
              <w:tabs>
                <w:tab w:val="left" w:pos="1052"/>
              </w:tabs>
              <w:jc w:val="both"/>
              <w:rPr>
                <w:del w:id="9457" w:author="Pavla Trefilová" w:date="2019-11-18T17:19:00Z"/>
              </w:rPr>
            </w:pPr>
            <w:del w:id="9458" w:author="Pavla Trefilová" w:date="2019-11-18T17:19:00Z">
              <w:r w:rsidRPr="00F111F6">
                <w:delText>1985-1994</w:delText>
              </w:r>
              <w:r>
                <w:tab/>
                <w:delText>Z</w:delText>
              </w:r>
              <w:r w:rsidRPr="00F111F6">
                <w:delText>PS a.s. Zlín</w:delText>
              </w:r>
              <w:r>
                <w:delText xml:space="preserve">, </w:delText>
              </w:r>
              <w:r w:rsidRPr="00994CB1">
                <w:delText>odborný referent</w:delText>
              </w:r>
            </w:del>
          </w:p>
          <w:p w14:paraId="3B237AC8" w14:textId="77777777" w:rsidR="00B2050B" w:rsidRDefault="00B2050B" w:rsidP="00B2050B">
            <w:pPr>
              <w:tabs>
                <w:tab w:val="left" w:pos="1052"/>
              </w:tabs>
              <w:jc w:val="both"/>
              <w:rPr>
                <w:del w:id="9459" w:author="Pavla Trefilová" w:date="2019-11-18T17:19:00Z"/>
              </w:rPr>
            </w:pPr>
            <w:del w:id="9460" w:author="Pavla Trefilová" w:date="2019-11-18T17:19:00Z">
              <w:r w:rsidRPr="00F111F6">
                <w:delText>1992</w:delText>
              </w:r>
              <w:r>
                <w:delText xml:space="preserve">- </w:delText>
              </w:r>
              <w:r>
                <w:tab/>
                <w:delText>m</w:delText>
              </w:r>
              <w:r w:rsidRPr="00F111F6">
                <w:delText xml:space="preserve">ajitelka nakladatelství odborné literatury </w:delText>
              </w:r>
            </w:del>
          </w:p>
          <w:p w14:paraId="5B2A0F5D" w14:textId="77777777" w:rsidR="00B2050B" w:rsidRDefault="00B2050B" w:rsidP="00B2050B">
            <w:pPr>
              <w:tabs>
                <w:tab w:val="left" w:pos="1052"/>
              </w:tabs>
              <w:jc w:val="both"/>
              <w:rPr>
                <w:del w:id="9461" w:author="Pavla Trefilová" w:date="2019-11-18T17:19:00Z"/>
              </w:rPr>
            </w:pPr>
            <w:del w:id="9462" w:author="Pavla Trefilová" w:date="2019-11-18T17:19:00Z">
              <w:r w:rsidRPr="00F111F6">
                <w:delText>1999</w:delText>
              </w:r>
              <w:r>
                <w:delText>-</w:delText>
              </w:r>
              <w:r>
                <w:tab/>
              </w:r>
              <w:r w:rsidRPr="00F111F6">
                <w:delText>UTB ve Zlíně</w:delText>
              </w:r>
              <w:r>
                <w:delText>, Fakulta managementu a ekonomiky, odborná asistentka, od r. 2010 docentka</w:delText>
              </w:r>
            </w:del>
          </w:p>
        </w:tc>
      </w:tr>
      <w:tr w:rsidR="00B2050B" w14:paraId="711FD0F9" w14:textId="77777777" w:rsidTr="00B2050B">
        <w:trPr>
          <w:trHeight w:val="250"/>
          <w:del w:id="9463" w:author="Pavla Trefilová" w:date="2019-11-18T17:19:00Z"/>
        </w:trPr>
        <w:tc>
          <w:tcPr>
            <w:tcW w:w="9859" w:type="dxa"/>
            <w:gridSpan w:val="11"/>
            <w:shd w:val="clear" w:color="auto" w:fill="F7CAAC"/>
          </w:tcPr>
          <w:p w14:paraId="430D526C" w14:textId="77777777" w:rsidR="00B2050B" w:rsidRDefault="00B2050B" w:rsidP="00B2050B">
            <w:pPr>
              <w:jc w:val="both"/>
              <w:rPr>
                <w:del w:id="9464" w:author="Pavla Trefilová" w:date="2019-11-18T17:19:00Z"/>
              </w:rPr>
            </w:pPr>
            <w:del w:id="9465" w:author="Pavla Trefilová" w:date="2019-11-18T17:19:00Z">
              <w:r>
                <w:rPr>
                  <w:b/>
                </w:rPr>
                <w:delText>Zkušenosti s vedením kvalifikačních a rigorózních prací</w:delText>
              </w:r>
            </w:del>
          </w:p>
        </w:tc>
      </w:tr>
      <w:tr w:rsidR="00B2050B" w14:paraId="20146B9B" w14:textId="77777777" w:rsidTr="00E4325D">
        <w:trPr>
          <w:trHeight w:val="288"/>
          <w:del w:id="9466" w:author="Pavla Trefilová" w:date="2019-11-18T17:19:00Z"/>
        </w:trPr>
        <w:tc>
          <w:tcPr>
            <w:tcW w:w="9859" w:type="dxa"/>
            <w:gridSpan w:val="11"/>
          </w:tcPr>
          <w:p w14:paraId="6CA0D531" w14:textId="77777777" w:rsidR="004476B8" w:rsidRDefault="004476B8" w:rsidP="004476B8">
            <w:pPr>
              <w:jc w:val="both"/>
              <w:rPr>
                <w:del w:id="9467" w:author="Pavla Trefilová" w:date="2019-11-18T17:19:00Z"/>
              </w:rPr>
            </w:pPr>
            <w:del w:id="9468" w:author="Pavla Trefilová" w:date="2019-11-18T17:19:00Z">
              <w:r>
                <w:delText>Počet vedených bakalářských prací – 30</w:delText>
              </w:r>
            </w:del>
          </w:p>
          <w:p w14:paraId="711FB900" w14:textId="77777777" w:rsidR="004476B8" w:rsidRDefault="004476B8" w:rsidP="004476B8">
            <w:pPr>
              <w:jc w:val="both"/>
              <w:rPr>
                <w:del w:id="9469" w:author="Pavla Trefilová" w:date="2019-11-18T17:19:00Z"/>
              </w:rPr>
            </w:pPr>
            <w:del w:id="9470" w:author="Pavla Trefilová" w:date="2019-11-18T17:19:00Z">
              <w:r>
                <w:delText>Počet vedených diplomových prací – 5</w:delText>
              </w:r>
            </w:del>
          </w:p>
          <w:p w14:paraId="69092D1C" w14:textId="77777777" w:rsidR="00B2050B" w:rsidRDefault="004476B8" w:rsidP="004476B8">
            <w:pPr>
              <w:jc w:val="both"/>
              <w:rPr>
                <w:del w:id="9471" w:author="Pavla Trefilová" w:date="2019-11-18T17:19:00Z"/>
              </w:rPr>
            </w:pPr>
            <w:del w:id="9472" w:author="Pavla Trefilová" w:date="2019-11-18T17:19:00Z">
              <w:r>
                <w:delText>Počet vedených disertačních prací - 1</w:delText>
              </w:r>
            </w:del>
          </w:p>
        </w:tc>
      </w:tr>
      <w:tr w:rsidR="00B2050B" w14:paraId="589CAC9F" w14:textId="77777777" w:rsidTr="00B2050B">
        <w:trPr>
          <w:cantSplit/>
          <w:del w:id="9473" w:author="Pavla Trefilová" w:date="2019-11-18T17:19:00Z"/>
        </w:trPr>
        <w:tc>
          <w:tcPr>
            <w:tcW w:w="3347" w:type="dxa"/>
            <w:gridSpan w:val="2"/>
            <w:tcBorders>
              <w:top w:val="single" w:sz="12" w:space="0" w:color="auto"/>
            </w:tcBorders>
            <w:shd w:val="clear" w:color="auto" w:fill="F7CAAC"/>
          </w:tcPr>
          <w:p w14:paraId="4A70EA61" w14:textId="77777777" w:rsidR="00B2050B" w:rsidRDefault="00B2050B" w:rsidP="00B2050B">
            <w:pPr>
              <w:jc w:val="both"/>
              <w:rPr>
                <w:del w:id="9474" w:author="Pavla Trefilová" w:date="2019-11-18T17:19:00Z"/>
              </w:rPr>
            </w:pPr>
            <w:del w:id="9475" w:author="Pavla Trefilová" w:date="2019-11-18T17:19:00Z">
              <w:r>
                <w:rPr>
                  <w:b/>
                </w:rPr>
                <w:delText xml:space="preserve">Obor habilitačního řízení </w:delText>
              </w:r>
            </w:del>
          </w:p>
        </w:tc>
        <w:tc>
          <w:tcPr>
            <w:tcW w:w="2245" w:type="dxa"/>
            <w:gridSpan w:val="2"/>
            <w:tcBorders>
              <w:top w:val="single" w:sz="12" w:space="0" w:color="auto"/>
            </w:tcBorders>
            <w:shd w:val="clear" w:color="auto" w:fill="F7CAAC"/>
          </w:tcPr>
          <w:p w14:paraId="68DC799B" w14:textId="77777777" w:rsidR="00B2050B" w:rsidRDefault="00B2050B" w:rsidP="00B2050B">
            <w:pPr>
              <w:jc w:val="both"/>
              <w:rPr>
                <w:del w:id="9476" w:author="Pavla Trefilová" w:date="2019-11-18T17:19:00Z"/>
              </w:rPr>
            </w:pPr>
            <w:del w:id="9477" w:author="Pavla Trefilová" w:date="2019-11-18T17:19:00Z">
              <w:r>
                <w:rPr>
                  <w:b/>
                </w:rPr>
                <w:delText>Rok udělení hodnosti</w:delText>
              </w:r>
            </w:del>
          </w:p>
        </w:tc>
        <w:tc>
          <w:tcPr>
            <w:tcW w:w="2248" w:type="dxa"/>
            <w:gridSpan w:val="4"/>
            <w:tcBorders>
              <w:top w:val="single" w:sz="12" w:space="0" w:color="auto"/>
              <w:right w:val="single" w:sz="12" w:space="0" w:color="auto"/>
            </w:tcBorders>
            <w:shd w:val="clear" w:color="auto" w:fill="F7CAAC"/>
          </w:tcPr>
          <w:p w14:paraId="6D321E80" w14:textId="77777777" w:rsidR="00B2050B" w:rsidRDefault="00B2050B" w:rsidP="00B2050B">
            <w:pPr>
              <w:jc w:val="both"/>
              <w:rPr>
                <w:del w:id="9478" w:author="Pavla Trefilová" w:date="2019-11-18T17:19:00Z"/>
              </w:rPr>
            </w:pPr>
            <w:del w:id="9479" w:author="Pavla Trefilová" w:date="2019-11-18T17:19:00Z">
              <w:r>
                <w:rPr>
                  <w:b/>
                </w:rPr>
                <w:delText>Řízení konáno na VŠ</w:delText>
              </w:r>
            </w:del>
          </w:p>
        </w:tc>
        <w:tc>
          <w:tcPr>
            <w:tcW w:w="2019" w:type="dxa"/>
            <w:gridSpan w:val="3"/>
            <w:tcBorders>
              <w:top w:val="single" w:sz="12" w:space="0" w:color="auto"/>
              <w:left w:val="single" w:sz="12" w:space="0" w:color="auto"/>
            </w:tcBorders>
            <w:shd w:val="clear" w:color="auto" w:fill="F7CAAC"/>
          </w:tcPr>
          <w:p w14:paraId="36C9039F" w14:textId="77777777" w:rsidR="00B2050B" w:rsidRDefault="00B2050B" w:rsidP="00B2050B">
            <w:pPr>
              <w:jc w:val="both"/>
              <w:rPr>
                <w:del w:id="9480" w:author="Pavla Trefilová" w:date="2019-11-18T17:19:00Z"/>
                <w:b/>
              </w:rPr>
            </w:pPr>
            <w:del w:id="9481" w:author="Pavla Trefilová" w:date="2019-11-18T17:19:00Z">
              <w:r>
                <w:rPr>
                  <w:b/>
                </w:rPr>
                <w:delText>Ohlasy publikací</w:delText>
              </w:r>
            </w:del>
          </w:p>
        </w:tc>
      </w:tr>
      <w:tr w:rsidR="00B2050B" w14:paraId="22DFACA6" w14:textId="77777777" w:rsidTr="00B2050B">
        <w:trPr>
          <w:cantSplit/>
          <w:del w:id="9482" w:author="Pavla Trefilová" w:date="2019-11-18T17:19:00Z"/>
        </w:trPr>
        <w:tc>
          <w:tcPr>
            <w:tcW w:w="3347" w:type="dxa"/>
            <w:gridSpan w:val="2"/>
          </w:tcPr>
          <w:p w14:paraId="0D974301" w14:textId="77777777" w:rsidR="00B2050B" w:rsidRDefault="00B2050B" w:rsidP="00B2050B">
            <w:pPr>
              <w:jc w:val="both"/>
              <w:rPr>
                <w:del w:id="9483" w:author="Pavla Trefilová" w:date="2019-11-18T17:19:00Z"/>
              </w:rPr>
            </w:pPr>
            <w:del w:id="9484" w:author="Pavla Trefilová" w:date="2019-11-18T17:19:00Z">
              <w:r>
                <w:delText>Management a ekonomika podniku</w:delText>
              </w:r>
            </w:del>
          </w:p>
        </w:tc>
        <w:tc>
          <w:tcPr>
            <w:tcW w:w="2245" w:type="dxa"/>
            <w:gridSpan w:val="2"/>
          </w:tcPr>
          <w:p w14:paraId="7EF23EC6" w14:textId="77777777" w:rsidR="00B2050B" w:rsidRDefault="00B2050B" w:rsidP="00B2050B">
            <w:pPr>
              <w:jc w:val="both"/>
              <w:rPr>
                <w:del w:id="9485" w:author="Pavla Trefilová" w:date="2019-11-18T17:19:00Z"/>
              </w:rPr>
            </w:pPr>
            <w:del w:id="9486" w:author="Pavla Trefilová" w:date="2019-11-18T17:19:00Z">
              <w:r>
                <w:delText>2010</w:delText>
              </w:r>
            </w:del>
          </w:p>
        </w:tc>
        <w:tc>
          <w:tcPr>
            <w:tcW w:w="2248" w:type="dxa"/>
            <w:gridSpan w:val="4"/>
            <w:tcBorders>
              <w:right w:val="single" w:sz="12" w:space="0" w:color="auto"/>
            </w:tcBorders>
          </w:tcPr>
          <w:p w14:paraId="2E5F21B9" w14:textId="77777777" w:rsidR="00B2050B" w:rsidRDefault="00B2050B" w:rsidP="00B2050B">
            <w:pPr>
              <w:jc w:val="both"/>
              <w:rPr>
                <w:del w:id="9487" w:author="Pavla Trefilová" w:date="2019-11-18T17:19:00Z"/>
              </w:rPr>
            </w:pPr>
            <w:del w:id="9488" w:author="Pavla Trefilová" w:date="2019-11-18T17:19:00Z">
              <w:r>
                <w:delText>UTB ve Zlíně</w:delText>
              </w:r>
            </w:del>
          </w:p>
        </w:tc>
        <w:tc>
          <w:tcPr>
            <w:tcW w:w="632" w:type="dxa"/>
            <w:tcBorders>
              <w:left w:val="single" w:sz="12" w:space="0" w:color="auto"/>
            </w:tcBorders>
            <w:shd w:val="clear" w:color="auto" w:fill="F7CAAC"/>
          </w:tcPr>
          <w:p w14:paraId="129D9059" w14:textId="77777777" w:rsidR="00B2050B" w:rsidRDefault="00B2050B" w:rsidP="00B2050B">
            <w:pPr>
              <w:jc w:val="both"/>
              <w:rPr>
                <w:del w:id="9489" w:author="Pavla Trefilová" w:date="2019-11-18T17:19:00Z"/>
              </w:rPr>
            </w:pPr>
            <w:del w:id="9490" w:author="Pavla Trefilová" w:date="2019-11-18T17:19:00Z">
              <w:r>
                <w:rPr>
                  <w:b/>
                </w:rPr>
                <w:delText>WOS</w:delText>
              </w:r>
            </w:del>
          </w:p>
        </w:tc>
        <w:tc>
          <w:tcPr>
            <w:tcW w:w="693" w:type="dxa"/>
            <w:shd w:val="clear" w:color="auto" w:fill="F7CAAC"/>
          </w:tcPr>
          <w:p w14:paraId="41B76D84" w14:textId="77777777" w:rsidR="00B2050B" w:rsidRDefault="00B2050B" w:rsidP="00B2050B">
            <w:pPr>
              <w:jc w:val="both"/>
              <w:rPr>
                <w:del w:id="9491" w:author="Pavla Trefilová" w:date="2019-11-18T17:19:00Z"/>
                <w:sz w:val="18"/>
              </w:rPr>
            </w:pPr>
            <w:del w:id="9492" w:author="Pavla Trefilová" w:date="2019-11-18T17:19:00Z">
              <w:r>
                <w:rPr>
                  <w:b/>
                  <w:sz w:val="18"/>
                </w:rPr>
                <w:delText>Scopus</w:delText>
              </w:r>
            </w:del>
          </w:p>
        </w:tc>
        <w:tc>
          <w:tcPr>
            <w:tcW w:w="694" w:type="dxa"/>
            <w:shd w:val="clear" w:color="auto" w:fill="F7CAAC"/>
          </w:tcPr>
          <w:p w14:paraId="34F129DC" w14:textId="77777777" w:rsidR="00B2050B" w:rsidRDefault="00B2050B" w:rsidP="00B2050B">
            <w:pPr>
              <w:jc w:val="both"/>
              <w:rPr>
                <w:del w:id="9493" w:author="Pavla Trefilová" w:date="2019-11-18T17:19:00Z"/>
              </w:rPr>
            </w:pPr>
            <w:del w:id="9494" w:author="Pavla Trefilová" w:date="2019-11-18T17:19:00Z">
              <w:r>
                <w:rPr>
                  <w:b/>
                  <w:sz w:val="18"/>
                </w:rPr>
                <w:delText>ostatní</w:delText>
              </w:r>
            </w:del>
          </w:p>
        </w:tc>
      </w:tr>
      <w:tr w:rsidR="00B2050B" w14:paraId="542DD685" w14:textId="77777777" w:rsidTr="00B2050B">
        <w:trPr>
          <w:cantSplit/>
          <w:trHeight w:val="70"/>
          <w:del w:id="9495" w:author="Pavla Trefilová" w:date="2019-11-18T17:19:00Z"/>
        </w:trPr>
        <w:tc>
          <w:tcPr>
            <w:tcW w:w="3347" w:type="dxa"/>
            <w:gridSpan w:val="2"/>
            <w:shd w:val="clear" w:color="auto" w:fill="F7CAAC"/>
          </w:tcPr>
          <w:p w14:paraId="79EF19F8" w14:textId="77777777" w:rsidR="00B2050B" w:rsidRDefault="00B2050B" w:rsidP="00B2050B">
            <w:pPr>
              <w:jc w:val="both"/>
              <w:rPr>
                <w:del w:id="9496" w:author="Pavla Trefilová" w:date="2019-11-18T17:19:00Z"/>
              </w:rPr>
            </w:pPr>
            <w:del w:id="9497" w:author="Pavla Trefilová" w:date="2019-11-18T17:19:00Z">
              <w:r>
                <w:rPr>
                  <w:b/>
                </w:rPr>
                <w:delText>Obor jmenovacího řízení</w:delText>
              </w:r>
            </w:del>
          </w:p>
        </w:tc>
        <w:tc>
          <w:tcPr>
            <w:tcW w:w="2245" w:type="dxa"/>
            <w:gridSpan w:val="2"/>
            <w:shd w:val="clear" w:color="auto" w:fill="F7CAAC"/>
          </w:tcPr>
          <w:p w14:paraId="64C42BBD" w14:textId="77777777" w:rsidR="00B2050B" w:rsidRDefault="00B2050B" w:rsidP="00B2050B">
            <w:pPr>
              <w:jc w:val="both"/>
              <w:rPr>
                <w:del w:id="9498" w:author="Pavla Trefilová" w:date="2019-11-18T17:19:00Z"/>
              </w:rPr>
            </w:pPr>
            <w:del w:id="9499" w:author="Pavla Trefilová" w:date="2019-11-18T17:19:00Z">
              <w:r>
                <w:rPr>
                  <w:b/>
                </w:rPr>
                <w:delText>Rok udělení hodnosti</w:delText>
              </w:r>
            </w:del>
          </w:p>
        </w:tc>
        <w:tc>
          <w:tcPr>
            <w:tcW w:w="2248" w:type="dxa"/>
            <w:gridSpan w:val="4"/>
            <w:tcBorders>
              <w:right w:val="single" w:sz="12" w:space="0" w:color="auto"/>
            </w:tcBorders>
            <w:shd w:val="clear" w:color="auto" w:fill="F7CAAC"/>
          </w:tcPr>
          <w:p w14:paraId="54CEDA2F" w14:textId="77777777" w:rsidR="00B2050B" w:rsidRDefault="00B2050B" w:rsidP="00B2050B">
            <w:pPr>
              <w:jc w:val="both"/>
              <w:rPr>
                <w:del w:id="9500" w:author="Pavla Trefilová" w:date="2019-11-18T17:19:00Z"/>
              </w:rPr>
            </w:pPr>
            <w:del w:id="9501" w:author="Pavla Trefilová" w:date="2019-11-18T17:19:00Z">
              <w:r>
                <w:rPr>
                  <w:b/>
                </w:rPr>
                <w:delText>Řízení konáno na VŠ</w:delText>
              </w:r>
            </w:del>
          </w:p>
        </w:tc>
        <w:tc>
          <w:tcPr>
            <w:tcW w:w="632" w:type="dxa"/>
            <w:vMerge w:val="restart"/>
            <w:tcBorders>
              <w:left w:val="single" w:sz="12" w:space="0" w:color="auto"/>
            </w:tcBorders>
          </w:tcPr>
          <w:p w14:paraId="1E9525D4" w14:textId="77777777" w:rsidR="00B2050B" w:rsidRDefault="004476B8" w:rsidP="00B2050B">
            <w:pPr>
              <w:jc w:val="both"/>
              <w:rPr>
                <w:del w:id="9502" w:author="Pavla Trefilová" w:date="2019-11-18T17:19:00Z"/>
                <w:b/>
              </w:rPr>
            </w:pPr>
            <w:del w:id="9503" w:author="Pavla Trefilová" w:date="2019-11-18T17:19:00Z">
              <w:r>
                <w:rPr>
                  <w:b/>
                </w:rPr>
                <w:delText>8</w:delText>
              </w:r>
            </w:del>
          </w:p>
        </w:tc>
        <w:tc>
          <w:tcPr>
            <w:tcW w:w="693" w:type="dxa"/>
            <w:vMerge w:val="restart"/>
          </w:tcPr>
          <w:p w14:paraId="5AD8E6F1" w14:textId="77777777" w:rsidR="00B2050B" w:rsidRDefault="00B2050B" w:rsidP="00B2050B">
            <w:pPr>
              <w:jc w:val="both"/>
              <w:rPr>
                <w:del w:id="9504" w:author="Pavla Trefilová" w:date="2019-11-18T17:19:00Z"/>
                <w:b/>
              </w:rPr>
            </w:pPr>
            <w:del w:id="9505" w:author="Pavla Trefilová" w:date="2019-11-18T17:19:00Z">
              <w:r>
                <w:rPr>
                  <w:b/>
                </w:rPr>
                <w:delText>12</w:delText>
              </w:r>
            </w:del>
          </w:p>
        </w:tc>
        <w:tc>
          <w:tcPr>
            <w:tcW w:w="694" w:type="dxa"/>
            <w:vMerge w:val="restart"/>
          </w:tcPr>
          <w:p w14:paraId="4E209CD8" w14:textId="77777777" w:rsidR="00B2050B" w:rsidRDefault="00B2050B" w:rsidP="00B2050B">
            <w:pPr>
              <w:jc w:val="both"/>
              <w:rPr>
                <w:del w:id="9506" w:author="Pavla Trefilová" w:date="2019-11-18T17:19:00Z"/>
                <w:b/>
              </w:rPr>
            </w:pPr>
            <w:del w:id="9507" w:author="Pavla Trefilová" w:date="2019-11-18T17:19:00Z">
              <w:r>
                <w:rPr>
                  <w:b/>
                </w:rPr>
                <w:delText>5</w:delText>
              </w:r>
            </w:del>
          </w:p>
        </w:tc>
      </w:tr>
      <w:tr w:rsidR="00B2050B" w14:paraId="5051269B" w14:textId="77777777" w:rsidTr="00B2050B">
        <w:trPr>
          <w:trHeight w:val="205"/>
          <w:del w:id="9508" w:author="Pavla Trefilová" w:date="2019-11-18T17:19:00Z"/>
        </w:trPr>
        <w:tc>
          <w:tcPr>
            <w:tcW w:w="3347" w:type="dxa"/>
            <w:gridSpan w:val="2"/>
          </w:tcPr>
          <w:p w14:paraId="7D8B942A" w14:textId="77777777" w:rsidR="00B2050B" w:rsidRDefault="00B2050B" w:rsidP="00B2050B">
            <w:pPr>
              <w:jc w:val="both"/>
              <w:rPr>
                <w:del w:id="9509" w:author="Pavla Trefilová" w:date="2019-11-18T17:19:00Z"/>
              </w:rPr>
            </w:pPr>
          </w:p>
        </w:tc>
        <w:tc>
          <w:tcPr>
            <w:tcW w:w="2245" w:type="dxa"/>
            <w:gridSpan w:val="2"/>
          </w:tcPr>
          <w:p w14:paraId="6EC00604" w14:textId="77777777" w:rsidR="00B2050B" w:rsidRDefault="00B2050B" w:rsidP="00B2050B">
            <w:pPr>
              <w:jc w:val="both"/>
              <w:rPr>
                <w:del w:id="9510" w:author="Pavla Trefilová" w:date="2019-11-18T17:19:00Z"/>
              </w:rPr>
            </w:pPr>
          </w:p>
        </w:tc>
        <w:tc>
          <w:tcPr>
            <w:tcW w:w="2248" w:type="dxa"/>
            <w:gridSpan w:val="4"/>
            <w:tcBorders>
              <w:right w:val="single" w:sz="12" w:space="0" w:color="auto"/>
            </w:tcBorders>
          </w:tcPr>
          <w:p w14:paraId="57B3C3E8" w14:textId="77777777" w:rsidR="00B2050B" w:rsidRDefault="00B2050B" w:rsidP="00B2050B">
            <w:pPr>
              <w:jc w:val="both"/>
              <w:rPr>
                <w:del w:id="9511" w:author="Pavla Trefilová" w:date="2019-11-18T17:19:00Z"/>
              </w:rPr>
            </w:pPr>
          </w:p>
        </w:tc>
        <w:tc>
          <w:tcPr>
            <w:tcW w:w="632" w:type="dxa"/>
            <w:vMerge/>
            <w:tcBorders>
              <w:left w:val="single" w:sz="12" w:space="0" w:color="auto"/>
            </w:tcBorders>
            <w:vAlign w:val="center"/>
          </w:tcPr>
          <w:p w14:paraId="266F903F" w14:textId="77777777" w:rsidR="00B2050B" w:rsidRDefault="00B2050B" w:rsidP="00B2050B">
            <w:pPr>
              <w:rPr>
                <w:del w:id="9512" w:author="Pavla Trefilová" w:date="2019-11-18T17:19:00Z"/>
                <w:b/>
              </w:rPr>
            </w:pPr>
          </w:p>
        </w:tc>
        <w:tc>
          <w:tcPr>
            <w:tcW w:w="693" w:type="dxa"/>
            <w:vMerge/>
            <w:vAlign w:val="center"/>
          </w:tcPr>
          <w:p w14:paraId="20FD891F" w14:textId="77777777" w:rsidR="00B2050B" w:rsidRDefault="00B2050B" w:rsidP="00B2050B">
            <w:pPr>
              <w:rPr>
                <w:del w:id="9513" w:author="Pavla Trefilová" w:date="2019-11-18T17:19:00Z"/>
                <w:b/>
              </w:rPr>
            </w:pPr>
          </w:p>
        </w:tc>
        <w:tc>
          <w:tcPr>
            <w:tcW w:w="694" w:type="dxa"/>
            <w:vMerge/>
            <w:vAlign w:val="center"/>
          </w:tcPr>
          <w:p w14:paraId="398221A2" w14:textId="77777777" w:rsidR="00B2050B" w:rsidRDefault="00B2050B" w:rsidP="00B2050B">
            <w:pPr>
              <w:rPr>
                <w:del w:id="9514" w:author="Pavla Trefilová" w:date="2019-11-18T17:19:00Z"/>
                <w:b/>
              </w:rPr>
            </w:pPr>
          </w:p>
        </w:tc>
      </w:tr>
      <w:tr w:rsidR="00B2050B" w14:paraId="273AC2D6" w14:textId="77777777" w:rsidTr="00B2050B">
        <w:trPr>
          <w:del w:id="9515" w:author="Pavla Trefilová" w:date="2019-11-18T17:19:00Z"/>
        </w:trPr>
        <w:tc>
          <w:tcPr>
            <w:tcW w:w="9859" w:type="dxa"/>
            <w:gridSpan w:val="11"/>
            <w:shd w:val="clear" w:color="auto" w:fill="F7CAAC"/>
          </w:tcPr>
          <w:p w14:paraId="5442F195" w14:textId="77777777" w:rsidR="00B2050B" w:rsidRDefault="00B2050B" w:rsidP="00B2050B">
            <w:pPr>
              <w:jc w:val="both"/>
              <w:rPr>
                <w:del w:id="9516" w:author="Pavla Trefilová" w:date="2019-11-18T17:19:00Z"/>
                <w:b/>
              </w:rPr>
            </w:pPr>
            <w:del w:id="9517"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B2050B" w14:paraId="4B59396A" w14:textId="77777777" w:rsidTr="00A26ECF">
        <w:trPr>
          <w:trHeight w:val="274"/>
          <w:del w:id="9518" w:author="Pavla Trefilová" w:date="2019-11-18T17:19:00Z"/>
        </w:trPr>
        <w:tc>
          <w:tcPr>
            <w:tcW w:w="9859" w:type="dxa"/>
            <w:gridSpan w:val="11"/>
          </w:tcPr>
          <w:p w14:paraId="14516030" w14:textId="77777777" w:rsidR="004476B8" w:rsidRPr="00541E12" w:rsidRDefault="004476B8" w:rsidP="004476B8">
            <w:pPr>
              <w:pStyle w:val="Prosttext"/>
              <w:jc w:val="both"/>
              <w:rPr>
                <w:del w:id="9519" w:author="Pavla Trefilová" w:date="2019-11-18T17:19:00Z"/>
                <w:rFonts w:ascii="Times New Roman" w:hAnsi="Times New Roman" w:cs="Times New Roman"/>
                <w:sz w:val="20"/>
              </w:rPr>
            </w:pPr>
            <w:del w:id="9520" w:author="Pavla Trefilová" w:date="2019-11-18T17:19:00Z">
              <w:r w:rsidRPr="00541E12">
                <w:rPr>
                  <w:rFonts w:ascii="Times New Roman" w:hAnsi="Times New Roman" w:cs="Times New Roman"/>
                  <w:sz w:val="20"/>
                </w:rPr>
                <w:delText>POVOLNÁ, L., ŠVARCOVÁ, J.. The macroeconomic context of investments in the field of machine tools in the Czech Republic</w:delText>
              </w:r>
              <w:r w:rsidRPr="00541E12">
                <w:rPr>
                  <w:rFonts w:ascii="Times New Roman" w:hAnsi="Times New Roman" w:cs="Times New Roman"/>
                  <w:i/>
                  <w:sz w:val="20"/>
                </w:rPr>
                <w:delText>. Journal of Competitiveness</w:delText>
              </w:r>
              <w:r w:rsidRPr="00541E12">
                <w:rPr>
                  <w:rFonts w:ascii="Times New Roman" w:hAnsi="Times New Roman" w:cs="Times New Roman"/>
                  <w:sz w:val="20"/>
                </w:rPr>
                <w:delText xml:space="preserve">. 2017, vol. 9, iss. 2, s. 110-122. ISSN 1804-171X. Dostupné z: </w:delText>
              </w:r>
            </w:del>
          </w:p>
          <w:p w14:paraId="10E3E01E" w14:textId="77777777" w:rsidR="004476B8" w:rsidRPr="00A06729" w:rsidRDefault="00A64CD8" w:rsidP="004476B8">
            <w:pPr>
              <w:pStyle w:val="Prosttext"/>
              <w:jc w:val="both"/>
              <w:rPr>
                <w:del w:id="9521" w:author="Pavla Trefilová" w:date="2019-11-18T17:19:00Z"/>
                <w:rFonts w:ascii="Times New Roman" w:hAnsi="Times New Roman" w:cs="Times New Roman"/>
                <w:sz w:val="20"/>
              </w:rPr>
            </w:pPr>
            <w:del w:id="9522" w:author="Pavla Trefilová" w:date="2019-11-18T17:19:00Z">
              <w:r>
                <w:fldChar w:fldCharType="begin"/>
              </w:r>
              <w:r>
                <w:delInstrText xml:space="preserve"> HYPERLINK "https://search.proquest.com/docview/1916720788?pq-origsite=gscholar" </w:delInstrText>
              </w:r>
              <w:r>
                <w:fldChar w:fldCharType="separate"/>
              </w:r>
              <w:r w:rsidR="004476B8" w:rsidRPr="00A06729">
                <w:rPr>
                  <w:rStyle w:val="Hypertextovodkaz"/>
                  <w:rFonts w:ascii="Times New Roman" w:hAnsi="Times New Roman" w:cs="Times New Roman"/>
                  <w:color w:val="auto"/>
                  <w:sz w:val="20"/>
                  <w:u w:val="none"/>
                </w:rPr>
                <w:delText>https://search.proquest.com/docview/1916720788?pq-origsite=gscholar</w:delText>
              </w:r>
              <w:r>
                <w:rPr>
                  <w:rStyle w:val="Hypertextovodkaz"/>
                  <w:color w:val="auto"/>
                  <w:u w:val="none"/>
                </w:rPr>
                <w:fldChar w:fldCharType="end"/>
              </w:r>
              <w:r w:rsidR="004476B8" w:rsidRPr="00A06729">
                <w:rPr>
                  <w:rFonts w:ascii="Times New Roman" w:hAnsi="Times New Roman" w:cs="Times New Roman"/>
                  <w:sz w:val="20"/>
                </w:rPr>
                <w:delText xml:space="preserve"> (20%).</w:delText>
              </w:r>
            </w:del>
          </w:p>
          <w:p w14:paraId="111987BD" w14:textId="77777777" w:rsidR="004476B8" w:rsidRPr="00A06729" w:rsidRDefault="004476B8" w:rsidP="004476B8">
            <w:pPr>
              <w:pStyle w:val="Prosttext"/>
              <w:jc w:val="both"/>
              <w:rPr>
                <w:del w:id="9523" w:author="Pavla Trefilová" w:date="2019-11-18T17:19:00Z"/>
                <w:rFonts w:ascii="Times New Roman" w:hAnsi="Times New Roman" w:cs="Times New Roman"/>
                <w:sz w:val="20"/>
              </w:rPr>
            </w:pPr>
            <w:del w:id="9524" w:author="Pavla Trefilová" w:date="2019-11-18T17:19:00Z">
              <w:r w:rsidRPr="00A06729">
                <w:rPr>
                  <w:rFonts w:ascii="Times New Roman" w:hAnsi="Times New Roman" w:cs="Times New Roman"/>
                  <w:sz w:val="20"/>
                </w:rPr>
                <w:delText xml:space="preserve">ŠVARCOVÁ, J. Macroeconomic consequences of contemporary career planning of university students in the Czech Republic. </w:delText>
              </w:r>
              <w:r w:rsidRPr="00A06729">
                <w:rPr>
                  <w:rFonts w:ascii="Times New Roman" w:hAnsi="Times New Roman" w:cs="Times New Roman"/>
                  <w:i/>
                  <w:sz w:val="20"/>
                </w:rPr>
                <w:delText>International Journal of Interdisciplinary Social and Community Studies</w:delText>
              </w:r>
              <w:r w:rsidRPr="00A06729">
                <w:rPr>
                  <w:rFonts w:ascii="Times New Roman" w:hAnsi="Times New Roman" w:cs="Times New Roman"/>
                  <w:sz w:val="20"/>
                </w:rPr>
                <w:delText xml:space="preserve">. 2016, vol. 11, iss. 1, s. 31-42. ISSN 2324-7576. Dostupné z: </w:delText>
              </w:r>
              <w:r w:rsidR="00A64CD8">
                <w:fldChar w:fldCharType="begin"/>
              </w:r>
              <w:r w:rsidR="00A64CD8">
                <w:delInstrText xml:space="preserve"> HYPERLINK "https://cgscholar.com/bookstore/works/macroeconomic-consequences-of-contemporary-career-planning-of-university-students-in-the-czech-republic-vol-11-issue-1-2016-b3d9534a-18d1-427c-9716-920dc58ecfba" </w:delInstrText>
              </w:r>
              <w:r w:rsidR="00A64CD8">
                <w:fldChar w:fldCharType="separate"/>
              </w:r>
              <w:r w:rsidRPr="00A06729">
                <w:rPr>
                  <w:rStyle w:val="Hypertextovodkaz"/>
                  <w:rFonts w:ascii="Times New Roman" w:hAnsi="Times New Roman" w:cs="Times New Roman"/>
                  <w:color w:val="auto"/>
                  <w:sz w:val="20"/>
                  <w:u w:val="none"/>
                </w:rPr>
                <w:delText>https://cgscholar.com/bookstore/works/macroeconomic-consequences-of-contemporary-career-planning-of-university-students-in-the-czech-republic-vol-11-issue-1-2016-b3d9534a-18d1-427c-9716-920dc58ecfba</w:delText>
              </w:r>
              <w:r w:rsidR="00A64CD8">
                <w:rPr>
                  <w:rStyle w:val="Hypertextovodkaz"/>
                  <w:color w:val="auto"/>
                  <w:u w:val="none"/>
                </w:rPr>
                <w:fldChar w:fldCharType="end"/>
              </w:r>
              <w:r w:rsidRPr="00A06729">
                <w:rPr>
                  <w:rFonts w:ascii="Times New Roman" w:hAnsi="Times New Roman" w:cs="Times New Roman"/>
                  <w:sz w:val="20"/>
                </w:rPr>
                <w:delText>.</w:delText>
              </w:r>
            </w:del>
          </w:p>
          <w:p w14:paraId="1B7910EA" w14:textId="77777777" w:rsidR="004476B8" w:rsidRDefault="004476B8" w:rsidP="004476B8">
            <w:pPr>
              <w:pStyle w:val="Prosttext"/>
              <w:jc w:val="both"/>
              <w:rPr>
                <w:del w:id="9525" w:author="Pavla Trefilová" w:date="2019-11-18T17:19:00Z"/>
                <w:rFonts w:ascii="Times New Roman" w:hAnsi="Times New Roman" w:cs="Times New Roman"/>
                <w:sz w:val="20"/>
              </w:rPr>
            </w:pPr>
            <w:del w:id="9526" w:author="Pavla Trefilová" w:date="2019-11-18T17:19:00Z">
              <w:r w:rsidRPr="007B48C2">
                <w:rPr>
                  <w:rFonts w:ascii="Times New Roman" w:hAnsi="Times New Roman" w:cs="Times New Roman"/>
                  <w:sz w:val="20"/>
                </w:rPr>
                <w:delText>ŠVARCOVÁ, J</w:delText>
              </w:r>
              <w:r>
                <w:rPr>
                  <w:rFonts w:ascii="Times New Roman" w:hAnsi="Times New Roman" w:cs="Times New Roman"/>
                  <w:sz w:val="20"/>
                </w:rPr>
                <w:delText>.,</w:delText>
              </w:r>
              <w:r w:rsidRPr="007B48C2">
                <w:rPr>
                  <w:rFonts w:ascii="Times New Roman" w:hAnsi="Times New Roman" w:cs="Times New Roman"/>
                  <w:sz w:val="20"/>
                </w:rPr>
                <w:delText xml:space="preserve"> HORÁKOVÁ, M. The Macroeconomic View of the Unemployment of University Graduates in the Czech Republic</w:delText>
              </w:r>
              <w:r w:rsidRPr="007B48C2">
                <w:rPr>
                  <w:rFonts w:ascii="Times New Roman" w:hAnsi="Times New Roman" w:cs="Times New Roman"/>
                  <w:i/>
                  <w:sz w:val="20"/>
                </w:rPr>
                <w:delText>. International Journal of Business and Management</w:delText>
              </w:r>
              <w:r w:rsidRPr="007B48C2">
                <w:rPr>
                  <w:rFonts w:ascii="Times New Roman" w:hAnsi="Times New Roman" w:cs="Times New Roman"/>
                  <w:sz w:val="20"/>
                </w:rPr>
                <w:delText>, 2015, roč. III., č. 1, s. 106-118. ISSN 2336-2197</w:delText>
              </w:r>
              <w:r>
                <w:rPr>
                  <w:rFonts w:ascii="Times New Roman" w:hAnsi="Times New Roman" w:cs="Times New Roman"/>
                  <w:sz w:val="20"/>
                </w:rPr>
                <w:delText xml:space="preserve"> </w:delText>
              </w:r>
              <w:r w:rsidRPr="00A06729">
                <w:rPr>
                  <w:rFonts w:ascii="Times New Roman" w:hAnsi="Times New Roman" w:cs="Times New Roman"/>
                  <w:sz w:val="20"/>
                </w:rPr>
                <w:delText>(50%).</w:delText>
              </w:r>
            </w:del>
          </w:p>
          <w:p w14:paraId="0E8A9DC7" w14:textId="77777777" w:rsidR="004476B8" w:rsidRPr="00A06729" w:rsidRDefault="004476B8" w:rsidP="004476B8">
            <w:pPr>
              <w:pStyle w:val="Prosttext"/>
              <w:jc w:val="both"/>
              <w:rPr>
                <w:del w:id="9527" w:author="Pavla Trefilová" w:date="2019-11-18T17:19:00Z"/>
                <w:rFonts w:ascii="Times New Roman" w:hAnsi="Times New Roman" w:cs="Times New Roman"/>
                <w:sz w:val="20"/>
              </w:rPr>
            </w:pPr>
            <w:del w:id="9528" w:author="Pavla Trefilová" w:date="2019-11-18T17:19:00Z">
              <w:r w:rsidRPr="00A06729">
                <w:rPr>
                  <w:rFonts w:ascii="Times New Roman" w:hAnsi="Times New Roman" w:cs="Times New Roman"/>
                  <w:sz w:val="20"/>
                </w:rPr>
                <w:delText xml:space="preserve">ŠVARCOVÁ, J., GABRHEL, V. Educational Mobility and Educational Aspirations of High School Students in the Czech Republic. </w:delText>
              </w:r>
              <w:r w:rsidRPr="00A06729">
                <w:rPr>
                  <w:rFonts w:ascii="Times New Roman" w:hAnsi="Times New Roman" w:cs="Times New Roman"/>
                  <w:i/>
                  <w:sz w:val="20"/>
                </w:rPr>
                <w:delText>The International Journal of Interdisciplinary Educational Studies</w:delText>
              </w:r>
              <w:r w:rsidRPr="00A06729">
                <w:rPr>
                  <w:rFonts w:ascii="Times New Roman" w:hAnsi="Times New Roman" w:cs="Times New Roman"/>
                  <w:sz w:val="20"/>
                </w:rPr>
                <w:delText xml:space="preserve">. 2014, vol. 8, iss.2, s. 1-12. </w:delText>
              </w:r>
            </w:del>
          </w:p>
          <w:p w14:paraId="76D39AAE" w14:textId="77777777" w:rsidR="004476B8" w:rsidRPr="00A06729" w:rsidRDefault="004476B8" w:rsidP="004476B8">
            <w:pPr>
              <w:pStyle w:val="Prosttext"/>
              <w:jc w:val="both"/>
              <w:rPr>
                <w:del w:id="9529" w:author="Pavla Trefilová" w:date="2019-11-18T17:19:00Z"/>
                <w:rFonts w:ascii="Times New Roman" w:hAnsi="Times New Roman" w:cs="Times New Roman"/>
                <w:sz w:val="20"/>
              </w:rPr>
            </w:pPr>
            <w:del w:id="9530" w:author="Pavla Trefilová" w:date="2019-11-18T17:19:00Z">
              <w:r w:rsidRPr="00A06729">
                <w:rPr>
                  <w:rFonts w:ascii="Times New Roman" w:hAnsi="Times New Roman" w:cs="Times New Roman"/>
                  <w:sz w:val="20"/>
                </w:rPr>
                <w:delText>doi:10.18848/2327-011X/CGP/v08i02/59376 (50%).</w:delText>
              </w:r>
            </w:del>
          </w:p>
          <w:p w14:paraId="2EE1F8AD" w14:textId="77777777" w:rsidR="004476B8" w:rsidRDefault="004476B8" w:rsidP="004476B8">
            <w:pPr>
              <w:pStyle w:val="Prosttext"/>
              <w:jc w:val="both"/>
              <w:rPr>
                <w:del w:id="9531" w:author="Pavla Trefilová" w:date="2019-11-18T17:19:00Z"/>
                <w:rFonts w:ascii="Times New Roman" w:hAnsi="Times New Roman" w:cs="Times New Roman"/>
                <w:sz w:val="20"/>
              </w:rPr>
            </w:pPr>
            <w:del w:id="9532" w:author="Pavla Trefilová" w:date="2019-11-18T17:19:00Z">
              <w:r w:rsidRPr="00A06729">
                <w:rPr>
                  <w:rFonts w:ascii="Times New Roman" w:hAnsi="Times New Roman" w:cs="Times New Roman"/>
                  <w:sz w:val="20"/>
                </w:rPr>
                <w:delText xml:space="preserve">ŠVARCOVÁ, J., STAVJANÍČKOVÁ, I. Cluster analysis of professional focus of future HR managers. </w:delText>
              </w:r>
              <w:r w:rsidRPr="00A06729">
                <w:rPr>
                  <w:rFonts w:ascii="Times New Roman" w:hAnsi="Times New Roman" w:cs="Times New Roman"/>
                  <w:i/>
                  <w:sz w:val="20"/>
                </w:rPr>
                <w:delText>WSEAS Transactions on Business and Economics</w:delText>
              </w:r>
              <w:r w:rsidRPr="00A06729">
                <w:rPr>
                  <w:rFonts w:ascii="Times New Roman" w:hAnsi="Times New Roman" w:cs="Times New Roman"/>
                  <w:sz w:val="20"/>
                </w:rPr>
                <w:delText xml:space="preserve">. 2013, vol. 10, iss. 3, s. 249-258. ISSN 1109-9526. Dostupné z: </w:delText>
              </w:r>
              <w:r w:rsidR="00A64CD8">
                <w:fldChar w:fldCharType="begin"/>
              </w:r>
              <w:r w:rsidR="00A64CD8">
                <w:delInstrText xml:space="preserve"> HYPERLINK "http://wseas.org/cms.action?id=6931" </w:delInstrText>
              </w:r>
              <w:r w:rsidR="00A64CD8">
                <w:fldChar w:fldCharType="separate"/>
              </w:r>
              <w:r w:rsidRPr="00A06729">
                <w:rPr>
                  <w:rStyle w:val="Hypertextovodkaz"/>
                  <w:rFonts w:ascii="Times New Roman" w:hAnsi="Times New Roman" w:cs="Times New Roman"/>
                  <w:color w:val="auto"/>
                  <w:sz w:val="20"/>
                  <w:u w:val="none"/>
                </w:rPr>
                <w:delText>http://wseas.org/cms.action?id=6931</w:delText>
              </w:r>
              <w:r w:rsidR="00A64CD8">
                <w:rPr>
                  <w:rStyle w:val="Hypertextovodkaz"/>
                  <w:color w:val="auto"/>
                  <w:u w:val="none"/>
                </w:rPr>
                <w:fldChar w:fldCharType="end"/>
              </w:r>
              <w:r w:rsidRPr="00A06729">
                <w:rPr>
                  <w:rFonts w:ascii="Times New Roman" w:hAnsi="Times New Roman" w:cs="Times New Roman"/>
                  <w:sz w:val="20"/>
                </w:rPr>
                <w:delText xml:space="preserve"> (50%).</w:delText>
              </w:r>
            </w:del>
          </w:p>
          <w:p w14:paraId="2E0DDB3E" w14:textId="77777777" w:rsidR="004476B8" w:rsidRPr="00E66B0B" w:rsidRDefault="004476B8" w:rsidP="004476B8">
            <w:pPr>
              <w:jc w:val="both"/>
              <w:rPr>
                <w:del w:id="9533" w:author="Pavla Trefilová" w:date="2019-11-18T17:19:00Z"/>
              </w:rPr>
            </w:pPr>
            <w:del w:id="9534" w:author="Pavla Trefilová" w:date="2019-11-18T17:19:00Z">
              <w:r w:rsidRPr="00E66B0B">
                <w:rPr>
                  <w:i/>
                </w:rPr>
                <w:delText>Přehled projektové činnosti:</w:delText>
              </w:r>
              <w:r w:rsidRPr="00E66B0B">
                <w:rPr>
                  <w:i/>
                  <w:color w:val="FF0000"/>
                </w:rPr>
                <w:delText xml:space="preserve"> </w:delText>
              </w:r>
            </w:del>
          </w:p>
          <w:p w14:paraId="64A09D8E" w14:textId="77777777" w:rsidR="004476B8" w:rsidRDefault="004476B8" w:rsidP="004476B8">
            <w:pPr>
              <w:tabs>
                <w:tab w:val="left" w:pos="709"/>
              </w:tabs>
              <w:jc w:val="both"/>
              <w:rPr>
                <w:del w:id="9535" w:author="Pavla Trefilová" w:date="2019-11-18T17:19:00Z"/>
              </w:rPr>
            </w:pPr>
            <w:del w:id="9536" w:author="Pavla Trefilová" w:date="2019-11-18T17:19:00Z">
              <w:r>
                <w:delText>T</w:delText>
              </w:r>
              <w:r w:rsidRPr="00711F41">
                <w:delText xml:space="preserve">A </w:delText>
              </w:r>
              <w:r>
                <w:delText>ČR TD010129 Výkonový potenciál pracovníků 50+ a specifické formy řízení lidských zdrojů podniku 2012-2013 (člen řešitelského týmu</w:delText>
              </w:r>
              <w:r w:rsidRPr="00711F41">
                <w:delText>)</w:delText>
              </w:r>
              <w:r>
                <w:delText>.</w:delText>
              </w:r>
            </w:del>
          </w:p>
          <w:p w14:paraId="00C94E18" w14:textId="77777777" w:rsidR="004476B8" w:rsidRPr="002D3B7D" w:rsidRDefault="004476B8" w:rsidP="004476B8">
            <w:pPr>
              <w:tabs>
                <w:tab w:val="left" w:pos="473"/>
                <w:tab w:val="left" w:pos="8844"/>
                <w:tab w:val="left" w:pos="9066"/>
              </w:tabs>
              <w:jc w:val="both"/>
              <w:rPr>
                <w:del w:id="9537" w:author="Pavla Trefilová" w:date="2019-11-18T17:19:00Z"/>
              </w:rPr>
            </w:pPr>
            <w:del w:id="9538" w:author="Pavla Trefilová" w:date="2019-11-18T17:19:00Z">
              <w:r w:rsidRPr="002D3B7D">
                <w:delText>GA ČR P407/12/0821 Vytvoření českého nástroje pro měření akademických tacitních znalostí 2012-2014 (člen řešitelského týmu).</w:delText>
              </w:r>
            </w:del>
          </w:p>
          <w:p w14:paraId="45C5ABB6" w14:textId="77777777" w:rsidR="008D1CFF" w:rsidRDefault="004476B8" w:rsidP="004476B8">
            <w:pPr>
              <w:jc w:val="both"/>
              <w:rPr>
                <w:del w:id="9539" w:author="Pavla Trefilová" w:date="2019-11-18T17:19:00Z"/>
                <w:b/>
              </w:rPr>
            </w:pPr>
            <w:del w:id="9540" w:author="Pavla Trefilová" w:date="2019-11-18T17:19:00Z">
              <w:r w:rsidRPr="002D3B7D">
                <w:rPr>
                  <w:szCs w:val="22"/>
                </w:rPr>
                <w:delText xml:space="preserve">GA ČR 406/08/0459 </w:delText>
              </w:r>
              <w:r w:rsidRPr="002D3B7D">
                <w:delText>Rozvoj tacitních znalostí manažerů 2008-2010 (člen řešitelského týmu).</w:delText>
              </w:r>
            </w:del>
          </w:p>
        </w:tc>
      </w:tr>
      <w:tr w:rsidR="00B2050B" w14:paraId="458A0C8B" w14:textId="77777777" w:rsidTr="00B2050B">
        <w:trPr>
          <w:trHeight w:val="218"/>
          <w:del w:id="9541" w:author="Pavla Trefilová" w:date="2019-11-18T17:19:00Z"/>
        </w:trPr>
        <w:tc>
          <w:tcPr>
            <w:tcW w:w="9859" w:type="dxa"/>
            <w:gridSpan w:val="11"/>
            <w:shd w:val="clear" w:color="auto" w:fill="F7CAAC"/>
          </w:tcPr>
          <w:p w14:paraId="38FC63B6" w14:textId="77777777" w:rsidR="00B2050B" w:rsidRDefault="00B2050B" w:rsidP="00B2050B">
            <w:pPr>
              <w:rPr>
                <w:del w:id="9542" w:author="Pavla Trefilová" w:date="2019-11-18T17:19:00Z"/>
                <w:b/>
              </w:rPr>
            </w:pPr>
            <w:del w:id="9543" w:author="Pavla Trefilová" w:date="2019-11-18T17:19:00Z">
              <w:r>
                <w:rPr>
                  <w:b/>
                </w:rPr>
                <w:delText>Působení v zahraničí</w:delText>
              </w:r>
            </w:del>
          </w:p>
        </w:tc>
      </w:tr>
      <w:tr w:rsidR="00B2050B" w14:paraId="6BC2F56F" w14:textId="77777777" w:rsidTr="00C26CDC">
        <w:trPr>
          <w:trHeight w:val="125"/>
          <w:del w:id="9544" w:author="Pavla Trefilová" w:date="2019-11-18T17:19:00Z"/>
        </w:trPr>
        <w:tc>
          <w:tcPr>
            <w:tcW w:w="9859" w:type="dxa"/>
            <w:gridSpan w:val="11"/>
          </w:tcPr>
          <w:p w14:paraId="5C0FF8A7" w14:textId="77777777" w:rsidR="00B2050B" w:rsidRDefault="00B2050B" w:rsidP="00B2050B">
            <w:pPr>
              <w:rPr>
                <w:del w:id="9545" w:author="Pavla Trefilová" w:date="2019-11-18T17:19:00Z"/>
                <w:b/>
              </w:rPr>
            </w:pPr>
          </w:p>
        </w:tc>
      </w:tr>
      <w:tr w:rsidR="00B2050B" w14:paraId="24A31666" w14:textId="77777777" w:rsidTr="00A26ECF">
        <w:trPr>
          <w:cantSplit/>
          <w:trHeight w:val="81"/>
          <w:del w:id="9546" w:author="Pavla Trefilová" w:date="2019-11-18T17:19:00Z"/>
        </w:trPr>
        <w:tc>
          <w:tcPr>
            <w:tcW w:w="2518" w:type="dxa"/>
            <w:shd w:val="clear" w:color="auto" w:fill="F7CAAC"/>
          </w:tcPr>
          <w:p w14:paraId="314E8A34" w14:textId="77777777" w:rsidR="00B2050B" w:rsidRDefault="00B2050B" w:rsidP="00B2050B">
            <w:pPr>
              <w:jc w:val="both"/>
              <w:rPr>
                <w:del w:id="9547" w:author="Pavla Trefilová" w:date="2019-11-18T17:19:00Z"/>
                <w:b/>
              </w:rPr>
            </w:pPr>
            <w:del w:id="9548" w:author="Pavla Trefilová" w:date="2019-11-18T17:19:00Z">
              <w:r>
                <w:rPr>
                  <w:b/>
                </w:rPr>
                <w:delText xml:space="preserve">Podpis </w:delText>
              </w:r>
            </w:del>
          </w:p>
        </w:tc>
        <w:tc>
          <w:tcPr>
            <w:tcW w:w="4536" w:type="dxa"/>
            <w:gridSpan w:val="5"/>
          </w:tcPr>
          <w:p w14:paraId="2D18AF81" w14:textId="77777777" w:rsidR="00B2050B" w:rsidRDefault="00B2050B" w:rsidP="00B2050B">
            <w:pPr>
              <w:jc w:val="both"/>
              <w:rPr>
                <w:del w:id="9549" w:author="Pavla Trefilová" w:date="2019-11-18T17:19:00Z"/>
              </w:rPr>
            </w:pPr>
          </w:p>
        </w:tc>
        <w:tc>
          <w:tcPr>
            <w:tcW w:w="786" w:type="dxa"/>
            <w:gridSpan w:val="2"/>
            <w:shd w:val="clear" w:color="auto" w:fill="F7CAAC"/>
          </w:tcPr>
          <w:p w14:paraId="2711ADB3" w14:textId="77777777" w:rsidR="00B2050B" w:rsidRDefault="00B2050B" w:rsidP="00B2050B">
            <w:pPr>
              <w:jc w:val="both"/>
              <w:rPr>
                <w:del w:id="9550" w:author="Pavla Trefilová" w:date="2019-11-18T17:19:00Z"/>
              </w:rPr>
            </w:pPr>
            <w:del w:id="9551" w:author="Pavla Trefilová" w:date="2019-11-18T17:19:00Z">
              <w:r>
                <w:rPr>
                  <w:b/>
                </w:rPr>
                <w:delText>datum</w:delText>
              </w:r>
            </w:del>
          </w:p>
        </w:tc>
        <w:tc>
          <w:tcPr>
            <w:tcW w:w="2019" w:type="dxa"/>
            <w:gridSpan w:val="3"/>
          </w:tcPr>
          <w:p w14:paraId="6C416A97" w14:textId="77777777" w:rsidR="00B2050B" w:rsidRDefault="00B2050B" w:rsidP="00B2050B">
            <w:pPr>
              <w:jc w:val="both"/>
              <w:rPr>
                <w:del w:id="9552" w:author="Pavla Trefilová" w:date="2019-11-18T17:19:00Z"/>
              </w:rPr>
            </w:pPr>
          </w:p>
        </w:tc>
      </w:tr>
    </w:tbl>
    <w:p w14:paraId="7241FEF2" w14:textId="1F9EFE21" w:rsidR="004476B8" w:rsidRDefault="004476B8">
      <w:pPr>
        <w:rPr>
          <w:ins w:id="9553" w:author="Pavla Trefilová" w:date="2019-11-18T17:19:00Z"/>
        </w:rPr>
      </w:pPr>
      <w:del w:id="9554" w:author="Pavla Trefilová" w:date="2019-11-18T17:19:00Z">
        <w:r>
          <w:br w:type="page"/>
        </w:r>
      </w:del>
      <w:ins w:id="9555" w:author="Pavla Trefilová" w:date="2019-11-18T17:19:00Z">
        <w:r>
          <w:lastRenderedPageBreak/>
          <w:br w:type="page"/>
        </w:r>
      </w:ins>
    </w:p>
    <w:p w14:paraId="39F0BB0C" w14:textId="03635909" w:rsidR="004476B8" w:rsidRDefault="004476B8"/>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1A5EAA9E" w14:textId="77777777" w:rsidTr="00E4325D">
        <w:tc>
          <w:tcPr>
            <w:tcW w:w="9857" w:type="dxa"/>
            <w:gridSpan w:val="11"/>
            <w:tcBorders>
              <w:bottom w:val="double" w:sz="4" w:space="0" w:color="auto"/>
            </w:tcBorders>
            <w:shd w:val="clear" w:color="auto" w:fill="BDD6EE"/>
          </w:tcPr>
          <w:p w14:paraId="17BF20EC" w14:textId="4EDE1C4E" w:rsidR="00B2050B" w:rsidRDefault="00B2050B" w:rsidP="00B2050B">
            <w:pPr>
              <w:jc w:val="both"/>
              <w:rPr>
                <w:b/>
                <w:sz w:val="28"/>
              </w:rPr>
            </w:pPr>
            <w:r>
              <w:rPr>
                <w:b/>
                <w:sz w:val="28"/>
              </w:rPr>
              <w:t>C-I – Personální zabezpečení</w:t>
            </w:r>
          </w:p>
        </w:tc>
      </w:tr>
      <w:tr w:rsidR="00B2050B" w14:paraId="49BF4FD0" w14:textId="77777777" w:rsidTr="00E4325D">
        <w:tc>
          <w:tcPr>
            <w:tcW w:w="2516" w:type="dxa"/>
            <w:tcBorders>
              <w:top w:val="double" w:sz="4" w:space="0" w:color="auto"/>
            </w:tcBorders>
            <w:shd w:val="clear" w:color="auto" w:fill="F7CAAC"/>
          </w:tcPr>
          <w:p w14:paraId="3CC441AC" w14:textId="77777777" w:rsidR="00B2050B" w:rsidRDefault="00B2050B" w:rsidP="00B2050B">
            <w:pPr>
              <w:jc w:val="both"/>
              <w:rPr>
                <w:b/>
              </w:rPr>
            </w:pPr>
            <w:r>
              <w:rPr>
                <w:b/>
              </w:rPr>
              <w:t>Vysoká škola</w:t>
            </w:r>
          </w:p>
        </w:tc>
        <w:tc>
          <w:tcPr>
            <w:tcW w:w="7341" w:type="dxa"/>
            <w:gridSpan w:val="10"/>
          </w:tcPr>
          <w:p w14:paraId="501827E5" w14:textId="77777777" w:rsidR="00B2050B" w:rsidRDefault="00B2050B" w:rsidP="00B2050B">
            <w:pPr>
              <w:jc w:val="both"/>
            </w:pPr>
            <w:r>
              <w:t>Univerzita Tomáše Bati ve Zlíně</w:t>
            </w:r>
          </w:p>
        </w:tc>
      </w:tr>
      <w:tr w:rsidR="00B2050B" w14:paraId="78FA28EC" w14:textId="77777777" w:rsidTr="00E4325D">
        <w:tc>
          <w:tcPr>
            <w:tcW w:w="2516" w:type="dxa"/>
            <w:shd w:val="clear" w:color="auto" w:fill="F7CAAC"/>
          </w:tcPr>
          <w:p w14:paraId="4B65AD50" w14:textId="77777777" w:rsidR="00B2050B" w:rsidRDefault="00B2050B" w:rsidP="00B2050B">
            <w:pPr>
              <w:jc w:val="both"/>
              <w:rPr>
                <w:b/>
              </w:rPr>
            </w:pPr>
            <w:r>
              <w:rPr>
                <w:b/>
              </w:rPr>
              <w:t>Součást vysoké školy</w:t>
            </w:r>
          </w:p>
        </w:tc>
        <w:tc>
          <w:tcPr>
            <w:tcW w:w="7341" w:type="dxa"/>
            <w:gridSpan w:val="10"/>
          </w:tcPr>
          <w:p w14:paraId="16B6AC3C" w14:textId="77777777" w:rsidR="00B2050B" w:rsidRDefault="00B2050B" w:rsidP="00B2050B">
            <w:pPr>
              <w:jc w:val="both"/>
            </w:pPr>
            <w:r>
              <w:t>Fakulta managementu a ekonomiky</w:t>
            </w:r>
          </w:p>
        </w:tc>
      </w:tr>
      <w:tr w:rsidR="00B2050B" w14:paraId="7FD6A234" w14:textId="77777777" w:rsidTr="00E4325D">
        <w:tc>
          <w:tcPr>
            <w:tcW w:w="2516" w:type="dxa"/>
            <w:shd w:val="clear" w:color="auto" w:fill="F7CAAC"/>
          </w:tcPr>
          <w:p w14:paraId="3000EF9B" w14:textId="77777777" w:rsidR="00B2050B" w:rsidRDefault="00B2050B" w:rsidP="00B2050B">
            <w:pPr>
              <w:jc w:val="both"/>
              <w:rPr>
                <w:b/>
              </w:rPr>
            </w:pPr>
            <w:r>
              <w:rPr>
                <w:b/>
              </w:rPr>
              <w:t>Název studijního programu</w:t>
            </w:r>
          </w:p>
        </w:tc>
        <w:tc>
          <w:tcPr>
            <w:tcW w:w="7341" w:type="dxa"/>
            <w:gridSpan w:val="10"/>
          </w:tcPr>
          <w:p w14:paraId="2EF4C92D" w14:textId="0D29AC8E" w:rsidR="00B2050B" w:rsidRDefault="00343DC3" w:rsidP="00B2050B">
            <w:pPr>
              <w:jc w:val="both"/>
            </w:pPr>
            <w:r>
              <w:t xml:space="preserve">Economics and Management </w:t>
            </w:r>
          </w:p>
        </w:tc>
      </w:tr>
      <w:tr w:rsidR="00B2050B" w14:paraId="4F2A8D60" w14:textId="77777777" w:rsidTr="00E4325D">
        <w:tc>
          <w:tcPr>
            <w:tcW w:w="2516" w:type="dxa"/>
            <w:shd w:val="clear" w:color="auto" w:fill="F7CAAC"/>
          </w:tcPr>
          <w:p w14:paraId="6819A371" w14:textId="77777777" w:rsidR="00B2050B" w:rsidRDefault="00B2050B" w:rsidP="00B2050B">
            <w:pPr>
              <w:jc w:val="both"/>
              <w:rPr>
                <w:b/>
              </w:rPr>
            </w:pPr>
            <w:r>
              <w:rPr>
                <w:b/>
              </w:rPr>
              <w:t>Jméno a příjmení</w:t>
            </w:r>
          </w:p>
        </w:tc>
        <w:tc>
          <w:tcPr>
            <w:tcW w:w="4536" w:type="dxa"/>
            <w:gridSpan w:val="5"/>
          </w:tcPr>
          <w:p w14:paraId="3AA01E50" w14:textId="77777777" w:rsidR="00B2050B" w:rsidRDefault="00B2050B" w:rsidP="00B2050B">
            <w:pPr>
              <w:jc w:val="both"/>
            </w:pPr>
            <w:r>
              <w:t>Lucie TOMANCOVÁ</w:t>
            </w:r>
          </w:p>
        </w:tc>
        <w:tc>
          <w:tcPr>
            <w:tcW w:w="709" w:type="dxa"/>
            <w:shd w:val="clear" w:color="auto" w:fill="F7CAAC"/>
          </w:tcPr>
          <w:p w14:paraId="2BB7AAFF" w14:textId="77777777" w:rsidR="00B2050B" w:rsidRDefault="00B2050B" w:rsidP="00B2050B">
            <w:pPr>
              <w:jc w:val="both"/>
              <w:rPr>
                <w:b/>
              </w:rPr>
            </w:pPr>
            <w:r>
              <w:rPr>
                <w:b/>
              </w:rPr>
              <w:t>Tituly</w:t>
            </w:r>
          </w:p>
        </w:tc>
        <w:tc>
          <w:tcPr>
            <w:tcW w:w="2096" w:type="dxa"/>
            <w:gridSpan w:val="4"/>
          </w:tcPr>
          <w:p w14:paraId="4027BA80" w14:textId="77777777" w:rsidR="00B2050B" w:rsidRDefault="00B2050B" w:rsidP="00B2050B">
            <w:pPr>
              <w:jc w:val="both"/>
            </w:pPr>
            <w:r>
              <w:t>Ing. Ph.D.</w:t>
            </w:r>
          </w:p>
        </w:tc>
      </w:tr>
      <w:tr w:rsidR="00B2050B" w14:paraId="2B75A335" w14:textId="77777777" w:rsidTr="00E4325D">
        <w:tc>
          <w:tcPr>
            <w:tcW w:w="2516" w:type="dxa"/>
            <w:shd w:val="clear" w:color="auto" w:fill="F7CAAC"/>
          </w:tcPr>
          <w:p w14:paraId="2E7E83A7" w14:textId="77777777" w:rsidR="00B2050B" w:rsidRDefault="00B2050B" w:rsidP="00B2050B">
            <w:pPr>
              <w:jc w:val="both"/>
              <w:rPr>
                <w:b/>
              </w:rPr>
            </w:pPr>
            <w:r>
              <w:rPr>
                <w:b/>
              </w:rPr>
              <w:t>Rok narození</w:t>
            </w:r>
          </w:p>
        </w:tc>
        <w:tc>
          <w:tcPr>
            <w:tcW w:w="829" w:type="dxa"/>
          </w:tcPr>
          <w:p w14:paraId="468D6719" w14:textId="77777777" w:rsidR="00B2050B" w:rsidRDefault="00B2050B" w:rsidP="00B2050B">
            <w:pPr>
              <w:jc w:val="both"/>
            </w:pPr>
            <w:r>
              <w:t>1981</w:t>
            </w:r>
          </w:p>
        </w:tc>
        <w:tc>
          <w:tcPr>
            <w:tcW w:w="1721" w:type="dxa"/>
            <w:shd w:val="clear" w:color="auto" w:fill="F7CAAC"/>
          </w:tcPr>
          <w:p w14:paraId="39B90439" w14:textId="77777777" w:rsidR="00B2050B" w:rsidRDefault="00B2050B" w:rsidP="00B2050B">
            <w:pPr>
              <w:jc w:val="both"/>
              <w:rPr>
                <w:b/>
              </w:rPr>
            </w:pPr>
            <w:r>
              <w:rPr>
                <w:b/>
              </w:rPr>
              <w:t>typ vztahu k VŠ</w:t>
            </w:r>
          </w:p>
        </w:tc>
        <w:tc>
          <w:tcPr>
            <w:tcW w:w="992" w:type="dxa"/>
            <w:gridSpan w:val="2"/>
          </w:tcPr>
          <w:p w14:paraId="09E3C5E4" w14:textId="77777777" w:rsidR="00B2050B" w:rsidRDefault="00B2050B" w:rsidP="00B2050B">
            <w:pPr>
              <w:jc w:val="both"/>
            </w:pPr>
            <w:r>
              <w:t>pp</w:t>
            </w:r>
          </w:p>
        </w:tc>
        <w:tc>
          <w:tcPr>
            <w:tcW w:w="994" w:type="dxa"/>
            <w:shd w:val="clear" w:color="auto" w:fill="F7CAAC"/>
          </w:tcPr>
          <w:p w14:paraId="022B84BD" w14:textId="77777777" w:rsidR="00B2050B" w:rsidRDefault="00B2050B" w:rsidP="00B2050B">
            <w:pPr>
              <w:jc w:val="both"/>
              <w:rPr>
                <w:b/>
              </w:rPr>
            </w:pPr>
            <w:r>
              <w:rPr>
                <w:b/>
              </w:rPr>
              <w:t>rozsah</w:t>
            </w:r>
          </w:p>
        </w:tc>
        <w:tc>
          <w:tcPr>
            <w:tcW w:w="709" w:type="dxa"/>
          </w:tcPr>
          <w:p w14:paraId="5A8FF005" w14:textId="77777777" w:rsidR="00B2050B" w:rsidRDefault="00B2050B" w:rsidP="00B2050B">
            <w:pPr>
              <w:jc w:val="both"/>
            </w:pPr>
            <w:r>
              <w:t>40</w:t>
            </w:r>
          </w:p>
        </w:tc>
        <w:tc>
          <w:tcPr>
            <w:tcW w:w="709" w:type="dxa"/>
            <w:gridSpan w:val="2"/>
            <w:shd w:val="clear" w:color="auto" w:fill="F7CAAC"/>
          </w:tcPr>
          <w:p w14:paraId="5EF7D3D9" w14:textId="77777777" w:rsidR="00B2050B" w:rsidRDefault="00B2050B" w:rsidP="00B2050B">
            <w:pPr>
              <w:jc w:val="both"/>
              <w:rPr>
                <w:b/>
              </w:rPr>
            </w:pPr>
            <w:r>
              <w:rPr>
                <w:b/>
              </w:rPr>
              <w:t>do kdy</w:t>
            </w:r>
          </w:p>
        </w:tc>
        <w:tc>
          <w:tcPr>
            <w:tcW w:w="1387" w:type="dxa"/>
            <w:gridSpan w:val="2"/>
          </w:tcPr>
          <w:p w14:paraId="6487091E" w14:textId="77777777" w:rsidR="00B2050B" w:rsidRDefault="00B2050B" w:rsidP="00B2050B">
            <w:pPr>
              <w:jc w:val="both"/>
            </w:pPr>
            <w:r>
              <w:t>N</w:t>
            </w:r>
          </w:p>
        </w:tc>
      </w:tr>
      <w:tr w:rsidR="00B2050B" w14:paraId="413BC04C" w14:textId="77777777" w:rsidTr="00E4325D">
        <w:tc>
          <w:tcPr>
            <w:tcW w:w="5066" w:type="dxa"/>
            <w:gridSpan w:val="3"/>
            <w:shd w:val="clear" w:color="auto" w:fill="F7CAAC"/>
          </w:tcPr>
          <w:p w14:paraId="5B0303E4" w14:textId="77777777" w:rsidR="00B2050B" w:rsidRDefault="00B2050B" w:rsidP="00B2050B">
            <w:pPr>
              <w:jc w:val="both"/>
              <w:rPr>
                <w:b/>
              </w:rPr>
            </w:pPr>
            <w:r>
              <w:rPr>
                <w:b/>
              </w:rPr>
              <w:t>Typ vztahu na součásti VŠ, která uskutečňuje st. program</w:t>
            </w:r>
          </w:p>
        </w:tc>
        <w:tc>
          <w:tcPr>
            <w:tcW w:w="992" w:type="dxa"/>
            <w:gridSpan w:val="2"/>
          </w:tcPr>
          <w:p w14:paraId="1DB9214A" w14:textId="77777777" w:rsidR="00B2050B" w:rsidRDefault="00B2050B" w:rsidP="00B2050B">
            <w:pPr>
              <w:jc w:val="both"/>
            </w:pPr>
            <w:r>
              <w:t>pp</w:t>
            </w:r>
          </w:p>
        </w:tc>
        <w:tc>
          <w:tcPr>
            <w:tcW w:w="994" w:type="dxa"/>
            <w:shd w:val="clear" w:color="auto" w:fill="F7CAAC"/>
          </w:tcPr>
          <w:p w14:paraId="623ED717" w14:textId="77777777" w:rsidR="00B2050B" w:rsidRDefault="00B2050B" w:rsidP="00B2050B">
            <w:pPr>
              <w:jc w:val="both"/>
              <w:rPr>
                <w:b/>
              </w:rPr>
            </w:pPr>
            <w:r>
              <w:rPr>
                <w:b/>
              </w:rPr>
              <w:t>rozsah</w:t>
            </w:r>
          </w:p>
        </w:tc>
        <w:tc>
          <w:tcPr>
            <w:tcW w:w="709" w:type="dxa"/>
          </w:tcPr>
          <w:p w14:paraId="1FCE8AF0" w14:textId="77777777" w:rsidR="00B2050B" w:rsidRDefault="00B2050B" w:rsidP="00B2050B">
            <w:pPr>
              <w:jc w:val="both"/>
            </w:pPr>
            <w:r>
              <w:t>40</w:t>
            </w:r>
          </w:p>
        </w:tc>
        <w:tc>
          <w:tcPr>
            <w:tcW w:w="709" w:type="dxa"/>
            <w:gridSpan w:val="2"/>
            <w:shd w:val="clear" w:color="auto" w:fill="F7CAAC"/>
          </w:tcPr>
          <w:p w14:paraId="51B4DD26" w14:textId="77777777" w:rsidR="00B2050B" w:rsidRDefault="00B2050B" w:rsidP="00B2050B">
            <w:pPr>
              <w:jc w:val="both"/>
              <w:rPr>
                <w:b/>
              </w:rPr>
            </w:pPr>
            <w:r>
              <w:rPr>
                <w:b/>
              </w:rPr>
              <w:t>do kdy</w:t>
            </w:r>
          </w:p>
        </w:tc>
        <w:tc>
          <w:tcPr>
            <w:tcW w:w="1387" w:type="dxa"/>
            <w:gridSpan w:val="2"/>
          </w:tcPr>
          <w:p w14:paraId="2294CAFB" w14:textId="77777777" w:rsidR="00B2050B" w:rsidRDefault="00B2050B" w:rsidP="00B2050B">
            <w:pPr>
              <w:jc w:val="both"/>
            </w:pPr>
            <w:r>
              <w:t>N</w:t>
            </w:r>
          </w:p>
        </w:tc>
      </w:tr>
      <w:tr w:rsidR="00B2050B" w14:paraId="1EEC46D4" w14:textId="77777777" w:rsidTr="00E4325D">
        <w:tc>
          <w:tcPr>
            <w:tcW w:w="6058" w:type="dxa"/>
            <w:gridSpan w:val="5"/>
            <w:shd w:val="clear" w:color="auto" w:fill="F7CAAC"/>
          </w:tcPr>
          <w:p w14:paraId="2C4CF78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FC0E0AB" w14:textId="77777777" w:rsidR="00B2050B" w:rsidRDefault="00B2050B" w:rsidP="00B2050B">
            <w:pPr>
              <w:jc w:val="both"/>
              <w:rPr>
                <w:b/>
              </w:rPr>
            </w:pPr>
            <w:r>
              <w:rPr>
                <w:b/>
              </w:rPr>
              <w:t>typ prac. vztahu</w:t>
            </w:r>
          </w:p>
        </w:tc>
        <w:tc>
          <w:tcPr>
            <w:tcW w:w="2096" w:type="dxa"/>
            <w:gridSpan w:val="4"/>
            <w:shd w:val="clear" w:color="auto" w:fill="F7CAAC"/>
          </w:tcPr>
          <w:p w14:paraId="4577C5CE" w14:textId="77777777" w:rsidR="00B2050B" w:rsidRDefault="00B2050B" w:rsidP="00B2050B">
            <w:pPr>
              <w:jc w:val="both"/>
              <w:rPr>
                <w:b/>
              </w:rPr>
            </w:pPr>
            <w:r>
              <w:rPr>
                <w:b/>
              </w:rPr>
              <w:t>rozsah</w:t>
            </w:r>
          </w:p>
        </w:tc>
      </w:tr>
      <w:tr w:rsidR="00B2050B" w14:paraId="392117EA" w14:textId="77777777" w:rsidTr="00E4325D">
        <w:tc>
          <w:tcPr>
            <w:tcW w:w="6058" w:type="dxa"/>
            <w:gridSpan w:val="5"/>
          </w:tcPr>
          <w:p w14:paraId="6966086F" w14:textId="77777777" w:rsidR="00B2050B" w:rsidRDefault="00B2050B" w:rsidP="00B2050B">
            <w:pPr>
              <w:jc w:val="both"/>
            </w:pPr>
          </w:p>
        </w:tc>
        <w:tc>
          <w:tcPr>
            <w:tcW w:w="1703" w:type="dxa"/>
            <w:gridSpan w:val="2"/>
          </w:tcPr>
          <w:p w14:paraId="0A5E66DD" w14:textId="77777777" w:rsidR="00B2050B" w:rsidRDefault="00B2050B" w:rsidP="00B2050B">
            <w:pPr>
              <w:jc w:val="both"/>
            </w:pPr>
          </w:p>
        </w:tc>
        <w:tc>
          <w:tcPr>
            <w:tcW w:w="2096" w:type="dxa"/>
            <w:gridSpan w:val="4"/>
          </w:tcPr>
          <w:p w14:paraId="629CEC46" w14:textId="77777777" w:rsidR="00B2050B" w:rsidRDefault="00B2050B" w:rsidP="00B2050B">
            <w:pPr>
              <w:jc w:val="both"/>
            </w:pPr>
          </w:p>
        </w:tc>
      </w:tr>
      <w:tr w:rsidR="00B2050B" w14:paraId="0A8F4446" w14:textId="77777777" w:rsidTr="00E4325D">
        <w:tc>
          <w:tcPr>
            <w:tcW w:w="9857" w:type="dxa"/>
            <w:gridSpan w:val="11"/>
            <w:shd w:val="clear" w:color="auto" w:fill="F7CAAC"/>
          </w:tcPr>
          <w:p w14:paraId="459F47B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129F5E9" w14:textId="77777777" w:rsidTr="00E4325D">
        <w:trPr>
          <w:trHeight w:val="338"/>
        </w:trPr>
        <w:tc>
          <w:tcPr>
            <w:tcW w:w="9857" w:type="dxa"/>
            <w:gridSpan w:val="11"/>
            <w:tcBorders>
              <w:top w:val="nil"/>
            </w:tcBorders>
          </w:tcPr>
          <w:p w14:paraId="353AF085" w14:textId="77777777" w:rsidR="00B2050B" w:rsidRDefault="00E4325D" w:rsidP="00B2050B">
            <w:pPr>
              <w:jc w:val="both"/>
            </w:pPr>
            <w:r>
              <w:t>Basics of Project Management – garant, přednášející (100 %)</w:t>
            </w:r>
          </w:p>
        </w:tc>
      </w:tr>
      <w:tr w:rsidR="00B2050B" w14:paraId="6D95838F" w14:textId="77777777" w:rsidTr="00E4325D">
        <w:tc>
          <w:tcPr>
            <w:tcW w:w="9857" w:type="dxa"/>
            <w:gridSpan w:val="11"/>
            <w:shd w:val="clear" w:color="auto" w:fill="F7CAAC"/>
          </w:tcPr>
          <w:p w14:paraId="31CBAC16" w14:textId="77777777" w:rsidR="00B2050B" w:rsidRDefault="00B2050B" w:rsidP="00B2050B">
            <w:pPr>
              <w:jc w:val="both"/>
            </w:pPr>
            <w:r>
              <w:rPr>
                <w:b/>
              </w:rPr>
              <w:t xml:space="preserve">Údaje o vzdělání na VŠ </w:t>
            </w:r>
          </w:p>
        </w:tc>
      </w:tr>
      <w:tr w:rsidR="00B2050B" w14:paraId="4F73134C" w14:textId="77777777" w:rsidTr="00E4325D">
        <w:trPr>
          <w:trHeight w:val="797"/>
        </w:trPr>
        <w:tc>
          <w:tcPr>
            <w:tcW w:w="9857" w:type="dxa"/>
            <w:gridSpan w:val="11"/>
          </w:tcPr>
          <w:p w14:paraId="07D61A57" w14:textId="483D1AC6" w:rsidR="00B2050B" w:rsidRPr="008E0197" w:rsidRDefault="00B2050B" w:rsidP="00B2050B">
            <w:pPr>
              <w:pStyle w:val="Tab"/>
              <w:rPr>
                <w:bCs/>
              </w:rPr>
            </w:pPr>
            <w:r w:rsidRPr="0031440D">
              <w:rPr>
                <w:rPrChange w:id="9556" w:author="Pavla Trefilová" w:date="2019-11-18T17:19:00Z">
                  <w:rPr>
                    <w:b/>
                  </w:rPr>
                </w:rPrChange>
              </w:rPr>
              <w:t>2001-2004:</w:t>
            </w:r>
            <w:r w:rsidRPr="008E0197">
              <w:rPr>
                <w:bCs/>
              </w:rPr>
              <w:tab/>
              <w:t>UTB ve Zlíně, FaME, program Ekonomika a management, obor Management a ekonomika</w:t>
            </w:r>
            <w:r w:rsidR="00FC066B" w:rsidRPr="008E0197">
              <w:rPr>
                <w:bCs/>
              </w:rPr>
              <w:t xml:space="preserve"> (Bc.)</w:t>
            </w:r>
          </w:p>
          <w:p w14:paraId="4389FE5B" w14:textId="77777777" w:rsidR="00FC066B" w:rsidRPr="008E0197" w:rsidRDefault="00FC066B" w:rsidP="00FC066B">
            <w:pPr>
              <w:pStyle w:val="Tab"/>
              <w:rPr>
                <w:bCs/>
              </w:rPr>
            </w:pPr>
            <w:r w:rsidRPr="0031440D">
              <w:rPr>
                <w:rPrChange w:id="9557" w:author="Pavla Trefilová" w:date="2019-11-18T17:19:00Z">
                  <w:rPr>
                    <w:b/>
                  </w:rPr>
                </w:rPrChange>
              </w:rPr>
              <w:t>2004-2006:</w:t>
            </w:r>
            <w:r w:rsidRPr="008E0197">
              <w:rPr>
                <w:bCs/>
              </w:rPr>
              <w:tab/>
              <w:t>UTB ve Zlíně, FaME, program Hospodářská politika a správa, obor Finance (Ing.)</w:t>
            </w:r>
          </w:p>
          <w:p w14:paraId="0A38AEA2" w14:textId="77777777" w:rsidR="00FC066B" w:rsidRPr="008E0197" w:rsidRDefault="00FC066B" w:rsidP="00FC066B">
            <w:pPr>
              <w:pStyle w:val="Tab"/>
              <w:rPr>
                <w:bCs/>
                <w:color w:val="FF0000"/>
                <w:sz w:val="18"/>
              </w:rPr>
            </w:pPr>
            <w:r w:rsidRPr="0031440D">
              <w:rPr>
                <w:rPrChange w:id="9558" w:author="Pavla Trefilová" w:date="2019-11-18T17:19:00Z">
                  <w:rPr>
                    <w:b/>
                  </w:rPr>
                </w:rPrChange>
              </w:rPr>
              <w:t>2006-2011:</w:t>
            </w:r>
            <w:r w:rsidRPr="008E0197">
              <w:rPr>
                <w:bCs/>
              </w:rPr>
              <w:tab/>
              <w:t>UTB ve Zlíně, FaME, program Ekonomika a management, obor Management a ekonomika (Ph.D.)</w:t>
            </w:r>
          </w:p>
          <w:p w14:paraId="0AADFA96" w14:textId="5B7F63C2" w:rsidR="00EB26DD" w:rsidRDefault="00EB26DD" w:rsidP="00B2050B">
            <w:pPr>
              <w:pStyle w:val="Tab"/>
              <w:rPr>
                <w:b/>
              </w:rPr>
            </w:pPr>
            <w:r w:rsidRPr="0031440D">
              <w:rPr>
                <w:rPrChange w:id="9559" w:author="Pavla Trefilová" w:date="2019-11-18T17:19:00Z">
                  <w:rPr>
                    <w:b/>
                  </w:rPr>
                </w:rPrChange>
              </w:rPr>
              <w:t>8-11/2007:</w:t>
            </w:r>
            <w:r>
              <w:rPr>
                <w:b/>
              </w:rPr>
              <w:t xml:space="preserve">     </w:t>
            </w:r>
            <w:r w:rsidRPr="00D13064">
              <w:t>certifikát „Řízení a administrace projektů“ – organizátor: Občanské sdružení Eurion</w:t>
            </w:r>
          </w:p>
        </w:tc>
      </w:tr>
      <w:tr w:rsidR="00B2050B" w14:paraId="13185663" w14:textId="77777777" w:rsidTr="00E4325D">
        <w:tc>
          <w:tcPr>
            <w:tcW w:w="9857" w:type="dxa"/>
            <w:gridSpan w:val="11"/>
            <w:shd w:val="clear" w:color="auto" w:fill="F7CAAC"/>
          </w:tcPr>
          <w:p w14:paraId="0CB83D67" w14:textId="77777777" w:rsidR="00B2050B" w:rsidRDefault="00B2050B" w:rsidP="00B2050B">
            <w:pPr>
              <w:jc w:val="both"/>
              <w:rPr>
                <w:b/>
              </w:rPr>
            </w:pPr>
            <w:r>
              <w:rPr>
                <w:b/>
              </w:rPr>
              <w:t>Údaje o odborném působení od absolvování VŠ</w:t>
            </w:r>
          </w:p>
        </w:tc>
      </w:tr>
      <w:tr w:rsidR="00B2050B" w14:paraId="486C7B76" w14:textId="77777777" w:rsidTr="00E4325D">
        <w:trPr>
          <w:trHeight w:val="457"/>
        </w:trPr>
        <w:tc>
          <w:tcPr>
            <w:tcW w:w="9857" w:type="dxa"/>
            <w:gridSpan w:val="11"/>
          </w:tcPr>
          <w:p w14:paraId="27B6CFC2" w14:textId="77777777" w:rsidR="00B2050B" w:rsidRDefault="00B2050B" w:rsidP="00B2050B">
            <w:pPr>
              <w:ind w:left="1134" w:hanging="1134"/>
            </w:pPr>
            <w:r>
              <w:t>9/2009 – dosud: UTB ve Zlíně, F</w:t>
            </w:r>
            <w:r w:rsidR="00C26CDC">
              <w:t xml:space="preserve">akulta managementu a ekonomiky </w:t>
            </w:r>
            <w:r>
              <w:t>– akademický pracovník (odborný asistent)</w:t>
            </w:r>
          </w:p>
          <w:p w14:paraId="2B4D1D5E" w14:textId="77777777" w:rsidR="00B2050B" w:rsidRDefault="00B2050B" w:rsidP="00C26CDC">
            <w:pPr>
              <w:ind w:left="1134" w:hanging="1134"/>
            </w:pPr>
            <w:r>
              <w:t>5/2007 – 2/2016:</w:t>
            </w:r>
            <w:r>
              <w:tab/>
              <w:t>UTB ve Zlíně, Fakulta managementu a ekonomiky – projektový manažer</w:t>
            </w:r>
          </w:p>
        </w:tc>
      </w:tr>
      <w:tr w:rsidR="00B2050B" w14:paraId="3528FAE9" w14:textId="77777777" w:rsidTr="00E4325D">
        <w:trPr>
          <w:trHeight w:val="250"/>
        </w:trPr>
        <w:tc>
          <w:tcPr>
            <w:tcW w:w="9857" w:type="dxa"/>
            <w:gridSpan w:val="11"/>
            <w:shd w:val="clear" w:color="auto" w:fill="F7CAAC"/>
          </w:tcPr>
          <w:p w14:paraId="04C92F51" w14:textId="77777777" w:rsidR="00B2050B" w:rsidRDefault="00B2050B" w:rsidP="00B2050B">
            <w:pPr>
              <w:jc w:val="both"/>
            </w:pPr>
            <w:r>
              <w:rPr>
                <w:b/>
              </w:rPr>
              <w:t>Zkušenosti s vedením kvalifikačních a rigorózních prací</w:t>
            </w:r>
          </w:p>
        </w:tc>
      </w:tr>
      <w:tr w:rsidR="00B2050B" w14:paraId="60C66324" w14:textId="77777777" w:rsidTr="00E4325D">
        <w:trPr>
          <w:trHeight w:val="567"/>
        </w:trPr>
        <w:tc>
          <w:tcPr>
            <w:tcW w:w="9857" w:type="dxa"/>
            <w:gridSpan w:val="11"/>
          </w:tcPr>
          <w:p w14:paraId="688AA595" w14:textId="77777777" w:rsidR="004476B8" w:rsidRDefault="004476B8" w:rsidP="004476B8">
            <w:pPr>
              <w:jc w:val="both"/>
            </w:pPr>
            <w:r>
              <w:t xml:space="preserve">Počet vedených bakalářských prací – 31 </w:t>
            </w:r>
          </w:p>
          <w:p w14:paraId="166CA36E" w14:textId="29FF2CAE" w:rsidR="00B2050B" w:rsidRDefault="004476B8" w:rsidP="004476B8">
            <w:pPr>
              <w:jc w:val="both"/>
            </w:pPr>
            <w:r>
              <w:t>Počet vedených diplomových prací – 18</w:t>
            </w:r>
          </w:p>
        </w:tc>
      </w:tr>
      <w:tr w:rsidR="00B2050B" w14:paraId="1E9ECFD0" w14:textId="77777777" w:rsidTr="00E4325D">
        <w:trPr>
          <w:cantSplit/>
        </w:trPr>
        <w:tc>
          <w:tcPr>
            <w:tcW w:w="3345" w:type="dxa"/>
            <w:gridSpan w:val="2"/>
            <w:tcBorders>
              <w:top w:val="single" w:sz="12" w:space="0" w:color="auto"/>
            </w:tcBorders>
            <w:shd w:val="clear" w:color="auto" w:fill="F7CAAC"/>
          </w:tcPr>
          <w:p w14:paraId="35D63C6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76D8A6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857B5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DAA954" w14:textId="77777777" w:rsidR="00B2050B" w:rsidRDefault="00B2050B" w:rsidP="00B2050B">
            <w:pPr>
              <w:jc w:val="both"/>
              <w:rPr>
                <w:b/>
              </w:rPr>
            </w:pPr>
            <w:r>
              <w:rPr>
                <w:b/>
              </w:rPr>
              <w:t>Ohlasy publikací</w:t>
            </w:r>
          </w:p>
        </w:tc>
      </w:tr>
      <w:tr w:rsidR="00B2050B" w14:paraId="6EC6C68F" w14:textId="77777777" w:rsidTr="00E4325D">
        <w:trPr>
          <w:cantSplit/>
        </w:trPr>
        <w:tc>
          <w:tcPr>
            <w:tcW w:w="3345" w:type="dxa"/>
            <w:gridSpan w:val="2"/>
          </w:tcPr>
          <w:p w14:paraId="4D971F4D" w14:textId="77777777" w:rsidR="00B2050B" w:rsidRDefault="00B2050B" w:rsidP="00B2050B">
            <w:pPr>
              <w:jc w:val="both"/>
            </w:pPr>
          </w:p>
        </w:tc>
        <w:tc>
          <w:tcPr>
            <w:tcW w:w="2245" w:type="dxa"/>
            <w:gridSpan w:val="2"/>
          </w:tcPr>
          <w:p w14:paraId="3998A46A" w14:textId="77777777" w:rsidR="00B2050B" w:rsidRDefault="00B2050B" w:rsidP="00B2050B">
            <w:pPr>
              <w:jc w:val="both"/>
            </w:pPr>
          </w:p>
        </w:tc>
        <w:tc>
          <w:tcPr>
            <w:tcW w:w="2248" w:type="dxa"/>
            <w:gridSpan w:val="4"/>
            <w:tcBorders>
              <w:right w:val="single" w:sz="12" w:space="0" w:color="auto"/>
            </w:tcBorders>
          </w:tcPr>
          <w:p w14:paraId="2FE84F60" w14:textId="77777777" w:rsidR="00B2050B" w:rsidRDefault="00B2050B" w:rsidP="00B2050B">
            <w:pPr>
              <w:jc w:val="both"/>
            </w:pPr>
          </w:p>
        </w:tc>
        <w:tc>
          <w:tcPr>
            <w:tcW w:w="632" w:type="dxa"/>
            <w:tcBorders>
              <w:left w:val="single" w:sz="12" w:space="0" w:color="auto"/>
            </w:tcBorders>
            <w:shd w:val="clear" w:color="auto" w:fill="F7CAAC"/>
          </w:tcPr>
          <w:p w14:paraId="7E39D9AE" w14:textId="77777777" w:rsidR="00B2050B" w:rsidRDefault="00B2050B" w:rsidP="00B2050B">
            <w:pPr>
              <w:jc w:val="both"/>
            </w:pPr>
            <w:r>
              <w:rPr>
                <w:b/>
              </w:rPr>
              <w:t>WOS</w:t>
            </w:r>
          </w:p>
        </w:tc>
        <w:tc>
          <w:tcPr>
            <w:tcW w:w="693" w:type="dxa"/>
            <w:shd w:val="clear" w:color="auto" w:fill="F7CAAC"/>
          </w:tcPr>
          <w:p w14:paraId="0C60F72D" w14:textId="77777777" w:rsidR="00B2050B" w:rsidRDefault="00B2050B" w:rsidP="00B2050B">
            <w:pPr>
              <w:jc w:val="both"/>
              <w:rPr>
                <w:sz w:val="18"/>
              </w:rPr>
            </w:pPr>
            <w:r>
              <w:rPr>
                <w:b/>
                <w:sz w:val="18"/>
              </w:rPr>
              <w:t>Scopus</w:t>
            </w:r>
          </w:p>
        </w:tc>
        <w:tc>
          <w:tcPr>
            <w:tcW w:w="694" w:type="dxa"/>
            <w:shd w:val="clear" w:color="auto" w:fill="F7CAAC"/>
          </w:tcPr>
          <w:p w14:paraId="7EF742B3" w14:textId="77777777" w:rsidR="00B2050B" w:rsidRDefault="00B2050B" w:rsidP="00B2050B">
            <w:pPr>
              <w:jc w:val="both"/>
            </w:pPr>
            <w:r>
              <w:rPr>
                <w:b/>
                <w:sz w:val="18"/>
              </w:rPr>
              <w:t>ostatní</w:t>
            </w:r>
          </w:p>
        </w:tc>
      </w:tr>
      <w:tr w:rsidR="00B2050B" w14:paraId="6E7752A8" w14:textId="77777777" w:rsidTr="00E4325D">
        <w:trPr>
          <w:cantSplit/>
          <w:trHeight w:val="70"/>
        </w:trPr>
        <w:tc>
          <w:tcPr>
            <w:tcW w:w="3345" w:type="dxa"/>
            <w:gridSpan w:val="2"/>
            <w:shd w:val="clear" w:color="auto" w:fill="F7CAAC"/>
          </w:tcPr>
          <w:p w14:paraId="5ABC4DC4" w14:textId="77777777" w:rsidR="00B2050B" w:rsidRDefault="00B2050B" w:rsidP="00B2050B">
            <w:pPr>
              <w:jc w:val="both"/>
            </w:pPr>
            <w:r>
              <w:rPr>
                <w:b/>
              </w:rPr>
              <w:t>Obor jmenovacího řízení</w:t>
            </w:r>
          </w:p>
        </w:tc>
        <w:tc>
          <w:tcPr>
            <w:tcW w:w="2245" w:type="dxa"/>
            <w:gridSpan w:val="2"/>
            <w:shd w:val="clear" w:color="auto" w:fill="F7CAAC"/>
          </w:tcPr>
          <w:p w14:paraId="05002EC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30E275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108C353" w14:textId="705EA795" w:rsidR="00B2050B" w:rsidRDefault="004476B8" w:rsidP="00B2050B">
            <w:pPr>
              <w:jc w:val="both"/>
              <w:rPr>
                <w:b/>
              </w:rPr>
            </w:pPr>
            <w:r>
              <w:rPr>
                <w:b/>
              </w:rPr>
              <w:t>0</w:t>
            </w:r>
          </w:p>
        </w:tc>
        <w:tc>
          <w:tcPr>
            <w:tcW w:w="693" w:type="dxa"/>
            <w:vMerge w:val="restart"/>
          </w:tcPr>
          <w:p w14:paraId="483A04F8" w14:textId="670C53C4" w:rsidR="00B2050B" w:rsidRDefault="004476B8" w:rsidP="00B2050B">
            <w:pPr>
              <w:jc w:val="both"/>
              <w:rPr>
                <w:b/>
              </w:rPr>
            </w:pPr>
            <w:r>
              <w:rPr>
                <w:b/>
              </w:rPr>
              <w:t>2</w:t>
            </w:r>
          </w:p>
        </w:tc>
        <w:tc>
          <w:tcPr>
            <w:tcW w:w="694" w:type="dxa"/>
            <w:vMerge w:val="restart"/>
          </w:tcPr>
          <w:p w14:paraId="74DD7250" w14:textId="77777777" w:rsidR="00B2050B" w:rsidRDefault="00B2050B" w:rsidP="00B2050B">
            <w:pPr>
              <w:jc w:val="both"/>
              <w:rPr>
                <w:b/>
              </w:rPr>
            </w:pPr>
            <w:r>
              <w:rPr>
                <w:b/>
              </w:rPr>
              <w:t>14</w:t>
            </w:r>
          </w:p>
        </w:tc>
      </w:tr>
      <w:tr w:rsidR="00B2050B" w14:paraId="75C9FA67" w14:textId="77777777" w:rsidTr="00E4325D">
        <w:trPr>
          <w:trHeight w:val="205"/>
        </w:trPr>
        <w:tc>
          <w:tcPr>
            <w:tcW w:w="3345" w:type="dxa"/>
            <w:gridSpan w:val="2"/>
          </w:tcPr>
          <w:p w14:paraId="72AAF0F0" w14:textId="77777777" w:rsidR="00B2050B" w:rsidRDefault="00B2050B" w:rsidP="00B2050B">
            <w:pPr>
              <w:jc w:val="both"/>
            </w:pPr>
          </w:p>
        </w:tc>
        <w:tc>
          <w:tcPr>
            <w:tcW w:w="2245" w:type="dxa"/>
            <w:gridSpan w:val="2"/>
          </w:tcPr>
          <w:p w14:paraId="22EA1569" w14:textId="77777777" w:rsidR="00B2050B" w:rsidRDefault="00B2050B" w:rsidP="00B2050B">
            <w:pPr>
              <w:jc w:val="both"/>
            </w:pPr>
          </w:p>
        </w:tc>
        <w:tc>
          <w:tcPr>
            <w:tcW w:w="2248" w:type="dxa"/>
            <w:gridSpan w:val="4"/>
            <w:tcBorders>
              <w:right w:val="single" w:sz="12" w:space="0" w:color="auto"/>
            </w:tcBorders>
          </w:tcPr>
          <w:p w14:paraId="0944181E" w14:textId="77777777" w:rsidR="00B2050B" w:rsidRDefault="00B2050B" w:rsidP="00B2050B">
            <w:pPr>
              <w:jc w:val="both"/>
            </w:pPr>
          </w:p>
        </w:tc>
        <w:tc>
          <w:tcPr>
            <w:tcW w:w="632" w:type="dxa"/>
            <w:vMerge/>
            <w:tcBorders>
              <w:left w:val="single" w:sz="12" w:space="0" w:color="auto"/>
            </w:tcBorders>
            <w:vAlign w:val="center"/>
          </w:tcPr>
          <w:p w14:paraId="145DE881" w14:textId="77777777" w:rsidR="00B2050B" w:rsidRDefault="00B2050B" w:rsidP="00B2050B">
            <w:pPr>
              <w:rPr>
                <w:b/>
              </w:rPr>
            </w:pPr>
          </w:p>
        </w:tc>
        <w:tc>
          <w:tcPr>
            <w:tcW w:w="693" w:type="dxa"/>
            <w:vMerge/>
            <w:vAlign w:val="center"/>
          </w:tcPr>
          <w:p w14:paraId="71AD59C7" w14:textId="77777777" w:rsidR="00B2050B" w:rsidRDefault="00B2050B" w:rsidP="00B2050B">
            <w:pPr>
              <w:rPr>
                <w:b/>
              </w:rPr>
            </w:pPr>
          </w:p>
        </w:tc>
        <w:tc>
          <w:tcPr>
            <w:tcW w:w="694" w:type="dxa"/>
            <w:vMerge/>
            <w:vAlign w:val="center"/>
          </w:tcPr>
          <w:p w14:paraId="225A1AFC" w14:textId="77777777" w:rsidR="00B2050B" w:rsidRDefault="00B2050B" w:rsidP="00B2050B">
            <w:pPr>
              <w:rPr>
                <w:b/>
              </w:rPr>
            </w:pPr>
          </w:p>
        </w:tc>
      </w:tr>
      <w:tr w:rsidR="00B2050B" w14:paraId="4BAFE75E" w14:textId="77777777" w:rsidTr="00E4325D">
        <w:tc>
          <w:tcPr>
            <w:tcW w:w="9857" w:type="dxa"/>
            <w:gridSpan w:val="11"/>
            <w:shd w:val="clear" w:color="auto" w:fill="F7CAAC"/>
          </w:tcPr>
          <w:p w14:paraId="60983ED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594ECE" w14:paraId="62763CE6" w14:textId="77777777" w:rsidTr="00E4325D">
        <w:trPr>
          <w:trHeight w:val="567"/>
        </w:trPr>
        <w:tc>
          <w:tcPr>
            <w:tcW w:w="9857" w:type="dxa"/>
            <w:gridSpan w:val="11"/>
          </w:tcPr>
          <w:p w14:paraId="364BE780" w14:textId="77777777" w:rsidR="00C26CDC" w:rsidRDefault="00C26CDC" w:rsidP="00C26CDC">
            <w:pPr>
              <w:jc w:val="both"/>
            </w:pPr>
            <w:r>
              <w:t xml:space="preserve">TOMANCOVÁ, L. Cesta k manažerské etice. In </w:t>
            </w:r>
            <w:r w:rsidRPr="00C26CDC">
              <w:rPr>
                <w:i/>
              </w:rPr>
              <w:t>Management v nových podmínkách – Kvalitativní management – konzumerismus</w:t>
            </w:r>
            <w:r>
              <w:t>. Hradec Králové: Prion, s.r.o. 2017. s. 72-77. ISBN 978-80-87157-20-6.</w:t>
            </w:r>
          </w:p>
          <w:p w14:paraId="165553A2" w14:textId="5EF6746C" w:rsidR="00B2050B" w:rsidRPr="00594ECE" w:rsidRDefault="00B2050B" w:rsidP="00C26CDC">
            <w:pPr>
              <w:jc w:val="both"/>
            </w:pPr>
          </w:p>
        </w:tc>
      </w:tr>
      <w:tr w:rsidR="00B2050B" w14:paraId="6213F397" w14:textId="77777777" w:rsidTr="00E4325D">
        <w:trPr>
          <w:trHeight w:val="218"/>
        </w:trPr>
        <w:tc>
          <w:tcPr>
            <w:tcW w:w="9857" w:type="dxa"/>
            <w:gridSpan w:val="11"/>
            <w:shd w:val="clear" w:color="auto" w:fill="F7CAAC"/>
          </w:tcPr>
          <w:p w14:paraId="6D0B3598" w14:textId="77777777" w:rsidR="00B2050B" w:rsidRDefault="00B2050B" w:rsidP="00B2050B">
            <w:pPr>
              <w:rPr>
                <w:b/>
              </w:rPr>
            </w:pPr>
            <w:r>
              <w:rPr>
                <w:b/>
              </w:rPr>
              <w:t>Působení v zahraničí</w:t>
            </w:r>
          </w:p>
        </w:tc>
      </w:tr>
      <w:tr w:rsidR="00B2050B" w14:paraId="45E6C7F0" w14:textId="77777777" w:rsidTr="00E4325D">
        <w:trPr>
          <w:trHeight w:val="70"/>
        </w:trPr>
        <w:tc>
          <w:tcPr>
            <w:tcW w:w="9857" w:type="dxa"/>
            <w:gridSpan w:val="11"/>
          </w:tcPr>
          <w:p w14:paraId="3274CCEF" w14:textId="77777777" w:rsidR="00B2050B" w:rsidRDefault="00B2050B" w:rsidP="00B2050B">
            <w:pPr>
              <w:rPr>
                <w:b/>
              </w:rPr>
            </w:pPr>
          </w:p>
        </w:tc>
      </w:tr>
      <w:tr w:rsidR="00B2050B" w14:paraId="0E4009BF" w14:textId="77777777" w:rsidTr="00E4325D">
        <w:trPr>
          <w:cantSplit/>
          <w:trHeight w:val="121"/>
        </w:trPr>
        <w:tc>
          <w:tcPr>
            <w:tcW w:w="2516" w:type="dxa"/>
            <w:shd w:val="clear" w:color="auto" w:fill="F7CAAC"/>
          </w:tcPr>
          <w:p w14:paraId="4191173B" w14:textId="77777777" w:rsidR="00B2050B" w:rsidRDefault="00B2050B" w:rsidP="00B2050B">
            <w:pPr>
              <w:jc w:val="both"/>
              <w:rPr>
                <w:b/>
              </w:rPr>
            </w:pPr>
            <w:r>
              <w:rPr>
                <w:b/>
              </w:rPr>
              <w:t xml:space="preserve">Podpis </w:t>
            </w:r>
          </w:p>
        </w:tc>
        <w:tc>
          <w:tcPr>
            <w:tcW w:w="4536" w:type="dxa"/>
            <w:gridSpan w:val="5"/>
          </w:tcPr>
          <w:p w14:paraId="7635127D" w14:textId="77777777" w:rsidR="00B2050B" w:rsidRDefault="00B2050B" w:rsidP="00B2050B">
            <w:pPr>
              <w:jc w:val="both"/>
            </w:pPr>
          </w:p>
        </w:tc>
        <w:tc>
          <w:tcPr>
            <w:tcW w:w="786" w:type="dxa"/>
            <w:gridSpan w:val="2"/>
            <w:shd w:val="clear" w:color="auto" w:fill="F7CAAC"/>
          </w:tcPr>
          <w:p w14:paraId="6D13405D" w14:textId="77777777" w:rsidR="00B2050B" w:rsidRDefault="00B2050B" w:rsidP="00B2050B">
            <w:pPr>
              <w:jc w:val="both"/>
            </w:pPr>
            <w:r>
              <w:rPr>
                <w:b/>
              </w:rPr>
              <w:t>datum</w:t>
            </w:r>
          </w:p>
        </w:tc>
        <w:tc>
          <w:tcPr>
            <w:tcW w:w="2019" w:type="dxa"/>
            <w:gridSpan w:val="3"/>
          </w:tcPr>
          <w:p w14:paraId="169932D6" w14:textId="77777777" w:rsidR="00B2050B" w:rsidRDefault="00B2050B" w:rsidP="00B2050B">
            <w:pPr>
              <w:jc w:val="both"/>
            </w:pPr>
          </w:p>
        </w:tc>
      </w:tr>
    </w:tbl>
    <w:p w14:paraId="516F6779" w14:textId="77777777" w:rsidR="00B7673A" w:rsidRDefault="00B7673A"/>
    <w:p w14:paraId="39E17961" w14:textId="77777777" w:rsidR="00B7673A" w:rsidRDefault="00B7673A"/>
    <w:p w14:paraId="19FA51B6" w14:textId="77777777" w:rsidR="00B7673A" w:rsidRDefault="00B7673A"/>
    <w:p w14:paraId="331D73EE" w14:textId="3A52B537" w:rsidR="00E61524" w:rsidRDefault="00E61524">
      <w:pPr>
        <w:rPr>
          <w:moveTo w:id="9560" w:author="Pavla Trefilová" w:date="2019-11-18T17:19:00Z"/>
        </w:rPr>
      </w:pPr>
      <w:moveToRangeStart w:id="9561" w:author="Pavla Trefilová" w:date="2019-11-18T17:19:00Z" w:name="move24990088"/>
      <w:moveTo w:id="9562" w:author="Pavla Trefilová" w:date="2019-11-18T17:19:00Z">
        <w:r>
          <w:br w:type="page"/>
        </w:r>
      </w:moveTo>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996"/>
        <w:gridCol w:w="998"/>
        <w:gridCol w:w="712"/>
        <w:gridCol w:w="712"/>
        <w:gridCol w:w="1393"/>
      </w:tblGrid>
      <w:tr w:rsidR="00534C60" w:rsidRPr="00E61524" w14:paraId="15CA896F" w14:textId="77777777" w:rsidTr="000438B9">
        <w:tc>
          <w:tcPr>
            <w:tcW w:w="9900" w:type="dxa"/>
            <w:gridSpan w:val="8"/>
            <w:tcBorders>
              <w:top w:val="single" w:sz="4" w:space="0" w:color="auto"/>
              <w:left w:val="single" w:sz="4" w:space="0" w:color="auto"/>
              <w:bottom w:val="double" w:sz="4" w:space="0" w:color="auto"/>
              <w:right w:val="single" w:sz="4" w:space="0" w:color="auto"/>
            </w:tcBorders>
            <w:shd w:val="clear" w:color="auto" w:fill="BDD6EE"/>
          </w:tcPr>
          <w:p w14:paraId="32B7509E" w14:textId="77777777" w:rsidR="00E61524" w:rsidRPr="00E61524" w:rsidRDefault="00E61524" w:rsidP="00E61524">
            <w:pPr>
              <w:jc w:val="both"/>
              <w:rPr>
                <w:moveTo w:id="9563" w:author="Pavla Trefilová" w:date="2019-11-18T17:19:00Z"/>
                <w:b/>
                <w:sz w:val="28"/>
              </w:rPr>
            </w:pPr>
            <w:moveTo w:id="9564" w:author="Pavla Trefilová" w:date="2019-11-18T17:19:00Z">
              <w:r w:rsidRPr="00E61524">
                <w:rPr>
                  <w:b/>
                  <w:sz w:val="28"/>
                </w:rPr>
                <w:lastRenderedPageBreak/>
                <w:t>C-I – Personální zabezpečení</w:t>
              </w:r>
            </w:moveTo>
          </w:p>
        </w:tc>
      </w:tr>
      <w:tr w:rsidR="00534C60" w:rsidRPr="00E61524" w14:paraId="6FB968A9" w14:textId="77777777" w:rsidTr="000438B9">
        <w:tc>
          <w:tcPr>
            <w:tcW w:w="2529" w:type="dxa"/>
            <w:tcBorders>
              <w:top w:val="double" w:sz="4" w:space="0" w:color="auto"/>
            </w:tcBorders>
            <w:shd w:val="clear" w:color="auto" w:fill="F7CAAC"/>
          </w:tcPr>
          <w:p w14:paraId="380197C3" w14:textId="77777777" w:rsidR="00E61524" w:rsidRPr="00E61524" w:rsidRDefault="00E61524" w:rsidP="00E61524">
            <w:pPr>
              <w:jc w:val="both"/>
              <w:rPr>
                <w:moveTo w:id="9565" w:author="Pavla Trefilová" w:date="2019-11-18T17:19:00Z"/>
                <w:b/>
              </w:rPr>
            </w:pPr>
            <w:moveTo w:id="9566" w:author="Pavla Trefilová" w:date="2019-11-18T17:19:00Z">
              <w:r w:rsidRPr="00E61524">
                <w:rPr>
                  <w:b/>
                </w:rPr>
                <w:t>Vysoká škola</w:t>
              </w:r>
            </w:moveTo>
          </w:p>
        </w:tc>
        <w:tc>
          <w:tcPr>
            <w:tcW w:w="7371" w:type="dxa"/>
            <w:gridSpan w:val="7"/>
          </w:tcPr>
          <w:p w14:paraId="3027D3AE" w14:textId="77777777" w:rsidR="00E61524" w:rsidRPr="00E61524" w:rsidRDefault="00E61524" w:rsidP="00E61524">
            <w:pPr>
              <w:jc w:val="both"/>
              <w:rPr>
                <w:moveTo w:id="9567" w:author="Pavla Trefilová" w:date="2019-11-18T17:19:00Z"/>
              </w:rPr>
            </w:pPr>
            <w:moveTo w:id="9568" w:author="Pavla Trefilová" w:date="2019-11-18T17:19:00Z">
              <w:r w:rsidRPr="00E61524">
                <w:t>Univerzita Tomáše Bati ve Zlíně</w:t>
              </w:r>
            </w:moveTo>
          </w:p>
        </w:tc>
      </w:tr>
      <w:tr w:rsidR="00534C60" w:rsidRPr="00E61524" w14:paraId="0B1D7EF7" w14:textId="77777777" w:rsidTr="000438B9">
        <w:tc>
          <w:tcPr>
            <w:tcW w:w="2529" w:type="dxa"/>
            <w:shd w:val="clear" w:color="auto" w:fill="F7CAAC"/>
          </w:tcPr>
          <w:p w14:paraId="6108186E" w14:textId="77777777" w:rsidR="00E61524" w:rsidRPr="00E61524" w:rsidRDefault="00E61524" w:rsidP="00E61524">
            <w:pPr>
              <w:jc w:val="both"/>
              <w:rPr>
                <w:moveTo w:id="9569" w:author="Pavla Trefilová" w:date="2019-11-18T17:19:00Z"/>
                <w:b/>
              </w:rPr>
            </w:pPr>
            <w:moveTo w:id="9570" w:author="Pavla Trefilová" w:date="2019-11-18T17:19:00Z">
              <w:r w:rsidRPr="00E61524">
                <w:rPr>
                  <w:b/>
                </w:rPr>
                <w:t>Součást vysoké školy</w:t>
              </w:r>
            </w:moveTo>
          </w:p>
        </w:tc>
        <w:tc>
          <w:tcPr>
            <w:tcW w:w="7371" w:type="dxa"/>
            <w:gridSpan w:val="7"/>
          </w:tcPr>
          <w:p w14:paraId="0E9E19A5" w14:textId="77777777" w:rsidR="00E61524" w:rsidRPr="00E61524" w:rsidRDefault="00E61524" w:rsidP="00E61524">
            <w:pPr>
              <w:jc w:val="both"/>
              <w:rPr>
                <w:moveTo w:id="9571" w:author="Pavla Trefilová" w:date="2019-11-18T17:19:00Z"/>
              </w:rPr>
            </w:pPr>
            <w:moveTo w:id="9572" w:author="Pavla Trefilová" w:date="2019-11-18T17:19:00Z">
              <w:r w:rsidRPr="00E61524">
                <w:t>Fakulta managementu a ekonomiky</w:t>
              </w:r>
            </w:moveTo>
          </w:p>
        </w:tc>
      </w:tr>
      <w:moveToRangeEnd w:id="9561"/>
      <w:tr w:rsidR="00E61524" w:rsidRPr="00E61524" w14:paraId="0AD4289E" w14:textId="77777777" w:rsidTr="000438B9">
        <w:trPr>
          <w:ins w:id="9573" w:author="Pavla Trefilová" w:date="2019-11-18T17:19:00Z"/>
        </w:trPr>
        <w:tc>
          <w:tcPr>
            <w:tcW w:w="2529" w:type="dxa"/>
            <w:shd w:val="clear" w:color="auto" w:fill="F7CAAC"/>
          </w:tcPr>
          <w:p w14:paraId="5FF88EDA" w14:textId="77777777" w:rsidR="00E61524" w:rsidRPr="00E61524" w:rsidRDefault="00E61524" w:rsidP="00E61524">
            <w:pPr>
              <w:jc w:val="both"/>
              <w:rPr>
                <w:ins w:id="9574" w:author="Pavla Trefilová" w:date="2019-11-18T17:19:00Z"/>
                <w:b/>
              </w:rPr>
            </w:pPr>
            <w:ins w:id="9575" w:author="Pavla Trefilová" w:date="2019-11-18T17:19:00Z">
              <w:r w:rsidRPr="00E61524">
                <w:rPr>
                  <w:b/>
                </w:rPr>
                <w:t>Název studijního programu</w:t>
              </w:r>
            </w:ins>
          </w:p>
        </w:tc>
        <w:tc>
          <w:tcPr>
            <w:tcW w:w="7371" w:type="dxa"/>
            <w:gridSpan w:val="7"/>
          </w:tcPr>
          <w:p w14:paraId="5D8D2513" w14:textId="77777777" w:rsidR="00E61524" w:rsidRPr="00E61524" w:rsidRDefault="00E61524" w:rsidP="00E61524">
            <w:pPr>
              <w:jc w:val="both"/>
              <w:rPr>
                <w:ins w:id="9576" w:author="Pavla Trefilová" w:date="2019-11-18T17:19:00Z"/>
              </w:rPr>
            </w:pPr>
            <w:ins w:id="9577" w:author="Pavla Trefilová" w:date="2019-11-18T17:19:00Z">
              <w:r w:rsidRPr="00E61524">
                <w:t>Economics and Management</w:t>
              </w:r>
            </w:ins>
          </w:p>
        </w:tc>
      </w:tr>
      <w:tr w:rsidR="00E61524" w:rsidRPr="00E61524" w14:paraId="191B90D3" w14:textId="77777777" w:rsidTr="000438B9">
        <w:trPr>
          <w:ins w:id="9578" w:author="Pavla Trefilová" w:date="2019-11-18T17:19:00Z"/>
        </w:trPr>
        <w:tc>
          <w:tcPr>
            <w:tcW w:w="2529" w:type="dxa"/>
            <w:shd w:val="clear" w:color="auto" w:fill="F7CAAC"/>
          </w:tcPr>
          <w:p w14:paraId="0826D94B" w14:textId="77777777" w:rsidR="00E61524" w:rsidRPr="00E61524" w:rsidRDefault="00E61524" w:rsidP="00E61524">
            <w:pPr>
              <w:jc w:val="both"/>
              <w:rPr>
                <w:ins w:id="9579" w:author="Pavla Trefilová" w:date="2019-11-18T17:19:00Z"/>
                <w:b/>
              </w:rPr>
            </w:pPr>
            <w:ins w:id="9580" w:author="Pavla Trefilová" w:date="2019-11-18T17:19:00Z">
              <w:r w:rsidRPr="00E61524">
                <w:rPr>
                  <w:b/>
                </w:rPr>
                <w:t>Jméno a příjmení</w:t>
              </w:r>
            </w:ins>
          </w:p>
        </w:tc>
        <w:tc>
          <w:tcPr>
            <w:tcW w:w="4554" w:type="dxa"/>
            <w:gridSpan w:val="4"/>
          </w:tcPr>
          <w:p w14:paraId="556AC5F2" w14:textId="77777777" w:rsidR="00E61524" w:rsidRPr="00E61524" w:rsidRDefault="00E61524" w:rsidP="00E61524">
            <w:pPr>
              <w:jc w:val="both"/>
              <w:rPr>
                <w:ins w:id="9581" w:author="Pavla Trefilová" w:date="2019-11-18T17:19:00Z"/>
              </w:rPr>
            </w:pPr>
            <w:ins w:id="9582" w:author="Pavla Trefilová" w:date="2019-11-18T17:19:00Z">
              <w:r w:rsidRPr="00E61524">
                <w:t>Tomáš URBÁNEK</w:t>
              </w:r>
            </w:ins>
          </w:p>
        </w:tc>
        <w:tc>
          <w:tcPr>
            <w:tcW w:w="712" w:type="dxa"/>
            <w:shd w:val="clear" w:color="auto" w:fill="F7CAAC"/>
          </w:tcPr>
          <w:p w14:paraId="7C38BB7D" w14:textId="77777777" w:rsidR="00E61524" w:rsidRPr="00E61524" w:rsidRDefault="00E61524" w:rsidP="00E61524">
            <w:pPr>
              <w:jc w:val="both"/>
              <w:rPr>
                <w:ins w:id="9583" w:author="Pavla Trefilová" w:date="2019-11-18T17:19:00Z"/>
                <w:b/>
              </w:rPr>
            </w:pPr>
            <w:ins w:id="9584" w:author="Pavla Trefilová" w:date="2019-11-18T17:19:00Z">
              <w:r w:rsidRPr="00E61524">
                <w:rPr>
                  <w:b/>
                </w:rPr>
                <w:t>Tituly</w:t>
              </w:r>
            </w:ins>
          </w:p>
        </w:tc>
        <w:tc>
          <w:tcPr>
            <w:tcW w:w="2105" w:type="dxa"/>
            <w:gridSpan w:val="2"/>
          </w:tcPr>
          <w:p w14:paraId="277D9DCD" w14:textId="77777777" w:rsidR="00E61524" w:rsidRPr="00E61524" w:rsidRDefault="00E61524" w:rsidP="00E61524">
            <w:pPr>
              <w:jc w:val="both"/>
              <w:rPr>
                <w:ins w:id="9585" w:author="Pavla Trefilová" w:date="2019-11-18T17:19:00Z"/>
              </w:rPr>
            </w:pPr>
            <w:ins w:id="9586" w:author="Pavla Trefilová" w:date="2019-11-18T17:19:00Z">
              <w:r w:rsidRPr="00E61524">
                <w:t>Ing.</w:t>
              </w:r>
            </w:ins>
          </w:p>
        </w:tc>
      </w:tr>
      <w:tr w:rsidR="00E61524" w:rsidRPr="00E61524" w14:paraId="310CD82F" w14:textId="77777777" w:rsidTr="000438B9">
        <w:trPr>
          <w:ins w:id="9587" w:author="Pavla Trefilová" w:date="2019-11-18T17:19:00Z"/>
        </w:trPr>
        <w:tc>
          <w:tcPr>
            <w:tcW w:w="2529" w:type="dxa"/>
            <w:shd w:val="clear" w:color="auto" w:fill="F7CAAC"/>
          </w:tcPr>
          <w:p w14:paraId="518FAFD7" w14:textId="77777777" w:rsidR="00E61524" w:rsidRPr="00E61524" w:rsidRDefault="00E61524" w:rsidP="00E61524">
            <w:pPr>
              <w:jc w:val="both"/>
              <w:rPr>
                <w:ins w:id="9588" w:author="Pavla Trefilová" w:date="2019-11-18T17:19:00Z"/>
                <w:b/>
              </w:rPr>
            </w:pPr>
            <w:ins w:id="9589" w:author="Pavla Trefilová" w:date="2019-11-18T17:19:00Z">
              <w:r w:rsidRPr="00E61524">
                <w:rPr>
                  <w:b/>
                </w:rPr>
                <w:t>Rok narození</w:t>
              </w:r>
            </w:ins>
          </w:p>
        </w:tc>
        <w:tc>
          <w:tcPr>
            <w:tcW w:w="832" w:type="dxa"/>
          </w:tcPr>
          <w:p w14:paraId="1059A5FF" w14:textId="77777777" w:rsidR="00E61524" w:rsidRPr="00E61524" w:rsidRDefault="00E61524" w:rsidP="00E61524">
            <w:pPr>
              <w:jc w:val="both"/>
              <w:rPr>
                <w:ins w:id="9590" w:author="Pavla Trefilová" w:date="2019-11-18T17:19:00Z"/>
              </w:rPr>
            </w:pPr>
            <w:ins w:id="9591" w:author="Pavla Trefilová" w:date="2019-11-18T17:19:00Z">
              <w:r w:rsidRPr="00E61524">
                <w:t>1987</w:t>
              </w:r>
            </w:ins>
          </w:p>
        </w:tc>
        <w:tc>
          <w:tcPr>
            <w:tcW w:w="1728" w:type="dxa"/>
            <w:shd w:val="clear" w:color="auto" w:fill="F7CAAC"/>
          </w:tcPr>
          <w:p w14:paraId="5A41E7C6" w14:textId="77777777" w:rsidR="00E61524" w:rsidRPr="00E61524" w:rsidRDefault="00E61524" w:rsidP="00E61524">
            <w:pPr>
              <w:jc w:val="both"/>
              <w:rPr>
                <w:ins w:id="9592" w:author="Pavla Trefilová" w:date="2019-11-18T17:19:00Z"/>
                <w:b/>
              </w:rPr>
            </w:pPr>
            <w:ins w:id="9593" w:author="Pavla Trefilová" w:date="2019-11-18T17:19:00Z">
              <w:r w:rsidRPr="00E61524">
                <w:rPr>
                  <w:b/>
                </w:rPr>
                <w:t>typ vztahu k VŠ</w:t>
              </w:r>
            </w:ins>
          </w:p>
        </w:tc>
        <w:tc>
          <w:tcPr>
            <w:tcW w:w="996" w:type="dxa"/>
          </w:tcPr>
          <w:p w14:paraId="2D65835A" w14:textId="77777777" w:rsidR="00E61524" w:rsidRPr="00E61524" w:rsidRDefault="00E61524" w:rsidP="00E61524">
            <w:pPr>
              <w:jc w:val="both"/>
              <w:rPr>
                <w:ins w:id="9594" w:author="Pavla Trefilová" w:date="2019-11-18T17:19:00Z"/>
              </w:rPr>
            </w:pPr>
            <w:ins w:id="9595" w:author="Pavla Trefilová" w:date="2019-11-18T17:19:00Z">
              <w:r w:rsidRPr="00E61524">
                <w:t>pp</w:t>
              </w:r>
            </w:ins>
          </w:p>
        </w:tc>
        <w:tc>
          <w:tcPr>
            <w:tcW w:w="998" w:type="dxa"/>
            <w:shd w:val="clear" w:color="auto" w:fill="F7CAAC"/>
          </w:tcPr>
          <w:p w14:paraId="2A6CE72B" w14:textId="77777777" w:rsidR="00E61524" w:rsidRPr="00E61524" w:rsidRDefault="00E61524" w:rsidP="00E61524">
            <w:pPr>
              <w:jc w:val="both"/>
              <w:rPr>
                <w:ins w:id="9596" w:author="Pavla Trefilová" w:date="2019-11-18T17:19:00Z"/>
                <w:b/>
              </w:rPr>
            </w:pPr>
            <w:ins w:id="9597" w:author="Pavla Trefilová" w:date="2019-11-18T17:19:00Z">
              <w:r w:rsidRPr="00E61524">
                <w:rPr>
                  <w:b/>
                </w:rPr>
                <w:t>rozsah</w:t>
              </w:r>
            </w:ins>
          </w:p>
        </w:tc>
        <w:tc>
          <w:tcPr>
            <w:tcW w:w="712" w:type="dxa"/>
          </w:tcPr>
          <w:p w14:paraId="2EED1D6F" w14:textId="77777777" w:rsidR="00E61524" w:rsidRPr="00E61524" w:rsidRDefault="00E61524" w:rsidP="00E61524">
            <w:pPr>
              <w:jc w:val="both"/>
              <w:rPr>
                <w:ins w:id="9598" w:author="Pavla Trefilová" w:date="2019-11-18T17:19:00Z"/>
              </w:rPr>
            </w:pPr>
            <w:ins w:id="9599" w:author="Pavla Trefilová" w:date="2019-11-18T17:19:00Z">
              <w:r w:rsidRPr="00E61524">
                <w:t>40</w:t>
              </w:r>
            </w:ins>
          </w:p>
        </w:tc>
        <w:tc>
          <w:tcPr>
            <w:tcW w:w="712" w:type="dxa"/>
            <w:shd w:val="clear" w:color="auto" w:fill="F7CAAC"/>
          </w:tcPr>
          <w:p w14:paraId="598F09BC" w14:textId="77777777" w:rsidR="00E61524" w:rsidRPr="00E61524" w:rsidRDefault="00E61524" w:rsidP="00E61524">
            <w:pPr>
              <w:jc w:val="both"/>
              <w:rPr>
                <w:ins w:id="9600" w:author="Pavla Trefilová" w:date="2019-11-18T17:19:00Z"/>
                <w:b/>
              </w:rPr>
            </w:pPr>
            <w:ins w:id="9601" w:author="Pavla Trefilová" w:date="2019-11-18T17:19:00Z">
              <w:r w:rsidRPr="00E61524">
                <w:rPr>
                  <w:b/>
                </w:rPr>
                <w:t>do kdy</w:t>
              </w:r>
            </w:ins>
          </w:p>
        </w:tc>
        <w:tc>
          <w:tcPr>
            <w:tcW w:w="1393" w:type="dxa"/>
          </w:tcPr>
          <w:p w14:paraId="5F75460A" w14:textId="77777777" w:rsidR="00E61524" w:rsidRPr="00E61524" w:rsidRDefault="00E61524" w:rsidP="00E61524">
            <w:pPr>
              <w:jc w:val="both"/>
              <w:rPr>
                <w:ins w:id="9602" w:author="Pavla Trefilová" w:date="2019-11-18T17:19:00Z"/>
              </w:rPr>
            </w:pPr>
            <w:ins w:id="9603" w:author="Pavla Trefilová" w:date="2019-11-18T17:19:00Z">
              <w:r w:rsidRPr="00E61524">
                <w:t>08/2020</w:t>
              </w:r>
            </w:ins>
          </w:p>
        </w:tc>
      </w:tr>
      <w:tr w:rsidR="00E61524" w:rsidRPr="00E61524" w14:paraId="51B2832F" w14:textId="77777777" w:rsidTr="000438B9">
        <w:trPr>
          <w:ins w:id="9604" w:author="Pavla Trefilová" w:date="2019-11-18T17:19:00Z"/>
        </w:trPr>
        <w:tc>
          <w:tcPr>
            <w:tcW w:w="5089" w:type="dxa"/>
            <w:gridSpan w:val="3"/>
            <w:shd w:val="clear" w:color="auto" w:fill="F7CAAC"/>
          </w:tcPr>
          <w:p w14:paraId="54CE41CA" w14:textId="77777777" w:rsidR="00E61524" w:rsidRPr="00E61524" w:rsidRDefault="00E61524" w:rsidP="00E61524">
            <w:pPr>
              <w:jc w:val="both"/>
              <w:rPr>
                <w:ins w:id="9605" w:author="Pavla Trefilová" w:date="2019-11-18T17:19:00Z"/>
                <w:b/>
              </w:rPr>
            </w:pPr>
            <w:ins w:id="9606" w:author="Pavla Trefilová" w:date="2019-11-18T17:19:00Z">
              <w:r w:rsidRPr="00E61524">
                <w:rPr>
                  <w:b/>
                </w:rPr>
                <w:t>Typ vztahu na součásti VŠ, která uskutečňuje st. program</w:t>
              </w:r>
            </w:ins>
          </w:p>
        </w:tc>
        <w:tc>
          <w:tcPr>
            <w:tcW w:w="996" w:type="dxa"/>
          </w:tcPr>
          <w:p w14:paraId="07BEBD80" w14:textId="77777777" w:rsidR="00E61524" w:rsidRPr="00E61524" w:rsidRDefault="00E61524" w:rsidP="00E61524">
            <w:pPr>
              <w:jc w:val="both"/>
              <w:rPr>
                <w:ins w:id="9607" w:author="Pavla Trefilová" w:date="2019-11-18T17:19:00Z"/>
              </w:rPr>
            </w:pPr>
            <w:ins w:id="9608" w:author="Pavla Trefilová" w:date="2019-11-18T17:19:00Z">
              <w:r w:rsidRPr="00E61524">
                <w:t>pp</w:t>
              </w:r>
            </w:ins>
          </w:p>
        </w:tc>
        <w:tc>
          <w:tcPr>
            <w:tcW w:w="998" w:type="dxa"/>
            <w:shd w:val="clear" w:color="auto" w:fill="F7CAAC"/>
          </w:tcPr>
          <w:p w14:paraId="3B78862E" w14:textId="77777777" w:rsidR="00E61524" w:rsidRPr="00E61524" w:rsidRDefault="00E61524" w:rsidP="00E61524">
            <w:pPr>
              <w:jc w:val="both"/>
              <w:rPr>
                <w:ins w:id="9609" w:author="Pavla Trefilová" w:date="2019-11-18T17:19:00Z"/>
                <w:b/>
              </w:rPr>
            </w:pPr>
            <w:ins w:id="9610" w:author="Pavla Trefilová" w:date="2019-11-18T17:19:00Z">
              <w:r w:rsidRPr="00E61524">
                <w:rPr>
                  <w:b/>
                </w:rPr>
                <w:t>rozsah</w:t>
              </w:r>
            </w:ins>
          </w:p>
        </w:tc>
        <w:tc>
          <w:tcPr>
            <w:tcW w:w="712" w:type="dxa"/>
          </w:tcPr>
          <w:p w14:paraId="19C072C6" w14:textId="77777777" w:rsidR="00E61524" w:rsidRPr="00E61524" w:rsidRDefault="00E61524" w:rsidP="00E61524">
            <w:pPr>
              <w:jc w:val="both"/>
              <w:rPr>
                <w:ins w:id="9611" w:author="Pavla Trefilová" w:date="2019-11-18T17:19:00Z"/>
              </w:rPr>
            </w:pPr>
            <w:ins w:id="9612" w:author="Pavla Trefilová" w:date="2019-11-18T17:19:00Z">
              <w:r w:rsidRPr="00E61524">
                <w:t>40</w:t>
              </w:r>
            </w:ins>
          </w:p>
        </w:tc>
        <w:tc>
          <w:tcPr>
            <w:tcW w:w="712" w:type="dxa"/>
            <w:shd w:val="clear" w:color="auto" w:fill="F7CAAC"/>
          </w:tcPr>
          <w:p w14:paraId="06FFC42A" w14:textId="77777777" w:rsidR="00E61524" w:rsidRPr="00E61524" w:rsidRDefault="00E61524" w:rsidP="00E61524">
            <w:pPr>
              <w:jc w:val="both"/>
              <w:rPr>
                <w:ins w:id="9613" w:author="Pavla Trefilová" w:date="2019-11-18T17:19:00Z"/>
                <w:b/>
              </w:rPr>
            </w:pPr>
            <w:ins w:id="9614" w:author="Pavla Trefilová" w:date="2019-11-18T17:19:00Z">
              <w:r w:rsidRPr="00E61524">
                <w:rPr>
                  <w:b/>
                </w:rPr>
                <w:t>do kdy</w:t>
              </w:r>
            </w:ins>
          </w:p>
        </w:tc>
        <w:tc>
          <w:tcPr>
            <w:tcW w:w="1393" w:type="dxa"/>
          </w:tcPr>
          <w:p w14:paraId="1D153582" w14:textId="77777777" w:rsidR="00E61524" w:rsidRPr="00E61524" w:rsidRDefault="00E61524" w:rsidP="00E61524">
            <w:pPr>
              <w:jc w:val="both"/>
              <w:rPr>
                <w:ins w:id="9615" w:author="Pavla Trefilová" w:date="2019-11-18T17:19:00Z"/>
              </w:rPr>
            </w:pPr>
            <w:ins w:id="9616" w:author="Pavla Trefilová" w:date="2019-11-18T17:19:00Z">
              <w:r w:rsidRPr="00E61524">
                <w:t>08/2020</w:t>
              </w:r>
            </w:ins>
          </w:p>
        </w:tc>
      </w:tr>
      <w:tr w:rsidR="00E61524" w:rsidRPr="00E61524" w14:paraId="09CDA898" w14:textId="77777777" w:rsidTr="000438B9">
        <w:tc>
          <w:tcPr>
            <w:tcW w:w="6085" w:type="dxa"/>
            <w:gridSpan w:val="4"/>
            <w:shd w:val="clear" w:color="auto" w:fill="F7CAAC"/>
          </w:tcPr>
          <w:p w14:paraId="485F7C70" w14:textId="77777777" w:rsidR="00E61524" w:rsidRPr="00E61524" w:rsidRDefault="00E61524" w:rsidP="00E61524">
            <w:pPr>
              <w:jc w:val="both"/>
              <w:rPr>
                <w:moveTo w:id="9617" w:author="Pavla Trefilová" w:date="2019-11-18T17:19:00Z"/>
              </w:rPr>
            </w:pPr>
            <w:moveToRangeStart w:id="9618" w:author="Pavla Trefilová" w:date="2019-11-18T17:19:00Z" w:name="move24990067"/>
            <w:moveTo w:id="9619" w:author="Pavla Trefilová" w:date="2019-11-18T17:19:00Z">
              <w:r w:rsidRPr="00E61524">
                <w:rPr>
                  <w:b/>
                </w:rPr>
                <w:t>Další současná působení jako akademický pracovník na jiných VŠ</w:t>
              </w:r>
            </w:moveTo>
          </w:p>
        </w:tc>
        <w:tc>
          <w:tcPr>
            <w:tcW w:w="1710" w:type="dxa"/>
            <w:gridSpan w:val="2"/>
            <w:shd w:val="clear" w:color="auto" w:fill="F7CAAC"/>
          </w:tcPr>
          <w:p w14:paraId="1235B0C7" w14:textId="77777777" w:rsidR="00E61524" w:rsidRPr="00E61524" w:rsidRDefault="00E61524" w:rsidP="00E61524">
            <w:pPr>
              <w:jc w:val="both"/>
              <w:rPr>
                <w:moveTo w:id="9620" w:author="Pavla Trefilová" w:date="2019-11-18T17:19:00Z"/>
                <w:b/>
              </w:rPr>
            </w:pPr>
            <w:moveTo w:id="9621" w:author="Pavla Trefilová" w:date="2019-11-18T17:19:00Z">
              <w:r w:rsidRPr="00E61524">
                <w:rPr>
                  <w:b/>
                </w:rPr>
                <w:t>typ prac. vztahu</w:t>
              </w:r>
            </w:moveTo>
          </w:p>
        </w:tc>
        <w:tc>
          <w:tcPr>
            <w:tcW w:w="2105" w:type="dxa"/>
            <w:gridSpan w:val="2"/>
            <w:shd w:val="clear" w:color="auto" w:fill="F7CAAC"/>
          </w:tcPr>
          <w:p w14:paraId="30CB7ED6" w14:textId="77777777" w:rsidR="00E61524" w:rsidRPr="00E61524" w:rsidRDefault="00E61524" w:rsidP="00E61524">
            <w:pPr>
              <w:jc w:val="both"/>
              <w:rPr>
                <w:moveTo w:id="9622" w:author="Pavla Trefilová" w:date="2019-11-18T17:19:00Z"/>
                <w:b/>
              </w:rPr>
            </w:pPr>
            <w:moveTo w:id="9623" w:author="Pavla Trefilová" w:date="2019-11-18T17:19:00Z">
              <w:r w:rsidRPr="00E61524">
                <w:rPr>
                  <w:b/>
                </w:rPr>
                <w:t>rozsah</w:t>
              </w:r>
            </w:moveTo>
          </w:p>
        </w:tc>
      </w:tr>
      <w:tr w:rsidR="00E61524" w:rsidRPr="00E61524" w14:paraId="3D704810" w14:textId="77777777" w:rsidTr="000438B9">
        <w:tc>
          <w:tcPr>
            <w:tcW w:w="6085" w:type="dxa"/>
            <w:gridSpan w:val="4"/>
          </w:tcPr>
          <w:p w14:paraId="31C98252" w14:textId="77777777" w:rsidR="00E61524" w:rsidRPr="00E61524" w:rsidRDefault="00E61524">
            <w:pPr>
              <w:rPr>
                <w:moveTo w:id="9624" w:author="Pavla Trefilová" w:date="2019-11-18T17:19:00Z"/>
              </w:rPr>
              <w:pPrChange w:id="9625" w:author="Pavla Trefilová" w:date="2019-11-18T17:19:00Z">
                <w:pPr>
                  <w:jc w:val="both"/>
                </w:pPr>
              </w:pPrChange>
            </w:pPr>
          </w:p>
        </w:tc>
        <w:tc>
          <w:tcPr>
            <w:tcW w:w="1710" w:type="dxa"/>
            <w:gridSpan w:val="2"/>
          </w:tcPr>
          <w:p w14:paraId="1A9958FC" w14:textId="77777777" w:rsidR="00E61524" w:rsidRPr="00E61524" w:rsidRDefault="00E61524" w:rsidP="00E61524">
            <w:pPr>
              <w:jc w:val="both"/>
              <w:rPr>
                <w:moveTo w:id="9626" w:author="Pavla Trefilová" w:date="2019-11-18T17:19:00Z"/>
              </w:rPr>
            </w:pPr>
          </w:p>
        </w:tc>
        <w:tc>
          <w:tcPr>
            <w:tcW w:w="2105" w:type="dxa"/>
            <w:gridSpan w:val="2"/>
          </w:tcPr>
          <w:p w14:paraId="07F7832F" w14:textId="77777777" w:rsidR="00E61524" w:rsidRPr="00E61524" w:rsidRDefault="00E61524" w:rsidP="00E61524">
            <w:pPr>
              <w:jc w:val="both"/>
              <w:rPr>
                <w:moveTo w:id="9627" w:author="Pavla Trefilová" w:date="2019-11-18T17:19:00Z"/>
              </w:rPr>
            </w:pPr>
          </w:p>
        </w:tc>
      </w:tr>
      <w:tr w:rsidR="00E61524" w:rsidRPr="00E61524" w14:paraId="027E7365" w14:textId="77777777" w:rsidTr="000438B9">
        <w:tc>
          <w:tcPr>
            <w:tcW w:w="6085" w:type="dxa"/>
            <w:gridSpan w:val="4"/>
          </w:tcPr>
          <w:p w14:paraId="17896B2D" w14:textId="77777777" w:rsidR="00E61524" w:rsidRPr="00E61524" w:rsidRDefault="00E61524" w:rsidP="00E61524">
            <w:pPr>
              <w:jc w:val="both"/>
              <w:rPr>
                <w:moveTo w:id="9628" w:author="Pavla Trefilová" w:date="2019-11-18T17:19:00Z"/>
              </w:rPr>
            </w:pPr>
          </w:p>
        </w:tc>
        <w:tc>
          <w:tcPr>
            <w:tcW w:w="1710" w:type="dxa"/>
            <w:gridSpan w:val="2"/>
          </w:tcPr>
          <w:p w14:paraId="0DE15D44" w14:textId="77777777" w:rsidR="00E61524" w:rsidRPr="00E61524" w:rsidRDefault="00E61524" w:rsidP="00E61524">
            <w:pPr>
              <w:jc w:val="both"/>
              <w:rPr>
                <w:moveTo w:id="9629" w:author="Pavla Trefilová" w:date="2019-11-18T17:19:00Z"/>
              </w:rPr>
            </w:pPr>
          </w:p>
        </w:tc>
        <w:tc>
          <w:tcPr>
            <w:tcW w:w="2105" w:type="dxa"/>
            <w:gridSpan w:val="2"/>
          </w:tcPr>
          <w:p w14:paraId="19C3AADC" w14:textId="77777777" w:rsidR="00E61524" w:rsidRPr="00E61524" w:rsidRDefault="00E61524" w:rsidP="00E61524">
            <w:pPr>
              <w:jc w:val="both"/>
              <w:rPr>
                <w:moveTo w:id="9630" w:author="Pavla Trefilová" w:date="2019-11-18T17:19:00Z"/>
              </w:rPr>
            </w:pPr>
          </w:p>
        </w:tc>
      </w:tr>
      <w:tr w:rsidR="00E61524" w:rsidRPr="00E61524" w14:paraId="0D056ECB" w14:textId="77777777" w:rsidTr="000438B9">
        <w:tc>
          <w:tcPr>
            <w:tcW w:w="6085" w:type="dxa"/>
            <w:gridSpan w:val="4"/>
          </w:tcPr>
          <w:p w14:paraId="481DA961" w14:textId="77777777" w:rsidR="00E61524" w:rsidRPr="00E61524" w:rsidRDefault="00E61524" w:rsidP="00E61524">
            <w:pPr>
              <w:jc w:val="both"/>
              <w:rPr>
                <w:moveTo w:id="9631" w:author="Pavla Trefilová" w:date="2019-11-18T17:19:00Z"/>
              </w:rPr>
            </w:pPr>
          </w:p>
        </w:tc>
        <w:tc>
          <w:tcPr>
            <w:tcW w:w="1710" w:type="dxa"/>
            <w:gridSpan w:val="2"/>
          </w:tcPr>
          <w:p w14:paraId="34F7D737" w14:textId="77777777" w:rsidR="00E61524" w:rsidRPr="00E61524" w:rsidRDefault="00E61524" w:rsidP="00E61524">
            <w:pPr>
              <w:jc w:val="both"/>
              <w:rPr>
                <w:moveTo w:id="9632" w:author="Pavla Trefilová" w:date="2019-11-18T17:19:00Z"/>
              </w:rPr>
            </w:pPr>
          </w:p>
        </w:tc>
        <w:tc>
          <w:tcPr>
            <w:tcW w:w="2105" w:type="dxa"/>
            <w:gridSpan w:val="2"/>
          </w:tcPr>
          <w:p w14:paraId="230835D2" w14:textId="77777777" w:rsidR="00E61524" w:rsidRPr="00E61524" w:rsidRDefault="00E61524" w:rsidP="00E61524">
            <w:pPr>
              <w:jc w:val="both"/>
              <w:rPr>
                <w:moveTo w:id="9633" w:author="Pavla Trefilová" w:date="2019-11-18T17:19:00Z"/>
              </w:rPr>
            </w:pPr>
          </w:p>
        </w:tc>
      </w:tr>
      <w:moveToRangeEnd w:id="9618"/>
    </w:tbl>
    <w:p w14:paraId="3187FEDF" w14:textId="77777777" w:rsidR="00B7673A" w:rsidRDefault="00B7673A">
      <w:pPr>
        <w:rPr>
          <w:del w:id="9634" w:author="Pavla Trefilová" w:date="2019-11-18T17:19:00Z"/>
        </w:rPr>
      </w:pPr>
    </w:p>
    <w:p w14:paraId="49498468" w14:textId="77777777" w:rsidR="00B7673A" w:rsidRDefault="00B7673A">
      <w:pPr>
        <w:rPr>
          <w:del w:id="9635" w:author="Pavla Trefilová" w:date="2019-11-18T17:19:00Z"/>
        </w:rPr>
      </w:pPr>
    </w:p>
    <w:p w14:paraId="246969FE" w14:textId="77777777" w:rsidR="00B7673A" w:rsidRDefault="00B7673A">
      <w:pPr>
        <w:rPr>
          <w:del w:id="9636" w:author="Pavla Trefilová" w:date="2019-11-18T17:19:00Z"/>
        </w:rPr>
      </w:pPr>
    </w:p>
    <w:p w14:paraId="7B13F170" w14:textId="77777777" w:rsidR="00B7673A" w:rsidRDefault="00B7673A">
      <w:pPr>
        <w:rPr>
          <w:del w:id="9637" w:author="Pavla Trefilová" w:date="2019-11-18T17:19:00Z"/>
        </w:rPr>
      </w:pPr>
    </w:p>
    <w:p w14:paraId="4722506C" w14:textId="77777777" w:rsidR="00B7673A" w:rsidRDefault="00B7673A">
      <w:pPr>
        <w:rPr>
          <w:del w:id="9638" w:author="Pavla Trefilová" w:date="2019-11-18T17:19: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2254"/>
        <w:gridCol w:w="1468"/>
        <w:gridCol w:w="789"/>
        <w:gridCol w:w="635"/>
        <w:gridCol w:w="696"/>
        <w:gridCol w:w="697"/>
      </w:tblGrid>
      <w:tr w:rsidR="00E61524" w:rsidRPr="00E61524" w14:paraId="2C0CD1D0" w14:textId="77777777" w:rsidTr="000438B9">
        <w:trPr>
          <w:ins w:id="9639" w:author="Pavla Trefilová" w:date="2019-11-18T17:19:00Z"/>
        </w:trPr>
        <w:tc>
          <w:tcPr>
            <w:tcW w:w="9900" w:type="dxa"/>
            <w:gridSpan w:val="8"/>
            <w:shd w:val="clear" w:color="auto" w:fill="F7CAAC"/>
          </w:tcPr>
          <w:p w14:paraId="24780963" w14:textId="77777777" w:rsidR="00E61524" w:rsidRPr="00E61524" w:rsidRDefault="00E61524" w:rsidP="00E61524">
            <w:pPr>
              <w:jc w:val="both"/>
              <w:rPr>
                <w:ins w:id="9640" w:author="Pavla Trefilová" w:date="2019-11-18T17:19:00Z"/>
              </w:rPr>
            </w:pPr>
            <w:ins w:id="9641" w:author="Pavla Trefilová" w:date="2019-11-18T17:19:00Z">
              <w:r w:rsidRPr="00E61524">
                <w:rPr>
                  <w:b/>
                </w:rPr>
                <w:t>Předměty příslušného studijního programu a způsob zapojení do jejich výuky, příp. další zapojení do uskutečňování studijního programu</w:t>
              </w:r>
            </w:ins>
          </w:p>
        </w:tc>
      </w:tr>
      <w:tr w:rsidR="00E61524" w:rsidRPr="00E61524" w14:paraId="7DFBADAC" w14:textId="77777777" w:rsidTr="000438B9">
        <w:trPr>
          <w:trHeight w:val="643"/>
          <w:ins w:id="9642" w:author="Pavla Trefilová" w:date="2019-11-18T17:19:00Z"/>
        </w:trPr>
        <w:tc>
          <w:tcPr>
            <w:tcW w:w="9900" w:type="dxa"/>
            <w:gridSpan w:val="8"/>
            <w:tcBorders>
              <w:top w:val="nil"/>
            </w:tcBorders>
          </w:tcPr>
          <w:p w14:paraId="02D9F0E8" w14:textId="77777777" w:rsidR="00E61524" w:rsidRPr="00E61524" w:rsidRDefault="00E61524" w:rsidP="00E61524">
            <w:pPr>
              <w:jc w:val="both"/>
              <w:rPr>
                <w:ins w:id="9643" w:author="Pavla Trefilová" w:date="2019-11-18T17:19:00Z"/>
              </w:rPr>
            </w:pPr>
            <w:ins w:id="9644" w:author="Pavla Trefilová" w:date="2019-11-18T17:19:00Z">
              <w:r w:rsidRPr="00E61524">
                <w:t>Information Technologies for Economists - garant, přednášející (100 %)</w:t>
              </w:r>
            </w:ins>
          </w:p>
        </w:tc>
      </w:tr>
      <w:tr w:rsidR="00E61524" w:rsidRPr="00E61524" w14:paraId="06BE4290" w14:textId="77777777" w:rsidTr="000438B9">
        <w:trPr>
          <w:ins w:id="9645" w:author="Pavla Trefilová" w:date="2019-11-18T17:19:00Z"/>
        </w:trPr>
        <w:tc>
          <w:tcPr>
            <w:tcW w:w="9900" w:type="dxa"/>
            <w:gridSpan w:val="8"/>
            <w:shd w:val="clear" w:color="auto" w:fill="F7CAAC"/>
          </w:tcPr>
          <w:p w14:paraId="3B42A4EF" w14:textId="77777777" w:rsidR="00E61524" w:rsidRPr="00E61524" w:rsidRDefault="00E61524" w:rsidP="00E61524">
            <w:pPr>
              <w:jc w:val="both"/>
              <w:rPr>
                <w:ins w:id="9646" w:author="Pavla Trefilová" w:date="2019-11-18T17:19:00Z"/>
              </w:rPr>
            </w:pPr>
            <w:ins w:id="9647" w:author="Pavla Trefilová" w:date="2019-11-18T17:19:00Z">
              <w:r w:rsidRPr="00E61524">
                <w:rPr>
                  <w:b/>
                </w:rPr>
                <w:t xml:space="preserve">Údaje o vzdělání na VŠ </w:t>
              </w:r>
            </w:ins>
          </w:p>
        </w:tc>
      </w:tr>
      <w:tr w:rsidR="00E61524" w:rsidRPr="00E61524" w14:paraId="1FC79CAD" w14:textId="77777777" w:rsidTr="000438B9">
        <w:trPr>
          <w:trHeight w:val="841"/>
          <w:ins w:id="9648" w:author="Pavla Trefilová" w:date="2019-11-18T17:19:00Z"/>
        </w:trPr>
        <w:tc>
          <w:tcPr>
            <w:tcW w:w="9900" w:type="dxa"/>
            <w:gridSpan w:val="8"/>
          </w:tcPr>
          <w:p w14:paraId="4C0C4AB4" w14:textId="77777777" w:rsidR="00E61524" w:rsidRPr="00822910" w:rsidRDefault="00E61524" w:rsidP="00E61524">
            <w:pPr>
              <w:tabs>
                <w:tab w:val="left" w:pos="1418"/>
              </w:tabs>
              <w:autoSpaceDE w:val="0"/>
              <w:autoSpaceDN w:val="0"/>
              <w:adjustRightInd w:val="0"/>
              <w:ind w:left="1416" w:hanging="1416"/>
              <w:rPr>
                <w:ins w:id="9649" w:author="Pavla Trefilová" w:date="2019-11-18T17:19:00Z"/>
                <w:color w:val="000000"/>
                <w:szCs w:val="24"/>
              </w:rPr>
            </w:pPr>
            <w:ins w:id="9650" w:author="Pavla Trefilová" w:date="2019-11-18T17:19:00Z">
              <w:r w:rsidRPr="0031440D">
                <w:rPr>
                  <w:color w:val="000000"/>
                  <w:szCs w:val="24"/>
                </w:rPr>
                <w:t xml:space="preserve">2013 – dosud: </w:t>
              </w:r>
              <w:r w:rsidRPr="00822910">
                <w:rPr>
                  <w:color w:val="000000"/>
                  <w:szCs w:val="24"/>
                </w:rPr>
                <w:t>UTB ve Zlíně, Fakulta aplikované informatiky, obor Inženýrská informatika (</w:t>
              </w:r>
              <w:r w:rsidRPr="0031440D">
                <w:rPr>
                  <w:color w:val="000000"/>
                  <w:szCs w:val="24"/>
                </w:rPr>
                <w:t>Ph.D.</w:t>
              </w:r>
              <w:r w:rsidRPr="00822910">
                <w:rPr>
                  <w:color w:val="000000"/>
                  <w:szCs w:val="24"/>
                </w:rPr>
                <w:t>)</w:t>
              </w:r>
            </w:ins>
          </w:p>
          <w:p w14:paraId="0E9AC4AB" w14:textId="77777777" w:rsidR="00E61524" w:rsidRPr="00822910" w:rsidRDefault="00E61524" w:rsidP="00E61524">
            <w:pPr>
              <w:tabs>
                <w:tab w:val="left" w:pos="1418"/>
              </w:tabs>
              <w:autoSpaceDE w:val="0"/>
              <w:autoSpaceDN w:val="0"/>
              <w:adjustRightInd w:val="0"/>
              <w:ind w:left="1418" w:hanging="1418"/>
              <w:rPr>
                <w:ins w:id="9651" w:author="Pavla Trefilová" w:date="2019-11-18T17:19:00Z"/>
                <w:color w:val="000000"/>
                <w:szCs w:val="24"/>
              </w:rPr>
            </w:pPr>
            <w:ins w:id="9652" w:author="Pavla Trefilová" w:date="2019-11-18T17:19:00Z">
              <w:r w:rsidRPr="0031440D">
                <w:rPr>
                  <w:color w:val="000000"/>
                  <w:szCs w:val="24"/>
                </w:rPr>
                <w:t xml:space="preserve">2009 – 2011: </w:t>
              </w:r>
              <w:r w:rsidRPr="00822910">
                <w:rPr>
                  <w:color w:val="000000"/>
                  <w:szCs w:val="24"/>
                </w:rPr>
                <w:t>UTB ve Zlíně, Fakulta aplikované informatiky, obor Inženýrská informatika (</w:t>
              </w:r>
              <w:r w:rsidRPr="0031440D">
                <w:rPr>
                  <w:color w:val="000000"/>
                  <w:szCs w:val="24"/>
                </w:rPr>
                <w:t>Ing.</w:t>
              </w:r>
              <w:r w:rsidRPr="00822910">
                <w:rPr>
                  <w:color w:val="000000"/>
                  <w:szCs w:val="24"/>
                </w:rPr>
                <w:t>)</w:t>
              </w:r>
            </w:ins>
          </w:p>
          <w:p w14:paraId="62778F76" w14:textId="77777777" w:rsidR="00E61524" w:rsidRPr="00E61524" w:rsidRDefault="00E61524" w:rsidP="00E61524">
            <w:pPr>
              <w:tabs>
                <w:tab w:val="left" w:pos="1418"/>
              </w:tabs>
              <w:autoSpaceDE w:val="0"/>
              <w:autoSpaceDN w:val="0"/>
              <w:adjustRightInd w:val="0"/>
              <w:ind w:left="1416" w:hanging="1416"/>
              <w:rPr>
                <w:ins w:id="9653" w:author="Pavla Trefilová" w:date="2019-11-18T17:19:00Z"/>
                <w:color w:val="000000"/>
                <w:szCs w:val="24"/>
              </w:rPr>
            </w:pPr>
            <w:ins w:id="9654" w:author="Pavla Trefilová" w:date="2019-11-18T17:19:00Z">
              <w:r w:rsidRPr="0031440D">
                <w:rPr>
                  <w:color w:val="000000"/>
                  <w:szCs w:val="24"/>
                </w:rPr>
                <w:t>2006 – 2009:</w:t>
              </w:r>
              <w:r w:rsidRPr="00E61524">
                <w:rPr>
                  <w:b/>
                  <w:bCs/>
                  <w:color w:val="000000"/>
                  <w:szCs w:val="24"/>
                </w:rPr>
                <w:t xml:space="preserve"> </w:t>
              </w:r>
              <w:r w:rsidRPr="00E61524">
                <w:rPr>
                  <w:color w:val="000000"/>
                  <w:szCs w:val="24"/>
                </w:rPr>
                <w:t>UTB ve Zlíně, Fakulta aplikované informatiky, obor Inženýrská informatika (</w:t>
              </w:r>
              <w:r w:rsidRPr="00E61524">
                <w:rPr>
                  <w:b/>
                  <w:color w:val="000000"/>
                  <w:szCs w:val="24"/>
                </w:rPr>
                <w:t>Bc.</w:t>
              </w:r>
              <w:r w:rsidRPr="00E61524">
                <w:rPr>
                  <w:color w:val="000000"/>
                  <w:szCs w:val="24"/>
                </w:rPr>
                <w:t>)</w:t>
              </w:r>
            </w:ins>
          </w:p>
        </w:tc>
      </w:tr>
      <w:tr w:rsidR="00E61524" w:rsidRPr="00E61524" w14:paraId="6DDA4EE0" w14:textId="77777777" w:rsidTr="000438B9">
        <w:trPr>
          <w:trHeight w:val="70"/>
          <w:ins w:id="9655" w:author="Pavla Trefilová" w:date="2019-11-18T17:19:00Z"/>
        </w:trPr>
        <w:tc>
          <w:tcPr>
            <w:tcW w:w="9900" w:type="dxa"/>
            <w:gridSpan w:val="8"/>
            <w:shd w:val="clear" w:color="auto" w:fill="F7CAAC"/>
          </w:tcPr>
          <w:p w14:paraId="47D26786" w14:textId="77777777" w:rsidR="00E61524" w:rsidRPr="00E61524" w:rsidRDefault="00E61524" w:rsidP="00E61524">
            <w:pPr>
              <w:jc w:val="both"/>
              <w:rPr>
                <w:ins w:id="9656" w:author="Pavla Trefilová" w:date="2019-11-18T17:19:00Z"/>
                <w:b/>
              </w:rPr>
            </w:pPr>
            <w:ins w:id="9657" w:author="Pavla Trefilová" w:date="2019-11-18T17:19:00Z">
              <w:r w:rsidRPr="00E61524">
                <w:rPr>
                  <w:b/>
                </w:rPr>
                <w:t>Údaje o odborném působení od absolvování VŠ</w:t>
              </w:r>
            </w:ins>
          </w:p>
        </w:tc>
      </w:tr>
      <w:tr w:rsidR="00E61524" w:rsidRPr="00E61524" w14:paraId="41AB667B" w14:textId="77777777" w:rsidTr="000438B9">
        <w:trPr>
          <w:trHeight w:val="597"/>
          <w:ins w:id="9658" w:author="Pavla Trefilová" w:date="2019-11-18T17:19:00Z"/>
        </w:trPr>
        <w:tc>
          <w:tcPr>
            <w:tcW w:w="9900" w:type="dxa"/>
            <w:gridSpan w:val="8"/>
          </w:tcPr>
          <w:p w14:paraId="6B10E75A" w14:textId="77777777" w:rsidR="00E61524" w:rsidRPr="00822910" w:rsidRDefault="00E61524" w:rsidP="00E61524">
            <w:pPr>
              <w:tabs>
                <w:tab w:val="left" w:pos="2127"/>
              </w:tabs>
              <w:autoSpaceDE w:val="0"/>
              <w:autoSpaceDN w:val="0"/>
              <w:adjustRightInd w:val="0"/>
              <w:rPr>
                <w:ins w:id="9659" w:author="Pavla Trefilová" w:date="2019-11-18T17:19:00Z"/>
                <w:color w:val="000000"/>
                <w:szCs w:val="24"/>
              </w:rPr>
            </w:pPr>
            <w:ins w:id="9660" w:author="Pavla Trefilová" w:date="2019-11-18T17:19:00Z">
              <w:r w:rsidRPr="0031440D">
                <w:rPr>
                  <w:color w:val="000000"/>
                  <w:szCs w:val="24"/>
                </w:rPr>
                <w:t>09/2011 – 05/2012</w:t>
              </w:r>
              <w:r w:rsidRPr="0031440D">
                <w:rPr>
                  <w:color w:val="000000"/>
                  <w:szCs w:val="24"/>
                  <w:lang w:val="en-US"/>
                </w:rPr>
                <w:t xml:space="preserve">: </w:t>
              </w:r>
              <w:r w:rsidRPr="008E0197">
                <w:rPr>
                  <w:color w:val="000000"/>
                  <w:szCs w:val="24"/>
                </w:rPr>
                <w:t>Computer programmer, Cominfo, a.s., Zlín</w:t>
              </w:r>
            </w:ins>
          </w:p>
          <w:p w14:paraId="02884AD4" w14:textId="77777777" w:rsidR="00E61524" w:rsidRPr="00E61524" w:rsidRDefault="00E61524" w:rsidP="00E61524">
            <w:pPr>
              <w:tabs>
                <w:tab w:val="left" w:pos="2127"/>
              </w:tabs>
              <w:autoSpaceDE w:val="0"/>
              <w:autoSpaceDN w:val="0"/>
              <w:adjustRightInd w:val="0"/>
              <w:rPr>
                <w:ins w:id="9661" w:author="Pavla Trefilová" w:date="2019-11-18T17:19:00Z"/>
              </w:rPr>
            </w:pPr>
            <w:ins w:id="9662" w:author="Pavla Trefilová" w:date="2019-11-18T17:19:00Z">
              <w:r w:rsidRPr="0031440D">
                <w:rPr>
                  <w:color w:val="000000"/>
                  <w:szCs w:val="24"/>
                </w:rPr>
                <w:t>09/2017 – dosud:</w:t>
              </w:r>
              <w:r w:rsidRPr="00E61524">
                <w:rPr>
                  <w:color w:val="000000"/>
                  <w:szCs w:val="24"/>
                </w:rPr>
                <w:t xml:space="preserve"> UTB ve Zlíně, Fakulta managementu a ekonomiky, akademický pracovník</w:t>
              </w:r>
            </w:ins>
          </w:p>
        </w:tc>
      </w:tr>
      <w:tr w:rsidR="00E61524" w:rsidRPr="00E61524" w14:paraId="4D31E550" w14:textId="77777777" w:rsidTr="000438B9">
        <w:trPr>
          <w:trHeight w:val="250"/>
          <w:ins w:id="9663" w:author="Pavla Trefilová" w:date="2019-11-18T17:19:00Z"/>
        </w:trPr>
        <w:tc>
          <w:tcPr>
            <w:tcW w:w="9900" w:type="dxa"/>
            <w:gridSpan w:val="8"/>
            <w:shd w:val="clear" w:color="auto" w:fill="F7CAAC"/>
          </w:tcPr>
          <w:p w14:paraId="678750C1" w14:textId="77777777" w:rsidR="00E61524" w:rsidRPr="00E61524" w:rsidRDefault="00E61524" w:rsidP="00E61524">
            <w:pPr>
              <w:jc w:val="both"/>
              <w:rPr>
                <w:ins w:id="9664" w:author="Pavla Trefilová" w:date="2019-11-18T17:19:00Z"/>
              </w:rPr>
            </w:pPr>
            <w:ins w:id="9665" w:author="Pavla Trefilová" w:date="2019-11-18T17:19:00Z">
              <w:r w:rsidRPr="00E61524">
                <w:rPr>
                  <w:b/>
                </w:rPr>
                <w:t>Zkušenosti s vedením kvalifikačních a rigorózních prací</w:t>
              </w:r>
            </w:ins>
          </w:p>
        </w:tc>
      </w:tr>
      <w:tr w:rsidR="00E61524" w:rsidRPr="00E61524" w14:paraId="338542EF" w14:textId="77777777" w:rsidTr="000438B9">
        <w:trPr>
          <w:trHeight w:val="418"/>
          <w:ins w:id="9666" w:author="Pavla Trefilová" w:date="2019-11-18T17:19:00Z"/>
        </w:trPr>
        <w:tc>
          <w:tcPr>
            <w:tcW w:w="9900" w:type="dxa"/>
            <w:gridSpan w:val="8"/>
          </w:tcPr>
          <w:p w14:paraId="0E3708CE" w14:textId="77777777" w:rsidR="00E61524" w:rsidRPr="00E61524" w:rsidRDefault="00E61524" w:rsidP="00E61524">
            <w:pPr>
              <w:jc w:val="both"/>
              <w:rPr>
                <w:ins w:id="9667" w:author="Pavla Trefilová" w:date="2019-11-18T17:19:00Z"/>
              </w:rPr>
            </w:pPr>
            <w:ins w:id="9668" w:author="Pavla Trefilová" w:date="2019-11-18T17:19:00Z">
              <w:r w:rsidRPr="00E61524">
                <w:t>Počet vedených bakalářských prací – 1</w:t>
              </w:r>
            </w:ins>
          </w:p>
          <w:p w14:paraId="70597909" w14:textId="77777777" w:rsidR="00E61524" w:rsidRPr="00E61524" w:rsidRDefault="00E61524" w:rsidP="00E61524">
            <w:pPr>
              <w:jc w:val="both"/>
              <w:rPr>
                <w:ins w:id="9669" w:author="Pavla Trefilová" w:date="2019-11-18T17:19:00Z"/>
              </w:rPr>
            </w:pPr>
          </w:p>
        </w:tc>
      </w:tr>
      <w:tr w:rsidR="00E61524" w:rsidRPr="00E61524" w14:paraId="7DC10ECC" w14:textId="77777777" w:rsidTr="000438B9">
        <w:trPr>
          <w:cantSplit/>
          <w:ins w:id="9670" w:author="Pavla Trefilová" w:date="2019-11-18T17:19:00Z"/>
        </w:trPr>
        <w:tc>
          <w:tcPr>
            <w:tcW w:w="3361" w:type="dxa"/>
            <w:gridSpan w:val="2"/>
            <w:tcBorders>
              <w:top w:val="single" w:sz="12" w:space="0" w:color="auto"/>
            </w:tcBorders>
            <w:shd w:val="clear" w:color="auto" w:fill="F7CAAC"/>
          </w:tcPr>
          <w:p w14:paraId="1A659D9F" w14:textId="77777777" w:rsidR="00E61524" w:rsidRPr="00E61524" w:rsidRDefault="00E61524" w:rsidP="00E61524">
            <w:pPr>
              <w:jc w:val="both"/>
              <w:rPr>
                <w:ins w:id="9671" w:author="Pavla Trefilová" w:date="2019-11-18T17:19:00Z"/>
              </w:rPr>
            </w:pPr>
            <w:ins w:id="9672" w:author="Pavla Trefilová" w:date="2019-11-18T17:19:00Z">
              <w:r w:rsidRPr="00E61524">
                <w:rPr>
                  <w:b/>
                </w:rPr>
                <w:t xml:space="preserve">Obor habilitačního řízení </w:t>
              </w:r>
            </w:ins>
          </w:p>
        </w:tc>
        <w:tc>
          <w:tcPr>
            <w:tcW w:w="2254" w:type="dxa"/>
            <w:tcBorders>
              <w:top w:val="single" w:sz="12" w:space="0" w:color="auto"/>
            </w:tcBorders>
            <w:shd w:val="clear" w:color="auto" w:fill="F7CAAC"/>
          </w:tcPr>
          <w:p w14:paraId="475CAB96" w14:textId="77777777" w:rsidR="00E61524" w:rsidRPr="00E61524" w:rsidRDefault="00E61524" w:rsidP="00E61524">
            <w:pPr>
              <w:jc w:val="both"/>
              <w:rPr>
                <w:ins w:id="9673" w:author="Pavla Trefilová" w:date="2019-11-18T17:19:00Z"/>
              </w:rPr>
            </w:pPr>
            <w:ins w:id="9674" w:author="Pavla Trefilová" w:date="2019-11-18T17:19:00Z">
              <w:r w:rsidRPr="00E61524">
                <w:rPr>
                  <w:b/>
                </w:rPr>
                <w:t>Rok udělení hodnosti</w:t>
              </w:r>
            </w:ins>
          </w:p>
        </w:tc>
        <w:tc>
          <w:tcPr>
            <w:tcW w:w="2257" w:type="dxa"/>
            <w:gridSpan w:val="2"/>
            <w:tcBorders>
              <w:top w:val="single" w:sz="12" w:space="0" w:color="auto"/>
              <w:right w:val="single" w:sz="12" w:space="0" w:color="auto"/>
            </w:tcBorders>
            <w:shd w:val="clear" w:color="auto" w:fill="F7CAAC"/>
          </w:tcPr>
          <w:p w14:paraId="492F76A1" w14:textId="77777777" w:rsidR="00E61524" w:rsidRPr="00E61524" w:rsidRDefault="00E61524" w:rsidP="00E61524">
            <w:pPr>
              <w:jc w:val="both"/>
              <w:rPr>
                <w:ins w:id="9675" w:author="Pavla Trefilová" w:date="2019-11-18T17:19:00Z"/>
              </w:rPr>
            </w:pPr>
            <w:ins w:id="9676" w:author="Pavla Trefilová" w:date="2019-11-18T17:19:00Z">
              <w:r w:rsidRPr="00E61524">
                <w:rPr>
                  <w:b/>
                </w:rPr>
                <w:t>Řízení konáno na VŠ</w:t>
              </w:r>
            </w:ins>
          </w:p>
        </w:tc>
        <w:tc>
          <w:tcPr>
            <w:tcW w:w="2028" w:type="dxa"/>
            <w:gridSpan w:val="3"/>
            <w:tcBorders>
              <w:top w:val="single" w:sz="12" w:space="0" w:color="auto"/>
              <w:left w:val="single" w:sz="12" w:space="0" w:color="auto"/>
            </w:tcBorders>
            <w:shd w:val="clear" w:color="auto" w:fill="F7CAAC"/>
          </w:tcPr>
          <w:p w14:paraId="3CE6CFDC" w14:textId="77777777" w:rsidR="00E61524" w:rsidRPr="00E61524" w:rsidRDefault="00E61524" w:rsidP="00E61524">
            <w:pPr>
              <w:jc w:val="both"/>
              <w:rPr>
                <w:ins w:id="9677" w:author="Pavla Trefilová" w:date="2019-11-18T17:19:00Z"/>
                <w:b/>
              </w:rPr>
            </w:pPr>
            <w:ins w:id="9678" w:author="Pavla Trefilová" w:date="2019-11-18T17:19:00Z">
              <w:r w:rsidRPr="00E61524">
                <w:rPr>
                  <w:b/>
                </w:rPr>
                <w:t>Ohlasy publikací</w:t>
              </w:r>
            </w:ins>
          </w:p>
        </w:tc>
      </w:tr>
      <w:tr w:rsidR="00E61524" w:rsidRPr="00E61524" w14:paraId="28931978" w14:textId="77777777" w:rsidTr="000438B9">
        <w:trPr>
          <w:cantSplit/>
          <w:ins w:id="9679" w:author="Pavla Trefilová" w:date="2019-11-18T17:19:00Z"/>
        </w:trPr>
        <w:tc>
          <w:tcPr>
            <w:tcW w:w="3361" w:type="dxa"/>
            <w:gridSpan w:val="2"/>
          </w:tcPr>
          <w:p w14:paraId="7261AD2E" w14:textId="77777777" w:rsidR="00E61524" w:rsidRPr="00E61524" w:rsidRDefault="00E61524" w:rsidP="00E61524">
            <w:pPr>
              <w:jc w:val="both"/>
              <w:rPr>
                <w:ins w:id="9680" w:author="Pavla Trefilová" w:date="2019-11-18T17:19:00Z"/>
              </w:rPr>
            </w:pPr>
          </w:p>
        </w:tc>
        <w:tc>
          <w:tcPr>
            <w:tcW w:w="2254" w:type="dxa"/>
          </w:tcPr>
          <w:p w14:paraId="283DAE54" w14:textId="77777777" w:rsidR="00E61524" w:rsidRPr="00E61524" w:rsidRDefault="00E61524" w:rsidP="00E61524">
            <w:pPr>
              <w:jc w:val="both"/>
              <w:rPr>
                <w:ins w:id="9681" w:author="Pavla Trefilová" w:date="2019-11-18T17:19:00Z"/>
              </w:rPr>
            </w:pPr>
          </w:p>
        </w:tc>
        <w:tc>
          <w:tcPr>
            <w:tcW w:w="2257" w:type="dxa"/>
            <w:gridSpan w:val="2"/>
            <w:tcBorders>
              <w:right w:val="single" w:sz="12" w:space="0" w:color="auto"/>
            </w:tcBorders>
          </w:tcPr>
          <w:p w14:paraId="6155A6A7" w14:textId="77777777" w:rsidR="00E61524" w:rsidRPr="00E61524" w:rsidRDefault="00E61524" w:rsidP="00E61524">
            <w:pPr>
              <w:jc w:val="both"/>
              <w:rPr>
                <w:ins w:id="9682" w:author="Pavla Trefilová" w:date="2019-11-18T17:19:00Z"/>
              </w:rPr>
            </w:pPr>
          </w:p>
        </w:tc>
        <w:tc>
          <w:tcPr>
            <w:tcW w:w="635" w:type="dxa"/>
            <w:tcBorders>
              <w:left w:val="single" w:sz="12" w:space="0" w:color="auto"/>
            </w:tcBorders>
            <w:shd w:val="clear" w:color="auto" w:fill="F7CAAC"/>
          </w:tcPr>
          <w:p w14:paraId="2DE74237" w14:textId="77777777" w:rsidR="00E61524" w:rsidRPr="00E61524" w:rsidRDefault="00E61524" w:rsidP="00E61524">
            <w:pPr>
              <w:jc w:val="both"/>
              <w:rPr>
                <w:ins w:id="9683" w:author="Pavla Trefilová" w:date="2019-11-18T17:19:00Z"/>
              </w:rPr>
            </w:pPr>
            <w:ins w:id="9684" w:author="Pavla Trefilová" w:date="2019-11-18T17:19:00Z">
              <w:r w:rsidRPr="00E61524">
                <w:rPr>
                  <w:b/>
                </w:rPr>
                <w:t>WOS</w:t>
              </w:r>
            </w:ins>
          </w:p>
        </w:tc>
        <w:tc>
          <w:tcPr>
            <w:tcW w:w="696" w:type="dxa"/>
            <w:shd w:val="clear" w:color="auto" w:fill="F7CAAC"/>
          </w:tcPr>
          <w:p w14:paraId="1BE400E3" w14:textId="77777777" w:rsidR="00E61524" w:rsidRPr="00E61524" w:rsidRDefault="00E61524" w:rsidP="00E61524">
            <w:pPr>
              <w:jc w:val="both"/>
              <w:rPr>
                <w:ins w:id="9685" w:author="Pavla Trefilová" w:date="2019-11-18T17:19:00Z"/>
                <w:sz w:val="18"/>
              </w:rPr>
            </w:pPr>
            <w:ins w:id="9686" w:author="Pavla Trefilová" w:date="2019-11-18T17:19:00Z">
              <w:r w:rsidRPr="00E61524">
                <w:rPr>
                  <w:b/>
                  <w:sz w:val="18"/>
                </w:rPr>
                <w:t>Scopus</w:t>
              </w:r>
            </w:ins>
          </w:p>
        </w:tc>
        <w:tc>
          <w:tcPr>
            <w:tcW w:w="697" w:type="dxa"/>
            <w:shd w:val="clear" w:color="auto" w:fill="F7CAAC"/>
          </w:tcPr>
          <w:p w14:paraId="1502D431" w14:textId="77777777" w:rsidR="00E61524" w:rsidRPr="00E61524" w:rsidRDefault="00E61524" w:rsidP="00E61524">
            <w:pPr>
              <w:jc w:val="both"/>
              <w:rPr>
                <w:ins w:id="9687" w:author="Pavla Trefilová" w:date="2019-11-18T17:19:00Z"/>
              </w:rPr>
            </w:pPr>
            <w:ins w:id="9688" w:author="Pavla Trefilová" w:date="2019-11-18T17:19:00Z">
              <w:r w:rsidRPr="00E61524">
                <w:rPr>
                  <w:b/>
                  <w:sz w:val="18"/>
                </w:rPr>
                <w:t>ostatní</w:t>
              </w:r>
            </w:ins>
          </w:p>
        </w:tc>
      </w:tr>
      <w:tr w:rsidR="00E61524" w:rsidRPr="00E61524" w14:paraId="728B34C5" w14:textId="77777777" w:rsidTr="000438B9">
        <w:trPr>
          <w:cantSplit/>
          <w:trHeight w:val="70"/>
          <w:ins w:id="9689" w:author="Pavla Trefilová" w:date="2019-11-18T17:19:00Z"/>
        </w:trPr>
        <w:tc>
          <w:tcPr>
            <w:tcW w:w="3361" w:type="dxa"/>
            <w:gridSpan w:val="2"/>
            <w:shd w:val="clear" w:color="auto" w:fill="F7CAAC"/>
          </w:tcPr>
          <w:p w14:paraId="2E44D6E1" w14:textId="77777777" w:rsidR="00E61524" w:rsidRPr="00E61524" w:rsidRDefault="00E61524" w:rsidP="00E61524">
            <w:pPr>
              <w:jc w:val="both"/>
              <w:rPr>
                <w:ins w:id="9690" w:author="Pavla Trefilová" w:date="2019-11-18T17:19:00Z"/>
              </w:rPr>
            </w:pPr>
            <w:ins w:id="9691" w:author="Pavla Trefilová" w:date="2019-11-18T17:19:00Z">
              <w:r w:rsidRPr="00E61524">
                <w:rPr>
                  <w:b/>
                </w:rPr>
                <w:t>Obor jmenovacího řízení</w:t>
              </w:r>
            </w:ins>
          </w:p>
        </w:tc>
        <w:tc>
          <w:tcPr>
            <w:tcW w:w="2254" w:type="dxa"/>
            <w:shd w:val="clear" w:color="auto" w:fill="F7CAAC"/>
          </w:tcPr>
          <w:p w14:paraId="21F437C1" w14:textId="77777777" w:rsidR="00E61524" w:rsidRPr="00E61524" w:rsidRDefault="00E61524" w:rsidP="00E61524">
            <w:pPr>
              <w:jc w:val="both"/>
              <w:rPr>
                <w:ins w:id="9692" w:author="Pavla Trefilová" w:date="2019-11-18T17:19:00Z"/>
              </w:rPr>
            </w:pPr>
            <w:ins w:id="9693" w:author="Pavla Trefilová" w:date="2019-11-18T17:19:00Z">
              <w:r w:rsidRPr="00E61524">
                <w:rPr>
                  <w:b/>
                </w:rPr>
                <w:t>Rok udělení hodnosti</w:t>
              </w:r>
            </w:ins>
          </w:p>
        </w:tc>
        <w:tc>
          <w:tcPr>
            <w:tcW w:w="2257" w:type="dxa"/>
            <w:gridSpan w:val="2"/>
            <w:tcBorders>
              <w:right w:val="single" w:sz="12" w:space="0" w:color="auto"/>
            </w:tcBorders>
            <w:shd w:val="clear" w:color="auto" w:fill="F7CAAC"/>
          </w:tcPr>
          <w:p w14:paraId="310B9B90" w14:textId="77777777" w:rsidR="00E61524" w:rsidRPr="00E61524" w:rsidRDefault="00E61524" w:rsidP="00E61524">
            <w:pPr>
              <w:jc w:val="both"/>
              <w:rPr>
                <w:ins w:id="9694" w:author="Pavla Trefilová" w:date="2019-11-18T17:19:00Z"/>
              </w:rPr>
            </w:pPr>
            <w:ins w:id="9695" w:author="Pavla Trefilová" w:date="2019-11-18T17:19:00Z">
              <w:r w:rsidRPr="00E61524">
                <w:rPr>
                  <w:b/>
                </w:rPr>
                <w:t>Řízení konáno na VŠ</w:t>
              </w:r>
            </w:ins>
          </w:p>
        </w:tc>
        <w:tc>
          <w:tcPr>
            <w:tcW w:w="635" w:type="dxa"/>
            <w:vMerge w:val="restart"/>
            <w:tcBorders>
              <w:left w:val="single" w:sz="12" w:space="0" w:color="auto"/>
            </w:tcBorders>
          </w:tcPr>
          <w:p w14:paraId="255BC2D9" w14:textId="77777777" w:rsidR="00E61524" w:rsidRPr="00E61524" w:rsidRDefault="00E61524" w:rsidP="00E61524">
            <w:pPr>
              <w:jc w:val="both"/>
              <w:rPr>
                <w:ins w:id="9696" w:author="Pavla Trefilová" w:date="2019-11-18T17:19:00Z"/>
                <w:b/>
              </w:rPr>
            </w:pPr>
            <w:ins w:id="9697" w:author="Pavla Trefilová" w:date="2019-11-18T17:19:00Z">
              <w:r w:rsidRPr="00E61524">
                <w:t>9</w:t>
              </w:r>
            </w:ins>
          </w:p>
        </w:tc>
        <w:tc>
          <w:tcPr>
            <w:tcW w:w="696" w:type="dxa"/>
            <w:vMerge w:val="restart"/>
          </w:tcPr>
          <w:p w14:paraId="4C4EC903" w14:textId="77777777" w:rsidR="00E61524" w:rsidRPr="00E61524" w:rsidRDefault="00E61524" w:rsidP="00E61524">
            <w:pPr>
              <w:jc w:val="both"/>
              <w:rPr>
                <w:ins w:id="9698" w:author="Pavla Trefilová" w:date="2019-11-18T17:19:00Z"/>
                <w:b/>
              </w:rPr>
            </w:pPr>
            <w:ins w:id="9699" w:author="Pavla Trefilová" w:date="2019-11-18T17:19:00Z">
              <w:r w:rsidRPr="00E61524">
                <w:t>10</w:t>
              </w:r>
            </w:ins>
          </w:p>
        </w:tc>
        <w:tc>
          <w:tcPr>
            <w:tcW w:w="697" w:type="dxa"/>
            <w:vMerge w:val="restart"/>
          </w:tcPr>
          <w:p w14:paraId="05824B30" w14:textId="77777777" w:rsidR="00E61524" w:rsidRPr="00E61524" w:rsidRDefault="00E61524" w:rsidP="00E61524">
            <w:pPr>
              <w:jc w:val="both"/>
              <w:rPr>
                <w:ins w:id="9700" w:author="Pavla Trefilová" w:date="2019-11-18T17:19:00Z"/>
                <w:b/>
              </w:rPr>
            </w:pPr>
            <w:ins w:id="9701" w:author="Pavla Trefilová" w:date="2019-11-18T17:19:00Z">
              <w:r w:rsidRPr="00E61524">
                <w:t>3</w:t>
              </w:r>
            </w:ins>
          </w:p>
        </w:tc>
      </w:tr>
      <w:tr w:rsidR="00E61524" w:rsidRPr="00E61524" w14:paraId="5F9C9434" w14:textId="77777777" w:rsidTr="000438B9">
        <w:trPr>
          <w:trHeight w:val="205"/>
          <w:ins w:id="9702" w:author="Pavla Trefilová" w:date="2019-11-18T17:19:00Z"/>
        </w:trPr>
        <w:tc>
          <w:tcPr>
            <w:tcW w:w="3361" w:type="dxa"/>
            <w:gridSpan w:val="2"/>
          </w:tcPr>
          <w:p w14:paraId="61745C94" w14:textId="77777777" w:rsidR="00E61524" w:rsidRPr="00E61524" w:rsidRDefault="00E61524" w:rsidP="00E61524">
            <w:pPr>
              <w:jc w:val="both"/>
              <w:rPr>
                <w:ins w:id="9703" w:author="Pavla Trefilová" w:date="2019-11-18T17:19:00Z"/>
              </w:rPr>
            </w:pPr>
          </w:p>
        </w:tc>
        <w:tc>
          <w:tcPr>
            <w:tcW w:w="2254" w:type="dxa"/>
          </w:tcPr>
          <w:p w14:paraId="48109313" w14:textId="77777777" w:rsidR="00E61524" w:rsidRPr="00E61524" w:rsidRDefault="00E61524" w:rsidP="00E61524">
            <w:pPr>
              <w:jc w:val="both"/>
              <w:rPr>
                <w:ins w:id="9704" w:author="Pavla Trefilová" w:date="2019-11-18T17:19:00Z"/>
              </w:rPr>
            </w:pPr>
          </w:p>
        </w:tc>
        <w:tc>
          <w:tcPr>
            <w:tcW w:w="2257" w:type="dxa"/>
            <w:gridSpan w:val="2"/>
            <w:tcBorders>
              <w:right w:val="single" w:sz="12" w:space="0" w:color="auto"/>
            </w:tcBorders>
          </w:tcPr>
          <w:p w14:paraId="3EE71CAA" w14:textId="77777777" w:rsidR="00E61524" w:rsidRPr="00E61524" w:rsidRDefault="00E61524" w:rsidP="00E61524">
            <w:pPr>
              <w:jc w:val="both"/>
              <w:rPr>
                <w:ins w:id="9705" w:author="Pavla Trefilová" w:date="2019-11-18T17:19:00Z"/>
              </w:rPr>
            </w:pPr>
          </w:p>
        </w:tc>
        <w:tc>
          <w:tcPr>
            <w:tcW w:w="635" w:type="dxa"/>
            <w:vMerge/>
            <w:tcBorders>
              <w:left w:val="single" w:sz="12" w:space="0" w:color="auto"/>
            </w:tcBorders>
            <w:vAlign w:val="center"/>
          </w:tcPr>
          <w:p w14:paraId="43437AA7" w14:textId="77777777" w:rsidR="00E61524" w:rsidRPr="00E61524" w:rsidRDefault="00E61524" w:rsidP="00E61524">
            <w:pPr>
              <w:rPr>
                <w:ins w:id="9706" w:author="Pavla Trefilová" w:date="2019-11-18T17:19:00Z"/>
                <w:b/>
              </w:rPr>
            </w:pPr>
          </w:p>
        </w:tc>
        <w:tc>
          <w:tcPr>
            <w:tcW w:w="696" w:type="dxa"/>
            <w:vMerge/>
            <w:vAlign w:val="center"/>
          </w:tcPr>
          <w:p w14:paraId="0EC52ACB" w14:textId="77777777" w:rsidR="00E61524" w:rsidRPr="00E61524" w:rsidRDefault="00E61524" w:rsidP="00E61524">
            <w:pPr>
              <w:rPr>
                <w:ins w:id="9707" w:author="Pavla Trefilová" w:date="2019-11-18T17:19:00Z"/>
                <w:b/>
              </w:rPr>
            </w:pPr>
          </w:p>
        </w:tc>
        <w:tc>
          <w:tcPr>
            <w:tcW w:w="697" w:type="dxa"/>
            <w:vMerge/>
            <w:vAlign w:val="center"/>
          </w:tcPr>
          <w:p w14:paraId="3D076438" w14:textId="77777777" w:rsidR="00E61524" w:rsidRPr="00E61524" w:rsidRDefault="00E61524" w:rsidP="00E61524">
            <w:pPr>
              <w:rPr>
                <w:ins w:id="9708" w:author="Pavla Trefilová" w:date="2019-11-18T17:19:00Z"/>
                <w:b/>
              </w:rPr>
            </w:pPr>
          </w:p>
        </w:tc>
      </w:tr>
      <w:tr w:rsidR="00E61524" w:rsidRPr="00E61524" w14:paraId="1D2E31D4" w14:textId="77777777" w:rsidTr="000438B9">
        <w:trPr>
          <w:ins w:id="9709" w:author="Pavla Trefilová" w:date="2019-11-18T17:19:00Z"/>
        </w:trPr>
        <w:tc>
          <w:tcPr>
            <w:tcW w:w="9900" w:type="dxa"/>
            <w:gridSpan w:val="8"/>
            <w:shd w:val="clear" w:color="auto" w:fill="F7CAAC"/>
          </w:tcPr>
          <w:p w14:paraId="14EE8342" w14:textId="77777777" w:rsidR="00E61524" w:rsidRPr="00E61524" w:rsidRDefault="00E61524" w:rsidP="00E61524">
            <w:pPr>
              <w:jc w:val="both"/>
              <w:rPr>
                <w:ins w:id="9710" w:author="Pavla Trefilová" w:date="2019-11-18T17:19:00Z"/>
                <w:b/>
              </w:rPr>
            </w:pPr>
            <w:ins w:id="9711" w:author="Pavla Trefilová" w:date="2019-11-18T17:19:00Z">
              <w:r w:rsidRPr="00E61524">
                <w:rPr>
                  <w:b/>
                </w:rPr>
                <w:t xml:space="preserve">Přehled o nejvýznamnější publikační a další tvůrčí činnosti nebo další profesní činnosti u odborníků z praxe vztahující se k zabezpečovaným předmětům </w:t>
              </w:r>
            </w:ins>
          </w:p>
        </w:tc>
      </w:tr>
      <w:tr w:rsidR="00E61524" w:rsidRPr="00E61524" w14:paraId="7ED12E75" w14:textId="77777777" w:rsidTr="000438B9">
        <w:trPr>
          <w:trHeight w:val="2347"/>
          <w:ins w:id="9712" w:author="Pavla Trefilová" w:date="2019-11-18T17:19:00Z"/>
        </w:trPr>
        <w:tc>
          <w:tcPr>
            <w:tcW w:w="9900" w:type="dxa"/>
            <w:gridSpan w:val="8"/>
          </w:tcPr>
          <w:p w14:paraId="103A43FF" w14:textId="155B50D0" w:rsidR="00E61524" w:rsidRPr="00E61524" w:rsidRDefault="00E61524" w:rsidP="00E61524">
            <w:pPr>
              <w:jc w:val="both"/>
              <w:rPr>
                <w:ins w:id="9713" w:author="Pavla Trefilová" w:date="2019-11-18T17:19:00Z"/>
                <w:szCs w:val="32"/>
              </w:rPr>
            </w:pPr>
            <w:ins w:id="9714" w:author="Pavla Trefilová" w:date="2019-11-18T17:19:00Z">
              <w:r w:rsidRPr="00E61524">
                <w:rPr>
                  <w:szCs w:val="32"/>
                </w:rPr>
                <w:t xml:space="preserve">URBÁNEK, T., PROKOPOVÁ, Z., ŠILHAVÝ, R., KUNČAR, A. New Approach of Constant Resolving of Analytical Programming. In </w:t>
              </w:r>
              <w:r w:rsidRPr="00E61524">
                <w:rPr>
                  <w:i/>
                  <w:szCs w:val="32"/>
                </w:rPr>
                <w:t>Proceedings - 30th European Conference on Modelling and Simulation ECMS 2016</w:t>
              </w:r>
              <w:r w:rsidRPr="00E61524">
                <w:rPr>
                  <w:szCs w:val="32"/>
                </w:rPr>
                <w:t xml:space="preserve">. Nottingham: EUROPEAN COUNCIL MODELLING &amp; SIMULATION, SCHOOL COMPUTING &amp; MATHEMATICS, 2016, </w:t>
              </w:r>
              <w:r w:rsidR="00233D8D">
                <w:rPr>
                  <w:szCs w:val="32"/>
                </w:rPr>
                <w:t>p</w:t>
              </w:r>
              <w:r w:rsidRPr="00E61524">
                <w:rPr>
                  <w:szCs w:val="32"/>
                </w:rPr>
                <w:t>. 231-236. ISBN 978-0-9932440-2-5. (60%)</w:t>
              </w:r>
            </w:ins>
          </w:p>
          <w:p w14:paraId="264F4709" w14:textId="6015D38C" w:rsidR="00E61524" w:rsidRPr="00E61524" w:rsidRDefault="00E61524" w:rsidP="00E61524">
            <w:pPr>
              <w:jc w:val="both"/>
              <w:rPr>
                <w:ins w:id="9715" w:author="Pavla Trefilová" w:date="2019-11-18T17:19:00Z"/>
                <w:szCs w:val="32"/>
              </w:rPr>
            </w:pPr>
            <w:ins w:id="9716" w:author="Pavla Trefilová" w:date="2019-11-18T17:19:00Z">
              <w:r w:rsidRPr="00E61524">
                <w:rPr>
                  <w:szCs w:val="32"/>
                </w:rPr>
                <w:t xml:space="preserve">URBÁNEK, T., PROKOPOVÁ, Z., ŠILHAVÝ, R., KUNČAR, A. Using improved analytical programming algorithm for effort estimation in software engineering. In </w:t>
              </w:r>
              <w:r w:rsidRPr="00E61524">
                <w:rPr>
                  <w:i/>
                  <w:szCs w:val="32"/>
                </w:rPr>
                <w:t>MATEC Web of Conferences</w:t>
              </w:r>
              <w:r w:rsidRPr="00E61524">
                <w:rPr>
                  <w:szCs w:val="32"/>
                </w:rPr>
                <w:t>. Les Ulis: EDP Sciences, 2016</w:t>
              </w:r>
              <w:r w:rsidR="00233D8D">
                <w:rPr>
                  <w:szCs w:val="32"/>
                </w:rPr>
                <w:t>.</w:t>
              </w:r>
              <w:r w:rsidRPr="00E61524">
                <w:rPr>
                  <w:szCs w:val="32"/>
                </w:rPr>
                <w:t xml:space="preserve"> ISSN 2261-236X. (60%)</w:t>
              </w:r>
            </w:ins>
          </w:p>
          <w:p w14:paraId="4A64DCFD" w14:textId="40618E95" w:rsidR="00E61524" w:rsidRPr="00E61524" w:rsidRDefault="00E61524" w:rsidP="00E61524">
            <w:pPr>
              <w:jc w:val="both"/>
              <w:rPr>
                <w:ins w:id="9717" w:author="Pavla Trefilová" w:date="2019-11-18T17:19:00Z"/>
                <w:szCs w:val="32"/>
              </w:rPr>
            </w:pPr>
            <w:ins w:id="9718" w:author="Pavla Trefilová" w:date="2019-11-18T17:19:00Z">
              <w:r w:rsidRPr="00E61524">
                <w:rPr>
                  <w:szCs w:val="32"/>
                </w:rPr>
                <w:t xml:space="preserve">URBÁNEK, T., PROKOPOVÁ, Z., ŠILHAVÝ, R., KUNČAR, A. Using Analytical Programming for Software Effort Estimation. In </w:t>
              </w:r>
              <w:r w:rsidRPr="00E61524">
                <w:rPr>
                  <w:i/>
                  <w:szCs w:val="32"/>
                </w:rPr>
                <w:t>Software Engineering Perspectives and Application in Intelligent Systems: Proceedings of the 5th computer science on-line conference 2016</w:t>
              </w:r>
              <w:r w:rsidR="00233D8D">
                <w:rPr>
                  <w:i/>
                  <w:szCs w:val="32"/>
                </w:rPr>
                <w:t>.</w:t>
              </w:r>
              <w:r w:rsidRPr="00E61524">
                <w:rPr>
                  <w:szCs w:val="32"/>
                </w:rPr>
                <w:t xml:space="preserve"> </w:t>
              </w:r>
              <w:r w:rsidRPr="0031440D">
                <w:rPr>
                  <w:i/>
                  <w:iCs/>
                  <w:szCs w:val="32"/>
                </w:rPr>
                <w:t>Vol. 2</w:t>
              </w:r>
              <w:r w:rsidRPr="00E61524">
                <w:rPr>
                  <w:szCs w:val="32"/>
                </w:rPr>
                <w:t>. Heidelberg: Springer-Verlag Berlin, 2016, s. 261-272. ISSN 2194-5357. ISBN 978-3-319-33620-6. (60%)</w:t>
              </w:r>
            </w:ins>
          </w:p>
          <w:p w14:paraId="1A7EC302" w14:textId="77777777" w:rsidR="00E61524" w:rsidRPr="00E61524" w:rsidRDefault="00E61524" w:rsidP="00E61524">
            <w:pPr>
              <w:jc w:val="both"/>
              <w:rPr>
                <w:ins w:id="9719" w:author="Pavla Trefilová" w:date="2019-11-18T17:19:00Z"/>
                <w:szCs w:val="32"/>
              </w:rPr>
            </w:pPr>
            <w:ins w:id="9720" w:author="Pavla Trefilová" w:date="2019-11-18T17:19:00Z">
              <w:r w:rsidRPr="00E61524">
                <w:rPr>
                  <w:szCs w:val="32"/>
                </w:rPr>
                <w:t xml:space="preserve">URBÁNEK, T., PROKOPOVÁ, Z., ŠILHAVÝ, R. On the Value of Parameters of Use Case Points Method. In </w:t>
              </w:r>
              <w:r w:rsidRPr="00E61524">
                <w:rPr>
                  <w:i/>
                  <w:szCs w:val="32"/>
                </w:rPr>
                <w:t>Artificial Intelligence Perspectives and Applications.</w:t>
              </w:r>
              <w:r w:rsidRPr="00E61524">
                <w:rPr>
                  <w:szCs w:val="32"/>
                </w:rPr>
                <w:t xml:space="preserve"> Heidelberg: Springer-Verlag Berlin, 2015, s. 309-319. ISSN 2194-5357. ISBN 978-3-319-18475-3. (80%)</w:t>
              </w:r>
            </w:ins>
          </w:p>
          <w:p w14:paraId="3FFD9886" w14:textId="79A7B31B" w:rsidR="00E61524" w:rsidRPr="00E61524" w:rsidRDefault="00E61524" w:rsidP="00E61524">
            <w:pPr>
              <w:jc w:val="both"/>
              <w:rPr>
                <w:ins w:id="9721" w:author="Pavla Trefilová" w:date="2019-11-18T17:19:00Z"/>
                <w:szCs w:val="32"/>
              </w:rPr>
            </w:pPr>
            <w:ins w:id="9722" w:author="Pavla Trefilová" w:date="2019-11-18T17:19:00Z">
              <w:r w:rsidRPr="00E61524">
                <w:rPr>
                  <w:szCs w:val="32"/>
                </w:rPr>
                <w:t xml:space="preserve">URBÁNEK, T., PROKOPOVÁ, Z., ŠILHAVÝ, R., VESELÁ, V. </w:t>
              </w:r>
              <w:r w:rsidRPr="00E61524">
                <w:rPr>
                  <w:i/>
                  <w:szCs w:val="32"/>
                </w:rPr>
                <w:t>Prediction accuracy measurements as a fitness function for software effort estimation.</w:t>
              </w:r>
              <w:r w:rsidRPr="00E61524">
                <w:rPr>
                  <w:szCs w:val="32"/>
                </w:rPr>
                <w:t xml:space="preserve"> SpringerPlus, 2015, roč. 4, č. 1, s. 1-17. ISSN 2193-1801. (70%)</w:t>
              </w:r>
            </w:ins>
          </w:p>
        </w:tc>
      </w:tr>
      <w:tr w:rsidR="00E61524" w:rsidRPr="00E61524" w14:paraId="50DED4B6" w14:textId="77777777" w:rsidTr="000438B9">
        <w:trPr>
          <w:trHeight w:val="218"/>
          <w:ins w:id="9723" w:author="Pavla Trefilová" w:date="2019-11-18T17:19:00Z"/>
        </w:trPr>
        <w:tc>
          <w:tcPr>
            <w:tcW w:w="9900" w:type="dxa"/>
            <w:gridSpan w:val="8"/>
            <w:shd w:val="clear" w:color="auto" w:fill="F7CAAC"/>
          </w:tcPr>
          <w:p w14:paraId="39F04048" w14:textId="77777777" w:rsidR="00E61524" w:rsidRPr="00E61524" w:rsidRDefault="00E61524" w:rsidP="00E61524">
            <w:pPr>
              <w:rPr>
                <w:ins w:id="9724" w:author="Pavla Trefilová" w:date="2019-11-18T17:19:00Z"/>
                <w:b/>
              </w:rPr>
            </w:pPr>
            <w:ins w:id="9725" w:author="Pavla Trefilová" w:date="2019-11-18T17:19:00Z">
              <w:r w:rsidRPr="00E61524">
                <w:rPr>
                  <w:b/>
                </w:rPr>
                <w:t>Působení v zahraničí</w:t>
              </w:r>
            </w:ins>
          </w:p>
        </w:tc>
      </w:tr>
      <w:tr w:rsidR="00E61524" w:rsidRPr="00E61524" w14:paraId="194D7165" w14:textId="77777777" w:rsidTr="000438B9">
        <w:trPr>
          <w:trHeight w:val="70"/>
          <w:ins w:id="9726" w:author="Pavla Trefilová" w:date="2019-11-18T17:19:00Z"/>
        </w:trPr>
        <w:tc>
          <w:tcPr>
            <w:tcW w:w="9900" w:type="dxa"/>
            <w:gridSpan w:val="8"/>
          </w:tcPr>
          <w:p w14:paraId="0F9319B2" w14:textId="77777777" w:rsidR="00E61524" w:rsidRPr="00E61524" w:rsidRDefault="00E61524" w:rsidP="00E61524">
            <w:pPr>
              <w:rPr>
                <w:ins w:id="9727" w:author="Pavla Trefilová" w:date="2019-11-18T17:19:00Z"/>
              </w:rPr>
            </w:pPr>
            <w:ins w:id="9728" w:author="Pavla Trefilová" w:date="2019-11-18T17:19:00Z">
              <w:r w:rsidRPr="00E61524">
                <w:rPr>
                  <w:b/>
                </w:rPr>
                <w:t>11/2013 – 12/2013</w:t>
              </w:r>
              <w:r w:rsidRPr="00E61524">
                <w:rPr>
                  <w:b/>
                  <w:lang w:val="en-US"/>
                </w:rPr>
                <w:t>:</w:t>
              </w:r>
              <w:r w:rsidRPr="00E61524">
                <w:t xml:space="preserve"> Zahraniční stáž - Francie, Polytech Lille</w:t>
              </w:r>
            </w:ins>
          </w:p>
        </w:tc>
      </w:tr>
      <w:tr w:rsidR="00E61524" w:rsidRPr="00E61524" w14:paraId="4A9C85D4" w14:textId="77777777" w:rsidTr="000438B9">
        <w:trPr>
          <w:cantSplit/>
          <w:trHeight w:val="262"/>
          <w:ins w:id="9729" w:author="Pavla Trefilová" w:date="2019-11-18T17:19:00Z"/>
        </w:trPr>
        <w:tc>
          <w:tcPr>
            <w:tcW w:w="2529" w:type="dxa"/>
            <w:shd w:val="clear" w:color="auto" w:fill="F7CAAC"/>
          </w:tcPr>
          <w:p w14:paraId="4B03FE37" w14:textId="77777777" w:rsidR="00E61524" w:rsidRPr="00E61524" w:rsidRDefault="00E61524" w:rsidP="00E61524">
            <w:pPr>
              <w:jc w:val="both"/>
              <w:rPr>
                <w:ins w:id="9730" w:author="Pavla Trefilová" w:date="2019-11-18T17:19:00Z"/>
                <w:b/>
              </w:rPr>
            </w:pPr>
            <w:ins w:id="9731" w:author="Pavla Trefilová" w:date="2019-11-18T17:19:00Z">
              <w:r w:rsidRPr="00E61524">
                <w:rPr>
                  <w:b/>
                </w:rPr>
                <w:t xml:space="preserve">Podpis </w:t>
              </w:r>
            </w:ins>
          </w:p>
        </w:tc>
        <w:tc>
          <w:tcPr>
            <w:tcW w:w="4554" w:type="dxa"/>
            <w:gridSpan w:val="3"/>
          </w:tcPr>
          <w:p w14:paraId="733C6B9A" w14:textId="77777777" w:rsidR="00E61524" w:rsidRPr="00E61524" w:rsidRDefault="00E61524" w:rsidP="00E61524">
            <w:pPr>
              <w:jc w:val="both"/>
              <w:rPr>
                <w:ins w:id="9732" w:author="Pavla Trefilová" w:date="2019-11-18T17:19:00Z"/>
                <w:b/>
              </w:rPr>
            </w:pPr>
          </w:p>
        </w:tc>
        <w:tc>
          <w:tcPr>
            <w:tcW w:w="789" w:type="dxa"/>
            <w:shd w:val="clear" w:color="auto" w:fill="F7CAAC"/>
          </w:tcPr>
          <w:p w14:paraId="6FF8FB2A" w14:textId="77777777" w:rsidR="00E61524" w:rsidRPr="00E61524" w:rsidRDefault="00E61524" w:rsidP="00E61524">
            <w:pPr>
              <w:jc w:val="both"/>
              <w:rPr>
                <w:ins w:id="9733" w:author="Pavla Trefilová" w:date="2019-11-18T17:19:00Z"/>
              </w:rPr>
            </w:pPr>
            <w:ins w:id="9734" w:author="Pavla Trefilová" w:date="2019-11-18T17:19:00Z">
              <w:r w:rsidRPr="00E61524">
                <w:rPr>
                  <w:b/>
                </w:rPr>
                <w:t>datum</w:t>
              </w:r>
            </w:ins>
          </w:p>
        </w:tc>
        <w:tc>
          <w:tcPr>
            <w:tcW w:w="2028" w:type="dxa"/>
            <w:gridSpan w:val="3"/>
          </w:tcPr>
          <w:p w14:paraId="3DC85CCA" w14:textId="77777777" w:rsidR="00E61524" w:rsidRPr="00E61524" w:rsidRDefault="00E61524" w:rsidP="00E61524">
            <w:pPr>
              <w:jc w:val="both"/>
              <w:rPr>
                <w:ins w:id="9735" w:author="Pavla Trefilová" w:date="2019-11-18T17:19:00Z"/>
              </w:rPr>
            </w:pPr>
          </w:p>
        </w:tc>
      </w:tr>
    </w:tbl>
    <w:p w14:paraId="11FEC8CA" w14:textId="77777777" w:rsidR="00B7673A" w:rsidRDefault="00B7673A"/>
    <w:p w14:paraId="0BF54FE0" w14:textId="77777777" w:rsidR="00B7673A" w:rsidRDefault="00B7673A"/>
    <w:p w14:paraId="2A71F879" w14:textId="27D21137" w:rsidR="00B7673A" w:rsidRDefault="00B7673A"/>
    <w:p w14:paraId="71561511" w14:textId="4A83AB26" w:rsidR="00B7673A" w:rsidRDefault="00B7673A"/>
    <w:p w14:paraId="5A2BEAF7" w14:textId="77777777" w:rsidR="004476B8" w:rsidRDefault="004476B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73A" w14:paraId="135A9A38" w14:textId="77777777" w:rsidTr="00AD576F">
        <w:tc>
          <w:tcPr>
            <w:tcW w:w="9859" w:type="dxa"/>
            <w:gridSpan w:val="11"/>
            <w:tcBorders>
              <w:bottom w:val="double" w:sz="4" w:space="0" w:color="auto"/>
            </w:tcBorders>
            <w:shd w:val="clear" w:color="auto" w:fill="BDD6EE"/>
          </w:tcPr>
          <w:p w14:paraId="2806438F" w14:textId="543396C5" w:rsidR="00B7673A" w:rsidRDefault="00B7673A" w:rsidP="00AD576F">
            <w:pPr>
              <w:jc w:val="both"/>
              <w:rPr>
                <w:b/>
                <w:sz w:val="28"/>
              </w:rPr>
            </w:pPr>
            <w:r>
              <w:rPr>
                <w:b/>
                <w:sz w:val="28"/>
              </w:rPr>
              <w:lastRenderedPageBreak/>
              <w:t>C-I – Personální zabezpečení</w:t>
            </w:r>
          </w:p>
        </w:tc>
      </w:tr>
      <w:tr w:rsidR="00B7673A" w14:paraId="124F092E" w14:textId="77777777" w:rsidTr="00AD576F">
        <w:tc>
          <w:tcPr>
            <w:tcW w:w="2518" w:type="dxa"/>
            <w:tcBorders>
              <w:top w:val="double" w:sz="4" w:space="0" w:color="auto"/>
            </w:tcBorders>
            <w:shd w:val="clear" w:color="auto" w:fill="F7CAAC"/>
          </w:tcPr>
          <w:p w14:paraId="15DB24F2" w14:textId="77777777" w:rsidR="00B7673A" w:rsidRDefault="00B7673A" w:rsidP="00AD576F">
            <w:pPr>
              <w:jc w:val="both"/>
              <w:rPr>
                <w:b/>
              </w:rPr>
            </w:pPr>
            <w:r>
              <w:rPr>
                <w:b/>
              </w:rPr>
              <w:t>Vysoká škola</w:t>
            </w:r>
          </w:p>
        </w:tc>
        <w:tc>
          <w:tcPr>
            <w:tcW w:w="7341" w:type="dxa"/>
            <w:gridSpan w:val="10"/>
          </w:tcPr>
          <w:p w14:paraId="13252026" w14:textId="77777777" w:rsidR="00B7673A" w:rsidRDefault="00B7673A" w:rsidP="00AD576F">
            <w:pPr>
              <w:jc w:val="both"/>
            </w:pPr>
            <w:r>
              <w:t>Univerzita Tomáše Bati ve Zlíně</w:t>
            </w:r>
          </w:p>
        </w:tc>
      </w:tr>
      <w:tr w:rsidR="00B7673A" w14:paraId="53B0E0A0" w14:textId="77777777" w:rsidTr="00AD576F">
        <w:tc>
          <w:tcPr>
            <w:tcW w:w="2518" w:type="dxa"/>
            <w:shd w:val="clear" w:color="auto" w:fill="F7CAAC"/>
          </w:tcPr>
          <w:p w14:paraId="7D1FE61A" w14:textId="77777777" w:rsidR="00B7673A" w:rsidRDefault="00B7673A" w:rsidP="00AD576F">
            <w:pPr>
              <w:jc w:val="both"/>
              <w:rPr>
                <w:b/>
              </w:rPr>
            </w:pPr>
            <w:r>
              <w:rPr>
                <w:b/>
              </w:rPr>
              <w:t>Součást vysoké školy</w:t>
            </w:r>
          </w:p>
        </w:tc>
        <w:tc>
          <w:tcPr>
            <w:tcW w:w="7341" w:type="dxa"/>
            <w:gridSpan w:val="10"/>
          </w:tcPr>
          <w:p w14:paraId="4BCB5CB8" w14:textId="77777777" w:rsidR="00B7673A" w:rsidRDefault="00B7673A" w:rsidP="00AD576F">
            <w:pPr>
              <w:jc w:val="both"/>
            </w:pPr>
            <w:r>
              <w:t>Fakulta managementu a ekonomiky</w:t>
            </w:r>
          </w:p>
        </w:tc>
      </w:tr>
      <w:tr w:rsidR="00B7673A" w14:paraId="4BC06483" w14:textId="77777777" w:rsidTr="00AD576F">
        <w:tc>
          <w:tcPr>
            <w:tcW w:w="2518" w:type="dxa"/>
            <w:shd w:val="clear" w:color="auto" w:fill="F7CAAC"/>
          </w:tcPr>
          <w:p w14:paraId="43A6358A" w14:textId="77777777" w:rsidR="00B7673A" w:rsidRDefault="00B7673A" w:rsidP="00AD576F">
            <w:pPr>
              <w:jc w:val="both"/>
              <w:rPr>
                <w:b/>
              </w:rPr>
            </w:pPr>
            <w:r>
              <w:rPr>
                <w:b/>
              </w:rPr>
              <w:t>Název studijního programu</w:t>
            </w:r>
          </w:p>
        </w:tc>
        <w:tc>
          <w:tcPr>
            <w:tcW w:w="7341" w:type="dxa"/>
            <w:gridSpan w:val="10"/>
          </w:tcPr>
          <w:p w14:paraId="5A60B9AF" w14:textId="38B4197A" w:rsidR="00B7673A" w:rsidRDefault="004476B8" w:rsidP="00AD576F">
            <w:pPr>
              <w:jc w:val="both"/>
            </w:pPr>
            <w:r>
              <w:t>Economics and Management</w:t>
            </w:r>
          </w:p>
        </w:tc>
      </w:tr>
      <w:tr w:rsidR="00B7673A" w14:paraId="6364D90D" w14:textId="77777777" w:rsidTr="00AD576F">
        <w:tc>
          <w:tcPr>
            <w:tcW w:w="2518" w:type="dxa"/>
            <w:shd w:val="clear" w:color="auto" w:fill="F7CAAC"/>
          </w:tcPr>
          <w:p w14:paraId="2EDCCBAF" w14:textId="77777777" w:rsidR="00B7673A" w:rsidRDefault="00B7673A" w:rsidP="00AD576F">
            <w:pPr>
              <w:jc w:val="both"/>
              <w:rPr>
                <w:b/>
              </w:rPr>
            </w:pPr>
            <w:r>
              <w:rPr>
                <w:b/>
              </w:rPr>
              <w:t>Jméno a příjmení</w:t>
            </w:r>
          </w:p>
        </w:tc>
        <w:tc>
          <w:tcPr>
            <w:tcW w:w="4536" w:type="dxa"/>
            <w:gridSpan w:val="5"/>
          </w:tcPr>
          <w:p w14:paraId="677EC719" w14:textId="77777777" w:rsidR="00B7673A" w:rsidRDefault="00B7673A" w:rsidP="00AD576F">
            <w:pPr>
              <w:jc w:val="both"/>
            </w:pPr>
            <w:r>
              <w:t>Miloslav VANĚK</w:t>
            </w:r>
          </w:p>
        </w:tc>
        <w:tc>
          <w:tcPr>
            <w:tcW w:w="709" w:type="dxa"/>
            <w:shd w:val="clear" w:color="auto" w:fill="F7CAAC"/>
          </w:tcPr>
          <w:p w14:paraId="05A8F1B6" w14:textId="77777777" w:rsidR="00B7673A" w:rsidRDefault="00B7673A" w:rsidP="00AD576F">
            <w:pPr>
              <w:jc w:val="both"/>
              <w:rPr>
                <w:b/>
              </w:rPr>
            </w:pPr>
            <w:r>
              <w:rPr>
                <w:b/>
              </w:rPr>
              <w:t>Tituly</w:t>
            </w:r>
          </w:p>
        </w:tc>
        <w:tc>
          <w:tcPr>
            <w:tcW w:w="2096" w:type="dxa"/>
            <w:gridSpan w:val="4"/>
          </w:tcPr>
          <w:p w14:paraId="3D4D8E9C" w14:textId="77777777" w:rsidR="00B7673A" w:rsidRDefault="00B7673A" w:rsidP="00AD576F">
            <w:pPr>
              <w:jc w:val="both"/>
            </w:pPr>
            <w:r>
              <w:t>Ing.</w:t>
            </w:r>
          </w:p>
        </w:tc>
      </w:tr>
      <w:tr w:rsidR="00B7673A" w14:paraId="016C2917" w14:textId="77777777" w:rsidTr="00AD576F">
        <w:tc>
          <w:tcPr>
            <w:tcW w:w="2518" w:type="dxa"/>
            <w:shd w:val="clear" w:color="auto" w:fill="F7CAAC"/>
          </w:tcPr>
          <w:p w14:paraId="2EE7B485" w14:textId="77777777" w:rsidR="00B7673A" w:rsidRDefault="00B7673A" w:rsidP="00AD576F">
            <w:pPr>
              <w:jc w:val="both"/>
              <w:rPr>
                <w:b/>
              </w:rPr>
            </w:pPr>
            <w:r>
              <w:rPr>
                <w:b/>
              </w:rPr>
              <w:t>Rok narození</w:t>
            </w:r>
          </w:p>
        </w:tc>
        <w:tc>
          <w:tcPr>
            <w:tcW w:w="829" w:type="dxa"/>
          </w:tcPr>
          <w:p w14:paraId="0A052245" w14:textId="1A85A865" w:rsidR="00B7673A" w:rsidRDefault="00A3215D" w:rsidP="00AD576F">
            <w:pPr>
              <w:jc w:val="both"/>
            </w:pPr>
            <w:r>
              <w:t>1979</w:t>
            </w:r>
          </w:p>
        </w:tc>
        <w:tc>
          <w:tcPr>
            <w:tcW w:w="1721" w:type="dxa"/>
            <w:shd w:val="clear" w:color="auto" w:fill="F7CAAC"/>
          </w:tcPr>
          <w:p w14:paraId="02005D47" w14:textId="77777777" w:rsidR="00B7673A" w:rsidRDefault="00B7673A" w:rsidP="00AD576F">
            <w:pPr>
              <w:jc w:val="both"/>
              <w:rPr>
                <w:b/>
              </w:rPr>
            </w:pPr>
            <w:r>
              <w:rPr>
                <w:b/>
              </w:rPr>
              <w:t>typ vztahu k VŠ</w:t>
            </w:r>
          </w:p>
        </w:tc>
        <w:tc>
          <w:tcPr>
            <w:tcW w:w="992" w:type="dxa"/>
            <w:gridSpan w:val="2"/>
          </w:tcPr>
          <w:p w14:paraId="630726B6" w14:textId="77777777" w:rsidR="00B7673A" w:rsidRDefault="00B7673A" w:rsidP="00AD576F">
            <w:pPr>
              <w:jc w:val="both"/>
            </w:pPr>
            <w:r>
              <w:t>DPP</w:t>
            </w:r>
          </w:p>
        </w:tc>
        <w:tc>
          <w:tcPr>
            <w:tcW w:w="994" w:type="dxa"/>
            <w:shd w:val="clear" w:color="auto" w:fill="F7CAAC"/>
          </w:tcPr>
          <w:p w14:paraId="2464FD9F" w14:textId="77777777" w:rsidR="00B7673A" w:rsidRDefault="00B7673A" w:rsidP="00AD576F">
            <w:pPr>
              <w:jc w:val="both"/>
              <w:rPr>
                <w:b/>
              </w:rPr>
            </w:pPr>
            <w:r>
              <w:rPr>
                <w:b/>
              </w:rPr>
              <w:t>rozsah</w:t>
            </w:r>
          </w:p>
        </w:tc>
        <w:tc>
          <w:tcPr>
            <w:tcW w:w="709" w:type="dxa"/>
          </w:tcPr>
          <w:p w14:paraId="51627DA6" w14:textId="77777777" w:rsidR="00B7673A" w:rsidRDefault="00B7673A" w:rsidP="00AD576F">
            <w:pPr>
              <w:jc w:val="both"/>
            </w:pPr>
          </w:p>
        </w:tc>
        <w:tc>
          <w:tcPr>
            <w:tcW w:w="709" w:type="dxa"/>
            <w:gridSpan w:val="2"/>
            <w:shd w:val="clear" w:color="auto" w:fill="F7CAAC"/>
          </w:tcPr>
          <w:p w14:paraId="4A7B2EAF" w14:textId="77777777" w:rsidR="00B7673A" w:rsidRDefault="00B7673A" w:rsidP="00AD576F">
            <w:pPr>
              <w:jc w:val="both"/>
              <w:rPr>
                <w:b/>
              </w:rPr>
            </w:pPr>
            <w:r>
              <w:rPr>
                <w:b/>
              </w:rPr>
              <w:t>do kdy</w:t>
            </w:r>
          </w:p>
        </w:tc>
        <w:tc>
          <w:tcPr>
            <w:tcW w:w="1387" w:type="dxa"/>
            <w:gridSpan w:val="2"/>
          </w:tcPr>
          <w:p w14:paraId="72BAC032" w14:textId="77777777" w:rsidR="00B7673A" w:rsidRDefault="00B7673A" w:rsidP="00AD576F">
            <w:pPr>
              <w:jc w:val="both"/>
            </w:pPr>
          </w:p>
        </w:tc>
      </w:tr>
      <w:tr w:rsidR="00B7673A" w14:paraId="104AFAA7" w14:textId="77777777" w:rsidTr="00AD576F">
        <w:tc>
          <w:tcPr>
            <w:tcW w:w="5068" w:type="dxa"/>
            <w:gridSpan w:val="3"/>
            <w:shd w:val="clear" w:color="auto" w:fill="F7CAAC"/>
          </w:tcPr>
          <w:p w14:paraId="2D7112A0" w14:textId="77777777" w:rsidR="00B7673A" w:rsidRDefault="00B7673A" w:rsidP="00AD576F">
            <w:pPr>
              <w:jc w:val="both"/>
              <w:rPr>
                <w:b/>
              </w:rPr>
            </w:pPr>
            <w:r>
              <w:rPr>
                <w:b/>
              </w:rPr>
              <w:t>Typ vztahu na součásti VŠ, která uskutečňuje st. program</w:t>
            </w:r>
          </w:p>
        </w:tc>
        <w:tc>
          <w:tcPr>
            <w:tcW w:w="992" w:type="dxa"/>
            <w:gridSpan w:val="2"/>
          </w:tcPr>
          <w:p w14:paraId="65E4519A" w14:textId="77777777" w:rsidR="00B7673A" w:rsidRDefault="00B7673A" w:rsidP="00AD576F">
            <w:pPr>
              <w:jc w:val="both"/>
            </w:pPr>
          </w:p>
        </w:tc>
        <w:tc>
          <w:tcPr>
            <w:tcW w:w="994" w:type="dxa"/>
            <w:shd w:val="clear" w:color="auto" w:fill="F7CAAC"/>
          </w:tcPr>
          <w:p w14:paraId="031B5F3F" w14:textId="77777777" w:rsidR="00B7673A" w:rsidRDefault="00B7673A" w:rsidP="00AD576F">
            <w:pPr>
              <w:jc w:val="both"/>
              <w:rPr>
                <w:b/>
              </w:rPr>
            </w:pPr>
            <w:r>
              <w:rPr>
                <w:b/>
              </w:rPr>
              <w:t>rozsah</w:t>
            </w:r>
          </w:p>
        </w:tc>
        <w:tc>
          <w:tcPr>
            <w:tcW w:w="709" w:type="dxa"/>
          </w:tcPr>
          <w:p w14:paraId="4C21AB09" w14:textId="77777777" w:rsidR="00B7673A" w:rsidRDefault="00B7673A" w:rsidP="00AD576F">
            <w:pPr>
              <w:jc w:val="both"/>
            </w:pPr>
          </w:p>
        </w:tc>
        <w:tc>
          <w:tcPr>
            <w:tcW w:w="709" w:type="dxa"/>
            <w:gridSpan w:val="2"/>
            <w:shd w:val="clear" w:color="auto" w:fill="F7CAAC"/>
          </w:tcPr>
          <w:p w14:paraId="42AB461F" w14:textId="77777777" w:rsidR="00B7673A" w:rsidRDefault="00B7673A" w:rsidP="00AD576F">
            <w:pPr>
              <w:jc w:val="both"/>
              <w:rPr>
                <w:b/>
              </w:rPr>
            </w:pPr>
            <w:r>
              <w:rPr>
                <w:b/>
              </w:rPr>
              <w:t>do kdy</w:t>
            </w:r>
          </w:p>
        </w:tc>
        <w:tc>
          <w:tcPr>
            <w:tcW w:w="1387" w:type="dxa"/>
            <w:gridSpan w:val="2"/>
          </w:tcPr>
          <w:p w14:paraId="3FADF98A" w14:textId="77777777" w:rsidR="00B7673A" w:rsidRDefault="00B7673A" w:rsidP="00AD576F">
            <w:pPr>
              <w:jc w:val="both"/>
            </w:pPr>
          </w:p>
        </w:tc>
      </w:tr>
      <w:tr w:rsidR="00B7673A" w14:paraId="3F7AF08B" w14:textId="77777777" w:rsidTr="00AD576F">
        <w:tc>
          <w:tcPr>
            <w:tcW w:w="6060" w:type="dxa"/>
            <w:gridSpan w:val="5"/>
            <w:shd w:val="clear" w:color="auto" w:fill="F7CAAC"/>
          </w:tcPr>
          <w:p w14:paraId="277E9224" w14:textId="77777777" w:rsidR="00B7673A" w:rsidRDefault="00B7673A" w:rsidP="00AD576F">
            <w:pPr>
              <w:jc w:val="both"/>
            </w:pPr>
            <w:r>
              <w:rPr>
                <w:b/>
              </w:rPr>
              <w:t>Další současná působení jako akademický pracovník na jiných VŠ</w:t>
            </w:r>
          </w:p>
        </w:tc>
        <w:tc>
          <w:tcPr>
            <w:tcW w:w="1703" w:type="dxa"/>
            <w:gridSpan w:val="2"/>
            <w:shd w:val="clear" w:color="auto" w:fill="F7CAAC"/>
          </w:tcPr>
          <w:p w14:paraId="3DB92EC5" w14:textId="77777777" w:rsidR="00B7673A" w:rsidRDefault="00B7673A" w:rsidP="00AD576F">
            <w:pPr>
              <w:jc w:val="both"/>
              <w:rPr>
                <w:b/>
              </w:rPr>
            </w:pPr>
            <w:r>
              <w:rPr>
                <w:b/>
              </w:rPr>
              <w:t>typ prac. vztahu</w:t>
            </w:r>
          </w:p>
        </w:tc>
        <w:tc>
          <w:tcPr>
            <w:tcW w:w="2096" w:type="dxa"/>
            <w:gridSpan w:val="4"/>
            <w:shd w:val="clear" w:color="auto" w:fill="F7CAAC"/>
          </w:tcPr>
          <w:p w14:paraId="0443FE2E" w14:textId="77777777" w:rsidR="00B7673A" w:rsidRDefault="00B7673A" w:rsidP="00AD576F">
            <w:pPr>
              <w:jc w:val="both"/>
              <w:rPr>
                <w:b/>
              </w:rPr>
            </w:pPr>
            <w:r>
              <w:rPr>
                <w:b/>
              </w:rPr>
              <w:t>rozsah</w:t>
            </w:r>
          </w:p>
        </w:tc>
      </w:tr>
      <w:tr w:rsidR="00B7673A" w14:paraId="18F7214B" w14:textId="77777777" w:rsidTr="00AD576F">
        <w:tc>
          <w:tcPr>
            <w:tcW w:w="6060" w:type="dxa"/>
            <w:gridSpan w:val="5"/>
          </w:tcPr>
          <w:p w14:paraId="6A6AE96C" w14:textId="77777777" w:rsidR="00B7673A" w:rsidRDefault="00B7673A" w:rsidP="00AD576F">
            <w:pPr>
              <w:jc w:val="both"/>
            </w:pPr>
          </w:p>
        </w:tc>
        <w:tc>
          <w:tcPr>
            <w:tcW w:w="1703" w:type="dxa"/>
            <w:gridSpan w:val="2"/>
          </w:tcPr>
          <w:p w14:paraId="2289C7C7" w14:textId="77777777" w:rsidR="00B7673A" w:rsidRDefault="00B7673A" w:rsidP="00AD576F">
            <w:pPr>
              <w:jc w:val="both"/>
            </w:pPr>
          </w:p>
        </w:tc>
        <w:tc>
          <w:tcPr>
            <w:tcW w:w="2096" w:type="dxa"/>
            <w:gridSpan w:val="4"/>
          </w:tcPr>
          <w:p w14:paraId="1AC1D438" w14:textId="77777777" w:rsidR="00B7673A" w:rsidRDefault="00B7673A" w:rsidP="00AD576F">
            <w:pPr>
              <w:jc w:val="both"/>
            </w:pPr>
          </w:p>
        </w:tc>
      </w:tr>
      <w:tr w:rsidR="00B7673A" w14:paraId="2D25A0C7" w14:textId="77777777" w:rsidTr="00AD576F">
        <w:tc>
          <w:tcPr>
            <w:tcW w:w="9859" w:type="dxa"/>
            <w:gridSpan w:val="11"/>
            <w:shd w:val="clear" w:color="auto" w:fill="F7CAAC"/>
          </w:tcPr>
          <w:p w14:paraId="5BC4EF85" w14:textId="77777777" w:rsidR="00B7673A" w:rsidRDefault="00B7673A" w:rsidP="00AD576F">
            <w:pPr>
              <w:jc w:val="both"/>
            </w:pPr>
            <w:r>
              <w:rPr>
                <w:b/>
              </w:rPr>
              <w:t>Předměty příslušného studijního programu a způsob zapojení do jejich výuky, příp. další zapojení do uskutečňování studijního programu</w:t>
            </w:r>
          </w:p>
        </w:tc>
      </w:tr>
      <w:tr w:rsidR="00B7673A" w14:paraId="52740297" w14:textId="77777777" w:rsidTr="00AD576F">
        <w:trPr>
          <w:trHeight w:val="182"/>
        </w:trPr>
        <w:tc>
          <w:tcPr>
            <w:tcW w:w="9859" w:type="dxa"/>
            <w:gridSpan w:val="11"/>
            <w:tcBorders>
              <w:top w:val="nil"/>
            </w:tcBorders>
          </w:tcPr>
          <w:p w14:paraId="3156D04E" w14:textId="1D1EB76B" w:rsidR="00B7673A" w:rsidRDefault="00B7673A" w:rsidP="00AD576F">
            <w:pPr>
              <w:jc w:val="both"/>
            </w:pPr>
            <w:r>
              <w:t>E-commerce - přednášející (40%)</w:t>
            </w:r>
            <w:r w:rsidR="007C5739">
              <w:t xml:space="preserve"> – odborník z</w:t>
            </w:r>
            <w:r w:rsidR="00CE664E">
              <w:t> </w:t>
            </w:r>
            <w:r w:rsidR="007C5739">
              <w:t>praxe</w:t>
            </w:r>
          </w:p>
          <w:p w14:paraId="6560ED14" w14:textId="0CCBE803" w:rsidR="00CE664E" w:rsidRDefault="00CE664E" w:rsidP="00AD576F">
            <w:pPr>
              <w:jc w:val="both"/>
            </w:pPr>
          </w:p>
        </w:tc>
      </w:tr>
      <w:tr w:rsidR="00B7673A" w14:paraId="1A439306" w14:textId="77777777" w:rsidTr="00AD576F">
        <w:tc>
          <w:tcPr>
            <w:tcW w:w="9859" w:type="dxa"/>
            <w:gridSpan w:val="11"/>
            <w:shd w:val="clear" w:color="auto" w:fill="F7CAAC"/>
          </w:tcPr>
          <w:p w14:paraId="47942B07" w14:textId="77777777" w:rsidR="00B7673A" w:rsidRDefault="00B7673A" w:rsidP="00AD576F">
            <w:pPr>
              <w:jc w:val="both"/>
            </w:pPr>
            <w:r>
              <w:rPr>
                <w:b/>
              </w:rPr>
              <w:t xml:space="preserve">Údaje o vzdělání na VŠ </w:t>
            </w:r>
          </w:p>
        </w:tc>
      </w:tr>
      <w:tr w:rsidR="00B7673A" w14:paraId="79BA6B6A" w14:textId="77777777" w:rsidTr="00AD576F">
        <w:trPr>
          <w:trHeight w:val="717"/>
        </w:trPr>
        <w:tc>
          <w:tcPr>
            <w:tcW w:w="9859" w:type="dxa"/>
            <w:gridSpan w:val="11"/>
          </w:tcPr>
          <w:p w14:paraId="2D6BFABD" w14:textId="77777777" w:rsidR="00B7673A" w:rsidRDefault="00B7673A" w:rsidP="00AD576F">
            <w:pPr>
              <w:jc w:val="both"/>
            </w:pPr>
            <w:r>
              <w:t xml:space="preserve">2004 - 2006 Univerzita Tomáše Bati ve Zlíně, Fakulta managementu a ekonomiky, obor Management a Marketing </w:t>
            </w:r>
            <w:r w:rsidRPr="00FC066B">
              <w:t>(Ing.)</w:t>
            </w:r>
            <w:r>
              <w:t xml:space="preserve">  </w:t>
            </w:r>
          </w:p>
          <w:p w14:paraId="227EE8EC" w14:textId="77777777" w:rsidR="00B7673A" w:rsidRPr="00872351" w:rsidRDefault="00B7673A" w:rsidP="00AD576F">
            <w:pPr>
              <w:jc w:val="both"/>
            </w:pPr>
          </w:p>
        </w:tc>
      </w:tr>
      <w:tr w:rsidR="00B7673A" w14:paraId="4721F9C7" w14:textId="77777777" w:rsidTr="00AD576F">
        <w:trPr>
          <w:trHeight w:val="234"/>
        </w:trPr>
        <w:tc>
          <w:tcPr>
            <w:tcW w:w="9859" w:type="dxa"/>
            <w:gridSpan w:val="11"/>
            <w:shd w:val="clear" w:color="auto" w:fill="F7CAAC"/>
          </w:tcPr>
          <w:p w14:paraId="7FB7BEDC" w14:textId="77777777" w:rsidR="00B7673A" w:rsidRDefault="00B7673A" w:rsidP="00AD576F">
            <w:pPr>
              <w:jc w:val="both"/>
              <w:rPr>
                <w:b/>
              </w:rPr>
            </w:pPr>
            <w:r>
              <w:rPr>
                <w:b/>
              </w:rPr>
              <w:t>Údaje o odborném působení od absolvování VŠ</w:t>
            </w:r>
          </w:p>
        </w:tc>
      </w:tr>
      <w:tr w:rsidR="00B7673A" w14:paraId="6BBC705A" w14:textId="77777777" w:rsidTr="00AD576F">
        <w:trPr>
          <w:trHeight w:val="752"/>
        </w:trPr>
        <w:tc>
          <w:tcPr>
            <w:tcW w:w="9859" w:type="dxa"/>
            <w:gridSpan w:val="11"/>
          </w:tcPr>
          <w:p w14:paraId="7D782ADF" w14:textId="77777777" w:rsidR="00B7673A" w:rsidRDefault="00B7673A" w:rsidP="00AD576F">
            <w:pPr>
              <w:jc w:val="both"/>
            </w:pPr>
            <w:r>
              <w:t xml:space="preserve">2010 - současnost  </w:t>
            </w:r>
          </w:p>
          <w:p w14:paraId="06119637" w14:textId="77777777" w:rsidR="00B7673A" w:rsidRPr="00080943" w:rsidRDefault="00B7673A" w:rsidP="00AD576F">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B7673A" w14:paraId="27A96794" w14:textId="77777777" w:rsidTr="00AD576F">
        <w:trPr>
          <w:trHeight w:val="250"/>
        </w:trPr>
        <w:tc>
          <w:tcPr>
            <w:tcW w:w="9859" w:type="dxa"/>
            <w:gridSpan w:val="11"/>
            <w:shd w:val="clear" w:color="auto" w:fill="F7CAAC"/>
          </w:tcPr>
          <w:p w14:paraId="372F2BA0" w14:textId="77777777" w:rsidR="00B7673A" w:rsidRDefault="00B7673A" w:rsidP="00AD576F">
            <w:pPr>
              <w:jc w:val="both"/>
            </w:pPr>
            <w:r>
              <w:rPr>
                <w:b/>
              </w:rPr>
              <w:t>Zkušenosti s vedením kvalifikačních a rigorózních prací</w:t>
            </w:r>
          </w:p>
        </w:tc>
      </w:tr>
      <w:tr w:rsidR="00B7673A" w14:paraId="333A4C6D" w14:textId="77777777" w:rsidTr="00AD576F">
        <w:trPr>
          <w:trHeight w:val="297"/>
        </w:trPr>
        <w:tc>
          <w:tcPr>
            <w:tcW w:w="9859" w:type="dxa"/>
            <w:gridSpan w:val="11"/>
          </w:tcPr>
          <w:p w14:paraId="13301814" w14:textId="77777777" w:rsidR="004476B8" w:rsidRDefault="004476B8" w:rsidP="004476B8">
            <w:pPr>
              <w:tabs>
                <w:tab w:val="left" w:pos="4065"/>
              </w:tabs>
              <w:jc w:val="both"/>
            </w:pPr>
            <w:r>
              <w:t>Počet vedených bakalářských prací – 6</w:t>
            </w:r>
            <w:r>
              <w:tab/>
            </w:r>
          </w:p>
          <w:p w14:paraId="28F75310" w14:textId="371885B7" w:rsidR="00B7673A" w:rsidRDefault="004476B8" w:rsidP="004476B8">
            <w:pPr>
              <w:jc w:val="both"/>
            </w:pPr>
            <w:r>
              <w:t>Počet vedených diplomových prací – 0</w:t>
            </w:r>
          </w:p>
        </w:tc>
      </w:tr>
      <w:tr w:rsidR="00B7673A" w14:paraId="5E82285B" w14:textId="77777777" w:rsidTr="00AD576F">
        <w:trPr>
          <w:cantSplit/>
        </w:trPr>
        <w:tc>
          <w:tcPr>
            <w:tcW w:w="3347" w:type="dxa"/>
            <w:gridSpan w:val="2"/>
            <w:tcBorders>
              <w:top w:val="single" w:sz="12" w:space="0" w:color="auto"/>
            </w:tcBorders>
            <w:shd w:val="clear" w:color="auto" w:fill="F7CAAC"/>
          </w:tcPr>
          <w:p w14:paraId="5E92D39A" w14:textId="77777777" w:rsidR="00B7673A" w:rsidRDefault="00B7673A" w:rsidP="00AD576F">
            <w:pPr>
              <w:jc w:val="both"/>
            </w:pPr>
            <w:r>
              <w:rPr>
                <w:b/>
              </w:rPr>
              <w:t xml:space="preserve">Obor habilitačního řízení </w:t>
            </w:r>
          </w:p>
        </w:tc>
        <w:tc>
          <w:tcPr>
            <w:tcW w:w="2245" w:type="dxa"/>
            <w:gridSpan w:val="2"/>
            <w:tcBorders>
              <w:top w:val="single" w:sz="12" w:space="0" w:color="auto"/>
            </w:tcBorders>
            <w:shd w:val="clear" w:color="auto" w:fill="F7CAAC"/>
          </w:tcPr>
          <w:p w14:paraId="41CCAB43" w14:textId="77777777" w:rsidR="00B7673A" w:rsidRDefault="00B7673A" w:rsidP="00AD576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30DE4" w14:textId="77777777" w:rsidR="00B7673A" w:rsidRDefault="00B7673A" w:rsidP="00AD576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2C8DAE4" w14:textId="77777777" w:rsidR="00B7673A" w:rsidRDefault="00B7673A" w:rsidP="00AD576F">
            <w:pPr>
              <w:jc w:val="both"/>
              <w:rPr>
                <w:b/>
              </w:rPr>
            </w:pPr>
            <w:r>
              <w:rPr>
                <w:b/>
              </w:rPr>
              <w:t>Ohlasy publikací</w:t>
            </w:r>
          </w:p>
        </w:tc>
      </w:tr>
      <w:tr w:rsidR="00B7673A" w14:paraId="014E49FF" w14:textId="77777777" w:rsidTr="00AD576F">
        <w:trPr>
          <w:cantSplit/>
        </w:trPr>
        <w:tc>
          <w:tcPr>
            <w:tcW w:w="3347" w:type="dxa"/>
            <w:gridSpan w:val="2"/>
          </w:tcPr>
          <w:p w14:paraId="4253087F" w14:textId="77777777" w:rsidR="00B7673A" w:rsidRDefault="00B7673A" w:rsidP="00AD576F">
            <w:pPr>
              <w:jc w:val="both"/>
            </w:pPr>
          </w:p>
        </w:tc>
        <w:tc>
          <w:tcPr>
            <w:tcW w:w="2245" w:type="dxa"/>
            <w:gridSpan w:val="2"/>
          </w:tcPr>
          <w:p w14:paraId="0679B706" w14:textId="77777777" w:rsidR="00B7673A" w:rsidRDefault="00B7673A" w:rsidP="00AD576F">
            <w:pPr>
              <w:jc w:val="both"/>
            </w:pPr>
          </w:p>
        </w:tc>
        <w:tc>
          <w:tcPr>
            <w:tcW w:w="2248" w:type="dxa"/>
            <w:gridSpan w:val="4"/>
            <w:tcBorders>
              <w:right w:val="single" w:sz="12" w:space="0" w:color="auto"/>
            </w:tcBorders>
          </w:tcPr>
          <w:p w14:paraId="066F0E37" w14:textId="77777777" w:rsidR="00B7673A" w:rsidRDefault="00B7673A" w:rsidP="00AD576F">
            <w:pPr>
              <w:jc w:val="both"/>
            </w:pPr>
          </w:p>
        </w:tc>
        <w:tc>
          <w:tcPr>
            <w:tcW w:w="632" w:type="dxa"/>
            <w:tcBorders>
              <w:left w:val="single" w:sz="12" w:space="0" w:color="auto"/>
            </w:tcBorders>
            <w:shd w:val="clear" w:color="auto" w:fill="F7CAAC"/>
          </w:tcPr>
          <w:p w14:paraId="6D810DD3" w14:textId="77777777" w:rsidR="00B7673A" w:rsidRDefault="00B7673A" w:rsidP="00AD576F">
            <w:pPr>
              <w:jc w:val="both"/>
            </w:pPr>
            <w:r>
              <w:rPr>
                <w:b/>
              </w:rPr>
              <w:t>WOS</w:t>
            </w:r>
          </w:p>
        </w:tc>
        <w:tc>
          <w:tcPr>
            <w:tcW w:w="693" w:type="dxa"/>
            <w:shd w:val="clear" w:color="auto" w:fill="F7CAAC"/>
          </w:tcPr>
          <w:p w14:paraId="0AFC3A30" w14:textId="77777777" w:rsidR="00B7673A" w:rsidRDefault="00B7673A" w:rsidP="00AD576F">
            <w:pPr>
              <w:jc w:val="both"/>
              <w:rPr>
                <w:sz w:val="18"/>
              </w:rPr>
            </w:pPr>
            <w:r>
              <w:rPr>
                <w:b/>
                <w:sz w:val="18"/>
              </w:rPr>
              <w:t>Scopus</w:t>
            </w:r>
          </w:p>
        </w:tc>
        <w:tc>
          <w:tcPr>
            <w:tcW w:w="694" w:type="dxa"/>
            <w:shd w:val="clear" w:color="auto" w:fill="F7CAAC"/>
          </w:tcPr>
          <w:p w14:paraId="0950F186" w14:textId="77777777" w:rsidR="00B7673A" w:rsidRDefault="00B7673A" w:rsidP="00AD576F">
            <w:pPr>
              <w:jc w:val="both"/>
            </w:pPr>
            <w:r>
              <w:rPr>
                <w:b/>
                <w:sz w:val="18"/>
              </w:rPr>
              <w:t>ostatní</w:t>
            </w:r>
          </w:p>
        </w:tc>
      </w:tr>
      <w:tr w:rsidR="00B7673A" w14:paraId="289C2763" w14:textId="77777777" w:rsidTr="00AD576F">
        <w:trPr>
          <w:cantSplit/>
          <w:trHeight w:val="70"/>
        </w:trPr>
        <w:tc>
          <w:tcPr>
            <w:tcW w:w="3347" w:type="dxa"/>
            <w:gridSpan w:val="2"/>
            <w:shd w:val="clear" w:color="auto" w:fill="F7CAAC"/>
          </w:tcPr>
          <w:p w14:paraId="33796479" w14:textId="77777777" w:rsidR="00B7673A" w:rsidRDefault="00B7673A" w:rsidP="00AD576F">
            <w:pPr>
              <w:jc w:val="both"/>
            </w:pPr>
            <w:r>
              <w:rPr>
                <w:b/>
              </w:rPr>
              <w:t>Obor jmenovacího řízení</w:t>
            </w:r>
          </w:p>
        </w:tc>
        <w:tc>
          <w:tcPr>
            <w:tcW w:w="2245" w:type="dxa"/>
            <w:gridSpan w:val="2"/>
            <w:shd w:val="clear" w:color="auto" w:fill="F7CAAC"/>
          </w:tcPr>
          <w:p w14:paraId="53104F92" w14:textId="77777777" w:rsidR="00B7673A" w:rsidRDefault="00B7673A" w:rsidP="00AD576F">
            <w:pPr>
              <w:jc w:val="both"/>
            </w:pPr>
            <w:r>
              <w:rPr>
                <w:b/>
              </w:rPr>
              <w:t>Rok udělení hodnosti</w:t>
            </w:r>
          </w:p>
        </w:tc>
        <w:tc>
          <w:tcPr>
            <w:tcW w:w="2248" w:type="dxa"/>
            <w:gridSpan w:val="4"/>
            <w:tcBorders>
              <w:right w:val="single" w:sz="12" w:space="0" w:color="auto"/>
            </w:tcBorders>
            <w:shd w:val="clear" w:color="auto" w:fill="F7CAAC"/>
          </w:tcPr>
          <w:p w14:paraId="33C982AC" w14:textId="77777777" w:rsidR="00B7673A" w:rsidRDefault="00B7673A" w:rsidP="00AD576F">
            <w:pPr>
              <w:jc w:val="both"/>
            </w:pPr>
            <w:r>
              <w:rPr>
                <w:b/>
              </w:rPr>
              <w:t>Řízení konáno na VŠ</w:t>
            </w:r>
          </w:p>
        </w:tc>
        <w:tc>
          <w:tcPr>
            <w:tcW w:w="632" w:type="dxa"/>
            <w:vMerge w:val="restart"/>
            <w:tcBorders>
              <w:left w:val="single" w:sz="12" w:space="0" w:color="auto"/>
            </w:tcBorders>
          </w:tcPr>
          <w:p w14:paraId="54A6CE8F" w14:textId="42CE9E23" w:rsidR="00B7673A" w:rsidRPr="003B5737" w:rsidRDefault="004476B8" w:rsidP="00AD576F">
            <w:pPr>
              <w:jc w:val="both"/>
            </w:pPr>
            <w:r>
              <w:t>0</w:t>
            </w:r>
          </w:p>
        </w:tc>
        <w:tc>
          <w:tcPr>
            <w:tcW w:w="693" w:type="dxa"/>
            <w:vMerge w:val="restart"/>
          </w:tcPr>
          <w:p w14:paraId="1E4F2821" w14:textId="0B958AB2" w:rsidR="00B7673A" w:rsidRPr="003B5737" w:rsidRDefault="004476B8" w:rsidP="00AD576F">
            <w:pPr>
              <w:jc w:val="both"/>
            </w:pPr>
            <w:r>
              <w:t>0</w:t>
            </w:r>
          </w:p>
        </w:tc>
        <w:tc>
          <w:tcPr>
            <w:tcW w:w="694" w:type="dxa"/>
            <w:vMerge w:val="restart"/>
          </w:tcPr>
          <w:p w14:paraId="5DC34E35" w14:textId="02F68A50" w:rsidR="00B7673A" w:rsidRPr="003B5737" w:rsidRDefault="004476B8" w:rsidP="00AD576F">
            <w:pPr>
              <w:jc w:val="both"/>
            </w:pPr>
            <w:r>
              <w:t>0</w:t>
            </w:r>
          </w:p>
        </w:tc>
      </w:tr>
      <w:tr w:rsidR="00B7673A" w14:paraId="621A09FD" w14:textId="77777777" w:rsidTr="00AD576F">
        <w:trPr>
          <w:trHeight w:val="205"/>
        </w:trPr>
        <w:tc>
          <w:tcPr>
            <w:tcW w:w="3347" w:type="dxa"/>
            <w:gridSpan w:val="2"/>
          </w:tcPr>
          <w:p w14:paraId="099FDC88" w14:textId="77777777" w:rsidR="00B7673A" w:rsidRDefault="00B7673A" w:rsidP="00AD576F">
            <w:pPr>
              <w:jc w:val="both"/>
            </w:pPr>
          </w:p>
        </w:tc>
        <w:tc>
          <w:tcPr>
            <w:tcW w:w="2245" w:type="dxa"/>
            <w:gridSpan w:val="2"/>
          </w:tcPr>
          <w:p w14:paraId="54DBFF88" w14:textId="77777777" w:rsidR="00B7673A" w:rsidRDefault="00B7673A" w:rsidP="00AD576F">
            <w:pPr>
              <w:jc w:val="both"/>
            </w:pPr>
          </w:p>
        </w:tc>
        <w:tc>
          <w:tcPr>
            <w:tcW w:w="2248" w:type="dxa"/>
            <w:gridSpan w:val="4"/>
            <w:tcBorders>
              <w:right w:val="single" w:sz="12" w:space="0" w:color="auto"/>
            </w:tcBorders>
          </w:tcPr>
          <w:p w14:paraId="16E6F21B" w14:textId="77777777" w:rsidR="00B7673A" w:rsidRDefault="00B7673A" w:rsidP="00AD576F">
            <w:pPr>
              <w:jc w:val="both"/>
            </w:pPr>
          </w:p>
        </w:tc>
        <w:tc>
          <w:tcPr>
            <w:tcW w:w="632" w:type="dxa"/>
            <w:vMerge/>
            <w:tcBorders>
              <w:left w:val="single" w:sz="12" w:space="0" w:color="auto"/>
            </w:tcBorders>
            <w:vAlign w:val="center"/>
          </w:tcPr>
          <w:p w14:paraId="34E2A64A" w14:textId="77777777" w:rsidR="00B7673A" w:rsidRDefault="00B7673A" w:rsidP="00AD576F">
            <w:pPr>
              <w:rPr>
                <w:b/>
              </w:rPr>
            </w:pPr>
          </w:p>
        </w:tc>
        <w:tc>
          <w:tcPr>
            <w:tcW w:w="693" w:type="dxa"/>
            <w:vMerge/>
            <w:vAlign w:val="center"/>
          </w:tcPr>
          <w:p w14:paraId="76122C5D" w14:textId="77777777" w:rsidR="00B7673A" w:rsidRDefault="00B7673A" w:rsidP="00AD576F">
            <w:pPr>
              <w:rPr>
                <w:b/>
              </w:rPr>
            </w:pPr>
          </w:p>
        </w:tc>
        <w:tc>
          <w:tcPr>
            <w:tcW w:w="694" w:type="dxa"/>
            <w:vMerge/>
            <w:vAlign w:val="center"/>
          </w:tcPr>
          <w:p w14:paraId="323CD091" w14:textId="77777777" w:rsidR="00B7673A" w:rsidRDefault="00B7673A" w:rsidP="00AD576F">
            <w:pPr>
              <w:rPr>
                <w:b/>
              </w:rPr>
            </w:pPr>
          </w:p>
        </w:tc>
      </w:tr>
      <w:tr w:rsidR="00B7673A" w14:paraId="7E6E3F37" w14:textId="77777777" w:rsidTr="00AD576F">
        <w:tc>
          <w:tcPr>
            <w:tcW w:w="9859" w:type="dxa"/>
            <w:gridSpan w:val="11"/>
            <w:shd w:val="clear" w:color="auto" w:fill="F7CAAC"/>
          </w:tcPr>
          <w:p w14:paraId="1BFE1B69" w14:textId="77777777" w:rsidR="00B7673A" w:rsidRDefault="00B7673A" w:rsidP="00AD576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73A" w14:paraId="447369FD" w14:textId="77777777" w:rsidTr="00AD576F">
        <w:trPr>
          <w:trHeight w:val="1103"/>
        </w:trPr>
        <w:tc>
          <w:tcPr>
            <w:tcW w:w="9859" w:type="dxa"/>
            <w:gridSpan w:val="11"/>
          </w:tcPr>
          <w:p w14:paraId="667C2A66" w14:textId="77777777" w:rsidR="00B7673A" w:rsidRPr="003B5737" w:rsidRDefault="00B7673A" w:rsidP="00AD576F">
            <w:pPr>
              <w:jc w:val="both"/>
            </w:pPr>
          </w:p>
        </w:tc>
      </w:tr>
      <w:tr w:rsidR="00B7673A" w14:paraId="507AF63D" w14:textId="77777777" w:rsidTr="00AD576F">
        <w:trPr>
          <w:trHeight w:val="218"/>
        </w:trPr>
        <w:tc>
          <w:tcPr>
            <w:tcW w:w="9859" w:type="dxa"/>
            <w:gridSpan w:val="11"/>
            <w:shd w:val="clear" w:color="auto" w:fill="F7CAAC"/>
          </w:tcPr>
          <w:p w14:paraId="1AB5EE12" w14:textId="77777777" w:rsidR="00B7673A" w:rsidRDefault="00B7673A" w:rsidP="00AD576F">
            <w:pPr>
              <w:rPr>
                <w:b/>
              </w:rPr>
            </w:pPr>
            <w:r>
              <w:rPr>
                <w:b/>
              </w:rPr>
              <w:t>Působení v zahraničí</w:t>
            </w:r>
          </w:p>
        </w:tc>
      </w:tr>
      <w:tr w:rsidR="00B7673A" w14:paraId="39FB05BF" w14:textId="77777777" w:rsidTr="00AD576F">
        <w:trPr>
          <w:trHeight w:val="328"/>
        </w:trPr>
        <w:tc>
          <w:tcPr>
            <w:tcW w:w="9859" w:type="dxa"/>
            <w:gridSpan w:val="11"/>
          </w:tcPr>
          <w:p w14:paraId="184569DD" w14:textId="77777777" w:rsidR="00B7673A" w:rsidRPr="003232CF" w:rsidRDefault="00B7673A" w:rsidP="00AD576F">
            <w:pPr>
              <w:rPr>
                <w:lang w:val="sk-SK"/>
              </w:rPr>
            </w:pPr>
          </w:p>
        </w:tc>
      </w:tr>
      <w:tr w:rsidR="00B7673A" w14:paraId="119E4AB7" w14:textId="77777777" w:rsidTr="00AD576F">
        <w:trPr>
          <w:cantSplit/>
          <w:trHeight w:val="159"/>
        </w:trPr>
        <w:tc>
          <w:tcPr>
            <w:tcW w:w="2518" w:type="dxa"/>
            <w:shd w:val="clear" w:color="auto" w:fill="F7CAAC"/>
          </w:tcPr>
          <w:p w14:paraId="6E184EA5" w14:textId="77777777" w:rsidR="00B7673A" w:rsidRDefault="00B7673A" w:rsidP="00AD576F">
            <w:pPr>
              <w:jc w:val="both"/>
              <w:rPr>
                <w:b/>
              </w:rPr>
            </w:pPr>
            <w:r>
              <w:rPr>
                <w:b/>
              </w:rPr>
              <w:t xml:space="preserve">Podpis </w:t>
            </w:r>
          </w:p>
        </w:tc>
        <w:tc>
          <w:tcPr>
            <w:tcW w:w="4536" w:type="dxa"/>
            <w:gridSpan w:val="5"/>
          </w:tcPr>
          <w:p w14:paraId="358DFD1D" w14:textId="77777777" w:rsidR="00B7673A" w:rsidRDefault="00B7673A" w:rsidP="00AD576F">
            <w:pPr>
              <w:jc w:val="both"/>
            </w:pPr>
          </w:p>
        </w:tc>
        <w:tc>
          <w:tcPr>
            <w:tcW w:w="786" w:type="dxa"/>
            <w:gridSpan w:val="2"/>
            <w:shd w:val="clear" w:color="auto" w:fill="F7CAAC"/>
          </w:tcPr>
          <w:p w14:paraId="23340E0A" w14:textId="77777777" w:rsidR="00B7673A" w:rsidRDefault="00B7673A" w:rsidP="00AD576F">
            <w:pPr>
              <w:jc w:val="both"/>
            </w:pPr>
            <w:r>
              <w:rPr>
                <w:b/>
              </w:rPr>
              <w:t>datum</w:t>
            </w:r>
          </w:p>
        </w:tc>
        <w:tc>
          <w:tcPr>
            <w:tcW w:w="2019" w:type="dxa"/>
            <w:gridSpan w:val="3"/>
          </w:tcPr>
          <w:p w14:paraId="1F0B5A92" w14:textId="77777777" w:rsidR="00B7673A" w:rsidRDefault="00B7673A" w:rsidP="00AD576F">
            <w:pPr>
              <w:jc w:val="both"/>
            </w:pPr>
          </w:p>
        </w:tc>
      </w:tr>
    </w:tbl>
    <w:p w14:paraId="49C29B3C" w14:textId="77777777" w:rsidR="00C26CDC" w:rsidRDefault="00C26C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32B5" w14:paraId="2040DE9D" w14:textId="77777777" w:rsidTr="00BB635C">
        <w:trPr>
          <w:del w:id="9736" w:author="Pavla Trefilová" w:date="2019-11-18T17:19:00Z"/>
        </w:trPr>
        <w:tc>
          <w:tcPr>
            <w:tcW w:w="9859" w:type="dxa"/>
            <w:gridSpan w:val="11"/>
            <w:tcBorders>
              <w:bottom w:val="double" w:sz="4" w:space="0" w:color="auto"/>
            </w:tcBorders>
            <w:shd w:val="clear" w:color="auto" w:fill="BDD6EE"/>
          </w:tcPr>
          <w:p w14:paraId="0A740718" w14:textId="77777777" w:rsidR="009732B5" w:rsidRDefault="009732B5" w:rsidP="00BB635C">
            <w:pPr>
              <w:jc w:val="both"/>
              <w:rPr>
                <w:del w:id="9737" w:author="Pavla Trefilová" w:date="2019-11-18T17:19:00Z"/>
                <w:b/>
                <w:sz w:val="28"/>
              </w:rPr>
            </w:pPr>
            <w:del w:id="9738" w:author="Pavla Trefilová" w:date="2019-11-18T17:19:00Z">
              <w:r>
                <w:rPr>
                  <w:b/>
                  <w:sz w:val="28"/>
                </w:rPr>
                <w:lastRenderedPageBreak/>
                <w:delText>C-I – Personální zabezpečení</w:delText>
              </w:r>
            </w:del>
          </w:p>
        </w:tc>
      </w:tr>
      <w:tr w:rsidR="009732B5" w14:paraId="1C4983A7" w14:textId="77777777" w:rsidTr="00BB635C">
        <w:trPr>
          <w:del w:id="9739" w:author="Pavla Trefilová" w:date="2019-11-18T17:19:00Z"/>
        </w:trPr>
        <w:tc>
          <w:tcPr>
            <w:tcW w:w="2518" w:type="dxa"/>
            <w:tcBorders>
              <w:top w:val="double" w:sz="4" w:space="0" w:color="auto"/>
            </w:tcBorders>
            <w:shd w:val="clear" w:color="auto" w:fill="F7CAAC"/>
          </w:tcPr>
          <w:p w14:paraId="73A8FE08" w14:textId="77777777" w:rsidR="009732B5" w:rsidRDefault="009732B5" w:rsidP="00BB635C">
            <w:pPr>
              <w:jc w:val="both"/>
              <w:rPr>
                <w:del w:id="9740" w:author="Pavla Trefilová" w:date="2019-11-18T17:19:00Z"/>
                <w:b/>
              </w:rPr>
            </w:pPr>
            <w:del w:id="9741" w:author="Pavla Trefilová" w:date="2019-11-18T17:19:00Z">
              <w:r>
                <w:rPr>
                  <w:b/>
                </w:rPr>
                <w:delText>Vysoká škola</w:delText>
              </w:r>
            </w:del>
          </w:p>
        </w:tc>
        <w:tc>
          <w:tcPr>
            <w:tcW w:w="7341" w:type="dxa"/>
            <w:gridSpan w:val="10"/>
          </w:tcPr>
          <w:p w14:paraId="3526604F" w14:textId="77777777" w:rsidR="009732B5" w:rsidRDefault="009732B5" w:rsidP="00BB635C">
            <w:pPr>
              <w:jc w:val="both"/>
              <w:rPr>
                <w:del w:id="9742" w:author="Pavla Trefilová" w:date="2019-11-18T17:19:00Z"/>
              </w:rPr>
            </w:pPr>
            <w:del w:id="9743" w:author="Pavla Trefilová" w:date="2019-11-18T17:19:00Z">
              <w:r>
                <w:delText>Univerzita Tomáše Bati ve Zlíně</w:delText>
              </w:r>
            </w:del>
          </w:p>
        </w:tc>
      </w:tr>
      <w:tr w:rsidR="009732B5" w14:paraId="3F00FB6C" w14:textId="77777777" w:rsidTr="00BB635C">
        <w:trPr>
          <w:del w:id="9744" w:author="Pavla Trefilová" w:date="2019-11-18T17:19:00Z"/>
        </w:trPr>
        <w:tc>
          <w:tcPr>
            <w:tcW w:w="2518" w:type="dxa"/>
            <w:shd w:val="clear" w:color="auto" w:fill="F7CAAC"/>
          </w:tcPr>
          <w:p w14:paraId="4B4C660C" w14:textId="77777777" w:rsidR="009732B5" w:rsidRDefault="009732B5" w:rsidP="00BB635C">
            <w:pPr>
              <w:jc w:val="both"/>
              <w:rPr>
                <w:del w:id="9745" w:author="Pavla Trefilová" w:date="2019-11-18T17:19:00Z"/>
                <w:b/>
              </w:rPr>
            </w:pPr>
            <w:del w:id="9746" w:author="Pavla Trefilová" w:date="2019-11-18T17:19:00Z">
              <w:r>
                <w:rPr>
                  <w:b/>
                </w:rPr>
                <w:delText>Součást vysoké školy</w:delText>
              </w:r>
            </w:del>
          </w:p>
        </w:tc>
        <w:tc>
          <w:tcPr>
            <w:tcW w:w="7341" w:type="dxa"/>
            <w:gridSpan w:val="10"/>
          </w:tcPr>
          <w:p w14:paraId="4CF3C608" w14:textId="77777777" w:rsidR="009732B5" w:rsidRDefault="009732B5" w:rsidP="00BB635C">
            <w:pPr>
              <w:jc w:val="both"/>
              <w:rPr>
                <w:del w:id="9747" w:author="Pavla Trefilová" w:date="2019-11-18T17:19:00Z"/>
              </w:rPr>
            </w:pPr>
            <w:del w:id="9748" w:author="Pavla Trefilová" w:date="2019-11-18T17:19:00Z">
              <w:r>
                <w:delText>Fakulta managementu a ekonomiky</w:delText>
              </w:r>
            </w:del>
          </w:p>
        </w:tc>
      </w:tr>
      <w:tr w:rsidR="009732B5" w14:paraId="12332B29" w14:textId="77777777" w:rsidTr="00BB635C">
        <w:trPr>
          <w:del w:id="9749" w:author="Pavla Trefilová" w:date="2019-11-18T17:19:00Z"/>
        </w:trPr>
        <w:tc>
          <w:tcPr>
            <w:tcW w:w="2518" w:type="dxa"/>
            <w:shd w:val="clear" w:color="auto" w:fill="F7CAAC"/>
          </w:tcPr>
          <w:p w14:paraId="23BA21E6" w14:textId="77777777" w:rsidR="009732B5" w:rsidRDefault="009732B5" w:rsidP="00BB635C">
            <w:pPr>
              <w:jc w:val="both"/>
              <w:rPr>
                <w:del w:id="9750" w:author="Pavla Trefilová" w:date="2019-11-18T17:19:00Z"/>
                <w:b/>
              </w:rPr>
            </w:pPr>
            <w:del w:id="9751" w:author="Pavla Trefilová" w:date="2019-11-18T17:19:00Z">
              <w:r>
                <w:rPr>
                  <w:b/>
                </w:rPr>
                <w:delText>Název studijního programu</w:delText>
              </w:r>
            </w:del>
          </w:p>
        </w:tc>
        <w:tc>
          <w:tcPr>
            <w:tcW w:w="7341" w:type="dxa"/>
            <w:gridSpan w:val="10"/>
          </w:tcPr>
          <w:p w14:paraId="36B328DB" w14:textId="77777777" w:rsidR="009732B5" w:rsidRDefault="00343DC3" w:rsidP="00BB635C">
            <w:pPr>
              <w:jc w:val="both"/>
              <w:rPr>
                <w:del w:id="9752" w:author="Pavla Trefilová" w:date="2019-11-18T17:19:00Z"/>
              </w:rPr>
            </w:pPr>
            <w:del w:id="9753" w:author="Pavla Trefilová" w:date="2019-11-18T17:19:00Z">
              <w:r>
                <w:delText xml:space="preserve">Economics and Management </w:delText>
              </w:r>
            </w:del>
          </w:p>
        </w:tc>
      </w:tr>
      <w:tr w:rsidR="009732B5" w14:paraId="09E4B2CE" w14:textId="77777777" w:rsidTr="00BB635C">
        <w:trPr>
          <w:del w:id="9754" w:author="Pavla Trefilová" w:date="2019-11-18T17:19:00Z"/>
        </w:trPr>
        <w:tc>
          <w:tcPr>
            <w:tcW w:w="2518" w:type="dxa"/>
            <w:shd w:val="clear" w:color="auto" w:fill="F7CAAC"/>
          </w:tcPr>
          <w:p w14:paraId="500B6FF4" w14:textId="77777777" w:rsidR="009732B5" w:rsidRDefault="009732B5" w:rsidP="00BB635C">
            <w:pPr>
              <w:jc w:val="both"/>
              <w:rPr>
                <w:del w:id="9755" w:author="Pavla Trefilová" w:date="2019-11-18T17:19:00Z"/>
                <w:b/>
              </w:rPr>
            </w:pPr>
            <w:del w:id="9756" w:author="Pavla Trefilová" w:date="2019-11-18T17:19:00Z">
              <w:r>
                <w:rPr>
                  <w:b/>
                </w:rPr>
                <w:delText>Jméno a příjmení</w:delText>
              </w:r>
            </w:del>
          </w:p>
        </w:tc>
        <w:tc>
          <w:tcPr>
            <w:tcW w:w="4536" w:type="dxa"/>
            <w:gridSpan w:val="5"/>
          </w:tcPr>
          <w:p w14:paraId="61D2B5FC" w14:textId="77777777" w:rsidR="009732B5" w:rsidRDefault="009732B5" w:rsidP="00BB635C">
            <w:pPr>
              <w:jc w:val="both"/>
              <w:rPr>
                <w:del w:id="9757" w:author="Pavla Trefilová" w:date="2019-11-18T17:19:00Z"/>
              </w:rPr>
            </w:pPr>
            <w:del w:id="9758" w:author="Pavla Trefilová" w:date="2019-11-18T17:19:00Z">
              <w:r>
                <w:delText>Jiří VOJTĚŠEK</w:delText>
              </w:r>
            </w:del>
          </w:p>
        </w:tc>
        <w:tc>
          <w:tcPr>
            <w:tcW w:w="709" w:type="dxa"/>
            <w:shd w:val="clear" w:color="auto" w:fill="F7CAAC"/>
          </w:tcPr>
          <w:p w14:paraId="6B9C7649" w14:textId="77777777" w:rsidR="009732B5" w:rsidRDefault="009732B5" w:rsidP="00BB635C">
            <w:pPr>
              <w:jc w:val="both"/>
              <w:rPr>
                <w:del w:id="9759" w:author="Pavla Trefilová" w:date="2019-11-18T17:19:00Z"/>
                <w:b/>
              </w:rPr>
            </w:pPr>
            <w:del w:id="9760" w:author="Pavla Trefilová" w:date="2019-11-18T17:19:00Z">
              <w:r>
                <w:rPr>
                  <w:b/>
                </w:rPr>
                <w:delText>Tituly</w:delText>
              </w:r>
            </w:del>
          </w:p>
        </w:tc>
        <w:tc>
          <w:tcPr>
            <w:tcW w:w="2096" w:type="dxa"/>
            <w:gridSpan w:val="4"/>
          </w:tcPr>
          <w:p w14:paraId="6C72C461" w14:textId="77777777" w:rsidR="009732B5" w:rsidRDefault="009732B5" w:rsidP="00BB635C">
            <w:pPr>
              <w:jc w:val="both"/>
              <w:rPr>
                <w:del w:id="9761" w:author="Pavla Trefilová" w:date="2019-11-18T17:19:00Z"/>
              </w:rPr>
            </w:pPr>
            <w:del w:id="9762" w:author="Pavla Trefilová" w:date="2019-11-18T17:19:00Z">
              <w:r>
                <w:delText>doc. Ing., Ph.D.</w:delText>
              </w:r>
            </w:del>
          </w:p>
        </w:tc>
      </w:tr>
      <w:tr w:rsidR="009732B5" w14:paraId="69594702" w14:textId="77777777" w:rsidTr="00BB635C">
        <w:trPr>
          <w:del w:id="9763" w:author="Pavla Trefilová" w:date="2019-11-18T17:19:00Z"/>
        </w:trPr>
        <w:tc>
          <w:tcPr>
            <w:tcW w:w="2518" w:type="dxa"/>
            <w:shd w:val="clear" w:color="auto" w:fill="F7CAAC"/>
          </w:tcPr>
          <w:p w14:paraId="25AC3C2A" w14:textId="77777777" w:rsidR="009732B5" w:rsidRDefault="009732B5" w:rsidP="00BB635C">
            <w:pPr>
              <w:jc w:val="both"/>
              <w:rPr>
                <w:del w:id="9764" w:author="Pavla Trefilová" w:date="2019-11-18T17:19:00Z"/>
                <w:b/>
              </w:rPr>
            </w:pPr>
            <w:del w:id="9765" w:author="Pavla Trefilová" w:date="2019-11-18T17:19:00Z">
              <w:r>
                <w:rPr>
                  <w:b/>
                </w:rPr>
                <w:delText>Rok narození</w:delText>
              </w:r>
            </w:del>
          </w:p>
        </w:tc>
        <w:tc>
          <w:tcPr>
            <w:tcW w:w="829" w:type="dxa"/>
          </w:tcPr>
          <w:p w14:paraId="5B8CDAFE" w14:textId="77777777" w:rsidR="009732B5" w:rsidRDefault="009732B5" w:rsidP="00BB635C">
            <w:pPr>
              <w:jc w:val="both"/>
              <w:rPr>
                <w:del w:id="9766" w:author="Pavla Trefilová" w:date="2019-11-18T17:19:00Z"/>
              </w:rPr>
            </w:pPr>
            <w:del w:id="9767" w:author="Pavla Trefilová" w:date="2019-11-18T17:19:00Z">
              <w:r>
                <w:delText>1979</w:delText>
              </w:r>
            </w:del>
          </w:p>
        </w:tc>
        <w:tc>
          <w:tcPr>
            <w:tcW w:w="1721" w:type="dxa"/>
            <w:shd w:val="clear" w:color="auto" w:fill="F7CAAC"/>
          </w:tcPr>
          <w:p w14:paraId="45BA23E8" w14:textId="77777777" w:rsidR="009732B5" w:rsidRDefault="009732B5" w:rsidP="00BB635C">
            <w:pPr>
              <w:jc w:val="both"/>
              <w:rPr>
                <w:del w:id="9768" w:author="Pavla Trefilová" w:date="2019-11-18T17:19:00Z"/>
                <w:b/>
              </w:rPr>
            </w:pPr>
            <w:del w:id="9769" w:author="Pavla Trefilová" w:date="2019-11-18T17:19:00Z">
              <w:r>
                <w:rPr>
                  <w:b/>
                </w:rPr>
                <w:delText>typ vztahu k VŠ</w:delText>
              </w:r>
            </w:del>
          </w:p>
        </w:tc>
        <w:tc>
          <w:tcPr>
            <w:tcW w:w="992" w:type="dxa"/>
            <w:gridSpan w:val="2"/>
          </w:tcPr>
          <w:p w14:paraId="110048C3" w14:textId="77777777" w:rsidR="009732B5" w:rsidRDefault="009732B5" w:rsidP="00BB635C">
            <w:pPr>
              <w:jc w:val="both"/>
              <w:rPr>
                <w:del w:id="9770" w:author="Pavla Trefilová" w:date="2019-11-18T17:19:00Z"/>
              </w:rPr>
            </w:pPr>
            <w:del w:id="9771" w:author="Pavla Trefilová" w:date="2019-11-18T17:19:00Z">
              <w:r>
                <w:delText>pp</w:delText>
              </w:r>
            </w:del>
          </w:p>
        </w:tc>
        <w:tc>
          <w:tcPr>
            <w:tcW w:w="994" w:type="dxa"/>
            <w:shd w:val="clear" w:color="auto" w:fill="F7CAAC"/>
          </w:tcPr>
          <w:p w14:paraId="52F40D46" w14:textId="77777777" w:rsidR="009732B5" w:rsidRDefault="009732B5" w:rsidP="00BB635C">
            <w:pPr>
              <w:jc w:val="both"/>
              <w:rPr>
                <w:del w:id="9772" w:author="Pavla Trefilová" w:date="2019-11-18T17:19:00Z"/>
                <w:b/>
              </w:rPr>
            </w:pPr>
            <w:del w:id="9773" w:author="Pavla Trefilová" w:date="2019-11-18T17:19:00Z">
              <w:r>
                <w:rPr>
                  <w:b/>
                </w:rPr>
                <w:delText>rozsah</w:delText>
              </w:r>
            </w:del>
          </w:p>
        </w:tc>
        <w:tc>
          <w:tcPr>
            <w:tcW w:w="709" w:type="dxa"/>
          </w:tcPr>
          <w:p w14:paraId="77AE0540" w14:textId="77777777" w:rsidR="009732B5" w:rsidRDefault="009732B5" w:rsidP="00BB635C">
            <w:pPr>
              <w:jc w:val="both"/>
              <w:rPr>
                <w:del w:id="9774" w:author="Pavla Trefilová" w:date="2019-11-18T17:19:00Z"/>
              </w:rPr>
            </w:pPr>
            <w:del w:id="9775" w:author="Pavla Trefilová" w:date="2019-11-18T17:19:00Z">
              <w:r>
                <w:delText>40</w:delText>
              </w:r>
            </w:del>
          </w:p>
        </w:tc>
        <w:tc>
          <w:tcPr>
            <w:tcW w:w="709" w:type="dxa"/>
            <w:gridSpan w:val="2"/>
            <w:shd w:val="clear" w:color="auto" w:fill="F7CAAC"/>
          </w:tcPr>
          <w:p w14:paraId="6A0C6BBF" w14:textId="77777777" w:rsidR="009732B5" w:rsidRDefault="009732B5" w:rsidP="00BB635C">
            <w:pPr>
              <w:jc w:val="both"/>
              <w:rPr>
                <w:del w:id="9776" w:author="Pavla Trefilová" w:date="2019-11-18T17:19:00Z"/>
                <w:b/>
              </w:rPr>
            </w:pPr>
            <w:del w:id="9777" w:author="Pavla Trefilová" w:date="2019-11-18T17:19:00Z">
              <w:r>
                <w:rPr>
                  <w:b/>
                </w:rPr>
                <w:delText>do kdy</w:delText>
              </w:r>
            </w:del>
          </w:p>
        </w:tc>
        <w:tc>
          <w:tcPr>
            <w:tcW w:w="1387" w:type="dxa"/>
            <w:gridSpan w:val="2"/>
          </w:tcPr>
          <w:p w14:paraId="798E7632" w14:textId="77777777" w:rsidR="009732B5" w:rsidRDefault="009732B5" w:rsidP="00BB635C">
            <w:pPr>
              <w:jc w:val="both"/>
              <w:rPr>
                <w:del w:id="9778" w:author="Pavla Trefilová" w:date="2019-11-18T17:19:00Z"/>
              </w:rPr>
            </w:pPr>
            <w:del w:id="9779" w:author="Pavla Trefilová" w:date="2019-11-18T17:19:00Z">
              <w:r>
                <w:delText>N</w:delText>
              </w:r>
            </w:del>
          </w:p>
        </w:tc>
      </w:tr>
      <w:tr w:rsidR="009732B5" w14:paraId="613326AA" w14:textId="77777777" w:rsidTr="00BB635C">
        <w:trPr>
          <w:del w:id="9780" w:author="Pavla Trefilová" w:date="2019-11-18T17:19:00Z"/>
        </w:trPr>
        <w:tc>
          <w:tcPr>
            <w:tcW w:w="5068" w:type="dxa"/>
            <w:gridSpan w:val="3"/>
            <w:shd w:val="clear" w:color="auto" w:fill="F7CAAC"/>
          </w:tcPr>
          <w:p w14:paraId="210618D5" w14:textId="77777777" w:rsidR="009732B5" w:rsidRDefault="009732B5" w:rsidP="00BB635C">
            <w:pPr>
              <w:jc w:val="both"/>
              <w:rPr>
                <w:del w:id="9781" w:author="Pavla Trefilová" w:date="2019-11-18T17:19:00Z"/>
                <w:b/>
              </w:rPr>
            </w:pPr>
            <w:del w:id="9782" w:author="Pavla Trefilová" w:date="2019-11-18T17:19:00Z">
              <w:r>
                <w:rPr>
                  <w:b/>
                </w:rPr>
                <w:delText>Typ vztahu na součásti VŠ, která uskutečňuje st. program</w:delText>
              </w:r>
            </w:del>
          </w:p>
        </w:tc>
        <w:tc>
          <w:tcPr>
            <w:tcW w:w="992" w:type="dxa"/>
            <w:gridSpan w:val="2"/>
          </w:tcPr>
          <w:p w14:paraId="01F35596" w14:textId="77777777" w:rsidR="009732B5" w:rsidRDefault="009732B5" w:rsidP="00BB635C">
            <w:pPr>
              <w:jc w:val="both"/>
              <w:rPr>
                <w:del w:id="9783" w:author="Pavla Trefilová" w:date="2019-11-18T17:19:00Z"/>
              </w:rPr>
            </w:pPr>
          </w:p>
        </w:tc>
        <w:tc>
          <w:tcPr>
            <w:tcW w:w="994" w:type="dxa"/>
            <w:shd w:val="clear" w:color="auto" w:fill="F7CAAC"/>
          </w:tcPr>
          <w:p w14:paraId="6F27036D" w14:textId="77777777" w:rsidR="009732B5" w:rsidRDefault="009732B5" w:rsidP="00BB635C">
            <w:pPr>
              <w:jc w:val="both"/>
              <w:rPr>
                <w:del w:id="9784" w:author="Pavla Trefilová" w:date="2019-11-18T17:19:00Z"/>
                <w:b/>
              </w:rPr>
            </w:pPr>
            <w:del w:id="9785" w:author="Pavla Trefilová" w:date="2019-11-18T17:19:00Z">
              <w:r>
                <w:rPr>
                  <w:b/>
                </w:rPr>
                <w:delText>rozsah</w:delText>
              </w:r>
            </w:del>
          </w:p>
        </w:tc>
        <w:tc>
          <w:tcPr>
            <w:tcW w:w="709" w:type="dxa"/>
          </w:tcPr>
          <w:p w14:paraId="46BB65AF" w14:textId="77777777" w:rsidR="009732B5" w:rsidRDefault="009732B5" w:rsidP="00BB635C">
            <w:pPr>
              <w:jc w:val="both"/>
              <w:rPr>
                <w:del w:id="9786" w:author="Pavla Trefilová" w:date="2019-11-18T17:19:00Z"/>
              </w:rPr>
            </w:pPr>
          </w:p>
        </w:tc>
        <w:tc>
          <w:tcPr>
            <w:tcW w:w="709" w:type="dxa"/>
            <w:gridSpan w:val="2"/>
            <w:shd w:val="clear" w:color="auto" w:fill="F7CAAC"/>
          </w:tcPr>
          <w:p w14:paraId="1E38C983" w14:textId="77777777" w:rsidR="009732B5" w:rsidRDefault="009732B5" w:rsidP="00BB635C">
            <w:pPr>
              <w:jc w:val="both"/>
              <w:rPr>
                <w:del w:id="9787" w:author="Pavla Trefilová" w:date="2019-11-18T17:19:00Z"/>
                <w:b/>
              </w:rPr>
            </w:pPr>
            <w:del w:id="9788" w:author="Pavla Trefilová" w:date="2019-11-18T17:19:00Z">
              <w:r>
                <w:rPr>
                  <w:b/>
                </w:rPr>
                <w:delText>do kdy</w:delText>
              </w:r>
            </w:del>
          </w:p>
        </w:tc>
        <w:tc>
          <w:tcPr>
            <w:tcW w:w="1387" w:type="dxa"/>
            <w:gridSpan w:val="2"/>
          </w:tcPr>
          <w:p w14:paraId="03975F64" w14:textId="77777777" w:rsidR="009732B5" w:rsidRDefault="009732B5" w:rsidP="00BB635C">
            <w:pPr>
              <w:jc w:val="both"/>
              <w:rPr>
                <w:del w:id="9789" w:author="Pavla Trefilová" w:date="2019-11-18T17:19:00Z"/>
              </w:rPr>
            </w:pPr>
          </w:p>
        </w:tc>
      </w:tr>
      <w:tr w:rsidR="009732B5" w14:paraId="7389781A" w14:textId="77777777" w:rsidTr="00BB635C">
        <w:trPr>
          <w:del w:id="9790" w:author="Pavla Trefilová" w:date="2019-11-18T17:19:00Z"/>
        </w:trPr>
        <w:tc>
          <w:tcPr>
            <w:tcW w:w="6060" w:type="dxa"/>
            <w:gridSpan w:val="5"/>
            <w:shd w:val="clear" w:color="auto" w:fill="F7CAAC"/>
          </w:tcPr>
          <w:p w14:paraId="025F2F76" w14:textId="77777777" w:rsidR="009732B5" w:rsidRDefault="009732B5" w:rsidP="00BB635C">
            <w:pPr>
              <w:jc w:val="both"/>
              <w:rPr>
                <w:del w:id="9791" w:author="Pavla Trefilová" w:date="2019-11-18T17:19:00Z"/>
              </w:rPr>
            </w:pPr>
            <w:del w:id="9792" w:author="Pavla Trefilová" w:date="2019-11-18T17:19:00Z">
              <w:r>
                <w:rPr>
                  <w:b/>
                </w:rPr>
                <w:delText>Další současná působení jako akademický pracovník na jiných VŠ</w:delText>
              </w:r>
            </w:del>
          </w:p>
        </w:tc>
        <w:tc>
          <w:tcPr>
            <w:tcW w:w="1703" w:type="dxa"/>
            <w:gridSpan w:val="2"/>
            <w:shd w:val="clear" w:color="auto" w:fill="F7CAAC"/>
          </w:tcPr>
          <w:p w14:paraId="18AC8455" w14:textId="77777777" w:rsidR="009732B5" w:rsidRDefault="009732B5" w:rsidP="00BB635C">
            <w:pPr>
              <w:jc w:val="both"/>
              <w:rPr>
                <w:del w:id="9793" w:author="Pavla Trefilová" w:date="2019-11-18T17:19:00Z"/>
                <w:b/>
              </w:rPr>
            </w:pPr>
            <w:del w:id="9794" w:author="Pavla Trefilová" w:date="2019-11-18T17:19:00Z">
              <w:r>
                <w:rPr>
                  <w:b/>
                </w:rPr>
                <w:delText>typ prac. vztahu</w:delText>
              </w:r>
            </w:del>
          </w:p>
        </w:tc>
        <w:tc>
          <w:tcPr>
            <w:tcW w:w="2096" w:type="dxa"/>
            <w:gridSpan w:val="4"/>
            <w:shd w:val="clear" w:color="auto" w:fill="F7CAAC"/>
          </w:tcPr>
          <w:p w14:paraId="2D5D68C7" w14:textId="77777777" w:rsidR="009732B5" w:rsidRDefault="009732B5" w:rsidP="00BB635C">
            <w:pPr>
              <w:jc w:val="both"/>
              <w:rPr>
                <w:del w:id="9795" w:author="Pavla Trefilová" w:date="2019-11-18T17:19:00Z"/>
                <w:b/>
              </w:rPr>
            </w:pPr>
            <w:del w:id="9796" w:author="Pavla Trefilová" w:date="2019-11-18T17:19:00Z">
              <w:r>
                <w:rPr>
                  <w:b/>
                </w:rPr>
                <w:delText>rozsah</w:delText>
              </w:r>
            </w:del>
          </w:p>
        </w:tc>
      </w:tr>
      <w:tr w:rsidR="009732B5" w14:paraId="541BACC6" w14:textId="77777777" w:rsidTr="00BB635C">
        <w:trPr>
          <w:del w:id="9797" w:author="Pavla Trefilová" w:date="2019-11-18T17:19:00Z"/>
        </w:trPr>
        <w:tc>
          <w:tcPr>
            <w:tcW w:w="6060" w:type="dxa"/>
            <w:gridSpan w:val="5"/>
          </w:tcPr>
          <w:p w14:paraId="7BD1672A" w14:textId="77777777" w:rsidR="009732B5" w:rsidRDefault="009732B5" w:rsidP="00BB635C">
            <w:pPr>
              <w:jc w:val="both"/>
              <w:rPr>
                <w:del w:id="9798" w:author="Pavla Trefilová" w:date="2019-11-18T17:19:00Z"/>
              </w:rPr>
            </w:pPr>
          </w:p>
        </w:tc>
        <w:tc>
          <w:tcPr>
            <w:tcW w:w="1703" w:type="dxa"/>
            <w:gridSpan w:val="2"/>
          </w:tcPr>
          <w:p w14:paraId="2B6FC1DA" w14:textId="77777777" w:rsidR="009732B5" w:rsidRDefault="009732B5" w:rsidP="00BB635C">
            <w:pPr>
              <w:jc w:val="both"/>
              <w:rPr>
                <w:del w:id="9799" w:author="Pavla Trefilová" w:date="2019-11-18T17:19:00Z"/>
              </w:rPr>
            </w:pPr>
          </w:p>
        </w:tc>
        <w:tc>
          <w:tcPr>
            <w:tcW w:w="2096" w:type="dxa"/>
            <w:gridSpan w:val="4"/>
          </w:tcPr>
          <w:p w14:paraId="796C8AF4" w14:textId="77777777" w:rsidR="009732B5" w:rsidRDefault="009732B5" w:rsidP="00BB635C">
            <w:pPr>
              <w:jc w:val="both"/>
              <w:rPr>
                <w:del w:id="9800" w:author="Pavla Trefilová" w:date="2019-11-18T17:19:00Z"/>
              </w:rPr>
            </w:pPr>
          </w:p>
        </w:tc>
      </w:tr>
      <w:tr w:rsidR="009732B5" w14:paraId="1583AF11" w14:textId="77777777" w:rsidTr="00BB635C">
        <w:trPr>
          <w:del w:id="9801" w:author="Pavla Trefilová" w:date="2019-11-18T17:19:00Z"/>
        </w:trPr>
        <w:tc>
          <w:tcPr>
            <w:tcW w:w="9859" w:type="dxa"/>
            <w:gridSpan w:val="11"/>
            <w:shd w:val="clear" w:color="auto" w:fill="F7CAAC"/>
          </w:tcPr>
          <w:p w14:paraId="44C004C4" w14:textId="77777777" w:rsidR="009732B5" w:rsidRDefault="009732B5" w:rsidP="00BB635C">
            <w:pPr>
              <w:jc w:val="both"/>
              <w:rPr>
                <w:del w:id="9802" w:author="Pavla Trefilová" w:date="2019-11-18T17:19:00Z"/>
              </w:rPr>
            </w:pPr>
            <w:del w:id="9803" w:author="Pavla Trefilová" w:date="2019-11-18T17:19:00Z">
              <w:r>
                <w:rPr>
                  <w:b/>
                </w:rPr>
                <w:delText>Předměty příslušného studijního programu a způsob zapojení do jejich výuky, příp. další zapojení do uskutečňování studijního programu</w:delText>
              </w:r>
            </w:del>
          </w:p>
        </w:tc>
      </w:tr>
      <w:tr w:rsidR="009732B5" w14:paraId="649AB48E" w14:textId="77777777" w:rsidTr="00BB635C">
        <w:trPr>
          <w:trHeight w:val="182"/>
          <w:del w:id="9804" w:author="Pavla Trefilová" w:date="2019-11-18T17:19:00Z"/>
        </w:trPr>
        <w:tc>
          <w:tcPr>
            <w:tcW w:w="9859" w:type="dxa"/>
            <w:gridSpan w:val="11"/>
            <w:tcBorders>
              <w:top w:val="nil"/>
            </w:tcBorders>
          </w:tcPr>
          <w:p w14:paraId="77DFED2C" w14:textId="77777777" w:rsidR="009732B5" w:rsidRDefault="009732B5" w:rsidP="00BB635C">
            <w:pPr>
              <w:jc w:val="both"/>
              <w:rPr>
                <w:del w:id="9805" w:author="Pavla Trefilová" w:date="2019-11-18T17:19:00Z"/>
              </w:rPr>
            </w:pPr>
            <w:del w:id="9806" w:author="Pavla Trefilová" w:date="2019-11-18T17:19:00Z">
              <w:r w:rsidRPr="001C4D26">
                <w:delText>Inform</w:delText>
              </w:r>
              <w:r>
                <w:delText>ation Technologies for Economists – garant, přednášející (100%)</w:delText>
              </w:r>
            </w:del>
          </w:p>
        </w:tc>
      </w:tr>
      <w:tr w:rsidR="009732B5" w14:paraId="0D4AB8A5" w14:textId="77777777" w:rsidTr="00BB635C">
        <w:trPr>
          <w:del w:id="9807" w:author="Pavla Trefilová" w:date="2019-11-18T17:19:00Z"/>
        </w:trPr>
        <w:tc>
          <w:tcPr>
            <w:tcW w:w="9859" w:type="dxa"/>
            <w:gridSpan w:val="11"/>
            <w:shd w:val="clear" w:color="auto" w:fill="F7CAAC"/>
          </w:tcPr>
          <w:p w14:paraId="1E0DAA4B" w14:textId="77777777" w:rsidR="009732B5" w:rsidRDefault="009732B5" w:rsidP="00BB635C">
            <w:pPr>
              <w:jc w:val="both"/>
              <w:rPr>
                <w:del w:id="9808" w:author="Pavla Trefilová" w:date="2019-11-18T17:19:00Z"/>
              </w:rPr>
            </w:pPr>
            <w:del w:id="9809" w:author="Pavla Trefilová" w:date="2019-11-18T17:19:00Z">
              <w:r>
                <w:rPr>
                  <w:b/>
                </w:rPr>
                <w:delText xml:space="preserve">Údaje o vzdělání na VŠ </w:delText>
              </w:r>
            </w:del>
          </w:p>
        </w:tc>
      </w:tr>
      <w:tr w:rsidR="009732B5" w:rsidRPr="00872351" w14:paraId="734B013B" w14:textId="77777777" w:rsidTr="00BB635C">
        <w:trPr>
          <w:trHeight w:val="885"/>
          <w:del w:id="9810" w:author="Pavla Trefilová" w:date="2019-11-18T17:19:00Z"/>
        </w:trPr>
        <w:tc>
          <w:tcPr>
            <w:tcW w:w="9859" w:type="dxa"/>
            <w:gridSpan w:val="11"/>
          </w:tcPr>
          <w:p w14:paraId="069A4AAA" w14:textId="77777777" w:rsidR="009732B5" w:rsidRPr="009D3BE2" w:rsidRDefault="009732B5" w:rsidP="00BB635C">
            <w:pPr>
              <w:jc w:val="both"/>
              <w:rPr>
                <w:del w:id="9811" w:author="Pavla Trefilová" w:date="2019-11-18T17:19:00Z"/>
              </w:rPr>
            </w:pPr>
            <w:del w:id="9812" w:author="Pavla Trefilová" w:date="2019-11-18T17:19:00Z">
              <w:r w:rsidRPr="009D3BE2">
                <w:delText>1997 – 2002: UTB ve Zlíně, Fakulta aplikované informatiky, obor „Automatizace a řídící t</w:delText>
              </w:r>
              <w:r>
                <w:delText>echnika ve spotřebním průmyslu“</w:delText>
              </w:r>
              <w:r w:rsidRPr="009D3BE2">
                <w:delText xml:space="preserve"> (Ing.)</w:delText>
              </w:r>
            </w:del>
          </w:p>
          <w:p w14:paraId="682F227D" w14:textId="77777777" w:rsidR="009732B5" w:rsidRPr="00872351" w:rsidRDefault="009732B5" w:rsidP="00BB635C">
            <w:pPr>
              <w:jc w:val="both"/>
              <w:rPr>
                <w:del w:id="9813" w:author="Pavla Trefilová" w:date="2019-11-18T17:19:00Z"/>
              </w:rPr>
            </w:pPr>
            <w:del w:id="9814" w:author="Pavla Trefilová" w:date="2019-11-18T17:19:00Z">
              <w:r w:rsidRPr="009D3BE2">
                <w:delText xml:space="preserve">2002 – 2007: UTB ve Zlíně, Fakulta aplikované informatiky, obor </w:delText>
              </w:r>
              <w:r w:rsidR="00CE664E">
                <w:delText>„Technická kybernetika“ (Ph.D.)</w:delText>
              </w:r>
            </w:del>
          </w:p>
        </w:tc>
      </w:tr>
      <w:tr w:rsidR="009732B5" w14:paraId="510FEC08" w14:textId="77777777" w:rsidTr="00BB635C">
        <w:trPr>
          <w:del w:id="9815" w:author="Pavla Trefilová" w:date="2019-11-18T17:19:00Z"/>
        </w:trPr>
        <w:tc>
          <w:tcPr>
            <w:tcW w:w="9859" w:type="dxa"/>
            <w:gridSpan w:val="11"/>
            <w:shd w:val="clear" w:color="auto" w:fill="F7CAAC"/>
          </w:tcPr>
          <w:p w14:paraId="1F7B1CE3" w14:textId="77777777" w:rsidR="009732B5" w:rsidRDefault="009732B5" w:rsidP="00BB635C">
            <w:pPr>
              <w:jc w:val="both"/>
              <w:rPr>
                <w:del w:id="9816" w:author="Pavla Trefilová" w:date="2019-11-18T17:19:00Z"/>
                <w:b/>
              </w:rPr>
            </w:pPr>
            <w:del w:id="9817" w:author="Pavla Trefilová" w:date="2019-11-18T17:19:00Z">
              <w:r>
                <w:rPr>
                  <w:b/>
                </w:rPr>
                <w:delText>Údaje o odbo</w:delText>
              </w:r>
              <w:r w:rsidR="00CE664E">
                <w:rPr>
                  <w:b/>
                </w:rPr>
                <w:delText>rném působení od absolvování VŠ</w:delText>
              </w:r>
            </w:del>
          </w:p>
        </w:tc>
      </w:tr>
      <w:tr w:rsidR="009732B5" w:rsidRPr="00080943" w14:paraId="0D81192E" w14:textId="77777777" w:rsidTr="00BB635C">
        <w:trPr>
          <w:trHeight w:val="752"/>
          <w:del w:id="9818" w:author="Pavla Trefilová" w:date="2019-11-18T17:19:00Z"/>
        </w:trPr>
        <w:tc>
          <w:tcPr>
            <w:tcW w:w="9859" w:type="dxa"/>
            <w:gridSpan w:val="11"/>
          </w:tcPr>
          <w:p w14:paraId="6ADED841" w14:textId="77777777" w:rsidR="009732B5" w:rsidRPr="009D3BE2" w:rsidRDefault="009732B5" w:rsidP="00BB635C">
            <w:pPr>
              <w:jc w:val="both"/>
              <w:rPr>
                <w:del w:id="9819" w:author="Pavla Trefilová" w:date="2019-11-18T17:19:00Z"/>
              </w:rPr>
            </w:pPr>
            <w:del w:id="9820" w:author="Pavla Trefilová" w:date="2019-11-18T17:19:00Z">
              <w:r w:rsidRPr="009D3BE2">
                <w:delText>2005 – 2015: UTB ve Zlíně, Fakulta aplikované informatiky, Ústav řízení procesů, odborný asistent</w:delText>
              </w:r>
            </w:del>
          </w:p>
          <w:p w14:paraId="021B1E4B" w14:textId="77777777" w:rsidR="009732B5" w:rsidRPr="009D3BE2" w:rsidRDefault="009732B5" w:rsidP="00BB635C">
            <w:pPr>
              <w:jc w:val="both"/>
              <w:rPr>
                <w:del w:id="9821" w:author="Pavla Trefilová" w:date="2019-11-18T17:19:00Z"/>
              </w:rPr>
            </w:pPr>
            <w:del w:id="9822" w:author="Pavla Trefilová" w:date="2019-11-18T17:19:00Z">
              <w:r w:rsidRPr="009D3BE2">
                <w:delText>2015 – dosud: UTB ve Zlíně, Fakulta aplikované informatiky, Ústav řízení procesů, docent</w:delText>
              </w:r>
            </w:del>
          </w:p>
          <w:p w14:paraId="6565CD47" w14:textId="77777777" w:rsidR="009732B5" w:rsidRPr="00080943" w:rsidRDefault="009732B5" w:rsidP="00BB635C">
            <w:pPr>
              <w:jc w:val="both"/>
              <w:rPr>
                <w:del w:id="9823" w:author="Pavla Trefilová" w:date="2019-11-18T17:19:00Z"/>
              </w:rPr>
            </w:pPr>
            <w:del w:id="9824" w:author="Pavla Trefilová" w:date="2019-11-18T17:19:00Z">
              <w:r w:rsidRPr="009D3BE2">
                <w:delText>2014 – dosud: UTB ve Zlíně, Fakulta aplikované informatiky, proděkan pro bakalářské a magisterské studium</w:delText>
              </w:r>
            </w:del>
          </w:p>
        </w:tc>
      </w:tr>
      <w:tr w:rsidR="009732B5" w14:paraId="6B48F3F6" w14:textId="77777777" w:rsidTr="00BB635C">
        <w:trPr>
          <w:trHeight w:val="250"/>
          <w:del w:id="9825" w:author="Pavla Trefilová" w:date="2019-11-18T17:19:00Z"/>
        </w:trPr>
        <w:tc>
          <w:tcPr>
            <w:tcW w:w="9859" w:type="dxa"/>
            <w:gridSpan w:val="11"/>
            <w:shd w:val="clear" w:color="auto" w:fill="F7CAAC"/>
          </w:tcPr>
          <w:p w14:paraId="2CAFB1E9" w14:textId="77777777" w:rsidR="009732B5" w:rsidRDefault="009732B5" w:rsidP="00BB635C">
            <w:pPr>
              <w:jc w:val="both"/>
              <w:rPr>
                <w:del w:id="9826" w:author="Pavla Trefilová" w:date="2019-11-18T17:19:00Z"/>
              </w:rPr>
            </w:pPr>
            <w:del w:id="9827" w:author="Pavla Trefilová" w:date="2019-11-18T17:19:00Z">
              <w:r>
                <w:rPr>
                  <w:b/>
                </w:rPr>
                <w:delText>Zkušenosti s vedením kvalifikačních a rigorózních prací</w:delText>
              </w:r>
            </w:del>
          </w:p>
        </w:tc>
      </w:tr>
      <w:tr w:rsidR="009732B5" w14:paraId="2A040322" w14:textId="77777777" w:rsidTr="00BB635C">
        <w:trPr>
          <w:trHeight w:val="297"/>
          <w:del w:id="9828" w:author="Pavla Trefilová" w:date="2019-11-18T17:19:00Z"/>
        </w:trPr>
        <w:tc>
          <w:tcPr>
            <w:tcW w:w="9859" w:type="dxa"/>
            <w:gridSpan w:val="11"/>
          </w:tcPr>
          <w:p w14:paraId="68C406AC" w14:textId="77777777" w:rsidR="004476B8" w:rsidRDefault="004476B8" w:rsidP="004476B8">
            <w:pPr>
              <w:jc w:val="both"/>
              <w:rPr>
                <w:del w:id="9829" w:author="Pavla Trefilová" w:date="2019-11-18T17:19:00Z"/>
              </w:rPr>
            </w:pPr>
            <w:del w:id="9830" w:author="Pavla Trefilová" w:date="2019-11-18T17:19:00Z">
              <w:r>
                <w:delText>Počet vedených bakalářských prací – 37</w:delText>
              </w:r>
            </w:del>
          </w:p>
          <w:p w14:paraId="4340DA50" w14:textId="77777777" w:rsidR="009732B5" w:rsidRDefault="004476B8" w:rsidP="004476B8">
            <w:pPr>
              <w:jc w:val="both"/>
              <w:rPr>
                <w:del w:id="9831" w:author="Pavla Trefilová" w:date="2019-11-18T17:19:00Z"/>
              </w:rPr>
            </w:pPr>
            <w:del w:id="9832" w:author="Pavla Trefilová" w:date="2019-11-18T17:19:00Z">
              <w:r>
                <w:delText>Počet vedených diplomových prací – 23</w:delText>
              </w:r>
            </w:del>
          </w:p>
        </w:tc>
      </w:tr>
      <w:tr w:rsidR="009732B5" w14:paraId="26E1B737" w14:textId="77777777" w:rsidTr="00BB635C">
        <w:trPr>
          <w:cantSplit/>
          <w:del w:id="9833" w:author="Pavla Trefilová" w:date="2019-11-18T17:19:00Z"/>
        </w:trPr>
        <w:tc>
          <w:tcPr>
            <w:tcW w:w="3347" w:type="dxa"/>
            <w:gridSpan w:val="2"/>
            <w:tcBorders>
              <w:top w:val="single" w:sz="12" w:space="0" w:color="auto"/>
            </w:tcBorders>
            <w:shd w:val="clear" w:color="auto" w:fill="F7CAAC"/>
          </w:tcPr>
          <w:p w14:paraId="76F9018B" w14:textId="77777777" w:rsidR="009732B5" w:rsidRDefault="009732B5" w:rsidP="00BB635C">
            <w:pPr>
              <w:jc w:val="both"/>
              <w:rPr>
                <w:del w:id="9834" w:author="Pavla Trefilová" w:date="2019-11-18T17:19:00Z"/>
              </w:rPr>
            </w:pPr>
            <w:del w:id="9835" w:author="Pavla Trefilová" w:date="2019-11-18T17:19:00Z">
              <w:r>
                <w:rPr>
                  <w:b/>
                </w:rPr>
                <w:delText xml:space="preserve">Obor habilitačního řízení </w:delText>
              </w:r>
            </w:del>
          </w:p>
        </w:tc>
        <w:tc>
          <w:tcPr>
            <w:tcW w:w="2245" w:type="dxa"/>
            <w:gridSpan w:val="2"/>
            <w:tcBorders>
              <w:top w:val="single" w:sz="12" w:space="0" w:color="auto"/>
            </w:tcBorders>
            <w:shd w:val="clear" w:color="auto" w:fill="F7CAAC"/>
          </w:tcPr>
          <w:p w14:paraId="49BD3BAA" w14:textId="77777777" w:rsidR="009732B5" w:rsidRDefault="009732B5" w:rsidP="00BB635C">
            <w:pPr>
              <w:jc w:val="both"/>
              <w:rPr>
                <w:del w:id="9836" w:author="Pavla Trefilová" w:date="2019-11-18T17:19:00Z"/>
              </w:rPr>
            </w:pPr>
            <w:del w:id="9837" w:author="Pavla Trefilová" w:date="2019-11-18T17:19:00Z">
              <w:r>
                <w:rPr>
                  <w:b/>
                </w:rPr>
                <w:delText>Rok udělení hodnosti</w:delText>
              </w:r>
            </w:del>
          </w:p>
        </w:tc>
        <w:tc>
          <w:tcPr>
            <w:tcW w:w="2248" w:type="dxa"/>
            <w:gridSpan w:val="4"/>
            <w:tcBorders>
              <w:top w:val="single" w:sz="12" w:space="0" w:color="auto"/>
              <w:right w:val="single" w:sz="12" w:space="0" w:color="auto"/>
            </w:tcBorders>
            <w:shd w:val="clear" w:color="auto" w:fill="F7CAAC"/>
          </w:tcPr>
          <w:p w14:paraId="7BA6C07F" w14:textId="77777777" w:rsidR="009732B5" w:rsidRDefault="009732B5" w:rsidP="00BB635C">
            <w:pPr>
              <w:jc w:val="both"/>
              <w:rPr>
                <w:del w:id="9838" w:author="Pavla Trefilová" w:date="2019-11-18T17:19:00Z"/>
              </w:rPr>
            </w:pPr>
            <w:del w:id="9839" w:author="Pavla Trefilová" w:date="2019-11-18T17:19:00Z">
              <w:r>
                <w:rPr>
                  <w:b/>
                </w:rPr>
                <w:delText>Řízení konáno na VŠ</w:delText>
              </w:r>
            </w:del>
          </w:p>
        </w:tc>
        <w:tc>
          <w:tcPr>
            <w:tcW w:w="2019" w:type="dxa"/>
            <w:gridSpan w:val="3"/>
            <w:tcBorders>
              <w:top w:val="single" w:sz="12" w:space="0" w:color="auto"/>
              <w:left w:val="single" w:sz="12" w:space="0" w:color="auto"/>
            </w:tcBorders>
            <w:shd w:val="clear" w:color="auto" w:fill="F7CAAC"/>
          </w:tcPr>
          <w:p w14:paraId="4733BCE0" w14:textId="77777777" w:rsidR="009732B5" w:rsidRDefault="009732B5" w:rsidP="00BB635C">
            <w:pPr>
              <w:jc w:val="both"/>
              <w:rPr>
                <w:del w:id="9840" w:author="Pavla Trefilová" w:date="2019-11-18T17:19:00Z"/>
                <w:b/>
              </w:rPr>
            </w:pPr>
            <w:del w:id="9841" w:author="Pavla Trefilová" w:date="2019-11-18T17:19:00Z">
              <w:r>
                <w:rPr>
                  <w:b/>
                </w:rPr>
                <w:delText>Ohlasy publikací</w:delText>
              </w:r>
            </w:del>
          </w:p>
        </w:tc>
      </w:tr>
      <w:tr w:rsidR="009732B5" w14:paraId="1C7E2DEC" w14:textId="77777777" w:rsidTr="00BB635C">
        <w:trPr>
          <w:cantSplit/>
          <w:del w:id="9842" w:author="Pavla Trefilová" w:date="2019-11-18T17:19:00Z"/>
        </w:trPr>
        <w:tc>
          <w:tcPr>
            <w:tcW w:w="3347" w:type="dxa"/>
            <w:gridSpan w:val="2"/>
          </w:tcPr>
          <w:p w14:paraId="3C3E8AA7" w14:textId="77777777" w:rsidR="009732B5" w:rsidRDefault="009732B5" w:rsidP="00BB635C">
            <w:pPr>
              <w:jc w:val="both"/>
              <w:rPr>
                <w:del w:id="9843" w:author="Pavla Trefilová" w:date="2019-11-18T17:19:00Z"/>
              </w:rPr>
            </w:pPr>
            <w:del w:id="9844" w:author="Pavla Trefilová" w:date="2019-11-18T17:19:00Z">
              <w:r>
                <w:delText>Řízení strojů a procesů</w:delText>
              </w:r>
            </w:del>
          </w:p>
        </w:tc>
        <w:tc>
          <w:tcPr>
            <w:tcW w:w="2245" w:type="dxa"/>
            <w:gridSpan w:val="2"/>
          </w:tcPr>
          <w:p w14:paraId="465A020F" w14:textId="77777777" w:rsidR="009732B5" w:rsidRDefault="009732B5" w:rsidP="00BB635C">
            <w:pPr>
              <w:jc w:val="both"/>
              <w:rPr>
                <w:del w:id="9845" w:author="Pavla Trefilová" w:date="2019-11-18T17:19:00Z"/>
              </w:rPr>
            </w:pPr>
            <w:del w:id="9846" w:author="Pavla Trefilová" w:date="2019-11-18T17:19:00Z">
              <w:r>
                <w:delText>2015</w:delText>
              </w:r>
            </w:del>
          </w:p>
        </w:tc>
        <w:tc>
          <w:tcPr>
            <w:tcW w:w="2248" w:type="dxa"/>
            <w:gridSpan w:val="4"/>
            <w:tcBorders>
              <w:right w:val="single" w:sz="12" w:space="0" w:color="auto"/>
            </w:tcBorders>
          </w:tcPr>
          <w:p w14:paraId="060DC7AE" w14:textId="77777777" w:rsidR="009732B5" w:rsidRDefault="009732B5" w:rsidP="00BB635C">
            <w:pPr>
              <w:jc w:val="both"/>
              <w:rPr>
                <w:del w:id="9847" w:author="Pavla Trefilová" w:date="2019-11-18T17:19:00Z"/>
              </w:rPr>
            </w:pPr>
            <w:del w:id="9848" w:author="Pavla Trefilová" w:date="2019-11-18T17:19:00Z">
              <w:r>
                <w:delText>UTB ve Zlíně</w:delText>
              </w:r>
            </w:del>
          </w:p>
        </w:tc>
        <w:tc>
          <w:tcPr>
            <w:tcW w:w="632" w:type="dxa"/>
            <w:tcBorders>
              <w:left w:val="single" w:sz="12" w:space="0" w:color="auto"/>
            </w:tcBorders>
            <w:shd w:val="clear" w:color="auto" w:fill="F7CAAC"/>
          </w:tcPr>
          <w:p w14:paraId="59B20399" w14:textId="77777777" w:rsidR="009732B5" w:rsidRDefault="009732B5" w:rsidP="00BB635C">
            <w:pPr>
              <w:jc w:val="both"/>
              <w:rPr>
                <w:del w:id="9849" w:author="Pavla Trefilová" w:date="2019-11-18T17:19:00Z"/>
              </w:rPr>
            </w:pPr>
            <w:del w:id="9850" w:author="Pavla Trefilová" w:date="2019-11-18T17:19:00Z">
              <w:r>
                <w:rPr>
                  <w:b/>
                </w:rPr>
                <w:delText>WOS</w:delText>
              </w:r>
            </w:del>
          </w:p>
        </w:tc>
        <w:tc>
          <w:tcPr>
            <w:tcW w:w="693" w:type="dxa"/>
            <w:shd w:val="clear" w:color="auto" w:fill="F7CAAC"/>
          </w:tcPr>
          <w:p w14:paraId="1D40F6ED" w14:textId="77777777" w:rsidR="009732B5" w:rsidRDefault="009732B5" w:rsidP="00BB635C">
            <w:pPr>
              <w:jc w:val="both"/>
              <w:rPr>
                <w:del w:id="9851" w:author="Pavla Trefilová" w:date="2019-11-18T17:19:00Z"/>
                <w:sz w:val="18"/>
              </w:rPr>
            </w:pPr>
            <w:del w:id="9852" w:author="Pavla Trefilová" w:date="2019-11-18T17:19:00Z">
              <w:r>
                <w:rPr>
                  <w:b/>
                  <w:sz w:val="18"/>
                </w:rPr>
                <w:delText>Scopus</w:delText>
              </w:r>
            </w:del>
          </w:p>
        </w:tc>
        <w:tc>
          <w:tcPr>
            <w:tcW w:w="694" w:type="dxa"/>
            <w:shd w:val="clear" w:color="auto" w:fill="F7CAAC"/>
          </w:tcPr>
          <w:p w14:paraId="604D9C9D" w14:textId="77777777" w:rsidR="009732B5" w:rsidRDefault="009732B5" w:rsidP="00BB635C">
            <w:pPr>
              <w:jc w:val="both"/>
              <w:rPr>
                <w:del w:id="9853" w:author="Pavla Trefilová" w:date="2019-11-18T17:19:00Z"/>
              </w:rPr>
            </w:pPr>
            <w:del w:id="9854" w:author="Pavla Trefilová" w:date="2019-11-18T17:19:00Z">
              <w:r>
                <w:rPr>
                  <w:b/>
                  <w:sz w:val="18"/>
                </w:rPr>
                <w:delText>ostatní</w:delText>
              </w:r>
            </w:del>
          </w:p>
        </w:tc>
      </w:tr>
      <w:tr w:rsidR="009732B5" w:rsidRPr="003B5737" w14:paraId="34413EDF" w14:textId="77777777" w:rsidTr="00BB635C">
        <w:trPr>
          <w:cantSplit/>
          <w:trHeight w:val="70"/>
          <w:del w:id="9855" w:author="Pavla Trefilová" w:date="2019-11-18T17:19:00Z"/>
        </w:trPr>
        <w:tc>
          <w:tcPr>
            <w:tcW w:w="3347" w:type="dxa"/>
            <w:gridSpan w:val="2"/>
            <w:shd w:val="clear" w:color="auto" w:fill="F7CAAC"/>
          </w:tcPr>
          <w:p w14:paraId="2FB46604" w14:textId="77777777" w:rsidR="009732B5" w:rsidRDefault="009732B5" w:rsidP="00BB635C">
            <w:pPr>
              <w:jc w:val="both"/>
              <w:rPr>
                <w:del w:id="9856" w:author="Pavla Trefilová" w:date="2019-11-18T17:19:00Z"/>
              </w:rPr>
            </w:pPr>
            <w:del w:id="9857" w:author="Pavla Trefilová" w:date="2019-11-18T17:19:00Z">
              <w:r>
                <w:rPr>
                  <w:b/>
                </w:rPr>
                <w:delText>Obor jmenovacího řízení</w:delText>
              </w:r>
            </w:del>
          </w:p>
        </w:tc>
        <w:tc>
          <w:tcPr>
            <w:tcW w:w="2245" w:type="dxa"/>
            <w:gridSpan w:val="2"/>
            <w:shd w:val="clear" w:color="auto" w:fill="F7CAAC"/>
          </w:tcPr>
          <w:p w14:paraId="36BA7288" w14:textId="77777777" w:rsidR="009732B5" w:rsidRDefault="009732B5" w:rsidP="00BB635C">
            <w:pPr>
              <w:jc w:val="both"/>
              <w:rPr>
                <w:del w:id="9858" w:author="Pavla Trefilová" w:date="2019-11-18T17:19:00Z"/>
              </w:rPr>
            </w:pPr>
            <w:del w:id="9859" w:author="Pavla Trefilová" w:date="2019-11-18T17:19:00Z">
              <w:r>
                <w:rPr>
                  <w:b/>
                </w:rPr>
                <w:delText>Rok udělení hodnosti</w:delText>
              </w:r>
            </w:del>
          </w:p>
        </w:tc>
        <w:tc>
          <w:tcPr>
            <w:tcW w:w="2248" w:type="dxa"/>
            <w:gridSpan w:val="4"/>
            <w:tcBorders>
              <w:right w:val="single" w:sz="12" w:space="0" w:color="auto"/>
            </w:tcBorders>
            <w:shd w:val="clear" w:color="auto" w:fill="F7CAAC"/>
          </w:tcPr>
          <w:p w14:paraId="29C8A566" w14:textId="77777777" w:rsidR="009732B5" w:rsidRDefault="009732B5" w:rsidP="00BB635C">
            <w:pPr>
              <w:jc w:val="both"/>
              <w:rPr>
                <w:del w:id="9860" w:author="Pavla Trefilová" w:date="2019-11-18T17:19:00Z"/>
              </w:rPr>
            </w:pPr>
            <w:del w:id="9861" w:author="Pavla Trefilová" w:date="2019-11-18T17:19:00Z">
              <w:r>
                <w:rPr>
                  <w:b/>
                </w:rPr>
                <w:delText>Řízení konáno na VŠ</w:delText>
              </w:r>
            </w:del>
          </w:p>
        </w:tc>
        <w:tc>
          <w:tcPr>
            <w:tcW w:w="632" w:type="dxa"/>
            <w:vMerge w:val="restart"/>
            <w:tcBorders>
              <w:left w:val="single" w:sz="12" w:space="0" w:color="auto"/>
            </w:tcBorders>
          </w:tcPr>
          <w:p w14:paraId="117DF34E" w14:textId="77777777" w:rsidR="009732B5" w:rsidRPr="003B5737" w:rsidRDefault="004476B8" w:rsidP="00BB635C">
            <w:pPr>
              <w:jc w:val="both"/>
              <w:rPr>
                <w:del w:id="9862" w:author="Pavla Trefilová" w:date="2019-11-18T17:19:00Z"/>
              </w:rPr>
            </w:pPr>
            <w:del w:id="9863" w:author="Pavla Trefilová" w:date="2019-11-18T17:19:00Z">
              <w:r>
                <w:delText>13</w:delText>
              </w:r>
            </w:del>
          </w:p>
        </w:tc>
        <w:tc>
          <w:tcPr>
            <w:tcW w:w="693" w:type="dxa"/>
            <w:vMerge w:val="restart"/>
          </w:tcPr>
          <w:p w14:paraId="27EBA21F" w14:textId="77777777" w:rsidR="009732B5" w:rsidRPr="003B5737" w:rsidRDefault="004476B8" w:rsidP="00BB635C">
            <w:pPr>
              <w:jc w:val="both"/>
              <w:rPr>
                <w:del w:id="9864" w:author="Pavla Trefilová" w:date="2019-11-18T17:19:00Z"/>
              </w:rPr>
            </w:pPr>
            <w:del w:id="9865" w:author="Pavla Trefilová" w:date="2019-11-18T17:19:00Z">
              <w:r>
                <w:delText>118</w:delText>
              </w:r>
            </w:del>
          </w:p>
        </w:tc>
        <w:tc>
          <w:tcPr>
            <w:tcW w:w="694" w:type="dxa"/>
            <w:vMerge w:val="restart"/>
          </w:tcPr>
          <w:p w14:paraId="15B74E3D" w14:textId="77777777" w:rsidR="009732B5" w:rsidRPr="003B5737" w:rsidRDefault="009732B5" w:rsidP="00BB635C">
            <w:pPr>
              <w:jc w:val="both"/>
              <w:rPr>
                <w:del w:id="9866" w:author="Pavla Trefilová" w:date="2019-11-18T17:19:00Z"/>
              </w:rPr>
            </w:pPr>
            <w:del w:id="9867" w:author="Pavla Trefilová" w:date="2019-11-18T17:19:00Z">
              <w:r>
                <w:delText>80</w:delText>
              </w:r>
            </w:del>
          </w:p>
        </w:tc>
      </w:tr>
      <w:tr w:rsidR="009732B5" w14:paraId="0B39FEFC" w14:textId="77777777" w:rsidTr="00BB635C">
        <w:trPr>
          <w:trHeight w:val="205"/>
          <w:del w:id="9868" w:author="Pavla Trefilová" w:date="2019-11-18T17:19:00Z"/>
        </w:trPr>
        <w:tc>
          <w:tcPr>
            <w:tcW w:w="3347" w:type="dxa"/>
            <w:gridSpan w:val="2"/>
          </w:tcPr>
          <w:p w14:paraId="4615BA24" w14:textId="77777777" w:rsidR="009732B5" w:rsidRDefault="009732B5" w:rsidP="00BB635C">
            <w:pPr>
              <w:jc w:val="both"/>
              <w:rPr>
                <w:del w:id="9869" w:author="Pavla Trefilová" w:date="2019-11-18T17:19:00Z"/>
              </w:rPr>
            </w:pPr>
          </w:p>
        </w:tc>
        <w:tc>
          <w:tcPr>
            <w:tcW w:w="2245" w:type="dxa"/>
            <w:gridSpan w:val="2"/>
          </w:tcPr>
          <w:p w14:paraId="4A92DBB5" w14:textId="77777777" w:rsidR="009732B5" w:rsidRDefault="009732B5" w:rsidP="00BB635C">
            <w:pPr>
              <w:jc w:val="both"/>
              <w:rPr>
                <w:del w:id="9870" w:author="Pavla Trefilová" w:date="2019-11-18T17:19:00Z"/>
              </w:rPr>
            </w:pPr>
          </w:p>
        </w:tc>
        <w:tc>
          <w:tcPr>
            <w:tcW w:w="2248" w:type="dxa"/>
            <w:gridSpan w:val="4"/>
            <w:tcBorders>
              <w:right w:val="single" w:sz="12" w:space="0" w:color="auto"/>
            </w:tcBorders>
          </w:tcPr>
          <w:p w14:paraId="7F03866B" w14:textId="77777777" w:rsidR="009732B5" w:rsidRDefault="009732B5" w:rsidP="00BB635C">
            <w:pPr>
              <w:jc w:val="both"/>
              <w:rPr>
                <w:del w:id="9871" w:author="Pavla Trefilová" w:date="2019-11-18T17:19:00Z"/>
              </w:rPr>
            </w:pPr>
          </w:p>
        </w:tc>
        <w:tc>
          <w:tcPr>
            <w:tcW w:w="632" w:type="dxa"/>
            <w:vMerge/>
            <w:tcBorders>
              <w:left w:val="single" w:sz="12" w:space="0" w:color="auto"/>
            </w:tcBorders>
            <w:vAlign w:val="center"/>
          </w:tcPr>
          <w:p w14:paraId="4548A4A4" w14:textId="77777777" w:rsidR="009732B5" w:rsidRDefault="009732B5" w:rsidP="00BB635C">
            <w:pPr>
              <w:rPr>
                <w:del w:id="9872" w:author="Pavla Trefilová" w:date="2019-11-18T17:19:00Z"/>
                <w:b/>
              </w:rPr>
            </w:pPr>
          </w:p>
        </w:tc>
        <w:tc>
          <w:tcPr>
            <w:tcW w:w="693" w:type="dxa"/>
            <w:vMerge/>
            <w:vAlign w:val="center"/>
          </w:tcPr>
          <w:p w14:paraId="0EE10577" w14:textId="77777777" w:rsidR="009732B5" w:rsidRDefault="009732B5" w:rsidP="00BB635C">
            <w:pPr>
              <w:rPr>
                <w:del w:id="9873" w:author="Pavla Trefilová" w:date="2019-11-18T17:19:00Z"/>
                <w:b/>
              </w:rPr>
            </w:pPr>
          </w:p>
        </w:tc>
        <w:tc>
          <w:tcPr>
            <w:tcW w:w="694" w:type="dxa"/>
            <w:vMerge/>
            <w:vAlign w:val="center"/>
          </w:tcPr>
          <w:p w14:paraId="699B708F" w14:textId="77777777" w:rsidR="009732B5" w:rsidRDefault="009732B5" w:rsidP="00BB635C">
            <w:pPr>
              <w:rPr>
                <w:del w:id="9874" w:author="Pavla Trefilová" w:date="2019-11-18T17:19:00Z"/>
                <w:b/>
              </w:rPr>
            </w:pPr>
          </w:p>
        </w:tc>
      </w:tr>
      <w:tr w:rsidR="009732B5" w14:paraId="1E65F1FB" w14:textId="77777777" w:rsidTr="00BB635C">
        <w:trPr>
          <w:del w:id="9875" w:author="Pavla Trefilová" w:date="2019-11-18T17:19:00Z"/>
        </w:trPr>
        <w:tc>
          <w:tcPr>
            <w:tcW w:w="9859" w:type="dxa"/>
            <w:gridSpan w:val="11"/>
            <w:shd w:val="clear" w:color="auto" w:fill="F7CAAC"/>
          </w:tcPr>
          <w:p w14:paraId="4AF7C5A4" w14:textId="77777777" w:rsidR="009732B5" w:rsidRDefault="009732B5" w:rsidP="00BB635C">
            <w:pPr>
              <w:jc w:val="both"/>
              <w:rPr>
                <w:del w:id="9876" w:author="Pavla Trefilová" w:date="2019-11-18T17:19:00Z"/>
                <w:b/>
              </w:rPr>
            </w:pPr>
            <w:del w:id="9877"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9732B5" w:rsidRPr="003B5737" w14:paraId="0E09AF99" w14:textId="77777777" w:rsidTr="004476B8">
        <w:trPr>
          <w:trHeight w:val="3316"/>
          <w:del w:id="9878" w:author="Pavla Trefilová" w:date="2019-11-18T17:19:00Z"/>
        </w:trPr>
        <w:tc>
          <w:tcPr>
            <w:tcW w:w="9859" w:type="dxa"/>
            <w:gridSpan w:val="11"/>
          </w:tcPr>
          <w:p w14:paraId="4800F603" w14:textId="77777777" w:rsidR="004476B8" w:rsidRPr="007E33FE" w:rsidRDefault="004476B8" w:rsidP="004476B8">
            <w:pPr>
              <w:jc w:val="both"/>
              <w:rPr>
                <w:del w:id="9879" w:author="Pavla Trefilová" w:date="2019-11-18T17:19:00Z"/>
              </w:rPr>
            </w:pPr>
            <w:del w:id="9880" w:author="Pavla Trefilová" w:date="2019-11-18T17:19:00Z">
              <w:r w:rsidRPr="00D76EF7">
                <w:delText xml:space="preserve">VOJTĚŠEK, J., MLÝNEK, L. File Hosting Service Based on Single-Board Computer. In: </w:delText>
              </w:r>
              <w:r w:rsidRPr="00D76EF7">
                <w:rPr>
                  <w:i/>
                </w:rPr>
                <w:delText xml:space="preserve">Cybernetics and Mathematics Applications </w:delText>
              </w:r>
              <w:r w:rsidRPr="007E33FE">
                <w:rPr>
                  <w:i/>
                </w:rPr>
                <w:delText>in Intelligent Systems</w:delText>
              </w:r>
              <w:r w:rsidRPr="007E33FE">
                <w:delText xml:space="preserve">. CSOC 2017. Advances in Intelligent Systems and Computing, vol 574. Heidelberg: Springer-Verlag Berlin, 2016, vol. 575, s. 427-438. ISBN 978-3-319-57140-9. DOI: </w:delText>
              </w:r>
              <w:r w:rsidR="00A64CD8">
                <w:fldChar w:fldCharType="begin"/>
              </w:r>
              <w:r w:rsidR="00A64CD8">
                <w:delInstrText xml:space="preserve"> HYPERLINK "https://doi.org/10.1007/978-3-319-57141-6_46" </w:delInstrText>
              </w:r>
              <w:r w:rsidR="00A64CD8">
                <w:fldChar w:fldCharType="separate"/>
              </w:r>
              <w:r w:rsidRPr="007E33FE">
                <w:rPr>
                  <w:rStyle w:val="Hypertextovodkaz"/>
                  <w:color w:val="auto"/>
                  <w:u w:val="none"/>
                </w:rPr>
                <w:delText>https://doi.org/10.1007/978-3-319-57141-6_46</w:delText>
              </w:r>
              <w:r w:rsidR="00A64CD8">
                <w:rPr>
                  <w:rStyle w:val="Hypertextovodkaz"/>
                  <w:color w:val="auto"/>
                  <w:u w:val="none"/>
                </w:rPr>
                <w:fldChar w:fldCharType="end"/>
              </w:r>
              <w:r w:rsidRPr="007E33FE">
                <w:delText xml:space="preserve"> (90%)</w:delText>
              </w:r>
            </w:del>
          </w:p>
          <w:p w14:paraId="67EAA409" w14:textId="77777777" w:rsidR="004476B8" w:rsidRPr="007E33FE" w:rsidRDefault="004476B8" w:rsidP="004476B8">
            <w:pPr>
              <w:jc w:val="both"/>
              <w:rPr>
                <w:del w:id="9881" w:author="Pavla Trefilová" w:date="2019-11-18T17:19:00Z"/>
              </w:rPr>
            </w:pPr>
            <w:del w:id="9882" w:author="Pavla Trefilová" w:date="2019-11-18T17:19:00Z">
              <w:r w:rsidRPr="007E33FE">
                <w:delText xml:space="preserve">VOJTĚŠEK, J., PIPIŠ, M. Virtualization of Operating System Using Type-2 Hypervisor. In </w:delText>
              </w:r>
              <w:r w:rsidRPr="007E33FE">
                <w:rPr>
                  <w:i/>
                </w:rPr>
                <w:delText>Software Engineering Perspectives and Application in Intelligent Systems: Proceedings of the 5th computer science on-line conference 2016</w:delText>
              </w:r>
              <w:r w:rsidRPr="007E33FE">
                <w:delText xml:space="preserve">, Vol. 2. Heidelberg: Springer-Verlag Berlin, 2016, s. 239-247. ISSN 2194-5357. ISBN 978-3-319-33620-6. DOI: </w:delText>
              </w:r>
              <w:r w:rsidR="00A64CD8">
                <w:fldChar w:fldCharType="begin"/>
              </w:r>
              <w:r w:rsidR="00A64CD8">
                <w:delInstrText xml:space="preserve"> HYPERLINK "https://doi.org/10.1007/978-3-319-33622-0_22" </w:delInstrText>
              </w:r>
              <w:r w:rsidR="00A64CD8">
                <w:fldChar w:fldCharType="separate"/>
              </w:r>
              <w:r w:rsidRPr="007E33FE">
                <w:rPr>
                  <w:rStyle w:val="Hypertextovodkaz"/>
                  <w:color w:val="auto"/>
                  <w:u w:val="none"/>
                </w:rPr>
                <w:delText>https://doi.org/10.1007/978-3-319-33622-0_22</w:delText>
              </w:r>
              <w:r w:rsidR="00A64CD8">
                <w:rPr>
                  <w:rStyle w:val="Hypertextovodkaz"/>
                  <w:color w:val="auto"/>
                  <w:u w:val="none"/>
                </w:rPr>
                <w:fldChar w:fldCharType="end"/>
              </w:r>
              <w:r w:rsidRPr="007E33FE">
                <w:delText xml:space="preserve"> (90%)</w:delText>
              </w:r>
            </w:del>
          </w:p>
          <w:p w14:paraId="2FA3CA08" w14:textId="77777777" w:rsidR="004476B8" w:rsidRPr="007E33FE" w:rsidRDefault="004476B8" w:rsidP="004476B8">
            <w:pPr>
              <w:jc w:val="both"/>
              <w:rPr>
                <w:del w:id="9883" w:author="Pavla Trefilová" w:date="2019-11-18T17:19:00Z"/>
              </w:rPr>
            </w:pPr>
            <w:del w:id="9884" w:author="Pavla Trefilová" w:date="2019-11-18T17:19:00Z">
              <w:r w:rsidRPr="007E33FE">
                <w:delText xml:space="preserve">VOJTĚŠEK, J. Numerical Solution of Ordinary Differential Equations Using Mathematical Software. In </w:delText>
              </w:r>
              <w:r w:rsidRPr="007E33FE">
                <w:rPr>
                  <w:i/>
                </w:rPr>
                <w:delText>Advances in Intelligent Systems and Computing</w:delText>
              </w:r>
              <w:r w:rsidRPr="007E33FE">
                <w:delText xml:space="preserve">. 285. Heidelberg: Springer-Verlag Berlin, 2014, s. 213-226. ISSN 2194-5357. ISBN 978-3-319-06739-1. DOI: </w:delText>
              </w:r>
              <w:r w:rsidR="00A64CD8">
                <w:fldChar w:fldCharType="begin"/>
              </w:r>
              <w:r w:rsidR="00A64CD8">
                <w:delInstrText xml:space="preserve"> HYPERLINK "https://doi.org/10.1007/978-3-319-06740-7_19" </w:delInstrText>
              </w:r>
              <w:r w:rsidR="00A64CD8">
                <w:fldChar w:fldCharType="separate"/>
              </w:r>
              <w:r w:rsidRPr="007E33FE">
                <w:rPr>
                  <w:rStyle w:val="Hypertextovodkaz"/>
                  <w:color w:val="auto"/>
                  <w:u w:val="none"/>
                </w:rPr>
                <w:delText>https://doi.org/10.1007/978-3-319-06740-7_19</w:delText>
              </w:r>
              <w:r w:rsidR="00A64CD8">
                <w:rPr>
                  <w:rStyle w:val="Hypertextovodkaz"/>
                  <w:color w:val="auto"/>
                  <w:u w:val="none"/>
                </w:rPr>
                <w:fldChar w:fldCharType="end"/>
              </w:r>
            </w:del>
          </w:p>
          <w:p w14:paraId="398A69CD" w14:textId="77777777" w:rsidR="009732B5" w:rsidRPr="003B5737" w:rsidRDefault="004476B8" w:rsidP="004476B8">
            <w:pPr>
              <w:jc w:val="both"/>
              <w:rPr>
                <w:del w:id="9885" w:author="Pavla Trefilová" w:date="2019-11-18T17:19:00Z"/>
              </w:rPr>
            </w:pPr>
            <w:del w:id="9886" w:author="Pavla Trefilová" w:date="2019-11-18T17:19:00Z">
              <w:r w:rsidRPr="007E33FE">
                <w:delText xml:space="preserve">VOJTĚŠEK, J., DOSTÁL, P. Numerical Solving of Differential Equations Using MATLAB. In </w:delText>
              </w:r>
              <w:r w:rsidRPr="007E33FE">
                <w:rPr>
                  <w:i/>
                </w:rPr>
                <w:delText>Proceedings of the 4th International Conference on circuits, Systems, Control, Signals (CSCS´13).</w:delText>
              </w:r>
              <w:r w:rsidRPr="007E33FE">
                <w:delText xml:space="preserve"> Barcelona: WSEAS Press, 2013, s. 68-73. ISSN 1790-5117. ISBN 978-960-474-318-6. (85%)</w:delText>
              </w:r>
            </w:del>
          </w:p>
        </w:tc>
      </w:tr>
      <w:tr w:rsidR="009732B5" w14:paraId="7E26EFF2" w14:textId="77777777" w:rsidTr="00BB635C">
        <w:trPr>
          <w:trHeight w:val="218"/>
          <w:del w:id="9887" w:author="Pavla Trefilová" w:date="2019-11-18T17:19:00Z"/>
        </w:trPr>
        <w:tc>
          <w:tcPr>
            <w:tcW w:w="9859" w:type="dxa"/>
            <w:gridSpan w:val="11"/>
            <w:shd w:val="clear" w:color="auto" w:fill="F7CAAC"/>
          </w:tcPr>
          <w:p w14:paraId="24A2370F" w14:textId="77777777" w:rsidR="009732B5" w:rsidRDefault="009732B5" w:rsidP="00BB635C">
            <w:pPr>
              <w:rPr>
                <w:del w:id="9888" w:author="Pavla Trefilová" w:date="2019-11-18T17:19:00Z"/>
                <w:b/>
              </w:rPr>
            </w:pPr>
            <w:del w:id="9889" w:author="Pavla Trefilová" w:date="2019-11-18T17:19:00Z">
              <w:r>
                <w:rPr>
                  <w:b/>
                </w:rPr>
                <w:delText>Působení v zahraničí</w:delText>
              </w:r>
            </w:del>
          </w:p>
        </w:tc>
      </w:tr>
      <w:tr w:rsidR="009732B5" w:rsidRPr="003232CF" w14:paraId="46375E93" w14:textId="77777777" w:rsidTr="008D1CFF">
        <w:trPr>
          <w:trHeight w:val="452"/>
          <w:del w:id="9890" w:author="Pavla Trefilová" w:date="2019-11-18T17:19:00Z"/>
        </w:trPr>
        <w:tc>
          <w:tcPr>
            <w:tcW w:w="9859" w:type="dxa"/>
            <w:gridSpan w:val="11"/>
          </w:tcPr>
          <w:p w14:paraId="36D00B47" w14:textId="77777777" w:rsidR="009732B5" w:rsidRPr="009D3BE2" w:rsidRDefault="008D1CFF" w:rsidP="00BB635C">
            <w:pPr>
              <w:rPr>
                <w:del w:id="9891" w:author="Pavla Trefilová" w:date="2019-11-18T17:19:00Z"/>
                <w:lang w:val="sk-SK"/>
              </w:rPr>
            </w:pPr>
            <w:del w:id="9892" w:author="Pavla Trefilová" w:date="2019-11-18T17:19:00Z">
              <w:r>
                <w:rPr>
                  <w:lang w:val="sk-SK"/>
                </w:rPr>
                <w:delText>0</w:delText>
              </w:r>
              <w:r w:rsidR="009732B5">
                <w:rPr>
                  <w:lang w:val="sk-SK"/>
                </w:rPr>
                <w:delText xml:space="preserve">1 – 03/2003: </w:delText>
              </w:r>
              <w:r w:rsidR="009732B5" w:rsidRPr="009D3BE2">
                <w:rPr>
                  <w:lang w:val="sk-SK"/>
                </w:rPr>
                <w:delText>University of Applied Science Cologne, Něme</w:delText>
              </w:r>
              <w:r>
                <w:rPr>
                  <w:lang w:val="sk-SK"/>
                </w:rPr>
                <w:delText>cko, (3-měsíční studijní pobyt)</w:delText>
              </w:r>
            </w:del>
          </w:p>
          <w:p w14:paraId="664D8014" w14:textId="77777777" w:rsidR="009732B5" w:rsidRPr="003232CF" w:rsidRDefault="009732B5" w:rsidP="00BB635C">
            <w:pPr>
              <w:rPr>
                <w:del w:id="9893" w:author="Pavla Trefilová" w:date="2019-11-18T17:19:00Z"/>
                <w:lang w:val="sk-SK"/>
              </w:rPr>
            </w:pPr>
            <w:del w:id="9894" w:author="Pavla Trefilová" w:date="2019-11-18T17:19:00Z">
              <w:r w:rsidRPr="009D3BE2">
                <w:rPr>
                  <w:lang w:val="sk-SK"/>
                </w:rPr>
                <w:delText>04 – 06/2004:</w:delText>
              </w:r>
              <w:r>
                <w:rPr>
                  <w:lang w:val="sk-SK"/>
                </w:rPr>
                <w:delText xml:space="preserve"> </w:delText>
              </w:r>
              <w:r w:rsidRPr="009D3BE2">
                <w:rPr>
                  <w:lang w:val="sk-SK"/>
                </w:rPr>
                <w:delText>Politecnico di Milano, Itá</w:delText>
              </w:r>
              <w:r w:rsidR="008D1CFF">
                <w:rPr>
                  <w:lang w:val="sk-SK"/>
                </w:rPr>
                <w:delText>lie (3-měsíční studijní pobyt)</w:delText>
              </w:r>
            </w:del>
          </w:p>
        </w:tc>
      </w:tr>
      <w:tr w:rsidR="009732B5" w14:paraId="148C5B2D" w14:textId="77777777" w:rsidTr="00BB635C">
        <w:trPr>
          <w:cantSplit/>
          <w:trHeight w:val="159"/>
          <w:del w:id="9895" w:author="Pavla Trefilová" w:date="2019-11-18T17:19:00Z"/>
        </w:trPr>
        <w:tc>
          <w:tcPr>
            <w:tcW w:w="2518" w:type="dxa"/>
            <w:shd w:val="clear" w:color="auto" w:fill="F7CAAC"/>
          </w:tcPr>
          <w:p w14:paraId="5534090A" w14:textId="77777777" w:rsidR="009732B5" w:rsidRDefault="009732B5" w:rsidP="00BB635C">
            <w:pPr>
              <w:jc w:val="both"/>
              <w:rPr>
                <w:del w:id="9896" w:author="Pavla Trefilová" w:date="2019-11-18T17:19:00Z"/>
                <w:b/>
              </w:rPr>
            </w:pPr>
            <w:del w:id="9897" w:author="Pavla Trefilová" w:date="2019-11-18T17:19:00Z">
              <w:r>
                <w:rPr>
                  <w:b/>
                </w:rPr>
                <w:delText xml:space="preserve">Podpis </w:delText>
              </w:r>
            </w:del>
          </w:p>
        </w:tc>
        <w:tc>
          <w:tcPr>
            <w:tcW w:w="4536" w:type="dxa"/>
            <w:gridSpan w:val="5"/>
          </w:tcPr>
          <w:p w14:paraId="484BA417" w14:textId="77777777" w:rsidR="009732B5" w:rsidRDefault="009732B5" w:rsidP="00BB635C">
            <w:pPr>
              <w:jc w:val="both"/>
              <w:rPr>
                <w:del w:id="9898" w:author="Pavla Trefilová" w:date="2019-11-18T17:19:00Z"/>
              </w:rPr>
            </w:pPr>
          </w:p>
        </w:tc>
        <w:tc>
          <w:tcPr>
            <w:tcW w:w="786" w:type="dxa"/>
            <w:gridSpan w:val="2"/>
            <w:shd w:val="clear" w:color="auto" w:fill="F7CAAC"/>
          </w:tcPr>
          <w:p w14:paraId="18E2EFEF" w14:textId="77777777" w:rsidR="009732B5" w:rsidRDefault="009732B5" w:rsidP="00BB635C">
            <w:pPr>
              <w:jc w:val="both"/>
              <w:rPr>
                <w:del w:id="9899" w:author="Pavla Trefilová" w:date="2019-11-18T17:19:00Z"/>
              </w:rPr>
            </w:pPr>
            <w:del w:id="9900" w:author="Pavla Trefilová" w:date="2019-11-18T17:19:00Z">
              <w:r>
                <w:rPr>
                  <w:b/>
                </w:rPr>
                <w:delText>datum</w:delText>
              </w:r>
            </w:del>
          </w:p>
        </w:tc>
        <w:tc>
          <w:tcPr>
            <w:tcW w:w="2019" w:type="dxa"/>
            <w:gridSpan w:val="3"/>
          </w:tcPr>
          <w:p w14:paraId="551B54AD" w14:textId="77777777" w:rsidR="009732B5" w:rsidRDefault="009732B5" w:rsidP="00BB635C">
            <w:pPr>
              <w:jc w:val="both"/>
              <w:rPr>
                <w:del w:id="9901" w:author="Pavla Trefilová" w:date="2019-11-18T17:19:00Z"/>
              </w:rPr>
            </w:pPr>
          </w:p>
        </w:tc>
      </w:tr>
    </w:tbl>
    <w:p w14:paraId="51F6520A" w14:textId="67927728" w:rsidR="009732B5" w:rsidRDefault="009732B5">
      <w:del w:id="9902" w:author="Pavla Trefilová" w:date="2019-11-18T17:19:00Z">
        <w:r>
          <w:br w:type="page"/>
        </w:r>
      </w:del>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5E88EB1" w14:textId="77777777" w:rsidTr="00E4325D">
        <w:tc>
          <w:tcPr>
            <w:tcW w:w="9857" w:type="dxa"/>
            <w:gridSpan w:val="11"/>
            <w:tcBorders>
              <w:bottom w:val="double" w:sz="4" w:space="0" w:color="auto"/>
            </w:tcBorders>
            <w:shd w:val="clear" w:color="auto" w:fill="BDD6EE"/>
          </w:tcPr>
          <w:p w14:paraId="71B633A7" w14:textId="77777777" w:rsidR="00B2050B" w:rsidRDefault="00B2050B" w:rsidP="00B2050B">
            <w:pPr>
              <w:jc w:val="both"/>
              <w:rPr>
                <w:b/>
                <w:sz w:val="28"/>
              </w:rPr>
            </w:pPr>
            <w:bookmarkStart w:id="9903" w:name="_Hlk22496107"/>
            <w:r>
              <w:rPr>
                <w:b/>
                <w:sz w:val="28"/>
              </w:rPr>
              <w:lastRenderedPageBreak/>
              <w:t>C-I – Personální zabezpečení</w:t>
            </w:r>
          </w:p>
        </w:tc>
      </w:tr>
      <w:tr w:rsidR="00B2050B" w14:paraId="36325EEA" w14:textId="77777777" w:rsidTr="00E4325D">
        <w:tc>
          <w:tcPr>
            <w:tcW w:w="2516" w:type="dxa"/>
            <w:tcBorders>
              <w:top w:val="double" w:sz="4" w:space="0" w:color="auto"/>
            </w:tcBorders>
            <w:shd w:val="clear" w:color="auto" w:fill="F7CAAC"/>
          </w:tcPr>
          <w:p w14:paraId="75B71468" w14:textId="77777777" w:rsidR="00B2050B" w:rsidRDefault="00B2050B" w:rsidP="00B2050B">
            <w:pPr>
              <w:jc w:val="both"/>
              <w:rPr>
                <w:b/>
              </w:rPr>
            </w:pPr>
            <w:r>
              <w:rPr>
                <w:b/>
              </w:rPr>
              <w:t>Vysoká škola</w:t>
            </w:r>
          </w:p>
        </w:tc>
        <w:tc>
          <w:tcPr>
            <w:tcW w:w="7341" w:type="dxa"/>
            <w:gridSpan w:val="10"/>
          </w:tcPr>
          <w:p w14:paraId="0B96E095" w14:textId="77777777" w:rsidR="00B2050B" w:rsidRDefault="00B2050B" w:rsidP="00B2050B">
            <w:pPr>
              <w:jc w:val="both"/>
            </w:pPr>
            <w:r>
              <w:t>Univerzita Tomáše Bati ve Zlíně</w:t>
            </w:r>
          </w:p>
        </w:tc>
      </w:tr>
      <w:tr w:rsidR="00B2050B" w14:paraId="7047021B" w14:textId="77777777" w:rsidTr="00E4325D">
        <w:tc>
          <w:tcPr>
            <w:tcW w:w="2516" w:type="dxa"/>
            <w:shd w:val="clear" w:color="auto" w:fill="F7CAAC"/>
          </w:tcPr>
          <w:p w14:paraId="457005FB" w14:textId="77777777" w:rsidR="00B2050B" w:rsidRDefault="00B2050B" w:rsidP="00B2050B">
            <w:pPr>
              <w:jc w:val="both"/>
              <w:rPr>
                <w:b/>
              </w:rPr>
            </w:pPr>
            <w:r>
              <w:rPr>
                <w:b/>
              </w:rPr>
              <w:t>Součást vysoké školy</w:t>
            </w:r>
          </w:p>
        </w:tc>
        <w:tc>
          <w:tcPr>
            <w:tcW w:w="7341" w:type="dxa"/>
            <w:gridSpan w:val="10"/>
          </w:tcPr>
          <w:p w14:paraId="75A25941" w14:textId="77777777" w:rsidR="00B2050B" w:rsidRDefault="00B2050B" w:rsidP="00B2050B">
            <w:pPr>
              <w:jc w:val="both"/>
            </w:pPr>
            <w:r>
              <w:t>Fakulta managementu a ekonomiky</w:t>
            </w:r>
          </w:p>
        </w:tc>
      </w:tr>
      <w:tr w:rsidR="00B2050B" w14:paraId="7D0FE468" w14:textId="77777777" w:rsidTr="00E4325D">
        <w:tc>
          <w:tcPr>
            <w:tcW w:w="2516" w:type="dxa"/>
            <w:shd w:val="clear" w:color="auto" w:fill="F7CAAC"/>
          </w:tcPr>
          <w:p w14:paraId="6F28AA6F" w14:textId="77777777" w:rsidR="00B2050B" w:rsidRDefault="00B2050B" w:rsidP="00B2050B">
            <w:pPr>
              <w:jc w:val="both"/>
              <w:rPr>
                <w:b/>
              </w:rPr>
            </w:pPr>
            <w:r>
              <w:rPr>
                <w:b/>
              </w:rPr>
              <w:t>Název studijního programu</w:t>
            </w:r>
          </w:p>
        </w:tc>
        <w:tc>
          <w:tcPr>
            <w:tcW w:w="7341" w:type="dxa"/>
            <w:gridSpan w:val="10"/>
          </w:tcPr>
          <w:p w14:paraId="061F626F" w14:textId="4FBC7F65" w:rsidR="00B2050B" w:rsidRDefault="00343DC3" w:rsidP="00B2050B">
            <w:pPr>
              <w:jc w:val="both"/>
            </w:pPr>
            <w:r>
              <w:t xml:space="preserve">Economics and Management </w:t>
            </w:r>
          </w:p>
        </w:tc>
      </w:tr>
      <w:tr w:rsidR="00B2050B" w14:paraId="6D6E686A" w14:textId="77777777" w:rsidTr="00E4325D">
        <w:tc>
          <w:tcPr>
            <w:tcW w:w="2516" w:type="dxa"/>
            <w:shd w:val="clear" w:color="auto" w:fill="F7CAAC"/>
          </w:tcPr>
          <w:p w14:paraId="65BA70CD" w14:textId="77777777" w:rsidR="00B2050B" w:rsidRDefault="00B2050B" w:rsidP="00B2050B">
            <w:pPr>
              <w:jc w:val="both"/>
              <w:rPr>
                <w:b/>
              </w:rPr>
            </w:pPr>
            <w:r>
              <w:rPr>
                <w:b/>
              </w:rPr>
              <w:t>Jméno a příjmení</w:t>
            </w:r>
          </w:p>
        </w:tc>
        <w:tc>
          <w:tcPr>
            <w:tcW w:w="4536" w:type="dxa"/>
            <w:gridSpan w:val="5"/>
          </w:tcPr>
          <w:p w14:paraId="3C864E9A" w14:textId="77777777" w:rsidR="00B2050B" w:rsidRDefault="00B2050B" w:rsidP="00B2050B">
            <w:pPr>
              <w:jc w:val="both"/>
            </w:pPr>
            <w:r>
              <w:t>Janka VYDROVÁ</w:t>
            </w:r>
          </w:p>
        </w:tc>
        <w:tc>
          <w:tcPr>
            <w:tcW w:w="709" w:type="dxa"/>
            <w:shd w:val="clear" w:color="auto" w:fill="F7CAAC"/>
          </w:tcPr>
          <w:p w14:paraId="07823387" w14:textId="77777777" w:rsidR="00B2050B" w:rsidRDefault="00B2050B" w:rsidP="00B2050B">
            <w:pPr>
              <w:jc w:val="both"/>
              <w:rPr>
                <w:b/>
              </w:rPr>
            </w:pPr>
            <w:r>
              <w:rPr>
                <w:b/>
              </w:rPr>
              <w:t>Tituly</w:t>
            </w:r>
          </w:p>
        </w:tc>
        <w:tc>
          <w:tcPr>
            <w:tcW w:w="2096" w:type="dxa"/>
            <w:gridSpan w:val="4"/>
          </w:tcPr>
          <w:p w14:paraId="28FF83C2" w14:textId="77777777" w:rsidR="00B2050B" w:rsidRDefault="00B2050B" w:rsidP="00B2050B">
            <w:pPr>
              <w:jc w:val="both"/>
            </w:pPr>
            <w:r>
              <w:t>Ing.</w:t>
            </w:r>
            <w:r w:rsidR="00C26CDC">
              <w:t>,</w:t>
            </w:r>
            <w:r>
              <w:t xml:space="preserve"> Ph.D.</w:t>
            </w:r>
          </w:p>
        </w:tc>
      </w:tr>
      <w:tr w:rsidR="00B2050B" w:rsidRPr="00771653" w14:paraId="671B797A" w14:textId="77777777" w:rsidTr="00E4325D">
        <w:tc>
          <w:tcPr>
            <w:tcW w:w="2516" w:type="dxa"/>
            <w:shd w:val="clear" w:color="auto" w:fill="F7CAAC"/>
          </w:tcPr>
          <w:p w14:paraId="3FA89A87" w14:textId="77777777" w:rsidR="00B2050B" w:rsidRDefault="00B2050B" w:rsidP="00B2050B">
            <w:pPr>
              <w:jc w:val="both"/>
              <w:rPr>
                <w:b/>
              </w:rPr>
            </w:pPr>
            <w:r>
              <w:rPr>
                <w:b/>
              </w:rPr>
              <w:t>Rok narození</w:t>
            </w:r>
          </w:p>
        </w:tc>
        <w:tc>
          <w:tcPr>
            <w:tcW w:w="829" w:type="dxa"/>
          </w:tcPr>
          <w:p w14:paraId="423CF5CC" w14:textId="77777777" w:rsidR="00B2050B" w:rsidRDefault="00B2050B" w:rsidP="00B2050B">
            <w:pPr>
              <w:jc w:val="both"/>
            </w:pPr>
            <w:r>
              <w:t>1982</w:t>
            </w:r>
          </w:p>
        </w:tc>
        <w:tc>
          <w:tcPr>
            <w:tcW w:w="1721" w:type="dxa"/>
            <w:shd w:val="clear" w:color="auto" w:fill="F7CAAC"/>
          </w:tcPr>
          <w:p w14:paraId="37AE7B43" w14:textId="77777777" w:rsidR="00B2050B" w:rsidRDefault="00B2050B" w:rsidP="00B2050B">
            <w:pPr>
              <w:jc w:val="both"/>
              <w:rPr>
                <w:b/>
              </w:rPr>
            </w:pPr>
            <w:r>
              <w:rPr>
                <w:b/>
              </w:rPr>
              <w:t>typ vztahu k VŠ</w:t>
            </w:r>
          </w:p>
        </w:tc>
        <w:tc>
          <w:tcPr>
            <w:tcW w:w="992" w:type="dxa"/>
            <w:gridSpan w:val="2"/>
          </w:tcPr>
          <w:p w14:paraId="3BBB7F40" w14:textId="77777777" w:rsidR="00B2050B" w:rsidRPr="00771653" w:rsidRDefault="00B2050B" w:rsidP="00B2050B">
            <w:pPr>
              <w:jc w:val="both"/>
            </w:pPr>
            <w:r w:rsidRPr="00771653">
              <w:t>PP</w:t>
            </w:r>
          </w:p>
        </w:tc>
        <w:tc>
          <w:tcPr>
            <w:tcW w:w="994" w:type="dxa"/>
            <w:shd w:val="clear" w:color="auto" w:fill="F7CAAC"/>
          </w:tcPr>
          <w:p w14:paraId="230D7FC9" w14:textId="77777777" w:rsidR="00B2050B" w:rsidRPr="00771653" w:rsidRDefault="00B2050B" w:rsidP="00B2050B">
            <w:pPr>
              <w:jc w:val="both"/>
              <w:rPr>
                <w:b/>
              </w:rPr>
            </w:pPr>
            <w:r w:rsidRPr="00771653">
              <w:rPr>
                <w:b/>
              </w:rPr>
              <w:t>rozsah</w:t>
            </w:r>
          </w:p>
        </w:tc>
        <w:tc>
          <w:tcPr>
            <w:tcW w:w="709" w:type="dxa"/>
          </w:tcPr>
          <w:p w14:paraId="57EC0B13" w14:textId="77777777" w:rsidR="00B2050B" w:rsidRPr="00771653" w:rsidRDefault="00B2050B" w:rsidP="00B2050B">
            <w:pPr>
              <w:jc w:val="both"/>
            </w:pPr>
            <w:r w:rsidRPr="00771653">
              <w:t>40</w:t>
            </w:r>
          </w:p>
        </w:tc>
        <w:tc>
          <w:tcPr>
            <w:tcW w:w="709" w:type="dxa"/>
            <w:gridSpan w:val="2"/>
            <w:shd w:val="clear" w:color="auto" w:fill="F7CAAC"/>
          </w:tcPr>
          <w:p w14:paraId="1571B591" w14:textId="77777777" w:rsidR="00B2050B" w:rsidRPr="00771653" w:rsidRDefault="00B2050B" w:rsidP="00B2050B">
            <w:pPr>
              <w:jc w:val="both"/>
              <w:rPr>
                <w:b/>
              </w:rPr>
            </w:pPr>
            <w:r w:rsidRPr="00771653">
              <w:rPr>
                <w:b/>
              </w:rPr>
              <w:t>do kdy</w:t>
            </w:r>
          </w:p>
        </w:tc>
        <w:tc>
          <w:tcPr>
            <w:tcW w:w="1387" w:type="dxa"/>
            <w:gridSpan w:val="2"/>
          </w:tcPr>
          <w:p w14:paraId="464F3119" w14:textId="77777777" w:rsidR="00B2050B" w:rsidRPr="00771653" w:rsidRDefault="00B2050B" w:rsidP="00B2050B">
            <w:pPr>
              <w:jc w:val="both"/>
            </w:pPr>
            <w:r w:rsidRPr="00771653">
              <w:t>N</w:t>
            </w:r>
          </w:p>
        </w:tc>
      </w:tr>
      <w:tr w:rsidR="00B2050B" w:rsidRPr="00771653" w14:paraId="0C9EAAD9" w14:textId="77777777" w:rsidTr="00E4325D">
        <w:tc>
          <w:tcPr>
            <w:tcW w:w="5066" w:type="dxa"/>
            <w:gridSpan w:val="3"/>
            <w:shd w:val="clear" w:color="auto" w:fill="F7CAAC"/>
          </w:tcPr>
          <w:p w14:paraId="24101EA7" w14:textId="77777777" w:rsidR="00B2050B" w:rsidRDefault="00B2050B" w:rsidP="00B2050B">
            <w:pPr>
              <w:jc w:val="both"/>
              <w:rPr>
                <w:b/>
              </w:rPr>
            </w:pPr>
            <w:r>
              <w:rPr>
                <w:b/>
              </w:rPr>
              <w:t>Typ vztahu na součásti VŠ, která uskutečňuje st. program</w:t>
            </w:r>
          </w:p>
        </w:tc>
        <w:tc>
          <w:tcPr>
            <w:tcW w:w="992" w:type="dxa"/>
            <w:gridSpan w:val="2"/>
          </w:tcPr>
          <w:p w14:paraId="1974C4A3" w14:textId="77777777" w:rsidR="00B2050B" w:rsidRPr="00771653" w:rsidRDefault="00B2050B" w:rsidP="00B2050B">
            <w:pPr>
              <w:jc w:val="both"/>
            </w:pPr>
            <w:r w:rsidRPr="00771653">
              <w:t>PP</w:t>
            </w:r>
          </w:p>
        </w:tc>
        <w:tc>
          <w:tcPr>
            <w:tcW w:w="994" w:type="dxa"/>
            <w:shd w:val="clear" w:color="auto" w:fill="F7CAAC"/>
          </w:tcPr>
          <w:p w14:paraId="2FA85E22" w14:textId="77777777" w:rsidR="00B2050B" w:rsidRPr="00771653" w:rsidRDefault="00B2050B" w:rsidP="00B2050B">
            <w:pPr>
              <w:jc w:val="both"/>
              <w:rPr>
                <w:b/>
              </w:rPr>
            </w:pPr>
            <w:r w:rsidRPr="00771653">
              <w:rPr>
                <w:b/>
              </w:rPr>
              <w:t>rozsah</w:t>
            </w:r>
          </w:p>
        </w:tc>
        <w:tc>
          <w:tcPr>
            <w:tcW w:w="709" w:type="dxa"/>
          </w:tcPr>
          <w:p w14:paraId="69300BAD" w14:textId="77777777" w:rsidR="00B2050B" w:rsidRPr="00771653" w:rsidRDefault="00B2050B" w:rsidP="00B2050B">
            <w:pPr>
              <w:jc w:val="both"/>
            </w:pPr>
            <w:r w:rsidRPr="00771653">
              <w:t>40</w:t>
            </w:r>
          </w:p>
        </w:tc>
        <w:tc>
          <w:tcPr>
            <w:tcW w:w="709" w:type="dxa"/>
            <w:gridSpan w:val="2"/>
            <w:shd w:val="clear" w:color="auto" w:fill="F7CAAC"/>
          </w:tcPr>
          <w:p w14:paraId="733CD711" w14:textId="77777777" w:rsidR="00B2050B" w:rsidRPr="00771653" w:rsidRDefault="00B2050B" w:rsidP="00B2050B">
            <w:pPr>
              <w:jc w:val="both"/>
              <w:rPr>
                <w:b/>
              </w:rPr>
            </w:pPr>
            <w:r w:rsidRPr="00771653">
              <w:rPr>
                <w:b/>
              </w:rPr>
              <w:t>do kdy</w:t>
            </w:r>
          </w:p>
        </w:tc>
        <w:tc>
          <w:tcPr>
            <w:tcW w:w="1387" w:type="dxa"/>
            <w:gridSpan w:val="2"/>
          </w:tcPr>
          <w:p w14:paraId="0013A49C" w14:textId="77777777" w:rsidR="00B2050B" w:rsidRPr="00771653" w:rsidRDefault="00B2050B" w:rsidP="00B2050B">
            <w:pPr>
              <w:jc w:val="both"/>
            </w:pPr>
            <w:r w:rsidRPr="00771653">
              <w:t>N</w:t>
            </w:r>
          </w:p>
        </w:tc>
      </w:tr>
      <w:tr w:rsidR="00B2050B" w14:paraId="5B81539C" w14:textId="77777777" w:rsidTr="00E4325D">
        <w:tc>
          <w:tcPr>
            <w:tcW w:w="6058" w:type="dxa"/>
            <w:gridSpan w:val="5"/>
            <w:shd w:val="clear" w:color="auto" w:fill="F7CAAC"/>
          </w:tcPr>
          <w:p w14:paraId="3E0D06D3"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4CB926F" w14:textId="77777777" w:rsidR="00B2050B" w:rsidRDefault="00B2050B" w:rsidP="00B2050B">
            <w:pPr>
              <w:jc w:val="both"/>
              <w:rPr>
                <w:b/>
              </w:rPr>
            </w:pPr>
            <w:r>
              <w:rPr>
                <w:b/>
              </w:rPr>
              <w:t>typ prac. vztahu</w:t>
            </w:r>
          </w:p>
        </w:tc>
        <w:tc>
          <w:tcPr>
            <w:tcW w:w="2096" w:type="dxa"/>
            <w:gridSpan w:val="4"/>
            <w:shd w:val="clear" w:color="auto" w:fill="F7CAAC"/>
          </w:tcPr>
          <w:p w14:paraId="60BD5C0D" w14:textId="77777777" w:rsidR="00B2050B" w:rsidRDefault="00B2050B" w:rsidP="00B2050B">
            <w:pPr>
              <w:jc w:val="both"/>
              <w:rPr>
                <w:b/>
              </w:rPr>
            </w:pPr>
            <w:r>
              <w:rPr>
                <w:b/>
              </w:rPr>
              <w:t>rozsah</w:t>
            </w:r>
          </w:p>
        </w:tc>
      </w:tr>
      <w:tr w:rsidR="00B2050B" w14:paraId="05652079" w14:textId="77777777" w:rsidTr="00E4325D">
        <w:tc>
          <w:tcPr>
            <w:tcW w:w="6058" w:type="dxa"/>
            <w:gridSpan w:val="5"/>
          </w:tcPr>
          <w:p w14:paraId="0B716F4D" w14:textId="77777777" w:rsidR="00B2050B" w:rsidRDefault="00B2050B" w:rsidP="00B2050B">
            <w:pPr>
              <w:jc w:val="both"/>
            </w:pPr>
          </w:p>
        </w:tc>
        <w:tc>
          <w:tcPr>
            <w:tcW w:w="1703" w:type="dxa"/>
            <w:gridSpan w:val="2"/>
          </w:tcPr>
          <w:p w14:paraId="19C79878" w14:textId="77777777" w:rsidR="00B2050B" w:rsidRDefault="00B2050B" w:rsidP="00B2050B">
            <w:pPr>
              <w:jc w:val="both"/>
            </w:pPr>
          </w:p>
        </w:tc>
        <w:tc>
          <w:tcPr>
            <w:tcW w:w="2096" w:type="dxa"/>
            <w:gridSpan w:val="4"/>
          </w:tcPr>
          <w:p w14:paraId="1930EF9D" w14:textId="77777777" w:rsidR="00B2050B" w:rsidRDefault="00B2050B" w:rsidP="00B2050B">
            <w:pPr>
              <w:jc w:val="both"/>
            </w:pPr>
          </w:p>
        </w:tc>
      </w:tr>
      <w:tr w:rsidR="00B2050B" w14:paraId="7718E400" w14:textId="77777777" w:rsidTr="00E4325D">
        <w:tc>
          <w:tcPr>
            <w:tcW w:w="6058" w:type="dxa"/>
            <w:gridSpan w:val="5"/>
          </w:tcPr>
          <w:p w14:paraId="139B6B8C" w14:textId="77777777" w:rsidR="00B2050B" w:rsidRDefault="00B2050B" w:rsidP="00B2050B">
            <w:pPr>
              <w:jc w:val="both"/>
            </w:pPr>
          </w:p>
        </w:tc>
        <w:tc>
          <w:tcPr>
            <w:tcW w:w="1703" w:type="dxa"/>
            <w:gridSpan w:val="2"/>
          </w:tcPr>
          <w:p w14:paraId="4C798611" w14:textId="77777777" w:rsidR="00B2050B" w:rsidRDefault="00B2050B" w:rsidP="00B2050B">
            <w:pPr>
              <w:jc w:val="both"/>
            </w:pPr>
          </w:p>
        </w:tc>
        <w:tc>
          <w:tcPr>
            <w:tcW w:w="2096" w:type="dxa"/>
            <w:gridSpan w:val="4"/>
          </w:tcPr>
          <w:p w14:paraId="6D191A75" w14:textId="77777777" w:rsidR="00B2050B" w:rsidRDefault="00B2050B" w:rsidP="00B2050B">
            <w:pPr>
              <w:jc w:val="both"/>
            </w:pPr>
          </w:p>
        </w:tc>
      </w:tr>
      <w:tr w:rsidR="00B2050B" w14:paraId="279F508E" w14:textId="77777777" w:rsidTr="00E4325D">
        <w:tc>
          <w:tcPr>
            <w:tcW w:w="6058" w:type="dxa"/>
            <w:gridSpan w:val="5"/>
          </w:tcPr>
          <w:p w14:paraId="10EFCA9D" w14:textId="77777777" w:rsidR="00B2050B" w:rsidRDefault="00B2050B" w:rsidP="00B2050B">
            <w:pPr>
              <w:jc w:val="both"/>
            </w:pPr>
          </w:p>
        </w:tc>
        <w:tc>
          <w:tcPr>
            <w:tcW w:w="1703" w:type="dxa"/>
            <w:gridSpan w:val="2"/>
          </w:tcPr>
          <w:p w14:paraId="5A3CB131" w14:textId="77777777" w:rsidR="00B2050B" w:rsidRDefault="00B2050B" w:rsidP="00B2050B">
            <w:pPr>
              <w:jc w:val="both"/>
            </w:pPr>
          </w:p>
        </w:tc>
        <w:tc>
          <w:tcPr>
            <w:tcW w:w="2096" w:type="dxa"/>
            <w:gridSpan w:val="4"/>
          </w:tcPr>
          <w:p w14:paraId="65667B91" w14:textId="77777777" w:rsidR="00B2050B" w:rsidRDefault="00B2050B" w:rsidP="00B2050B">
            <w:pPr>
              <w:jc w:val="both"/>
            </w:pPr>
          </w:p>
        </w:tc>
      </w:tr>
      <w:tr w:rsidR="00B2050B" w14:paraId="2156EBD2" w14:textId="77777777" w:rsidTr="00E4325D">
        <w:tc>
          <w:tcPr>
            <w:tcW w:w="6058" w:type="dxa"/>
            <w:gridSpan w:val="5"/>
          </w:tcPr>
          <w:p w14:paraId="25E21A20" w14:textId="77777777" w:rsidR="00B2050B" w:rsidRDefault="00B2050B" w:rsidP="00B2050B">
            <w:pPr>
              <w:jc w:val="both"/>
            </w:pPr>
          </w:p>
        </w:tc>
        <w:tc>
          <w:tcPr>
            <w:tcW w:w="1703" w:type="dxa"/>
            <w:gridSpan w:val="2"/>
          </w:tcPr>
          <w:p w14:paraId="6E10FC7D" w14:textId="77777777" w:rsidR="00B2050B" w:rsidRDefault="00B2050B" w:rsidP="00B2050B">
            <w:pPr>
              <w:jc w:val="both"/>
            </w:pPr>
          </w:p>
        </w:tc>
        <w:tc>
          <w:tcPr>
            <w:tcW w:w="2096" w:type="dxa"/>
            <w:gridSpan w:val="4"/>
          </w:tcPr>
          <w:p w14:paraId="1CB33076" w14:textId="77777777" w:rsidR="00B2050B" w:rsidRDefault="00B2050B" w:rsidP="00B2050B">
            <w:pPr>
              <w:jc w:val="both"/>
            </w:pPr>
          </w:p>
        </w:tc>
      </w:tr>
      <w:tr w:rsidR="00B2050B" w14:paraId="39774ECB" w14:textId="77777777" w:rsidTr="00E4325D">
        <w:tc>
          <w:tcPr>
            <w:tcW w:w="9857" w:type="dxa"/>
            <w:gridSpan w:val="11"/>
            <w:shd w:val="clear" w:color="auto" w:fill="F7CAAC"/>
          </w:tcPr>
          <w:p w14:paraId="1EA19FA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rsidRPr="00C51C2A" w14:paraId="74D62CA9" w14:textId="77777777" w:rsidTr="00E4325D">
        <w:trPr>
          <w:trHeight w:val="480"/>
        </w:trPr>
        <w:tc>
          <w:tcPr>
            <w:tcW w:w="9857" w:type="dxa"/>
            <w:gridSpan w:val="11"/>
            <w:tcBorders>
              <w:top w:val="nil"/>
            </w:tcBorders>
          </w:tcPr>
          <w:p w14:paraId="31169C43" w14:textId="78F22101" w:rsidR="00B2050B" w:rsidRPr="00C51C2A" w:rsidRDefault="00B2050B" w:rsidP="00B2050B">
            <w:pPr>
              <w:jc w:val="both"/>
            </w:pPr>
            <w:r w:rsidRPr="00C51C2A">
              <w:t>Management I</w:t>
            </w:r>
            <w:r>
              <w:t xml:space="preserve"> </w:t>
            </w:r>
            <w:del w:id="9904" w:author="Pavla Trefilová" w:date="2019-11-18T17:19:00Z">
              <w:r>
                <w:delText xml:space="preserve"> </w:delText>
              </w:r>
            </w:del>
            <w:r>
              <w:t>- garant, přednášející (100%)</w:t>
            </w:r>
          </w:p>
          <w:p w14:paraId="4B757A00" w14:textId="77777777" w:rsidR="00B2050B" w:rsidRPr="00C51C2A" w:rsidRDefault="00B2050B" w:rsidP="00B2050B">
            <w:pPr>
              <w:ind w:firstLine="708"/>
            </w:pPr>
          </w:p>
        </w:tc>
      </w:tr>
      <w:tr w:rsidR="00B2050B" w14:paraId="55CA408E" w14:textId="77777777" w:rsidTr="00E4325D">
        <w:tc>
          <w:tcPr>
            <w:tcW w:w="9857" w:type="dxa"/>
            <w:gridSpan w:val="11"/>
            <w:shd w:val="clear" w:color="auto" w:fill="F7CAAC"/>
          </w:tcPr>
          <w:p w14:paraId="577C475B" w14:textId="77777777" w:rsidR="00B2050B" w:rsidRDefault="00B2050B" w:rsidP="00B2050B">
            <w:pPr>
              <w:jc w:val="both"/>
            </w:pPr>
            <w:r>
              <w:rPr>
                <w:b/>
              </w:rPr>
              <w:t xml:space="preserve">Údaje o vzdělání na VŠ </w:t>
            </w:r>
          </w:p>
        </w:tc>
      </w:tr>
      <w:tr w:rsidR="00B2050B" w14:paraId="63A18FD8" w14:textId="77777777" w:rsidTr="00130634">
        <w:trPr>
          <w:trHeight w:val="717"/>
        </w:trPr>
        <w:tc>
          <w:tcPr>
            <w:tcW w:w="9857" w:type="dxa"/>
            <w:gridSpan w:val="11"/>
          </w:tcPr>
          <w:p w14:paraId="7461452C" w14:textId="1DA49EA9" w:rsidR="00B2050B" w:rsidRDefault="00B2050B" w:rsidP="00B2050B">
            <w:pPr>
              <w:jc w:val="both"/>
            </w:pPr>
            <w:r>
              <w:t xml:space="preserve">2003 - 2005 </w:t>
            </w:r>
            <w:r w:rsidR="00130634">
              <w:t xml:space="preserve">  </w:t>
            </w:r>
            <w:r>
              <w:t>Univerzita Tomáše Bati ve Zlíně, Fakulta managementu a ekonomiky</w:t>
            </w:r>
            <w:r w:rsidR="00130634">
              <w:t xml:space="preserve">, </w:t>
            </w:r>
            <w:r>
              <w:t xml:space="preserve">obor: Management a Marketing </w:t>
            </w:r>
            <w:r w:rsidR="00FC066B">
              <w:t>(Ing.)</w:t>
            </w:r>
            <w:r>
              <w:t xml:space="preserve"> </w:t>
            </w:r>
          </w:p>
          <w:p w14:paraId="03941977" w14:textId="6CD01F3A" w:rsidR="00B2050B" w:rsidRPr="00130634" w:rsidRDefault="00130634" w:rsidP="00130634">
            <w:pPr>
              <w:ind w:left="1097" w:hanging="1097"/>
              <w:jc w:val="both"/>
            </w:pPr>
            <w:r>
              <w:t xml:space="preserve">2005 - 2008 </w:t>
            </w:r>
            <w:r w:rsidR="00B2050B">
              <w:t>Univerzita Tomáše Bati ve Zlíně, Fakulta managementu a ekonomiky</w:t>
            </w:r>
            <w:r>
              <w:t xml:space="preserve">, </w:t>
            </w:r>
            <w:r w:rsidR="00B2050B">
              <w:t>obor: Mana</w:t>
            </w:r>
            <w:r>
              <w:t>gement a ekonomika (Ph.D.)</w:t>
            </w:r>
          </w:p>
        </w:tc>
      </w:tr>
      <w:tr w:rsidR="00B2050B" w14:paraId="63507B36" w14:textId="77777777" w:rsidTr="00E4325D">
        <w:tc>
          <w:tcPr>
            <w:tcW w:w="9857" w:type="dxa"/>
            <w:gridSpan w:val="11"/>
            <w:shd w:val="clear" w:color="auto" w:fill="F7CAAC"/>
          </w:tcPr>
          <w:p w14:paraId="4818325A" w14:textId="77777777" w:rsidR="00B2050B" w:rsidRDefault="00B2050B" w:rsidP="00B2050B">
            <w:pPr>
              <w:jc w:val="both"/>
              <w:rPr>
                <w:b/>
              </w:rPr>
            </w:pPr>
            <w:r>
              <w:rPr>
                <w:b/>
              </w:rPr>
              <w:t>Údaje o odborném působení od absolvování VŠ</w:t>
            </w:r>
          </w:p>
        </w:tc>
      </w:tr>
      <w:tr w:rsidR="00B2050B" w14:paraId="6FC8A258" w14:textId="77777777" w:rsidTr="00130634">
        <w:trPr>
          <w:trHeight w:val="745"/>
        </w:trPr>
        <w:tc>
          <w:tcPr>
            <w:tcW w:w="9857" w:type="dxa"/>
            <w:gridSpan w:val="11"/>
          </w:tcPr>
          <w:p w14:paraId="3C9E3F34" w14:textId="77777777" w:rsidR="00B2050B" w:rsidRDefault="00B2050B" w:rsidP="00B2050B">
            <w:pPr>
              <w:jc w:val="both"/>
            </w:pPr>
            <w:r>
              <w:t xml:space="preserve">2007-2008   Univerzita Tomáše Bati ve Zlíně, Fakulta managementu a ekonomiky, Ústav management; asistent </w:t>
            </w:r>
          </w:p>
          <w:p w14:paraId="1DEB87E2" w14:textId="77777777" w:rsidR="00B2050B" w:rsidRDefault="00B2050B" w:rsidP="00B2050B">
            <w:pPr>
              <w:jc w:val="both"/>
            </w:pPr>
            <w:r>
              <w:t>2008-dosud Univerzita Tomáše Bati ve Zlíně, Fakulta managementu a ekonomiky, Ústav managementu a marketingu, odborný asistent</w:t>
            </w:r>
          </w:p>
        </w:tc>
      </w:tr>
      <w:tr w:rsidR="00B2050B" w14:paraId="178A9ABC" w14:textId="77777777" w:rsidTr="00E4325D">
        <w:trPr>
          <w:trHeight w:val="250"/>
        </w:trPr>
        <w:tc>
          <w:tcPr>
            <w:tcW w:w="9857" w:type="dxa"/>
            <w:gridSpan w:val="11"/>
            <w:shd w:val="clear" w:color="auto" w:fill="F7CAAC"/>
          </w:tcPr>
          <w:p w14:paraId="7F09017A" w14:textId="77777777" w:rsidR="00B2050B" w:rsidRDefault="00B2050B" w:rsidP="00B2050B">
            <w:pPr>
              <w:jc w:val="both"/>
            </w:pPr>
            <w:r>
              <w:rPr>
                <w:b/>
              </w:rPr>
              <w:t>Zkušenosti s vedením kvalifikačních a rigorózních prací</w:t>
            </w:r>
          </w:p>
        </w:tc>
      </w:tr>
      <w:tr w:rsidR="00B2050B" w14:paraId="65FE73E8" w14:textId="77777777" w:rsidTr="00E4325D">
        <w:trPr>
          <w:trHeight w:val="642"/>
        </w:trPr>
        <w:tc>
          <w:tcPr>
            <w:tcW w:w="9857" w:type="dxa"/>
            <w:gridSpan w:val="11"/>
          </w:tcPr>
          <w:p w14:paraId="7446EC8B" w14:textId="77777777" w:rsidR="004476B8" w:rsidRDefault="004476B8" w:rsidP="004476B8">
            <w:pPr>
              <w:jc w:val="both"/>
            </w:pPr>
            <w:r>
              <w:t xml:space="preserve">Počet vedených bakalářských prací – 46 </w:t>
            </w:r>
          </w:p>
          <w:p w14:paraId="4345C0B3" w14:textId="5FED878E" w:rsidR="00B2050B" w:rsidRDefault="004476B8" w:rsidP="004476B8">
            <w:pPr>
              <w:jc w:val="both"/>
            </w:pPr>
            <w:r>
              <w:t>Počet vedených diplomových prací – 28</w:t>
            </w:r>
          </w:p>
        </w:tc>
      </w:tr>
      <w:tr w:rsidR="00B2050B" w14:paraId="0290C1C7" w14:textId="77777777" w:rsidTr="00E4325D">
        <w:trPr>
          <w:cantSplit/>
        </w:trPr>
        <w:tc>
          <w:tcPr>
            <w:tcW w:w="3345" w:type="dxa"/>
            <w:gridSpan w:val="2"/>
            <w:tcBorders>
              <w:top w:val="single" w:sz="12" w:space="0" w:color="auto"/>
            </w:tcBorders>
            <w:shd w:val="clear" w:color="auto" w:fill="F7CAAC"/>
          </w:tcPr>
          <w:p w14:paraId="6DB1862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E74CEE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323F11"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A7680" w14:textId="77777777" w:rsidR="00B2050B" w:rsidRDefault="00B2050B" w:rsidP="00B2050B">
            <w:pPr>
              <w:jc w:val="both"/>
              <w:rPr>
                <w:b/>
              </w:rPr>
            </w:pPr>
            <w:r>
              <w:rPr>
                <w:b/>
              </w:rPr>
              <w:t>Ohlasy publikací</w:t>
            </w:r>
          </w:p>
        </w:tc>
      </w:tr>
      <w:tr w:rsidR="00B2050B" w14:paraId="65213379" w14:textId="77777777" w:rsidTr="00E4325D">
        <w:trPr>
          <w:cantSplit/>
        </w:trPr>
        <w:tc>
          <w:tcPr>
            <w:tcW w:w="3345" w:type="dxa"/>
            <w:gridSpan w:val="2"/>
          </w:tcPr>
          <w:p w14:paraId="0666A864" w14:textId="77777777" w:rsidR="00B2050B" w:rsidRDefault="00B2050B" w:rsidP="00B2050B">
            <w:pPr>
              <w:jc w:val="both"/>
            </w:pPr>
          </w:p>
        </w:tc>
        <w:tc>
          <w:tcPr>
            <w:tcW w:w="2245" w:type="dxa"/>
            <w:gridSpan w:val="2"/>
          </w:tcPr>
          <w:p w14:paraId="2B56C78B" w14:textId="77777777" w:rsidR="00B2050B" w:rsidRDefault="00B2050B" w:rsidP="00B2050B">
            <w:pPr>
              <w:jc w:val="both"/>
            </w:pPr>
          </w:p>
        </w:tc>
        <w:tc>
          <w:tcPr>
            <w:tcW w:w="2248" w:type="dxa"/>
            <w:gridSpan w:val="4"/>
            <w:tcBorders>
              <w:right w:val="single" w:sz="12" w:space="0" w:color="auto"/>
            </w:tcBorders>
          </w:tcPr>
          <w:p w14:paraId="3B31E758" w14:textId="77777777" w:rsidR="00B2050B" w:rsidRDefault="00B2050B" w:rsidP="00B2050B">
            <w:pPr>
              <w:jc w:val="both"/>
            </w:pPr>
          </w:p>
        </w:tc>
        <w:tc>
          <w:tcPr>
            <w:tcW w:w="632" w:type="dxa"/>
            <w:tcBorders>
              <w:left w:val="single" w:sz="12" w:space="0" w:color="auto"/>
            </w:tcBorders>
            <w:shd w:val="clear" w:color="auto" w:fill="F7CAAC"/>
          </w:tcPr>
          <w:p w14:paraId="0484ECFB" w14:textId="77777777" w:rsidR="00B2050B" w:rsidRDefault="00B2050B" w:rsidP="00B2050B">
            <w:pPr>
              <w:jc w:val="both"/>
            </w:pPr>
            <w:r>
              <w:rPr>
                <w:b/>
              </w:rPr>
              <w:t>WOS</w:t>
            </w:r>
          </w:p>
        </w:tc>
        <w:tc>
          <w:tcPr>
            <w:tcW w:w="693" w:type="dxa"/>
            <w:shd w:val="clear" w:color="auto" w:fill="F7CAAC"/>
          </w:tcPr>
          <w:p w14:paraId="7A84186B" w14:textId="77777777" w:rsidR="00B2050B" w:rsidRDefault="00B2050B" w:rsidP="00B2050B">
            <w:pPr>
              <w:jc w:val="both"/>
              <w:rPr>
                <w:sz w:val="18"/>
              </w:rPr>
            </w:pPr>
            <w:r>
              <w:rPr>
                <w:b/>
                <w:sz w:val="18"/>
              </w:rPr>
              <w:t>Scopus</w:t>
            </w:r>
          </w:p>
        </w:tc>
        <w:tc>
          <w:tcPr>
            <w:tcW w:w="694" w:type="dxa"/>
            <w:shd w:val="clear" w:color="auto" w:fill="F7CAAC"/>
          </w:tcPr>
          <w:p w14:paraId="38A9CCC3" w14:textId="77777777" w:rsidR="00B2050B" w:rsidRDefault="00B2050B" w:rsidP="00B2050B">
            <w:pPr>
              <w:jc w:val="both"/>
            </w:pPr>
            <w:r>
              <w:rPr>
                <w:b/>
                <w:sz w:val="18"/>
              </w:rPr>
              <w:t>ostatní</w:t>
            </w:r>
          </w:p>
        </w:tc>
      </w:tr>
      <w:tr w:rsidR="00B2050B" w14:paraId="5BFBEEC2" w14:textId="77777777" w:rsidTr="00E4325D">
        <w:trPr>
          <w:cantSplit/>
          <w:trHeight w:val="70"/>
        </w:trPr>
        <w:tc>
          <w:tcPr>
            <w:tcW w:w="3345" w:type="dxa"/>
            <w:gridSpan w:val="2"/>
            <w:shd w:val="clear" w:color="auto" w:fill="F7CAAC"/>
          </w:tcPr>
          <w:p w14:paraId="45C0929B" w14:textId="77777777" w:rsidR="00B2050B" w:rsidRDefault="00B2050B" w:rsidP="00B2050B">
            <w:pPr>
              <w:jc w:val="both"/>
            </w:pPr>
            <w:r>
              <w:rPr>
                <w:b/>
              </w:rPr>
              <w:t>Obor jmenovacího řízení</w:t>
            </w:r>
          </w:p>
        </w:tc>
        <w:tc>
          <w:tcPr>
            <w:tcW w:w="2245" w:type="dxa"/>
            <w:gridSpan w:val="2"/>
            <w:shd w:val="clear" w:color="auto" w:fill="F7CAAC"/>
          </w:tcPr>
          <w:p w14:paraId="07C5227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C921F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29445F" w14:textId="7230B9A0" w:rsidR="00B2050B" w:rsidRDefault="004476B8" w:rsidP="00670492">
            <w:pPr>
              <w:jc w:val="both"/>
              <w:rPr>
                <w:b/>
              </w:rPr>
            </w:pPr>
            <w:r>
              <w:rPr>
                <w:b/>
              </w:rPr>
              <w:t>0</w:t>
            </w:r>
          </w:p>
        </w:tc>
        <w:tc>
          <w:tcPr>
            <w:tcW w:w="693" w:type="dxa"/>
            <w:vMerge w:val="restart"/>
          </w:tcPr>
          <w:p w14:paraId="5D30AE1A" w14:textId="19052319" w:rsidR="00B2050B" w:rsidRDefault="004476B8" w:rsidP="00670492">
            <w:pPr>
              <w:jc w:val="both"/>
              <w:rPr>
                <w:b/>
              </w:rPr>
            </w:pPr>
            <w:r>
              <w:rPr>
                <w:b/>
              </w:rPr>
              <w:t>0</w:t>
            </w:r>
          </w:p>
        </w:tc>
        <w:tc>
          <w:tcPr>
            <w:tcW w:w="694" w:type="dxa"/>
            <w:vMerge w:val="restart"/>
          </w:tcPr>
          <w:p w14:paraId="2F940120" w14:textId="77777777" w:rsidR="00B2050B" w:rsidRDefault="00B2050B" w:rsidP="00B2050B">
            <w:pPr>
              <w:jc w:val="both"/>
              <w:rPr>
                <w:b/>
              </w:rPr>
            </w:pPr>
            <w:r>
              <w:rPr>
                <w:b/>
              </w:rPr>
              <w:t>32</w:t>
            </w:r>
          </w:p>
        </w:tc>
      </w:tr>
      <w:tr w:rsidR="00B2050B" w14:paraId="68527DF2" w14:textId="77777777" w:rsidTr="00E4325D">
        <w:trPr>
          <w:trHeight w:val="205"/>
        </w:trPr>
        <w:tc>
          <w:tcPr>
            <w:tcW w:w="3345" w:type="dxa"/>
            <w:gridSpan w:val="2"/>
          </w:tcPr>
          <w:p w14:paraId="6B0362EA" w14:textId="77777777" w:rsidR="00B2050B" w:rsidRDefault="00B2050B" w:rsidP="00B2050B">
            <w:pPr>
              <w:jc w:val="both"/>
            </w:pPr>
          </w:p>
        </w:tc>
        <w:tc>
          <w:tcPr>
            <w:tcW w:w="2245" w:type="dxa"/>
            <w:gridSpan w:val="2"/>
          </w:tcPr>
          <w:p w14:paraId="7BF68E0F" w14:textId="77777777" w:rsidR="00B2050B" w:rsidRDefault="00B2050B" w:rsidP="00B2050B">
            <w:pPr>
              <w:jc w:val="both"/>
            </w:pPr>
          </w:p>
        </w:tc>
        <w:tc>
          <w:tcPr>
            <w:tcW w:w="2248" w:type="dxa"/>
            <w:gridSpan w:val="4"/>
            <w:tcBorders>
              <w:right w:val="single" w:sz="12" w:space="0" w:color="auto"/>
            </w:tcBorders>
          </w:tcPr>
          <w:p w14:paraId="3CB4DABF" w14:textId="77777777" w:rsidR="00B2050B" w:rsidRDefault="00B2050B" w:rsidP="00B2050B">
            <w:pPr>
              <w:jc w:val="both"/>
            </w:pPr>
          </w:p>
        </w:tc>
        <w:tc>
          <w:tcPr>
            <w:tcW w:w="632" w:type="dxa"/>
            <w:vMerge/>
            <w:tcBorders>
              <w:left w:val="single" w:sz="12" w:space="0" w:color="auto"/>
            </w:tcBorders>
            <w:vAlign w:val="center"/>
          </w:tcPr>
          <w:p w14:paraId="0138B0A0" w14:textId="77777777" w:rsidR="00B2050B" w:rsidRDefault="00B2050B" w:rsidP="00B2050B">
            <w:pPr>
              <w:rPr>
                <w:b/>
              </w:rPr>
            </w:pPr>
          </w:p>
        </w:tc>
        <w:tc>
          <w:tcPr>
            <w:tcW w:w="693" w:type="dxa"/>
            <w:vMerge/>
            <w:vAlign w:val="center"/>
          </w:tcPr>
          <w:p w14:paraId="76DC986D" w14:textId="77777777" w:rsidR="00B2050B" w:rsidRDefault="00B2050B" w:rsidP="00B2050B">
            <w:pPr>
              <w:rPr>
                <w:b/>
              </w:rPr>
            </w:pPr>
          </w:p>
        </w:tc>
        <w:tc>
          <w:tcPr>
            <w:tcW w:w="694" w:type="dxa"/>
            <w:vMerge/>
            <w:vAlign w:val="center"/>
          </w:tcPr>
          <w:p w14:paraId="07D0978C" w14:textId="77777777" w:rsidR="00B2050B" w:rsidRDefault="00B2050B" w:rsidP="00B2050B">
            <w:pPr>
              <w:rPr>
                <w:b/>
              </w:rPr>
            </w:pPr>
          </w:p>
        </w:tc>
      </w:tr>
      <w:tr w:rsidR="00B2050B" w14:paraId="59620004" w14:textId="77777777" w:rsidTr="00E4325D">
        <w:tc>
          <w:tcPr>
            <w:tcW w:w="9857" w:type="dxa"/>
            <w:gridSpan w:val="11"/>
            <w:shd w:val="clear" w:color="auto" w:fill="F7CAAC"/>
          </w:tcPr>
          <w:p w14:paraId="3FB68D9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81CF3" w14:paraId="3C1E1606" w14:textId="77777777" w:rsidTr="00E4325D">
        <w:trPr>
          <w:trHeight w:val="2347"/>
        </w:trPr>
        <w:tc>
          <w:tcPr>
            <w:tcW w:w="9857" w:type="dxa"/>
            <w:gridSpan w:val="11"/>
          </w:tcPr>
          <w:p w14:paraId="48F34E7D" w14:textId="77777777" w:rsidR="004476B8" w:rsidRDefault="004476B8" w:rsidP="004476B8">
            <w:pPr>
              <w:jc w:val="both"/>
            </w:pPr>
            <w:r w:rsidRPr="000F25A3">
              <w:t>PORVAZNÍK, J</w:t>
            </w:r>
            <w:r>
              <w:t>.</w:t>
            </w:r>
            <w:r w:rsidRPr="000F25A3">
              <w:t>, LJUDVIGOVÁ</w:t>
            </w:r>
            <w:r>
              <w:t>, I.,</w:t>
            </w:r>
            <w:r w:rsidRPr="000F25A3">
              <w:t xml:space="preserve"> VYDROVÁ</w:t>
            </w:r>
            <w:r>
              <w:t>, J.</w:t>
            </w:r>
            <w:r w:rsidRPr="000F25A3">
              <w:t xml:space="preserve"> The </w:t>
            </w:r>
            <w:r>
              <w:t>I</w:t>
            </w:r>
            <w:r w:rsidRPr="000F25A3">
              <w:t xml:space="preserve">mportance of </w:t>
            </w:r>
            <w:r>
              <w:t>H</w:t>
            </w:r>
            <w:r w:rsidRPr="000F25A3">
              <w:t xml:space="preserve">olistic </w:t>
            </w:r>
            <w:r>
              <w:t>M</w:t>
            </w:r>
            <w:r w:rsidRPr="000F25A3">
              <w:t xml:space="preserve">anagerial </w:t>
            </w:r>
            <w:r>
              <w:t>C</w:t>
            </w:r>
            <w:r w:rsidRPr="000F25A3">
              <w:t xml:space="preserve">ompetence and </w:t>
            </w:r>
            <w:r>
              <w:t xml:space="preserve">Social </w:t>
            </w:r>
            <w:r w:rsidRPr="000F25A3">
              <w:t xml:space="preserve">Maturity in Human Crisis. </w:t>
            </w:r>
            <w:r w:rsidRPr="000F25A3">
              <w:rPr>
                <w:i/>
              </w:rPr>
              <w:t>Polish Journal of Management Studies</w:t>
            </w:r>
            <w:r w:rsidRPr="000F25A3">
              <w:t xml:space="preserve">. 2017, vol. 15, iss. 1, s. 163-173. ISSN 2081-7452. Dostupné z: </w:t>
            </w:r>
            <w:hyperlink r:id="rId40" w:history="1">
              <w:r w:rsidRPr="000F25A3">
                <w:rPr>
                  <w:rStyle w:val="Hypertextovodkaz"/>
                  <w:color w:val="auto"/>
                  <w:u w:val="none"/>
                </w:rPr>
                <w:t>http://yadda.icm.edu.pl/yadda/element/bwmeta1.element.baztech-89faa483-80d5-49c1-9b5a-954e33c7b2e1</w:t>
              </w:r>
            </w:hyperlink>
            <w:r w:rsidRPr="000F25A3">
              <w:t xml:space="preserve"> (35%) </w:t>
            </w:r>
          </w:p>
          <w:p w14:paraId="3916E9AD" w14:textId="77777777" w:rsidR="004476B8" w:rsidRDefault="004476B8" w:rsidP="004476B8">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3F0F6AA3" w14:textId="77777777" w:rsidR="004476B8" w:rsidRDefault="004476B8" w:rsidP="004476B8">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4D7AD26B" w14:textId="77777777" w:rsidR="004476B8" w:rsidRDefault="004476B8" w:rsidP="004476B8">
            <w:pPr>
              <w:jc w:val="both"/>
              <w:rPr>
                <w:szCs w:val="22"/>
              </w:rPr>
            </w:pPr>
            <w:r w:rsidRPr="00E66B0B">
              <w:rPr>
                <w:i/>
              </w:rPr>
              <w:t>Přehled projektové činnosti</w:t>
            </w:r>
            <w:r>
              <w:rPr>
                <w:i/>
              </w:rPr>
              <w:t>:</w:t>
            </w:r>
          </w:p>
          <w:p w14:paraId="40CE0EE4" w14:textId="7BE73F97" w:rsidR="00C91915" w:rsidRPr="00C81CF3" w:rsidRDefault="004476B8" w:rsidP="004476B8">
            <w:pPr>
              <w:jc w:val="both"/>
            </w:pPr>
            <w:r w:rsidRPr="002D3B7D">
              <w:rPr>
                <w:szCs w:val="22"/>
              </w:rPr>
              <w:t xml:space="preserve">GA ČR 406/08/0459 </w:t>
            </w:r>
            <w:r w:rsidRPr="002D3B7D">
              <w:t>Rozvoj tacitních znalostí manažerů 2008-2010 (člen řešitelského týmu).</w:t>
            </w:r>
          </w:p>
        </w:tc>
      </w:tr>
      <w:tr w:rsidR="00B2050B" w14:paraId="4AAF16EA" w14:textId="77777777" w:rsidTr="00E4325D">
        <w:trPr>
          <w:trHeight w:val="218"/>
        </w:trPr>
        <w:tc>
          <w:tcPr>
            <w:tcW w:w="9857" w:type="dxa"/>
            <w:gridSpan w:val="11"/>
            <w:shd w:val="clear" w:color="auto" w:fill="F7CAAC"/>
          </w:tcPr>
          <w:p w14:paraId="693FABCF" w14:textId="77777777" w:rsidR="00B2050B" w:rsidRDefault="00B2050B" w:rsidP="00B2050B">
            <w:pPr>
              <w:rPr>
                <w:b/>
              </w:rPr>
            </w:pPr>
            <w:r>
              <w:rPr>
                <w:b/>
              </w:rPr>
              <w:t>Působení v zahraničí</w:t>
            </w:r>
          </w:p>
        </w:tc>
      </w:tr>
      <w:tr w:rsidR="00B2050B" w14:paraId="698EB86C" w14:textId="77777777" w:rsidTr="00CE664E">
        <w:trPr>
          <w:trHeight w:val="152"/>
        </w:trPr>
        <w:tc>
          <w:tcPr>
            <w:tcW w:w="9857" w:type="dxa"/>
            <w:gridSpan w:val="11"/>
          </w:tcPr>
          <w:p w14:paraId="3A0EEC5F" w14:textId="4173425F" w:rsidR="00B2050B" w:rsidRDefault="00B2050B" w:rsidP="004476B8">
            <w:pPr>
              <w:rPr>
                <w:b/>
              </w:rPr>
            </w:pPr>
          </w:p>
        </w:tc>
      </w:tr>
      <w:tr w:rsidR="00B2050B" w14:paraId="72045CB2" w14:textId="77777777" w:rsidTr="00C26CDC">
        <w:trPr>
          <w:cantSplit/>
          <w:trHeight w:val="169"/>
        </w:trPr>
        <w:tc>
          <w:tcPr>
            <w:tcW w:w="2516" w:type="dxa"/>
            <w:shd w:val="clear" w:color="auto" w:fill="F7CAAC"/>
          </w:tcPr>
          <w:p w14:paraId="2346051E" w14:textId="77777777" w:rsidR="00B2050B" w:rsidRDefault="00B2050B" w:rsidP="00B2050B">
            <w:pPr>
              <w:jc w:val="both"/>
              <w:rPr>
                <w:b/>
              </w:rPr>
            </w:pPr>
            <w:r>
              <w:rPr>
                <w:b/>
              </w:rPr>
              <w:t xml:space="preserve">Podpis </w:t>
            </w:r>
          </w:p>
        </w:tc>
        <w:tc>
          <w:tcPr>
            <w:tcW w:w="4536" w:type="dxa"/>
            <w:gridSpan w:val="5"/>
          </w:tcPr>
          <w:p w14:paraId="503F095E" w14:textId="77777777" w:rsidR="00B2050B" w:rsidRDefault="00B2050B" w:rsidP="00B2050B">
            <w:pPr>
              <w:jc w:val="both"/>
            </w:pPr>
          </w:p>
        </w:tc>
        <w:tc>
          <w:tcPr>
            <w:tcW w:w="786" w:type="dxa"/>
            <w:gridSpan w:val="2"/>
            <w:shd w:val="clear" w:color="auto" w:fill="F7CAAC"/>
          </w:tcPr>
          <w:p w14:paraId="1D574134" w14:textId="77777777" w:rsidR="00B2050B" w:rsidRDefault="00B2050B" w:rsidP="00B2050B">
            <w:pPr>
              <w:jc w:val="both"/>
            </w:pPr>
            <w:r>
              <w:rPr>
                <w:b/>
              </w:rPr>
              <w:t>datum</w:t>
            </w:r>
          </w:p>
        </w:tc>
        <w:tc>
          <w:tcPr>
            <w:tcW w:w="2019" w:type="dxa"/>
            <w:gridSpan w:val="3"/>
          </w:tcPr>
          <w:p w14:paraId="376D2A81" w14:textId="77777777" w:rsidR="00B2050B" w:rsidRDefault="00B2050B" w:rsidP="00B2050B">
            <w:pPr>
              <w:jc w:val="both"/>
            </w:pPr>
          </w:p>
        </w:tc>
      </w:tr>
      <w:bookmarkEnd w:id="9903"/>
    </w:tbl>
    <w:p w14:paraId="2C64FD98" w14:textId="77777777" w:rsidR="00E4325D" w:rsidRDefault="00E4325D">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9905" w:author="Pavla Trefilová" w:date="2019-11-18T17:19:00Z">
          <w:tblPr>
            <w:tblW w:w="993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1659"/>
        <w:gridCol w:w="584"/>
        <w:gridCol w:w="1769"/>
        <w:gridCol w:w="687"/>
        <w:gridCol w:w="12"/>
        <w:gridCol w:w="676"/>
        <w:gridCol w:w="192"/>
        <w:gridCol w:w="318"/>
        <w:gridCol w:w="48"/>
        <w:gridCol w:w="461"/>
        <w:gridCol w:w="746"/>
        <w:gridCol w:w="509"/>
        <w:gridCol w:w="188"/>
        <w:gridCol w:w="320"/>
        <w:gridCol w:w="198"/>
        <w:gridCol w:w="508"/>
        <w:gridCol w:w="937"/>
        <w:gridCol w:w="49"/>
        <w:tblGridChange w:id="9906">
          <w:tblGrid>
            <w:gridCol w:w="35"/>
            <w:gridCol w:w="39"/>
            <w:gridCol w:w="1620"/>
            <w:gridCol w:w="584"/>
            <w:gridCol w:w="239"/>
            <w:gridCol w:w="73"/>
            <w:gridCol w:w="1457"/>
            <w:gridCol w:w="687"/>
            <w:gridCol w:w="12"/>
            <w:gridCol w:w="676"/>
            <w:gridCol w:w="192"/>
            <w:gridCol w:w="318"/>
            <w:gridCol w:w="48"/>
            <w:gridCol w:w="152"/>
            <w:gridCol w:w="309"/>
            <w:gridCol w:w="746"/>
            <w:gridCol w:w="509"/>
            <w:gridCol w:w="143"/>
            <w:gridCol w:w="45"/>
            <w:gridCol w:w="320"/>
            <w:gridCol w:w="198"/>
            <w:gridCol w:w="508"/>
            <w:gridCol w:w="937"/>
            <w:gridCol w:w="13"/>
            <w:gridCol w:w="36"/>
            <w:gridCol w:w="39"/>
          </w:tblGrid>
        </w:tblGridChange>
      </w:tblGrid>
      <w:tr w:rsidR="00B2050B" w14:paraId="6C1748D8" w14:textId="77777777" w:rsidTr="0031440D">
        <w:trPr>
          <w:trPrChange w:id="9907" w:author="Pavla Trefilová" w:date="2019-11-18T17:19:00Z">
            <w:trPr>
              <w:gridBefore w:val="2"/>
              <w:wBefore w:w="74" w:type="dxa"/>
            </w:trPr>
          </w:trPrChange>
        </w:trPr>
        <w:tc>
          <w:tcPr>
            <w:tcW w:w="9861" w:type="dxa"/>
            <w:gridSpan w:val="18"/>
            <w:tcBorders>
              <w:bottom w:val="double" w:sz="4" w:space="0" w:color="auto"/>
            </w:tcBorders>
            <w:shd w:val="clear" w:color="auto" w:fill="BDD6EE"/>
            <w:tcPrChange w:id="9908" w:author="Pavla Trefilová" w:date="2019-11-18T17:19:00Z">
              <w:tcPr>
                <w:tcW w:w="9861" w:type="dxa"/>
                <w:gridSpan w:val="24"/>
                <w:tcBorders>
                  <w:bottom w:val="double" w:sz="4" w:space="0" w:color="auto"/>
                </w:tcBorders>
                <w:shd w:val="clear" w:color="auto" w:fill="BDD6EE"/>
              </w:tcPr>
            </w:tcPrChange>
          </w:tcPr>
          <w:p w14:paraId="39617D78" w14:textId="77777777" w:rsidR="00B2050B" w:rsidRDefault="00B2050B" w:rsidP="00B2050B">
            <w:pPr>
              <w:jc w:val="both"/>
              <w:rPr>
                <w:b/>
                <w:sz w:val="28"/>
              </w:rPr>
            </w:pPr>
            <w:r>
              <w:rPr>
                <w:b/>
                <w:sz w:val="28"/>
              </w:rPr>
              <w:lastRenderedPageBreak/>
              <w:t>C-I – Personální zabezpečení</w:t>
            </w:r>
          </w:p>
        </w:tc>
      </w:tr>
      <w:tr w:rsidR="00B2050B" w14:paraId="0F5797D4" w14:textId="77777777" w:rsidTr="0031440D">
        <w:trPr>
          <w:trPrChange w:id="9909" w:author="Pavla Trefilová" w:date="2019-11-18T17:19:00Z">
            <w:trPr>
              <w:gridBefore w:val="2"/>
              <w:wBefore w:w="74" w:type="dxa"/>
            </w:trPr>
          </w:trPrChange>
        </w:trPr>
        <w:tc>
          <w:tcPr>
            <w:tcW w:w="2516" w:type="dxa"/>
            <w:tcBorders>
              <w:top w:val="double" w:sz="4" w:space="0" w:color="auto"/>
            </w:tcBorders>
            <w:shd w:val="clear" w:color="auto" w:fill="F7CAAC"/>
            <w:tcPrChange w:id="9910" w:author="Pavla Trefilová" w:date="2019-11-18T17:19:00Z">
              <w:tcPr>
                <w:tcW w:w="2516" w:type="dxa"/>
                <w:gridSpan w:val="4"/>
                <w:tcBorders>
                  <w:top w:val="double" w:sz="4" w:space="0" w:color="auto"/>
                </w:tcBorders>
                <w:shd w:val="clear" w:color="auto" w:fill="F7CAAC"/>
              </w:tcPr>
            </w:tcPrChange>
          </w:tcPr>
          <w:p w14:paraId="54528805" w14:textId="77777777" w:rsidR="00B2050B" w:rsidRDefault="00B2050B" w:rsidP="00B2050B">
            <w:pPr>
              <w:jc w:val="both"/>
              <w:rPr>
                <w:b/>
              </w:rPr>
            </w:pPr>
            <w:r>
              <w:rPr>
                <w:b/>
              </w:rPr>
              <w:t>Vysoká škola</w:t>
            </w:r>
          </w:p>
        </w:tc>
        <w:tc>
          <w:tcPr>
            <w:tcW w:w="7345" w:type="dxa"/>
            <w:gridSpan w:val="17"/>
            <w:tcPrChange w:id="9911" w:author="Pavla Trefilová" w:date="2019-11-18T17:19:00Z">
              <w:tcPr>
                <w:tcW w:w="7345" w:type="dxa"/>
                <w:gridSpan w:val="20"/>
              </w:tcPr>
            </w:tcPrChange>
          </w:tcPr>
          <w:p w14:paraId="7D3903E6" w14:textId="77777777" w:rsidR="00B2050B" w:rsidRDefault="00B2050B" w:rsidP="00B2050B">
            <w:pPr>
              <w:jc w:val="both"/>
            </w:pPr>
            <w:r>
              <w:t>Univerzita Tomáše Bati ve Zlíně</w:t>
            </w:r>
          </w:p>
        </w:tc>
      </w:tr>
      <w:tr w:rsidR="00B2050B" w14:paraId="5B627DEC" w14:textId="77777777" w:rsidTr="0031440D">
        <w:trPr>
          <w:trPrChange w:id="9912" w:author="Pavla Trefilová" w:date="2019-11-18T17:19:00Z">
            <w:trPr>
              <w:gridBefore w:val="2"/>
              <w:wBefore w:w="74" w:type="dxa"/>
            </w:trPr>
          </w:trPrChange>
        </w:trPr>
        <w:tc>
          <w:tcPr>
            <w:tcW w:w="2516" w:type="dxa"/>
            <w:shd w:val="clear" w:color="auto" w:fill="F7CAAC"/>
            <w:tcPrChange w:id="9913" w:author="Pavla Trefilová" w:date="2019-11-18T17:19:00Z">
              <w:tcPr>
                <w:tcW w:w="2516" w:type="dxa"/>
                <w:gridSpan w:val="4"/>
                <w:shd w:val="clear" w:color="auto" w:fill="F7CAAC"/>
              </w:tcPr>
            </w:tcPrChange>
          </w:tcPr>
          <w:p w14:paraId="2E684A80" w14:textId="77777777" w:rsidR="00B2050B" w:rsidRDefault="00B2050B" w:rsidP="00B2050B">
            <w:pPr>
              <w:jc w:val="both"/>
              <w:rPr>
                <w:b/>
              </w:rPr>
            </w:pPr>
            <w:r>
              <w:rPr>
                <w:b/>
              </w:rPr>
              <w:t>Součást vysoké školy</w:t>
            </w:r>
          </w:p>
        </w:tc>
        <w:tc>
          <w:tcPr>
            <w:tcW w:w="7345" w:type="dxa"/>
            <w:gridSpan w:val="17"/>
            <w:tcPrChange w:id="9914" w:author="Pavla Trefilová" w:date="2019-11-18T17:19:00Z">
              <w:tcPr>
                <w:tcW w:w="7345" w:type="dxa"/>
                <w:gridSpan w:val="20"/>
              </w:tcPr>
            </w:tcPrChange>
          </w:tcPr>
          <w:p w14:paraId="71FEE9F6" w14:textId="77777777" w:rsidR="00B2050B" w:rsidRDefault="00B2050B" w:rsidP="00B2050B">
            <w:pPr>
              <w:jc w:val="both"/>
            </w:pPr>
            <w:r>
              <w:t>Fakulta managementu a ekonomiky</w:t>
            </w:r>
          </w:p>
        </w:tc>
      </w:tr>
      <w:tr w:rsidR="00B2050B" w14:paraId="2D3CD5C6" w14:textId="77777777" w:rsidTr="0031440D">
        <w:trPr>
          <w:trPrChange w:id="9915" w:author="Pavla Trefilová" w:date="2019-11-18T17:19:00Z">
            <w:trPr>
              <w:gridBefore w:val="2"/>
              <w:wBefore w:w="74" w:type="dxa"/>
            </w:trPr>
          </w:trPrChange>
        </w:trPr>
        <w:tc>
          <w:tcPr>
            <w:tcW w:w="2516" w:type="dxa"/>
            <w:shd w:val="clear" w:color="auto" w:fill="F7CAAC"/>
            <w:tcPrChange w:id="9916" w:author="Pavla Trefilová" w:date="2019-11-18T17:19:00Z">
              <w:tcPr>
                <w:tcW w:w="2516" w:type="dxa"/>
                <w:gridSpan w:val="4"/>
                <w:shd w:val="clear" w:color="auto" w:fill="F7CAAC"/>
              </w:tcPr>
            </w:tcPrChange>
          </w:tcPr>
          <w:p w14:paraId="6C85B4CD" w14:textId="77777777" w:rsidR="00B2050B" w:rsidRDefault="00B2050B" w:rsidP="00B2050B">
            <w:pPr>
              <w:jc w:val="both"/>
              <w:rPr>
                <w:b/>
              </w:rPr>
            </w:pPr>
            <w:r>
              <w:rPr>
                <w:b/>
              </w:rPr>
              <w:t>Název studijního programu</w:t>
            </w:r>
          </w:p>
        </w:tc>
        <w:tc>
          <w:tcPr>
            <w:tcW w:w="7345" w:type="dxa"/>
            <w:gridSpan w:val="17"/>
            <w:tcPrChange w:id="9917" w:author="Pavla Trefilová" w:date="2019-11-18T17:19:00Z">
              <w:tcPr>
                <w:tcW w:w="7345" w:type="dxa"/>
                <w:gridSpan w:val="20"/>
              </w:tcPr>
            </w:tcPrChange>
          </w:tcPr>
          <w:p w14:paraId="60761628" w14:textId="326EC9B5" w:rsidR="00B2050B" w:rsidRDefault="00343DC3" w:rsidP="00B2050B">
            <w:pPr>
              <w:jc w:val="both"/>
            </w:pPr>
            <w:r>
              <w:t xml:space="preserve">Economics and Management </w:t>
            </w:r>
          </w:p>
        </w:tc>
      </w:tr>
      <w:tr w:rsidR="00534C60" w14:paraId="7C7C17B3" w14:textId="77777777" w:rsidTr="0031440D">
        <w:tc>
          <w:tcPr>
            <w:tcW w:w="2516" w:type="dxa"/>
            <w:shd w:val="clear" w:color="auto" w:fill="F7CAAC"/>
          </w:tcPr>
          <w:p w14:paraId="11E1CD39" w14:textId="77777777" w:rsidR="00B2050B" w:rsidRDefault="00B2050B" w:rsidP="00B2050B">
            <w:pPr>
              <w:jc w:val="both"/>
              <w:rPr>
                <w:b/>
              </w:rPr>
            </w:pPr>
            <w:r>
              <w:rPr>
                <w:b/>
              </w:rPr>
              <w:t>Jméno a příjmení</w:t>
            </w:r>
          </w:p>
        </w:tc>
        <w:tc>
          <w:tcPr>
            <w:tcW w:w="4536" w:type="dxa"/>
            <w:gridSpan w:val="5"/>
          </w:tcPr>
          <w:p w14:paraId="1E8AB157" w14:textId="7BE91DA5" w:rsidR="00B2050B" w:rsidRDefault="00B2050B" w:rsidP="00B2050B">
            <w:pPr>
              <w:jc w:val="both"/>
            </w:pPr>
            <w:del w:id="9918" w:author="Pavla Trefilová" w:date="2019-11-18T17:19:00Z">
              <w:r>
                <w:delText>Janka</w:delText>
              </w:r>
            </w:del>
            <w:ins w:id="9919" w:author="Pavla Trefilová" w:date="2019-11-18T17:19:00Z">
              <w:r>
                <w:t>Jana</w:t>
              </w:r>
            </w:ins>
            <w:r>
              <w:t xml:space="preserve"> VYCHYTILOVÁ</w:t>
            </w:r>
          </w:p>
        </w:tc>
        <w:tc>
          <w:tcPr>
            <w:tcW w:w="713" w:type="dxa"/>
            <w:gridSpan w:val="2"/>
            <w:shd w:val="clear" w:color="auto" w:fill="F7CAAC"/>
          </w:tcPr>
          <w:p w14:paraId="49C221D5" w14:textId="77777777" w:rsidR="00B2050B" w:rsidRDefault="00B2050B" w:rsidP="00B2050B">
            <w:pPr>
              <w:jc w:val="both"/>
              <w:rPr>
                <w:b/>
              </w:rPr>
            </w:pPr>
            <w:r>
              <w:rPr>
                <w:b/>
              </w:rPr>
              <w:t>Tituly</w:t>
            </w:r>
          </w:p>
        </w:tc>
        <w:tc>
          <w:tcPr>
            <w:tcW w:w="2096" w:type="dxa"/>
            <w:gridSpan w:val="10"/>
          </w:tcPr>
          <w:p w14:paraId="3798D04E" w14:textId="77777777" w:rsidR="00B2050B" w:rsidRDefault="00B2050B" w:rsidP="00B2050B">
            <w:pPr>
              <w:jc w:val="both"/>
            </w:pPr>
            <w:r>
              <w:t>Ing.</w:t>
            </w:r>
            <w:r w:rsidR="00C26CDC">
              <w:t>,</w:t>
            </w:r>
            <w:r>
              <w:t xml:space="preserve"> Ph.D.</w:t>
            </w:r>
          </w:p>
        </w:tc>
      </w:tr>
      <w:tr w:rsidR="00534C60" w14:paraId="1F4BFD41" w14:textId="77777777" w:rsidTr="0031440D">
        <w:tc>
          <w:tcPr>
            <w:tcW w:w="2516" w:type="dxa"/>
            <w:shd w:val="clear" w:color="auto" w:fill="F7CAAC"/>
          </w:tcPr>
          <w:p w14:paraId="3FA6264A" w14:textId="77777777" w:rsidR="00B2050B" w:rsidRDefault="00B2050B" w:rsidP="00B2050B">
            <w:pPr>
              <w:jc w:val="both"/>
              <w:rPr>
                <w:b/>
              </w:rPr>
            </w:pPr>
            <w:r>
              <w:rPr>
                <w:b/>
              </w:rPr>
              <w:t>Rok narození</w:t>
            </w:r>
          </w:p>
        </w:tc>
        <w:tc>
          <w:tcPr>
            <w:tcW w:w="829" w:type="dxa"/>
          </w:tcPr>
          <w:p w14:paraId="6417ACE3" w14:textId="77777777" w:rsidR="00B2050B" w:rsidRDefault="00B2050B" w:rsidP="00B2050B">
            <w:pPr>
              <w:jc w:val="both"/>
            </w:pPr>
            <w:r>
              <w:t>1985</w:t>
            </w:r>
          </w:p>
        </w:tc>
        <w:tc>
          <w:tcPr>
            <w:tcW w:w="1721" w:type="dxa"/>
            <w:shd w:val="clear" w:color="auto" w:fill="F7CAAC"/>
          </w:tcPr>
          <w:p w14:paraId="7B506FA8" w14:textId="77777777" w:rsidR="00B2050B" w:rsidRDefault="00B2050B" w:rsidP="00B2050B">
            <w:pPr>
              <w:jc w:val="both"/>
              <w:rPr>
                <w:b/>
              </w:rPr>
            </w:pPr>
            <w:r>
              <w:rPr>
                <w:b/>
              </w:rPr>
              <w:t>typ vztahu k VŠ</w:t>
            </w:r>
          </w:p>
        </w:tc>
        <w:tc>
          <w:tcPr>
            <w:tcW w:w="992" w:type="dxa"/>
          </w:tcPr>
          <w:p w14:paraId="57D86F26" w14:textId="77777777" w:rsidR="00B2050B" w:rsidRDefault="00C26CDC" w:rsidP="00B2050B">
            <w:pPr>
              <w:jc w:val="both"/>
            </w:pPr>
            <w:r>
              <w:t>pp</w:t>
            </w:r>
          </w:p>
        </w:tc>
        <w:tc>
          <w:tcPr>
            <w:tcW w:w="994" w:type="dxa"/>
            <w:gridSpan w:val="2"/>
            <w:shd w:val="clear" w:color="auto" w:fill="F7CAAC"/>
          </w:tcPr>
          <w:p w14:paraId="252CED08" w14:textId="77777777" w:rsidR="00B2050B" w:rsidRDefault="00B2050B" w:rsidP="00B2050B">
            <w:pPr>
              <w:jc w:val="both"/>
              <w:rPr>
                <w:b/>
              </w:rPr>
            </w:pPr>
            <w:r>
              <w:rPr>
                <w:b/>
              </w:rPr>
              <w:t>rozsah</w:t>
            </w:r>
          </w:p>
        </w:tc>
        <w:tc>
          <w:tcPr>
            <w:tcW w:w="713" w:type="dxa"/>
            <w:gridSpan w:val="2"/>
            <w:shd w:val="clear" w:color="auto" w:fill="auto"/>
          </w:tcPr>
          <w:p w14:paraId="478E18C8" w14:textId="77777777" w:rsidR="00B2050B" w:rsidRDefault="00B2050B" w:rsidP="00B2050B">
            <w:pPr>
              <w:jc w:val="both"/>
            </w:pPr>
            <w:r w:rsidRPr="002F7FB7">
              <w:t>36</w:t>
            </w:r>
          </w:p>
        </w:tc>
        <w:tc>
          <w:tcPr>
            <w:tcW w:w="709" w:type="dxa"/>
            <w:gridSpan w:val="2"/>
            <w:shd w:val="clear" w:color="auto" w:fill="F7CAAC"/>
          </w:tcPr>
          <w:p w14:paraId="3159986F" w14:textId="77777777" w:rsidR="00B2050B" w:rsidRPr="00CE664E" w:rsidRDefault="00B2050B" w:rsidP="00B2050B">
            <w:pPr>
              <w:jc w:val="both"/>
              <w:rPr>
                <w:b/>
                <w:sz w:val="18"/>
              </w:rPr>
            </w:pPr>
            <w:r w:rsidRPr="00CE664E">
              <w:rPr>
                <w:b/>
                <w:sz w:val="18"/>
              </w:rPr>
              <w:t>do kdy</w:t>
            </w:r>
          </w:p>
        </w:tc>
        <w:tc>
          <w:tcPr>
            <w:tcW w:w="1387" w:type="dxa"/>
            <w:gridSpan w:val="8"/>
          </w:tcPr>
          <w:p w14:paraId="5539A3C1" w14:textId="3CE5E50E" w:rsidR="00B2050B" w:rsidRDefault="008F66A0" w:rsidP="00B2050B">
            <w:pPr>
              <w:jc w:val="both"/>
            </w:pPr>
            <w:r>
              <w:t>N</w:t>
            </w:r>
          </w:p>
        </w:tc>
      </w:tr>
      <w:tr w:rsidR="00534C60" w14:paraId="1879ED1E" w14:textId="77777777" w:rsidTr="0031440D">
        <w:tc>
          <w:tcPr>
            <w:tcW w:w="5066" w:type="dxa"/>
            <w:gridSpan w:val="3"/>
            <w:shd w:val="clear" w:color="auto" w:fill="F7CAAC"/>
          </w:tcPr>
          <w:p w14:paraId="413F6DCC" w14:textId="77777777" w:rsidR="00B2050B" w:rsidRDefault="00B2050B" w:rsidP="00B2050B">
            <w:pPr>
              <w:jc w:val="both"/>
              <w:rPr>
                <w:b/>
              </w:rPr>
            </w:pPr>
            <w:r>
              <w:rPr>
                <w:b/>
              </w:rPr>
              <w:t>Typ vztahu na součásti VŠ, která uskutečňuje st. program</w:t>
            </w:r>
          </w:p>
        </w:tc>
        <w:tc>
          <w:tcPr>
            <w:tcW w:w="992" w:type="dxa"/>
          </w:tcPr>
          <w:p w14:paraId="3963F404" w14:textId="77777777" w:rsidR="00B2050B" w:rsidRDefault="00C26CDC" w:rsidP="00B2050B">
            <w:pPr>
              <w:jc w:val="both"/>
            </w:pPr>
            <w:r>
              <w:t>pp</w:t>
            </w:r>
          </w:p>
        </w:tc>
        <w:tc>
          <w:tcPr>
            <w:tcW w:w="994" w:type="dxa"/>
            <w:gridSpan w:val="2"/>
            <w:shd w:val="clear" w:color="auto" w:fill="F7CAAC"/>
          </w:tcPr>
          <w:p w14:paraId="4A950D2D" w14:textId="77777777" w:rsidR="00B2050B" w:rsidRDefault="00B2050B" w:rsidP="00B2050B">
            <w:pPr>
              <w:jc w:val="both"/>
              <w:rPr>
                <w:b/>
              </w:rPr>
            </w:pPr>
            <w:r>
              <w:rPr>
                <w:b/>
              </w:rPr>
              <w:t>rozsah</w:t>
            </w:r>
          </w:p>
        </w:tc>
        <w:tc>
          <w:tcPr>
            <w:tcW w:w="713" w:type="dxa"/>
            <w:gridSpan w:val="2"/>
            <w:shd w:val="clear" w:color="auto" w:fill="auto"/>
          </w:tcPr>
          <w:p w14:paraId="53275B60" w14:textId="77777777" w:rsidR="00B2050B" w:rsidRPr="002F7FB7" w:rsidRDefault="00B2050B" w:rsidP="00B2050B">
            <w:pPr>
              <w:jc w:val="both"/>
            </w:pPr>
            <w:r w:rsidRPr="002F7FB7">
              <w:t>36</w:t>
            </w:r>
          </w:p>
        </w:tc>
        <w:tc>
          <w:tcPr>
            <w:tcW w:w="709" w:type="dxa"/>
            <w:gridSpan w:val="2"/>
            <w:shd w:val="clear" w:color="auto" w:fill="F7CAAC"/>
          </w:tcPr>
          <w:p w14:paraId="27E95E86" w14:textId="77777777" w:rsidR="00B2050B" w:rsidRPr="00CE664E" w:rsidRDefault="00B2050B" w:rsidP="00B2050B">
            <w:pPr>
              <w:jc w:val="both"/>
              <w:rPr>
                <w:b/>
                <w:sz w:val="18"/>
              </w:rPr>
            </w:pPr>
            <w:r w:rsidRPr="00CE664E">
              <w:rPr>
                <w:b/>
                <w:sz w:val="18"/>
              </w:rPr>
              <w:t>do kdy</w:t>
            </w:r>
          </w:p>
        </w:tc>
        <w:tc>
          <w:tcPr>
            <w:tcW w:w="1387" w:type="dxa"/>
            <w:gridSpan w:val="8"/>
          </w:tcPr>
          <w:p w14:paraId="3EDBFCB1" w14:textId="0BC5FC2A" w:rsidR="00B2050B" w:rsidRDefault="008F66A0" w:rsidP="00B2050B">
            <w:pPr>
              <w:jc w:val="both"/>
            </w:pPr>
            <w:r>
              <w:t>N</w:t>
            </w:r>
          </w:p>
        </w:tc>
      </w:tr>
      <w:tr w:rsidR="00534C60" w14:paraId="768B83E2" w14:textId="77777777" w:rsidTr="0031440D">
        <w:tc>
          <w:tcPr>
            <w:tcW w:w="6058" w:type="dxa"/>
            <w:gridSpan w:val="4"/>
            <w:shd w:val="clear" w:color="auto" w:fill="F7CAAC"/>
          </w:tcPr>
          <w:p w14:paraId="188A5112" w14:textId="77777777" w:rsidR="00B2050B" w:rsidRDefault="00B2050B" w:rsidP="00B2050B">
            <w:pPr>
              <w:jc w:val="both"/>
            </w:pPr>
            <w:r>
              <w:rPr>
                <w:b/>
              </w:rPr>
              <w:t>Další současná působení jako akademický pracovník na jiných VŠ</w:t>
            </w:r>
          </w:p>
        </w:tc>
        <w:tc>
          <w:tcPr>
            <w:tcW w:w="1707" w:type="dxa"/>
            <w:gridSpan w:val="4"/>
            <w:shd w:val="clear" w:color="auto" w:fill="F7CAAC"/>
          </w:tcPr>
          <w:p w14:paraId="0D54E9B9" w14:textId="77777777" w:rsidR="00B2050B" w:rsidRDefault="00B2050B" w:rsidP="00B2050B">
            <w:pPr>
              <w:jc w:val="both"/>
              <w:rPr>
                <w:b/>
              </w:rPr>
            </w:pPr>
            <w:r>
              <w:rPr>
                <w:b/>
              </w:rPr>
              <w:t>typ prac. vztahu</w:t>
            </w:r>
          </w:p>
        </w:tc>
        <w:tc>
          <w:tcPr>
            <w:tcW w:w="2096" w:type="dxa"/>
            <w:gridSpan w:val="10"/>
            <w:shd w:val="clear" w:color="auto" w:fill="F7CAAC"/>
          </w:tcPr>
          <w:p w14:paraId="0D970AF1" w14:textId="77777777" w:rsidR="00B2050B" w:rsidRDefault="00B2050B" w:rsidP="00B2050B">
            <w:pPr>
              <w:jc w:val="both"/>
              <w:rPr>
                <w:b/>
              </w:rPr>
            </w:pPr>
            <w:r>
              <w:rPr>
                <w:b/>
              </w:rPr>
              <w:t>Rozsah</w:t>
            </w:r>
          </w:p>
        </w:tc>
      </w:tr>
      <w:tr w:rsidR="00B2050B" w14:paraId="5178BC54" w14:textId="77777777" w:rsidTr="0031440D">
        <w:trPr>
          <w:trPrChange w:id="9920" w:author="Pavla Trefilová" w:date="2019-11-18T17:19:00Z">
            <w:trPr>
              <w:gridBefore w:val="2"/>
              <w:wBefore w:w="74" w:type="dxa"/>
            </w:trPr>
          </w:trPrChange>
        </w:trPr>
        <w:tc>
          <w:tcPr>
            <w:tcW w:w="6058" w:type="dxa"/>
            <w:gridSpan w:val="4"/>
            <w:tcPrChange w:id="9921" w:author="Pavla Trefilová" w:date="2019-11-18T17:19:00Z">
              <w:tcPr>
                <w:tcW w:w="6058" w:type="dxa"/>
                <w:gridSpan w:val="12"/>
              </w:tcPr>
            </w:tcPrChange>
          </w:tcPr>
          <w:p w14:paraId="614F681D" w14:textId="77777777" w:rsidR="00B2050B" w:rsidRDefault="00B2050B" w:rsidP="00B2050B">
            <w:pPr>
              <w:jc w:val="both"/>
            </w:pPr>
          </w:p>
        </w:tc>
        <w:tc>
          <w:tcPr>
            <w:tcW w:w="1707" w:type="dxa"/>
            <w:gridSpan w:val="4"/>
            <w:tcPrChange w:id="9922" w:author="Pavla Trefilová" w:date="2019-11-18T17:19:00Z">
              <w:tcPr>
                <w:tcW w:w="1707" w:type="dxa"/>
                <w:gridSpan w:val="4"/>
              </w:tcPr>
            </w:tcPrChange>
          </w:tcPr>
          <w:p w14:paraId="3E5A19D8" w14:textId="77777777" w:rsidR="00B2050B" w:rsidRDefault="00B2050B" w:rsidP="00B2050B">
            <w:pPr>
              <w:jc w:val="both"/>
            </w:pPr>
          </w:p>
        </w:tc>
        <w:tc>
          <w:tcPr>
            <w:tcW w:w="2096" w:type="dxa"/>
            <w:gridSpan w:val="10"/>
            <w:tcPrChange w:id="9923" w:author="Pavla Trefilová" w:date="2019-11-18T17:19:00Z">
              <w:tcPr>
                <w:tcW w:w="2096" w:type="dxa"/>
                <w:gridSpan w:val="8"/>
              </w:tcPr>
            </w:tcPrChange>
          </w:tcPr>
          <w:p w14:paraId="219E503B" w14:textId="77777777" w:rsidR="00B2050B" w:rsidRDefault="00B2050B" w:rsidP="00B2050B">
            <w:pPr>
              <w:jc w:val="both"/>
            </w:pPr>
          </w:p>
        </w:tc>
      </w:tr>
      <w:tr w:rsidR="00B2050B" w14:paraId="1767AE0E" w14:textId="77777777" w:rsidTr="0031440D">
        <w:trPr>
          <w:trPrChange w:id="9924" w:author="Pavla Trefilová" w:date="2019-11-18T17:19:00Z">
            <w:trPr>
              <w:gridBefore w:val="2"/>
              <w:wBefore w:w="74" w:type="dxa"/>
            </w:trPr>
          </w:trPrChange>
        </w:trPr>
        <w:tc>
          <w:tcPr>
            <w:tcW w:w="9861" w:type="dxa"/>
            <w:gridSpan w:val="18"/>
            <w:shd w:val="clear" w:color="auto" w:fill="F7CAAC"/>
            <w:tcPrChange w:id="9925" w:author="Pavla Trefilová" w:date="2019-11-18T17:19:00Z">
              <w:tcPr>
                <w:tcW w:w="9861" w:type="dxa"/>
                <w:gridSpan w:val="24"/>
                <w:shd w:val="clear" w:color="auto" w:fill="F7CAAC"/>
              </w:tcPr>
            </w:tcPrChange>
          </w:tcPr>
          <w:p w14:paraId="1FDDB4A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FF5BC7E" w14:textId="77777777" w:rsidTr="0031440D">
        <w:trPr>
          <w:trHeight w:val="246"/>
          <w:trPrChange w:id="9926" w:author="Pavla Trefilová" w:date="2019-11-18T17:19:00Z">
            <w:trPr>
              <w:gridBefore w:val="2"/>
              <w:wBefore w:w="74" w:type="dxa"/>
              <w:trHeight w:val="246"/>
            </w:trPr>
          </w:trPrChange>
        </w:trPr>
        <w:tc>
          <w:tcPr>
            <w:tcW w:w="9861" w:type="dxa"/>
            <w:gridSpan w:val="18"/>
            <w:tcBorders>
              <w:top w:val="nil"/>
            </w:tcBorders>
            <w:tcPrChange w:id="9927" w:author="Pavla Trefilová" w:date="2019-11-18T17:19:00Z">
              <w:tcPr>
                <w:tcW w:w="9861" w:type="dxa"/>
                <w:gridSpan w:val="24"/>
                <w:tcBorders>
                  <w:top w:val="nil"/>
                </w:tcBorders>
              </w:tcPr>
            </w:tcPrChange>
          </w:tcPr>
          <w:p w14:paraId="7F8D0495" w14:textId="77777777" w:rsidR="00B2050B" w:rsidRDefault="00B2050B" w:rsidP="00B2050B">
            <w:pPr>
              <w:jc w:val="both"/>
            </w:pPr>
            <w:r>
              <w:t xml:space="preserve">Financial Markets </w:t>
            </w:r>
            <w:r w:rsidRPr="0092432E">
              <w:t>– garant, přednášející (100%)</w:t>
            </w:r>
          </w:p>
        </w:tc>
      </w:tr>
      <w:tr w:rsidR="00B2050B" w14:paraId="33AE1DC2" w14:textId="77777777" w:rsidTr="0031440D">
        <w:trPr>
          <w:trPrChange w:id="9928" w:author="Pavla Trefilová" w:date="2019-11-18T17:19:00Z">
            <w:trPr>
              <w:gridBefore w:val="2"/>
              <w:wBefore w:w="74" w:type="dxa"/>
            </w:trPr>
          </w:trPrChange>
        </w:trPr>
        <w:tc>
          <w:tcPr>
            <w:tcW w:w="9861" w:type="dxa"/>
            <w:gridSpan w:val="18"/>
            <w:shd w:val="clear" w:color="auto" w:fill="F7CAAC"/>
            <w:tcPrChange w:id="9929" w:author="Pavla Trefilová" w:date="2019-11-18T17:19:00Z">
              <w:tcPr>
                <w:tcW w:w="9861" w:type="dxa"/>
                <w:gridSpan w:val="24"/>
                <w:shd w:val="clear" w:color="auto" w:fill="F7CAAC"/>
              </w:tcPr>
            </w:tcPrChange>
          </w:tcPr>
          <w:p w14:paraId="714D0B0E" w14:textId="77777777" w:rsidR="00B2050B" w:rsidRDefault="00B2050B" w:rsidP="00B2050B">
            <w:pPr>
              <w:jc w:val="both"/>
            </w:pPr>
            <w:r>
              <w:rPr>
                <w:b/>
              </w:rPr>
              <w:t xml:space="preserve">Údaje o vzdělání na VŠ </w:t>
            </w:r>
          </w:p>
        </w:tc>
      </w:tr>
      <w:tr w:rsidR="00B2050B" w14:paraId="00D6BD8F" w14:textId="77777777" w:rsidTr="0031440D">
        <w:trPr>
          <w:trHeight w:val="1300"/>
          <w:trPrChange w:id="9930" w:author="Pavla Trefilová" w:date="2019-11-18T17:19:00Z">
            <w:trPr>
              <w:gridBefore w:val="2"/>
              <w:wBefore w:w="74" w:type="dxa"/>
              <w:trHeight w:val="1300"/>
            </w:trPr>
          </w:trPrChange>
        </w:trPr>
        <w:tc>
          <w:tcPr>
            <w:tcW w:w="9861" w:type="dxa"/>
            <w:gridSpan w:val="18"/>
            <w:tcPrChange w:id="9931" w:author="Pavla Trefilová" w:date="2019-11-18T17:19:00Z">
              <w:tcPr>
                <w:tcW w:w="9861" w:type="dxa"/>
                <w:gridSpan w:val="24"/>
              </w:tcPr>
            </w:tcPrChange>
          </w:tcPr>
          <w:p w14:paraId="7370169A" w14:textId="77777777" w:rsidR="00B2050B" w:rsidRDefault="00B2050B" w:rsidP="00130634">
            <w:pPr>
              <w:autoSpaceDE w:val="0"/>
              <w:autoSpaceDN w:val="0"/>
              <w:adjustRightInd w:val="0"/>
              <w:jc w:val="both"/>
              <w:rPr>
                <w:color w:val="000000"/>
                <w:szCs w:val="24"/>
              </w:rPr>
            </w:pPr>
            <w:r w:rsidRPr="00C36ABB">
              <w:rPr>
                <w:bCs/>
                <w:color w:val="000000"/>
                <w:szCs w:val="24"/>
              </w:rPr>
              <w:t xml:space="preserve">2004 – 2007: </w:t>
            </w:r>
            <w:r w:rsidRPr="00C36ABB">
              <w:rPr>
                <w:color w:val="000000"/>
                <w:szCs w:val="24"/>
              </w:rPr>
              <w:t>Univerzita Tomáše Bati ve Zlíně, Fakulta managementu a ekonomiky, studijní program Ekonomika a management, studijní obor Management a ekonomika (Bc.)</w:t>
            </w:r>
          </w:p>
          <w:p w14:paraId="00C62227" w14:textId="77777777" w:rsidR="00130634" w:rsidRPr="00C36ABB" w:rsidRDefault="00130634" w:rsidP="00130634">
            <w:pPr>
              <w:autoSpaceDE w:val="0"/>
              <w:autoSpaceDN w:val="0"/>
              <w:adjustRightInd w:val="0"/>
              <w:jc w:val="both"/>
              <w:rPr>
                <w:color w:val="000000"/>
                <w:szCs w:val="24"/>
              </w:rPr>
            </w:pPr>
            <w:r w:rsidRPr="00C36ABB">
              <w:rPr>
                <w:bCs/>
                <w:color w:val="000000"/>
                <w:szCs w:val="24"/>
              </w:rPr>
              <w:t xml:space="preserve">2007 – 2009: </w:t>
            </w:r>
            <w:r w:rsidRPr="00C36ABB">
              <w:rPr>
                <w:color w:val="000000"/>
                <w:szCs w:val="24"/>
              </w:rPr>
              <w:t>Univerzita Tomáš Bati ve Zlíně, Fakulta managementu a ekonomiky, program Hospodářská politika a správa, studijní obor Finance (Ing.)</w:t>
            </w:r>
          </w:p>
          <w:p w14:paraId="5F59531F" w14:textId="5B3272DF" w:rsidR="00130634" w:rsidRPr="0092432E" w:rsidRDefault="00130634" w:rsidP="00130634">
            <w:pPr>
              <w:tabs>
                <w:tab w:val="left" w:pos="32"/>
              </w:tabs>
              <w:autoSpaceDE w:val="0"/>
              <w:autoSpaceDN w:val="0"/>
              <w:adjustRightInd w:val="0"/>
              <w:jc w:val="both"/>
              <w:rPr>
                <w:color w:val="000000"/>
                <w:szCs w:val="24"/>
              </w:rPr>
            </w:pPr>
            <w:r w:rsidRPr="00C36ABB">
              <w:rPr>
                <w:bCs/>
                <w:color w:val="000000"/>
                <w:szCs w:val="24"/>
              </w:rPr>
              <w:t xml:space="preserve">2009 – 2014: </w:t>
            </w:r>
            <w:r w:rsidRPr="00C36ABB">
              <w:rPr>
                <w:color w:val="000000"/>
                <w:szCs w:val="24"/>
              </w:rPr>
              <w:t>Univerzita Tomáše Bati ve Zlíně, Fakulta managementu a ekonomiky, studijní program Hospodářská</w:t>
            </w:r>
            <w:r>
              <w:rPr>
                <w:color w:val="000000"/>
                <w:szCs w:val="24"/>
              </w:rPr>
              <w:t xml:space="preserve"> </w:t>
            </w:r>
            <w:r w:rsidRPr="00C36ABB">
              <w:rPr>
                <w:color w:val="000000"/>
                <w:szCs w:val="24"/>
              </w:rPr>
              <w:t>politika a správa</w:t>
            </w:r>
            <w:r>
              <w:rPr>
                <w:color w:val="000000"/>
                <w:szCs w:val="24"/>
              </w:rPr>
              <w:t>, studijní obor Finance (Ph.D.)</w:t>
            </w:r>
          </w:p>
        </w:tc>
      </w:tr>
      <w:tr w:rsidR="00B2050B" w14:paraId="3A7BA111" w14:textId="77777777" w:rsidTr="0031440D">
        <w:trPr>
          <w:trPrChange w:id="9932" w:author="Pavla Trefilová" w:date="2019-11-18T17:19:00Z">
            <w:trPr>
              <w:gridBefore w:val="2"/>
              <w:wBefore w:w="74" w:type="dxa"/>
            </w:trPr>
          </w:trPrChange>
        </w:trPr>
        <w:tc>
          <w:tcPr>
            <w:tcW w:w="9861" w:type="dxa"/>
            <w:gridSpan w:val="18"/>
            <w:shd w:val="clear" w:color="auto" w:fill="F7CAAC"/>
            <w:tcPrChange w:id="9933" w:author="Pavla Trefilová" w:date="2019-11-18T17:19:00Z">
              <w:tcPr>
                <w:tcW w:w="9861" w:type="dxa"/>
                <w:gridSpan w:val="24"/>
                <w:shd w:val="clear" w:color="auto" w:fill="F7CAAC"/>
              </w:tcPr>
            </w:tcPrChange>
          </w:tcPr>
          <w:p w14:paraId="4932BCA3" w14:textId="77777777" w:rsidR="00B2050B" w:rsidRDefault="00B2050B" w:rsidP="00B2050B">
            <w:pPr>
              <w:jc w:val="both"/>
              <w:rPr>
                <w:b/>
              </w:rPr>
            </w:pPr>
            <w:r>
              <w:rPr>
                <w:b/>
              </w:rPr>
              <w:t>Údaje o odborném působení od absolvování VŠ</w:t>
            </w:r>
          </w:p>
        </w:tc>
      </w:tr>
      <w:tr w:rsidR="00B2050B" w14:paraId="04EC1E30" w14:textId="77777777" w:rsidTr="0031440D">
        <w:trPr>
          <w:trHeight w:val="1090"/>
          <w:trPrChange w:id="9934" w:author="Pavla Trefilová" w:date="2019-11-18T17:19:00Z">
            <w:trPr>
              <w:gridBefore w:val="2"/>
              <w:wBefore w:w="74" w:type="dxa"/>
              <w:trHeight w:val="1090"/>
            </w:trPr>
          </w:trPrChange>
        </w:trPr>
        <w:tc>
          <w:tcPr>
            <w:tcW w:w="9861" w:type="dxa"/>
            <w:gridSpan w:val="18"/>
            <w:tcPrChange w:id="9935" w:author="Pavla Trefilová" w:date="2019-11-18T17:19:00Z">
              <w:tcPr>
                <w:tcW w:w="9861" w:type="dxa"/>
                <w:gridSpan w:val="24"/>
              </w:tcPr>
            </w:tcPrChange>
          </w:tcPr>
          <w:p w14:paraId="33DEE50A" w14:textId="77777777" w:rsidR="00B2050B" w:rsidRPr="0086092D" w:rsidRDefault="00B2050B" w:rsidP="00130634">
            <w:pPr>
              <w:tabs>
                <w:tab w:val="num" w:pos="1494"/>
                <w:tab w:val="left" w:pos="2127"/>
              </w:tabs>
              <w:autoSpaceDE w:val="0"/>
              <w:autoSpaceDN w:val="0"/>
              <w:adjustRightInd w:val="0"/>
              <w:jc w:val="both"/>
              <w:rPr>
                <w:bCs/>
                <w:iCs/>
                <w:color w:val="000000"/>
                <w:szCs w:val="24"/>
              </w:rPr>
            </w:pPr>
            <w:r w:rsidRPr="0086092D">
              <w:rPr>
                <w:bCs/>
                <w:color w:val="000000"/>
                <w:szCs w:val="24"/>
              </w:rPr>
              <w:t xml:space="preserve">06/2009 - 12/2012: </w:t>
            </w:r>
            <w:r w:rsidRPr="0086092D">
              <w:rPr>
                <w:bCs/>
                <w:iCs/>
                <w:color w:val="000000"/>
                <w:szCs w:val="24"/>
              </w:rPr>
              <w:t>RM-SYSTÉM, česká burza cenných papírů a.s.; pp, pracovník jednající se zákazníky, jehož činnost zahrnuje deriváty (držitel makléřského osvědčení)</w:t>
            </w:r>
          </w:p>
          <w:p w14:paraId="09057EA3"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06/2009 – 10/2015: RM-S Finance, s.r.o. zast. spol. Fio banka, a.s. na základě mandátní smlouvy, pp klientský pracovník pro retail&amp;corporate, od 2012 zástupkyně za reklamace pro oblast „Jižní Morava“</w:t>
            </w:r>
          </w:p>
          <w:p w14:paraId="32D7EA10"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 xml:space="preserve">02/2015 – 12/2015: UTB ve Zlíně, Fakulta managementu a ekonomiky, Centrum aplikovaného ekonomického výzkumu (CAEV), pp, </w:t>
            </w:r>
            <w:r w:rsidRPr="0086092D">
              <w:rPr>
                <w:color w:val="000000"/>
                <w:szCs w:val="24"/>
              </w:rPr>
              <w:t>vědecko-výzkumný pracovník, postdoktorand</w:t>
            </w:r>
          </w:p>
          <w:p w14:paraId="203B4028"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01/2016 – dosud: UTB ve Zlíně, Fakulta managementu a ekonomiky, Ústav financí a účetnictví, pp., akademický pracovník</w:t>
            </w:r>
          </w:p>
          <w:p w14:paraId="1C18F7EE" w14:textId="77777777" w:rsidR="00B2050B" w:rsidRDefault="00B2050B" w:rsidP="00130634">
            <w:pPr>
              <w:tabs>
                <w:tab w:val="left" w:pos="2127"/>
              </w:tabs>
              <w:autoSpaceDE w:val="0"/>
              <w:autoSpaceDN w:val="0"/>
              <w:adjustRightInd w:val="0"/>
              <w:jc w:val="both"/>
            </w:pPr>
            <w:r w:rsidRPr="0086092D">
              <w:rPr>
                <w:bCs/>
                <w:iCs/>
                <w:color w:val="000000"/>
                <w:szCs w:val="24"/>
              </w:rPr>
              <w:t>08/2015 – dosud: CFA Institute, fakultní advisor pro FaME UTB ve Zlíně v mezinárodní soutěži ve finančním reportingu CFA Challenge Research, dobrovolník</w:t>
            </w:r>
          </w:p>
        </w:tc>
      </w:tr>
      <w:tr w:rsidR="00B2050B" w14:paraId="73EE45A8" w14:textId="77777777" w:rsidTr="0031440D">
        <w:trPr>
          <w:trHeight w:val="250"/>
          <w:trPrChange w:id="9936" w:author="Pavla Trefilová" w:date="2019-11-18T17:19:00Z">
            <w:trPr>
              <w:gridBefore w:val="2"/>
              <w:wBefore w:w="74" w:type="dxa"/>
              <w:trHeight w:val="250"/>
            </w:trPr>
          </w:trPrChange>
        </w:trPr>
        <w:tc>
          <w:tcPr>
            <w:tcW w:w="9861" w:type="dxa"/>
            <w:gridSpan w:val="18"/>
            <w:shd w:val="clear" w:color="auto" w:fill="F7CAAC"/>
            <w:tcPrChange w:id="9937" w:author="Pavla Trefilová" w:date="2019-11-18T17:19:00Z">
              <w:tcPr>
                <w:tcW w:w="9861" w:type="dxa"/>
                <w:gridSpan w:val="24"/>
                <w:shd w:val="clear" w:color="auto" w:fill="F7CAAC"/>
              </w:tcPr>
            </w:tcPrChange>
          </w:tcPr>
          <w:p w14:paraId="714EB7CE" w14:textId="77777777" w:rsidR="00B2050B" w:rsidRDefault="00B2050B" w:rsidP="00B2050B">
            <w:pPr>
              <w:jc w:val="both"/>
            </w:pPr>
            <w:r>
              <w:rPr>
                <w:b/>
              </w:rPr>
              <w:t>Zkušenosti s vedením kvalifikačních a rigorózních prací</w:t>
            </w:r>
          </w:p>
        </w:tc>
      </w:tr>
      <w:tr w:rsidR="00B2050B" w14:paraId="091AFE6A" w14:textId="77777777" w:rsidTr="0031440D">
        <w:trPr>
          <w:trHeight w:val="228"/>
          <w:trPrChange w:id="9938" w:author="Pavla Trefilová" w:date="2019-11-18T17:19:00Z">
            <w:trPr>
              <w:gridBefore w:val="2"/>
              <w:wBefore w:w="74" w:type="dxa"/>
              <w:trHeight w:val="228"/>
            </w:trPr>
          </w:trPrChange>
        </w:trPr>
        <w:tc>
          <w:tcPr>
            <w:tcW w:w="9861" w:type="dxa"/>
            <w:gridSpan w:val="18"/>
            <w:tcPrChange w:id="9939" w:author="Pavla Trefilová" w:date="2019-11-18T17:19:00Z">
              <w:tcPr>
                <w:tcW w:w="9861" w:type="dxa"/>
                <w:gridSpan w:val="24"/>
              </w:tcPr>
            </w:tcPrChange>
          </w:tcPr>
          <w:p w14:paraId="331B6BEC" w14:textId="77777777" w:rsidR="004476B8" w:rsidRDefault="004476B8" w:rsidP="004476B8">
            <w:pPr>
              <w:jc w:val="both"/>
            </w:pPr>
            <w:r>
              <w:t>Počet vedených bakalářských prací – 6</w:t>
            </w:r>
          </w:p>
          <w:p w14:paraId="16F3268F" w14:textId="3E080B8F" w:rsidR="00B2050B" w:rsidRDefault="004476B8" w:rsidP="004476B8">
            <w:pPr>
              <w:jc w:val="both"/>
            </w:pPr>
            <w:r>
              <w:t>Počet vedených diplomových prací – 10</w:t>
            </w:r>
          </w:p>
        </w:tc>
      </w:tr>
      <w:tr w:rsidR="00534C60" w14:paraId="7A605817" w14:textId="77777777" w:rsidTr="0031440D">
        <w:trPr>
          <w:cantSplit/>
        </w:trPr>
        <w:tc>
          <w:tcPr>
            <w:tcW w:w="3345" w:type="dxa"/>
            <w:gridSpan w:val="2"/>
            <w:tcBorders>
              <w:top w:val="single" w:sz="12" w:space="0" w:color="auto"/>
            </w:tcBorders>
            <w:shd w:val="clear" w:color="auto" w:fill="F7CAAC"/>
          </w:tcPr>
          <w:p w14:paraId="6B9EE067" w14:textId="77777777" w:rsidR="00B2050B" w:rsidRDefault="00B2050B" w:rsidP="00B2050B">
            <w:pPr>
              <w:jc w:val="both"/>
            </w:pPr>
            <w:r>
              <w:rPr>
                <w:b/>
              </w:rPr>
              <w:t xml:space="preserve">Obor habilitačního řízení </w:t>
            </w:r>
          </w:p>
        </w:tc>
        <w:tc>
          <w:tcPr>
            <w:tcW w:w="2245" w:type="dxa"/>
            <w:tcBorders>
              <w:top w:val="single" w:sz="12" w:space="0" w:color="auto"/>
            </w:tcBorders>
            <w:shd w:val="clear" w:color="auto" w:fill="F7CAAC"/>
          </w:tcPr>
          <w:p w14:paraId="4913BC97" w14:textId="77777777" w:rsidR="00B2050B" w:rsidRDefault="00B2050B" w:rsidP="00B2050B">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1536B95C" w14:textId="77777777" w:rsidR="00B2050B" w:rsidRDefault="00B2050B" w:rsidP="00B2050B">
            <w:pPr>
              <w:jc w:val="both"/>
            </w:pPr>
            <w:r>
              <w:rPr>
                <w:b/>
              </w:rPr>
              <w:t>Řízení konáno na VŠ</w:t>
            </w:r>
          </w:p>
        </w:tc>
        <w:tc>
          <w:tcPr>
            <w:tcW w:w="2023" w:type="dxa"/>
            <w:gridSpan w:val="9"/>
            <w:tcBorders>
              <w:top w:val="single" w:sz="12" w:space="0" w:color="auto"/>
              <w:left w:val="single" w:sz="12" w:space="0" w:color="auto"/>
            </w:tcBorders>
            <w:shd w:val="clear" w:color="auto" w:fill="F7CAAC"/>
          </w:tcPr>
          <w:p w14:paraId="6F71C35A" w14:textId="77777777" w:rsidR="00B2050B" w:rsidRDefault="00B2050B" w:rsidP="00B2050B">
            <w:pPr>
              <w:jc w:val="both"/>
              <w:rPr>
                <w:b/>
              </w:rPr>
            </w:pPr>
            <w:r>
              <w:rPr>
                <w:b/>
              </w:rPr>
              <w:t>Ohlasy publikací</w:t>
            </w:r>
          </w:p>
        </w:tc>
      </w:tr>
      <w:tr w:rsidR="00534C60" w14:paraId="15A3E008" w14:textId="77777777" w:rsidTr="0031440D">
        <w:trPr>
          <w:cantSplit/>
          <w:trHeight w:val="97"/>
        </w:trPr>
        <w:tc>
          <w:tcPr>
            <w:tcW w:w="3345" w:type="dxa"/>
            <w:gridSpan w:val="2"/>
          </w:tcPr>
          <w:p w14:paraId="5D20690F" w14:textId="77777777" w:rsidR="00B2050B" w:rsidRDefault="00B2050B" w:rsidP="00B2050B">
            <w:pPr>
              <w:jc w:val="both"/>
            </w:pPr>
          </w:p>
        </w:tc>
        <w:tc>
          <w:tcPr>
            <w:tcW w:w="2245" w:type="dxa"/>
          </w:tcPr>
          <w:p w14:paraId="3F6B4448" w14:textId="77777777" w:rsidR="00B2050B" w:rsidRDefault="00B2050B" w:rsidP="00B2050B">
            <w:pPr>
              <w:jc w:val="both"/>
            </w:pPr>
          </w:p>
        </w:tc>
        <w:tc>
          <w:tcPr>
            <w:tcW w:w="2248" w:type="dxa"/>
            <w:gridSpan w:val="6"/>
            <w:tcBorders>
              <w:right w:val="single" w:sz="12" w:space="0" w:color="auto"/>
            </w:tcBorders>
          </w:tcPr>
          <w:p w14:paraId="11276436" w14:textId="77777777" w:rsidR="00B2050B" w:rsidRDefault="00B2050B" w:rsidP="00B2050B">
            <w:pPr>
              <w:jc w:val="both"/>
            </w:pPr>
          </w:p>
        </w:tc>
        <w:tc>
          <w:tcPr>
            <w:tcW w:w="636" w:type="dxa"/>
            <w:tcBorders>
              <w:left w:val="single" w:sz="12" w:space="0" w:color="auto"/>
            </w:tcBorders>
            <w:shd w:val="clear" w:color="auto" w:fill="F7CAAC"/>
          </w:tcPr>
          <w:p w14:paraId="2F3C2E3B" w14:textId="77777777" w:rsidR="00B2050B" w:rsidRDefault="00B2050B" w:rsidP="00B2050B">
            <w:pPr>
              <w:jc w:val="both"/>
            </w:pPr>
            <w:r>
              <w:rPr>
                <w:b/>
              </w:rPr>
              <w:t>WOS</w:t>
            </w:r>
          </w:p>
        </w:tc>
        <w:tc>
          <w:tcPr>
            <w:tcW w:w="693" w:type="dxa"/>
            <w:shd w:val="clear" w:color="auto" w:fill="F7CAAC"/>
          </w:tcPr>
          <w:p w14:paraId="32C65345" w14:textId="77777777" w:rsidR="00B2050B" w:rsidRDefault="00B2050B" w:rsidP="00B2050B">
            <w:pPr>
              <w:jc w:val="both"/>
              <w:rPr>
                <w:sz w:val="18"/>
              </w:rPr>
            </w:pPr>
            <w:r>
              <w:rPr>
                <w:b/>
                <w:sz w:val="18"/>
              </w:rPr>
              <w:t>Scopus</w:t>
            </w:r>
          </w:p>
        </w:tc>
        <w:tc>
          <w:tcPr>
            <w:tcW w:w="694" w:type="dxa"/>
            <w:gridSpan w:val="7"/>
            <w:shd w:val="clear" w:color="auto" w:fill="F7CAAC"/>
          </w:tcPr>
          <w:p w14:paraId="7D753CA1" w14:textId="77777777" w:rsidR="00B2050B" w:rsidRPr="00E4325D" w:rsidRDefault="00B2050B" w:rsidP="00B2050B">
            <w:pPr>
              <w:jc w:val="both"/>
              <w:rPr>
                <w:sz w:val="17"/>
                <w:szCs w:val="17"/>
              </w:rPr>
            </w:pPr>
            <w:r w:rsidRPr="00E4325D">
              <w:rPr>
                <w:b/>
                <w:sz w:val="17"/>
                <w:szCs w:val="17"/>
              </w:rPr>
              <w:t>Ostatní</w:t>
            </w:r>
          </w:p>
        </w:tc>
      </w:tr>
      <w:tr w:rsidR="00534C60" w14:paraId="50C06F1A" w14:textId="77777777" w:rsidTr="0031440D">
        <w:trPr>
          <w:cantSplit/>
          <w:trHeight w:val="70"/>
        </w:trPr>
        <w:tc>
          <w:tcPr>
            <w:tcW w:w="3345" w:type="dxa"/>
            <w:gridSpan w:val="2"/>
            <w:shd w:val="clear" w:color="auto" w:fill="F7CAAC"/>
          </w:tcPr>
          <w:p w14:paraId="4AD649FA" w14:textId="77777777" w:rsidR="00B2050B" w:rsidRDefault="00B2050B" w:rsidP="00B2050B">
            <w:pPr>
              <w:jc w:val="both"/>
            </w:pPr>
            <w:r>
              <w:rPr>
                <w:b/>
              </w:rPr>
              <w:t>Obor jmenovacího řízení</w:t>
            </w:r>
          </w:p>
        </w:tc>
        <w:tc>
          <w:tcPr>
            <w:tcW w:w="2245" w:type="dxa"/>
            <w:shd w:val="clear" w:color="auto" w:fill="F7CAAC"/>
          </w:tcPr>
          <w:p w14:paraId="19E0E912" w14:textId="77777777" w:rsidR="00B2050B" w:rsidRDefault="00B2050B" w:rsidP="00B2050B">
            <w:pPr>
              <w:jc w:val="both"/>
            </w:pPr>
            <w:r>
              <w:rPr>
                <w:b/>
              </w:rPr>
              <w:t>Rok udělení hodnosti</w:t>
            </w:r>
          </w:p>
        </w:tc>
        <w:tc>
          <w:tcPr>
            <w:tcW w:w="2248" w:type="dxa"/>
            <w:gridSpan w:val="6"/>
            <w:tcBorders>
              <w:right w:val="single" w:sz="12" w:space="0" w:color="auto"/>
            </w:tcBorders>
            <w:shd w:val="clear" w:color="auto" w:fill="F7CAAC"/>
          </w:tcPr>
          <w:p w14:paraId="645A0492" w14:textId="77777777" w:rsidR="00B2050B" w:rsidRDefault="00B2050B" w:rsidP="00B2050B">
            <w:pPr>
              <w:jc w:val="both"/>
            </w:pPr>
            <w:r>
              <w:rPr>
                <w:b/>
              </w:rPr>
              <w:t>Řízení konáno na VŠ</w:t>
            </w:r>
          </w:p>
        </w:tc>
        <w:tc>
          <w:tcPr>
            <w:tcW w:w="636" w:type="dxa"/>
            <w:vMerge w:val="restart"/>
            <w:tcBorders>
              <w:left w:val="single" w:sz="12" w:space="0" w:color="auto"/>
            </w:tcBorders>
          </w:tcPr>
          <w:p w14:paraId="6C6E353F" w14:textId="55B04A16" w:rsidR="00B2050B" w:rsidRPr="00B858C8" w:rsidRDefault="004476B8" w:rsidP="00B2050B">
            <w:pPr>
              <w:jc w:val="both"/>
            </w:pPr>
            <w:r>
              <w:t>2</w:t>
            </w:r>
          </w:p>
        </w:tc>
        <w:tc>
          <w:tcPr>
            <w:tcW w:w="693" w:type="dxa"/>
            <w:vMerge w:val="restart"/>
          </w:tcPr>
          <w:p w14:paraId="5AFD946B" w14:textId="6716FF5D" w:rsidR="00B2050B" w:rsidRPr="00B858C8" w:rsidRDefault="004476B8" w:rsidP="00B2050B">
            <w:pPr>
              <w:jc w:val="both"/>
            </w:pPr>
            <w:r>
              <w:t>0</w:t>
            </w:r>
          </w:p>
        </w:tc>
        <w:tc>
          <w:tcPr>
            <w:tcW w:w="694" w:type="dxa"/>
            <w:gridSpan w:val="7"/>
            <w:vMerge w:val="restart"/>
          </w:tcPr>
          <w:p w14:paraId="4D33A151" w14:textId="784F76A9" w:rsidR="00B2050B" w:rsidRPr="00B858C8" w:rsidRDefault="004476B8" w:rsidP="00B2050B">
            <w:pPr>
              <w:jc w:val="both"/>
            </w:pPr>
            <w:r>
              <w:t>0</w:t>
            </w:r>
          </w:p>
        </w:tc>
      </w:tr>
      <w:tr w:rsidR="00534C60" w14:paraId="38746D9F" w14:textId="77777777" w:rsidTr="0031440D">
        <w:trPr>
          <w:trHeight w:val="205"/>
        </w:trPr>
        <w:tc>
          <w:tcPr>
            <w:tcW w:w="3345" w:type="dxa"/>
            <w:gridSpan w:val="2"/>
          </w:tcPr>
          <w:p w14:paraId="017307A6" w14:textId="77777777" w:rsidR="00B2050B" w:rsidRDefault="00B2050B" w:rsidP="00B2050B">
            <w:pPr>
              <w:jc w:val="both"/>
            </w:pPr>
          </w:p>
        </w:tc>
        <w:tc>
          <w:tcPr>
            <w:tcW w:w="2245" w:type="dxa"/>
          </w:tcPr>
          <w:p w14:paraId="34F91E8F" w14:textId="77777777" w:rsidR="00B2050B" w:rsidRDefault="00B2050B" w:rsidP="00B2050B">
            <w:pPr>
              <w:jc w:val="both"/>
            </w:pPr>
          </w:p>
        </w:tc>
        <w:tc>
          <w:tcPr>
            <w:tcW w:w="2248" w:type="dxa"/>
            <w:gridSpan w:val="6"/>
            <w:tcBorders>
              <w:right w:val="single" w:sz="12" w:space="0" w:color="auto"/>
            </w:tcBorders>
          </w:tcPr>
          <w:p w14:paraId="541610B7" w14:textId="77777777" w:rsidR="00B2050B" w:rsidRDefault="00B2050B" w:rsidP="00B2050B">
            <w:pPr>
              <w:jc w:val="both"/>
            </w:pPr>
          </w:p>
        </w:tc>
        <w:tc>
          <w:tcPr>
            <w:tcW w:w="636" w:type="dxa"/>
            <w:vMerge/>
            <w:tcBorders>
              <w:left w:val="single" w:sz="12" w:space="0" w:color="auto"/>
            </w:tcBorders>
            <w:vAlign w:val="center"/>
          </w:tcPr>
          <w:p w14:paraId="6D8C2DBB" w14:textId="77777777" w:rsidR="00B2050B" w:rsidRDefault="00B2050B" w:rsidP="00B2050B">
            <w:pPr>
              <w:rPr>
                <w:b/>
              </w:rPr>
            </w:pPr>
          </w:p>
        </w:tc>
        <w:tc>
          <w:tcPr>
            <w:tcW w:w="693" w:type="dxa"/>
            <w:vMerge/>
            <w:vAlign w:val="center"/>
          </w:tcPr>
          <w:p w14:paraId="35C36103" w14:textId="77777777" w:rsidR="00B2050B" w:rsidRDefault="00B2050B" w:rsidP="00B2050B">
            <w:pPr>
              <w:rPr>
                <w:b/>
              </w:rPr>
            </w:pPr>
          </w:p>
        </w:tc>
        <w:tc>
          <w:tcPr>
            <w:tcW w:w="694" w:type="dxa"/>
            <w:gridSpan w:val="7"/>
            <w:vMerge/>
            <w:vAlign w:val="center"/>
          </w:tcPr>
          <w:p w14:paraId="236D7028" w14:textId="77777777" w:rsidR="00B2050B" w:rsidRDefault="00B2050B" w:rsidP="00B2050B">
            <w:pPr>
              <w:rPr>
                <w:b/>
              </w:rPr>
            </w:pPr>
          </w:p>
        </w:tc>
      </w:tr>
      <w:tr w:rsidR="00B2050B" w14:paraId="03B11780" w14:textId="77777777" w:rsidTr="0031440D">
        <w:trPr>
          <w:trPrChange w:id="9940" w:author="Pavla Trefilová" w:date="2019-11-18T17:19:00Z">
            <w:trPr>
              <w:gridBefore w:val="2"/>
              <w:wBefore w:w="74" w:type="dxa"/>
            </w:trPr>
          </w:trPrChange>
        </w:trPr>
        <w:tc>
          <w:tcPr>
            <w:tcW w:w="9861" w:type="dxa"/>
            <w:gridSpan w:val="18"/>
            <w:shd w:val="clear" w:color="auto" w:fill="F7CAAC"/>
            <w:tcPrChange w:id="9941" w:author="Pavla Trefilová" w:date="2019-11-18T17:19:00Z">
              <w:tcPr>
                <w:tcW w:w="9861" w:type="dxa"/>
                <w:gridSpan w:val="24"/>
                <w:shd w:val="clear" w:color="auto" w:fill="F7CAAC"/>
              </w:tcPr>
            </w:tcPrChange>
          </w:tcPr>
          <w:p w14:paraId="659E44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C1A7D8B" w14:textId="77777777" w:rsidTr="0031440D">
        <w:trPr>
          <w:trHeight w:val="425"/>
          <w:trPrChange w:id="9942" w:author="Pavla Trefilová" w:date="2019-11-18T17:19:00Z">
            <w:trPr>
              <w:gridBefore w:val="2"/>
              <w:wBefore w:w="74" w:type="dxa"/>
              <w:trHeight w:val="425"/>
            </w:trPr>
          </w:trPrChange>
        </w:trPr>
        <w:tc>
          <w:tcPr>
            <w:tcW w:w="9861" w:type="dxa"/>
            <w:gridSpan w:val="18"/>
            <w:tcPrChange w:id="9943" w:author="Pavla Trefilová" w:date="2019-11-18T17:19:00Z">
              <w:tcPr>
                <w:tcW w:w="9861" w:type="dxa"/>
                <w:gridSpan w:val="24"/>
              </w:tcPr>
            </w:tcPrChange>
          </w:tcPr>
          <w:p w14:paraId="19DDC7BC" w14:textId="77777777" w:rsidR="004476B8" w:rsidRDefault="004476B8" w:rsidP="004476B8">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6C4429B9" w14:textId="77777777" w:rsidR="004476B8" w:rsidRDefault="004476B8" w:rsidP="004476B8">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0E01816A" w14:textId="77777777" w:rsidR="004476B8" w:rsidRDefault="004476B8" w:rsidP="004476B8">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ACE85DD" w14:textId="77777777" w:rsidR="004476B8" w:rsidRDefault="004476B8" w:rsidP="004476B8">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0FF25EA2" w14:textId="77777777" w:rsidR="004476B8" w:rsidRDefault="004476B8" w:rsidP="004476B8">
            <w:pPr>
              <w:jc w:val="both"/>
            </w:pPr>
            <w:r w:rsidRPr="00516D16">
              <w:lastRenderedPageBreak/>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60251D54" w14:textId="77777777" w:rsidR="004476B8" w:rsidRDefault="004476B8" w:rsidP="004476B8">
            <w:pPr>
              <w:jc w:val="both"/>
              <w:rPr>
                <w:szCs w:val="22"/>
              </w:rPr>
            </w:pPr>
            <w:r w:rsidRPr="00E66B0B">
              <w:rPr>
                <w:i/>
              </w:rPr>
              <w:t>Přehled projektové činnosti</w:t>
            </w:r>
            <w:r>
              <w:rPr>
                <w:i/>
              </w:rPr>
              <w:t>:</w:t>
            </w:r>
          </w:p>
          <w:p w14:paraId="2125A43D" w14:textId="0AE30D5D" w:rsidR="00B2050B" w:rsidRDefault="004476B8" w:rsidP="00130634">
            <w:pPr>
              <w:jc w:val="both"/>
              <w:rPr>
                <w:b/>
              </w:rPr>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B2050B" w14:paraId="796442B8" w14:textId="77777777" w:rsidTr="0031440D">
        <w:trPr>
          <w:trHeight w:val="218"/>
          <w:trPrChange w:id="9944" w:author="Pavla Trefilová" w:date="2019-11-18T17:19:00Z">
            <w:trPr>
              <w:gridBefore w:val="2"/>
              <w:wBefore w:w="74" w:type="dxa"/>
              <w:trHeight w:val="218"/>
            </w:trPr>
          </w:trPrChange>
        </w:trPr>
        <w:tc>
          <w:tcPr>
            <w:tcW w:w="9861" w:type="dxa"/>
            <w:gridSpan w:val="18"/>
            <w:shd w:val="clear" w:color="auto" w:fill="F7CAAC"/>
            <w:tcPrChange w:id="9945" w:author="Pavla Trefilová" w:date="2019-11-18T17:19:00Z">
              <w:tcPr>
                <w:tcW w:w="9861" w:type="dxa"/>
                <w:gridSpan w:val="24"/>
                <w:shd w:val="clear" w:color="auto" w:fill="F7CAAC"/>
              </w:tcPr>
            </w:tcPrChange>
          </w:tcPr>
          <w:p w14:paraId="5F4F1EFA" w14:textId="77777777" w:rsidR="00B2050B" w:rsidRDefault="00B2050B" w:rsidP="00B2050B">
            <w:pPr>
              <w:rPr>
                <w:b/>
              </w:rPr>
            </w:pPr>
            <w:r>
              <w:rPr>
                <w:b/>
              </w:rPr>
              <w:lastRenderedPageBreak/>
              <w:t>Působení v zahraničí</w:t>
            </w:r>
          </w:p>
        </w:tc>
      </w:tr>
      <w:tr w:rsidR="00B2050B" w14:paraId="113DD50A" w14:textId="77777777" w:rsidTr="0031440D">
        <w:trPr>
          <w:trHeight w:val="141"/>
          <w:trPrChange w:id="9946" w:author="Pavla Trefilová" w:date="2019-11-18T17:19:00Z">
            <w:trPr>
              <w:gridBefore w:val="2"/>
              <w:wBefore w:w="74" w:type="dxa"/>
              <w:trHeight w:val="141"/>
            </w:trPr>
          </w:trPrChange>
        </w:trPr>
        <w:tc>
          <w:tcPr>
            <w:tcW w:w="9861" w:type="dxa"/>
            <w:gridSpan w:val="18"/>
            <w:tcPrChange w:id="9947" w:author="Pavla Trefilová" w:date="2019-11-18T17:19:00Z">
              <w:tcPr>
                <w:tcW w:w="9861" w:type="dxa"/>
                <w:gridSpan w:val="24"/>
              </w:tcPr>
            </w:tcPrChange>
          </w:tcPr>
          <w:p w14:paraId="16608E3F" w14:textId="77777777" w:rsidR="00B2050B" w:rsidRDefault="00B2050B" w:rsidP="00B2050B">
            <w:pPr>
              <w:autoSpaceDE w:val="0"/>
              <w:autoSpaceDN w:val="0"/>
              <w:adjustRightInd w:val="0"/>
              <w:jc w:val="both"/>
              <w:rPr>
                <w:b/>
              </w:rPr>
            </w:pPr>
          </w:p>
        </w:tc>
      </w:tr>
      <w:tr w:rsidR="00534C60" w14:paraId="1EC8D3DF" w14:textId="77777777" w:rsidTr="0031440D">
        <w:trPr>
          <w:cantSplit/>
          <w:trHeight w:val="187"/>
        </w:trPr>
        <w:tc>
          <w:tcPr>
            <w:tcW w:w="2516" w:type="dxa"/>
            <w:shd w:val="clear" w:color="auto" w:fill="F7CAAC"/>
          </w:tcPr>
          <w:p w14:paraId="0C22A56C" w14:textId="77777777" w:rsidR="00B2050B" w:rsidRDefault="00B2050B" w:rsidP="00B2050B">
            <w:pPr>
              <w:jc w:val="both"/>
              <w:rPr>
                <w:b/>
              </w:rPr>
            </w:pPr>
            <w:r>
              <w:rPr>
                <w:b/>
              </w:rPr>
              <w:t xml:space="preserve">Podpis </w:t>
            </w:r>
          </w:p>
        </w:tc>
        <w:tc>
          <w:tcPr>
            <w:tcW w:w="4536" w:type="dxa"/>
            <w:gridSpan w:val="5"/>
          </w:tcPr>
          <w:p w14:paraId="2830C9F9" w14:textId="77777777" w:rsidR="00B2050B" w:rsidRDefault="00B2050B" w:rsidP="00B2050B">
            <w:pPr>
              <w:jc w:val="both"/>
            </w:pPr>
          </w:p>
        </w:tc>
        <w:tc>
          <w:tcPr>
            <w:tcW w:w="786" w:type="dxa"/>
            <w:gridSpan w:val="3"/>
            <w:shd w:val="clear" w:color="auto" w:fill="F7CAAC"/>
          </w:tcPr>
          <w:p w14:paraId="72C10F99" w14:textId="77777777" w:rsidR="00B2050B" w:rsidRDefault="00B2050B" w:rsidP="00B2050B">
            <w:pPr>
              <w:jc w:val="both"/>
            </w:pPr>
            <w:r>
              <w:rPr>
                <w:b/>
              </w:rPr>
              <w:t>datum</w:t>
            </w:r>
          </w:p>
        </w:tc>
        <w:tc>
          <w:tcPr>
            <w:tcW w:w="2023" w:type="dxa"/>
            <w:gridSpan w:val="9"/>
          </w:tcPr>
          <w:p w14:paraId="73805EFC" w14:textId="77777777" w:rsidR="00B2050B" w:rsidRDefault="00B2050B" w:rsidP="00B2050B">
            <w:pPr>
              <w:jc w:val="both"/>
            </w:pPr>
          </w:p>
        </w:tc>
      </w:tr>
      <w:tr w:rsidR="00241F3C" w:rsidRPr="00241F3C" w14:paraId="7B675A52" w14:textId="77777777" w:rsidTr="00241F3C">
        <w:trPr>
          <w:gridAfter w:val="1"/>
          <w:wAfter w:w="68" w:type="dxa"/>
          <w:trPrChange w:id="9948" w:author="Pavla Trefilová" w:date="2019-11-18T17:19:00Z">
            <w:trPr>
              <w:gridAfter w:val="1"/>
              <w:wAfter w:w="75" w:type="dxa"/>
            </w:trPr>
          </w:trPrChange>
        </w:trPr>
        <w:tc>
          <w:tcPr>
            <w:tcW w:w="9900" w:type="dxa"/>
            <w:gridSpan w:val="17"/>
            <w:tcBorders>
              <w:bottom w:val="double" w:sz="4" w:space="0" w:color="auto"/>
            </w:tcBorders>
            <w:shd w:val="clear" w:color="auto" w:fill="BDD6EE"/>
            <w:tcPrChange w:id="9949" w:author="Pavla Trefilová" w:date="2019-11-18T17:19:00Z">
              <w:tcPr>
                <w:tcW w:w="9860" w:type="dxa"/>
                <w:gridSpan w:val="24"/>
                <w:tcBorders>
                  <w:bottom w:val="double" w:sz="4" w:space="0" w:color="auto"/>
                </w:tcBorders>
                <w:shd w:val="clear" w:color="auto" w:fill="BDD6EE"/>
              </w:tcPr>
            </w:tcPrChange>
          </w:tcPr>
          <w:p w14:paraId="25424BEC" w14:textId="39232D91" w:rsidR="00241F3C" w:rsidRPr="00241F3C" w:rsidRDefault="00B2050B" w:rsidP="00241F3C">
            <w:pPr>
              <w:jc w:val="both"/>
              <w:rPr>
                <w:b/>
                <w:sz w:val="28"/>
              </w:rPr>
            </w:pPr>
            <w:del w:id="9950" w:author="Pavla Trefilová" w:date="2019-11-18T17:19:00Z">
              <w:r>
                <w:br w:type="page"/>
              </w:r>
              <w:r>
                <w:br w:type="page"/>
              </w:r>
            </w:del>
            <w:r w:rsidR="00241F3C" w:rsidRPr="00241F3C">
              <w:rPr>
                <w:b/>
                <w:sz w:val="28"/>
              </w:rPr>
              <w:t>C-I – Personální zabezpečení</w:t>
            </w:r>
          </w:p>
        </w:tc>
      </w:tr>
      <w:tr w:rsidR="00534C60" w:rsidRPr="00241F3C" w14:paraId="579F27E6" w14:textId="77777777" w:rsidTr="00241F3C">
        <w:trPr>
          <w:gridAfter w:val="1"/>
          <w:wAfter w:w="68" w:type="dxa"/>
        </w:trPr>
        <w:tc>
          <w:tcPr>
            <w:tcW w:w="2529" w:type="dxa"/>
            <w:tcBorders>
              <w:top w:val="double" w:sz="4" w:space="0" w:color="auto"/>
            </w:tcBorders>
            <w:shd w:val="clear" w:color="auto" w:fill="F7CAAC"/>
          </w:tcPr>
          <w:p w14:paraId="470107D4" w14:textId="77777777" w:rsidR="00241F3C" w:rsidRPr="00241F3C" w:rsidRDefault="00241F3C" w:rsidP="00241F3C">
            <w:pPr>
              <w:jc w:val="both"/>
              <w:rPr>
                <w:b/>
              </w:rPr>
            </w:pPr>
            <w:r w:rsidRPr="00241F3C">
              <w:rPr>
                <w:b/>
              </w:rPr>
              <w:t>Vysoká škola</w:t>
            </w:r>
          </w:p>
        </w:tc>
        <w:tc>
          <w:tcPr>
            <w:tcW w:w="7371" w:type="dxa"/>
            <w:gridSpan w:val="16"/>
          </w:tcPr>
          <w:p w14:paraId="0D963C97" w14:textId="77777777" w:rsidR="00241F3C" w:rsidRPr="00241F3C" w:rsidRDefault="00241F3C" w:rsidP="00241F3C">
            <w:pPr>
              <w:jc w:val="both"/>
            </w:pPr>
            <w:r w:rsidRPr="00241F3C">
              <w:t>Univerzita Tomáše Bati ve Zlíně</w:t>
            </w:r>
          </w:p>
        </w:tc>
      </w:tr>
      <w:tr w:rsidR="00241F3C" w:rsidRPr="00241F3C" w14:paraId="4CB5E9BD" w14:textId="77777777" w:rsidTr="00241F3C">
        <w:trPr>
          <w:gridAfter w:val="1"/>
          <w:wAfter w:w="68" w:type="dxa"/>
          <w:trPrChange w:id="9951" w:author="Pavla Trefilová" w:date="2019-11-18T17:19:00Z">
            <w:trPr>
              <w:gridAfter w:val="1"/>
              <w:wAfter w:w="75" w:type="dxa"/>
            </w:trPr>
          </w:trPrChange>
        </w:trPr>
        <w:tc>
          <w:tcPr>
            <w:tcW w:w="2529" w:type="dxa"/>
            <w:shd w:val="clear" w:color="auto" w:fill="F7CAAC"/>
            <w:tcPrChange w:id="9952" w:author="Pavla Trefilová" w:date="2019-11-18T17:19:00Z">
              <w:tcPr>
                <w:tcW w:w="2517" w:type="dxa"/>
                <w:gridSpan w:val="5"/>
                <w:shd w:val="clear" w:color="auto" w:fill="F7CAAC"/>
              </w:tcPr>
            </w:tcPrChange>
          </w:tcPr>
          <w:p w14:paraId="0FCA817E" w14:textId="77777777" w:rsidR="00241F3C" w:rsidRPr="00241F3C" w:rsidRDefault="00241F3C" w:rsidP="00241F3C">
            <w:pPr>
              <w:jc w:val="both"/>
              <w:rPr>
                <w:b/>
              </w:rPr>
            </w:pPr>
            <w:r w:rsidRPr="00241F3C">
              <w:rPr>
                <w:b/>
              </w:rPr>
              <w:t>Součást vysoké školy</w:t>
            </w:r>
          </w:p>
        </w:tc>
        <w:tc>
          <w:tcPr>
            <w:tcW w:w="7371" w:type="dxa"/>
            <w:gridSpan w:val="16"/>
            <w:tcPrChange w:id="9953" w:author="Pavla Trefilová" w:date="2019-11-18T17:19:00Z">
              <w:tcPr>
                <w:tcW w:w="7343" w:type="dxa"/>
                <w:gridSpan w:val="19"/>
              </w:tcPr>
            </w:tcPrChange>
          </w:tcPr>
          <w:p w14:paraId="66D67791" w14:textId="77777777" w:rsidR="00241F3C" w:rsidRPr="00241F3C" w:rsidRDefault="00241F3C" w:rsidP="00241F3C">
            <w:pPr>
              <w:jc w:val="both"/>
            </w:pPr>
            <w:r w:rsidRPr="00241F3C">
              <w:t>Fakulta managementu a ekonomiky</w:t>
            </w:r>
            <w:ins w:id="9954" w:author="Pavla Trefilová" w:date="2019-11-18T17:19:00Z">
              <w:r w:rsidRPr="00241F3C">
                <w:t xml:space="preserve"> </w:t>
              </w:r>
            </w:ins>
          </w:p>
        </w:tc>
      </w:tr>
      <w:tr w:rsidR="00241F3C" w:rsidRPr="00241F3C" w14:paraId="1BFB1039" w14:textId="77777777" w:rsidTr="00241F3C">
        <w:trPr>
          <w:gridAfter w:val="1"/>
          <w:wAfter w:w="68" w:type="dxa"/>
          <w:trPrChange w:id="9955" w:author="Pavla Trefilová" w:date="2019-11-18T17:19:00Z">
            <w:trPr>
              <w:gridAfter w:val="1"/>
              <w:wAfter w:w="75" w:type="dxa"/>
            </w:trPr>
          </w:trPrChange>
        </w:trPr>
        <w:tc>
          <w:tcPr>
            <w:tcW w:w="2529" w:type="dxa"/>
            <w:shd w:val="clear" w:color="auto" w:fill="F7CAAC"/>
            <w:tcPrChange w:id="9956" w:author="Pavla Trefilová" w:date="2019-11-18T17:19:00Z">
              <w:tcPr>
                <w:tcW w:w="2517" w:type="dxa"/>
                <w:gridSpan w:val="5"/>
                <w:shd w:val="clear" w:color="auto" w:fill="F7CAAC"/>
              </w:tcPr>
            </w:tcPrChange>
          </w:tcPr>
          <w:p w14:paraId="79D4DF5C" w14:textId="77777777" w:rsidR="00241F3C" w:rsidRPr="00241F3C" w:rsidRDefault="00241F3C" w:rsidP="00241F3C">
            <w:pPr>
              <w:jc w:val="both"/>
              <w:rPr>
                <w:b/>
              </w:rPr>
            </w:pPr>
            <w:r w:rsidRPr="00241F3C">
              <w:rPr>
                <w:b/>
              </w:rPr>
              <w:t>Název studijního programu</w:t>
            </w:r>
          </w:p>
        </w:tc>
        <w:tc>
          <w:tcPr>
            <w:tcW w:w="7371" w:type="dxa"/>
            <w:gridSpan w:val="16"/>
            <w:tcPrChange w:id="9957" w:author="Pavla Trefilová" w:date="2019-11-18T17:19:00Z">
              <w:tcPr>
                <w:tcW w:w="7343" w:type="dxa"/>
                <w:gridSpan w:val="19"/>
              </w:tcPr>
            </w:tcPrChange>
          </w:tcPr>
          <w:p w14:paraId="7689B53E" w14:textId="1597D970" w:rsidR="00241F3C" w:rsidRPr="00241F3C" w:rsidRDefault="00241F3C" w:rsidP="00241F3C">
            <w:pPr>
              <w:jc w:val="both"/>
            </w:pPr>
            <w:r>
              <w:t>Economics and Management</w:t>
            </w:r>
            <w:del w:id="9958" w:author="Pavla Trefilová" w:date="2019-11-18T17:19:00Z">
              <w:r w:rsidR="00343DC3">
                <w:delText xml:space="preserve"> </w:delText>
              </w:r>
              <w:r w:rsidR="00B2050B">
                <w:delText xml:space="preserve"> </w:delText>
              </w:r>
            </w:del>
          </w:p>
        </w:tc>
      </w:tr>
      <w:tr w:rsidR="00B2050B" w14:paraId="0460272D" w14:textId="77777777" w:rsidTr="00CE664E">
        <w:trPr>
          <w:gridAfter w:val="1"/>
          <w:wAfter w:w="75" w:type="dxa"/>
          <w:del w:id="9959" w:author="Pavla Trefilová" w:date="2019-11-18T17:19:00Z"/>
        </w:trPr>
        <w:tc>
          <w:tcPr>
            <w:tcW w:w="2517" w:type="dxa"/>
            <w:shd w:val="clear" w:color="auto" w:fill="F7CAAC"/>
          </w:tcPr>
          <w:p w14:paraId="7D7D5548" w14:textId="77777777" w:rsidR="00B2050B" w:rsidRDefault="00B2050B" w:rsidP="00B2050B">
            <w:pPr>
              <w:jc w:val="both"/>
              <w:rPr>
                <w:del w:id="9960" w:author="Pavla Trefilová" w:date="2019-11-18T17:19:00Z"/>
                <w:b/>
              </w:rPr>
            </w:pPr>
            <w:del w:id="9961" w:author="Pavla Trefilová" w:date="2019-11-18T17:19:00Z">
              <w:r>
                <w:rPr>
                  <w:b/>
                </w:rPr>
                <w:delText>Jméno a příjmení</w:delText>
              </w:r>
            </w:del>
          </w:p>
        </w:tc>
        <w:tc>
          <w:tcPr>
            <w:tcW w:w="4536" w:type="dxa"/>
            <w:gridSpan w:val="4"/>
          </w:tcPr>
          <w:p w14:paraId="4C3DA2D1" w14:textId="77777777" w:rsidR="00B2050B" w:rsidRPr="00AA21F2" w:rsidRDefault="00B2050B" w:rsidP="00B2050B">
            <w:pPr>
              <w:jc w:val="both"/>
              <w:rPr>
                <w:del w:id="9962" w:author="Pavla Trefilová" w:date="2019-11-18T17:19:00Z"/>
              </w:rPr>
            </w:pPr>
            <w:del w:id="9963" w:author="Pavla Trefilová" w:date="2019-11-18T17:19:00Z">
              <w:r>
                <w:delText>Ying XING</w:delText>
              </w:r>
            </w:del>
          </w:p>
        </w:tc>
        <w:tc>
          <w:tcPr>
            <w:tcW w:w="711" w:type="dxa"/>
            <w:gridSpan w:val="4"/>
            <w:shd w:val="clear" w:color="auto" w:fill="F7CAAC"/>
          </w:tcPr>
          <w:p w14:paraId="739C08E9" w14:textId="77777777" w:rsidR="00B2050B" w:rsidRDefault="00B2050B" w:rsidP="00B2050B">
            <w:pPr>
              <w:jc w:val="both"/>
              <w:rPr>
                <w:del w:id="9964" w:author="Pavla Trefilová" w:date="2019-11-18T17:19:00Z"/>
                <w:b/>
              </w:rPr>
            </w:pPr>
            <w:del w:id="9965" w:author="Pavla Trefilová" w:date="2019-11-18T17:19:00Z">
              <w:r>
                <w:rPr>
                  <w:b/>
                </w:rPr>
                <w:delText>Tituly</w:delText>
              </w:r>
            </w:del>
          </w:p>
        </w:tc>
        <w:tc>
          <w:tcPr>
            <w:tcW w:w="2096" w:type="dxa"/>
            <w:gridSpan w:val="8"/>
          </w:tcPr>
          <w:p w14:paraId="440EBC71" w14:textId="77777777" w:rsidR="00B2050B" w:rsidRDefault="00B2050B" w:rsidP="00B2050B">
            <w:pPr>
              <w:jc w:val="both"/>
              <w:rPr>
                <w:del w:id="9966" w:author="Pavla Trefilová" w:date="2019-11-18T17:19:00Z"/>
              </w:rPr>
            </w:pPr>
            <w:del w:id="9967" w:author="Pavla Trefilová" w:date="2019-11-18T17:19:00Z">
              <w:r>
                <w:delText>M.A.</w:delText>
              </w:r>
            </w:del>
          </w:p>
        </w:tc>
      </w:tr>
      <w:tr w:rsidR="00B2050B" w14:paraId="5CF71751" w14:textId="77777777" w:rsidTr="00CE664E">
        <w:trPr>
          <w:gridAfter w:val="1"/>
          <w:wAfter w:w="75" w:type="dxa"/>
          <w:trHeight w:val="400"/>
          <w:del w:id="9968" w:author="Pavla Trefilová" w:date="2019-11-18T17:19:00Z"/>
        </w:trPr>
        <w:tc>
          <w:tcPr>
            <w:tcW w:w="2517" w:type="dxa"/>
            <w:shd w:val="clear" w:color="auto" w:fill="F7CAAC"/>
          </w:tcPr>
          <w:p w14:paraId="77CBA0F1" w14:textId="77777777" w:rsidR="00B2050B" w:rsidRDefault="00B2050B" w:rsidP="00B2050B">
            <w:pPr>
              <w:jc w:val="both"/>
              <w:rPr>
                <w:del w:id="9969" w:author="Pavla Trefilová" w:date="2019-11-18T17:19:00Z"/>
                <w:b/>
              </w:rPr>
            </w:pPr>
            <w:del w:id="9970" w:author="Pavla Trefilová" w:date="2019-11-18T17:19:00Z">
              <w:r>
                <w:rPr>
                  <w:b/>
                </w:rPr>
                <w:delText>Rok narození</w:delText>
              </w:r>
            </w:del>
          </w:p>
        </w:tc>
        <w:tc>
          <w:tcPr>
            <w:tcW w:w="829" w:type="dxa"/>
            <w:gridSpan w:val="4"/>
          </w:tcPr>
          <w:p w14:paraId="59EA3536" w14:textId="77777777" w:rsidR="00B2050B" w:rsidRPr="007171CA" w:rsidRDefault="00B2050B" w:rsidP="00B2050B">
            <w:pPr>
              <w:jc w:val="both"/>
              <w:rPr>
                <w:del w:id="9971" w:author="Pavla Trefilová" w:date="2019-11-18T17:19:00Z"/>
                <w:rFonts w:eastAsiaTheme="minorEastAsia"/>
                <w:lang w:eastAsia="zh-CN"/>
              </w:rPr>
            </w:pPr>
            <w:del w:id="9972" w:author="Pavla Trefilová" w:date="2019-11-18T17:19:00Z">
              <w:r>
                <w:rPr>
                  <w:rFonts w:eastAsiaTheme="minorEastAsia" w:hint="eastAsia"/>
                  <w:lang w:eastAsia="zh-CN"/>
                </w:rPr>
                <w:delText>1985</w:delText>
              </w:r>
            </w:del>
          </w:p>
        </w:tc>
        <w:tc>
          <w:tcPr>
            <w:tcW w:w="1721" w:type="dxa"/>
            <w:gridSpan w:val="4"/>
            <w:shd w:val="clear" w:color="auto" w:fill="F7CAAC"/>
          </w:tcPr>
          <w:p w14:paraId="0908359B" w14:textId="77777777" w:rsidR="00B2050B" w:rsidRDefault="00B2050B" w:rsidP="00B2050B">
            <w:pPr>
              <w:jc w:val="both"/>
              <w:rPr>
                <w:del w:id="9973" w:author="Pavla Trefilová" w:date="2019-11-18T17:19:00Z"/>
                <w:b/>
              </w:rPr>
            </w:pPr>
            <w:del w:id="9974" w:author="Pavla Trefilová" w:date="2019-11-18T17:19:00Z">
              <w:r>
                <w:rPr>
                  <w:b/>
                </w:rPr>
                <w:delText>typ vztahu k VŠ</w:delText>
              </w:r>
            </w:del>
          </w:p>
        </w:tc>
        <w:tc>
          <w:tcPr>
            <w:tcW w:w="992" w:type="dxa"/>
            <w:gridSpan w:val="2"/>
          </w:tcPr>
          <w:p w14:paraId="1AFD3EBF" w14:textId="77777777" w:rsidR="00B2050B" w:rsidRDefault="00B2050B" w:rsidP="00B2050B">
            <w:pPr>
              <w:jc w:val="both"/>
              <w:rPr>
                <w:del w:id="9975" w:author="Pavla Trefilová" w:date="2019-11-18T17:19:00Z"/>
              </w:rPr>
            </w:pPr>
            <w:del w:id="9976" w:author="Pavla Trefilová" w:date="2019-11-18T17:19:00Z">
              <w:r>
                <w:delText>pp</w:delText>
              </w:r>
            </w:del>
          </w:p>
        </w:tc>
        <w:tc>
          <w:tcPr>
            <w:tcW w:w="994" w:type="dxa"/>
            <w:gridSpan w:val="2"/>
            <w:shd w:val="clear" w:color="auto" w:fill="F7CAAC"/>
          </w:tcPr>
          <w:p w14:paraId="005CEB26" w14:textId="77777777" w:rsidR="00B2050B" w:rsidRDefault="00B2050B" w:rsidP="00B2050B">
            <w:pPr>
              <w:jc w:val="both"/>
              <w:rPr>
                <w:del w:id="9977" w:author="Pavla Trefilová" w:date="2019-11-18T17:19:00Z"/>
                <w:b/>
              </w:rPr>
            </w:pPr>
            <w:del w:id="9978" w:author="Pavla Trefilová" w:date="2019-11-18T17:19:00Z">
              <w:r>
                <w:rPr>
                  <w:b/>
                </w:rPr>
                <w:delText>rozsah</w:delText>
              </w:r>
            </w:del>
          </w:p>
        </w:tc>
        <w:tc>
          <w:tcPr>
            <w:tcW w:w="711" w:type="dxa"/>
            <w:gridSpan w:val="2"/>
          </w:tcPr>
          <w:p w14:paraId="07B5C868" w14:textId="77777777" w:rsidR="00B2050B" w:rsidRDefault="009B6E1C" w:rsidP="00B2050B">
            <w:pPr>
              <w:jc w:val="both"/>
              <w:rPr>
                <w:del w:id="9979" w:author="Pavla Trefilová" w:date="2019-11-18T17:19:00Z"/>
              </w:rPr>
            </w:pPr>
            <w:del w:id="9980" w:author="Pavla Trefilová" w:date="2019-11-18T17:19:00Z">
              <w:r>
                <w:delText>12</w:delText>
              </w:r>
            </w:del>
          </w:p>
        </w:tc>
        <w:tc>
          <w:tcPr>
            <w:tcW w:w="709" w:type="dxa"/>
            <w:shd w:val="clear" w:color="auto" w:fill="F7CAAC"/>
          </w:tcPr>
          <w:p w14:paraId="63D5E8B7" w14:textId="77777777" w:rsidR="00B2050B" w:rsidRDefault="00B2050B" w:rsidP="00B2050B">
            <w:pPr>
              <w:jc w:val="both"/>
              <w:rPr>
                <w:del w:id="9981" w:author="Pavla Trefilová" w:date="2019-11-18T17:19:00Z"/>
                <w:b/>
              </w:rPr>
            </w:pPr>
            <w:del w:id="9982" w:author="Pavla Trefilová" w:date="2019-11-18T17:19:00Z">
              <w:r>
                <w:rPr>
                  <w:b/>
                </w:rPr>
                <w:delText>do kdy</w:delText>
              </w:r>
            </w:del>
          </w:p>
        </w:tc>
        <w:tc>
          <w:tcPr>
            <w:tcW w:w="1387" w:type="dxa"/>
          </w:tcPr>
          <w:p w14:paraId="204D9FC5" w14:textId="77777777" w:rsidR="00B2050B" w:rsidRDefault="009B6E1C" w:rsidP="00CE664E">
            <w:pPr>
              <w:jc w:val="both"/>
              <w:rPr>
                <w:del w:id="9983" w:author="Pavla Trefilová" w:date="2019-11-18T17:19:00Z"/>
              </w:rPr>
            </w:pPr>
            <w:del w:id="9984" w:author="Pavla Trefilová" w:date="2019-11-18T17:19:00Z">
              <w:r>
                <w:delText>12/2018</w:delText>
              </w:r>
            </w:del>
          </w:p>
        </w:tc>
      </w:tr>
      <w:tr w:rsidR="00B2050B" w14:paraId="34C41F52" w14:textId="77777777" w:rsidTr="00CE664E">
        <w:trPr>
          <w:gridAfter w:val="1"/>
          <w:wAfter w:w="75" w:type="dxa"/>
          <w:del w:id="9985" w:author="Pavla Trefilová" w:date="2019-11-18T17:19:00Z"/>
        </w:trPr>
        <w:tc>
          <w:tcPr>
            <w:tcW w:w="5067" w:type="dxa"/>
            <w:gridSpan w:val="3"/>
            <w:shd w:val="clear" w:color="auto" w:fill="F7CAAC"/>
          </w:tcPr>
          <w:p w14:paraId="0E465499" w14:textId="77777777" w:rsidR="00B2050B" w:rsidRDefault="00B2050B" w:rsidP="00B2050B">
            <w:pPr>
              <w:jc w:val="both"/>
              <w:rPr>
                <w:del w:id="9986" w:author="Pavla Trefilová" w:date="2019-11-18T17:19:00Z"/>
                <w:b/>
              </w:rPr>
            </w:pPr>
            <w:del w:id="9987" w:author="Pavla Trefilová" w:date="2019-11-18T17:19:00Z">
              <w:r>
                <w:rPr>
                  <w:b/>
                </w:rPr>
                <w:delText>Typ vztahu na součásti VŠ, která uskutečňuje st. program</w:delText>
              </w:r>
            </w:del>
          </w:p>
        </w:tc>
        <w:tc>
          <w:tcPr>
            <w:tcW w:w="992" w:type="dxa"/>
            <w:gridSpan w:val="4"/>
          </w:tcPr>
          <w:p w14:paraId="3B2820B6" w14:textId="77777777" w:rsidR="00B2050B" w:rsidRDefault="00B2050B" w:rsidP="00B2050B">
            <w:pPr>
              <w:jc w:val="both"/>
              <w:rPr>
                <w:del w:id="9988" w:author="Pavla Trefilová" w:date="2019-11-18T17:19:00Z"/>
              </w:rPr>
            </w:pPr>
          </w:p>
        </w:tc>
        <w:tc>
          <w:tcPr>
            <w:tcW w:w="994" w:type="dxa"/>
            <w:gridSpan w:val="4"/>
            <w:shd w:val="clear" w:color="auto" w:fill="F7CAAC"/>
          </w:tcPr>
          <w:p w14:paraId="0D7BC9A0" w14:textId="77777777" w:rsidR="00B2050B" w:rsidRDefault="00B2050B" w:rsidP="00B2050B">
            <w:pPr>
              <w:jc w:val="both"/>
              <w:rPr>
                <w:del w:id="9989" w:author="Pavla Trefilová" w:date="2019-11-18T17:19:00Z"/>
                <w:b/>
              </w:rPr>
            </w:pPr>
            <w:del w:id="9990" w:author="Pavla Trefilová" w:date="2019-11-18T17:19:00Z">
              <w:r>
                <w:rPr>
                  <w:b/>
                </w:rPr>
                <w:delText>rozsah</w:delText>
              </w:r>
            </w:del>
          </w:p>
        </w:tc>
        <w:tc>
          <w:tcPr>
            <w:tcW w:w="711" w:type="dxa"/>
          </w:tcPr>
          <w:p w14:paraId="60F2BAFE" w14:textId="77777777" w:rsidR="00B2050B" w:rsidRDefault="00B2050B" w:rsidP="00B2050B">
            <w:pPr>
              <w:jc w:val="both"/>
              <w:rPr>
                <w:del w:id="9991" w:author="Pavla Trefilová" w:date="2019-11-18T17:19:00Z"/>
              </w:rPr>
            </w:pPr>
          </w:p>
        </w:tc>
        <w:tc>
          <w:tcPr>
            <w:tcW w:w="709" w:type="dxa"/>
            <w:gridSpan w:val="2"/>
            <w:shd w:val="clear" w:color="auto" w:fill="F7CAAC"/>
          </w:tcPr>
          <w:p w14:paraId="5AFC8122" w14:textId="77777777" w:rsidR="00B2050B" w:rsidRDefault="00B2050B" w:rsidP="00B2050B">
            <w:pPr>
              <w:jc w:val="both"/>
              <w:rPr>
                <w:del w:id="9992" w:author="Pavla Trefilová" w:date="2019-11-18T17:19:00Z"/>
                <w:b/>
              </w:rPr>
            </w:pPr>
            <w:del w:id="9993" w:author="Pavla Trefilová" w:date="2019-11-18T17:19:00Z">
              <w:r>
                <w:rPr>
                  <w:b/>
                </w:rPr>
                <w:delText>do kdy</w:delText>
              </w:r>
            </w:del>
          </w:p>
        </w:tc>
        <w:tc>
          <w:tcPr>
            <w:tcW w:w="1387" w:type="dxa"/>
            <w:gridSpan w:val="3"/>
          </w:tcPr>
          <w:p w14:paraId="23F2CD8B" w14:textId="77777777" w:rsidR="00B2050B" w:rsidRDefault="00B2050B" w:rsidP="00B2050B">
            <w:pPr>
              <w:jc w:val="both"/>
              <w:rPr>
                <w:del w:id="9994" w:author="Pavla Trefilová" w:date="2019-11-18T17:19:00Z"/>
              </w:rPr>
            </w:pPr>
          </w:p>
        </w:tc>
      </w:tr>
      <w:tr w:rsidR="00B2050B" w14:paraId="00D2016E" w14:textId="77777777" w:rsidTr="00CE664E">
        <w:trPr>
          <w:gridAfter w:val="1"/>
          <w:wAfter w:w="75" w:type="dxa"/>
          <w:del w:id="9995" w:author="Pavla Trefilová" w:date="2019-11-18T17:19:00Z"/>
        </w:trPr>
        <w:tc>
          <w:tcPr>
            <w:tcW w:w="6059" w:type="dxa"/>
            <w:gridSpan w:val="3"/>
            <w:shd w:val="clear" w:color="auto" w:fill="F7CAAC"/>
          </w:tcPr>
          <w:p w14:paraId="62F24DC0" w14:textId="77777777" w:rsidR="00B2050B" w:rsidRDefault="00B2050B" w:rsidP="00B2050B">
            <w:pPr>
              <w:jc w:val="both"/>
              <w:rPr>
                <w:del w:id="9996" w:author="Pavla Trefilová" w:date="2019-11-18T17:19:00Z"/>
              </w:rPr>
            </w:pPr>
            <w:del w:id="9997" w:author="Pavla Trefilová" w:date="2019-11-18T17:19:00Z">
              <w:r>
                <w:rPr>
                  <w:b/>
                </w:rPr>
                <w:delText>Další současná působení jako akademický pracovník na jiných VŠ</w:delText>
              </w:r>
            </w:del>
          </w:p>
        </w:tc>
        <w:tc>
          <w:tcPr>
            <w:tcW w:w="1705" w:type="dxa"/>
            <w:gridSpan w:val="4"/>
            <w:shd w:val="clear" w:color="auto" w:fill="F7CAAC"/>
          </w:tcPr>
          <w:p w14:paraId="049DAB1A" w14:textId="77777777" w:rsidR="00B2050B" w:rsidRDefault="00B2050B" w:rsidP="00B2050B">
            <w:pPr>
              <w:jc w:val="both"/>
              <w:rPr>
                <w:del w:id="9998" w:author="Pavla Trefilová" w:date="2019-11-18T17:19:00Z"/>
                <w:b/>
              </w:rPr>
            </w:pPr>
            <w:del w:id="9999" w:author="Pavla Trefilová" w:date="2019-11-18T17:19:00Z">
              <w:r>
                <w:rPr>
                  <w:b/>
                </w:rPr>
                <w:delText>typ prac. vztahu</w:delText>
              </w:r>
            </w:del>
          </w:p>
        </w:tc>
        <w:tc>
          <w:tcPr>
            <w:tcW w:w="2096" w:type="dxa"/>
            <w:gridSpan w:val="10"/>
            <w:shd w:val="clear" w:color="auto" w:fill="F7CAAC"/>
          </w:tcPr>
          <w:p w14:paraId="2FB9AA96" w14:textId="77777777" w:rsidR="00B2050B" w:rsidRDefault="00B2050B" w:rsidP="00B2050B">
            <w:pPr>
              <w:jc w:val="both"/>
              <w:rPr>
                <w:del w:id="10000" w:author="Pavla Trefilová" w:date="2019-11-18T17:19:00Z"/>
                <w:b/>
              </w:rPr>
            </w:pPr>
            <w:del w:id="10001" w:author="Pavla Trefilová" w:date="2019-11-18T17:19:00Z">
              <w:r>
                <w:rPr>
                  <w:b/>
                </w:rPr>
                <w:delText>rozsah</w:delText>
              </w:r>
            </w:del>
          </w:p>
        </w:tc>
      </w:tr>
      <w:tr w:rsidR="00B2050B" w14:paraId="08634155" w14:textId="77777777" w:rsidTr="00CE664E">
        <w:trPr>
          <w:gridAfter w:val="1"/>
          <w:wAfter w:w="75" w:type="dxa"/>
          <w:del w:id="10002" w:author="Pavla Trefilová" w:date="2019-11-18T17:19:00Z"/>
        </w:trPr>
        <w:tc>
          <w:tcPr>
            <w:tcW w:w="6059" w:type="dxa"/>
            <w:gridSpan w:val="3"/>
          </w:tcPr>
          <w:p w14:paraId="138D90A3" w14:textId="77777777" w:rsidR="00B2050B" w:rsidRDefault="00B2050B" w:rsidP="00B2050B">
            <w:pPr>
              <w:jc w:val="both"/>
              <w:rPr>
                <w:del w:id="10003" w:author="Pavla Trefilová" w:date="2019-11-18T17:19:00Z"/>
              </w:rPr>
            </w:pPr>
          </w:p>
        </w:tc>
        <w:tc>
          <w:tcPr>
            <w:tcW w:w="1705" w:type="dxa"/>
            <w:gridSpan w:val="4"/>
          </w:tcPr>
          <w:p w14:paraId="38F26F1E" w14:textId="77777777" w:rsidR="00B2050B" w:rsidRDefault="00B2050B" w:rsidP="00B2050B">
            <w:pPr>
              <w:jc w:val="both"/>
              <w:rPr>
                <w:del w:id="10004" w:author="Pavla Trefilová" w:date="2019-11-18T17:19:00Z"/>
              </w:rPr>
            </w:pPr>
          </w:p>
        </w:tc>
        <w:tc>
          <w:tcPr>
            <w:tcW w:w="2096" w:type="dxa"/>
            <w:gridSpan w:val="10"/>
          </w:tcPr>
          <w:p w14:paraId="479DB631" w14:textId="77777777" w:rsidR="00B2050B" w:rsidRDefault="00B2050B" w:rsidP="00B2050B">
            <w:pPr>
              <w:jc w:val="both"/>
              <w:rPr>
                <w:del w:id="10005" w:author="Pavla Trefilová" w:date="2019-11-18T17:19:00Z"/>
              </w:rPr>
            </w:pPr>
          </w:p>
        </w:tc>
      </w:tr>
      <w:tr w:rsidR="00B2050B" w14:paraId="22F2A01D" w14:textId="77777777" w:rsidTr="00CE664E">
        <w:trPr>
          <w:gridAfter w:val="1"/>
          <w:wAfter w:w="75" w:type="dxa"/>
          <w:del w:id="10006" w:author="Pavla Trefilová" w:date="2019-11-18T17:19:00Z"/>
        </w:trPr>
        <w:tc>
          <w:tcPr>
            <w:tcW w:w="6059" w:type="dxa"/>
            <w:gridSpan w:val="3"/>
          </w:tcPr>
          <w:p w14:paraId="62CE10F3" w14:textId="77777777" w:rsidR="00B2050B" w:rsidRDefault="00B2050B" w:rsidP="00B2050B">
            <w:pPr>
              <w:jc w:val="both"/>
              <w:rPr>
                <w:del w:id="10007" w:author="Pavla Trefilová" w:date="2019-11-18T17:19:00Z"/>
              </w:rPr>
            </w:pPr>
          </w:p>
        </w:tc>
        <w:tc>
          <w:tcPr>
            <w:tcW w:w="1705" w:type="dxa"/>
            <w:gridSpan w:val="4"/>
          </w:tcPr>
          <w:p w14:paraId="166D2787" w14:textId="77777777" w:rsidR="00B2050B" w:rsidRDefault="00B2050B" w:rsidP="00B2050B">
            <w:pPr>
              <w:jc w:val="both"/>
              <w:rPr>
                <w:del w:id="10008" w:author="Pavla Trefilová" w:date="2019-11-18T17:19:00Z"/>
              </w:rPr>
            </w:pPr>
          </w:p>
        </w:tc>
        <w:tc>
          <w:tcPr>
            <w:tcW w:w="2096" w:type="dxa"/>
            <w:gridSpan w:val="10"/>
          </w:tcPr>
          <w:p w14:paraId="74921312" w14:textId="77777777" w:rsidR="00B2050B" w:rsidRDefault="00B2050B" w:rsidP="00B2050B">
            <w:pPr>
              <w:jc w:val="both"/>
              <w:rPr>
                <w:del w:id="10009" w:author="Pavla Trefilová" w:date="2019-11-18T17:19:00Z"/>
              </w:rPr>
            </w:pPr>
          </w:p>
        </w:tc>
      </w:tr>
      <w:tr w:rsidR="00B2050B" w14:paraId="5E66C72E" w14:textId="77777777" w:rsidTr="00CE664E">
        <w:trPr>
          <w:gridAfter w:val="1"/>
          <w:wAfter w:w="75" w:type="dxa"/>
          <w:del w:id="10010" w:author="Pavla Trefilová" w:date="2019-11-18T17:19:00Z"/>
        </w:trPr>
        <w:tc>
          <w:tcPr>
            <w:tcW w:w="6059" w:type="dxa"/>
            <w:gridSpan w:val="3"/>
          </w:tcPr>
          <w:p w14:paraId="50F534B4" w14:textId="77777777" w:rsidR="00B2050B" w:rsidRDefault="00B2050B" w:rsidP="00B2050B">
            <w:pPr>
              <w:jc w:val="both"/>
              <w:rPr>
                <w:del w:id="10011" w:author="Pavla Trefilová" w:date="2019-11-18T17:19:00Z"/>
              </w:rPr>
            </w:pPr>
          </w:p>
        </w:tc>
        <w:tc>
          <w:tcPr>
            <w:tcW w:w="1705" w:type="dxa"/>
            <w:gridSpan w:val="4"/>
          </w:tcPr>
          <w:p w14:paraId="69F3B1C2" w14:textId="77777777" w:rsidR="00B2050B" w:rsidRDefault="00B2050B" w:rsidP="00B2050B">
            <w:pPr>
              <w:jc w:val="both"/>
              <w:rPr>
                <w:del w:id="10012" w:author="Pavla Trefilová" w:date="2019-11-18T17:19:00Z"/>
              </w:rPr>
            </w:pPr>
          </w:p>
        </w:tc>
        <w:tc>
          <w:tcPr>
            <w:tcW w:w="2096" w:type="dxa"/>
            <w:gridSpan w:val="10"/>
          </w:tcPr>
          <w:p w14:paraId="44F74D8C" w14:textId="77777777" w:rsidR="00B2050B" w:rsidRDefault="00B2050B" w:rsidP="00B2050B">
            <w:pPr>
              <w:jc w:val="both"/>
              <w:rPr>
                <w:del w:id="10013" w:author="Pavla Trefilová" w:date="2019-11-18T17:19:00Z"/>
              </w:rPr>
            </w:pPr>
          </w:p>
        </w:tc>
      </w:tr>
      <w:tr w:rsidR="00B2050B" w14:paraId="263C11BC" w14:textId="77777777" w:rsidTr="00CE664E">
        <w:trPr>
          <w:gridAfter w:val="1"/>
          <w:wAfter w:w="75" w:type="dxa"/>
          <w:del w:id="10014" w:author="Pavla Trefilová" w:date="2019-11-18T17:19:00Z"/>
        </w:trPr>
        <w:tc>
          <w:tcPr>
            <w:tcW w:w="6059" w:type="dxa"/>
            <w:gridSpan w:val="3"/>
          </w:tcPr>
          <w:p w14:paraId="27F408F4" w14:textId="77777777" w:rsidR="00B2050B" w:rsidRDefault="00B2050B" w:rsidP="00B2050B">
            <w:pPr>
              <w:jc w:val="both"/>
              <w:rPr>
                <w:del w:id="10015" w:author="Pavla Trefilová" w:date="2019-11-18T17:19:00Z"/>
              </w:rPr>
            </w:pPr>
          </w:p>
        </w:tc>
        <w:tc>
          <w:tcPr>
            <w:tcW w:w="1705" w:type="dxa"/>
            <w:gridSpan w:val="4"/>
          </w:tcPr>
          <w:p w14:paraId="580838EE" w14:textId="77777777" w:rsidR="00B2050B" w:rsidRDefault="00B2050B" w:rsidP="00B2050B">
            <w:pPr>
              <w:jc w:val="both"/>
              <w:rPr>
                <w:del w:id="10016" w:author="Pavla Trefilová" w:date="2019-11-18T17:19:00Z"/>
              </w:rPr>
            </w:pPr>
          </w:p>
        </w:tc>
        <w:tc>
          <w:tcPr>
            <w:tcW w:w="2096" w:type="dxa"/>
            <w:gridSpan w:val="10"/>
          </w:tcPr>
          <w:p w14:paraId="4E7CD674" w14:textId="77777777" w:rsidR="00B2050B" w:rsidRDefault="00B2050B" w:rsidP="00B2050B">
            <w:pPr>
              <w:jc w:val="both"/>
              <w:rPr>
                <w:del w:id="10017" w:author="Pavla Trefilová" w:date="2019-11-18T17:19:00Z"/>
              </w:rPr>
            </w:pPr>
          </w:p>
        </w:tc>
      </w:tr>
      <w:tr w:rsidR="00B2050B" w14:paraId="18F0414A" w14:textId="77777777" w:rsidTr="00CE664E">
        <w:trPr>
          <w:gridAfter w:val="1"/>
          <w:wAfter w:w="75" w:type="dxa"/>
          <w:del w:id="10018" w:author="Pavla Trefilová" w:date="2019-11-18T17:19:00Z"/>
        </w:trPr>
        <w:tc>
          <w:tcPr>
            <w:tcW w:w="9860" w:type="dxa"/>
            <w:gridSpan w:val="17"/>
            <w:shd w:val="clear" w:color="auto" w:fill="F7CAAC"/>
          </w:tcPr>
          <w:p w14:paraId="69811ADB" w14:textId="77777777" w:rsidR="00B2050B" w:rsidRDefault="00B2050B" w:rsidP="00B2050B">
            <w:pPr>
              <w:jc w:val="both"/>
              <w:rPr>
                <w:del w:id="10019" w:author="Pavla Trefilová" w:date="2019-11-18T17:19:00Z"/>
              </w:rPr>
            </w:pPr>
            <w:del w:id="10020" w:author="Pavla Trefilová" w:date="2019-11-18T17:19:00Z">
              <w:r>
                <w:rPr>
                  <w:b/>
                </w:rPr>
                <w:delText>Předměty příslušného studijního programu a způsob zapojení do jejich výuky, příp. další zapojení do uskutečňování studijního programu</w:delText>
              </w:r>
            </w:del>
          </w:p>
        </w:tc>
      </w:tr>
      <w:tr w:rsidR="00B2050B" w14:paraId="18B18FB8" w14:textId="77777777" w:rsidTr="00CE664E">
        <w:trPr>
          <w:gridAfter w:val="1"/>
          <w:wAfter w:w="75" w:type="dxa"/>
          <w:trHeight w:val="763"/>
          <w:del w:id="10021" w:author="Pavla Trefilová" w:date="2019-11-18T17:19:00Z"/>
        </w:trPr>
        <w:tc>
          <w:tcPr>
            <w:tcW w:w="9860" w:type="dxa"/>
            <w:gridSpan w:val="17"/>
            <w:tcBorders>
              <w:top w:val="nil"/>
            </w:tcBorders>
          </w:tcPr>
          <w:p w14:paraId="540585C7" w14:textId="77777777" w:rsidR="00B2050B" w:rsidRPr="004E120E" w:rsidRDefault="00A1031A" w:rsidP="00B2050B">
            <w:pPr>
              <w:jc w:val="both"/>
              <w:rPr>
                <w:del w:id="10022" w:author="Pavla Trefilová" w:date="2019-11-18T17:19:00Z"/>
              </w:rPr>
            </w:pPr>
            <w:del w:id="10023" w:author="Pavla Trefilová" w:date="2019-11-18T17:19:00Z">
              <w:r w:rsidRPr="008D29E0">
                <w:rPr>
                  <w:color w:val="000000"/>
                  <w:shd w:val="clear" w:color="auto" w:fill="FFFFFF"/>
                </w:rPr>
                <w:delText>Chinese</w:delText>
              </w:r>
              <w:r w:rsidRPr="008D29E0">
                <w:delText xml:space="preserve"> 1</w:delText>
              </w:r>
              <w:r w:rsidR="00B2050B">
                <w:delText xml:space="preserve"> - garant, vedení seminářů (100%)</w:delText>
              </w:r>
            </w:del>
          </w:p>
          <w:p w14:paraId="72EA1196" w14:textId="77777777" w:rsidR="00B2050B" w:rsidRDefault="00A1031A" w:rsidP="00B2050B">
            <w:pPr>
              <w:jc w:val="both"/>
              <w:rPr>
                <w:del w:id="10024" w:author="Pavla Trefilová" w:date="2019-11-18T17:19:00Z"/>
              </w:rPr>
            </w:pPr>
            <w:del w:id="10025" w:author="Pavla Trefilová" w:date="2019-11-18T17:19:00Z">
              <w:r w:rsidRPr="008D29E0">
                <w:rPr>
                  <w:color w:val="000000"/>
                  <w:shd w:val="clear" w:color="auto" w:fill="FFFFFF"/>
                </w:rPr>
                <w:delText>Chinese</w:delText>
              </w:r>
              <w:r w:rsidRPr="008D29E0">
                <w:delText xml:space="preserve"> </w:delText>
              </w:r>
              <w:r>
                <w:delText>2</w:delText>
              </w:r>
              <w:r w:rsidR="00B2050B">
                <w:delText xml:space="preserve"> - garant, vedení seminářů (100%)</w:delText>
              </w:r>
            </w:del>
          </w:p>
        </w:tc>
      </w:tr>
      <w:tr w:rsidR="00B2050B" w14:paraId="21EC247E" w14:textId="77777777" w:rsidTr="00CE664E">
        <w:trPr>
          <w:gridAfter w:val="1"/>
          <w:wAfter w:w="75" w:type="dxa"/>
          <w:del w:id="10026" w:author="Pavla Trefilová" w:date="2019-11-18T17:19:00Z"/>
        </w:trPr>
        <w:tc>
          <w:tcPr>
            <w:tcW w:w="9860" w:type="dxa"/>
            <w:gridSpan w:val="17"/>
            <w:shd w:val="clear" w:color="auto" w:fill="F7CAAC"/>
          </w:tcPr>
          <w:p w14:paraId="6EE352CB" w14:textId="77777777" w:rsidR="00B2050B" w:rsidRDefault="00B2050B" w:rsidP="00B2050B">
            <w:pPr>
              <w:jc w:val="both"/>
              <w:rPr>
                <w:del w:id="10027" w:author="Pavla Trefilová" w:date="2019-11-18T17:19:00Z"/>
              </w:rPr>
            </w:pPr>
            <w:del w:id="10028" w:author="Pavla Trefilová" w:date="2019-11-18T17:19:00Z">
              <w:r>
                <w:rPr>
                  <w:b/>
                </w:rPr>
                <w:delText xml:space="preserve">Údaje o vzdělání na VŠ </w:delText>
              </w:r>
            </w:del>
          </w:p>
        </w:tc>
      </w:tr>
      <w:tr w:rsidR="00B2050B" w:rsidRPr="00772293" w14:paraId="4150F608" w14:textId="77777777" w:rsidTr="00CE664E">
        <w:trPr>
          <w:gridAfter w:val="1"/>
          <w:wAfter w:w="75" w:type="dxa"/>
          <w:trHeight w:val="655"/>
          <w:del w:id="10029" w:author="Pavla Trefilová" w:date="2019-11-18T17:19:00Z"/>
        </w:trPr>
        <w:tc>
          <w:tcPr>
            <w:tcW w:w="9860" w:type="dxa"/>
            <w:gridSpan w:val="17"/>
          </w:tcPr>
          <w:p w14:paraId="7B40BB3B" w14:textId="77777777" w:rsidR="00B2050B" w:rsidRDefault="00B2050B" w:rsidP="00B2050B">
            <w:pPr>
              <w:pStyle w:val="Tab"/>
              <w:rPr>
                <w:del w:id="10030" w:author="Pavla Trefilová" w:date="2019-11-18T17:19:00Z"/>
              </w:rPr>
            </w:pPr>
            <w:del w:id="10031" w:author="Pavla Trefilová" w:date="2019-11-18T17:19:00Z">
              <w:r>
                <w:delText>2007</w:delText>
              </w:r>
              <w:r w:rsidRPr="00D85424">
                <w:delText>–</w:delText>
              </w:r>
              <w:r>
                <w:delText>2009</w:delText>
              </w:r>
              <w:r w:rsidRPr="009F33CD">
                <w:tab/>
              </w:r>
              <w:r>
                <w:delText xml:space="preserve">University of Leicester; Studijní program: </w:delText>
              </w:r>
              <w:r w:rsidRPr="00772293">
                <w:rPr>
                  <w:i/>
                </w:rPr>
                <w:delText>Master of Arts in TESOL</w:delText>
              </w:r>
            </w:del>
          </w:p>
          <w:p w14:paraId="7D5BAEE1" w14:textId="77777777" w:rsidR="00B2050B" w:rsidRPr="00772293" w:rsidRDefault="00B2050B" w:rsidP="00B2050B">
            <w:pPr>
              <w:pStyle w:val="Tab"/>
              <w:rPr>
                <w:del w:id="10032" w:author="Pavla Trefilová" w:date="2019-11-18T17:19:00Z"/>
                <w:i/>
              </w:rPr>
            </w:pPr>
            <w:del w:id="10033" w:author="Pavla Trefilová" w:date="2019-11-18T17:19:00Z">
              <w:r>
                <w:rPr>
                  <w:bCs/>
                </w:rPr>
                <w:delText>2005</w:delText>
              </w:r>
              <w:r w:rsidRPr="00D85424">
                <w:delText>–</w:delText>
              </w:r>
              <w:r w:rsidRPr="009F33CD">
                <w:rPr>
                  <w:bCs/>
                </w:rPr>
                <w:delText>2</w:delText>
              </w:r>
              <w:r>
                <w:rPr>
                  <w:bCs/>
                </w:rPr>
                <w:delText>0</w:delText>
              </w:r>
              <w:r w:rsidRPr="009F33CD">
                <w:rPr>
                  <w:bCs/>
                </w:rPr>
                <w:delText>09</w:delText>
              </w:r>
              <w:r w:rsidRPr="009F33CD">
                <w:rPr>
                  <w:bCs/>
                </w:rPr>
                <w:tab/>
              </w:r>
              <w:r>
                <w:rPr>
                  <w:bCs/>
                </w:rPr>
                <w:delText xml:space="preserve">Tianjin Normal University; </w:delText>
              </w:r>
              <w:r w:rsidRPr="00772293">
                <w:delText xml:space="preserve">Studijní program: </w:delText>
              </w:r>
              <w:r w:rsidRPr="00772293">
                <w:rPr>
                  <w:i/>
                </w:rPr>
                <w:delText>Business English</w:delText>
              </w:r>
            </w:del>
          </w:p>
        </w:tc>
      </w:tr>
      <w:tr w:rsidR="00B2050B" w14:paraId="1F90D829" w14:textId="77777777" w:rsidTr="00CE664E">
        <w:trPr>
          <w:gridAfter w:val="1"/>
          <w:wAfter w:w="75" w:type="dxa"/>
          <w:del w:id="10034" w:author="Pavla Trefilová" w:date="2019-11-18T17:19:00Z"/>
        </w:trPr>
        <w:tc>
          <w:tcPr>
            <w:tcW w:w="9860" w:type="dxa"/>
            <w:gridSpan w:val="17"/>
            <w:shd w:val="clear" w:color="auto" w:fill="F7CAAC"/>
          </w:tcPr>
          <w:p w14:paraId="59FB7A54" w14:textId="77777777" w:rsidR="00B2050B" w:rsidRDefault="00B2050B" w:rsidP="00B2050B">
            <w:pPr>
              <w:jc w:val="both"/>
              <w:rPr>
                <w:del w:id="10035" w:author="Pavla Trefilová" w:date="2019-11-18T17:19:00Z"/>
                <w:b/>
              </w:rPr>
            </w:pPr>
            <w:del w:id="10036" w:author="Pavla Trefilová" w:date="2019-11-18T17:19:00Z">
              <w:r>
                <w:rPr>
                  <w:b/>
                </w:rPr>
                <w:delText>Údaje o odborném působení od absolvování VŠ</w:delText>
              </w:r>
            </w:del>
          </w:p>
        </w:tc>
      </w:tr>
      <w:tr w:rsidR="00B2050B" w14:paraId="40984A62" w14:textId="77777777" w:rsidTr="00CE664E">
        <w:trPr>
          <w:gridAfter w:val="1"/>
          <w:wAfter w:w="75" w:type="dxa"/>
          <w:trHeight w:val="612"/>
          <w:del w:id="10037" w:author="Pavla Trefilová" w:date="2019-11-18T17:19:00Z"/>
        </w:trPr>
        <w:tc>
          <w:tcPr>
            <w:tcW w:w="9860" w:type="dxa"/>
            <w:gridSpan w:val="17"/>
          </w:tcPr>
          <w:p w14:paraId="12C1691A" w14:textId="77777777" w:rsidR="00B2050B" w:rsidRDefault="00B2050B" w:rsidP="00B2050B">
            <w:pPr>
              <w:jc w:val="both"/>
              <w:rPr>
                <w:del w:id="10038" w:author="Pavla Trefilová" w:date="2019-11-18T17:19:00Z"/>
              </w:rPr>
            </w:pPr>
            <w:del w:id="10039" w:author="Pavla Trefilová" w:date="2019-11-18T17:19:00Z">
              <w:r>
                <w:delText>2017</w:delText>
              </w:r>
              <w:r w:rsidRPr="00D85424">
                <w:delText>–dosud</w:delText>
              </w:r>
              <w:r>
                <w:tab/>
                <w:delText>UTB ve Zlíně, FHS, Ústav moderních jazyků a literatur, lektor</w:delText>
              </w:r>
            </w:del>
          </w:p>
          <w:p w14:paraId="20E9B382" w14:textId="77777777" w:rsidR="00B2050B" w:rsidRDefault="00B2050B" w:rsidP="00B2050B">
            <w:pPr>
              <w:jc w:val="both"/>
              <w:rPr>
                <w:del w:id="10040" w:author="Pavla Trefilová" w:date="2019-11-18T17:19:00Z"/>
              </w:rPr>
            </w:pPr>
            <w:del w:id="10041" w:author="Pavla Trefilová" w:date="2019-11-18T17:19:00Z">
              <w:r>
                <w:delText>2012</w:delText>
              </w:r>
              <w:r w:rsidRPr="00D85424">
                <w:delText>–</w:delText>
              </w:r>
              <w:r>
                <w:delText>2017</w:delText>
              </w:r>
              <w:r>
                <w:tab/>
              </w:r>
              <w:r w:rsidRPr="00C16979">
                <w:delText xml:space="preserve">Shanxi University, </w:delText>
              </w:r>
              <w:r>
                <w:delText>Business College, Department of Foreign Language, lektor</w:delText>
              </w:r>
            </w:del>
          </w:p>
        </w:tc>
      </w:tr>
      <w:tr w:rsidR="00B2050B" w:rsidRPr="007171CA" w14:paraId="6632C506" w14:textId="77777777" w:rsidTr="00CE664E">
        <w:trPr>
          <w:gridAfter w:val="1"/>
          <w:wAfter w:w="75" w:type="dxa"/>
          <w:trHeight w:val="250"/>
          <w:del w:id="10042" w:author="Pavla Trefilová" w:date="2019-11-18T17:19:00Z"/>
        </w:trPr>
        <w:tc>
          <w:tcPr>
            <w:tcW w:w="9860" w:type="dxa"/>
            <w:gridSpan w:val="17"/>
            <w:shd w:val="clear" w:color="auto" w:fill="F7CAAC"/>
          </w:tcPr>
          <w:p w14:paraId="2D6A685F" w14:textId="77777777" w:rsidR="00B2050B" w:rsidRPr="007171CA" w:rsidRDefault="00B2050B" w:rsidP="00B2050B">
            <w:pPr>
              <w:jc w:val="both"/>
              <w:rPr>
                <w:del w:id="10043" w:author="Pavla Trefilová" w:date="2019-11-18T17:19:00Z"/>
                <w:rFonts w:eastAsiaTheme="minorEastAsia"/>
                <w:b/>
                <w:lang w:eastAsia="zh-CN"/>
              </w:rPr>
            </w:pPr>
            <w:del w:id="10044" w:author="Pavla Trefilová" w:date="2019-11-18T17:19:00Z">
              <w:r>
                <w:rPr>
                  <w:b/>
                </w:rPr>
                <w:delText>Zkušenosti s vedením kvalifikačních a rigorózních prací</w:delText>
              </w:r>
            </w:del>
          </w:p>
        </w:tc>
      </w:tr>
      <w:tr w:rsidR="00B2050B" w:rsidRPr="00E65F08" w14:paraId="344DFED3" w14:textId="77777777" w:rsidTr="00CE664E">
        <w:trPr>
          <w:gridAfter w:val="1"/>
          <w:wAfter w:w="75" w:type="dxa"/>
          <w:trHeight w:val="425"/>
          <w:del w:id="10045" w:author="Pavla Trefilová" w:date="2019-11-18T17:19:00Z"/>
        </w:trPr>
        <w:tc>
          <w:tcPr>
            <w:tcW w:w="9860" w:type="dxa"/>
            <w:gridSpan w:val="17"/>
          </w:tcPr>
          <w:p w14:paraId="44BD6014" w14:textId="77777777" w:rsidR="004476B8" w:rsidRDefault="004476B8" w:rsidP="004476B8">
            <w:pPr>
              <w:jc w:val="both"/>
              <w:rPr>
                <w:del w:id="10046" w:author="Pavla Trefilová" w:date="2019-11-18T17:19:00Z"/>
              </w:rPr>
            </w:pPr>
            <w:del w:id="10047" w:author="Pavla Trefilová" w:date="2019-11-18T17:19:00Z">
              <w:r>
                <w:delText>Počet vedených bakalářských prací – 0</w:delText>
              </w:r>
            </w:del>
          </w:p>
          <w:p w14:paraId="301BC47F" w14:textId="77777777" w:rsidR="00B2050B" w:rsidRPr="00915141" w:rsidRDefault="004476B8" w:rsidP="004476B8">
            <w:pPr>
              <w:tabs>
                <w:tab w:val="left" w:pos="1140"/>
              </w:tabs>
              <w:jc w:val="both"/>
              <w:rPr>
                <w:del w:id="10048" w:author="Pavla Trefilová" w:date="2019-11-18T17:19:00Z"/>
                <w:rFonts w:eastAsiaTheme="minorEastAsia"/>
                <w:lang w:eastAsia="zh-CN"/>
              </w:rPr>
            </w:pPr>
            <w:del w:id="10049" w:author="Pavla Trefilová" w:date="2019-11-18T17:19:00Z">
              <w:r>
                <w:delText>Počet vedených diplomových prací – 0</w:delText>
              </w:r>
            </w:del>
          </w:p>
        </w:tc>
      </w:tr>
      <w:tr w:rsidR="00B2050B" w14:paraId="2847235D" w14:textId="77777777" w:rsidTr="00CE664E">
        <w:trPr>
          <w:gridAfter w:val="1"/>
          <w:wAfter w:w="75" w:type="dxa"/>
          <w:cantSplit/>
          <w:del w:id="10050" w:author="Pavla Trefilová" w:date="2019-11-18T17:19:00Z"/>
        </w:trPr>
        <w:tc>
          <w:tcPr>
            <w:tcW w:w="3346" w:type="dxa"/>
            <w:gridSpan w:val="3"/>
            <w:tcBorders>
              <w:top w:val="single" w:sz="12" w:space="0" w:color="auto"/>
            </w:tcBorders>
            <w:shd w:val="clear" w:color="auto" w:fill="F7CAAC"/>
          </w:tcPr>
          <w:p w14:paraId="2F35B175" w14:textId="77777777" w:rsidR="00B2050B" w:rsidRDefault="00B2050B" w:rsidP="00B2050B">
            <w:pPr>
              <w:jc w:val="both"/>
              <w:rPr>
                <w:del w:id="10051" w:author="Pavla Trefilová" w:date="2019-11-18T17:19:00Z"/>
              </w:rPr>
            </w:pPr>
            <w:del w:id="10052" w:author="Pavla Trefilová" w:date="2019-11-18T17:19:00Z">
              <w:r>
                <w:rPr>
                  <w:b/>
                </w:rPr>
                <w:delText xml:space="preserve">Obor habilitačního řízení </w:delText>
              </w:r>
            </w:del>
          </w:p>
        </w:tc>
        <w:tc>
          <w:tcPr>
            <w:tcW w:w="2245" w:type="dxa"/>
            <w:gridSpan w:val="4"/>
            <w:tcBorders>
              <w:top w:val="single" w:sz="12" w:space="0" w:color="auto"/>
            </w:tcBorders>
            <w:shd w:val="clear" w:color="auto" w:fill="F7CAAC"/>
          </w:tcPr>
          <w:p w14:paraId="39E58FF3" w14:textId="77777777" w:rsidR="00B2050B" w:rsidRDefault="00B2050B" w:rsidP="00B2050B">
            <w:pPr>
              <w:jc w:val="both"/>
              <w:rPr>
                <w:del w:id="10053" w:author="Pavla Trefilová" w:date="2019-11-18T17:19:00Z"/>
              </w:rPr>
            </w:pPr>
            <w:del w:id="10054" w:author="Pavla Trefilová" w:date="2019-11-18T17:19:00Z">
              <w:r>
                <w:rPr>
                  <w:b/>
                </w:rPr>
                <w:delText>Rok udělení hodnosti</w:delText>
              </w:r>
            </w:del>
          </w:p>
        </w:tc>
        <w:tc>
          <w:tcPr>
            <w:tcW w:w="2248" w:type="dxa"/>
            <w:gridSpan w:val="4"/>
            <w:tcBorders>
              <w:top w:val="single" w:sz="12" w:space="0" w:color="auto"/>
              <w:right w:val="single" w:sz="12" w:space="0" w:color="auto"/>
            </w:tcBorders>
            <w:shd w:val="clear" w:color="auto" w:fill="F7CAAC"/>
          </w:tcPr>
          <w:p w14:paraId="36D02AD4" w14:textId="77777777" w:rsidR="00B2050B" w:rsidRDefault="00B2050B" w:rsidP="00B2050B">
            <w:pPr>
              <w:jc w:val="both"/>
              <w:rPr>
                <w:del w:id="10055" w:author="Pavla Trefilová" w:date="2019-11-18T17:19:00Z"/>
              </w:rPr>
            </w:pPr>
            <w:del w:id="10056" w:author="Pavla Trefilová" w:date="2019-11-18T17:19:00Z">
              <w:r>
                <w:rPr>
                  <w:b/>
                </w:rPr>
                <w:delText>Řízení konáno na VŠ</w:delText>
              </w:r>
            </w:del>
          </w:p>
        </w:tc>
        <w:tc>
          <w:tcPr>
            <w:tcW w:w="2021" w:type="dxa"/>
            <w:gridSpan w:val="6"/>
            <w:tcBorders>
              <w:top w:val="single" w:sz="12" w:space="0" w:color="auto"/>
              <w:left w:val="single" w:sz="12" w:space="0" w:color="auto"/>
            </w:tcBorders>
            <w:shd w:val="clear" w:color="auto" w:fill="F7CAAC"/>
          </w:tcPr>
          <w:p w14:paraId="6B07E0C7" w14:textId="77777777" w:rsidR="00B2050B" w:rsidRDefault="00B2050B" w:rsidP="00B2050B">
            <w:pPr>
              <w:jc w:val="both"/>
              <w:rPr>
                <w:del w:id="10057" w:author="Pavla Trefilová" w:date="2019-11-18T17:19:00Z"/>
                <w:b/>
              </w:rPr>
            </w:pPr>
            <w:del w:id="10058" w:author="Pavla Trefilová" w:date="2019-11-18T17:19:00Z">
              <w:r>
                <w:rPr>
                  <w:b/>
                </w:rPr>
                <w:delText>Ohlasy publikací</w:delText>
              </w:r>
            </w:del>
          </w:p>
        </w:tc>
      </w:tr>
      <w:tr w:rsidR="00B2050B" w14:paraId="7792D082" w14:textId="77777777" w:rsidTr="00CE664E">
        <w:trPr>
          <w:gridAfter w:val="1"/>
          <w:wAfter w:w="75" w:type="dxa"/>
          <w:cantSplit/>
          <w:del w:id="10059" w:author="Pavla Trefilová" w:date="2019-11-18T17:19:00Z"/>
        </w:trPr>
        <w:tc>
          <w:tcPr>
            <w:tcW w:w="3346" w:type="dxa"/>
            <w:gridSpan w:val="3"/>
          </w:tcPr>
          <w:p w14:paraId="4C245E02" w14:textId="77777777" w:rsidR="00B2050B" w:rsidRDefault="00B2050B" w:rsidP="00B2050B">
            <w:pPr>
              <w:jc w:val="both"/>
              <w:rPr>
                <w:del w:id="10060" w:author="Pavla Trefilová" w:date="2019-11-18T17:19:00Z"/>
              </w:rPr>
            </w:pPr>
          </w:p>
        </w:tc>
        <w:tc>
          <w:tcPr>
            <w:tcW w:w="2245" w:type="dxa"/>
            <w:gridSpan w:val="4"/>
          </w:tcPr>
          <w:p w14:paraId="2A37478C" w14:textId="77777777" w:rsidR="00B2050B" w:rsidRDefault="00B2050B" w:rsidP="00B2050B">
            <w:pPr>
              <w:jc w:val="both"/>
              <w:rPr>
                <w:del w:id="10061" w:author="Pavla Trefilová" w:date="2019-11-18T17:19:00Z"/>
              </w:rPr>
            </w:pPr>
          </w:p>
        </w:tc>
        <w:tc>
          <w:tcPr>
            <w:tcW w:w="2248" w:type="dxa"/>
            <w:gridSpan w:val="4"/>
            <w:tcBorders>
              <w:right w:val="single" w:sz="12" w:space="0" w:color="auto"/>
            </w:tcBorders>
          </w:tcPr>
          <w:p w14:paraId="25C09104" w14:textId="77777777" w:rsidR="00B2050B" w:rsidRDefault="00B2050B" w:rsidP="00B2050B">
            <w:pPr>
              <w:jc w:val="both"/>
              <w:rPr>
                <w:del w:id="10062" w:author="Pavla Trefilová" w:date="2019-11-18T17:19:00Z"/>
              </w:rPr>
            </w:pPr>
          </w:p>
        </w:tc>
        <w:tc>
          <w:tcPr>
            <w:tcW w:w="634" w:type="dxa"/>
            <w:tcBorders>
              <w:left w:val="single" w:sz="12" w:space="0" w:color="auto"/>
            </w:tcBorders>
            <w:shd w:val="clear" w:color="auto" w:fill="F7CAAC"/>
          </w:tcPr>
          <w:p w14:paraId="6788010C" w14:textId="77777777" w:rsidR="00B2050B" w:rsidRDefault="00B2050B" w:rsidP="00B2050B">
            <w:pPr>
              <w:jc w:val="both"/>
              <w:rPr>
                <w:del w:id="10063" w:author="Pavla Trefilová" w:date="2019-11-18T17:19:00Z"/>
              </w:rPr>
            </w:pPr>
            <w:del w:id="10064" w:author="Pavla Trefilová" w:date="2019-11-18T17:19:00Z">
              <w:r>
                <w:rPr>
                  <w:b/>
                </w:rPr>
                <w:delText>WOS</w:delText>
              </w:r>
            </w:del>
          </w:p>
        </w:tc>
        <w:tc>
          <w:tcPr>
            <w:tcW w:w="693" w:type="dxa"/>
            <w:gridSpan w:val="2"/>
            <w:shd w:val="clear" w:color="auto" w:fill="F7CAAC"/>
          </w:tcPr>
          <w:p w14:paraId="679D04D8" w14:textId="77777777" w:rsidR="00B2050B" w:rsidRDefault="00B2050B" w:rsidP="00B2050B">
            <w:pPr>
              <w:jc w:val="both"/>
              <w:rPr>
                <w:del w:id="10065" w:author="Pavla Trefilová" w:date="2019-11-18T17:19:00Z"/>
                <w:sz w:val="18"/>
              </w:rPr>
            </w:pPr>
            <w:del w:id="10066" w:author="Pavla Trefilová" w:date="2019-11-18T17:19:00Z">
              <w:r>
                <w:rPr>
                  <w:b/>
                  <w:sz w:val="18"/>
                </w:rPr>
                <w:delText>Scopus</w:delText>
              </w:r>
            </w:del>
          </w:p>
        </w:tc>
        <w:tc>
          <w:tcPr>
            <w:tcW w:w="694" w:type="dxa"/>
            <w:gridSpan w:val="3"/>
            <w:shd w:val="clear" w:color="auto" w:fill="F7CAAC"/>
          </w:tcPr>
          <w:p w14:paraId="0DCFCA5B" w14:textId="77777777" w:rsidR="00B2050B" w:rsidRDefault="00B2050B" w:rsidP="00B2050B">
            <w:pPr>
              <w:jc w:val="both"/>
              <w:rPr>
                <w:del w:id="10067" w:author="Pavla Trefilová" w:date="2019-11-18T17:19:00Z"/>
              </w:rPr>
            </w:pPr>
            <w:del w:id="10068" w:author="Pavla Trefilová" w:date="2019-11-18T17:19:00Z">
              <w:r>
                <w:rPr>
                  <w:b/>
                  <w:sz w:val="18"/>
                </w:rPr>
                <w:delText>ostatní</w:delText>
              </w:r>
            </w:del>
          </w:p>
        </w:tc>
      </w:tr>
      <w:tr w:rsidR="00B2050B" w14:paraId="7816AEBD" w14:textId="77777777" w:rsidTr="00CE664E">
        <w:trPr>
          <w:gridAfter w:val="1"/>
          <w:wAfter w:w="75" w:type="dxa"/>
          <w:cantSplit/>
          <w:trHeight w:val="70"/>
          <w:del w:id="10069" w:author="Pavla Trefilová" w:date="2019-11-18T17:19:00Z"/>
        </w:trPr>
        <w:tc>
          <w:tcPr>
            <w:tcW w:w="3346" w:type="dxa"/>
            <w:gridSpan w:val="3"/>
            <w:shd w:val="clear" w:color="auto" w:fill="F7CAAC"/>
          </w:tcPr>
          <w:p w14:paraId="5656080E" w14:textId="77777777" w:rsidR="00B2050B" w:rsidRDefault="00B2050B" w:rsidP="00B2050B">
            <w:pPr>
              <w:jc w:val="both"/>
              <w:rPr>
                <w:del w:id="10070" w:author="Pavla Trefilová" w:date="2019-11-18T17:19:00Z"/>
              </w:rPr>
            </w:pPr>
            <w:del w:id="10071" w:author="Pavla Trefilová" w:date="2019-11-18T17:19:00Z">
              <w:r>
                <w:rPr>
                  <w:b/>
                </w:rPr>
                <w:delText>Obor jmenovacího řízení</w:delText>
              </w:r>
            </w:del>
          </w:p>
        </w:tc>
        <w:tc>
          <w:tcPr>
            <w:tcW w:w="2245" w:type="dxa"/>
            <w:gridSpan w:val="4"/>
            <w:shd w:val="clear" w:color="auto" w:fill="F7CAAC"/>
          </w:tcPr>
          <w:p w14:paraId="3D7FF29A" w14:textId="77777777" w:rsidR="00B2050B" w:rsidRDefault="00B2050B" w:rsidP="00B2050B">
            <w:pPr>
              <w:jc w:val="both"/>
              <w:rPr>
                <w:del w:id="10072" w:author="Pavla Trefilová" w:date="2019-11-18T17:19:00Z"/>
              </w:rPr>
            </w:pPr>
            <w:del w:id="10073" w:author="Pavla Trefilová" w:date="2019-11-18T17:19:00Z">
              <w:r>
                <w:rPr>
                  <w:b/>
                </w:rPr>
                <w:delText>Rok udělení hodnosti</w:delText>
              </w:r>
            </w:del>
          </w:p>
        </w:tc>
        <w:tc>
          <w:tcPr>
            <w:tcW w:w="2248" w:type="dxa"/>
            <w:gridSpan w:val="4"/>
            <w:tcBorders>
              <w:right w:val="single" w:sz="12" w:space="0" w:color="auto"/>
            </w:tcBorders>
            <w:shd w:val="clear" w:color="auto" w:fill="F7CAAC"/>
          </w:tcPr>
          <w:p w14:paraId="708ADEE6" w14:textId="77777777" w:rsidR="00B2050B" w:rsidRDefault="00B2050B" w:rsidP="00B2050B">
            <w:pPr>
              <w:jc w:val="both"/>
              <w:rPr>
                <w:del w:id="10074" w:author="Pavla Trefilová" w:date="2019-11-18T17:19:00Z"/>
              </w:rPr>
            </w:pPr>
            <w:del w:id="10075" w:author="Pavla Trefilová" w:date="2019-11-18T17:19:00Z">
              <w:r>
                <w:rPr>
                  <w:b/>
                </w:rPr>
                <w:delText>Řízení konáno na VŠ</w:delText>
              </w:r>
            </w:del>
          </w:p>
        </w:tc>
        <w:tc>
          <w:tcPr>
            <w:tcW w:w="634" w:type="dxa"/>
            <w:vMerge w:val="restart"/>
            <w:tcBorders>
              <w:left w:val="single" w:sz="12" w:space="0" w:color="auto"/>
            </w:tcBorders>
          </w:tcPr>
          <w:p w14:paraId="1A961F68" w14:textId="77777777" w:rsidR="00B2050B" w:rsidRDefault="00023991" w:rsidP="00B2050B">
            <w:pPr>
              <w:jc w:val="both"/>
              <w:rPr>
                <w:del w:id="10076" w:author="Pavla Trefilová" w:date="2019-11-18T17:19:00Z"/>
                <w:b/>
              </w:rPr>
            </w:pPr>
            <w:del w:id="10077" w:author="Pavla Trefilová" w:date="2019-11-18T17:19:00Z">
              <w:r>
                <w:rPr>
                  <w:b/>
                </w:rPr>
                <w:delText>0</w:delText>
              </w:r>
            </w:del>
          </w:p>
        </w:tc>
        <w:tc>
          <w:tcPr>
            <w:tcW w:w="693" w:type="dxa"/>
            <w:gridSpan w:val="2"/>
            <w:vMerge w:val="restart"/>
          </w:tcPr>
          <w:p w14:paraId="0C3FAA62" w14:textId="77777777" w:rsidR="00B2050B" w:rsidRDefault="00023991" w:rsidP="00B2050B">
            <w:pPr>
              <w:jc w:val="both"/>
              <w:rPr>
                <w:del w:id="10078" w:author="Pavla Trefilová" w:date="2019-11-18T17:19:00Z"/>
                <w:b/>
              </w:rPr>
            </w:pPr>
            <w:del w:id="10079" w:author="Pavla Trefilová" w:date="2019-11-18T17:19:00Z">
              <w:r>
                <w:rPr>
                  <w:b/>
                </w:rPr>
                <w:delText>0</w:delText>
              </w:r>
            </w:del>
          </w:p>
        </w:tc>
        <w:tc>
          <w:tcPr>
            <w:tcW w:w="694" w:type="dxa"/>
            <w:gridSpan w:val="3"/>
            <w:vMerge w:val="restart"/>
          </w:tcPr>
          <w:p w14:paraId="01781DAA" w14:textId="77777777" w:rsidR="00B2050B" w:rsidRDefault="00023991" w:rsidP="00B2050B">
            <w:pPr>
              <w:jc w:val="both"/>
              <w:rPr>
                <w:del w:id="10080" w:author="Pavla Trefilová" w:date="2019-11-18T17:19:00Z"/>
                <w:b/>
              </w:rPr>
            </w:pPr>
            <w:del w:id="10081" w:author="Pavla Trefilová" w:date="2019-11-18T17:19:00Z">
              <w:r>
                <w:rPr>
                  <w:b/>
                </w:rPr>
                <w:delText>0</w:delText>
              </w:r>
            </w:del>
          </w:p>
        </w:tc>
      </w:tr>
      <w:tr w:rsidR="00B2050B" w14:paraId="3206F804" w14:textId="77777777" w:rsidTr="00CE664E">
        <w:trPr>
          <w:gridAfter w:val="1"/>
          <w:wAfter w:w="75" w:type="dxa"/>
          <w:trHeight w:val="205"/>
          <w:del w:id="10082" w:author="Pavla Trefilová" w:date="2019-11-18T17:19:00Z"/>
        </w:trPr>
        <w:tc>
          <w:tcPr>
            <w:tcW w:w="3346" w:type="dxa"/>
            <w:gridSpan w:val="3"/>
          </w:tcPr>
          <w:p w14:paraId="193A7A68" w14:textId="77777777" w:rsidR="00B2050B" w:rsidRDefault="00B2050B" w:rsidP="00B2050B">
            <w:pPr>
              <w:jc w:val="both"/>
              <w:rPr>
                <w:del w:id="10083" w:author="Pavla Trefilová" w:date="2019-11-18T17:19:00Z"/>
              </w:rPr>
            </w:pPr>
          </w:p>
        </w:tc>
        <w:tc>
          <w:tcPr>
            <w:tcW w:w="2245" w:type="dxa"/>
            <w:gridSpan w:val="4"/>
          </w:tcPr>
          <w:p w14:paraId="73769C74" w14:textId="77777777" w:rsidR="00B2050B" w:rsidRDefault="00B2050B" w:rsidP="00B2050B">
            <w:pPr>
              <w:jc w:val="both"/>
              <w:rPr>
                <w:del w:id="10084" w:author="Pavla Trefilová" w:date="2019-11-18T17:19:00Z"/>
              </w:rPr>
            </w:pPr>
          </w:p>
        </w:tc>
        <w:tc>
          <w:tcPr>
            <w:tcW w:w="2248" w:type="dxa"/>
            <w:gridSpan w:val="4"/>
            <w:tcBorders>
              <w:right w:val="single" w:sz="12" w:space="0" w:color="auto"/>
            </w:tcBorders>
          </w:tcPr>
          <w:p w14:paraId="285D0295" w14:textId="77777777" w:rsidR="00B2050B" w:rsidRDefault="00B2050B" w:rsidP="00B2050B">
            <w:pPr>
              <w:jc w:val="both"/>
              <w:rPr>
                <w:del w:id="10085" w:author="Pavla Trefilová" w:date="2019-11-18T17:19:00Z"/>
              </w:rPr>
            </w:pPr>
          </w:p>
        </w:tc>
        <w:tc>
          <w:tcPr>
            <w:tcW w:w="634" w:type="dxa"/>
            <w:vMerge/>
            <w:tcBorders>
              <w:left w:val="single" w:sz="12" w:space="0" w:color="auto"/>
            </w:tcBorders>
            <w:vAlign w:val="center"/>
          </w:tcPr>
          <w:p w14:paraId="1338CC19" w14:textId="77777777" w:rsidR="00B2050B" w:rsidRDefault="00B2050B" w:rsidP="00B2050B">
            <w:pPr>
              <w:rPr>
                <w:del w:id="10086" w:author="Pavla Trefilová" w:date="2019-11-18T17:19:00Z"/>
                <w:b/>
              </w:rPr>
            </w:pPr>
          </w:p>
        </w:tc>
        <w:tc>
          <w:tcPr>
            <w:tcW w:w="693" w:type="dxa"/>
            <w:gridSpan w:val="2"/>
            <w:vMerge/>
            <w:vAlign w:val="center"/>
          </w:tcPr>
          <w:p w14:paraId="04FA96E1" w14:textId="77777777" w:rsidR="00B2050B" w:rsidRDefault="00B2050B" w:rsidP="00B2050B">
            <w:pPr>
              <w:rPr>
                <w:del w:id="10087" w:author="Pavla Trefilová" w:date="2019-11-18T17:19:00Z"/>
                <w:b/>
              </w:rPr>
            </w:pPr>
          </w:p>
        </w:tc>
        <w:tc>
          <w:tcPr>
            <w:tcW w:w="694" w:type="dxa"/>
            <w:gridSpan w:val="3"/>
            <w:vMerge/>
            <w:vAlign w:val="center"/>
          </w:tcPr>
          <w:p w14:paraId="1C7AE745" w14:textId="77777777" w:rsidR="00B2050B" w:rsidRDefault="00B2050B" w:rsidP="00B2050B">
            <w:pPr>
              <w:rPr>
                <w:del w:id="10088" w:author="Pavla Trefilová" w:date="2019-11-18T17:19:00Z"/>
                <w:b/>
              </w:rPr>
            </w:pPr>
          </w:p>
        </w:tc>
      </w:tr>
      <w:tr w:rsidR="00B2050B" w:rsidRPr="006B32B3" w14:paraId="615B9C67" w14:textId="77777777" w:rsidTr="00CE664E">
        <w:trPr>
          <w:gridAfter w:val="1"/>
          <w:wAfter w:w="75" w:type="dxa"/>
          <w:del w:id="10089" w:author="Pavla Trefilová" w:date="2019-11-18T17:19:00Z"/>
        </w:trPr>
        <w:tc>
          <w:tcPr>
            <w:tcW w:w="9860" w:type="dxa"/>
            <w:gridSpan w:val="17"/>
            <w:shd w:val="clear" w:color="auto" w:fill="F7CAAC"/>
          </w:tcPr>
          <w:p w14:paraId="506582E6" w14:textId="77777777" w:rsidR="00B2050B" w:rsidRPr="006B32B3" w:rsidRDefault="00B2050B" w:rsidP="00B2050B">
            <w:pPr>
              <w:jc w:val="both"/>
              <w:rPr>
                <w:del w:id="10090" w:author="Pavla Trefilová" w:date="2019-11-18T17:19:00Z"/>
                <w:rFonts w:eastAsiaTheme="minorEastAsia"/>
                <w:b/>
                <w:lang w:eastAsia="zh-CN"/>
              </w:rPr>
            </w:pPr>
            <w:del w:id="10091" w:author="Pavla Trefilová" w:date="2019-11-18T17:19:00Z">
              <w:r>
                <w:rPr>
                  <w:b/>
                </w:rPr>
                <w:delText>Přehled o nejvýznamnější publikační a další tvůrčí činnosti nebo další profesní činnosti u odborníků z praxe vztahující se k zabezpečovaným předmětů</w:delText>
              </w:r>
            </w:del>
          </w:p>
        </w:tc>
      </w:tr>
      <w:tr w:rsidR="00B2050B" w:rsidRPr="00A4063D" w14:paraId="4EC7FA9A" w14:textId="77777777" w:rsidTr="00CE664E">
        <w:trPr>
          <w:gridAfter w:val="1"/>
          <w:wAfter w:w="75" w:type="dxa"/>
          <w:trHeight w:val="1312"/>
          <w:del w:id="10092" w:author="Pavla Trefilová" w:date="2019-11-18T17:19:00Z"/>
        </w:trPr>
        <w:tc>
          <w:tcPr>
            <w:tcW w:w="9860" w:type="dxa"/>
            <w:gridSpan w:val="17"/>
          </w:tcPr>
          <w:p w14:paraId="128BF602" w14:textId="77777777" w:rsidR="00B2050B" w:rsidRPr="004E120E" w:rsidRDefault="00B2050B" w:rsidP="00B2050B">
            <w:pPr>
              <w:pStyle w:val="Normlnweb"/>
              <w:jc w:val="both"/>
              <w:rPr>
                <w:del w:id="10093" w:author="Pavla Trefilová" w:date="2019-11-18T17:19:00Z"/>
                <w:rFonts w:eastAsia="DengXian"/>
                <w:color w:val="000000" w:themeColor="text1"/>
                <w:sz w:val="20"/>
                <w:szCs w:val="20"/>
              </w:rPr>
            </w:pPr>
            <w:del w:id="10094" w:author="Pavla Trefilová" w:date="2019-11-18T17:19:00Z">
              <w:r w:rsidRPr="004E120E">
                <w:rPr>
                  <w:rFonts w:eastAsia="DengXian"/>
                  <w:color w:val="000000" w:themeColor="text1"/>
                  <w:sz w:val="20"/>
                  <w:szCs w:val="20"/>
                </w:rPr>
                <w:delText xml:space="preserve">XING, Y. Negotiation in Intercultural Business Communication: A Comparison between Chinese Style and British Style. In </w:delText>
              </w:r>
              <w:r w:rsidRPr="004E120E">
                <w:rPr>
                  <w:rFonts w:eastAsia="DengXian"/>
                  <w:i/>
                  <w:color w:val="000000" w:themeColor="text1"/>
                  <w:sz w:val="20"/>
                  <w:szCs w:val="20"/>
                </w:rPr>
                <w:delText>Wuhan Newspaper Distribution Bureau English Square</w:delText>
              </w:r>
              <w:r w:rsidRPr="004E120E">
                <w:rPr>
                  <w:rFonts w:eastAsia="DengXian"/>
                  <w:color w:val="000000" w:themeColor="text1"/>
                  <w:sz w:val="20"/>
                  <w:szCs w:val="20"/>
                </w:rPr>
                <w:delText>, pages 141–142, 2015.</w:delText>
              </w:r>
            </w:del>
          </w:p>
          <w:p w14:paraId="1E69755C" w14:textId="77777777" w:rsidR="00B2050B" w:rsidRPr="00915141" w:rsidRDefault="00B2050B" w:rsidP="00B2050B">
            <w:pPr>
              <w:pStyle w:val="Normlnweb"/>
              <w:jc w:val="both"/>
              <w:rPr>
                <w:del w:id="10095" w:author="Pavla Trefilová" w:date="2019-11-18T17:19:00Z"/>
                <w:rFonts w:ascii="Calibri" w:eastAsia="DengXian" w:hAnsi="Calibri" w:cs="Calibri"/>
                <w:color w:val="000000"/>
                <w:sz w:val="21"/>
                <w:szCs w:val="21"/>
              </w:rPr>
            </w:pPr>
            <w:del w:id="10096" w:author="Pavla Trefilová" w:date="2019-11-18T17:19:00Z">
              <w:r w:rsidRPr="004E120E">
                <w:rPr>
                  <w:rFonts w:eastAsia="DengXian"/>
                  <w:color w:val="000000" w:themeColor="text1"/>
                  <w:sz w:val="20"/>
                  <w:szCs w:val="20"/>
                </w:rPr>
                <w:delText xml:space="preserve">XING, Y. How Gender Differences Affect English Language Study. In </w:delText>
              </w:r>
              <w:r w:rsidR="00A64CD8">
                <w:fldChar w:fldCharType="begin"/>
              </w:r>
              <w:r w:rsidR="00A64CD8">
                <w:delInstrText xml:space="preserve"> HYPERLINK "file:///C:\\Users\\xingy\\AppData\\Local\\youdao\\dict\\Application\\7.2.0.0703\\resultui\\dict\\?keyword=RUC" </w:delInstrText>
              </w:r>
              <w:r w:rsidR="00A64CD8">
                <w:fldChar w:fldCharType="separate"/>
              </w:r>
              <w:r w:rsidRPr="004E120E">
                <w:rPr>
                  <w:rFonts w:eastAsia="DengXian"/>
                  <w:i/>
                  <w:color w:val="000000" w:themeColor="text1"/>
                  <w:sz w:val="20"/>
                  <w:szCs w:val="20"/>
                </w:rPr>
                <w:delText>RUC</w:delText>
              </w:r>
              <w:r w:rsidR="00A64CD8">
                <w:rPr>
                  <w:rFonts w:eastAsia="DengXian"/>
                  <w:i/>
                  <w:color w:val="000000" w:themeColor="text1"/>
                </w:rPr>
                <w:fldChar w:fldCharType="end"/>
              </w:r>
              <w:r w:rsidRPr="004E120E">
                <w:rPr>
                  <w:rFonts w:eastAsia="DengXian"/>
                  <w:i/>
                  <w:color w:val="000000" w:themeColor="text1"/>
                  <w:sz w:val="20"/>
                  <w:szCs w:val="20"/>
                </w:rPr>
                <w:delText> </w:delText>
              </w:r>
              <w:r w:rsidR="00A64CD8">
                <w:fldChar w:fldCharType="begin"/>
              </w:r>
              <w:r w:rsidR="00A64CD8">
                <w:delInstrText xml:space="preserve"> HYPERLINK "file:///C:\\Users\\xingy\\AppData\\Local\\youdao\\dict\\Application\\7.2.0.0703\\resultui\\dict\\?keyword=Renmin" </w:delInstrText>
              </w:r>
              <w:r w:rsidR="00A64CD8">
                <w:fldChar w:fldCharType="separate"/>
              </w:r>
              <w:r w:rsidRPr="004E120E">
                <w:rPr>
                  <w:rFonts w:eastAsia="DengXian"/>
                  <w:i/>
                  <w:color w:val="000000" w:themeColor="text1"/>
                  <w:sz w:val="20"/>
                  <w:szCs w:val="20"/>
                </w:rPr>
                <w:delText>Renmin</w:delText>
              </w:r>
              <w:r w:rsidR="00A64CD8">
                <w:rPr>
                  <w:rFonts w:eastAsia="DengXian"/>
                  <w:i/>
                  <w:color w:val="000000" w:themeColor="text1"/>
                </w:rPr>
                <w:fldChar w:fldCharType="end"/>
              </w:r>
              <w:r w:rsidRPr="004E120E">
                <w:rPr>
                  <w:rFonts w:eastAsia="DengXian"/>
                  <w:i/>
                  <w:color w:val="000000" w:themeColor="text1"/>
                  <w:sz w:val="20"/>
                  <w:szCs w:val="20"/>
                </w:rPr>
                <w:delText> </w:delText>
              </w:r>
              <w:r w:rsidR="00A64CD8">
                <w:fldChar w:fldCharType="begin"/>
              </w:r>
              <w:r w:rsidR="00A64CD8">
                <w:delInstrText xml:space="preserve"> HYPERLINK "file:///C:\\Users\\xingy\\AppData\\Local\\youdao\\dict\\Application\\7.2.0.0703\\resultui\\dict\\?keyword=University" </w:delInstrText>
              </w:r>
              <w:r w:rsidR="00A64CD8">
                <w:fldChar w:fldCharType="separate"/>
              </w:r>
              <w:r w:rsidRPr="004E120E">
                <w:rPr>
                  <w:rFonts w:eastAsia="DengXian"/>
                  <w:i/>
                  <w:color w:val="000000" w:themeColor="text1"/>
                  <w:sz w:val="20"/>
                  <w:szCs w:val="20"/>
                </w:rPr>
                <w:delText>University</w:delText>
              </w:r>
              <w:r w:rsidR="00A64CD8">
                <w:rPr>
                  <w:rFonts w:eastAsia="DengXian"/>
                  <w:i/>
                  <w:color w:val="000000" w:themeColor="text1"/>
                </w:rPr>
                <w:fldChar w:fldCharType="end"/>
              </w:r>
              <w:r w:rsidRPr="004E120E">
                <w:rPr>
                  <w:rFonts w:eastAsia="DengXian"/>
                  <w:i/>
                  <w:color w:val="000000" w:themeColor="text1"/>
                  <w:sz w:val="20"/>
                  <w:szCs w:val="20"/>
                </w:rPr>
                <w:delText> </w:delText>
              </w:r>
              <w:r w:rsidR="00A64CD8">
                <w:fldChar w:fldCharType="begin"/>
              </w:r>
              <w:r w:rsidR="00A64CD8">
                <w:delInstrText xml:space="preserve"> HYPERLINK "file:///C:\\Users\\xingy\\AppData\\Local\\youdao\\dict\\Application\\7.2.0.0703\\resultui\\dict\\?keyword=of" </w:delInstrText>
              </w:r>
              <w:r w:rsidR="00A64CD8">
                <w:fldChar w:fldCharType="separate"/>
              </w:r>
              <w:r w:rsidRPr="004E120E">
                <w:rPr>
                  <w:rFonts w:eastAsia="DengXian"/>
                  <w:i/>
                  <w:color w:val="000000" w:themeColor="text1"/>
                  <w:sz w:val="20"/>
                  <w:szCs w:val="20"/>
                </w:rPr>
                <w:delText>of</w:delText>
              </w:r>
              <w:r w:rsidR="00A64CD8">
                <w:rPr>
                  <w:rFonts w:eastAsia="DengXian"/>
                  <w:i/>
                  <w:color w:val="000000" w:themeColor="text1"/>
                </w:rPr>
                <w:fldChar w:fldCharType="end"/>
              </w:r>
              <w:r w:rsidRPr="004E120E">
                <w:rPr>
                  <w:rFonts w:eastAsia="DengXian"/>
                  <w:i/>
                  <w:color w:val="000000" w:themeColor="text1"/>
                  <w:sz w:val="20"/>
                  <w:szCs w:val="20"/>
                </w:rPr>
                <w:delText> </w:delText>
              </w:r>
              <w:r w:rsidR="00A64CD8">
                <w:fldChar w:fldCharType="begin"/>
              </w:r>
              <w:r w:rsidR="00A64CD8">
                <w:delInstrText xml:space="preserve"> HYPERLINK "file:///C:\\Users\\xingy\\AppData\\Local\\youdao\\dict\\Application\\7.2.0.0703\\resultui\\dict\\?keyword=China" </w:delInstrText>
              </w:r>
              <w:r w:rsidR="00A64CD8">
                <w:fldChar w:fldCharType="separate"/>
              </w:r>
              <w:r w:rsidRPr="004E120E">
                <w:rPr>
                  <w:rFonts w:eastAsia="DengXian"/>
                  <w:i/>
                  <w:color w:val="000000" w:themeColor="text1"/>
                  <w:sz w:val="20"/>
                  <w:szCs w:val="20"/>
                </w:rPr>
                <w:delText>China</w:delText>
              </w:r>
              <w:r w:rsidR="00A64CD8">
                <w:rPr>
                  <w:rFonts w:eastAsia="DengXian"/>
                  <w:i/>
                  <w:color w:val="000000" w:themeColor="text1"/>
                </w:rPr>
                <w:fldChar w:fldCharType="end"/>
              </w:r>
              <w:r w:rsidRPr="004E120E">
                <w:rPr>
                  <w:rFonts w:eastAsia="DengXian"/>
                  <w:i/>
                  <w:color w:val="000000" w:themeColor="text1"/>
                  <w:sz w:val="20"/>
                  <w:szCs w:val="20"/>
                </w:rPr>
                <w:delText xml:space="preserve"> Education Digest</w:delText>
              </w:r>
              <w:r w:rsidRPr="004E120E">
                <w:rPr>
                  <w:rFonts w:eastAsia="DengXian"/>
                  <w:color w:val="000000" w:themeColor="text1"/>
                  <w:sz w:val="20"/>
                  <w:szCs w:val="20"/>
                </w:rPr>
                <w:delText>, page 11, 2014.</w:delText>
              </w:r>
              <w:r w:rsidR="00023991">
                <w:rPr>
                  <w:rFonts w:eastAsia="DengXian"/>
                  <w:color w:val="000000" w:themeColor="text1"/>
                  <w:sz w:val="20"/>
                  <w:szCs w:val="20"/>
                </w:rPr>
                <w:delText xml:space="preserve"> </w:delText>
              </w:r>
            </w:del>
          </w:p>
        </w:tc>
      </w:tr>
      <w:tr w:rsidR="00B2050B" w14:paraId="4FCD8145" w14:textId="77777777" w:rsidTr="00CE664E">
        <w:trPr>
          <w:gridAfter w:val="1"/>
          <w:wAfter w:w="75" w:type="dxa"/>
          <w:trHeight w:val="218"/>
          <w:del w:id="10097" w:author="Pavla Trefilová" w:date="2019-11-18T17:19:00Z"/>
        </w:trPr>
        <w:tc>
          <w:tcPr>
            <w:tcW w:w="9860" w:type="dxa"/>
            <w:gridSpan w:val="17"/>
            <w:shd w:val="clear" w:color="auto" w:fill="F7CAAC"/>
          </w:tcPr>
          <w:p w14:paraId="68E5B7EA" w14:textId="77777777" w:rsidR="00B2050B" w:rsidRDefault="00B2050B" w:rsidP="00B2050B">
            <w:pPr>
              <w:rPr>
                <w:del w:id="10098" w:author="Pavla Trefilová" w:date="2019-11-18T17:19:00Z"/>
                <w:b/>
              </w:rPr>
            </w:pPr>
            <w:del w:id="10099" w:author="Pavla Trefilová" w:date="2019-11-18T17:19:00Z">
              <w:r>
                <w:rPr>
                  <w:b/>
                </w:rPr>
                <w:delText>Působení v zahraničí</w:delText>
              </w:r>
            </w:del>
          </w:p>
        </w:tc>
      </w:tr>
      <w:tr w:rsidR="00B2050B" w14:paraId="04DD1D3D" w14:textId="77777777" w:rsidTr="00CE664E">
        <w:trPr>
          <w:gridAfter w:val="1"/>
          <w:wAfter w:w="75" w:type="dxa"/>
          <w:trHeight w:val="328"/>
          <w:del w:id="10100" w:author="Pavla Trefilová" w:date="2019-11-18T17:19:00Z"/>
        </w:trPr>
        <w:tc>
          <w:tcPr>
            <w:tcW w:w="9860" w:type="dxa"/>
            <w:gridSpan w:val="17"/>
          </w:tcPr>
          <w:p w14:paraId="19E5182C" w14:textId="77777777" w:rsidR="00B2050B" w:rsidRPr="004E120E" w:rsidRDefault="00B2050B" w:rsidP="00B2050B">
            <w:pPr>
              <w:ind w:left="530" w:hanging="530"/>
              <w:rPr>
                <w:del w:id="10101" w:author="Pavla Trefilová" w:date="2019-11-18T17:19:00Z"/>
                <w:rFonts w:eastAsiaTheme="minorEastAsia"/>
                <w:b/>
                <w:lang w:eastAsia="zh-CN"/>
              </w:rPr>
            </w:pPr>
          </w:p>
        </w:tc>
      </w:tr>
      <w:tr w:rsidR="00B2050B" w14:paraId="4620B910" w14:textId="77777777" w:rsidTr="00CE664E">
        <w:trPr>
          <w:gridAfter w:val="1"/>
          <w:wAfter w:w="75" w:type="dxa"/>
          <w:cantSplit/>
          <w:trHeight w:val="276"/>
          <w:del w:id="10102" w:author="Pavla Trefilová" w:date="2019-11-18T17:19:00Z"/>
        </w:trPr>
        <w:tc>
          <w:tcPr>
            <w:tcW w:w="2517" w:type="dxa"/>
            <w:shd w:val="clear" w:color="auto" w:fill="F7CAAC"/>
          </w:tcPr>
          <w:p w14:paraId="31B76B0D" w14:textId="77777777" w:rsidR="00B2050B" w:rsidRDefault="00B2050B" w:rsidP="00B2050B">
            <w:pPr>
              <w:jc w:val="both"/>
              <w:rPr>
                <w:del w:id="10103" w:author="Pavla Trefilová" w:date="2019-11-18T17:19:00Z"/>
                <w:b/>
              </w:rPr>
            </w:pPr>
            <w:del w:id="10104" w:author="Pavla Trefilová" w:date="2019-11-18T17:19:00Z">
              <w:r>
                <w:rPr>
                  <w:b/>
                </w:rPr>
                <w:delText xml:space="preserve">Podpis </w:delText>
              </w:r>
            </w:del>
          </w:p>
        </w:tc>
        <w:tc>
          <w:tcPr>
            <w:tcW w:w="4536" w:type="dxa"/>
            <w:gridSpan w:val="4"/>
          </w:tcPr>
          <w:p w14:paraId="6492ACE9" w14:textId="77777777" w:rsidR="00B2050B" w:rsidRDefault="00B2050B" w:rsidP="00B2050B">
            <w:pPr>
              <w:jc w:val="both"/>
              <w:rPr>
                <w:del w:id="10105" w:author="Pavla Trefilová" w:date="2019-11-18T17:19:00Z"/>
              </w:rPr>
            </w:pPr>
          </w:p>
        </w:tc>
        <w:tc>
          <w:tcPr>
            <w:tcW w:w="786" w:type="dxa"/>
            <w:gridSpan w:val="4"/>
            <w:shd w:val="clear" w:color="auto" w:fill="F7CAAC"/>
          </w:tcPr>
          <w:p w14:paraId="6A0042A7" w14:textId="77777777" w:rsidR="00B2050B" w:rsidRDefault="00B2050B" w:rsidP="00B2050B">
            <w:pPr>
              <w:jc w:val="both"/>
              <w:rPr>
                <w:del w:id="10106" w:author="Pavla Trefilová" w:date="2019-11-18T17:19:00Z"/>
              </w:rPr>
            </w:pPr>
            <w:del w:id="10107" w:author="Pavla Trefilová" w:date="2019-11-18T17:19:00Z">
              <w:r>
                <w:rPr>
                  <w:b/>
                </w:rPr>
                <w:delText>datum</w:delText>
              </w:r>
            </w:del>
          </w:p>
        </w:tc>
        <w:tc>
          <w:tcPr>
            <w:tcW w:w="2021" w:type="dxa"/>
            <w:gridSpan w:val="8"/>
          </w:tcPr>
          <w:p w14:paraId="270A02F8" w14:textId="77777777" w:rsidR="00B2050B" w:rsidRDefault="00B2050B" w:rsidP="00B2050B">
            <w:pPr>
              <w:jc w:val="both"/>
              <w:rPr>
                <w:del w:id="10108" w:author="Pavla Trefilová" w:date="2019-11-18T17:19:00Z"/>
              </w:rPr>
            </w:pPr>
          </w:p>
        </w:tc>
      </w:tr>
    </w:tbl>
    <w:p w14:paraId="706873E6" w14:textId="77777777" w:rsidR="00B2050B" w:rsidRDefault="00B2050B" w:rsidP="00B2050B">
      <w:pPr>
        <w:spacing w:after="160" w:line="259" w:lineRule="auto"/>
        <w:rPr>
          <w:del w:id="10109" w:author="Pavla Trefilová" w:date="2019-11-18T17:19:00Z"/>
        </w:rPr>
      </w:pPr>
    </w:p>
    <w:p w14:paraId="72333DA1" w14:textId="77777777" w:rsidR="00B2050B" w:rsidRDefault="00B2050B" w:rsidP="00B2050B">
      <w:pPr>
        <w:spacing w:after="160" w:line="259" w:lineRule="auto"/>
        <w:rPr>
          <w:del w:id="10110" w:author="Pavla Trefilová" w:date="2019-11-18T17:19:00Z"/>
        </w:rPr>
      </w:pPr>
    </w:p>
    <w:p w14:paraId="32D04C17" w14:textId="77777777" w:rsidR="00B2050B" w:rsidRDefault="00B2050B" w:rsidP="00B2050B">
      <w:pPr>
        <w:rPr>
          <w:del w:id="10111" w:author="Pavla Trefilová" w:date="2019-11-18T17:19:00Z"/>
        </w:rPr>
      </w:pPr>
      <w:del w:id="10112" w:author="Pavla Trefilová" w:date="2019-11-18T17:19:00Z">
        <w:r>
          <w:br w:type="page"/>
        </w:r>
      </w:del>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9"/>
        <w:gridCol w:w="821"/>
        <w:gridCol w:w="1702"/>
        <w:gridCol w:w="519"/>
        <w:gridCol w:w="463"/>
        <w:gridCol w:w="984"/>
        <w:gridCol w:w="703"/>
        <w:gridCol w:w="76"/>
        <w:gridCol w:w="627"/>
        <w:gridCol w:w="687"/>
        <w:gridCol w:w="688"/>
        <w:gridCol w:w="141"/>
        <w:tblGridChange w:id="10113">
          <w:tblGrid>
            <w:gridCol w:w="428"/>
            <w:gridCol w:w="2061"/>
            <w:gridCol w:w="821"/>
            <w:gridCol w:w="1702"/>
            <w:gridCol w:w="519"/>
            <w:gridCol w:w="463"/>
            <w:gridCol w:w="519"/>
            <w:gridCol w:w="465"/>
            <w:gridCol w:w="703"/>
            <w:gridCol w:w="76"/>
            <w:gridCol w:w="466"/>
            <w:gridCol w:w="161"/>
            <w:gridCol w:w="687"/>
            <w:gridCol w:w="688"/>
            <w:gridCol w:w="141"/>
            <w:gridCol w:w="428"/>
          </w:tblGrid>
        </w:tblGridChange>
      </w:tblGrid>
      <w:tr w:rsidR="00B2050B" w:rsidRPr="00BA53AC" w14:paraId="3AA53238" w14:textId="77777777" w:rsidTr="00B2050B">
        <w:trPr>
          <w:gridAfter w:val="1"/>
          <w:wAfter w:w="143" w:type="dxa"/>
          <w:del w:id="10114" w:author="Pavla Trefilová" w:date="2019-11-18T17:19:00Z"/>
        </w:trPr>
        <w:tc>
          <w:tcPr>
            <w:tcW w:w="9900" w:type="dxa"/>
            <w:gridSpan w:val="11"/>
            <w:tcBorders>
              <w:bottom w:val="double" w:sz="4" w:space="0" w:color="auto"/>
            </w:tcBorders>
            <w:shd w:val="clear" w:color="auto" w:fill="BDD6EE"/>
          </w:tcPr>
          <w:p w14:paraId="7C03D8E8" w14:textId="77777777" w:rsidR="00B2050B" w:rsidRPr="00BA53AC" w:rsidRDefault="00B2050B" w:rsidP="00B2050B">
            <w:pPr>
              <w:jc w:val="both"/>
              <w:rPr>
                <w:del w:id="10115" w:author="Pavla Trefilová" w:date="2019-11-18T17:19:00Z"/>
                <w:b/>
                <w:sz w:val="28"/>
              </w:rPr>
            </w:pPr>
            <w:del w:id="10116" w:author="Pavla Trefilová" w:date="2019-11-18T17:19:00Z">
              <w:r w:rsidRPr="00BA53AC">
                <w:rPr>
                  <w:b/>
                  <w:sz w:val="28"/>
                </w:rPr>
                <w:lastRenderedPageBreak/>
                <w:delText>C-I – Personální zabezpečení</w:delText>
              </w:r>
            </w:del>
          </w:p>
        </w:tc>
      </w:tr>
      <w:tr w:rsidR="00B2050B" w:rsidRPr="00AD088D" w14:paraId="5592322C" w14:textId="77777777" w:rsidTr="00B2050B">
        <w:trPr>
          <w:gridAfter w:val="1"/>
          <w:wAfter w:w="143" w:type="dxa"/>
          <w:del w:id="10117" w:author="Pavla Trefilová" w:date="2019-11-18T17:19:00Z"/>
        </w:trPr>
        <w:tc>
          <w:tcPr>
            <w:tcW w:w="2529" w:type="dxa"/>
            <w:tcBorders>
              <w:top w:val="double" w:sz="4" w:space="0" w:color="auto"/>
            </w:tcBorders>
            <w:shd w:val="clear" w:color="auto" w:fill="F7CAAC"/>
          </w:tcPr>
          <w:p w14:paraId="6E846495" w14:textId="77777777" w:rsidR="00B2050B" w:rsidRPr="00AD088D" w:rsidRDefault="00B2050B" w:rsidP="00B2050B">
            <w:pPr>
              <w:jc w:val="both"/>
              <w:rPr>
                <w:del w:id="10118" w:author="Pavla Trefilová" w:date="2019-11-18T17:19:00Z"/>
                <w:b/>
              </w:rPr>
            </w:pPr>
            <w:del w:id="10119" w:author="Pavla Trefilová" w:date="2019-11-18T17:19:00Z">
              <w:r w:rsidRPr="00AD088D">
                <w:rPr>
                  <w:b/>
                </w:rPr>
                <w:delText>Vysoká škola</w:delText>
              </w:r>
            </w:del>
          </w:p>
        </w:tc>
        <w:tc>
          <w:tcPr>
            <w:tcW w:w="7371" w:type="dxa"/>
            <w:gridSpan w:val="10"/>
          </w:tcPr>
          <w:p w14:paraId="6813AAF4" w14:textId="77777777" w:rsidR="00B2050B" w:rsidRPr="00AD088D" w:rsidRDefault="00B2050B" w:rsidP="00B2050B">
            <w:pPr>
              <w:jc w:val="both"/>
              <w:rPr>
                <w:del w:id="10120" w:author="Pavla Trefilová" w:date="2019-11-18T17:19:00Z"/>
              </w:rPr>
            </w:pPr>
            <w:del w:id="10121" w:author="Pavla Trefilová" w:date="2019-11-18T17:19:00Z">
              <w:r w:rsidRPr="00AD088D">
                <w:delText>Univerzita Tomáše Bati ve Zlíně</w:delText>
              </w:r>
            </w:del>
          </w:p>
        </w:tc>
      </w:tr>
      <w:tr w:rsidR="00B2050B" w:rsidRPr="00AD088D" w14:paraId="1CD1016A" w14:textId="77777777" w:rsidTr="00B2050B">
        <w:trPr>
          <w:gridAfter w:val="1"/>
          <w:wAfter w:w="143" w:type="dxa"/>
          <w:del w:id="10122" w:author="Pavla Trefilová" w:date="2019-11-18T17:19:00Z"/>
        </w:trPr>
        <w:tc>
          <w:tcPr>
            <w:tcW w:w="2529" w:type="dxa"/>
            <w:shd w:val="clear" w:color="auto" w:fill="F7CAAC"/>
          </w:tcPr>
          <w:p w14:paraId="649BB286" w14:textId="77777777" w:rsidR="00B2050B" w:rsidRPr="00AD088D" w:rsidRDefault="00B2050B" w:rsidP="00B2050B">
            <w:pPr>
              <w:jc w:val="both"/>
              <w:rPr>
                <w:del w:id="10123" w:author="Pavla Trefilová" w:date="2019-11-18T17:19:00Z"/>
                <w:b/>
              </w:rPr>
            </w:pPr>
            <w:del w:id="10124" w:author="Pavla Trefilová" w:date="2019-11-18T17:19:00Z">
              <w:r w:rsidRPr="00AD088D">
                <w:rPr>
                  <w:b/>
                </w:rPr>
                <w:delText>Součást vysoké školy</w:delText>
              </w:r>
            </w:del>
          </w:p>
        </w:tc>
        <w:tc>
          <w:tcPr>
            <w:tcW w:w="7371" w:type="dxa"/>
            <w:gridSpan w:val="10"/>
          </w:tcPr>
          <w:p w14:paraId="441CB823" w14:textId="77777777" w:rsidR="00B2050B" w:rsidRPr="00AD088D" w:rsidRDefault="00B2050B" w:rsidP="00B2050B">
            <w:pPr>
              <w:jc w:val="both"/>
              <w:rPr>
                <w:del w:id="10125" w:author="Pavla Trefilová" w:date="2019-11-18T17:19:00Z"/>
              </w:rPr>
            </w:pPr>
            <w:del w:id="10126" w:author="Pavla Trefilová" w:date="2019-11-18T17:19:00Z">
              <w:r w:rsidRPr="00AD088D">
                <w:delText xml:space="preserve">Fakulta managementu a ekonomiky </w:delText>
              </w:r>
            </w:del>
          </w:p>
        </w:tc>
      </w:tr>
      <w:tr w:rsidR="00B2050B" w:rsidRPr="00AD088D" w14:paraId="754D5BFE" w14:textId="77777777" w:rsidTr="00B2050B">
        <w:trPr>
          <w:gridAfter w:val="1"/>
          <w:wAfter w:w="143" w:type="dxa"/>
          <w:del w:id="10127" w:author="Pavla Trefilová" w:date="2019-11-18T17:19:00Z"/>
        </w:trPr>
        <w:tc>
          <w:tcPr>
            <w:tcW w:w="2529" w:type="dxa"/>
            <w:shd w:val="clear" w:color="auto" w:fill="F7CAAC"/>
          </w:tcPr>
          <w:p w14:paraId="19300C2A" w14:textId="77777777" w:rsidR="00B2050B" w:rsidRPr="00AD088D" w:rsidRDefault="00B2050B" w:rsidP="00B2050B">
            <w:pPr>
              <w:jc w:val="both"/>
              <w:rPr>
                <w:del w:id="10128" w:author="Pavla Trefilová" w:date="2019-11-18T17:19:00Z"/>
                <w:b/>
              </w:rPr>
            </w:pPr>
            <w:del w:id="10129" w:author="Pavla Trefilová" w:date="2019-11-18T17:19:00Z">
              <w:r w:rsidRPr="00AD088D">
                <w:rPr>
                  <w:b/>
                </w:rPr>
                <w:delText>Název studijního programu</w:delText>
              </w:r>
            </w:del>
          </w:p>
        </w:tc>
        <w:tc>
          <w:tcPr>
            <w:tcW w:w="7371" w:type="dxa"/>
            <w:gridSpan w:val="10"/>
          </w:tcPr>
          <w:p w14:paraId="634F53C3" w14:textId="77777777" w:rsidR="00B2050B" w:rsidRPr="00AD088D" w:rsidRDefault="00343DC3" w:rsidP="00B2050B">
            <w:pPr>
              <w:jc w:val="both"/>
              <w:rPr>
                <w:del w:id="10130" w:author="Pavla Trefilová" w:date="2019-11-18T17:19:00Z"/>
              </w:rPr>
            </w:pPr>
            <w:del w:id="10131" w:author="Pavla Trefilová" w:date="2019-11-18T17:19:00Z">
              <w:r>
                <w:delText xml:space="preserve">Economics and Management </w:delText>
              </w:r>
            </w:del>
          </w:p>
        </w:tc>
      </w:tr>
      <w:tr w:rsidR="00534C60" w:rsidRPr="00241F3C" w14:paraId="5266EDF4" w14:textId="77777777" w:rsidTr="00241F3C">
        <w:tc>
          <w:tcPr>
            <w:tcW w:w="2529" w:type="dxa"/>
            <w:shd w:val="clear" w:color="auto" w:fill="F7CAAC"/>
          </w:tcPr>
          <w:p w14:paraId="09AA2890" w14:textId="77777777" w:rsidR="00241F3C" w:rsidRPr="00241F3C" w:rsidRDefault="00241F3C" w:rsidP="00241F3C">
            <w:pPr>
              <w:jc w:val="both"/>
              <w:rPr>
                <w:b/>
              </w:rPr>
            </w:pPr>
            <w:r w:rsidRPr="00241F3C">
              <w:rPr>
                <w:b/>
              </w:rPr>
              <w:t>Jméno a příjmení</w:t>
            </w:r>
          </w:p>
        </w:tc>
        <w:tc>
          <w:tcPr>
            <w:tcW w:w="4554" w:type="dxa"/>
            <w:gridSpan w:val="5"/>
          </w:tcPr>
          <w:p w14:paraId="5FE2C539" w14:textId="77777777" w:rsidR="00241F3C" w:rsidRPr="00241F3C" w:rsidRDefault="00241F3C" w:rsidP="00241F3C">
            <w:pPr>
              <w:jc w:val="both"/>
            </w:pPr>
            <w:bookmarkStart w:id="10132" w:name="Orsavová"/>
            <w:bookmarkEnd w:id="10132"/>
            <w:r w:rsidRPr="00241F3C">
              <w:t>Magda ZÁLEŠÁKOVÁ</w:t>
            </w:r>
          </w:p>
        </w:tc>
        <w:tc>
          <w:tcPr>
            <w:tcW w:w="712" w:type="dxa"/>
            <w:shd w:val="clear" w:color="auto" w:fill="F7CAAC"/>
          </w:tcPr>
          <w:p w14:paraId="19B4FC4B" w14:textId="77777777" w:rsidR="00241F3C" w:rsidRPr="00241F3C" w:rsidRDefault="00241F3C" w:rsidP="00241F3C">
            <w:pPr>
              <w:jc w:val="both"/>
              <w:rPr>
                <w:b/>
              </w:rPr>
            </w:pPr>
            <w:r w:rsidRPr="00241F3C">
              <w:rPr>
                <w:b/>
              </w:rPr>
              <w:t>Tituly</w:t>
            </w:r>
          </w:p>
        </w:tc>
        <w:tc>
          <w:tcPr>
            <w:tcW w:w="2105" w:type="dxa"/>
            <w:gridSpan w:val="5"/>
          </w:tcPr>
          <w:p w14:paraId="4F3F81E4" w14:textId="77777777" w:rsidR="00241F3C" w:rsidRPr="00241F3C" w:rsidRDefault="00241F3C" w:rsidP="00241F3C">
            <w:pPr>
              <w:jc w:val="both"/>
            </w:pPr>
            <w:r w:rsidRPr="00241F3C">
              <w:t>Mgr.</w:t>
            </w:r>
          </w:p>
        </w:tc>
      </w:tr>
      <w:tr w:rsidR="00534C60" w:rsidRPr="00241F3C" w14:paraId="0560E283" w14:textId="77777777" w:rsidTr="00241F3C">
        <w:tc>
          <w:tcPr>
            <w:tcW w:w="2529" w:type="dxa"/>
            <w:shd w:val="clear" w:color="auto" w:fill="F7CAAC"/>
          </w:tcPr>
          <w:p w14:paraId="51C39995" w14:textId="77777777" w:rsidR="00241F3C" w:rsidRPr="00241F3C" w:rsidRDefault="00241F3C" w:rsidP="00241F3C">
            <w:pPr>
              <w:jc w:val="both"/>
              <w:rPr>
                <w:b/>
              </w:rPr>
            </w:pPr>
            <w:r w:rsidRPr="00241F3C">
              <w:rPr>
                <w:b/>
              </w:rPr>
              <w:t>Rok narození</w:t>
            </w:r>
          </w:p>
        </w:tc>
        <w:tc>
          <w:tcPr>
            <w:tcW w:w="832" w:type="dxa"/>
          </w:tcPr>
          <w:p w14:paraId="57E7D134" w14:textId="77777777" w:rsidR="00241F3C" w:rsidRPr="00241F3C" w:rsidRDefault="00241F3C" w:rsidP="00241F3C">
            <w:pPr>
              <w:jc w:val="both"/>
            </w:pPr>
            <w:r w:rsidRPr="00241F3C">
              <w:t>1956</w:t>
            </w:r>
          </w:p>
        </w:tc>
        <w:tc>
          <w:tcPr>
            <w:tcW w:w="1728" w:type="dxa"/>
            <w:shd w:val="clear" w:color="auto" w:fill="F7CAAC"/>
          </w:tcPr>
          <w:p w14:paraId="73519D31" w14:textId="77777777" w:rsidR="00241F3C" w:rsidRPr="00241F3C" w:rsidRDefault="00241F3C" w:rsidP="00241F3C">
            <w:pPr>
              <w:jc w:val="both"/>
              <w:rPr>
                <w:b/>
              </w:rPr>
            </w:pPr>
            <w:r w:rsidRPr="00241F3C">
              <w:rPr>
                <w:b/>
              </w:rPr>
              <w:t>typ vztahu k VŠ</w:t>
            </w:r>
          </w:p>
        </w:tc>
        <w:tc>
          <w:tcPr>
            <w:tcW w:w="996" w:type="dxa"/>
            <w:gridSpan w:val="2"/>
          </w:tcPr>
          <w:p w14:paraId="1D0850D2" w14:textId="77777777" w:rsidR="00241F3C" w:rsidRPr="00241F3C" w:rsidRDefault="00241F3C" w:rsidP="00241F3C">
            <w:pPr>
              <w:jc w:val="both"/>
            </w:pPr>
            <w:r w:rsidRPr="00241F3C">
              <w:t>pp</w:t>
            </w:r>
          </w:p>
        </w:tc>
        <w:tc>
          <w:tcPr>
            <w:tcW w:w="998" w:type="dxa"/>
            <w:shd w:val="clear" w:color="auto" w:fill="F7CAAC"/>
          </w:tcPr>
          <w:p w14:paraId="6311510B" w14:textId="77777777" w:rsidR="00241F3C" w:rsidRPr="00241F3C" w:rsidRDefault="00241F3C" w:rsidP="00241F3C">
            <w:pPr>
              <w:jc w:val="both"/>
              <w:rPr>
                <w:b/>
              </w:rPr>
            </w:pPr>
            <w:r w:rsidRPr="00241F3C">
              <w:rPr>
                <w:b/>
              </w:rPr>
              <w:t>rozsah</w:t>
            </w:r>
          </w:p>
        </w:tc>
        <w:tc>
          <w:tcPr>
            <w:tcW w:w="712" w:type="dxa"/>
          </w:tcPr>
          <w:p w14:paraId="2A5EFB26" w14:textId="77777777" w:rsidR="00241F3C" w:rsidRPr="00241F3C" w:rsidRDefault="00241F3C" w:rsidP="00241F3C">
            <w:pPr>
              <w:jc w:val="both"/>
            </w:pPr>
            <w:r w:rsidRPr="00241F3C">
              <w:t>40</w:t>
            </w:r>
          </w:p>
        </w:tc>
        <w:tc>
          <w:tcPr>
            <w:tcW w:w="712" w:type="dxa"/>
            <w:gridSpan w:val="2"/>
            <w:shd w:val="clear" w:color="auto" w:fill="F7CAAC"/>
          </w:tcPr>
          <w:p w14:paraId="18D5A6B7" w14:textId="77777777" w:rsidR="00241F3C" w:rsidRPr="00241F3C" w:rsidRDefault="00241F3C" w:rsidP="00241F3C">
            <w:pPr>
              <w:jc w:val="both"/>
              <w:rPr>
                <w:b/>
              </w:rPr>
            </w:pPr>
            <w:r w:rsidRPr="00241F3C">
              <w:rPr>
                <w:b/>
              </w:rPr>
              <w:t>do kdy</w:t>
            </w:r>
          </w:p>
        </w:tc>
        <w:tc>
          <w:tcPr>
            <w:tcW w:w="1393" w:type="dxa"/>
            <w:gridSpan w:val="3"/>
          </w:tcPr>
          <w:p w14:paraId="57698003" w14:textId="77777777" w:rsidR="00241F3C" w:rsidRPr="00241F3C" w:rsidRDefault="00241F3C" w:rsidP="00241F3C">
            <w:pPr>
              <w:jc w:val="both"/>
            </w:pPr>
            <w:r w:rsidRPr="00241F3C">
              <w:t>N</w:t>
            </w:r>
          </w:p>
        </w:tc>
      </w:tr>
      <w:tr w:rsidR="00534C60" w:rsidRPr="00241F3C" w14:paraId="3761D027" w14:textId="77777777" w:rsidTr="00241F3C">
        <w:tc>
          <w:tcPr>
            <w:tcW w:w="5089" w:type="dxa"/>
            <w:gridSpan w:val="3"/>
            <w:shd w:val="clear" w:color="auto" w:fill="F7CAAC"/>
          </w:tcPr>
          <w:p w14:paraId="70DE72E2" w14:textId="77777777" w:rsidR="00241F3C" w:rsidRPr="00241F3C" w:rsidRDefault="00241F3C" w:rsidP="00241F3C">
            <w:pPr>
              <w:jc w:val="both"/>
              <w:rPr>
                <w:b/>
              </w:rPr>
            </w:pPr>
            <w:r w:rsidRPr="00241F3C">
              <w:rPr>
                <w:b/>
              </w:rPr>
              <w:t>Typ vztahu na součásti VŠ, která uskutečňuje st. program</w:t>
            </w:r>
          </w:p>
        </w:tc>
        <w:tc>
          <w:tcPr>
            <w:tcW w:w="996" w:type="dxa"/>
            <w:gridSpan w:val="2"/>
          </w:tcPr>
          <w:p w14:paraId="20EA4A41" w14:textId="77777777" w:rsidR="00241F3C" w:rsidRPr="00241F3C" w:rsidRDefault="00241F3C" w:rsidP="00241F3C">
            <w:pPr>
              <w:jc w:val="both"/>
            </w:pPr>
          </w:p>
        </w:tc>
        <w:tc>
          <w:tcPr>
            <w:tcW w:w="998" w:type="dxa"/>
            <w:shd w:val="clear" w:color="auto" w:fill="F7CAAC"/>
          </w:tcPr>
          <w:p w14:paraId="572F66B8" w14:textId="77777777" w:rsidR="00241F3C" w:rsidRPr="00241F3C" w:rsidRDefault="00241F3C" w:rsidP="00241F3C">
            <w:pPr>
              <w:jc w:val="both"/>
              <w:rPr>
                <w:b/>
              </w:rPr>
            </w:pPr>
            <w:r w:rsidRPr="00241F3C">
              <w:rPr>
                <w:b/>
              </w:rPr>
              <w:t>rozsah</w:t>
            </w:r>
          </w:p>
        </w:tc>
        <w:tc>
          <w:tcPr>
            <w:tcW w:w="712" w:type="dxa"/>
          </w:tcPr>
          <w:p w14:paraId="50848925" w14:textId="77777777" w:rsidR="00241F3C" w:rsidRPr="00241F3C" w:rsidRDefault="00241F3C" w:rsidP="00241F3C">
            <w:pPr>
              <w:jc w:val="both"/>
            </w:pPr>
          </w:p>
        </w:tc>
        <w:tc>
          <w:tcPr>
            <w:tcW w:w="712" w:type="dxa"/>
            <w:gridSpan w:val="2"/>
            <w:shd w:val="clear" w:color="auto" w:fill="F7CAAC"/>
          </w:tcPr>
          <w:p w14:paraId="078E244A" w14:textId="77777777" w:rsidR="00241F3C" w:rsidRPr="00241F3C" w:rsidRDefault="00241F3C" w:rsidP="00241F3C">
            <w:pPr>
              <w:jc w:val="both"/>
              <w:rPr>
                <w:b/>
              </w:rPr>
            </w:pPr>
            <w:r w:rsidRPr="00241F3C">
              <w:rPr>
                <w:b/>
              </w:rPr>
              <w:t>do kdy</w:t>
            </w:r>
          </w:p>
        </w:tc>
        <w:tc>
          <w:tcPr>
            <w:tcW w:w="1393" w:type="dxa"/>
            <w:gridSpan w:val="3"/>
          </w:tcPr>
          <w:p w14:paraId="7312E82C" w14:textId="77777777" w:rsidR="00241F3C" w:rsidRPr="00241F3C" w:rsidRDefault="00241F3C" w:rsidP="00241F3C">
            <w:pPr>
              <w:jc w:val="both"/>
            </w:pPr>
          </w:p>
        </w:tc>
      </w:tr>
      <w:tr w:rsidR="00534C60" w:rsidRPr="00241F3C" w14:paraId="4F47ED1F" w14:textId="77777777" w:rsidTr="00241F3C">
        <w:tc>
          <w:tcPr>
            <w:tcW w:w="6085" w:type="dxa"/>
            <w:gridSpan w:val="5"/>
            <w:shd w:val="clear" w:color="auto" w:fill="F7CAAC"/>
          </w:tcPr>
          <w:p w14:paraId="3E7B3EDC" w14:textId="77777777" w:rsidR="00241F3C" w:rsidRPr="00241F3C" w:rsidRDefault="00241F3C" w:rsidP="00241F3C">
            <w:pPr>
              <w:jc w:val="both"/>
            </w:pPr>
            <w:r w:rsidRPr="00241F3C">
              <w:rPr>
                <w:b/>
              </w:rPr>
              <w:t>Další současná působení jako akademický pracovník na jiných VŠ</w:t>
            </w:r>
          </w:p>
        </w:tc>
        <w:tc>
          <w:tcPr>
            <w:tcW w:w="1710" w:type="dxa"/>
            <w:gridSpan w:val="2"/>
            <w:shd w:val="clear" w:color="auto" w:fill="F7CAAC"/>
          </w:tcPr>
          <w:p w14:paraId="19275DD5" w14:textId="77777777" w:rsidR="00241F3C" w:rsidRPr="00241F3C" w:rsidRDefault="00241F3C" w:rsidP="00241F3C">
            <w:pPr>
              <w:jc w:val="both"/>
              <w:rPr>
                <w:b/>
              </w:rPr>
            </w:pPr>
            <w:r w:rsidRPr="00241F3C">
              <w:rPr>
                <w:b/>
              </w:rPr>
              <w:t>typ prac. vztahu</w:t>
            </w:r>
          </w:p>
        </w:tc>
        <w:tc>
          <w:tcPr>
            <w:tcW w:w="2105" w:type="dxa"/>
            <w:gridSpan w:val="5"/>
            <w:shd w:val="clear" w:color="auto" w:fill="F7CAAC"/>
          </w:tcPr>
          <w:p w14:paraId="16477B0A" w14:textId="77777777" w:rsidR="00241F3C" w:rsidRPr="00241F3C" w:rsidRDefault="00241F3C" w:rsidP="00241F3C">
            <w:pPr>
              <w:jc w:val="both"/>
              <w:rPr>
                <w:b/>
              </w:rPr>
            </w:pPr>
            <w:r w:rsidRPr="00241F3C">
              <w:rPr>
                <w:b/>
              </w:rPr>
              <w:t>rozsah</w:t>
            </w:r>
          </w:p>
        </w:tc>
      </w:tr>
      <w:tr w:rsidR="00241F3C" w:rsidRPr="00241F3C" w14:paraId="05D8D6CE"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33"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134" w:author="Pavla Trefilová" w:date="2019-11-18T17:19:00Z">
            <w:trPr>
              <w:gridBefore w:val="1"/>
            </w:trPr>
          </w:trPrChange>
        </w:trPr>
        <w:tc>
          <w:tcPr>
            <w:tcW w:w="6085" w:type="dxa"/>
            <w:gridSpan w:val="5"/>
            <w:tcPrChange w:id="10135" w:author="Pavla Trefilová" w:date="2019-11-18T17:19:00Z">
              <w:tcPr>
                <w:tcW w:w="6085" w:type="dxa"/>
                <w:gridSpan w:val="6"/>
              </w:tcPr>
            </w:tcPrChange>
          </w:tcPr>
          <w:p w14:paraId="1560AAD6" w14:textId="77777777" w:rsidR="00241F3C" w:rsidRPr="00241F3C" w:rsidRDefault="00241F3C" w:rsidP="00241F3C">
            <w:pPr>
              <w:jc w:val="both"/>
            </w:pPr>
          </w:p>
        </w:tc>
        <w:tc>
          <w:tcPr>
            <w:tcW w:w="1710" w:type="dxa"/>
            <w:gridSpan w:val="2"/>
            <w:tcPrChange w:id="10136" w:author="Pavla Trefilová" w:date="2019-11-18T17:19:00Z">
              <w:tcPr>
                <w:tcW w:w="1710" w:type="dxa"/>
                <w:gridSpan w:val="4"/>
              </w:tcPr>
            </w:tcPrChange>
          </w:tcPr>
          <w:p w14:paraId="38868EC9" w14:textId="77777777" w:rsidR="00241F3C" w:rsidRPr="00241F3C" w:rsidRDefault="00241F3C" w:rsidP="00241F3C">
            <w:pPr>
              <w:jc w:val="both"/>
            </w:pPr>
          </w:p>
        </w:tc>
        <w:tc>
          <w:tcPr>
            <w:tcW w:w="2105" w:type="dxa"/>
            <w:gridSpan w:val="5"/>
            <w:tcPrChange w:id="10137" w:author="Pavla Trefilová" w:date="2019-11-18T17:19:00Z">
              <w:tcPr>
                <w:tcW w:w="2105" w:type="dxa"/>
                <w:gridSpan w:val="5"/>
              </w:tcPr>
            </w:tcPrChange>
          </w:tcPr>
          <w:p w14:paraId="1D2093F5" w14:textId="77777777" w:rsidR="00241F3C" w:rsidRPr="00241F3C" w:rsidRDefault="00241F3C" w:rsidP="00241F3C">
            <w:pPr>
              <w:jc w:val="both"/>
            </w:pPr>
          </w:p>
        </w:tc>
      </w:tr>
      <w:tr w:rsidR="00241F3C" w:rsidRPr="00241F3C" w14:paraId="6E1B8C50"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38"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139" w:author="Pavla Trefilová" w:date="2019-11-18T17:19:00Z">
            <w:trPr>
              <w:gridBefore w:val="1"/>
            </w:trPr>
          </w:trPrChange>
        </w:trPr>
        <w:tc>
          <w:tcPr>
            <w:tcW w:w="6085" w:type="dxa"/>
            <w:gridSpan w:val="5"/>
            <w:tcPrChange w:id="10140" w:author="Pavla Trefilová" w:date="2019-11-18T17:19:00Z">
              <w:tcPr>
                <w:tcW w:w="6085" w:type="dxa"/>
                <w:gridSpan w:val="6"/>
              </w:tcPr>
            </w:tcPrChange>
          </w:tcPr>
          <w:p w14:paraId="6AB5442C" w14:textId="77777777" w:rsidR="00241F3C" w:rsidRPr="00241F3C" w:rsidRDefault="00241F3C" w:rsidP="00241F3C">
            <w:pPr>
              <w:jc w:val="both"/>
            </w:pPr>
          </w:p>
        </w:tc>
        <w:tc>
          <w:tcPr>
            <w:tcW w:w="1710" w:type="dxa"/>
            <w:gridSpan w:val="2"/>
            <w:tcPrChange w:id="10141" w:author="Pavla Trefilová" w:date="2019-11-18T17:19:00Z">
              <w:tcPr>
                <w:tcW w:w="1710" w:type="dxa"/>
                <w:gridSpan w:val="4"/>
              </w:tcPr>
            </w:tcPrChange>
          </w:tcPr>
          <w:p w14:paraId="470533AF" w14:textId="77777777" w:rsidR="00241F3C" w:rsidRPr="00241F3C" w:rsidRDefault="00241F3C" w:rsidP="00241F3C">
            <w:pPr>
              <w:jc w:val="both"/>
            </w:pPr>
          </w:p>
        </w:tc>
        <w:tc>
          <w:tcPr>
            <w:tcW w:w="2105" w:type="dxa"/>
            <w:gridSpan w:val="5"/>
            <w:tcPrChange w:id="10142" w:author="Pavla Trefilová" w:date="2019-11-18T17:19:00Z">
              <w:tcPr>
                <w:tcW w:w="2105" w:type="dxa"/>
                <w:gridSpan w:val="5"/>
              </w:tcPr>
            </w:tcPrChange>
          </w:tcPr>
          <w:p w14:paraId="2D9CA966" w14:textId="77777777" w:rsidR="00241F3C" w:rsidRPr="00241F3C" w:rsidRDefault="00241F3C" w:rsidP="00241F3C">
            <w:pPr>
              <w:jc w:val="both"/>
            </w:pPr>
          </w:p>
        </w:tc>
      </w:tr>
      <w:tr w:rsidR="00241F3C" w:rsidRPr="00241F3C" w14:paraId="74F37050"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43"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144" w:author="Pavla Trefilová" w:date="2019-11-18T17:19:00Z">
            <w:trPr>
              <w:gridBefore w:val="1"/>
            </w:trPr>
          </w:trPrChange>
        </w:trPr>
        <w:tc>
          <w:tcPr>
            <w:tcW w:w="6085" w:type="dxa"/>
            <w:gridSpan w:val="5"/>
            <w:tcPrChange w:id="10145" w:author="Pavla Trefilová" w:date="2019-11-18T17:19:00Z">
              <w:tcPr>
                <w:tcW w:w="6085" w:type="dxa"/>
                <w:gridSpan w:val="6"/>
              </w:tcPr>
            </w:tcPrChange>
          </w:tcPr>
          <w:p w14:paraId="31E2C63C" w14:textId="77777777" w:rsidR="00241F3C" w:rsidRPr="00241F3C" w:rsidRDefault="00241F3C" w:rsidP="00241F3C">
            <w:pPr>
              <w:jc w:val="both"/>
            </w:pPr>
          </w:p>
        </w:tc>
        <w:tc>
          <w:tcPr>
            <w:tcW w:w="1710" w:type="dxa"/>
            <w:gridSpan w:val="2"/>
            <w:tcPrChange w:id="10146" w:author="Pavla Trefilová" w:date="2019-11-18T17:19:00Z">
              <w:tcPr>
                <w:tcW w:w="1710" w:type="dxa"/>
                <w:gridSpan w:val="4"/>
              </w:tcPr>
            </w:tcPrChange>
          </w:tcPr>
          <w:p w14:paraId="63DBB84C" w14:textId="77777777" w:rsidR="00241F3C" w:rsidRPr="00241F3C" w:rsidRDefault="00241F3C" w:rsidP="00241F3C">
            <w:pPr>
              <w:jc w:val="both"/>
            </w:pPr>
          </w:p>
        </w:tc>
        <w:tc>
          <w:tcPr>
            <w:tcW w:w="2105" w:type="dxa"/>
            <w:gridSpan w:val="5"/>
            <w:tcPrChange w:id="10147" w:author="Pavla Trefilová" w:date="2019-11-18T17:19:00Z">
              <w:tcPr>
                <w:tcW w:w="2105" w:type="dxa"/>
                <w:gridSpan w:val="5"/>
              </w:tcPr>
            </w:tcPrChange>
          </w:tcPr>
          <w:p w14:paraId="7F3A26E7" w14:textId="77777777" w:rsidR="00241F3C" w:rsidRPr="00241F3C" w:rsidRDefault="00241F3C" w:rsidP="00241F3C">
            <w:pPr>
              <w:jc w:val="both"/>
            </w:pPr>
          </w:p>
        </w:tc>
      </w:tr>
      <w:tr w:rsidR="00241F3C" w:rsidRPr="00241F3C" w14:paraId="6BB1E3C3"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48"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149" w:author="Pavla Trefilová" w:date="2019-11-18T17:19:00Z">
            <w:trPr>
              <w:gridBefore w:val="1"/>
            </w:trPr>
          </w:trPrChange>
        </w:trPr>
        <w:tc>
          <w:tcPr>
            <w:tcW w:w="6085" w:type="dxa"/>
            <w:gridSpan w:val="5"/>
            <w:tcPrChange w:id="10150" w:author="Pavla Trefilová" w:date="2019-11-18T17:19:00Z">
              <w:tcPr>
                <w:tcW w:w="6085" w:type="dxa"/>
                <w:gridSpan w:val="6"/>
              </w:tcPr>
            </w:tcPrChange>
          </w:tcPr>
          <w:p w14:paraId="3A28ABC4" w14:textId="77777777" w:rsidR="00241F3C" w:rsidRPr="00241F3C" w:rsidRDefault="00241F3C" w:rsidP="00241F3C">
            <w:pPr>
              <w:jc w:val="both"/>
            </w:pPr>
          </w:p>
        </w:tc>
        <w:tc>
          <w:tcPr>
            <w:tcW w:w="1710" w:type="dxa"/>
            <w:gridSpan w:val="2"/>
            <w:tcPrChange w:id="10151" w:author="Pavla Trefilová" w:date="2019-11-18T17:19:00Z">
              <w:tcPr>
                <w:tcW w:w="1710" w:type="dxa"/>
                <w:gridSpan w:val="4"/>
              </w:tcPr>
            </w:tcPrChange>
          </w:tcPr>
          <w:p w14:paraId="45525E09" w14:textId="77777777" w:rsidR="00241F3C" w:rsidRPr="00241F3C" w:rsidRDefault="00241F3C" w:rsidP="00241F3C">
            <w:pPr>
              <w:jc w:val="both"/>
            </w:pPr>
          </w:p>
        </w:tc>
        <w:tc>
          <w:tcPr>
            <w:tcW w:w="2105" w:type="dxa"/>
            <w:gridSpan w:val="5"/>
            <w:tcPrChange w:id="10152" w:author="Pavla Trefilová" w:date="2019-11-18T17:19:00Z">
              <w:tcPr>
                <w:tcW w:w="2105" w:type="dxa"/>
                <w:gridSpan w:val="5"/>
              </w:tcPr>
            </w:tcPrChange>
          </w:tcPr>
          <w:p w14:paraId="03EE6553" w14:textId="77777777" w:rsidR="00241F3C" w:rsidRPr="00241F3C" w:rsidRDefault="00241F3C" w:rsidP="00241F3C">
            <w:pPr>
              <w:jc w:val="both"/>
            </w:pPr>
          </w:p>
        </w:tc>
      </w:tr>
      <w:tr w:rsidR="00241F3C" w:rsidRPr="00241F3C" w14:paraId="7B1DEA32"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53"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154" w:author="Pavla Trefilová" w:date="2019-11-18T17:19:00Z">
            <w:trPr>
              <w:gridBefore w:val="1"/>
            </w:trPr>
          </w:trPrChange>
        </w:trPr>
        <w:tc>
          <w:tcPr>
            <w:tcW w:w="9900" w:type="dxa"/>
            <w:gridSpan w:val="12"/>
            <w:shd w:val="clear" w:color="auto" w:fill="F7CAAC"/>
            <w:tcPrChange w:id="10155" w:author="Pavla Trefilová" w:date="2019-11-18T17:19:00Z">
              <w:tcPr>
                <w:tcW w:w="9900" w:type="dxa"/>
                <w:gridSpan w:val="15"/>
                <w:shd w:val="clear" w:color="auto" w:fill="F7CAAC"/>
              </w:tcPr>
            </w:tcPrChange>
          </w:tcPr>
          <w:p w14:paraId="227B9C0A" w14:textId="77777777" w:rsidR="00241F3C" w:rsidRPr="00241F3C" w:rsidRDefault="00241F3C" w:rsidP="00241F3C">
            <w:pPr>
              <w:jc w:val="both"/>
            </w:pPr>
            <w:r w:rsidRPr="00241F3C">
              <w:rPr>
                <w:b/>
              </w:rPr>
              <w:t>Předměty příslušného studijního programu a způsob zapojení do jejich výuky, příp. další zapojení do uskutečňování studijního programu</w:t>
            </w:r>
          </w:p>
        </w:tc>
      </w:tr>
      <w:tr w:rsidR="00241F3C" w:rsidRPr="00241F3C" w14:paraId="6A9B607C"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56"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069"/>
          <w:trPrChange w:id="10157" w:author="Pavla Trefilová" w:date="2019-11-18T17:19:00Z">
            <w:trPr>
              <w:gridBefore w:val="1"/>
              <w:trHeight w:val="1069"/>
            </w:trPr>
          </w:trPrChange>
        </w:trPr>
        <w:tc>
          <w:tcPr>
            <w:tcW w:w="9900" w:type="dxa"/>
            <w:gridSpan w:val="12"/>
            <w:tcBorders>
              <w:top w:val="nil"/>
            </w:tcBorders>
            <w:tcPrChange w:id="10158" w:author="Pavla Trefilová" w:date="2019-11-18T17:19:00Z">
              <w:tcPr>
                <w:tcW w:w="9900" w:type="dxa"/>
                <w:gridSpan w:val="15"/>
                <w:tcBorders>
                  <w:top w:val="nil"/>
                </w:tcBorders>
              </w:tcPr>
            </w:tcPrChange>
          </w:tcPr>
          <w:p w14:paraId="45AE73B4" w14:textId="77777777" w:rsidR="00241F3C" w:rsidRPr="00534C60" w:rsidRDefault="00241F3C">
            <w:pPr>
              <w:ind w:right="107"/>
              <w:jc w:val="both"/>
              <w:pPrChange w:id="10159" w:author="Pavla Trefilová" w:date="2019-11-18T17:19:00Z">
                <w:pPr>
                  <w:pStyle w:val="Zkladntext"/>
                  <w:ind w:right="108"/>
                </w:pPr>
              </w:pPrChange>
            </w:pPr>
            <w:r w:rsidRPr="00241F3C">
              <w:rPr>
                <w:rPrChange w:id="10160" w:author="Pavla Trefilová" w:date="2019-11-18T17:19:00Z">
                  <w:rPr>
                    <w:i w:val="0"/>
                    <w:color w:val="000000"/>
                    <w:shd w:val="clear" w:color="auto" w:fill="FFFFFF"/>
                  </w:rPr>
                </w:rPrChange>
              </w:rPr>
              <w:t>French</w:t>
            </w:r>
            <w:r w:rsidRPr="00534C60">
              <w:t xml:space="preserve"> 1 – garant, vedení seminářů (100%)</w:t>
            </w:r>
          </w:p>
          <w:p w14:paraId="50999DD3" w14:textId="33CF1EA7" w:rsidR="00241F3C" w:rsidRPr="00534C60" w:rsidRDefault="00241F3C">
            <w:pPr>
              <w:ind w:right="107"/>
              <w:jc w:val="both"/>
              <w:pPrChange w:id="10161" w:author="Pavla Trefilová" w:date="2019-11-18T17:19:00Z">
                <w:pPr>
                  <w:pStyle w:val="Zkladntext"/>
                  <w:ind w:right="108"/>
                </w:pPr>
              </w:pPrChange>
            </w:pPr>
            <w:r w:rsidRPr="00241F3C">
              <w:rPr>
                <w:rPrChange w:id="10162" w:author="Pavla Trefilová" w:date="2019-11-18T17:19:00Z">
                  <w:rPr>
                    <w:i w:val="0"/>
                    <w:color w:val="000000"/>
                    <w:shd w:val="clear" w:color="auto" w:fill="FFFFFF"/>
                  </w:rPr>
                </w:rPrChange>
              </w:rPr>
              <w:t>French</w:t>
            </w:r>
            <w:del w:id="10163" w:author="Pavla Trefilová" w:date="2019-11-18T17:19:00Z">
              <w:r w:rsidR="00A1031A" w:rsidRPr="00A1031A">
                <w:delText xml:space="preserve"> </w:delText>
              </w:r>
            </w:del>
            <w:r w:rsidRPr="00534C60">
              <w:t xml:space="preserve"> 2 - garant, vedení seminářů (100%)</w:t>
            </w:r>
          </w:p>
          <w:p w14:paraId="304894E6" w14:textId="77777777" w:rsidR="00241F3C" w:rsidRPr="00534C60" w:rsidRDefault="00241F3C">
            <w:pPr>
              <w:ind w:right="107"/>
              <w:jc w:val="both"/>
              <w:pPrChange w:id="10164" w:author="Pavla Trefilová" w:date="2019-11-18T17:19:00Z">
                <w:pPr>
                  <w:pStyle w:val="Zkladntext"/>
                  <w:ind w:right="108"/>
                </w:pPr>
              </w:pPrChange>
            </w:pPr>
            <w:r w:rsidRPr="00241F3C">
              <w:rPr>
                <w:rPrChange w:id="10165" w:author="Pavla Trefilová" w:date="2019-11-18T17:19:00Z">
                  <w:rPr>
                    <w:i w:val="0"/>
                    <w:color w:val="000000"/>
                    <w:shd w:val="clear" w:color="auto" w:fill="FFFFFF"/>
                  </w:rPr>
                </w:rPrChange>
              </w:rPr>
              <w:t>Russian</w:t>
            </w:r>
            <w:r w:rsidRPr="00534C60">
              <w:t xml:space="preserve"> 1 – garant, vedení seminářů (100%)</w:t>
            </w:r>
          </w:p>
          <w:p w14:paraId="6B850EF3" w14:textId="77777777" w:rsidR="00241F3C" w:rsidRPr="00534C60" w:rsidRDefault="00241F3C">
            <w:pPr>
              <w:ind w:right="107"/>
              <w:jc w:val="both"/>
              <w:pPrChange w:id="10166" w:author="Pavla Trefilová" w:date="2019-11-18T17:19:00Z">
                <w:pPr>
                  <w:pStyle w:val="Zkladntext"/>
                  <w:ind w:right="108"/>
                </w:pPr>
              </w:pPrChange>
            </w:pPr>
            <w:r w:rsidRPr="00241F3C">
              <w:rPr>
                <w:rPrChange w:id="10167" w:author="Pavla Trefilová" w:date="2019-11-18T17:19:00Z">
                  <w:rPr>
                    <w:i w:val="0"/>
                    <w:color w:val="000000"/>
                    <w:shd w:val="clear" w:color="auto" w:fill="FFFFFF"/>
                  </w:rPr>
                </w:rPrChange>
              </w:rPr>
              <w:t>Russian</w:t>
            </w:r>
            <w:r w:rsidRPr="00534C60">
              <w:t xml:space="preserve"> 2 – garant, vedení seminářů (100%)</w:t>
            </w:r>
          </w:p>
        </w:tc>
      </w:tr>
      <w:tr w:rsidR="00241F3C" w:rsidRPr="00241F3C" w14:paraId="2B199D23"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68"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169" w:author="Pavla Trefilová" w:date="2019-11-18T17:19:00Z">
            <w:trPr>
              <w:gridBefore w:val="1"/>
            </w:trPr>
          </w:trPrChange>
        </w:trPr>
        <w:tc>
          <w:tcPr>
            <w:tcW w:w="9900" w:type="dxa"/>
            <w:gridSpan w:val="12"/>
            <w:shd w:val="clear" w:color="auto" w:fill="F7CAAC"/>
            <w:tcPrChange w:id="10170" w:author="Pavla Trefilová" w:date="2019-11-18T17:19:00Z">
              <w:tcPr>
                <w:tcW w:w="9900" w:type="dxa"/>
                <w:gridSpan w:val="15"/>
                <w:shd w:val="clear" w:color="auto" w:fill="F7CAAC"/>
              </w:tcPr>
            </w:tcPrChange>
          </w:tcPr>
          <w:p w14:paraId="65D15793" w14:textId="77777777" w:rsidR="00241F3C" w:rsidRPr="00241F3C" w:rsidRDefault="00241F3C" w:rsidP="00241F3C">
            <w:pPr>
              <w:jc w:val="both"/>
            </w:pPr>
            <w:r w:rsidRPr="00241F3C">
              <w:rPr>
                <w:b/>
              </w:rPr>
              <w:t xml:space="preserve">Údaje o vzdělání na VŠ </w:t>
            </w:r>
          </w:p>
        </w:tc>
      </w:tr>
      <w:tr w:rsidR="00241F3C" w:rsidRPr="00241F3C" w14:paraId="0DB4A1D4"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71"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72"/>
          <w:trPrChange w:id="10172" w:author="Pavla Trefilová" w:date="2019-11-18T17:19:00Z">
            <w:trPr>
              <w:gridBefore w:val="1"/>
              <w:trHeight w:val="372"/>
            </w:trPr>
          </w:trPrChange>
        </w:trPr>
        <w:tc>
          <w:tcPr>
            <w:tcW w:w="9900" w:type="dxa"/>
            <w:gridSpan w:val="12"/>
            <w:tcPrChange w:id="10173" w:author="Pavla Trefilová" w:date="2019-11-18T17:19:00Z">
              <w:tcPr>
                <w:tcW w:w="9900" w:type="dxa"/>
                <w:gridSpan w:val="15"/>
              </w:tcPr>
            </w:tcPrChange>
          </w:tcPr>
          <w:p w14:paraId="10AE0F6D" w14:textId="77777777" w:rsidR="00241F3C" w:rsidRPr="00534C60" w:rsidRDefault="00241F3C">
            <w:pPr>
              <w:suppressAutoHyphens/>
              <w:jc w:val="both"/>
              <w:pPrChange w:id="10174" w:author="Pavla Trefilová" w:date="2019-11-18T17:19:00Z">
                <w:pPr>
                  <w:pStyle w:val="CVNormal"/>
                  <w:ind w:left="0" w:right="0"/>
                  <w:jc w:val="both"/>
                </w:pPr>
              </w:pPrChange>
            </w:pPr>
            <w:r w:rsidRPr="00534C60">
              <w:t>1979 Pedagogická fakulta, Univerzita J. E. Purkyně (MU Brno), jazyk ruský – jazyk francouzský</w:t>
            </w:r>
            <w:r w:rsidRPr="00241F3C">
              <w:rPr>
                <w:b/>
                <w:rPrChange w:id="10175" w:author="Pavla Trefilová" w:date="2019-11-18T17:19:00Z">
                  <w:rPr/>
                </w:rPrChange>
              </w:rPr>
              <w:t xml:space="preserve"> (Mgr.)</w:t>
            </w:r>
          </w:p>
          <w:p w14:paraId="0092758F" w14:textId="77777777" w:rsidR="00241F3C" w:rsidRPr="00534C60" w:rsidRDefault="00241F3C">
            <w:pPr>
              <w:suppressAutoHyphens/>
              <w:jc w:val="both"/>
              <w:rPr>
                <w:b/>
              </w:rPr>
              <w:pPrChange w:id="10176" w:author="Pavla Trefilová" w:date="2019-11-18T17:19:00Z">
                <w:pPr>
                  <w:pStyle w:val="CVNormal"/>
                  <w:ind w:left="0" w:right="0"/>
                  <w:jc w:val="both"/>
                </w:pPr>
              </w:pPrChange>
            </w:pPr>
          </w:p>
        </w:tc>
      </w:tr>
      <w:tr w:rsidR="00241F3C" w:rsidRPr="00241F3C" w14:paraId="52B249D5"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77"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178" w:author="Pavla Trefilová" w:date="2019-11-18T17:19:00Z">
            <w:trPr>
              <w:gridBefore w:val="1"/>
            </w:trPr>
          </w:trPrChange>
        </w:trPr>
        <w:tc>
          <w:tcPr>
            <w:tcW w:w="9900" w:type="dxa"/>
            <w:gridSpan w:val="12"/>
            <w:shd w:val="clear" w:color="auto" w:fill="F7CAAC"/>
            <w:tcPrChange w:id="10179" w:author="Pavla Trefilová" w:date="2019-11-18T17:19:00Z">
              <w:tcPr>
                <w:tcW w:w="9900" w:type="dxa"/>
                <w:gridSpan w:val="15"/>
                <w:shd w:val="clear" w:color="auto" w:fill="F7CAAC"/>
              </w:tcPr>
            </w:tcPrChange>
          </w:tcPr>
          <w:p w14:paraId="65B1024E" w14:textId="77777777" w:rsidR="00241F3C" w:rsidRPr="00241F3C" w:rsidRDefault="00241F3C" w:rsidP="00241F3C">
            <w:pPr>
              <w:jc w:val="both"/>
              <w:rPr>
                <w:b/>
              </w:rPr>
            </w:pPr>
            <w:r w:rsidRPr="00241F3C">
              <w:rPr>
                <w:b/>
              </w:rPr>
              <w:t>Údaje o odborném působení od absolvování VŠ</w:t>
            </w:r>
          </w:p>
        </w:tc>
      </w:tr>
      <w:tr w:rsidR="00241F3C" w:rsidRPr="00241F3C" w14:paraId="2479F7E3"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80"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62"/>
          <w:trPrChange w:id="10181" w:author="Pavla Trefilová" w:date="2019-11-18T17:19:00Z">
            <w:trPr>
              <w:gridBefore w:val="1"/>
              <w:trHeight w:val="462"/>
            </w:trPr>
          </w:trPrChange>
        </w:trPr>
        <w:tc>
          <w:tcPr>
            <w:tcW w:w="9900" w:type="dxa"/>
            <w:gridSpan w:val="12"/>
            <w:tcPrChange w:id="10182" w:author="Pavla Trefilová" w:date="2019-11-18T17:19:00Z">
              <w:tcPr>
                <w:tcW w:w="9900" w:type="dxa"/>
                <w:gridSpan w:val="15"/>
              </w:tcPr>
            </w:tcPrChange>
          </w:tcPr>
          <w:p w14:paraId="1CC74A4C" w14:textId="77777777" w:rsidR="00241F3C" w:rsidRPr="00241F3C" w:rsidRDefault="00241F3C" w:rsidP="00241F3C">
            <w:pPr>
              <w:jc w:val="both"/>
            </w:pPr>
            <w:r w:rsidRPr="00241F3C">
              <w:t xml:space="preserve">2004 – dosud: UTB Zlín, lektor </w:t>
            </w:r>
          </w:p>
        </w:tc>
      </w:tr>
      <w:tr w:rsidR="00241F3C" w:rsidRPr="00241F3C" w14:paraId="6781BEE5"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83"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0"/>
          <w:trPrChange w:id="10184" w:author="Pavla Trefilová" w:date="2019-11-18T17:19:00Z">
            <w:trPr>
              <w:gridBefore w:val="1"/>
              <w:trHeight w:val="250"/>
            </w:trPr>
          </w:trPrChange>
        </w:trPr>
        <w:tc>
          <w:tcPr>
            <w:tcW w:w="9900" w:type="dxa"/>
            <w:gridSpan w:val="12"/>
            <w:shd w:val="clear" w:color="auto" w:fill="F7CAAC"/>
            <w:tcPrChange w:id="10185" w:author="Pavla Trefilová" w:date="2019-11-18T17:19:00Z">
              <w:tcPr>
                <w:tcW w:w="9900" w:type="dxa"/>
                <w:gridSpan w:val="15"/>
                <w:shd w:val="clear" w:color="auto" w:fill="F7CAAC"/>
              </w:tcPr>
            </w:tcPrChange>
          </w:tcPr>
          <w:p w14:paraId="762794BB" w14:textId="77777777" w:rsidR="00241F3C" w:rsidRPr="00241F3C" w:rsidRDefault="00241F3C" w:rsidP="00241F3C">
            <w:pPr>
              <w:jc w:val="both"/>
            </w:pPr>
            <w:r w:rsidRPr="00241F3C">
              <w:rPr>
                <w:b/>
              </w:rPr>
              <w:t>Zkušenosti s vedením kvalifikačních a rigorózních prací</w:t>
            </w:r>
          </w:p>
        </w:tc>
      </w:tr>
      <w:tr w:rsidR="00241F3C" w:rsidRPr="00241F3C" w14:paraId="188C8921"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86"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4"/>
          <w:trPrChange w:id="10187" w:author="Pavla Trefilová" w:date="2019-11-18T17:19:00Z">
            <w:trPr>
              <w:gridBefore w:val="1"/>
              <w:trHeight w:val="184"/>
            </w:trPr>
          </w:trPrChange>
        </w:trPr>
        <w:tc>
          <w:tcPr>
            <w:tcW w:w="9900" w:type="dxa"/>
            <w:gridSpan w:val="12"/>
            <w:tcPrChange w:id="10188" w:author="Pavla Trefilová" w:date="2019-11-18T17:19:00Z">
              <w:tcPr>
                <w:tcW w:w="9900" w:type="dxa"/>
                <w:gridSpan w:val="15"/>
              </w:tcPr>
            </w:tcPrChange>
          </w:tcPr>
          <w:p w14:paraId="778545DC" w14:textId="77777777" w:rsidR="00241F3C" w:rsidRPr="00241F3C" w:rsidRDefault="00241F3C" w:rsidP="00241F3C">
            <w:pPr>
              <w:jc w:val="both"/>
            </w:pPr>
            <w:r w:rsidRPr="00241F3C">
              <w:t>Počet vedených bakalářských prací – 0</w:t>
            </w:r>
            <w:ins w:id="10189" w:author="Pavla Trefilová" w:date="2019-11-18T17:19:00Z">
              <w:r w:rsidRPr="00241F3C">
                <w:t xml:space="preserve"> </w:t>
              </w:r>
            </w:ins>
          </w:p>
          <w:p w14:paraId="4ED5EDA0" w14:textId="77777777" w:rsidR="00241F3C" w:rsidRPr="00241F3C" w:rsidRDefault="00241F3C" w:rsidP="00241F3C">
            <w:pPr>
              <w:jc w:val="both"/>
              <w:rPr>
                <w:ins w:id="10190" w:author="Pavla Trefilová" w:date="2019-11-18T17:19:00Z"/>
              </w:rPr>
            </w:pPr>
            <w:r w:rsidRPr="00241F3C">
              <w:t>Počet vedených diplomových prací – 0</w:t>
            </w:r>
          </w:p>
          <w:p w14:paraId="0009F1C3" w14:textId="77777777" w:rsidR="00241F3C" w:rsidRPr="00241F3C" w:rsidRDefault="00241F3C" w:rsidP="00241F3C">
            <w:pPr>
              <w:jc w:val="both"/>
            </w:pPr>
          </w:p>
        </w:tc>
      </w:tr>
      <w:tr w:rsidR="00534C60" w:rsidRPr="00241F3C" w14:paraId="505964BC" w14:textId="77777777" w:rsidTr="00241F3C">
        <w:trPr>
          <w:cantSplit/>
        </w:trPr>
        <w:tc>
          <w:tcPr>
            <w:tcW w:w="3361" w:type="dxa"/>
            <w:gridSpan w:val="2"/>
            <w:tcBorders>
              <w:top w:val="single" w:sz="12" w:space="0" w:color="auto"/>
            </w:tcBorders>
            <w:shd w:val="clear" w:color="auto" w:fill="F7CAAC"/>
          </w:tcPr>
          <w:p w14:paraId="62756ECF" w14:textId="77777777" w:rsidR="00241F3C" w:rsidRPr="00241F3C" w:rsidRDefault="00241F3C" w:rsidP="00241F3C">
            <w:pPr>
              <w:jc w:val="both"/>
            </w:pPr>
            <w:r w:rsidRPr="00241F3C">
              <w:rPr>
                <w:b/>
              </w:rPr>
              <w:t xml:space="preserve">Obor habilitačního řízení </w:t>
            </w:r>
          </w:p>
        </w:tc>
        <w:tc>
          <w:tcPr>
            <w:tcW w:w="2254" w:type="dxa"/>
            <w:gridSpan w:val="2"/>
            <w:tcBorders>
              <w:top w:val="single" w:sz="12" w:space="0" w:color="auto"/>
            </w:tcBorders>
            <w:shd w:val="clear" w:color="auto" w:fill="F7CAAC"/>
          </w:tcPr>
          <w:p w14:paraId="4E28EF0E" w14:textId="77777777" w:rsidR="00241F3C" w:rsidRPr="00241F3C" w:rsidRDefault="00241F3C" w:rsidP="00241F3C">
            <w:pPr>
              <w:jc w:val="both"/>
            </w:pPr>
            <w:r w:rsidRPr="00241F3C">
              <w:rPr>
                <w:b/>
              </w:rPr>
              <w:t>Rok udělení hodnosti</w:t>
            </w:r>
          </w:p>
        </w:tc>
        <w:tc>
          <w:tcPr>
            <w:tcW w:w="2257" w:type="dxa"/>
            <w:gridSpan w:val="4"/>
            <w:tcBorders>
              <w:top w:val="single" w:sz="12" w:space="0" w:color="auto"/>
              <w:right w:val="single" w:sz="12" w:space="0" w:color="auto"/>
            </w:tcBorders>
            <w:shd w:val="clear" w:color="auto" w:fill="F7CAAC"/>
          </w:tcPr>
          <w:p w14:paraId="1367DD61" w14:textId="77777777" w:rsidR="00241F3C" w:rsidRPr="00241F3C" w:rsidRDefault="00241F3C" w:rsidP="00241F3C">
            <w:pPr>
              <w:jc w:val="both"/>
            </w:pPr>
            <w:r w:rsidRPr="00241F3C">
              <w:rPr>
                <w:b/>
              </w:rPr>
              <w:t>Řízení konáno na VŠ</w:t>
            </w:r>
          </w:p>
        </w:tc>
        <w:tc>
          <w:tcPr>
            <w:tcW w:w="2028" w:type="dxa"/>
            <w:gridSpan w:val="4"/>
            <w:tcBorders>
              <w:top w:val="single" w:sz="12" w:space="0" w:color="auto"/>
              <w:left w:val="single" w:sz="12" w:space="0" w:color="auto"/>
            </w:tcBorders>
            <w:shd w:val="clear" w:color="auto" w:fill="F7CAAC"/>
          </w:tcPr>
          <w:p w14:paraId="12A49E4B" w14:textId="77777777" w:rsidR="00241F3C" w:rsidRPr="00241F3C" w:rsidRDefault="00241F3C" w:rsidP="00241F3C">
            <w:pPr>
              <w:jc w:val="both"/>
              <w:rPr>
                <w:b/>
              </w:rPr>
            </w:pPr>
            <w:r w:rsidRPr="00241F3C">
              <w:rPr>
                <w:b/>
              </w:rPr>
              <w:t>Ohlasy publikací</w:t>
            </w:r>
          </w:p>
        </w:tc>
      </w:tr>
      <w:tr w:rsidR="00534C60" w:rsidRPr="00241F3C" w14:paraId="54FAB233" w14:textId="77777777" w:rsidTr="00241F3C">
        <w:trPr>
          <w:cantSplit/>
        </w:trPr>
        <w:tc>
          <w:tcPr>
            <w:tcW w:w="3361" w:type="dxa"/>
            <w:gridSpan w:val="2"/>
          </w:tcPr>
          <w:p w14:paraId="107A50B3" w14:textId="77777777" w:rsidR="00241F3C" w:rsidRPr="00241F3C" w:rsidRDefault="00241F3C" w:rsidP="00241F3C">
            <w:pPr>
              <w:jc w:val="both"/>
            </w:pPr>
          </w:p>
        </w:tc>
        <w:tc>
          <w:tcPr>
            <w:tcW w:w="2254" w:type="dxa"/>
            <w:gridSpan w:val="2"/>
          </w:tcPr>
          <w:p w14:paraId="3F7692AF" w14:textId="77777777" w:rsidR="00241F3C" w:rsidRPr="00241F3C" w:rsidRDefault="00241F3C" w:rsidP="00241F3C">
            <w:pPr>
              <w:jc w:val="both"/>
            </w:pPr>
          </w:p>
        </w:tc>
        <w:tc>
          <w:tcPr>
            <w:tcW w:w="2257" w:type="dxa"/>
            <w:gridSpan w:val="4"/>
            <w:tcBorders>
              <w:right w:val="single" w:sz="12" w:space="0" w:color="auto"/>
            </w:tcBorders>
          </w:tcPr>
          <w:p w14:paraId="42E60B22" w14:textId="77777777" w:rsidR="00241F3C" w:rsidRPr="00241F3C" w:rsidRDefault="00241F3C" w:rsidP="00241F3C">
            <w:pPr>
              <w:jc w:val="both"/>
            </w:pPr>
          </w:p>
        </w:tc>
        <w:tc>
          <w:tcPr>
            <w:tcW w:w="635" w:type="dxa"/>
            <w:tcBorders>
              <w:left w:val="single" w:sz="12" w:space="0" w:color="auto"/>
            </w:tcBorders>
            <w:shd w:val="clear" w:color="auto" w:fill="F7CAAC"/>
          </w:tcPr>
          <w:p w14:paraId="0E45DCBD" w14:textId="77777777" w:rsidR="00241F3C" w:rsidRPr="00241F3C" w:rsidRDefault="00241F3C" w:rsidP="00241F3C">
            <w:pPr>
              <w:jc w:val="both"/>
            </w:pPr>
            <w:r w:rsidRPr="00241F3C">
              <w:rPr>
                <w:b/>
              </w:rPr>
              <w:t>WOS</w:t>
            </w:r>
          </w:p>
        </w:tc>
        <w:tc>
          <w:tcPr>
            <w:tcW w:w="696" w:type="dxa"/>
            <w:shd w:val="clear" w:color="auto" w:fill="F7CAAC"/>
          </w:tcPr>
          <w:p w14:paraId="2931F9C8" w14:textId="77777777" w:rsidR="00241F3C" w:rsidRPr="00241F3C" w:rsidRDefault="00241F3C" w:rsidP="00241F3C">
            <w:pPr>
              <w:jc w:val="both"/>
            </w:pPr>
            <w:r w:rsidRPr="00241F3C">
              <w:rPr>
                <w:b/>
              </w:rPr>
              <w:t>Scopus</w:t>
            </w:r>
          </w:p>
        </w:tc>
        <w:tc>
          <w:tcPr>
            <w:tcW w:w="697" w:type="dxa"/>
            <w:gridSpan w:val="2"/>
            <w:shd w:val="clear" w:color="auto" w:fill="F7CAAC"/>
          </w:tcPr>
          <w:p w14:paraId="7D482D31" w14:textId="77777777" w:rsidR="00241F3C" w:rsidRPr="00241F3C" w:rsidRDefault="00241F3C" w:rsidP="00241F3C">
            <w:pPr>
              <w:jc w:val="both"/>
            </w:pPr>
            <w:r w:rsidRPr="00241F3C">
              <w:rPr>
                <w:b/>
              </w:rPr>
              <w:t>ostatní</w:t>
            </w:r>
          </w:p>
        </w:tc>
      </w:tr>
      <w:tr w:rsidR="00534C60" w:rsidRPr="00241F3C" w14:paraId="04AF906A" w14:textId="77777777" w:rsidTr="00241F3C">
        <w:trPr>
          <w:cantSplit/>
          <w:trHeight w:val="70"/>
        </w:trPr>
        <w:tc>
          <w:tcPr>
            <w:tcW w:w="3361" w:type="dxa"/>
            <w:gridSpan w:val="2"/>
            <w:shd w:val="clear" w:color="auto" w:fill="F7CAAC"/>
          </w:tcPr>
          <w:p w14:paraId="3093430B" w14:textId="77777777" w:rsidR="00241F3C" w:rsidRPr="00241F3C" w:rsidRDefault="00241F3C" w:rsidP="00241F3C">
            <w:pPr>
              <w:jc w:val="both"/>
            </w:pPr>
            <w:r w:rsidRPr="00241F3C">
              <w:rPr>
                <w:b/>
              </w:rPr>
              <w:t>Obor jmenovacího řízení</w:t>
            </w:r>
          </w:p>
        </w:tc>
        <w:tc>
          <w:tcPr>
            <w:tcW w:w="2254" w:type="dxa"/>
            <w:gridSpan w:val="2"/>
            <w:shd w:val="clear" w:color="auto" w:fill="F7CAAC"/>
          </w:tcPr>
          <w:p w14:paraId="1C7FC1C8" w14:textId="77777777" w:rsidR="00241F3C" w:rsidRPr="00241F3C" w:rsidRDefault="00241F3C" w:rsidP="00241F3C">
            <w:pPr>
              <w:jc w:val="both"/>
            </w:pPr>
            <w:r w:rsidRPr="00241F3C">
              <w:rPr>
                <w:b/>
              </w:rPr>
              <w:t>Rok udělení hodnosti</w:t>
            </w:r>
          </w:p>
        </w:tc>
        <w:tc>
          <w:tcPr>
            <w:tcW w:w="2257" w:type="dxa"/>
            <w:gridSpan w:val="4"/>
            <w:tcBorders>
              <w:right w:val="single" w:sz="12" w:space="0" w:color="auto"/>
            </w:tcBorders>
            <w:shd w:val="clear" w:color="auto" w:fill="F7CAAC"/>
          </w:tcPr>
          <w:p w14:paraId="6C39E5C1" w14:textId="77777777" w:rsidR="00241F3C" w:rsidRPr="00241F3C" w:rsidRDefault="00241F3C" w:rsidP="00241F3C">
            <w:pPr>
              <w:jc w:val="both"/>
            </w:pPr>
            <w:r w:rsidRPr="00241F3C">
              <w:rPr>
                <w:b/>
              </w:rPr>
              <w:t>Řízení konáno na VŠ</w:t>
            </w:r>
          </w:p>
        </w:tc>
        <w:tc>
          <w:tcPr>
            <w:tcW w:w="635" w:type="dxa"/>
            <w:vMerge w:val="restart"/>
            <w:tcBorders>
              <w:left w:val="single" w:sz="12" w:space="0" w:color="auto"/>
            </w:tcBorders>
          </w:tcPr>
          <w:p w14:paraId="042FFDA0" w14:textId="77777777" w:rsidR="00241F3C" w:rsidRPr="00241F3C" w:rsidRDefault="00241F3C" w:rsidP="00241F3C">
            <w:pPr>
              <w:jc w:val="both"/>
              <w:rPr>
                <w:b/>
              </w:rPr>
            </w:pPr>
            <w:r w:rsidRPr="00241F3C">
              <w:rPr>
                <w:b/>
              </w:rPr>
              <w:t>0</w:t>
            </w:r>
          </w:p>
        </w:tc>
        <w:tc>
          <w:tcPr>
            <w:tcW w:w="696" w:type="dxa"/>
            <w:vMerge w:val="restart"/>
          </w:tcPr>
          <w:p w14:paraId="402194CE" w14:textId="77777777" w:rsidR="00241F3C" w:rsidRPr="00241F3C" w:rsidRDefault="00241F3C" w:rsidP="00241F3C">
            <w:pPr>
              <w:jc w:val="both"/>
              <w:rPr>
                <w:b/>
              </w:rPr>
            </w:pPr>
            <w:r w:rsidRPr="00241F3C">
              <w:rPr>
                <w:b/>
              </w:rPr>
              <w:t>0</w:t>
            </w:r>
          </w:p>
        </w:tc>
        <w:tc>
          <w:tcPr>
            <w:tcW w:w="697" w:type="dxa"/>
            <w:gridSpan w:val="2"/>
            <w:vMerge w:val="restart"/>
          </w:tcPr>
          <w:p w14:paraId="635666B8" w14:textId="77777777" w:rsidR="00241F3C" w:rsidRPr="00241F3C" w:rsidRDefault="00241F3C" w:rsidP="00241F3C">
            <w:pPr>
              <w:jc w:val="both"/>
              <w:rPr>
                <w:b/>
              </w:rPr>
            </w:pPr>
            <w:r w:rsidRPr="00241F3C">
              <w:rPr>
                <w:b/>
              </w:rPr>
              <w:t>0</w:t>
            </w:r>
          </w:p>
        </w:tc>
      </w:tr>
      <w:tr w:rsidR="00534C60" w:rsidRPr="00241F3C" w14:paraId="500BC2DE" w14:textId="77777777" w:rsidTr="00241F3C">
        <w:trPr>
          <w:trHeight w:val="205"/>
        </w:trPr>
        <w:tc>
          <w:tcPr>
            <w:tcW w:w="3361" w:type="dxa"/>
            <w:gridSpan w:val="2"/>
          </w:tcPr>
          <w:p w14:paraId="5E43F7BD" w14:textId="77777777" w:rsidR="00241F3C" w:rsidRPr="00241F3C" w:rsidRDefault="00241F3C" w:rsidP="00241F3C">
            <w:pPr>
              <w:jc w:val="both"/>
            </w:pPr>
          </w:p>
        </w:tc>
        <w:tc>
          <w:tcPr>
            <w:tcW w:w="2254" w:type="dxa"/>
            <w:gridSpan w:val="2"/>
          </w:tcPr>
          <w:p w14:paraId="70840791" w14:textId="77777777" w:rsidR="00241F3C" w:rsidRPr="00241F3C" w:rsidRDefault="00241F3C" w:rsidP="00241F3C">
            <w:pPr>
              <w:jc w:val="both"/>
            </w:pPr>
          </w:p>
        </w:tc>
        <w:tc>
          <w:tcPr>
            <w:tcW w:w="2257" w:type="dxa"/>
            <w:gridSpan w:val="4"/>
            <w:tcBorders>
              <w:right w:val="single" w:sz="12" w:space="0" w:color="auto"/>
            </w:tcBorders>
          </w:tcPr>
          <w:p w14:paraId="142333D3" w14:textId="77777777" w:rsidR="00241F3C" w:rsidRPr="00241F3C" w:rsidRDefault="00241F3C" w:rsidP="00241F3C">
            <w:pPr>
              <w:jc w:val="both"/>
            </w:pPr>
          </w:p>
        </w:tc>
        <w:tc>
          <w:tcPr>
            <w:tcW w:w="635" w:type="dxa"/>
            <w:vMerge/>
            <w:tcBorders>
              <w:left w:val="single" w:sz="12" w:space="0" w:color="auto"/>
            </w:tcBorders>
            <w:vAlign w:val="center"/>
          </w:tcPr>
          <w:p w14:paraId="2587D9BB" w14:textId="77777777" w:rsidR="00241F3C" w:rsidRPr="00241F3C" w:rsidRDefault="00241F3C" w:rsidP="00241F3C">
            <w:pPr>
              <w:rPr>
                <w:b/>
              </w:rPr>
            </w:pPr>
          </w:p>
        </w:tc>
        <w:tc>
          <w:tcPr>
            <w:tcW w:w="696" w:type="dxa"/>
            <w:vMerge/>
            <w:vAlign w:val="center"/>
          </w:tcPr>
          <w:p w14:paraId="67B897A0" w14:textId="77777777" w:rsidR="00241F3C" w:rsidRPr="00241F3C" w:rsidRDefault="00241F3C" w:rsidP="00241F3C">
            <w:pPr>
              <w:rPr>
                <w:b/>
              </w:rPr>
            </w:pPr>
          </w:p>
        </w:tc>
        <w:tc>
          <w:tcPr>
            <w:tcW w:w="697" w:type="dxa"/>
            <w:gridSpan w:val="2"/>
            <w:vMerge/>
            <w:vAlign w:val="center"/>
          </w:tcPr>
          <w:p w14:paraId="2F9DB3E9" w14:textId="77777777" w:rsidR="00241F3C" w:rsidRPr="00241F3C" w:rsidRDefault="00241F3C" w:rsidP="00241F3C">
            <w:pPr>
              <w:rPr>
                <w:b/>
              </w:rPr>
            </w:pPr>
          </w:p>
        </w:tc>
      </w:tr>
      <w:tr w:rsidR="00241F3C" w:rsidRPr="00241F3C" w14:paraId="18344BCF"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91"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192" w:author="Pavla Trefilová" w:date="2019-11-18T17:19:00Z">
            <w:trPr>
              <w:gridBefore w:val="1"/>
            </w:trPr>
          </w:trPrChange>
        </w:trPr>
        <w:tc>
          <w:tcPr>
            <w:tcW w:w="9900" w:type="dxa"/>
            <w:gridSpan w:val="12"/>
            <w:shd w:val="clear" w:color="auto" w:fill="F7CAAC"/>
            <w:tcPrChange w:id="10193" w:author="Pavla Trefilová" w:date="2019-11-18T17:19:00Z">
              <w:tcPr>
                <w:tcW w:w="9900" w:type="dxa"/>
                <w:gridSpan w:val="15"/>
                <w:shd w:val="clear" w:color="auto" w:fill="F7CAAC"/>
              </w:tcPr>
            </w:tcPrChange>
          </w:tcPr>
          <w:p w14:paraId="6E3F9497" w14:textId="77777777" w:rsidR="00241F3C" w:rsidRPr="00241F3C" w:rsidRDefault="00241F3C" w:rsidP="00241F3C">
            <w:pPr>
              <w:jc w:val="both"/>
              <w:rPr>
                <w:b/>
              </w:rPr>
            </w:pPr>
            <w:r w:rsidRPr="00241F3C">
              <w:rPr>
                <w:b/>
              </w:rPr>
              <w:t xml:space="preserve">Přehled o nejvýznamnější publikační a další tvůrčí činnosti nebo další profesní činnosti u odborníků z praxe vztahující se k zabezpečovaným předmětům </w:t>
            </w:r>
          </w:p>
        </w:tc>
      </w:tr>
      <w:tr w:rsidR="00241F3C" w:rsidRPr="00241F3C" w14:paraId="1A53A879"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94"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561"/>
          <w:trPrChange w:id="10195" w:author="Pavla Trefilová" w:date="2019-11-18T17:19:00Z">
            <w:trPr>
              <w:gridBefore w:val="1"/>
              <w:trHeight w:val="1561"/>
            </w:trPr>
          </w:trPrChange>
        </w:trPr>
        <w:tc>
          <w:tcPr>
            <w:tcW w:w="9900" w:type="dxa"/>
            <w:gridSpan w:val="12"/>
            <w:tcPrChange w:id="10196" w:author="Pavla Trefilová" w:date="2019-11-18T17:19:00Z">
              <w:tcPr>
                <w:tcW w:w="9900" w:type="dxa"/>
                <w:gridSpan w:val="15"/>
              </w:tcPr>
            </w:tcPrChange>
          </w:tcPr>
          <w:p w14:paraId="294D0DDB" w14:textId="77777777" w:rsidR="00241F3C" w:rsidRPr="00241F3C" w:rsidRDefault="00241F3C">
            <w:pPr>
              <w:jc w:val="both"/>
              <w:rPr>
                <w:rPrChange w:id="10197" w:author="Pavla Trefilová" w:date="2019-11-18T17:19:00Z">
                  <w:rPr>
                    <w:rFonts w:ascii="Times New Roman" w:hAnsi="Times New Roman"/>
                    <w:sz w:val="20"/>
                  </w:rPr>
                </w:rPrChange>
              </w:rPr>
              <w:pPrChange w:id="10198" w:author="Pavla Trefilová" w:date="2019-11-18T17:19:00Z">
                <w:pPr>
                  <w:pStyle w:val="Bezmezer"/>
                  <w:jc w:val="both"/>
                </w:pPr>
              </w:pPrChange>
            </w:pPr>
            <w:r w:rsidRPr="00241F3C">
              <w:rPr>
                <w:rFonts w:eastAsiaTheme="minorHAnsi"/>
                <w:rPrChange w:id="10199" w:author="Pavla Trefilová" w:date="2019-11-18T17:19:00Z">
                  <w:rPr/>
                </w:rPrChange>
              </w:rPr>
              <w:t xml:space="preserve">2015 – obdržení Řádu akademických palem – francouzské vyznamenání za zásluhy ve vzdělání, vědě a kultuře </w:t>
            </w:r>
          </w:p>
          <w:p w14:paraId="0C19533E" w14:textId="2BD7BE6B" w:rsidR="00241F3C" w:rsidRPr="00241F3C" w:rsidRDefault="00241F3C">
            <w:pPr>
              <w:jc w:val="both"/>
              <w:rPr>
                <w:rPrChange w:id="10200" w:author="Pavla Trefilová" w:date="2019-11-18T17:19:00Z">
                  <w:rPr>
                    <w:rFonts w:ascii="Times New Roman" w:hAnsi="Times New Roman"/>
                    <w:sz w:val="20"/>
                  </w:rPr>
                </w:rPrChange>
              </w:rPr>
              <w:pPrChange w:id="10201" w:author="Pavla Trefilová" w:date="2019-11-18T17:19:00Z">
                <w:pPr>
                  <w:pStyle w:val="Bezmezer"/>
                  <w:jc w:val="both"/>
                </w:pPr>
              </w:pPrChange>
            </w:pPr>
            <w:r w:rsidRPr="00241F3C">
              <w:rPr>
                <w:rFonts w:eastAsiaTheme="minorHAnsi"/>
                <w:rPrChange w:id="10202" w:author="Pavla Trefilová" w:date="2019-11-18T17:19:00Z">
                  <w:rPr/>
                </w:rPrChange>
              </w:rPr>
              <w:t>2005</w:t>
            </w:r>
            <w:del w:id="10203" w:author="Pavla Trefilová" w:date="2019-11-18T17:19:00Z">
              <w:r w:rsidR="00B2050B" w:rsidRPr="00204EEE">
                <w:delText xml:space="preserve">  </w:delText>
              </w:r>
            </w:del>
            <w:ins w:id="10204" w:author="Pavla Trefilová" w:date="2019-11-18T17:19:00Z">
              <w:r w:rsidRPr="00241F3C">
                <w:rPr>
                  <w:rFonts w:eastAsiaTheme="minorHAnsi"/>
                  <w:szCs w:val="22"/>
                  <w:lang w:eastAsia="en-US"/>
                </w:rPr>
                <w:t>-</w:t>
              </w:r>
            </w:ins>
            <w:r w:rsidRPr="00241F3C">
              <w:rPr>
                <w:rFonts w:eastAsiaTheme="minorHAnsi"/>
                <w:rPrChange w:id="10205" w:author="Pavla Trefilová" w:date="2019-11-18T17:19:00Z">
                  <w:rPr/>
                </w:rPrChange>
              </w:rPr>
              <w:t>dosud - předsedkyně Francouzsko-českého klubu ve Zlíně</w:t>
            </w:r>
          </w:p>
          <w:p w14:paraId="429B2C58" w14:textId="0EB0C8DE" w:rsidR="00241F3C" w:rsidRPr="00241F3C" w:rsidRDefault="00241F3C">
            <w:pPr>
              <w:jc w:val="both"/>
              <w:rPr>
                <w:rPrChange w:id="10206" w:author="Pavla Trefilová" w:date="2019-11-18T17:19:00Z">
                  <w:rPr>
                    <w:rFonts w:ascii="Times New Roman" w:hAnsi="Times New Roman"/>
                    <w:sz w:val="20"/>
                  </w:rPr>
                </w:rPrChange>
              </w:rPr>
              <w:pPrChange w:id="10207" w:author="Pavla Trefilová" w:date="2019-11-18T17:19:00Z">
                <w:pPr>
                  <w:pStyle w:val="Bezmezer"/>
                  <w:jc w:val="both"/>
                </w:pPr>
              </w:pPrChange>
            </w:pPr>
            <w:r w:rsidRPr="00241F3C">
              <w:rPr>
                <w:rFonts w:eastAsiaTheme="minorHAnsi"/>
                <w:rPrChange w:id="10208" w:author="Pavla Trefilová" w:date="2019-11-18T17:19:00Z">
                  <w:rPr/>
                </w:rPrChange>
              </w:rPr>
              <w:t>2001</w:t>
            </w:r>
            <w:del w:id="10209" w:author="Pavla Trefilová" w:date="2019-11-18T17:19:00Z">
              <w:r w:rsidR="00B2050B" w:rsidRPr="00204EEE">
                <w:delText xml:space="preserve">  </w:delText>
              </w:r>
            </w:del>
            <w:ins w:id="10210" w:author="Pavla Trefilová" w:date="2019-11-18T17:19:00Z">
              <w:r w:rsidRPr="00241F3C">
                <w:rPr>
                  <w:rFonts w:eastAsiaTheme="minorHAnsi"/>
                  <w:szCs w:val="22"/>
                  <w:lang w:eastAsia="en-US"/>
                </w:rPr>
                <w:t>-</w:t>
              </w:r>
            </w:ins>
            <w:r w:rsidRPr="00241F3C">
              <w:rPr>
                <w:rFonts w:eastAsiaTheme="minorHAnsi"/>
                <w:rPrChange w:id="10211" w:author="Pavla Trefilová" w:date="2019-11-18T17:19:00Z">
                  <w:rPr/>
                </w:rPrChange>
              </w:rPr>
              <w:t xml:space="preserve">dosud - ředitelka certifikačního centra pro organizaci mezinárodních zkoušek z fr. jazyka DELF/DALF široká veřejnost + DELF Scolaire pro studenty </w:t>
            </w:r>
          </w:p>
          <w:p w14:paraId="5600F5FF" w14:textId="77777777" w:rsidR="00241F3C" w:rsidRPr="00241F3C" w:rsidRDefault="00241F3C">
            <w:pPr>
              <w:jc w:val="both"/>
              <w:rPr>
                <w:rPrChange w:id="10212" w:author="Pavla Trefilová" w:date="2019-11-18T17:19:00Z">
                  <w:rPr>
                    <w:rFonts w:ascii="Times New Roman" w:hAnsi="Times New Roman"/>
                    <w:sz w:val="20"/>
                  </w:rPr>
                </w:rPrChange>
              </w:rPr>
              <w:pPrChange w:id="10213" w:author="Pavla Trefilová" w:date="2019-11-18T17:19:00Z">
                <w:pPr>
                  <w:pStyle w:val="Bezmezer"/>
                  <w:jc w:val="both"/>
                </w:pPr>
              </w:pPrChange>
            </w:pPr>
            <w:r w:rsidRPr="00241F3C">
              <w:rPr>
                <w:rFonts w:eastAsiaTheme="minorHAnsi"/>
                <w:rPrChange w:id="10214" w:author="Pavla Trefilová" w:date="2019-11-18T17:19:00Z">
                  <w:rPr/>
                </w:rPrChange>
              </w:rPr>
              <w:t>Garant pro jazykovou výuku francouzštiny na součástech UTB.</w:t>
            </w:r>
          </w:p>
          <w:p w14:paraId="2F16B6C1" w14:textId="77777777" w:rsidR="00B2050B" w:rsidRPr="00204EEE" w:rsidRDefault="00241F3C" w:rsidP="00B2050B">
            <w:pPr>
              <w:pStyle w:val="Bezmezer"/>
              <w:jc w:val="both"/>
              <w:rPr>
                <w:del w:id="10215" w:author="Pavla Trefilová" w:date="2019-11-18T17:19:00Z"/>
                <w:rFonts w:ascii="Times New Roman" w:hAnsi="Times New Roman" w:cs="Times New Roman"/>
                <w:sz w:val="20"/>
              </w:rPr>
            </w:pPr>
            <w:r w:rsidRPr="00241F3C">
              <w:t>Francouzský podzim - organizace kulturních a vzdělávacích akcí pro studenty a veřejnost</w:t>
            </w:r>
          </w:p>
          <w:p w14:paraId="7DEA2328" w14:textId="77777777" w:rsidR="00241F3C" w:rsidRPr="005573F6" w:rsidRDefault="00241F3C">
            <w:pPr>
              <w:jc w:val="both"/>
              <w:rPr>
                <w:b/>
              </w:rPr>
              <w:pPrChange w:id="10216" w:author="Pavla Trefilová" w:date="2019-11-18T17:19:00Z">
                <w:pPr>
                  <w:pStyle w:val="Bezmezer"/>
                </w:pPr>
              </w:pPrChange>
            </w:pPr>
          </w:p>
        </w:tc>
      </w:tr>
      <w:tr w:rsidR="00241F3C" w:rsidRPr="00241F3C" w14:paraId="53549294"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217"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8"/>
          <w:trPrChange w:id="10218" w:author="Pavla Trefilová" w:date="2019-11-18T17:19:00Z">
            <w:trPr>
              <w:gridBefore w:val="1"/>
              <w:trHeight w:val="218"/>
            </w:trPr>
          </w:trPrChange>
        </w:trPr>
        <w:tc>
          <w:tcPr>
            <w:tcW w:w="9900" w:type="dxa"/>
            <w:gridSpan w:val="12"/>
            <w:shd w:val="clear" w:color="auto" w:fill="F7CAAC"/>
            <w:tcPrChange w:id="10219" w:author="Pavla Trefilová" w:date="2019-11-18T17:19:00Z">
              <w:tcPr>
                <w:tcW w:w="9900" w:type="dxa"/>
                <w:gridSpan w:val="15"/>
                <w:shd w:val="clear" w:color="auto" w:fill="F7CAAC"/>
              </w:tcPr>
            </w:tcPrChange>
          </w:tcPr>
          <w:p w14:paraId="1672F603" w14:textId="77777777" w:rsidR="00241F3C" w:rsidRPr="00241F3C" w:rsidRDefault="00241F3C" w:rsidP="00241F3C">
            <w:pPr>
              <w:rPr>
                <w:b/>
              </w:rPr>
            </w:pPr>
            <w:r w:rsidRPr="00241F3C">
              <w:rPr>
                <w:b/>
              </w:rPr>
              <w:t>Působení v zahraničí</w:t>
            </w:r>
          </w:p>
        </w:tc>
      </w:tr>
      <w:tr w:rsidR="00241F3C" w:rsidRPr="00241F3C" w14:paraId="76A6B059" w14:textId="77777777" w:rsidTr="00241F3C">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220" w:author="Pavla Trefilová" w:date="2019-11-18T17:19:00Z">
            <w:tblPrEx>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28"/>
          <w:trPrChange w:id="10221" w:author="Pavla Trefilová" w:date="2019-11-18T17:19:00Z">
            <w:trPr>
              <w:gridBefore w:val="1"/>
              <w:trHeight w:val="500"/>
            </w:trPr>
          </w:trPrChange>
        </w:trPr>
        <w:tc>
          <w:tcPr>
            <w:tcW w:w="9900" w:type="dxa"/>
            <w:gridSpan w:val="12"/>
            <w:tcPrChange w:id="10222" w:author="Pavla Trefilová" w:date="2019-11-18T17:19:00Z">
              <w:tcPr>
                <w:tcW w:w="9900" w:type="dxa"/>
                <w:gridSpan w:val="15"/>
              </w:tcPr>
            </w:tcPrChange>
          </w:tcPr>
          <w:p w14:paraId="6E880829" w14:textId="77777777" w:rsidR="00241F3C" w:rsidRPr="00241F3C" w:rsidRDefault="00241F3C" w:rsidP="00241F3C">
            <w:r w:rsidRPr="00241F3C">
              <w:t>2012 - CAVILAM, Vichy, Francie</w:t>
            </w:r>
            <w:ins w:id="10223" w:author="Pavla Trefilová" w:date="2019-11-18T17:19:00Z">
              <w:r w:rsidRPr="00241F3C">
                <w:t xml:space="preserve"> (1 měsíc)</w:t>
              </w:r>
            </w:ins>
          </w:p>
          <w:p w14:paraId="73AE0946" w14:textId="77777777" w:rsidR="00241F3C" w:rsidRPr="00241F3C" w:rsidRDefault="00241F3C" w:rsidP="00241F3C">
            <w:r w:rsidRPr="00241F3C">
              <w:t>2013 - CAREL, Royan, Francie</w:t>
            </w:r>
            <w:ins w:id="10224" w:author="Pavla Trefilová" w:date="2019-11-18T17:19:00Z">
              <w:r w:rsidRPr="00241F3C">
                <w:t xml:space="preserve"> (1 měsíc)</w:t>
              </w:r>
            </w:ins>
          </w:p>
        </w:tc>
      </w:tr>
      <w:tr w:rsidR="00534C60" w:rsidRPr="00241F3C" w14:paraId="0F84E946" w14:textId="77777777" w:rsidTr="00241F3C">
        <w:trPr>
          <w:cantSplit/>
          <w:trHeight w:val="271"/>
        </w:trPr>
        <w:tc>
          <w:tcPr>
            <w:tcW w:w="2529" w:type="dxa"/>
            <w:shd w:val="clear" w:color="auto" w:fill="F7CAAC"/>
          </w:tcPr>
          <w:p w14:paraId="73C83227" w14:textId="77777777" w:rsidR="00241F3C" w:rsidRPr="00241F3C" w:rsidRDefault="00241F3C" w:rsidP="00241F3C">
            <w:pPr>
              <w:jc w:val="both"/>
              <w:rPr>
                <w:b/>
              </w:rPr>
            </w:pPr>
            <w:r w:rsidRPr="00241F3C">
              <w:rPr>
                <w:b/>
              </w:rPr>
              <w:t xml:space="preserve">Podpis </w:t>
            </w:r>
          </w:p>
        </w:tc>
        <w:tc>
          <w:tcPr>
            <w:tcW w:w="4554" w:type="dxa"/>
            <w:gridSpan w:val="5"/>
          </w:tcPr>
          <w:p w14:paraId="6238EAB1" w14:textId="77777777" w:rsidR="00241F3C" w:rsidRPr="00241F3C" w:rsidRDefault="00241F3C" w:rsidP="00241F3C">
            <w:pPr>
              <w:jc w:val="both"/>
            </w:pPr>
          </w:p>
        </w:tc>
        <w:tc>
          <w:tcPr>
            <w:tcW w:w="789" w:type="dxa"/>
            <w:gridSpan w:val="2"/>
            <w:shd w:val="clear" w:color="auto" w:fill="F7CAAC"/>
          </w:tcPr>
          <w:p w14:paraId="3C907120" w14:textId="77777777" w:rsidR="00241F3C" w:rsidRPr="00241F3C" w:rsidRDefault="00241F3C" w:rsidP="00241F3C">
            <w:pPr>
              <w:jc w:val="both"/>
            </w:pPr>
            <w:r w:rsidRPr="00241F3C">
              <w:rPr>
                <w:b/>
              </w:rPr>
              <w:t>datum</w:t>
            </w:r>
          </w:p>
        </w:tc>
        <w:tc>
          <w:tcPr>
            <w:tcW w:w="2028" w:type="dxa"/>
            <w:gridSpan w:val="4"/>
          </w:tcPr>
          <w:p w14:paraId="0C50B6E3" w14:textId="77777777" w:rsidR="00241F3C" w:rsidRPr="00241F3C" w:rsidRDefault="00241F3C" w:rsidP="00241F3C">
            <w:pPr>
              <w:jc w:val="both"/>
            </w:pPr>
          </w:p>
        </w:tc>
      </w:tr>
    </w:tbl>
    <w:p w14:paraId="23728FD3" w14:textId="1EE6221D" w:rsidR="00DD1830" w:rsidRDefault="00DD1830"/>
    <w:p w14:paraId="156DD63E" w14:textId="77777777" w:rsidR="00B2050B" w:rsidRDefault="00B2050B" w:rsidP="00B2050B">
      <w:pPr>
        <w:spacing w:after="160" w:line="259" w:lineRule="auto"/>
        <w:rPr>
          <w:del w:id="10225" w:author="Pavla Trefilová" w:date="2019-11-18T17:19:00Z"/>
        </w:rPr>
      </w:pPr>
    </w:p>
    <w:p w14:paraId="31C0D0FB" w14:textId="77777777" w:rsidR="00B2050B" w:rsidRDefault="00B2050B" w:rsidP="00B2050B">
      <w:pPr>
        <w:spacing w:after="160" w:line="259" w:lineRule="auto"/>
        <w:rPr>
          <w:del w:id="10226" w:author="Pavla Trefilová" w:date="2019-11-18T17:19:00Z"/>
        </w:rPr>
      </w:pPr>
    </w:p>
    <w:p w14:paraId="4D1DF976" w14:textId="77777777" w:rsidR="00B2050B" w:rsidRDefault="00B2050B" w:rsidP="00B2050B">
      <w:pPr>
        <w:spacing w:after="160" w:line="259" w:lineRule="auto"/>
        <w:rPr>
          <w:del w:id="10227" w:author="Pavla Trefilová" w:date="2019-11-18T17:19:00Z"/>
        </w:rPr>
      </w:pPr>
    </w:p>
    <w:p w14:paraId="11F7FA43" w14:textId="77777777" w:rsidR="00B2050B" w:rsidRDefault="00B2050B" w:rsidP="00B2050B">
      <w:pPr>
        <w:spacing w:after="160" w:line="259" w:lineRule="auto"/>
        <w:rPr>
          <w:del w:id="10228" w:author="Pavla Trefilová" w:date="2019-11-18T17:19:00Z"/>
        </w:rPr>
      </w:pPr>
    </w:p>
    <w:p w14:paraId="7148A05F" w14:textId="77777777" w:rsidR="00A1031A" w:rsidRDefault="00A1031A">
      <w:pPr>
        <w:rPr>
          <w:del w:id="10229" w:author="Pavla Trefilová" w:date="2019-11-18T17:19:00Z"/>
        </w:rPr>
      </w:pPr>
      <w:del w:id="10230" w:author="Pavla Trefilová" w:date="2019-11-18T17:19:00Z">
        <w:r>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EB32EE1" w14:textId="77777777" w:rsidTr="00B2050B">
        <w:trPr>
          <w:del w:id="10231" w:author="Pavla Trefilová" w:date="2019-11-18T17:19:00Z"/>
        </w:trPr>
        <w:tc>
          <w:tcPr>
            <w:tcW w:w="9859" w:type="dxa"/>
            <w:gridSpan w:val="11"/>
            <w:tcBorders>
              <w:bottom w:val="double" w:sz="4" w:space="0" w:color="auto"/>
            </w:tcBorders>
            <w:shd w:val="clear" w:color="auto" w:fill="BDD6EE"/>
          </w:tcPr>
          <w:p w14:paraId="0A3D5A05" w14:textId="77777777" w:rsidR="00B2050B" w:rsidRDefault="00B2050B" w:rsidP="00B2050B">
            <w:pPr>
              <w:jc w:val="both"/>
              <w:rPr>
                <w:del w:id="10232" w:author="Pavla Trefilová" w:date="2019-11-18T17:19:00Z"/>
                <w:b/>
                <w:sz w:val="28"/>
              </w:rPr>
            </w:pPr>
            <w:del w:id="10233" w:author="Pavla Trefilová" w:date="2019-11-18T17:19:00Z">
              <w:r>
                <w:rPr>
                  <w:b/>
                  <w:sz w:val="28"/>
                </w:rPr>
                <w:lastRenderedPageBreak/>
                <w:delText>C-I – Personální zabezpečení</w:delText>
              </w:r>
            </w:del>
          </w:p>
        </w:tc>
      </w:tr>
      <w:tr w:rsidR="00B2050B" w14:paraId="5BCE67D6" w14:textId="77777777" w:rsidTr="00B2050B">
        <w:trPr>
          <w:del w:id="10234" w:author="Pavla Trefilová" w:date="2019-11-18T17:19:00Z"/>
        </w:trPr>
        <w:tc>
          <w:tcPr>
            <w:tcW w:w="2518" w:type="dxa"/>
            <w:tcBorders>
              <w:top w:val="double" w:sz="4" w:space="0" w:color="auto"/>
            </w:tcBorders>
            <w:shd w:val="clear" w:color="auto" w:fill="F7CAAC"/>
          </w:tcPr>
          <w:p w14:paraId="6B1A6F5D" w14:textId="77777777" w:rsidR="00B2050B" w:rsidRDefault="00B2050B" w:rsidP="00B2050B">
            <w:pPr>
              <w:jc w:val="both"/>
              <w:rPr>
                <w:del w:id="10235" w:author="Pavla Trefilová" w:date="2019-11-18T17:19:00Z"/>
                <w:b/>
              </w:rPr>
            </w:pPr>
            <w:del w:id="10236" w:author="Pavla Trefilová" w:date="2019-11-18T17:19:00Z">
              <w:r>
                <w:rPr>
                  <w:b/>
                </w:rPr>
                <w:delText>Vysoká škola</w:delText>
              </w:r>
            </w:del>
          </w:p>
        </w:tc>
        <w:tc>
          <w:tcPr>
            <w:tcW w:w="7341" w:type="dxa"/>
            <w:gridSpan w:val="10"/>
          </w:tcPr>
          <w:p w14:paraId="702F25EA" w14:textId="77777777" w:rsidR="00B2050B" w:rsidRDefault="00B2050B" w:rsidP="00B2050B">
            <w:pPr>
              <w:jc w:val="both"/>
              <w:rPr>
                <w:del w:id="10237" w:author="Pavla Trefilová" w:date="2019-11-18T17:19:00Z"/>
              </w:rPr>
            </w:pPr>
            <w:del w:id="10238" w:author="Pavla Trefilová" w:date="2019-11-18T17:19:00Z">
              <w:r>
                <w:delText>Univerzita Tomáše Bati ve Zlíně</w:delText>
              </w:r>
            </w:del>
          </w:p>
        </w:tc>
      </w:tr>
      <w:tr w:rsidR="00B2050B" w14:paraId="36CA192C" w14:textId="77777777" w:rsidTr="00B2050B">
        <w:trPr>
          <w:del w:id="10239" w:author="Pavla Trefilová" w:date="2019-11-18T17:19:00Z"/>
        </w:trPr>
        <w:tc>
          <w:tcPr>
            <w:tcW w:w="2518" w:type="dxa"/>
            <w:shd w:val="clear" w:color="auto" w:fill="F7CAAC"/>
          </w:tcPr>
          <w:p w14:paraId="187250E4" w14:textId="77777777" w:rsidR="00B2050B" w:rsidRDefault="00B2050B" w:rsidP="00B2050B">
            <w:pPr>
              <w:jc w:val="both"/>
              <w:rPr>
                <w:del w:id="10240" w:author="Pavla Trefilová" w:date="2019-11-18T17:19:00Z"/>
                <w:b/>
              </w:rPr>
            </w:pPr>
            <w:del w:id="10241" w:author="Pavla Trefilová" w:date="2019-11-18T17:19:00Z">
              <w:r>
                <w:rPr>
                  <w:b/>
                </w:rPr>
                <w:delText>Součást vysoké školy</w:delText>
              </w:r>
            </w:del>
          </w:p>
        </w:tc>
        <w:tc>
          <w:tcPr>
            <w:tcW w:w="7341" w:type="dxa"/>
            <w:gridSpan w:val="10"/>
          </w:tcPr>
          <w:p w14:paraId="7495EDA0" w14:textId="77777777" w:rsidR="00B2050B" w:rsidRDefault="00B2050B" w:rsidP="00B2050B">
            <w:pPr>
              <w:jc w:val="both"/>
              <w:rPr>
                <w:del w:id="10242" w:author="Pavla Trefilová" w:date="2019-11-18T17:19:00Z"/>
              </w:rPr>
            </w:pPr>
            <w:del w:id="10243" w:author="Pavla Trefilová" w:date="2019-11-18T17:19:00Z">
              <w:r>
                <w:delText>Fakulta managementu a ekonomiky</w:delText>
              </w:r>
            </w:del>
          </w:p>
        </w:tc>
      </w:tr>
      <w:tr w:rsidR="00B2050B" w14:paraId="14FC15F4" w14:textId="77777777" w:rsidTr="00B2050B">
        <w:trPr>
          <w:del w:id="10244" w:author="Pavla Trefilová" w:date="2019-11-18T17:19:00Z"/>
        </w:trPr>
        <w:tc>
          <w:tcPr>
            <w:tcW w:w="2518" w:type="dxa"/>
            <w:shd w:val="clear" w:color="auto" w:fill="F7CAAC"/>
          </w:tcPr>
          <w:p w14:paraId="0234852E" w14:textId="77777777" w:rsidR="00B2050B" w:rsidRDefault="00B2050B" w:rsidP="00B2050B">
            <w:pPr>
              <w:jc w:val="both"/>
              <w:rPr>
                <w:del w:id="10245" w:author="Pavla Trefilová" w:date="2019-11-18T17:19:00Z"/>
                <w:b/>
              </w:rPr>
            </w:pPr>
            <w:del w:id="10246" w:author="Pavla Trefilová" w:date="2019-11-18T17:19:00Z">
              <w:r>
                <w:rPr>
                  <w:b/>
                </w:rPr>
                <w:delText>Název studijního programu</w:delText>
              </w:r>
            </w:del>
          </w:p>
        </w:tc>
        <w:tc>
          <w:tcPr>
            <w:tcW w:w="7341" w:type="dxa"/>
            <w:gridSpan w:val="10"/>
          </w:tcPr>
          <w:p w14:paraId="33E5E12C" w14:textId="77777777" w:rsidR="00B2050B" w:rsidRDefault="00343DC3" w:rsidP="00B2050B">
            <w:pPr>
              <w:jc w:val="both"/>
              <w:rPr>
                <w:del w:id="10247" w:author="Pavla Trefilová" w:date="2019-11-18T17:19:00Z"/>
              </w:rPr>
            </w:pPr>
            <w:del w:id="10248" w:author="Pavla Trefilová" w:date="2019-11-18T17:19:00Z">
              <w:r>
                <w:delText xml:space="preserve">Economics and Management </w:delText>
              </w:r>
            </w:del>
          </w:p>
        </w:tc>
      </w:tr>
      <w:tr w:rsidR="00B2050B" w14:paraId="71E3C3AF" w14:textId="77777777" w:rsidTr="00B2050B">
        <w:trPr>
          <w:del w:id="10249" w:author="Pavla Trefilová" w:date="2019-11-18T17:19:00Z"/>
        </w:trPr>
        <w:tc>
          <w:tcPr>
            <w:tcW w:w="2518" w:type="dxa"/>
            <w:shd w:val="clear" w:color="auto" w:fill="F7CAAC"/>
          </w:tcPr>
          <w:p w14:paraId="25E2E844" w14:textId="77777777" w:rsidR="00B2050B" w:rsidRDefault="00B2050B" w:rsidP="00B2050B">
            <w:pPr>
              <w:jc w:val="both"/>
              <w:rPr>
                <w:del w:id="10250" w:author="Pavla Trefilová" w:date="2019-11-18T17:19:00Z"/>
                <w:b/>
              </w:rPr>
            </w:pPr>
            <w:del w:id="10251" w:author="Pavla Trefilová" w:date="2019-11-18T17:19:00Z">
              <w:r>
                <w:rPr>
                  <w:b/>
                </w:rPr>
                <w:delText>Jméno a příjmení</w:delText>
              </w:r>
            </w:del>
          </w:p>
        </w:tc>
        <w:tc>
          <w:tcPr>
            <w:tcW w:w="4536" w:type="dxa"/>
            <w:gridSpan w:val="5"/>
          </w:tcPr>
          <w:p w14:paraId="0CF53C24" w14:textId="77777777" w:rsidR="00B2050B" w:rsidRDefault="00B2050B" w:rsidP="00B2050B">
            <w:pPr>
              <w:jc w:val="both"/>
              <w:rPr>
                <w:del w:id="10252" w:author="Pavla Trefilová" w:date="2019-11-18T17:19:00Z"/>
              </w:rPr>
            </w:pPr>
            <w:del w:id="10253" w:author="Pavla Trefilová" w:date="2019-11-18T17:19:00Z">
              <w:r>
                <w:delText>Roman ZÁMEČNÍK</w:delText>
              </w:r>
            </w:del>
          </w:p>
        </w:tc>
        <w:tc>
          <w:tcPr>
            <w:tcW w:w="709" w:type="dxa"/>
            <w:shd w:val="clear" w:color="auto" w:fill="F7CAAC"/>
          </w:tcPr>
          <w:p w14:paraId="3710F6D6" w14:textId="77777777" w:rsidR="00B2050B" w:rsidRDefault="00B2050B" w:rsidP="00B2050B">
            <w:pPr>
              <w:jc w:val="both"/>
              <w:rPr>
                <w:del w:id="10254" w:author="Pavla Trefilová" w:date="2019-11-18T17:19:00Z"/>
                <w:b/>
              </w:rPr>
            </w:pPr>
            <w:del w:id="10255" w:author="Pavla Trefilová" w:date="2019-11-18T17:19:00Z">
              <w:r>
                <w:rPr>
                  <w:b/>
                </w:rPr>
                <w:delText>Tituly</w:delText>
              </w:r>
            </w:del>
          </w:p>
        </w:tc>
        <w:tc>
          <w:tcPr>
            <w:tcW w:w="2096" w:type="dxa"/>
            <w:gridSpan w:val="4"/>
          </w:tcPr>
          <w:p w14:paraId="20DA4DB4" w14:textId="77777777" w:rsidR="00B2050B" w:rsidRDefault="00B2050B" w:rsidP="00B2050B">
            <w:pPr>
              <w:jc w:val="both"/>
              <w:rPr>
                <w:del w:id="10256" w:author="Pavla Trefilová" w:date="2019-11-18T17:19:00Z"/>
              </w:rPr>
            </w:pPr>
            <w:del w:id="10257" w:author="Pavla Trefilová" w:date="2019-11-18T17:19:00Z">
              <w:r>
                <w:delText>doc. Ing.</w:delText>
              </w:r>
              <w:r w:rsidR="00C26CDC">
                <w:delText>,</w:delText>
              </w:r>
              <w:r>
                <w:delText xml:space="preserve"> Ph.D.</w:delText>
              </w:r>
            </w:del>
          </w:p>
        </w:tc>
      </w:tr>
      <w:tr w:rsidR="00B2050B" w14:paraId="2984074A" w14:textId="77777777" w:rsidTr="00B2050B">
        <w:trPr>
          <w:del w:id="10258" w:author="Pavla Trefilová" w:date="2019-11-18T17:19:00Z"/>
        </w:trPr>
        <w:tc>
          <w:tcPr>
            <w:tcW w:w="2518" w:type="dxa"/>
            <w:shd w:val="clear" w:color="auto" w:fill="F7CAAC"/>
          </w:tcPr>
          <w:p w14:paraId="49D713D9" w14:textId="77777777" w:rsidR="00B2050B" w:rsidRDefault="00B2050B" w:rsidP="00B2050B">
            <w:pPr>
              <w:jc w:val="both"/>
              <w:rPr>
                <w:del w:id="10259" w:author="Pavla Trefilová" w:date="2019-11-18T17:19:00Z"/>
                <w:b/>
              </w:rPr>
            </w:pPr>
            <w:del w:id="10260" w:author="Pavla Trefilová" w:date="2019-11-18T17:19:00Z">
              <w:r>
                <w:rPr>
                  <w:b/>
                </w:rPr>
                <w:delText>Rok narození</w:delText>
              </w:r>
            </w:del>
          </w:p>
        </w:tc>
        <w:tc>
          <w:tcPr>
            <w:tcW w:w="829" w:type="dxa"/>
          </w:tcPr>
          <w:p w14:paraId="5B214EA9" w14:textId="77777777" w:rsidR="00B2050B" w:rsidRDefault="00B2050B" w:rsidP="00B2050B">
            <w:pPr>
              <w:jc w:val="both"/>
              <w:rPr>
                <w:del w:id="10261" w:author="Pavla Trefilová" w:date="2019-11-18T17:19:00Z"/>
              </w:rPr>
            </w:pPr>
            <w:del w:id="10262" w:author="Pavla Trefilová" w:date="2019-11-18T17:19:00Z">
              <w:r>
                <w:delText>1972</w:delText>
              </w:r>
            </w:del>
          </w:p>
        </w:tc>
        <w:tc>
          <w:tcPr>
            <w:tcW w:w="1721" w:type="dxa"/>
            <w:shd w:val="clear" w:color="auto" w:fill="F7CAAC"/>
          </w:tcPr>
          <w:p w14:paraId="27D399A4" w14:textId="77777777" w:rsidR="00B2050B" w:rsidRDefault="00B2050B" w:rsidP="00B2050B">
            <w:pPr>
              <w:jc w:val="both"/>
              <w:rPr>
                <w:del w:id="10263" w:author="Pavla Trefilová" w:date="2019-11-18T17:19:00Z"/>
                <w:b/>
              </w:rPr>
            </w:pPr>
            <w:del w:id="10264" w:author="Pavla Trefilová" w:date="2019-11-18T17:19:00Z">
              <w:r>
                <w:rPr>
                  <w:b/>
                </w:rPr>
                <w:delText>typ vztahu k VŠ</w:delText>
              </w:r>
            </w:del>
          </w:p>
        </w:tc>
        <w:tc>
          <w:tcPr>
            <w:tcW w:w="992" w:type="dxa"/>
            <w:gridSpan w:val="2"/>
          </w:tcPr>
          <w:p w14:paraId="7BB9DFCC" w14:textId="77777777" w:rsidR="00B2050B" w:rsidRDefault="00B2050B" w:rsidP="00B2050B">
            <w:pPr>
              <w:jc w:val="both"/>
              <w:rPr>
                <w:del w:id="10265" w:author="Pavla Trefilová" w:date="2019-11-18T17:19:00Z"/>
              </w:rPr>
            </w:pPr>
            <w:del w:id="10266" w:author="Pavla Trefilová" w:date="2019-11-18T17:19:00Z">
              <w:r>
                <w:delText xml:space="preserve">pp </w:delText>
              </w:r>
            </w:del>
          </w:p>
        </w:tc>
        <w:tc>
          <w:tcPr>
            <w:tcW w:w="994" w:type="dxa"/>
            <w:shd w:val="clear" w:color="auto" w:fill="F7CAAC"/>
          </w:tcPr>
          <w:p w14:paraId="24CB904B" w14:textId="77777777" w:rsidR="00B2050B" w:rsidRDefault="00B2050B" w:rsidP="00B2050B">
            <w:pPr>
              <w:jc w:val="both"/>
              <w:rPr>
                <w:del w:id="10267" w:author="Pavla Trefilová" w:date="2019-11-18T17:19:00Z"/>
                <w:b/>
              </w:rPr>
            </w:pPr>
            <w:del w:id="10268" w:author="Pavla Trefilová" w:date="2019-11-18T17:19:00Z">
              <w:r>
                <w:rPr>
                  <w:b/>
                </w:rPr>
                <w:delText>rozsah</w:delText>
              </w:r>
            </w:del>
          </w:p>
        </w:tc>
        <w:tc>
          <w:tcPr>
            <w:tcW w:w="709" w:type="dxa"/>
          </w:tcPr>
          <w:p w14:paraId="306B5867" w14:textId="77777777" w:rsidR="00B2050B" w:rsidRDefault="00B2050B" w:rsidP="00B2050B">
            <w:pPr>
              <w:jc w:val="both"/>
              <w:rPr>
                <w:del w:id="10269" w:author="Pavla Trefilová" w:date="2019-11-18T17:19:00Z"/>
              </w:rPr>
            </w:pPr>
            <w:del w:id="10270" w:author="Pavla Trefilová" w:date="2019-11-18T17:19:00Z">
              <w:r>
                <w:delText>20</w:delText>
              </w:r>
            </w:del>
          </w:p>
        </w:tc>
        <w:tc>
          <w:tcPr>
            <w:tcW w:w="709" w:type="dxa"/>
            <w:gridSpan w:val="2"/>
            <w:shd w:val="clear" w:color="auto" w:fill="F7CAAC"/>
          </w:tcPr>
          <w:p w14:paraId="212B2204" w14:textId="77777777" w:rsidR="00B2050B" w:rsidRDefault="00B2050B" w:rsidP="00B2050B">
            <w:pPr>
              <w:jc w:val="both"/>
              <w:rPr>
                <w:del w:id="10271" w:author="Pavla Trefilová" w:date="2019-11-18T17:19:00Z"/>
                <w:b/>
              </w:rPr>
            </w:pPr>
            <w:del w:id="10272" w:author="Pavla Trefilová" w:date="2019-11-18T17:19:00Z">
              <w:r>
                <w:rPr>
                  <w:b/>
                </w:rPr>
                <w:delText>do kdy</w:delText>
              </w:r>
            </w:del>
          </w:p>
        </w:tc>
        <w:tc>
          <w:tcPr>
            <w:tcW w:w="1387" w:type="dxa"/>
            <w:gridSpan w:val="2"/>
          </w:tcPr>
          <w:p w14:paraId="0EC4A895" w14:textId="77777777" w:rsidR="00B2050B" w:rsidRDefault="00B2050B" w:rsidP="00B2050B">
            <w:pPr>
              <w:jc w:val="both"/>
              <w:rPr>
                <w:del w:id="10273" w:author="Pavla Trefilová" w:date="2019-11-18T17:19:00Z"/>
              </w:rPr>
            </w:pPr>
            <w:del w:id="10274" w:author="Pavla Trefilová" w:date="2019-11-18T17:19:00Z">
              <w:r>
                <w:delText>N</w:delText>
              </w:r>
            </w:del>
          </w:p>
        </w:tc>
      </w:tr>
      <w:tr w:rsidR="00B2050B" w14:paraId="174A4FA9" w14:textId="77777777" w:rsidTr="00B2050B">
        <w:trPr>
          <w:del w:id="10275" w:author="Pavla Trefilová" w:date="2019-11-18T17:19:00Z"/>
        </w:trPr>
        <w:tc>
          <w:tcPr>
            <w:tcW w:w="5068" w:type="dxa"/>
            <w:gridSpan w:val="3"/>
            <w:shd w:val="clear" w:color="auto" w:fill="F7CAAC"/>
          </w:tcPr>
          <w:p w14:paraId="49186D56" w14:textId="77777777" w:rsidR="00B2050B" w:rsidRDefault="00B2050B" w:rsidP="00B2050B">
            <w:pPr>
              <w:jc w:val="both"/>
              <w:rPr>
                <w:del w:id="10276" w:author="Pavla Trefilová" w:date="2019-11-18T17:19:00Z"/>
                <w:b/>
              </w:rPr>
            </w:pPr>
            <w:del w:id="10277" w:author="Pavla Trefilová" w:date="2019-11-18T17:19:00Z">
              <w:r>
                <w:rPr>
                  <w:b/>
                </w:rPr>
                <w:delText>Typ vztahu na součásti VŠ, která uskutečňuje st. program</w:delText>
              </w:r>
            </w:del>
          </w:p>
        </w:tc>
        <w:tc>
          <w:tcPr>
            <w:tcW w:w="992" w:type="dxa"/>
            <w:gridSpan w:val="2"/>
          </w:tcPr>
          <w:p w14:paraId="492752B6" w14:textId="77777777" w:rsidR="00B2050B" w:rsidRDefault="00B2050B" w:rsidP="00B2050B">
            <w:pPr>
              <w:jc w:val="both"/>
              <w:rPr>
                <w:del w:id="10278" w:author="Pavla Trefilová" w:date="2019-11-18T17:19:00Z"/>
              </w:rPr>
            </w:pPr>
            <w:del w:id="10279" w:author="Pavla Trefilová" w:date="2019-11-18T17:19:00Z">
              <w:r>
                <w:delText>pp</w:delText>
              </w:r>
            </w:del>
          </w:p>
        </w:tc>
        <w:tc>
          <w:tcPr>
            <w:tcW w:w="994" w:type="dxa"/>
            <w:shd w:val="clear" w:color="auto" w:fill="F7CAAC"/>
          </w:tcPr>
          <w:p w14:paraId="049CDB20" w14:textId="77777777" w:rsidR="00B2050B" w:rsidRDefault="00B2050B" w:rsidP="00B2050B">
            <w:pPr>
              <w:jc w:val="both"/>
              <w:rPr>
                <w:del w:id="10280" w:author="Pavla Trefilová" w:date="2019-11-18T17:19:00Z"/>
                <w:b/>
              </w:rPr>
            </w:pPr>
            <w:del w:id="10281" w:author="Pavla Trefilová" w:date="2019-11-18T17:19:00Z">
              <w:r>
                <w:rPr>
                  <w:b/>
                </w:rPr>
                <w:delText>rozsah</w:delText>
              </w:r>
            </w:del>
          </w:p>
        </w:tc>
        <w:tc>
          <w:tcPr>
            <w:tcW w:w="709" w:type="dxa"/>
          </w:tcPr>
          <w:p w14:paraId="108F0749" w14:textId="77777777" w:rsidR="00B2050B" w:rsidRDefault="00B2050B" w:rsidP="00B2050B">
            <w:pPr>
              <w:jc w:val="both"/>
              <w:rPr>
                <w:del w:id="10282" w:author="Pavla Trefilová" w:date="2019-11-18T17:19:00Z"/>
              </w:rPr>
            </w:pPr>
            <w:del w:id="10283" w:author="Pavla Trefilová" w:date="2019-11-18T17:19:00Z">
              <w:r>
                <w:delText>20</w:delText>
              </w:r>
            </w:del>
          </w:p>
        </w:tc>
        <w:tc>
          <w:tcPr>
            <w:tcW w:w="709" w:type="dxa"/>
            <w:gridSpan w:val="2"/>
            <w:shd w:val="clear" w:color="auto" w:fill="F7CAAC"/>
          </w:tcPr>
          <w:p w14:paraId="5A1738E2" w14:textId="77777777" w:rsidR="00B2050B" w:rsidRDefault="00B2050B" w:rsidP="00B2050B">
            <w:pPr>
              <w:jc w:val="both"/>
              <w:rPr>
                <w:del w:id="10284" w:author="Pavla Trefilová" w:date="2019-11-18T17:19:00Z"/>
                <w:b/>
              </w:rPr>
            </w:pPr>
            <w:del w:id="10285" w:author="Pavla Trefilová" w:date="2019-11-18T17:19:00Z">
              <w:r>
                <w:rPr>
                  <w:b/>
                </w:rPr>
                <w:delText>do kdy</w:delText>
              </w:r>
            </w:del>
          </w:p>
        </w:tc>
        <w:tc>
          <w:tcPr>
            <w:tcW w:w="1387" w:type="dxa"/>
            <w:gridSpan w:val="2"/>
          </w:tcPr>
          <w:p w14:paraId="47EE2D3D" w14:textId="77777777" w:rsidR="00B2050B" w:rsidRDefault="00B2050B" w:rsidP="00B2050B">
            <w:pPr>
              <w:jc w:val="both"/>
              <w:rPr>
                <w:del w:id="10286" w:author="Pavla Trefilová" w:date="2019-11-18T17:19:00Z"/>
              </w:rPr>
            </w:pPr>
            <w:del w:id="10287" w:author="Pavla Trefilová" w:date="2019-11-18T17:19:00Z">
              <w:r>
                <w:delText>N</w:delText>
              </w:r>
            </w:del>
          </w:p>
        </w:tc>
      </w:tr>
      <w:tr w:rsidR="00B2050B" w14:paraId="6373E389" w14:textId="77777777" w:rsidTr="00B2050B">
        <w:trPr>
          <w:del w:id="10288" w:author="Pavla Trefilová" w:date="2019-11-18T17:19:00Z"/>
        </w:trPr>
        <w:tc>
          <w:tcPr>
            <w:tcW w:w="6060" w:type="dxa"/>
            <w:gridSpan w:val="5"/>
            <w:shd w:val="clear" w:color="auto" w:fill="F7CAAC"/>
          </w:tcPr>
          <w:p w14:paraId="18DEB959" w14:textId="77777777" w:rsidR="00B2050B" w:rsidRDefault="00B2050B" w:rsidP="00B2050B">
            <w:pPr>
              <w:jc w:val="both"/>
              <w:rPr>
                <w:del w:id="10289" w:author="Pavla Trefilová" w:date="2019-11-18T17:19:00Z"/>
              </w:rPr>
            </w:pPr>
            <w:del w:id="10290" w:author="Pavla Trefilová" w:date="2019-11-18T17:19:00Z">
              <w:r>
                <w:rPr>
                  <w:b/>
                </w:rPr>
                <w:delText>Další současná působení jako akademický pracovník na jiných VŠ</w:delText>
              </w:r>
            </w:del>
          </w:p>
        </w:tc>
        <w:tc>
          <w:tcPr>
            <w:tcW w:w="1703" w:type="dxa"/>
            <w:gridSpan w:val="2"/>
            <w:shd w:val="clear" w:color="auto" w:fill="F7CAAC"/>
          </w:tcPr>
          <w:p w14:paraId="33795297" w14:textId="77777777" w:rsidR="00B2050B" w:rsidRDefault="00B2050B" w:rsidP="00B2050B">
            <w:pPr>
              <w:jc w:val="both"/>
              <w:rPr>
                <w:del w:id="10291" w:author="Pavla Trefilová" w:date="2019-11-18T17:19:00Z"/>
                <w:b/>
              </w:rPr>
            </w:pPr>
            <w:del w:id="10292" w:author="Pavla Trefilová" w:date="2019-11-18T17:19:00Z">
              <w:r>
                <w:rPr>
                  <w:b/>
                </w:rPr>
                <w:delText>typ prac. vztahu</w:delText>
              </w:r>
            </w:del>
          </w:p>
        </w:tc>
        <w:tc>
          <w:tcPr>
            <w:tcW w:w="2096" w:type="dxa"/>
            <w:gridSpan w:val="4"/>
            <w:shd w:val="clear" w:color="auto" w:fill="F7CAAC"/>
          </w:tcPr>
          <w:p w14:paraId="50623ABA" w14:textId="77777777" w:rsidR="00B2050B" w:rsidRDefault="00B2050B" w:rsidP="00B2050B">
            <w:pPr>
              <w:jc w:val="both"/>
              <w:rPr>
                <w:del w:id="10293" w:author="Pavla Trefilová" w:date="2019-11-18T17:19:00Z"/>
                <w:b/>
              </w:rPr>
            </w:pPr>
            <w:del w:id="10294" w:author="Pavla Trefilová" w:date="2019-11-18T17:19:00Z">
              <w:r>
                <w:rPr>
                  <w:b/>
                </w:rPr>
                <w:delText>rozsah</w:delText>
              </w:r>
            </w:del>
          </w:p>
        </w:tc>
      </w:tr>
      <w:tr w:rsidR="00B2050B" w14:paraId="38A6632F" w14:textId="77777777" w:rsidTr="00B2050B">
        <w:trPr>
          <w:del w:id="10295" w:author="Pavla Trefilová" w:date="2019-11-18T17:19:00Z"/>
        </w:trPr>
        <w:tc>
          <w:tcPr>
            <w:tcW w:w="6060" w:type="dxa"/>
            <w:gridSpan w:val="5"/>
          </w:tcPr>
          <w:p w14:paraId="6FECE32C" w14:textId="77777777" w:rsidR="00B2050B" w:rsidRDefault="00B2050B" w:rsidP="00B2050B">
            <w:pPr>
              <w:jc w:val="both"/>
              <w:rPr>
                <w:del w:id="10296" w:author="Pavla Trefilová" w:date="2019-11-18T17:19:00Z"/>
              </w:rPr>
            </w:pPr>
            <w:del w:id="10297" w:author="Pavla Trefilová" w:date="2019-11-18T17:19:00Z">
              <w:r>
                <w:delText>AKADEMIE STING, o.p.s., vysoká škola v Brně</w:delText>
              </w:r>
            </w:del>
          </w:p>
        </w:tc>
        <w:tc>
          <w:tcPr>
            <w:tcW w:w="1703" w:type="dxa"/>
            <w:gridSpan w:val="2"/>
          </w:tcPr>
          <w:p w14:paraId="6DD3F81B" w14:textId="77777777" w:rsidR="00B2050B" w:rsidRDefault="00B2050B" w:rsidP="00B2050B">
            <w:pPr>
              <w:jc w:val="both"/>
              <w:rPr>
                <w:del w:id="10298" w:author="Pavla Trefilová" w:date="2019-11-18T17:19:00Z"/>
              </w:rPr>
            </w:pPr>
            <w:del w:id="10299" w:author="Pavla Trefilová" w:date="2019-11-18T17:19:00Z">
              <w:r>
                <w:delText>pp</w:delText>
              </w:r>
            </w:del>
          </w:p>
        </w:tc>
        <w:tc>
          <w:tcPr>
            <w:tcW w:w="2096" w:type="dxa"/>
            <w:gridSpan w:val="4"/>
          </w:tcPr>
          <w:p w14:paraId="77E21E03" w14:textId="77777777" w:rsidR="00B2050B" w:rsidRDefault="00B2050B" w:rsidP="00B2050B">
            <w:pPr>
              <w:jc w:val="both"/>
              <w:rPr>
                <w:del w:id="10300" w:author="Pavla Trefilová" w:date="2019-11-18T17:19:00Z"/>
              </w:rPr>
            </w:pPr>
            <w:del w:id="10301" w:author="Pavla Trefilová" w:date="2019-11-18T17:19:00Z">
              <w:r>
                <w:delText>40</w:delText>
              </w:r>
            </w:del>
          </w:p>
        </w:tc>
      </w:tr>
      <w:tr w:rsidR="00B2050B" w14:paraId="132BBED7" w14:textId="77777777" w:rsidTr="00B2050B">
        <w:trPr>
          <w:del w:id="10302" w:author="Pavla Trefilová" w:date="2019-11-18T17:19:00Z"/>
        </w:trPr>
        <w:tc>
          <w:tcPr>
            <w:tcW w:w="6060" w:type="dxa"/>
            <w:gridSpan w:val="5"/>
          </w:tcPr>
          <w:p w14:paraId="6237D2EC" w14:textId="77777777" w:rsidR="00B2050B" w:rsidRDefault="00B2050B" w:rsidP="00B2050B">
            <w:pPr>
              <w:jc w:val="both"/>
              <w:rPr>
                <w:del w:id="10303" w:author="Pavla Trefilová" w:date="2019-11-18T17:19:00Z"/>
              </w:rPr>
            </w:pPr>
          </w:p>
        </w:tc>
        <w:tc>
          <w:tcPr>
            <w:tcW w:w="1703" w:type="dxa"/>
            <w:gridSpan w:val="2"/>
          </w:tcPr>
          <w:p w14:paraId="12A38134" w14:textId="77777777" w:rsidR="00B2050B" w:rsidRDefault="00B2050B" w:rsidP="00B2050B">
            <w:pPr>
              <w:jc w:val="both"/>
              <w:rPr>
                <w:del w:id="10304" w:author="Pavla Trefilová" w:date="2019-11-18T17:19:00Z"/>
              </w:rPr>
            </w:pPr>
          </w:p>
        </w:tc>
        <w:tc>
          <w:tcPr>
            <w:tcW w:w="2096" w:type="dxa"/>
            <w:gridSpan w:val="4"/>
          </w:tcPr>
          <w:p w14:paraId="25A056B9" w14:textId="77777777" w:rsidR="00B2050B" w:rsidRDefault="00B2050B" w:rsidP="00B2050B">
            <w:pPr>
              <w:jc w:val="both"/>
              <w:rPr>
                <w:del w:id="10305" w:author="Pavla Trefilová" w:date="2019-11-18T17:19:00Z"/>
              </w:rPr>
            </w:pPr>
          </w:p>
        </w:tc>
      </w:tr>
      <w:tr w:rsidR="00B2050B" w14:paraId="65095ED4" w14:textId="77777777" w:rsidTr="00B2050B">
        <w:trPr>
          <w:del w:id="10306" w:author="Pavla Trefilová" w:date="2019-11-18T17:19:00Z"/>
        </w:trPr>
        <w:tc>
          <w:tcPr>
            <w:tcW w:w="6060" w:type="dxa"/>
            <w:gridSpan w:val="5"/>
          </w:tcPr>
          <w:p w14:paraId="10450A76" w14:textId="77777777" w:rsidR="00B2050B" w:rsidRDefault="00B2050B" w:rsidP="00B2050B">
            <w:pPr>
              <w:jc w:val="both"/>
              <w:rPr>
                <w:del w:id="10307" w:author="Pavla Trefilová" w:date="2019-11-18T17:19:00Z"/>
              </w:rPr>
            </w:pPr>
          </w:p>
        </w:tc>
        <w:tc>
          <w:tcPr>
            <w:tcW w:w="1703" w:type="dxa"/>
            <w:gridSpan w:val="2"/>
          </w:tcPr>
          <w:p w14:paraId="43AF07DD" w14:textId="77777777" w:rsidR="00B2050B" w:rsidRDefault="00B2050B" w:rsidP="00B2050B">
            <w:pPr>
              <w:jc w:val="both"/>
              <w:rPr>
                <w:del w:id="10308" w:author="Pavla Trefilová" w:date="2019-11-18T17:19:00Z"/>
              </w:rPr>
            </w:pPr>
          </w:p>
        </w:tc>
        <w:tc>
          <w:tcPr>
            <w:tcW w:w="2096" w:type="dxa"/>
            <w:gridSpan w:val="4"/>
          </w:tcPr>
          <w:p w14:paraId="2CCD8F90" w14:textId="77777777" w:rsidR="00B2050B" w:rsidRDefault="00B2050B" w:rsidP="00B2050B">
            <w:pPr>
              <w:jc w:val="both"/>
              <w:rPr>
                <w:del w:id="10309" w:author="Pavla Trefilová" w:date="2019-11-18T17:19:00Z"/>
              </w:rPr>
            </w:pPr>
          </w:p>
        </w:tc>
      </w:tr>
      <w:tr w:rsidR="00B2050B" w14:paraId="75F93C2C" w14:textId="77777777" w:rsidTr="00B2050B">
        <w:trPr>
          <w:del w:id="10310" w:author="Pavla Trefilová" w:date="2019-11-18T17:19:00Z"/>
        </w:trPr>
        <w:tc>
          <w:tcPr>
            <w:tcW w:w="6060" w:type="dxa"/>
            <w:gridSpan w:val="5"/>
          </w:tcPr>
          <w:p w14:paraId="3387CADA" w14:textId="77777777" w:rsidR="00B2050B" w:rsidRDefault="00B2050B" w:rsidP="00B2050B">
            <w:pPr>
              <w:jc w:val="both"/>
              <w:rPr>
                <w:del w:id="10311" w:author="Pavla Trefilová" w:date="2019-11-18T17:19:00Z"/>
              </w:rPr>
            </w:pPr>
          </w:p>
        </w:tc>
        <w:tc>
          <w:tcPr>
            <w:tcW w:w="1703" w:type="dxa"/>
            <w:gridSpan w:val="2"/>
          </w:tcPr>
          <w:p w14:paraId="7B7DCCE2" w14:textId="77777777" w:rsidR="00B2050B" w:rsidRDefault="00B2050B" w:rsidP="00B2050B">
            <w:pPr>
              <w:jc w:val="both"/>
              <w:rPr>
                <w:del w:id="10312" w:author="Pavla Trefilová" w:date="2019-11-18T17:19:00Z"/>
              </w:rPr>
            </w:pPr>
          </w:p>
        </w:tc>
        <w:tc>
          <w:tcPr>
            <w:tcW w:w="2096" w:type="dxa"/>
            <w:gridSpan w:val="4"/>
          </w:tcPr>
          <w:p w14:paraId="2429E314" w14:textId="77777777" w:rsidR="00B2050B" w:rsidRDefault="00B2050B" w:rsidP="00B2050B">
            <w:pPr>
              <w:jc w:val="both"/>
              <w:rPr>
                <w:del w:id="10313" w:author="Pavla Trefilová" w:date="2019-11-18T17:19:00Z"/>
              </w:rPr>
            </w:pPr>
          </w:p>
        </w:tc>
      </w:tr>
      <w:tr w:rsidR="00B2050B" w14:paraId="3CB35A28" w14:textId="77777777" w:rsidTr="00B2050B">
        <w:trPr>
          <w:del w:id="10314" w:author="Pavla Trefilová" w:date="2019-11-18T17:19:00Z"/>
        </w:trPr>
        <w:tc>
          <w:tcPr>
            <w:tcW w:w="9859" w:type="dxa"/>
            <w:gridSpan w:val="11"/>
            <w:shd w:val="clear" w:color="auto" w:fill="F7CAAC"/>
          </w:tcPr>
          <w:p w14:paraId="75864FE1" w14:textId="77777777" w:rsidR="00B2050B" w:rsidRDefault="00B2050B" w:rsidP="00B2050B">
            <w:pPr>
              <w:jc w:val="both"/>
              <w:rPr>
                <w:del w:id="10315" w:author="Pavla Trefilová" w:date="2019-11-18T17:19:00Z"/>
              </w:rPr>
            </w:pPr>
            <w:del w:id="10316" w:author="Pavla Trefilová" w:date="2019-11-18T17:19:00Z">
              <w:r>
                <w:rPr>
                  <w:b/>
                </w:rPr>
                <w:delText>Předměty příslušného studijního programu a způsob zapojení do jejich výuky, příp. další zapojení do uskutečňování studijního programu</w:delText>
              </w:r>
            </w:del>
          </w:p>
        </w:tc>
      </w:tr>
      <w:tr w:rsidR="00B2050B" w14:paraId="75DCA975" w14:textId="77777777" w:rsidTr="00B2050B">
        <w:trPr>
          <w:trHeight w:val="466"/>
          <w:del w:id="10317" w:author="Pavla Trefilová" w:date="2019-11-18T17:19:00Z"/>
        </w:trPr>
        <w:tc>
          <w:tcPr>
            <w:tcW w:w="9859" w:type="dxa"/>
            <w:gridSpan w:val="11"/>
            <w:tcBorders>
              <w:top w:val="nil"/>
            </w:tcBorders>
          </w:tcPr>
          <w:p w14:paraId="47968E44" w14:textId="77777777" w:rsidR="00B2050B" w:rsidRPr="009E442F" w:rsidRDefault="003B7826" w:rsidP="00A1031A">
            <w:pPr>
              <w:jc w:val="both"/>
              <w:rPr>
                <w:del w:id="10318" w:author="Pavla Trefilová" w:date="2019-11-18T17:19:00Z"/>
              </w:rPr>
            </w:pPr>
            <w:del w:id="10319" w:author="Pavla Trefilová" w:date="2019-11-18T17:19:00Z">
              <w:r>
                <w:delText>Business</w:delText>
              </w:r>
              <w:r w:rsidR="00A1031A">
                <w:delText xml:space="preserve"> Economics I</w:delText>
              </w:r>
              <w:r w:rsidR="00B2050B">
                <w:delText>I – přednášející (40%)</w:delText>
              </w:r>
            </w:del>
          </w:p>
        </w:tc>
      </w:tr>
      <w:tr w:rsidR="00B2050B" w14:paraId="04057214" w14:textId="77777777" w:rsidTr="00B2050B">
        <w:trPr>
          <w:del w:id="10320" w:author="Pavla Trefilová" w:date="2019-11-18T17:19:00Z"/>
        </w:trPr>
        <w:tc>
          <w:tcPr>
            <w:tcW w:w="9859" w:type="dxa"/>
            <w:gridSpan w:val="11"/>
            <w:shd w:val="clear" w:color="auto" w:fill="F7CAAC"/>
          </w:tcPr>
          <w:p w14:paraId="2D5DD6C8" w14:textId="77777777" w:rsidR="00B2050B" w:rsidRPr="009E442F" w:rsidRDefault="00B2050B" w:rsidP="00B2050B">
            <w:pPr>
              <w:jc w:val="both"/>
              <w:rPr>
                <w:del w:id="10321" w:author="Pavla Trefilová" w:date="2019-11-18T17:19:00Z"/>
              </w:rPr>
            </w:pPr>
            <w:del w:id="10322" w:author="Pavla Trefilová" w:date="2019-11-18T17:19:00Z">
              <w:r w:rsidRPr="009E442F">
                <w:rPr>
                  <w:b/>
                </w:rPr>
                <w:delText xml:space="preserve">Údaje o vzdělání na VŠ </w:delText>
              </w:r>
            </w:del>
          </w:p>
        </w:tc>
      </w:tr>
      <w:tr w:rsidR="00B2050B" w14:paraId="14D213C3" w14:textId="77777777" w:rsidTr="00B2050B">
        <w:trPr>
          <w:trHeight w:val="603"/>
          <w:del w:id="10323" w:author="Pavla Trefilová" w:date="2019-11-18T17:19:00Z"/>
        </w:trPr>
        <w:tc>
          <w:tcPr>
            <w:tcW w:w="9859" w:type="dxa"/>
            <w:gridSpan w:val="11"/>
          </w:tcPr>
          <w:p w14:paraId="5FF61E50" w14:textId="77777777" w:rsidR="00B2050B" w:rsidRDefault="00B2050B" w:rsidP="00130634">
            <w:pPr>
              <w:tabs>
                <w:tab w:val="left" w:pos="1418"/>
              </w:tabs>
              <w:autoSpaceDE w:val="0"/>
              <w:autoSpaceDN w:val="0"/>
              <w:adjustRightInd w:val="0"/>
              <w:ind w:left="1418" w:hanging="1418"/>
              <w:rPr>
                <w:del w:id="10324" w:author="Pavla Trefilová" w:date="2019-11-18T17:19:00Z"/>
                <w:color w:val="000000"/>
              </w:rPr>
            </w:pPr>
            <w:del w:id="10325" w:author="Pavla Trefilová" w:date="2019-11-18T17:19:00Z">
              <w:r w:rsidRPr="009E442F">
                <w:rPr>
                  <w:b/>
                  <w:bCs/>
                  <w:color w:val="000000"/>
                </w:rPr>
                <w:delText>1993</w:delText>
              </w:r>
              <w:r w:rsidRPr="00EC0D8A">
                <w:rPr>
                  <w:b/>
                  <w:bCs/>
                  <w:color w:val="000000"/>
                </w:rPr>
                <w:delText xml:space="preserve"> – </w:delText>
              </w:r>
              <w:r w:rsidRPr="009E442F">
                <w:rPr>
                  <w:b/>
                  <w:bCs/>
                  <w:color w:val="000000"/>
                </w:rPr>
                <w:delText>1997</w:delText>
              </w:r>
              <w:r w:rsidRPr="00EC0D8A">
                <w:rPr>
                  <w:b/>
                  <w:bCs/>
                  <w:color w:val="000000"/>
                </w:rPr>
                <w:delText xml:space="preserve">: </w:delText>
              </w:r>
              <w:r w:rsidRPr="009E442F">
                <w:rPr>
                  <w:bCs/>
                  <w:color w:val="000000"/>
                </w:rPr>
                <w:delText>Technická univerzita vo Zvoleně</w:delText>
              </w:r>
              <w:r w:rsidRPr="00EC0D8A">
                <w:rPr>
                  <w:color w:val="000000"/>
                </w:rPr>
                <w:delText xml:space="preserve">, </w:delText>
              </w:r>
              <w:r w:rsidRPr="009E442F">
                <w:rPr>
                  <w:color w:val="000000"/>
                </w:rPr>
                <w:delText>Drevárska fakulta</w:delText>
              </w:r>
              <w:r w:rsidRPr="00EC0D8A">
                <w:rPr>
                  <w:color w:val="000000"/>
                </w:rPr>
                <w:delText>, obor</w:delText>
              </w:r>
              <w:r w:rsidRPr="009E442F">
                <w:rPr>
                  <w:color w:val="000000"/>
                </w:rPr>
                <w:delText xml:space="preserve"> </w:delText>
              </w:r>
              <w:r w:rsidRPr="009E442F">
                <w:delText xml:space="preserve">Podnikatelské řízení </w:delText>
              </w:r>
              <w:r w:rsidRPr="00EC0D8A">
                <w:rPr>
                  <w:color w:val="000000"/>
                </w:rPr>
                <w:delText>(</w:delText>
              </w:r>
              <w:r w:rsidRPr="00130634">
                <w:rPr>
                  <w:color w:val="000000"/>
                </w:rPr>
                <w:delText>Ing.)</w:delText>
              </w:r>
              <w:r w:rsidRPr="009E442F">
                <w:rPr>
                  <w:color w:val="000000"/>
                </w:rPr>
                <w:delText xml:space="preserve">     </w:delText>
              </w:r>
            </w:del>
          </w:p>
          <w:p w14:paraId="7FF5D3FA" w14:textId="77777777" w:rsidR="00130634" w:rsidRPr="00130634" w:rsidRDefault="00130634" w:rsidP="00130634">
            <w:pPr>
              <w:tabs>
                <w:tab w:val="left" w:pos="1418"/>
              </w:tabs>
              <w:autoSpaceDE w:val="0"/>
              <w:autoSpaceDN w:val="0"/>
              <w:adjustRightInd w:val="0"/>
              <w:ind w:left="1416" w:hanging="1416"/>
              <w:rPr>
                <w:del w:id="10326" w:author="Pavla Trefilová" w:date="2019-11-18T17:19:00Z"/>
                <w:color w:val="000000"/>
              </w:rPr>
            </w:pPr>
            <w:del w:id="10327" w:author="Pavla Trefilová" w:date="2019-11-18T17:19:00Z">
              <w:r w:rsidRPr="009E442F">
                <w:rPr>
                  <w:b/>
                  <w:bCs/>
                  <w:color w:val="000000"/>
                </w:rPr>
                <w:delText>1997</w:delText>
              </w:r>
              <w:r w:rsidRPr="00EC0D8A">
                <w:rPr>
                  <w:b/>
                  <w:bCs/>
                  <w:color w:val="000000"/>
                </w:rPr>
                <w:delText xml:space="preserve"> – 20</w:delText>
              </w:r>
              <w:r w:rsidRPr="009E442F">
                <w:rPr>
                  <w:b/>
                  <w:bCs/>
                  <w:color w:val="000000"/>
                </w:rPr>
                <w:delText>00</w:delText>
              </w:r>
              <w:r w:rsidRPr="00EC0D8A">
                <w:rPr>
                  <w:b/>
                  <w:bCs/>
                  <w:color w:val="000000"/>
                </w:rPr>
                <w:delText xml:space="preserve">: </w:delText>
              </w:r>
              <w:r w:rsidRPr="009E442F">
                <w:rPr>
                  <w:bCs/>
                  <w:color w:val="000000"/>
                </w:rPr>
                <w:delText>Technická univerzita vo Zvoleně</w:delText>
              </w:r>
              <w:r w:rsidRPr="00EC0D8A">
                <w:rPr>
                  <w:color w:val="000000"/>
                </w:rPr>
                <w:delText xml:space="preserve">, </w:delText>
              </w:r>
              <w:r w:rsidRPr="009E442F">
                <w:rPr>
                  <w:color w:val="000000"/>
                </w:rPr>
                <w:delText>Drevárska fakulta</w:delText>
              </w:r>
              <w:r w:rsidRPr="00EC0D8A">
                <w:rPr>
                  <w:color w:val="000000"/>
                </w:rPr>
                <w:delText xml:space="preserve">, obor Ekonomika </w:delText>
              </w:r>
              <w:r w:rsidRPr="009E442F">
                <w:rPr>
                  <w:color w:val="000000"/>
                </w:rPr>
                <w:delText>obchodu a průmyslu</w:delText>
              </w:r>
              <w:r w:rsidRPr="00EC0D8A">
                <w:rPr>
                  <w:color w:val="000000"/>
                </w:rPr>
                <w:delText xml:space="preserve"> </w:delText>
              </w:r>
              <w:r w:rsidRPr="00130634">
                <w:rPr>
                  <w:color w:val="000000"/>
                </w:rPr>
                <w:delText>(PhD.)</w:delText>
              </w:r>
            </w:del>
          </w:p>
        </w:tc>
      </w:tr>
      <w:tr w:rsidR="00B2050B" w14:paraId="4FC9A24E" w14:textId="77777777" w:rsidTr="00B2050B">
        <w:trPr>
          <w:del w:id="10328" w:author="Pavla Trefilová" w:date="2019-11-18T17:19:00Z"/>
        </w:trPr>
        <w:tc>
          <w:tcPr>
            <w:tcW w:w="9859" w:type="dxa"/>
            <w:gridSpan w:val="11"/>
            <w:shd w:val="clear" w:color="auto" w:fill="F7CAAC"/>
          </w:tcPr>
          <w:p w14:paraId="5A4CCFB8" w14:textId="77777777" w:rsidR="00B2050B" w:rsidRPr="009E442F" w:rsidRDefault="00B2050B" w:rsidP="00B2050B">
            <w:pPr>
              <w:jc w:val="both"/>
              <w:rPr>
                <w:del w:id="10329" w:author="Pavla Trefilová" w:date="2019-11-18T17:19:00Z"/>
                <w:b/>
              </w:rPr>
            </w:pPr>
            <w:del w:id="10330" w:author="Pavla Trefilová" w:date="2019-11-18T17:19:00Z">
              <w:r w:rsidRPr="009E442F">
                <w:rPr>
                  <w:b/>
                </w:rPr>
                <w:delText>Údaje o odborném působení od absolvování VŠ</w:delText>
              </w:r>
            </w:del>
          </w:p>
        </w:tc>
      </w:tr>
      <w:tr w:rsidR="00B2050B" w14:paraId="2A39539D" w14:textId="77777777" w:rsidTr="00B2050B">
        <w:trPr>
          <w:trHeight w:val="945"/>
          <w:del w:id="10331" w:author="Pavla Trefilová" w:date="2019-11-18T17:19:00Z"/>
        </w:trPr>
        <w:tc>
          <w:tcPr>
            <w:tcW w:w="9859" w:type="dxa"/>
            <w:gridSpan w:val="11"/>
          </w:tcPr>
          <w:p w14:paraId="056469B9" w14:textId="77777777" w:rsidR="00B2050B" w:rsidRPr="009E442F" w:rsidRDefault="00B2050B" w:rsidP="001C2699">
            <w:pPr>
              <w:numPr>
                <w:ilvl w:val="1"/>
                <w:numId w:val="60"/>
              </w:numPr>
              <w:jc w:val="both"/>
              <w:rPr>
                <w:del w:id="10332" w:author="Pavla Trefilová" w:date="2019-11-18T17:19:00Z"/>
              </w:rPr>
            </w:pPr>
            <w:del w:id="10333" w:author="Pavla Trefilová" w:date="2019-11-18T17:19:00Z">
              <w:r w:rsidRPr="009E442F">
                <w:delText xml:space="preserve">   </w:delText>
              </w:r>
              <w:r>
                <w:delText xml:space="preserve"> </w:delText>
              </w:r>
              <w:r w:rsidRPr="009E442F">
                <w:delText xml:space="preserve"> FORSCHNER, s.r.o. Uherské Hradiště, Obor praxe: Controlling, vedoucí odd. controllingu</w:delText>
              </w:r>
            </w:del>
          </w:p>
          <w:p w14:paraId="78389A72" w14:textId="77777777" w:rsidR="00B2050B" w:rsidRPr="009E442F" w:rsidRDefault="00B2050B" w:rsidP="00B2050B">
            <w:pPr>
              <w:tabs>
                <w:tab w:val="left" w:pos="2127"/>
              </w:tabs>
              <w:autoSpaceDE w:val="0"/>
              <w:autoSpaceDN w:val="0"/>
              <w:adjustRightInd w:val="0"/>
              <w:rPr>
                <w:del w:id="10334" w:author="Pavla Trefilová" w:date="2019-11-18T17:19:00Z"/>
                <w:color w:val="000000"/>
              </w:rPr>
            </w:pPr>
            <w:del w:id="10335" w:author="Pavla Trefilová" w:date="2019-11-18T17:19:00Z">
              <w:r w:rsidRPr="009E442F">
                <w:rPr>
                  <w:b/>
                </w:rPr>
                <w:delText>2001-dosud</w:delText>
              </w:r>
              <w:r w:rsidRPr="009E442F">
                <w:delText xml:space="preserve">       </w:delText>
              </w:r>
              <w:r w:rsidRPr="009E442F">
                <w:rPr>
                  <w:color w:val="000000"/>
                </w:rPr>
                <w:delText>UTB ve Zlíně, Fakulta managementu a ekonomiky, akademický pracovník</w:delText>
              </w:r>
            </w:del>
          </w:p>
          <w:p w14:paraId="2E8A091E" w14:textId="77777777" w:rsidR="00B2050B" w:rsidRDefault="00B2050B" w:rsidP="00B2050B">
            <w:pPr>
              <w:jc w:val="both"/>
              <w:rPr>
                <w:del w:id="10336" w:author="Pavla Trefilová" w:date="2019-11-18T17:19:00Z"/>
                <w:b/>
              </w:rPr>
            </w:pPr>
            <w:del w:id="10337" w:author="Pavla Trefilová" w:date="2019-11-18T17:19:00Z">
              <w:r w:rsidRPr="009E442F">
                <w:rPr>
                  <w:b/>
                </w:rPr>
                <w:delText xml:space="preserve">2014 - dosud   </w:delText>
              </w:r>
              <w:r>
                <w:rPr>
                  <w:b/>
                </w:rPr>
                <w:delText xml:space="preserve">  </w:delText>
              </w:r>
              <w:r w:rsidRPr="009E442F">
                <w:delText>AKADEMIE STING, o.p.s., vysoká škola v</w:delText>
              </w:r>
              <w:r>
                <w:delText> </w:delText>
              </w:r>
              <w:r w:rsidRPr="009E442F">
                <w:delText>Brně</w:delText>
              </w:r>
              <w:r>
                <w:delText xml:space="preserve">, </w:delText>
              </w:r>
              <w:r w:rsidRPr="009E442F">
                <w:rPr>
                  <w:color w:val="000000"/>
                </w:rPr>
                <w:delText>akademický pracovník</w:delText>
              </w:r>
              <w:r>
                <w:rPr>
                  <w:color w:val="000000"/>
                </w:rPr>
                <w:delText xml:space="preserve">, prorektor pro vzdělávací  </w:delText>
              </w:r>
            </w:del>
          </w:p>
          <w:p w14:paraId="008C8790" w14:textId="77777777" w:rsidR="00B2050B" w:rsidRPr="009E442F" w:rsidRDefault="00B2050B" w:rsidP="00B2050B">
            <w:pPr>
              <w:tabs>
                <w:tab w:val="left" w:pos="1245"/>
              </w:tabs>
              <w:rPr>
                <w:del w:id="10338" w:author="Pavla Trefilová" w:date="2019-11-18T17:19:00Z"/>
              </w:rPr>
            </w:pPr>
            <w:del w:id="10339" w:author="Pavla Trefilová" w:date="2019-11-18T17:19:00Z">
              <w:r>
                <w:tab/>
                <w:delText xml:space="preserve">  </w:delText>
              </w:r>
              <w:r>
                <w:rPr>
                  <w:color w:val="000000"/>
                </w:rPr>
                <w:delText>činnost</w:delText>
              </w:r>
            </w:del>
          </w:p>
        </w:tc>
      </w:tr>
      <w:tr w:rsidR="00B2050B" w14:paraId="42B247C6" w14:textId="77777777" w:rsidTr="00B2050B">
        <w:trPr>
          <w:trHeight w:val="250"/>
          <w:del w:id="10340" w:author="Pavla Trefilová" w:date="2019-11-18T17:19:00Z"/>
        </w:trPr>
        <w:tc>
          <w:tcPr>
            <w:tcW w:w="9859" w:type="dxa"/>
            <w:gridSpan w:val="11"/>
            <w:shd w:val="clear" w:color="auto" w:fill="F7CAAC"/>
          </w:tcPr>
          <w:p w14:paraId="74497FA1" w14:textId="77777777" w:rsidR="00B2050B" w:rsidRDefault="00B2050B" w:rsidP="00B2050B">
            <w:pPr>
              <w:jc w:val="both"/>
              <w:rPr>
                <w:del w:id="10341" w:author="Pavla Trefilová" w:date="2019-11-18T17:19:00Z"/>
              </w:rPr>
            </w:pPr>
            <w:del w:id="10342" w:author="Pavla Trefilová" w:date="2019-11-18T17:19:00Z">
              <w:r>
                <w:rPr>
                  <w:b/>
                </w:rPr>
                <w:delText>Zkušenosti s vedením kvalifikačních a rigorózních prací</w:delText>
              </w:r>
            </w:del>
          </w:p>
        </w:tc>
      </w:tr>
      <w:tr w:rsidR="00B2050B" w14:paraId="2A501E0E" w14:textId="77777777" w:rsidTr="00B2050B">
        <w:trPr>
          <w:trHeight w:val="437"/>
          <w:del w:id="10343" w:author="Pavla Trefilová" w:date="2019-11-18T17:19:00Z"/>
        </w:trPr>
        <w:tc>
          <w:tcPr>
            <w:tcW w:w="9859" w:type="dxa"/>
            <w:gridSpan w:val="11"/>
          </w:tcPr>
          <w:p w14:paraId="4C7857F6" w14:textId="77777777" w:rsidR="00023991" w:rsidRDefault="00023991" w:rsidP="00023991">
            <w:pPr>
              <w:jc w:val="both"/>
              <w:rPr>
                <w:del w:id="10344" w:author="Pavla Trefilová" w:date="2019-11-18T17:19:00Z"/>
              </w:rPr>
            </w:pPr>
            <w:del w:id="10345" w:author="Pavla Trefilová" w:date="2019-11-18T17:19:00Z">
              <w:r>
                <w:delText>Počet vedených bakalářských prací – 78</w:delText>
              </w:r>
            </w:del>
          </w:p>
          <w:p w14:paraId="3FD35AD3" w14:textId="77777777" w:rsidR="00B2050B" w:rsidRDefault="00023991" w:rsidP="00023991">
            <w:pPr>
              <w:jc w:val="both"/>
              <w:rPr>
                <w:del w:id="10346" w:author="Pavla Trefilová" w:date="2019-11-18T17:19:00Z"/>
              </w:rPr>
            </w:pPr>
            <w:del w:id="10347" w:author="Pavla Trefilová" w:date="2019-11-18T17:19:00Z">
              <w:r>
                <w:delText>Počet vedených diplomových prací – 105</w:delText>
              </w:r>
            </w:del>
          </w:p>
        </w:tc>
      </w:tr>
      <w:tr w:rsidR="00B2050B" w14:paraId="561C712F" w14:textId="77777777" w:rsidTr="00B2050B">
        <w:trPr>
          <w:cantSplit/>
          <w:del w:id="10348" w:author="Pavla Trefilová" w:date="2019-11-18T17:19:00Z"/>
        </w:trPr>
        <w:tc>
          <w:tcPr>
            <w:tcW w:w="3347" w:type="dxa"/>
            <w:gridSpan w:val="2"/>
            <w:tcBorders>
              <w:top w:val="single" w:sz="12" w:space="0" w:color="auto"/>
            </w:tcBorders>
            <w:shd w:val="clear" w:color="auto" w:fill="F7CAAC"/>
          </w:tcPr>
          <w:p w14:paraId="5E9DCAE9" w14:textId="77777777" w:rsidR="00B2050B" w:rsidRDefault="00B2050B" w:rsidP="00B2050B">
            <w:pPr>
              <w:jc w:val="both"/>
              <w:rPr>
                <w:del w:id="10349" w:author="Pavla Trefilová" w:date="2019-11-18T17:19:00Z"/>
              </w:rPr>
            </w:pPr>
            <w:del w:id="10350" w:author="Pavla Trefilová" w:date="2019-11-18T17:19:00Z">
              <w:r>
                <w:rPr>
                  <w:b/>
                </w:rPr>
                <w:delText xml:space="preserve">Obor habilitačního řízení </w:delText>
              </w:r>
            </w:del>
          </w:p>
        </w:tc>
        <w:tc>
          <w:tcPr>
            <w:tcW w:w="2245" w:type="dxa"/>
            <w:gridSpan w:val="2"/>
            <w:tcBorders>
              <w:top w:val="single" w:sz="12" w:space="0" w:color="auto"/>
            </w:tcBorders>
            <w:shd w:val="clear" w:color="auto" w:fill="F7CAAC"/>
          </w:tcPr>
          <w:p w14:paraId="667E45F4" w14:textId="77777777" w:rsidR="00B2050B" w:rsidRDefault="00B2050B" w:rsidP="00B2050B">
            <w:pPr>
              <w:jc w:val="both"/>
              <w:rPr>
                <w:del w:id="10351" w:author="Pavla Trefilová" w:date="2019-11-18T17:19:00Z"/>
              </w:rPr>
            </w:pPr>
            <w:del w:id="10352" w:author="Pavla Trefilová" w:date="2019-11-18T17:19:00Z">
              <w:r>
                <w:rPr>
                  <w:b/>
                </w:rPr>
                <w:delText>Rok udělení hodnosti</w:delText>
              </w:r>
            </w:del>
          </w:p>
        </w:tc>
        <w:tc>
          <w:tcPr>
            <w:tcW w:w="2248" w:type="dxa"/>
            <w:gridSpan w:val="4"/>
            <w:tcBorders>
              <w:top w:val="single" w:sz="12" w:space="0" w:color="auto"/>
              <w:right w:val="single" w:sz="12" w:space="0" w:color="auto"/>
            </w:tcBorders>
            <w:shd w:val="clear" w:color="auto" w:fill="F7CAAC"/>
          </w:tcPr>
          <w:p w14:paraId="154E7E68" w14:textId="77777777" w:rsidR="00B2050B" w:rsidRDefault="00B2050B" w:rsidP="00B2050B">
            <w:pPr>
              <w:jc w:val="both"/>
              <w:rPr>
                <w:del w:id="10353" w:author="Pavla Trefilová" w:date="2019-11-18T17:19:00Z"/>
              </w:rPr>
            </w:pPr>
            <w:del w:id="10354" w:author="Pavla Trefilová" w:date="2019-11-18T17:19:00Z">
              <w:r>
                <w:rPr>
                  <w:b/>
                </w:rPr>
                <w:delText>Řízení konáno na VŠ</w:delText>
              </w:r>
            </w:del>
          </w:p>
        </w:tc>
        <w:tc>
          <w:tcPr>
            <w:tcW w:w="2019" w:type="dxa"/>
            <w:gridSpan w:val="3"/>
            <w:tcBorders>
              <w:top w:val="single" w:sz="12" w:space="0" w:color="auto"/>
              <w:left w:val="single" w:sz="12" w:space="0" w:color="auto"/>
            </w:tcBorders>
            <w:shd w:val="clear" w:color="auto" w:fill="F7CAAC"/>
          </w:tcPr>
          <w:p w14:paraId="7F540A4F" w14:textId="77777777" w:rsidR="00B2050B" w:rsidRDefault="00B2050B" w:rsidP="00B2050B">
            <w:pPr>
              <w:jc w:val="both"/>
              <w:rPr>
                <w:del w:id="10355" w:author="Pavla Trefilová" w:date="2019-11-18T17:19:00Z"/>
                <w:b/>
              </w:rPr>
            </w:pPr>
            <w:del w:id="10356" w:author="Pavla Trefilová" w:date="2019-11-18T17:19:00Z">
              <w:r>
                <w:rPr>
                  <w:b/>
                </w:rPr>
                <w:delText>Ohlasy publikací</w:delText>
              </w:r>
            </w:del>
          </w:p>
        </w:tc>
      </w:tr>
      <w:tr w:rsidR="00B2050B" w14:paraId="72C9AE25" w14:textId="77777777" w:rsidTr="00B2050B">
        <w:trPr>
          <w:cantSplit/>
          <w:del w:id="10357" w:author="Pavla Trefilová" w:date="2019-11-18T17:19:00Z"/>
        </w:trPr>
        <w:tc>
          <w:tcPr>
            <w:tcW w:w="3347" w:type="dxa"/>
            <w:gridSpan w:val="2"/>
          </w:tcPr>
          <w:p w14:paraId="1C2EF4EA" w14:textId="77777777" w:rsidR="00B2050B" w:rsidRPr="00E2690C" w:rsidRDefault="00B2050B" w:rsidP="00B2050B">
            <w:pPr>
              <w:jc w:val="both"/>
              <w:rPr>
                <w:del w:id="10358" w:author="Pavla Trefilová" w:date="2019-11-18T17:19:00Z"/>
              </w:rPr>
            </w:pPr>
            <w:del w:id="10359" w:author="Pavla Trefilová" w:date="2019-11-18T17:19:00Z">
              <w:r w:rsidRPr="00E2690C">
                <w:rPr>
                  <w:color w:val="000000"/>
                </w:rPr>
                <w:delText xml:space="preserve">Management a ekonomika podniku  </w:delText>
              </w:r>
            </w:del>
          </w:p>
        </w:tc>
        <w:tc>
          <w:tcPr>
            <w:tcW w:w="2245" w:type="dxa"/>
            <w:gridSpan w:val="2"/>
          </w:tcPr>
          <w:p w14:paraId="50766A82" w14:textId="77777777" w:rsidR="00B2050B" w:rsidRDefault="00B2050B" w:rsidP="00B2050B">
            <w:pPr>
              <w:jc w:val="both"/>
              <w:rPr>
                <w:del w:id="10360" w:author="Pavla Trefilová" w:date="2019-11-18T17:19:00Z"/>
              </w:rPr>
            </w:pPr>
            <w:del w:id="10361" w:author="Pavla Trefilová" w:date="2019-11-18T17:19:00Z">
              <w:r>
                <w:delText>2008</w:delText>
              </w:r>
            </w:del>
          </w:p>
        </w:tc>
        <w:tc>
          <w:tcPr>
            <w:tcW w:w="2248" w:type="dxa"/>
            <w:gridSpan w:val="4"/>
            <w:tcBorders>
              <w:right w:val="single" w:sz="12" w:space="0" w:color="auto"/>
            </w:tcBorders>
          </w:tcPr>
          <w:p w14:paraId="69E0CB3A" w14:textId="77777777" w:rsidR="00B2050B" w:rsidRDefault="00B2050B" w:rsidP="00B2050B">
            <w:pPr>
              <w:jc w:val="both"/>
              <w:rPr>
                <w:del w:id="10362" w:author="Pavla Trefilová" w:date="2019-11-18T17:19:00Z"/>
              </w:rPr>
            </w:pPr>
            <w:del w:id="10363" w:author="Pavla Trefilová" w:date="2019-11-18T17:19:00Z">
              <w:r>
                <w:delText>UTB ve Zlíně</w:delText>
              </w:r>
            </w:del>
          </w:p>
        </w:tc>
        <w:tc>
          <w:tcPr>
            <w:tcW w:w="632" w:type="dxa"/>
            <w:tcBorders>
              <w:left w:val="single" w:sz="12" w:space="0" w:color="auto"/>
            </w:tcBorders>
            <w:shd w:val="clear" w:color="auto" w:fill="F7CAAC"/>
          </w:tcPr>
          <w:p w14:paraId="6FE14D47" w14:textId="77777777" w:rsidR="00B2050B" w:rsidRDefault="00B2050B" w:rsidP="00B2050B">
            <w:pPr>
              <w:jc w:val="both"/>
              <w:rPr>
                <w:del w:id="10364" w:author="Pavla Trefilová" w:date="2019-11-18T17:19:00Z"/>
              </w:rPr>
            </w:pPr>
            <w:del w:id="10365" w:author="Pavla Trefilová" w:date="2019-11-18T17:19:00Z">
              <w:r>
                <w:rPr>
                  <w:b/>
                </w:rPr>
                <w:delText>WOS</w:delText>
              </w:r>
            </w:del>
          </w:p>
        </w:tc>
        <w:tc>
          <w:tcPr>
            <w:tcW w:w="693" w:type="dxa"/>
            <w:shd w:val="clear" w:color="auto" w:fill="F7CAAC"/>
          </w:tcPr>
          <w:p w14:paraId="315E9B7F" w14:textId="77777777" w:rsidR="00B2050B" w:rsidRDefault="00B2050B" w:rsidP="00B2050B">
            <w:pPr>
              <w:jc w:val="both"/>
              <w:rPr>
                <w:del w:id="10366" w:author="Pavla Trefilová" w:date="2019-11-18T17:19:00Z"/>
                <w:sz w:val="18"/>
              </w:rPr>
            </w:pPr>
            <w:del w:id="10367" w:author="Pavla Trefilová" w:date="2019-11-18T17:19:00Z">
              <w:r>
                <w:rPr>
                  <w:b/>
                  <w:sz w:val="18"/>
                </w:rPr>
                <w:delText>Scopus</w:delText>
              </w:r>
            </w:del>
          </w:p>
        </w:tc>
        <w:tc>
          <w:tcPr>
            <w:tcW w:w="694" w:type="dxa"/>
            <w:shd w:val="clear" w:color="auto" w:fill="F7CAAC"/>
          </w:tcPr>
          <w:p w14:paraId="158036F9" w14:textId="77777777" w:rsidR="00B2050B" w:rsidRDefault="00B2050B" w:rsidP="00B2050B">
            <w:pPr>
              <w:jc w:val="both"/>
              <w:rPr>
                <w:del w:id="10368" w:author="Pavla Trefilová" w:date="2019-11-18T17:19:00Z"/>
              </w:rPr>
            </w:pPr>
            <w:del w:id="10369" w:author="Pavla Trefilová" w:date="2019-11-18T17:19:00Z">
              <w:r>
                <w:rPr>
                  <w:b/>
                  <w:sz w:val="18"/>
                </w:rPr>
                <w:delText>ostatní</w:delText>
              </w:r>
            </w:del>
          </w:p>
        </w:tc>
      </w:tr>
      <w:tr w:rsidR="00B2050B" w14:paraId="4F549462" w14:textId="77777777" w:rsidTr="00B2050B">
        <w:trPr>
          <w:cantSplit/>
          <w:trHeight w:val="70"/>
          <w:del w:id="10370" w:author="Pavla Trefilová" w:date="2019-11-18T17:19:00Z"/>
        </w:trPr>
        <w:tc>
          <w:tcPr>
            <w:tcW w:w="3347" w:type="dxa"/>
            <w:gridSpan w:val="2"/>
            <w:shd w:val="clear" w:color="auto" w:fill="F7CAAC"/>
          </w:tcPr>
          <w:p w14:paraId="3E2AAA6B" w14:textId="77777777" w:rsidR="00B2050B" w:rsidRDefault="00B2050B" w:rsidP="00B2050B">
            <w:pPr>
              <w:jc w:val="both"/>
              <w:rPr>
                <w:del w:id="10371" w:author="Pavla Trefilová" w:date="2019-11-18T17:19:00Z"/>
              </w:rPr>
            </w:pPr>
            <w:del w:id="10372" w:author="Pavla Trefilová" w:date="2019-11-18T17:19:00Z">
              <w:r>
                <w:rPr>
                  <w:b/>
                </w:rPr>
                <w:delText>Obor jmenovacího řízení</w:delText>
              </w:r>
            </w:del>
          </w:p>
        </w:tc>
        <w:tc>
          <w:tcPr>
            <w:tcW w:w="2245" w:type="dxa"/>
            <w:gridSpan w:val="2"/>
            <w:shd w:val="clear" w:color="auto" w:fill="F7CAAC"/>
          </w:tcPr>
          <w:p w14:paraId="05D890C8" w14:textId="77777777" w:rsidR="00B2050B" w:rsidRDefault="00B2050B" w:rsidP="00B2050B">
            <w:pPr>
              <w:jc w:val="both"/>
              <w:rPr>
                <w:del w:id="10373" w:author="Pavla Trefilová" w:date="2019-11-18T17:19:00Z"/>
              </w:rPr>
            </w:pPr>
            <w:del w:id="10374" w:author="Pavla Trefilová" w:date="2019-11-18T17:19:00Z">
              <w:r>
                <w:rPr>
                  <w:b/>
                </w:rPr>
                <w:delText>Rok udělení hodnosti</w:delText>
              </w:r>
            </w:del>
          </w:p>
        </w:tc>
        <w:tc>
          <w:tcPr>
            <w:tcW w:w="2248" w:type="dxa"/>
            <w:gridSpan w:val="4"/>
            <w:tcBorders>
              <w:right w:val="single" w:sz="12" w:space="0" w:color="auto"/>
            </w:tcBorders>
            <w:shd w:val="clear" w:color="auto" w:fill="F7CAAC"/>
          </w:tcPr>
          <w:p w14:paraId="60370E30" w14:textId="77777777" w:rsidR="00B2050B" w:rsidRDefault="00B2050B" w:rsidP="00B2050B">
            <w:pPr>
              <w:jc w:val="both"/>
              <w:rPr>
                <w:del w:id="10375" w:author="Pavla Trefilová" w:date="2019-11-18T17:19:00Z"/>
              </w:rPr>
            </w:pPr>
            <w:del w:id="10376" w:author="Pavla Trefilová" w:date="2019-11-18T17:19:00Z">
              <w:r>
                <w:rPr>
                  <w:b/>
                </w:rPr>
                <w:delText>Řízení konáno na VŠ</w:delText>
              </w:r>
            </w:del>
          </w:p>
        </w:tc>
        <w:tc>
          <w:tcPr>
            <w:tcW w:w="632" w:type="dxa"/>
            <w:vMerge w:val="restart"/>
            <w:tcBorders>
              <w:left w:val="single" w:sz="12" w:space="0" w:color="auto"/>
            </w:tcBorders>
          </w:tcPr>
          <w:p w14:paraId="3B2836DB" w14:textId="77777777" w:rsidR="00B2050B" w:rsidRPr="00304E92" w:rsidRDefault="00023991" w:rsidP="00B2050B">
            <w:pPr>
              <w:jc w:val="both"/>
              <w:rPr>
                <w:del w:id="10377" w:author="Pavla Trefilová" w:date="2019-11-18T17:19:00Z"/>
              </w:rPr>
            </w:pPr>
            <w:del w:id="10378" w:author="Pavla Trefilová" w:date="2019-11-18T17:19:00Z">
              <w:r>
                <w:delText>20</w:delText>
              </w:r>
            </w:del>
          </w:p>
        </w:tc>
        <w:tc>
          <w:tcPr>
            <w:tcW w:w="693" w:type="dxa"/>
            <w:vMerge w:val="restart"/>
          </w:tcPr>
          <w:p w14:paraId="10CD4D39" w14:textId="77777777" w:rsidR="00B2050B" w:rsidRPr="00304E92" w:rsidRDefault="00B2050B" w:rsidP="00B2050B">
            <w:pPr>
              <w:jc w:val="both"/>
              <w:rPr>
                <w:del w:id="10379" w:author="Pavla Trefilová" w:date="2019-11-18T17:19:00Z"/>
              </w:rPr>
            </w:pPr>
            <w:del w:id="10380" w:author="Pavla Trefilová" w:date="2019-11-18T17:19:00Z">
              <w:r w:rsidRPr="00304E92">
                <w:delText>9</w:delText>
              </w:r>
            </w:del>
          </w:p>
        </w:tc>
        <w:tc>
          <w:tcPr>
            <w:tcW w:w="694" w:type="dxa"/>
            <w:vMerge w:val="restart"/>
          </w:tcPr>
          <w:p w14:paraId="2F183922" w14:textId="77777777" w:rsidR="00B2050B" w:rsidRPr="00304E92" w:rsidRDefault="00B2050B" w:rsidP="00B2050B">
            <w:pPr>
              <w:jc w:val="both"/>
              <w:rPr>
                <w:del w:id="10381" w:author="Pavla Trefilová" w:date="2019-11-18T17:19:00Z"/>
              </w:rPr>
            </w:pPr>
            <w:del w:id="10382" w:author="Pavla Trefilová" w:date="2019-11-18T17:19:00Z">
              <w:r w:rsidRPr="00304E92">
                <w:delText>120</w:delText>
              </w:r>
            </w:del>
          </w:p>
        </w:tc>
      </w:tr>
      <w:tr w:rsidR="00B2050B" w14:paraId="61DD2676" w14:textId="77777777" w:rsidTr="00B2050B">
        <w:trPr>
          <w:trHeight w:val="205"/>
          <w:del w:id="10383" w:author="Pavla Trefilová" w:date="2019-11-18T17:19:00Z"/>
        </w:trPr>
        <w:tc>
          <w:tcPr>
            <w:tcW w:w="3347" w:type="dxa"/>
            <w:gridSpan w:val="2"/>
          </w:tcPr>
          <w:p w14:paraId="7ACD54EE" w14:textId="77777777" w:rsidR="00B2050B" w:rsidRDefault="00B2050B" w:rsidP="00B2050B">
            <w:pPr>
              <w:jc w:val="both"/>
              <w:rPr>
                <w:del w:id="10384" w:author="Pavla Trefilová" w:date="2019-11-18T17:19:00Z"/>
              </w:rPr>
            </w:pPr>
          </w:p>
        </w:tc>
        <w:tc>
          <w:tcPr>
            <w:tcW w:w="2245" w:type="dxa"/>
            <w:gridSpan w:val="2"/>
          </w:tcPr>
          <w:p w14:paraId="32402CCB" w14:textId="77777777" w:rsidR="00B2050B" w:rsidRDefault="00B2050B" w:rsidP="00B2050B">
            <w:pPr>
              <w:jc w:val="both"/>
              <w:rPr>
                <w:del w:id="10385" w:author="Pavla Trefilová" w:date="2019-11-18T17:19:00Z"/>
              </w:rPr>
            </w:pPr>
          </w:p>
        </w:tc>
        <w:tc>
          <w:tcPr>
            <w:tcW w:w="2248" w:type="dxa"/>
            <w:gridSpan w:val="4"/>
            <w:tcBorders>
              <w:right w:val="single" w:sz="12" w:space="0" w:color="auto"/>
            </w:tcBorders>
          </w:tcPr>
          <w:p w14:paraId="630324D0" w14:textId="77777777" w:rsidR="00B2050B" w:rsidRDefault="00B2050B" w:rsidP="00B2050B">
            <w:pPr>
              <w:jc w:val="both"/>
              <w:rPr>
                <w:del w:id="10386" w:author="Pavla Trefilová" w:date="2019-11-18T17:19:00Z"/>
              </w:rPr>
            </w:pPr>
          </w:p>
        </w:tc>
        <w:tc>
          <w:tcPr>
            <w:tcW w:w="632" w:type="dxa"/>
            <w:vMerge/>
            <w:tcBorders>
              <w:left w:val="single" w:sz="12" w:space="0" w:color="auto"/>
            </w:tcBorders>
            <w:vAlign w:val="center"/>
          </w:tcPr>
          <w:p w14:paraId="0AA81AD4" w14:textId="77777777" w:rsidR="00B2050B" w:rsidRDefault="00B2050B" w:rsidP="00B2050B">
            <w:pPr>
              <w:rPr>
                <w:del w:id="10387" w:author="Pavla Trefilová" w:date="2019-11-18T17:19:00Z"/>
                <w:b/>
              </w:rPr>
            </w:pPr>
          </w:p>
        </w:tc>
        <w:tc>
          <w:tcPr>
            <w:tcW w:w="693" w:type="dxa"/>
            <w:vMerge/>
            <w:vAlign w:val="center"/>
          </w:tcPr>
          <w:p w14:paraId="6E19F3A1" w14:textId="77777777" w:rsidR="00B2050B" w:rsidRDefault="00B2050B" w:rsidP="00B2050B">
            <w:pPr>
              <w:rPr>
                <w:del w:id="10388" w:author="Pavla Trefilová" w:date="2019-11-18T17:19:00Z"/>
                <w:b/>
              </w:rPr>
            </w:pPr>
          </w:p>
        </w:tc>
        <w:tc>
          <w:tcPr>
            <w:tcW w:w="694" w:type="dxa"/>
            <w:vMerge/>
            <w:vAlign w:val="center"/>
          </w:tcPr>
          <w:p w14:paraId="74A465AA" w14:textId="77777777" w:rsidR="00B2050B" w:rsidRDefault="00B2050B" w:rsidP="00B2050B">
            <w:pPr>
              <w:rPr>
                <w:del w:id="10389" w:author="Pavla Trefilová" w:date="2019-11-18T17:19:00Z"/>
                <w:b/>
              </w:rPr>
            </w:pPr>
          </w:p>
        </w:tc>
      </w:tr>
      <w:tr w:rsidR="00B2050B" w14:paraId="783EF473" w14:textId="77777777" w:rsidTr="00B2050B">
        <w:trPr>
          <w:del w:id="10390" w:author="Pavla Trefilová" w:date="2019-11-18T17:19:00Z"/>
        </w:trPr>
        <w:tc>
          <w:tcPr>
            <w:tcW w:w="9859" w:type="dxa"/>
            <w:gridSpan w:val="11"/>
            <w:shd w:val="clear" w:color="auto" w:fill="F7CAAC"/>
          </w:tcPr>
          <w:p w14:paraId="7C1978DF" w14:textId="77777777" w:rsidR="00B2050B" w:rsidRDefault="00B2050B" w:rsidP="00B2050B">
            <w:pPr>
              <w:jc w:val="both"/>
              <w:rPr>
                <w:del w:id="10391" w:author="Pavla Trefilová" w:date="2019-11-18T17:19:00Z"/>
                <w:b/>
              </w:rPr>
            </w:pPr>
            <w:del w:id="10392" w:author="Pavla Trefilová" w:date="2019-11-18T17:19:00Z">
              <w:r>
                <w:rPr>
                  <w:b/>
                </w:rPr>
                <w:delText xml:space="preserve">Přehled o nejvýznamnější publikační a další tvůrčí činnosti nebo další profesní činnosti u odborníků z praxe vztahující se k zabezpečovaným předmětům </w:delText>
              </w:r>
            </w:del>
          </w:p>
        </w:tc>
      </w:tr>
      <w:tr w:rsidR="00B2050B" w14:paraId="7CA2673D" w14:textId="77777777" w:rsidTr="00B2050B">
        <w:trPr>
          <w:trHeight w:val="2347"/>
          <w:del w:id="10393" w:author="Pavla Trefilová" w:date="2019-11-18T17:19:00Z"/>
        </w:trPr>
        <w:tc>
          <w:tcPr>
            <w:tcW w:w="9859" w:type="dxa"/>
            <w:gridSpan w:val="11"/>
          </w:tcPr>
          <w:p w14:paraId="2234E048" w14:textId="77777777" w:rsidR="00B2050B" w:rsidRDefault="00B2050B" w:rsidP="00B2050B">
            <w:pPr>
              <w:jc w:val="both"/>
              <w:rPr>
                <w:del w:id="10394" w:author="Pavla Trefilová" w:date="2019-11-18T17:19:00Z"/>
              </w:rPr>
            </w:pPr>
            <w:del w:id="10395" w:author="Pavla Trefilová" w:date="2019-11-18T17:19:00Z">
              <w:r>
                <w:delText xml:space="preserve">ZÁMEČNÍK, R. The qualitative indicators in human resources accounting. </w:delText>
              </w:r>
              <w:r w:rsidRPr="00304E92">
                <w:rPr>
                  <w:i/>
                </w:rPr>
                <w:delText>Marketing and management of innovations.</w:delText>
              </w:r>
              <w:r>
                <w:rPr>
                  <w:i/>
                </w:rPr>
                <w:delText xml:space="preserve"> </w:delText>
              </w:r>
              <w:r w:rsidRPr="00304E92">
                <w:delText>2016,</w:delText>
              </w:r>
              <w:r>
                <w:rPr>
                  <w:i/>
                </w:rPr>
                <w:delText xml:space="preserve"> </w:delText>
              </w:r>
              <w:r>
                <w:delText> </w:delText>
              </w:r>
              <w:r>
                <w:rPr>
                  <w:rStyle w:val="label"/>
                </w:rPr>
                <w:delText xml:space="preserve">Issue </w:delText>
              </w:r>
              <w:r>
                <w:rPr>
                  <w:rStyle w:val="databold"/>
                </w:rPr>
                <w:delText xml:space="preserve">4, </w:delText>
              </w:r>
              <w:r>
                <w:delText> pp.</w:delText>
              </w:r>
              <w:r>
                <w:rPr>
                  <w:rStyle w:val="label"/>
                </w:rPr>
                <w:delText xml:space="preserve"> </w:delText>
              </w:r>
              <w:r>
                <w:rPr>
                  <w:rStyle w:val="databold"/>
                </w:rPr>
                <w:delText xml:space="preserve">325-341. </w:delText>
              </w:r>
              <w:r w:rsidR="00C26CDC">
                <w:delText>ISSN</w:delText>
              </w:r>
              <w:r>
                <w:delText xml:space="preserve"> 2218-4511.</w:delText>
              </w:r>
            </w:del>
          </w:p>
          <w:p w14:paraId="618CF169" w14:textId="77777777" w:rsidR="00B2050B" w:rsidRDefault="00B2050B" w:rsidP="00B2050B">
            <w:pPr>
              <w:jc w:val="both"/>
              <w:rPr>
                <w:del w:id="10396" w:author="Pavla Trefilová" w:date="2019-11-18T17:19:00Z"/>
              </w:rPr>
            </w:pPr>
            <w:del w:id="10397" w:author="Pavla Trefilová" w:date="2019-11-18T17:19:00Z">
              <w:r>
                <w:delText xml:space="preserve">POPESKO, B., ZÁMEČNÍK, R., KOLKOVÁ, A. </w:delText>
              </w:r>
              <w:r w:rsidRPr="008C7790">
                <w:delText>Profitability analysis of urban mass transport lines using activity-based costing method: An evidence from the Czech Republic</w:delText>
              </w:r>
              <w:r>
                <w:delText xml:space="preserve">. </w:delText>
              </w:r>
              <w:r w:rsidRPr="008C7790">
                <w:rPr>
                  <w:i/>
                </w:rPr>
                <w:delText>Journal of Applied Engineering Science</w:delText>
              </w:r>
              <w:r>
                <w:rPr>
                  <w:i/>
                </w:rPr>
                <w:delText xml:space="preserve">. </w:delText>
              </w:r>
              <w:r>
                <w:delText xml:space="preserve">2016, Volume 14, Issue 3, pp. 335-344. ISSN 1451-4117. </w:delText>
              </w:r>
              <w:r w:rsidRPr="00134F36">
                <w:delText>doi:10.5937/jaes14-10301</w:delText>
              </w:r>
              <w:r>
                <w:delText xml:space="preserve"> (30%).</w:delText>
              </w:r>
            </w:del>
          </w:p>
          <w:p w14:paraId="77163F61" w14:textId="77777777" w:rsidR="00B2050B" w:rsidRDefault="00B2050B" w:rsidP="00B2050B">
            <w:pPr>
              <w:jc w:val="both"/>
              <w:rPr>
                <w:del w:id="10398" w:author="Pavla Trefilová" w:date="2019-11-18T17:19:00Z"/>
              </w:rPr>
            </w:pPr>
            <w:del w:id="10399" w:author="Pavla Trefilová" w:date="2019-11-18T17:19:00Z">
              <w:r w:rsidRPr="00134F36">
                <w:rPr>
                  <w:lang w:val="en-GB"/>
                </w:rPr>
                <w:delText>ZÁMEČNÍK, R.</w:delText>
              </w:r>
              <w:r>
                <w:rPr>
                  <w:lang w:val="en-GB"/>
                </w:rPr>
                <w:delText xml:space="preserve">, </w:delText>
              </w:r>
              <w:r w:rsidRPr="00134F36">
                <w:rPr>
                  <w:lang w:val="en-GB"/>
                </w:rPr>
                <w:delText>RAJNOHA</w:delText>
              </w:r>
              <w:r>
                <w:rPr>
                  <w:lang w:val="en-GB"/>
                </w:rPr>
                <w:delText>, R.</w:delText>
              </w:r>
              <w:r w:rsidRPr="00134F36">
                <w:rPr>
                  <w:lang w:val="en-GB"/>
                </w:rPr>
                <w:delText xml:space="preserve"> </w:delText>
              </w:r>
              <w:r w:rsidRPr="00134F36">
                <w:delText xml:space="preserve">Strategic business performance management on the base of controlling and managerial information support. </w:delText>
              </w:r>
              <w:r w:rsidRPr="00134F36">
                <w:rPr>
                  <w:i/>
                  <w:iCs/>
                </w:rPr>
                <w:delText>Procedia Social and Behavioral Sciences</w:delText>
              </w:r>
              <w:r>
                <w:rPr>
                  <w:i/>
                  <w:iCs/>
                </w:rPr>
                <w:delText>.</w:delText>
              </w:r>
              <w:r w:rsidRPr="00134F36">
                <w:delText xml:space="preserve"> EL</w:delText>
              </w:r>
              <w:r>
                <w:delText>SEVIER SCIENCE BV, 2015, Volume</w:delText>
              </w:r>
              <w:r w:rsidRPr="00134F36">
                <w:delText xml:space="preserve"> 26, </w:delText>
              </w:r>
              <w:r>
                <w:delText>pp.</w:delText>
              </w:r>
              <w:r w:rsidRPr="00134F36">
                <w:delText xml:space="preserve"> 769-776. ISSN 2212-5671. doi: </w:delText>
              </w:r>
              <w:r w:rsidRPr="00134F36">
                <w:rPr>
                  <w:rFonts w:eastAsia="Calibri"/>
                  <w:lang w:eastAsia="en-US"/>
                </w:rPr>
                <w:delText>10.1016/S2212-5671(15)00843-6</w:delText>
              </w:r>
              <w:r>
                <w:rPr>
                  <w:rFonts w:eastAsia="Calibri"/>
                  <w:lang w:eastAsia="en-US"/>
                </w:rPr>
                <w:delText xml:space="preserve"> (50%).   </w:delText>
              </w:r>
            </w:del>
          </w:p>
          <w:p w14:paraId="2B8A5E35" w14:textId="77777777" w:rsidR="00B2050B" w:rsidRDefault="00B2050B" w:rsidP="00B2050B">
            <w:pPr>
              <w:jc w:val="both"/>
              <w:rPr>
                <w:del w:id="10400" w:author="Pavla Trefilová" w:date="2019-11-18T17:19:00Z"/>
              </w:rPr>
            </w:pPr>
            <w:del w:id="10401" w:author="Pavla Trefilová" w:date="2019-11-18T17:19:00Z">
              <w:r>
                <w:delText xml:space="preserve">ZÁMEČNÍK, R., </w:delText>
              </w:r>
              <w:r w:rsidRPr="00134F36">
                <w:rPr>
                  <w:lang w:val="en-GB"/>
                </w:rPr>
                <w:delText>RAJNOHA</w:delText>
              </w:r>
              <w:r>
                <w:rPr>
                  <w:lang w:val="en-GB"/>
                </w:rPr>
                <w:delText>, R</w:delText>
              </w:r>
              <w:r w:rsidRPr="00134F36">
                <w:rPr>
                  <w:lang w:val="en-GB"/>
                </w:rPr>
                <w:delText>.</w:delText>
              </w:r>
              <w:r w:rsidRPr="00134F36">
                <w:delText xml:space="preserve"> Business process performance measurement under conditions of business practice</w:delText>
              </w:r>
              <w:r w:rsidR="00C26CDC">
                <w:delText>.</w:delText>
              </w:r>
              <w:r w:rsidRPr="00134F36">
                <w:delText xml:space="preserve">  </w:delText>
              </w:r>
              <w:r w:rsidRPr="00134F36">
                <w:rPr>
                  <w:i/>
                  <w:iCs/>
                </w:rPr>
                <w:delText>Procedia Social and Behavioral Sciences</w:delText>
              </w:r>
              <w:r w:rsidRPr="00134F36">
                <w:delText>, EL</w:delText>
              </w:r>
              <w:r>
                <w:delText>SEVIER SCIENCE BV, 2015, Volume</w:delText>
              </w:r>
              <w:r w:rsidRPr="00134F36">
                <w:delText xml:space="preserve"> 26, </w:delText>
              </w:r>
              <w:r>
                <w:delText>pp.</w:delText>
              </w:r>
              <w:r w:rsidRPr="00134F36">
                <w:delText xml:space="preserve"> 742-749. ISSN 2212-5671. doi: </w:delText>
              </w:r>
              <w:r w:rsidRPr="00134F36">
                <w:rPr>
                  <w:rFonts w:eastAsia="Calibri"/>
                  <w:lang w:eastAsia="en-US"/>
                </w:rPr>
                <w:delText>10.1016/S2212-5671(15)00833-3</w:delText>
              </w:r>
              <w:r>
                <w:rPr>
                  <w:rFonts w:eastAsia="Calibri"/>
                  <w:lang w:eastAsia="en-US"/>
                </w:rPr>
                <w:delText xml:space="preserve"> (50%).</w:delText>
              </w:r>
            </w:del>
          </w:p>
          <w:p w14:paraId="764CD55E" w14:textId="77777777" w:rsidR="00B2050B" w:rsidRPr="00304E92" w:rsidRDefault="00B2050B" w:rsidP="00B2050B">
            <w:pPr>
              <w:jc w:val="both"/>
              <w:rPr>
                <w:del w:id="10402" w:author="Pavla Trefilová" w:date="2019-11-18T17:19:00Z"/>
              </w:rPr>
            </w:pPr>
            <w:del w:id="10403" w:author="Pavla Trefilová" w:date="2019-11-18T17:19:00Z">
              <w:r w:rsidRPr="00A66668">
                <w:delText xml:space="preserve">ZÁMEČNÍK, R. The measurement of employee motivation by using multi-factor statistical analysis. </w:delText>
              </w:r>
              <w:r w:rsidRPr="00A66668">
                <w:rPr>
                  <w:i/>
                  <w:iCs/>
                </w:rPr>
                <w:delText>Procedia Social and Behavioral Sciences</w:delText>
              </w:r>
              <w:r w:rsidRPr="00A66668">
                <w:delText xml:space="preserve">, ELSEVIER SCIENCE BV, 2014, </w:delText>
              </w:r>
              <w:r>
                <w:delText>pp.</w:delText>
              </w:r>
              <w:r w:rsidRPr="00A66668">
                <w:delText xml:space="preserve"> 845-850. ISSN 1877-0428. doi:10.1016/j.sbspro.2013.12.552.</w:delText>
              </w:r>
              <w:r>
                <w:delText xml:space="preserve">     </w:delText>
              </w:r>
            </w:del>
          </w:p>
        </w:tc>
      </w:tr>
      <w:tr w:rsidR="00B2050B" w14:paraId="5484C61F" w14:textId="77777777" w:rsidTr="00B2050B">
        <w:trPr>
          <w:trHeight w:val="218"/>
          <w:del w:id="10404" w:author="Pavla Trefilová" w:date="2019-11-18T17:19:00Z"/>
        </w:trPr>
        <w:tc>
          <w:tcPr>
            <w:tcW w:w="9859" w:type="dxa"/>
            <w:gridSpan w:val="11"/>
            <w:shd w:val="clear" w:color="auto" w:fill="F7CAAC"/>
          </w:tcPr>
          <w:p w14:paraId="7D5F852B" w14:textId="77777777" w:rsidR="00B2050B" w:rsidRDefault="00B2050B" w:rsidP="00B2050B">
            <w:pPr>
              <w:rPr>
                <w:del w:id="10405" w:author="Pavla Trefilová" w:date="2019-11-18T17:19:00Z"/>
                <w:b/>
              </w:rPr>
            </w:pPr>
            <w:del w:id="10406" w:author="Pavla Trefilová" w:date="2019-11-18T17:19:00Z">
              <w:r>
                <w:rPr>
                  <w:b/>
                </w:rPr>
                <w:delText>Působení v zahraničí</w:delText>
              </w:r>
            </w:del>
          </w:p>
        </w:tc>
      </w:tr>
      <w:tr w:rsidR="00B2050B" w14:paraId="24715E9B" w14:textId="77777777" w:rsidTr="00C26CDC">
        <w:trPr>
          <w:trHeight w:val="60"/>
          <w:del w:id="10407" w:author="Pavla Trefilová" w:date="2019-11-18T17:19:00Z"/>
        </w:trPr>
        <w:tc>
          <w:tcPr>
            <w:tcW w:w="9859" w:type="dxa"/>
            <w:gridSpan w:val="11"/>
          </w:tcPr>
          <w:p w14:paraId="04B164B6" w14:textId="77777777" w:rsidR="00B2050B" w:rsidRDefault="00B2050B" w:rsidP="00B2050B">
            <w:pPr>
              <w:rPr>
                <w:del w:id="10408" w:author="Pavla Trefilová" w:date="2019-11-18T17:19:00Z"/>
                <w:b/>
              </w:rPr>
            </w:pPr>
          </w:p>
        </w:tc>
      </w:tr>
      <w:tr w:rsidR="00B2050B" w14:paraId="5739BE7C" w14:textId="77777777" w:rsidTr="00C26CDC">
        <w:trPr>
          <w:cantSplit/>
          <w:trHeight w:val="92"/>
          <w:del w:id="10409" w:author="Pavla Trefilová" w:date="2019-11-18T17:19:00Z"/>
        </w:trPr>
        <w:tc>
          <w:tcPr>
            <w:tcW w:w="2518" w:type="dxa"/>
            <w:shd w:val="clear" w:color="auto" w:fill="F7CAAC"/>
          </w:tcPr>
          <w:p w14:paraId="2C471489" w14:textId="77777777" w:rsidR="00B2050B" w:rsidRDefault="00B2050B" w:rsidP="00B2050B">
            <w:pPr>
              <w:jc w:val="both"/>
              <w:rPr>
                <w:del w:id="10410" w:author="Pavla Trefilová" w:date="2019-11-18T17:19:00Z"/>
                <w:b/>
              </w:rPr>
            </w:pPr>
            <w:del w:id="10411" w:author="Pavla Trefilová" w:date="2019-11-18T17:19:00Z">
              <w:r>
                <w:rPr>
                  <w:b/>
                </w:rPr>
                <w:delText xml:space="preserve">Podpis </w:delText>
              </w:r>
            </w:del>
          </w:p>
        </w:tc>
        <w:tc>
          <w:tcPr>
            <w:tcW w:w="4536" w:type="dxa"/>
            <w:gridSpan w:val="5"/>
          </w:tcPr>
          <w:p w14:paraId="3DEB9666" w14:textId="77777777" w:rsidR="00B2050B" w:rsidRDefault="00B2050B" w:rsidP="00B2050B">
            <w:pPr>
              <w:jc w:val="both"/>
              <w:rPr>
                <w:del w:id="10412" w:author="Pavla Trefilová" w:date="2019-11-18T17:19:00Z"/>
              </w:rPr>
            </w:pPr>
          </w:p>
        </w:tc>
        <w:tc>
          <w:tcPr>
            <w:tcW w:w="786" w:type="dxa"/>
            <w:gridSpan w:val="2"/>
            <w:shd w:val="clear" w:color="auto" w:fill="F7CAAC"/>
          </w:tcPr>
          <w:p w14:paraId="11F59D9A" w14:textId="77777777" w:rsidR="00B2050B" w:rsidRDefault="00B2050B" w:rsidP="00B2050B">
            <w:pPr>
              <w:jc w:val="both"/>
              <w:rPr>
                <w:del w:id="10413" w:author="Pavla Trefilová" w:date="2019-11-18T17:19:00Z"/>
              </w:rPr>
            </w:pPr>
            <w:del w:id="10414" w:author="Pavla Trefilová" w:date="2019-11-18T17:19:00Z">
              <w:r>
                <w:rPr>
                  <w:b/>
                </w:rPr>
                <w:delText>datum</w:delText>
              </w:r>
            </w:del>
          </w:p>
        </w:tc>
        <w:tc>
          <w:tcPr>
            <w:tcW w:w="2019" w:type="dxa"/>
            <w:gridSpan w:val="3"/>
          </w:tcPr>
          <w:p w14:paraId="16ABC88E" w14:textId="77777777" w:rsidR="00B2050B" w:rsidRDefault="00B2050B" w:rsidP="00B2050B">
            <w:pPr>
              <w:jc w:val="both"/>
              <w:rPr>
                <w:del w:id="10415" w:author="Pavla Trefilová" w:date="2019-11-18T17:19:00Z"/>
              </w:rPr>
            </w:pPr>
          </w:p>
        </w:tc>
      </w:tr>
    </w:tbl>
    <w:p w14:paraId="5D4D7F26" w14:textId="77777777" w:rsidR="00B2050B" w:rsidRDefault="00B2050B" w:rsidP="00B2050B">
      <w:pPr>
        <w:spacing w:after="160" w:line="259" w:lineRule="auto"/>
        <w:rPr>
          <w:del w:id="10416" w:author="Pavla Trefilová" w:date="2019-11-18T17:19:00Z"/>
        </w:rPr>
      </w:pPr>
    </w:p>
    <w:p w14:paraId="0113C86C" w14:textId="77777777" w:rsidR="00C26CDC" w:rsidRDefault="00C26CDC" w:rsidP="00B2050B">
      <w:pPr>
        <w:spacing w:after="160" w:line="259" w:lineRule="auto"/>
        <w:rPr>
          <w:del w:id="10417" w:author="Pavla Trefilová" w:date="2019-11-18T17:19:00Z"/>
        </w:rPr>
      </w:pPr>
    </w:p>
    <w:p w14:paraId="7DB77B23" w14:textId="6EFC951F" w:rsidR="00DD1830" w:rsidRDefault="00A536B3">
      <w:pPr>
        <w:rPr>
          <w:ins w:id="10418" w:author="Pavla Trefilová" w:date="2019-11-18T17:19:00Z"/>
        </w:rPr>
      </w:pPr>
      <w:del w:id="10419" w:author="Pavla Trefilová" w:date="2019-11-18T17:19:00Z">
        <w:r>
          <w:br w:type="page"/>
        </w:r>
      </w:del>
      <w:ins w:id="10420" w:author="Pavla Trefilová" w:date="2019-11-18T17:19:00Z">
        <w:r w:rsidR="00DD1830">
          <w:lastRenderedPageBreak/>
          <w:br w:type="page"/>
        </w:r>
      </w:ins>
    </w:p>
    <w:p w14:paraId="2AF0713A" w14:textId="48F2BEF9" w:rsidR="00A536B3" w:rsidRDefault="00A536B3"/>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536B3" w14:paraId="2B2534CE" w14:textId="77777777" w:rsidTr="008605CB">
        <w:tc>
          <w:tcPr>
            <w:tcW w:w="9900" w:type="dxa"/>
            <w:gridSpan w:val="4"/>
            <w:tcBorders>
              <w:bottom w:val="double" w:sz="4" w:space="0" w:color="auto"/>
            </w:tcBorders>
            <w:shd w:val="clear" w:color="auto" w:fill="BDD6EE"/>
          </w:tcPr>
          <w:p w14:paraId="653486D3" w14:textId="77777777" w:rsidR="00A536B3" w:rsidRDefault="00A536B3" w:rsidP="008605CB">
            <w:pPr>
              <w:jc w:val="both"/>
              <w:rPr>
                <w:b/>
                <w:sz w:val="28"/>
              </w:rPr>
            </w:pPr>
            <w:r>
              <w:rPr>
                <w:b/>
                <w:sz w:val="28"/>
              </w:rPr>
              <w:t>C-II – Související tvůrčí, resp. vědecká a umělecká činnost</w:t>
            </w:r>
          </w:p>
        </w:tc>
      </w:tr>
      <w:tr w:rsidR="00A536B3" w14:paraId="17F5CCEC" w14:textId="77777777" w:rsidTr="008605CB">
        <w:trPr>
          <w:trHeight w:val="318"/>
        </w:trPr>
        <w:tc>
          <w:tcPr>
            <w:tcW w:w="9900" w:type="dxa"/>
            <w:gridSpan w:val="4"/>
            <w:shd w:val="clear" w:color="auto" w:fill="F7CAAC"/>
          </w:tcPr>
          <w:p w14:paraId="4D6788BE" w14:textId="77777777" w:rsidR="00A536B3" w:rsidRDefault="00A536B3" w:rsidP="008605CB">
            <w:pPr>
              <w:rPr>
                <w:b/>
              </w:rPr>
            </w:pPr>
            <w:r>
              <w:rPr>
                <w:b/>
              </w:rPr>
              <w:t xml:space="preserve">Přehled řešených grantů a projektů u akademicky zaměřeného bakalářského studijního programu a u magisterského a doktorského studijního programu  </w:t>
            </w:r>
          </w:p>
        </w:tc>
      </w:tr>
      <w:tr w:rsidR="00A536B3" w14:paraId="39FFBD0D" w14:textId="77777777" w:rsidTr="008605CB">
        <w:trPr>
          <w:cantSplit/>
        </w:trPr>
        <w:tc>
          <w:tcPr>
            <w:tcW w:w="2233" w:type="dxa"/>
            <w:shd w:val="clear" w:color="auto" w:fill="F7CAAC"/>
          </w:tcPr>
          <w:p w14:paraId="4BC342CA" w14:textId="77777777" w:rsidR="00A536B3" w:rsidRDefault="00A536B3" w:rsidP="008605CB">
            <w:pPr>
              <w:jc w:val="both"/>
              <w:rPr>
                <w:b/>
              </w:rPr>
            </w:pPr>
            <w:r>
              <w:rPr>
                <w:b/>
              </w:rPr>
              <w:t>Řešitel/spoluřešitel</w:t>
            </w:r>
          </w:p>
        </w:tc>
        <w:tc>
          <w:tcPr>
            <w:tcW w:w="5524" w:type="dxa"/>
            <w:shd w:val="clear" w:color="auto" w:fill="F7CAAC"/>
          </w:tcPr>
          <w:p w14:paraId="1CE61D0C" w14:textId="77777777" w:rsidR="00A536B3" w:rsidRDefault="00A536B3" w:rsidP="008605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2F50AC9" w14:textId="77777777" w:rsidR="00A536B3" w:rsidRDefault="00A536B3" w:rsidP="008605CB">
            <w:pPr>
              <w:jc w:val="center"/>
              <w:rPr>
                <w:b/>
                <w:sz w:val="24"/>
              </w:rPr>
            </w:pPr>
            <w:r>
              <w:rPr>
                <w:b/>
              </w:rPr>
              <w:t>Zdroj</w:t>
            </w:r>
          </w:p>
        </w:tc>
        <w:tc>
          <w:tcPr>
            <w:tcW w:w="1383" w:type="dxa"/>
            <w:shd w:val="clear" w:color="auto" w:fill="F7CAAC"/>
          </w:tcPr>
          <w:p w14:paraId="4DAB880D" w14:textId="77777777" w:rsidR="00A536B3" w:rsidRDefault="00A536B3" w:rsidP="008605CB">
            <w:pPr>
              <w:jc w:val="center"/>
              <w:rPr>
                <w:b/>
                <w:sz w:val="24"/>
              </w:rPr>
            </w:pPr>
            <w:r>
              <w:rPr>
                <w:b/>
              </w:rPr>
              <w:t>Období</w:t>
            </w:r>
          </w:p>
          <w:p w14:paraId="488F3C0E" w14:textId="77777777" w:rsidR="00A536B3" w:rsidRDefault="00A536B3" w:rsidP="008605CB">
            <w:pPr>
              <w:jc w:val="center"/>
              <w:rPr>
                <w:b/>
                <w:sz w:val="24"/>
              </w:rPr>
            </w:pPr>
          </w:p>
        </w:tc>
      </w:tr>
      <w:tr w:rsidR="00302C93" w14:paraId="3F7219B3" w14:textId="77777777" w:rsidTr="008605CB">
        <w:tc>
          <w:tcPr>
            <w:tcW w:w="2233" w:type="dxa"/>
          </w:tcPr>
          <w:p w14:paraId="23047F01" w14:textId="77777777" w:rsidR="00302C93" w:rsidRPr="00547243" w:rsidRDefault="00302C93" w:rsidP="00302C93">
            <w:r w:rsidRPr="00547243">
              <w:t>Ing. Filip Kučera</w:t>
            </w:r>
          </w:p>
        </w:tc>
        <w:tc>
          <w:tcPr>
            <w:tcW w:w="5524" w:type="dxa"/>
          </w:tcPr>
          <w:p w14:paraId="7E8916B0" w14:textId="1924E100" w:rsidR="00302C93" w:rsidRPr="00547243" w:rsidRDefault="00302C93" w:rsidP="00302C93">
            <w:r w:rsidRPr="00547243">
              <w:t>Aplikace přístupů smart governance do organizačních struktur municipalit v České republice</w:t>
            </w:r>
            <w:r>
              <w:t xml:space="preserve"> (TAČR: </w:t>
            </w:r>
            <w:r w:rsidRPr="00C257E2">
              <w:t>TJ01000114</w:t>
            </w:r>
            <w:r>
              <w:t>)</w:t>
            </w:r>
          </w:p>
        </w:tc>
        <w:tc>
          <w:tcPr>
            <w:tcW w:w="760" w:type="dxa"/>
          </w:tcPr>
          <w:p w14:paraId="6C384928" w14:textId="77777777" w:rsidR="00302C93" w:rsidRPr="00547243" w:rsidRDefault="00302C93" w:rsidP="00302C93">
            <w:pPr>
              <w:jc w:val="center"/>
            </w:pPr>
            <w:r w:rsidRPr="00547243">
              <w:t>B</w:t>
            </w:r>
          </w:p>
        </w:tc>
        <w:tc>
          <w:tcPr>
            <w:tcW w:w="1383" w:type="dxa"/>
          </w:tcPr>
          <w:p w14:paraId="465B8109" w14:textId="77777777" w:rsidR="00302C93" w:rsidRPr="00547243" w:rsidRDefault="00302C93" w:rsidP="00302C93">
            <w:pPr>
              <w:jc w:val="center"/>
            </w:pPr>
            <w:r w:rsidRPr="00547243">
              <w:t>2017-2019</w:t>
            </w:r>
          </w:p>
        </w:tc>
      </w:tr>
      <w:tr w:rsidR="00302C93" w14:paraId="1FF2E307" w14:textId="77777777" w:rsidTr="008605CB">
        <w:tc>
          <w:tcPr>
            <w:tcW w:w="2233" w:type="dxa"/>
          </w:tcPr>
          <w:p w14:paraId="1750C34B" w14:textId="77777777" w:rsidR="00302C93" w:rsidRPr="00547243" w:rsidRDefault="00302C93" w:rsidP="00302C93">
            <w:r w:rsidRPr="00547243">
              <w:t>doc. RNDr. PhDr. Oldřich Hájek, Ph.D.</w:t>
            </w:r>
          </w:p>
        </w:tc>
        <w:tc>
          <w:tcPr>
            <w:tcW w:w="5524" w:type="dxa"/>
          </w:tcPr>
          <w:p w14:paraId="1060D0DE" w14:textId="07AC3EDA" w:rsidR="00302C93" w:rsidRPr="00547243" w:rsidRDefault="00302C93" w:rsidP="00302C93">
            <w:r w:rsidRPr="00547243">
              <w:t>Metodika na podporu tvorby, aktualizace a hodnocení školních vzdělávacích programů v počátečním vzdělávání v souladu s dobrou praxí strategického plánování</w:t>
            </w:r>
            <w:r>
              <w:t xml:space="preserve"> (TAČR: </w:t>
            </w:r>
            <w:r w:rsidRPr="00AF2132">
              <w:t>TD03000370</w:t>
            </w:r>
            <w:r>
              <w:t>)</w:t>
            </w:r>
          </w:p>
        </w:tc>
        <w:tc>
          <w:tcPr>
            <w:tcW w:w="760" w:type="dxa"/>
          </w:tcPr>
          <w:p w14:paraId="6D398619" w14:textId="77777777" w:rsidR="00302C93" w:rsidRPr="00547243" w:rsidRDefault="00302C93" w:rsidP="00302C93">
            <w:pPr>
              <w:jc w:val="center"/>
            </w:pPr>
            <w:r w:rsidRPr="00547243">
              <w:t>B</w:t>
            </w:r>
          </w:p>
        </w:tc>
        <w:tc>
          <w:tcPr>
            <w:tcW w:w="1383" w:type="dxa"/>
          </w:tcPr>
          <w:p w14:paraId="52DA68CA" w14:textId="77777777" w:rsidR="00302C93" w:rsidRPr="00547243" w:rsidRDefault="00302C93" w:rsidP="00302C93">
            <w:pPr>
              <w:jc w:val="center"/>
            </w:pPr>
            <w:r w:rsidRPr="00547243">
              <w:t>2016-2017</w:t>
            </w:r>
          </w:p>
        </w:tc>
      </w:tr>
      <w:tr w:rsidR="00302C93" w14:paraId="1E693E04" w14:textId="77777777" w:rsidTr="008605CB">
        <w:tc>
          <w:tcPr>
            <w:tcW w:w="2233" w:type="dxa"/>
          </w:tcPr>
          <w:p w14:paraId="43FC4E9F" w14:textId="77777777" w:rsidR="00302C93" w:rsidRPr="00547243" w:rsidRDefault="00302C93" w:rsidP="00302C93">
            <w:r w:rsidRPr="00547243">
              <w:t>doc. Ing. Boris Popesko, Ph.D.</w:t>
            </w:r>
          </w:p>
        </w:tc>
        <w:tc>
          <w:tcPr>
            <w:tcW w:w="5524" w:type="dxa"/>
          </w:tcPr>
          <w:p w14:paraId="416103C0" w14:textId="152BB7C1" w:rsidR="00302C93" w:rsidRPr="00547243" w:rsidRDefault="00302C93" w:rsidP="00302C93">
            <w:r w:rsidRPr="00547243">
              <w:rPr>
                <w:bCs/>
              </w:rPr>
              <w:t>Determinanty struktury systémů rozpočetnictví a měření výkonnosti a jejich vliv na chování a výkonnost organizace</w:t>
            </w:r>
            <w:r>
              <w:rPr>
                <w:bCs/>
              </w:rPr>
              <w:t xml:space="preserve"> (GAČR: </w:t>
            </w:r>
            <w:r w:rsidRPr="008868D5">
              <w:t>17-13518S</w:t>
            </w:r>
            <w:r>
              <w:t>)</w:t>
            </w:r>
          </w:p>
        </w:tc>
        <w:tc>
          <w:tcPr>
            <w:tcW w:w="760" w:type="dxa"/>
          </w:tcPr>
          <w:p w14:paraId="41D9BC5C" w14:textId="77777777" w:rsidR="00302C93" w:rsidRPr="00547243" w:rsidRDefault="00302C93" w:rsidP="00302C93">
            <w:pPr>
              <w:jc w:val="center"/>
            </w:pPr>
            <w:r w:rsidRPr="00547243">
              <w:t>B</w:t>
            </w:r>
          </w:p>
        </w:tc>
        <w:tc>
          <w:tcPr>
            <w:tcW w:w="1383" w:type="dxa"/>
          </w:tcPr>
          <w:p w14:paraId="591BE691" w14:textId="77777777" w:rsidR="00302C93" w:rsidRPr="00547243" w:rsidRDefault="00302C93" w:rsidP="00302C93">
            <w:pPr>
              <w:jc w:val="center"/>
            </w:pPr>
            <w:r w:rsidRPr="00547243">
              <w:t>2017-2019</w:t>
            </w:r>
          </w:p>
        </w:tc>
      </w:tr>
      <w:tr w:rsidR="00302C93" w14:paraId="7E5BC405" w14:textId="77777777" w:rsidTr="008605CB">
        <w:tc>
          <w:tcPr>
            <w:tcW w:w="2233" w:type="dxa"/>
          </w:tcPr>
          <w:p w14:paraId="467CE42A" w14:textId="77777777" w:rsidR="00302C93" w:rsidRPr="00547243" w:rsidRDefault="00302C93" w:rsidP="00302C93">
            <w:r w:rsidRPr="00547243">
              <w:t>prof. Dr. Ing. Drahomíra Pavelková</w:t>
            </w:r>
          </w:p>
        </w:tc>
        <w:tc>
          <w:tcPr>
            <w:tcW w:w="5524" w:type="dxa"/>
          </w:tcPr>
          <w:p w14:paraId="4049E863" w14:textId="7BE49359" w:rsidR="00302C93" w:rsidRPr="00547243" w:rsidRDefault="00302C93" w:rsidP="00302C93">
            <w:r w:rsidRPr="00547243">
              <w:rPr>
                <w:bCs/>
              </w:rPr>
              <w:t>Metodika tvorby modelu predikce sektorové a podnikové výkonnosti v makroekonomických souvislostech</w:t>
            </w:r>
            <w:r>
              <w:rPr>
                <w:bCs/>
              </w:rPr>
              <w:t xml:space="preserve"> (GAČR </w:t>
            </w:r>
            <w:r w:rsidRPr="00AC17DB">
              <w:t>16-25536S</w:t>
            </w:r>
            <w:r>
              <w:t>)</w:t>
            </w:r>
          </w:p>
        </w:tc>
        <w:tc>
          <w:tcPr>
            <w:tcW w:w="760" w:type="dxa"/>
          </w:tcPr>
          <w:p w14:paraId="6E650297" w14:textId="77777777" w:rsidR="00302C93" w:rsidRPr="00547243" w:rsidRDefault="00302C93" w:rsidP="00302C93">
            <w:pPr>
              <w:jc w:val="center"/>
            </w:pPr>
            <w:r w:rsidRPr="00547243">
              <w:t>B</w:t>
            </w:r>
          </w:p>
        </w:tc>
        <w:tc>
          <w:tcPr>
            <w:tcW w:w="1383" w:type="dxa"/>
          </w:tcPr>
          <w:p w14:paraId="342158E3" w14:textId="77777777" w:rsidR="00302C93" w:rsidRPr="00547243" w:rsidRDefault="00302C93" w:rsidP="00302C93">
            <w:pPr>
              <w:jc w:val="center"/>
            </w:pPr>
            <w:r w:rsidRPr="00547243">
              <w:t>2016-2018</w:t>
            </w:r>
          </w:p>
        </w:tc>
      </w:tr>
      <w:tr w:rsidR="00A536B3" w14:paraId="45E77E73" w14:textId="77777777" w:rsidTr="008605CB">
        <w:tc>
          <w:tcPr>
            <w:tcW w:w="2233" w:type="dxa"/>
          </w:tcPr>
          <w:p w14:paraId="217BDF91" w14:textId="77777777" w:rsidR="00A536B3" w:rsidRDefault="00A536B3" w:rsidP="008605CB">
            <w:pPr>
              <w:jc w:val="both"/>
              <w:rPr>
                <w:sz w:val="24"/>
              </w:rPr>
            </w:pPr>
          </w:p>
        </w:tc>
        <w:tc>
          <w:tcPr>
            <w:tcW w:w="5524" w:type="dxa"/>
          </w:tcPr>
          <w:p w14:paraId="283C78F2" w14:textId="77777777" w:rsidR="00A536B3" w:rsidRDefault="00A536B3" w:rsidP="008605CB">
            <w:pPr>
              <w:jc w:val="center"/>
              <w:rPr>
                <w:sz w:val="24"/>
              </w:rPr>
            </w:pPr>
          </w:p>
        </w:tc>
        <w:tc>
          <w:tcPr>
            <w:tcW w:w="760" w:type="dxa"/>
          </w:tcPr>
          <w:p w14:paraId="32F8A964" w14:textId="77777777" w:rsidR="00A536B3" w:rsidRDefault="00A536B3" w:rsidP="008605CB">
            <w:pPr>
              <w:jc w:val="center"/>
              <w:rPr>
                <w:sz w:val="24"/>
              </w:rPr>
            </w:pPr>
          </w:p>
        </w:tc>
        <w:tc>
          <w:tcPr>
            <w:tcW w:w="1383" w:type="dxa"/>
          </w:tcPr>
          <w:p w14:paraId="08873421" w14:textId="77777777" w:rsidR="00A536B3" w:rsidRDefault="00A536B3" w:rsidP="008605CB">
            <w:pPr>
              <w:jc w:val="center"/>
              <w:rPr>
                <w:sz w:val="24"/>
              </w:rPr>
            </w:pPr>
          </w:p>
        </w:tc>
      </w:tr>
      <w:tr w:rsidR="00A536B3" w14:paraId="30D330ED" w14:textId="77777777" w:rsidTr="008605CB">
        <w:tc>
          <w:tcPr>
            <w:tcW w:w="2233" w:type="dxa"/>
          </w:tcPr>
          <w:p w14:paraId="5CEADEE9" w14:textId="77777777" w:rsidR="00A536B3" w:rsidRDefault="00A536B3" w:rsidP="008605CB">
            <w:pPr>
              <w:jc w:val="both"/>
              <w:rPr>
                <w:sz w:val="24"/>
              </w:rPr>
            </w:pPr>
          </w:p>
        </w:tc>
        <w:tc>
          <w:tcPr>
            <w:tcW w:w="5524" w:type="dxa"/>
          </w:tcPr>
          <w:p w14:paraId="39768861" w14:textId="77777777" w:rsidR="00A536B3" w:rsidRDefault="00A536B3" w:rsidP="008605CB">
            <w:pPr>
              <w:jc w:val="center"/>
              <w:rPr>
                <w:sz w:val="24"/>
              </w:rPr>
            </w:pPr>
          </w:p>
        </w:tc>
        <w:tc>
          <w:tcPr>
            <w:tcW w:w="760" w:type="dxa"/>
          </w:tcPr>
          <w:p w14:paraId="135AD51F" w14:textId="77777777" w:rsidR="00A536B3" w:rsidRDefault="00A536B3" w:rsidP="008605CB">
            <w:pPr>
              <w:jc w:val="center"/>
              <w:rPr>
                <w:sz w:val="24"/>
              </w:rPr>
            </w:pPr>
          </w:p>
        </w:tc>
        <w:tc>
          <w:tcPr>
            <w:tcW w:w="1383" w:type="dxa"/>
          </w:tcPr>
          <w:p w14:paraId="1EAEBE9C" w14:textId="77777777" w:rsidR="00A536B3" w:rsidRDefault="00A536B3" w:rsidP="008605CB">
            <w:pPr>
              <w:jc w:val="center"/>
              <w:rPr>
                <w:sz w:val="24"/>
              </w:rPr>
            </w:pPr>
          </w:p>
        </w:tc>
      </w:tr>
      <w:tr w:rsidR="00A536B3" w14:paraId="7D4285D0" w14:textId="77777777" w:rsidTr="008605CB">
        <w:tc>
          <w:tcPr>
            <w:tcW w:w="2233" w:type="dxa"/>
          </w:tcPr>
          <w:p w14:paraId="3108CE2A" w14:textId="77777777" w:rsidR="00A536B3" w:rsidRDefault="00A536B3" w:rsidP="008605CB">
            <w:pPr>
              <w:jc w:val="both"/>
              <w:rPr>
                <w:sz w:val="24"/>
              </w:rPr>
            </w:pPr>
          </w:p>
        </w:tc>
        <w:tc>
          <w:tcPr>
            <w:tcW w:w="5524" w:type="dxa"/>
          </w:tcPr>
          <w:p w14:paraId="39D9E179" w14:textId="77777777" w:rsidR="00A536B3" w:rsidRDefault="00A536B3" w:rsidP="008605CB">
            <w:pPr>
              <w:jc w:val="center"/>
              <w:rPr>
                <w:sz w:val="24"/>
              </w:rPr>
            </w:pPr>
          </w:p>
        </w:tc>
        <w:tc>
          <w:tcPr>
            <w:tcW w:w="760" w:type="dxa"/>
          </w:tcPr>
          <w:p w14:paraId="76ABABFB" w14:textId="77777777" w:rsidR="00A536B3" w:rsidRDefault="00A536B3" w:rsidP="008605CB">
            <w:pPr>
              <w:jc w:val="center"/>
              <w:rPr>
                <w:sz w:val="24"/>
              </w:rPr>
            </w:pPr>
          </w:p>
        </w:tc>
        <w:tc>
          <w:tcPr>
            <w:tcW w:w="1383" w:type="dxa"/>
          </w:tcPr>
          <w:p w14:paraId="32F1B1E6" w14:textId="77777777" w:rsidR="00A536B3" w:rsidRDefault="00A536B3" w:rsidP="008605CB">
            <w:pPr>
              <w:jc w:val="center"/>
              <w:rPr>
                <w:sz w:val="24"/>
              </w:rPr>
            </w:pPr>
          </w:p>
        </w:tc>
      </w:tr>
      <w:tr w:rsidR="00A536B3" w14:paraId="3A36CF30" w14:textId="77777777" w:rsidTr="008605CB">
        <w:trPr>
          <w:trHeight w:val="318"/>
        </w:trPr>
        <w:tc>
          <w:tcPr>
            <w:tcW w:w="9900" w:type="dxa"/>
            <w:gridSpan w:val="4"/>
            <w:shd w:val="clear" w:color="auto" w:fill="F7CAAC"/>
          </w:tcPr>
          <w:p w14:paraId="7C1484C7" w14:textId="77777777" w:rsidR="00A536B3" w:rsidRDefault="00A536B3" w:rsidP="008605CB">
            <w:pPr>
              <w:rPr>
                <w:b/>
              </w:rPr>
            </w:pPr>
            <w:r>
              <w:rPr>
                <w:b/>
              </w:rPr>
              <w:t>Přehled řešených projektů a dalších aktivit v rámci spolupráce s praxí u profesně zaměřeného bakalářského a magisterského studijního programu</w:t>
            </w:r>
          </w:p>
        </w:tc>
      </w:tr>
      <w:tr w:rsidR="00A536B3" w14:paraId="2C775C64" w14:textId="77777777" w:rsidTr="008605CB">
        <w:trPr>
          <w:cantSplit/>
          <w:trHeight w:val="283"/>
        </w:trPr>
        <w:tc>
          <w:tcPr>
            <w:tcW w:w="2233" w:type="dxa"/>
            <w:shd w:val="clear" w:color="auto" w:fill="F7CAAC"/>
          </w:tcPr>
          <w:p w14:paraId="63B738E1" w14:textId="77777777" w:rsidR="00A536B3" w:rsidRDefault="00A536B3" w:rsidP="008605CB">
            <w:pPr>
              <w:jc w:val="both"/>
              <w:rPr>
                <w:b/>
              </w:rPr>
            </w:pPr>
            <w:r>
              <w:rPr>
                <w:b/>
              </w:rPr>
              <w:t>Pracoviště praxe</w:t>
            </w:r>
          </w:p>
        </w:tc>
        <w:tc>
          <w:tcPr>
            <w:tcW w:w="5524" w:type="dxa"/>
            <w:shd w:val="clear" w:color="auto" w:fill="F7CAAC"/>
          </w:tcPr>
          <w:p w14:paraId="070E04C8" w14:textId="77777777" w:rsidR="00A536B3" w:rsidRDefault="00A536B3" w:rsidP="008605CB">
            <w:pPr>
              <w:jc w:val="both"/>
              <w:rPr>
                <w:b/>
              </w:rPr>
            </w:pPr>
            <w:r>
              <w:rPr>
                <w:b/>
              </w:rPr>
              <w:t xml:space="preserve">Název či popis projektu uskutečňovaného ve spolupráci s praxí </w:t>
            </w:r>
          </w:p>
        </w:tc>
        <w:tc>
          <w:tcPr>
            <w:tcW w:w="2143" w:type="dxa"/>
            <w:gridSpan w:val="2"/>
            <w:shd w:val="clear" w:color="auto" w:fill="F7CAAC"/>
          </w:tcPr>
          <w:p w14:paraId="3FDA157E" w14:textId="77777777" w:rsidR="00A536B3" w:rsidRDefault="00A536B3" w:rsidP="008605CB">
            <w:pPr>
              <w:jc w:val="center"/>
              <w:rPr>
                <w:b/>
                <w:sz w:val="24"/>
              </w:rPr>
            </w:pPr>
            <w:r>
              <w:rPr>
                <w:b/>
              </w:rPr>
              <w:t>Období</w:t>
            </w:r>
          </w:p>
        </w:tc>
      </w:tr>
      <w:tr w:rsidR="00A536B3" w14:paraId="7A4D4F81" w14:textId="77777777" w:rsidTr="008605CB">
        <w:tc>
          <w:tcPr>
            <w:tcW w:w="2233" w:type="dxa"/>
          </w:tcPr>
          <w:p w14:paraId="7A202517" w14:textId="77777777" w:rsidR="00A536B3" w:rsidRDefault="00A536B3" w:rsidP="008605CB">
            <w:pPr>
              <w:jc w:val="both"/>
              <w:rPr>
                <w:sz w:val="24"/>
              </w:rPr>
            </w:pPr>
          </w:p>
        </w:tc>
        <w:tc>
          <w:tcPr>
            <w:tcW w:w="5524" w:type="dxa"/>
          </w:tcPr>
          <w:p w14:paraId="3E3BEF79" w14:textId="77777777" w:rsidR="00A536B3" w:rsidRDefault="00A536B3" w:rsidP="008605CB">
            <w:pPr>
              <w:jc w:val="center"/>
              <w:rPr>
                <w:sz w:val="24"/>
              </w:rPr>
            </w:pPr>
          </w:p>
        </w:tc>
        <w:tc>
          <w:tcPr>
            <w:tcW w:w="2143" w:type="dxa"/>
            <w:gridSpan w:val="2"/>
          </w:tcPr>
          <w:p w14:paraId="1C5EC236" w14:textId="77777777" w:rsidR="00A536B3" w:rsidRDefault="00A536B3" w:rsidP="008605CB">
            <w:pPr>
              <w:jc w:val="center"/>
              <w:rPr>
                <w:sz w:val="24"/>
              </w:rPr>
            </w:pPr>
          </w:p>
        </w:tc>
      </w:tr>
      <w:tr w:rsidR="00A536B3" w14:paraId="06D1D07B" w14:textId="77777777" w:rsidTr="008605CB">
        <w:tc>
          <w:tcPr>
            <w:tcW w:w="2233" w:type="dxa"/>
          </w:tcPr>
          <w:p w14:paraId="02F0096B" w14:textId="77777777" w:rsidR="00A536B3" w:rsidRDefault="00A536B3" w:rsidP="008605CB">
            <w:pPr>
              <w:jc w:val="both"/>
              <w:rPr>
                <w:sz w:val="24"/>
              </w:rPr>
            </w:pPr>
          </w:p>
        </w:tc>
        <w:tc>
          <w:tcPr>
            <w:tcW w:w="5524" w:type="dxa"/>
          </w:tcPr>
          <w:p w14:paraId="4DA60398" w14:textId="77777777" w:rsidR="00A536B3" w:rsidRDefault="00A536B3" w:rsidP="008605CB">
            <w:pPr>
              <w:jc w:val="center"/>
              <w:rPr>
                <w:sz w:val="24"/>
              </w:rPr>
            </w:pPr>
          </w:p>
        </w:tc>
        <w:tc>
          <w:tcPr>
            <w:tcW w:w="2143" w:type="dxa"/>
            <w:gridSpan w:val="2"/>
          </w:tcPr>
          <w:p w14:paraId="74E4C120" w14:textId="77777777" w:rsidR="00A536B3" w:rsidRDefault="00A536B3" w:rsidP="008605CB">
            <w:pPr>
              <w:jc w:val="center"/>
              <w:rPr>
                <w:sz w:val="24"/>
              </w:rPr>
            </w:pPr>
          </w:p>
        </w:tc>
      </w:tr>
      <w:tr w:rsidR="00A536B3" w14:paraId="2747E542" w14:textId="77777777" w:rsidTr="008605CB">
        <w:tc>
          <w:tcPr>
            <w:tcW w:w="2233" w:type="dxa"/>
          </w:tcPr>
          <w:p w14:paraId="3A37A8DE" w14:textId="77777777" w:rsidR="00A536B3" w:rsidRDefault="00A536B3" w:rsidP="008605CB">
            <w:pPr>
              <w:jc w:val="both"/>
              <w:rPr>
                <w:sz w:val="24"/>
              </w:rPr>
            </w:pPr>
          </w:p>
        </w:tc>
        <w:tc>
          <w:tcPr>
            <w:tcW w:w="5524" w:type="dxa"/>
          </w:tcPr>
          <w:p w14:paraId="0456309B" w14:textId="77777777" w:rsidR="00A536B3" w:rsidRDefault="00A536B3" w:rsidP="008605CB">
            <w:pPr>
              <w:jc w:val="center"/>
              <w:rPr>
                <w:sz w:val="24"/>
              </w:rPr>
            </w:pPr>
          </w:p>
        </w:tc>
        <w:tc>
          <w:tcPr>
            <w:tcW w:w="2143" w:type="dxa"/>
            <w:gridSpan w:val="2"/>
          </w:tcPr>
          <w:p w14:paraId="7993699F" w14:textId="77777777" w:rsidR="00A536B3" w:rsidRDefault="00A536B3" w:rsidP="008605CB">
            <w:pPr>
              <w:jc w:val="center"/>
              <w:rPr>
                <w:sz w:val="24"/>
              </w:rPr>
            </w:pPr>
          </w:p>
        </w:tc>
      </w:tr>
      <w:tr w:rsidR="00A536B3" w14:paraId="1A64AF4F" w14:textId="77777777" w:rsidTr="008605CB">
        <w:tc>
          <w:tcPr>
            <w:tcW w:w="2233" w:type="dxa"/>
          </w:tcPr>
          <w:p w14:paraId="0C32EF6B" w14:textId="77777777" w:rsidR="00A536B3" w:rsidRDefault="00A536B3" w:rsidP="008605CB">
            <w:pPr>
              <w:jc w:val="both"/>
              <w:rPr>
                <w:sz w:val="24"/>
              </w:rPr>
            </w:pPr>
          </w:p>
        </w:tc>
        <w:tc>
          <w:tcPr>
            <w:tcW w:w="5524" w:type="dxa"/>
          </w:tcPr>
          <w:p w14:paraId="19179891" w14:textId="77777777" w:rsidR="00A536B3" w:rsidRDefault="00A536B3" w:rsidP="008605CB">
            <w:pPr>
              <w:jc w:val="center"/>
              <w:rPr>
                <w:sz w:val="24"/>
              </w:rPr>
            </w:pPr>
          </w:p>
        </w:tc>
        <w:tc>
          <w:tcPr>
            <w:tcW w:w="2143" w:type="dxa"/>
            <w:gridSpan w:val="2"/>
          </w:tcPr>
          <w:p w14:paraId="3944AB19" w14:textId="77777777" w:rsidR="00A536B3" w:rsidRDefault="00A536B3" w:rsidP="008605CB">
            <w:pPr>
              <w:jc w:val="center"/>
              <w:rPr>
                <w:sz w:val="24"/>
              </w:rPr>
            </w:pPr>
          </w:p>
        </w:tc>
      </w:tr>
      <w:tr w:rsidR="00A536B3" w14:paraId="4BCDAAEF" w14:textId="77777777" w:rsidTr="008605CB">
        <w:tc>
          <w:tcPr>
            <w:tcW w:w="2233" w:type="dxa"/>
          </w:tcPr>
          <w:p w14:paraId="23A61948" w14:textId="77777777" w:rsidR="00A536B3" w:rsidRDefault="00A536B3" w:rsidP="008605CB">
            <w:pPr>
              <w:jc w:val="both"/>
              <w:rPr>
                <w:sz w:val="24"/>
              </w:rPr>
            </w:pPr>
          </w:p>
        </w:tc>
        <w:tc>
          <w:tcPr>
            <w:tcW w:w="5524" w:type="dxa"/>
          </w:tcPr>
          <w:p w14:paraId="36249FBF" w14:textId="77777777" w:rsidR="00A536B3" w:rsidRDefault="00A536B3" w:rsidP="008605CB">
            <w:pPr>
              <w:jc w:val="center"/>
              <w:rPr>
                <w:sz w:val="24"/>
              </w:rPr>
            </w:pPr>
          </w:p>
        </w:tc>
        <w:tc>
          <w:tcPr>
            <w:tcW w:w="2143" w:type="dxa"/>
            <w:gridSpan w:val="2"/>
          </w:tcPr>
          <w:p w14:paraId="36112BE4" w14:textId="77777777" w:rsidR="00A536B3" w:rsidRDefault="00A536B3" w:rsidP="008605CB">
            <w:pPr>
              <w:jc w:val="center"/>
              <w:rPr>
                <w:sz w:val="24"/>
              </w:rPr>
            </w:pPr>
          </w:p>
        </w:tc>
      </w:tr>
      <w:tr w:rsidR="00A536B3" w14:paraId="15E25519" w14:textId="77777777" w:rsidTr="008605CB">
        <w:tc>
          <w:tcPr>
            <w:tcW w:w="2233" w:type="dxa"/>
          </w:tcPr>
          <w:p w14:paraId="2C237C40" w14:textId="77777777" w:rsidR="00A536B3" w:rsidRDefault="00A536B3" w:rsidP="008605CB">
            <w:pPr>
              <w:jc w:val="both"/>
              <w:rPr>
                <w:sz w:val="24"/>
              </w:rPr>
            </w:pPr>
          </w:p>
        </w:tc>
        <w:tc>
          <w:tcPr>
            <w:tcW w:w="5524" w:type="dxa"/>
          </w:tcPr>
          <w:p w14:paraId="68626C87" w14:textId="77777777" w:rsidR="00A536B3" w:rsidRDefault="00A536B3" w:rsidP="008605CB">
            <w:pPr>
              <w:jc w:val="center"/>
              <w:rPr>
                <w:sz w:val="24"/>
              </w:rPr>
            </w:pPr>
          </w:p>
        </w:tc>
        <w:tc>
          <w:tcPr>
            <w:tcW w:w="2143" w:type="dxa"/>
            <w:gridSpan w:val="2"/>
          </w:tcPr>
          <w:p w14:paraId="22EA699C" w14:textId="77777777" w:rsidR="00A536B3" w:rsidRDefault="00A536B3" w:rsidP="008605CB">
            <w:pPr>
              <w:jc w:val="center"/>
              <w:rPr>
                <w:sz w:val="24"/>
              </w:rPr>
            </w:pPr>
          </w:p>
        </w:tc>
      </w:tr>
      <w:tr w:rsidR="00A536B3" w14:paraId="731D0D5B" w14:textId="77777777" w:rsidTr="008605CB">
        <w:tc>
          <w:tcPr>
            <w:tcW w:w="2233" w:type="dxa"/>
          </w:tcPr>
          <w:p w14:paraId="26E7683D" w14:textId="77777777" w:rsidR="00A536B3" w:rsidRDefault="00A536B3" w:rsidP="008605CB">
            <w:pPr>
              <w:jc w:val="both"/>
              <w:rPr>
                <w:sz w:val="24"/>
              </w:rPr>
            </w:pPr>
          </w:p>
        </w:tc>
        <w:tc>
          <w:tcPr>
            <w:tcW w:w="5524" w:type="dxa"/>
          </w:tcPr>
          <w:p w14:paraId="1696C2EE" w14:textId="77777777" w:rsidR="00A536B3" w:rsidRDefault="00A536B3" w:rsidP="008605CB">
            <w:pPr>
              <w:jc w:val="center"/>
              <w:rPr>
                <w:sz w:val="24"/>
              </w:rPr>
            </w:pPr>
          </w:p>
        </w:tc>
        <w:tc>
          <w:tcPr>
            <w:tcW w:w="2143" w:type="dxa"/>
            <w:gridSpan w:val="2"/>
          </w:tcPr>
          <w:p w14:paraId="30C0E4FA" w14:textId="77777777" w:rsidR="00A536B3" w:rsidRDefault="00A536B3" w:rsidP="008605CB">
            <w:pPr>
              <w:jc w:val="center"/>
              <w:rPr>
                <w:sz w:val="24"/>
              </w:rPr>
            </w:pPr>
          </w:p>
        </w:tc>
      </w:tr>
      <w:tr w:rsidR="00A536B3" w14:paraId="6B5376A4" w14:textId="77777777" w:rsidTr="008605CB">
        <w:tc>
          <w:tcPr>
            <w:tcW w:w="9900" w:type="dxa"/>
            <w:gridSpan w:val="4"/>
            <w:shd w:val="clear" w:color="auto" w:fill="F7CAAC"/>
          </w:tcPr>
          <w:p w14:paraId="3C96414A" w14:textId="77777777" w:rsidR="00A536B3" w:rsidRDefault="00A536B3" w:rsidP="008605CB">
            <w:pPr>
              <w:rPr>
                <w:sz w:val="24"/>
              </w:rPr>
            </w:pPr>
            <w:r>
              <w:rPr>
                <w:b/>
              </w:rPr>
              <w:t>Odborné aktivity vztahující se k tvůrčí, resp. vědecké a umělecké činnosti vysoké školy, která souvisí se studijním programem</w:t>
            </w:r>
          </w:p>
        </w:tc>
      </w:tr>
      <w:tr w:rsidR="00A536B3" w14:paraId="16801977" w14:textId="77777777" w:rsidTr="008605CB">
        <w:trPr>
          <w:trHeight w:val="2422"/>
        </w:trPr>
        <w:tc>
          <w:tcPr>
            <w:tcW w:w="9900" w:type="dxa"/>
            <w:gridSpan w:val="4"/>
            <w:shd w:val="clear" w:color="auto" w:fill="FFFFFF"/>
          </w:tcPr>
          <w:p w14:paraId="7BFB6BB5" w14:textId="77777777" w:rsidR="00A536B3" w:rsidRDefault="00A536B3" w:rsidP="008605CB">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41"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776001F3" w14:textId="77777777" w:rsidR="00A536B3" w:rsidRPr="000E08E9" w:rsidRDefault="00A536B3" w:rsidP="008605CB">
            <w:pPr>
              <w:jc w:val="both"/>
            </w:pPr>
          </w:p>
          <w:p w14:paraId="3937C994" w14:textId="77777777" w:rsidR="00A536B3" w:rsidRDefault="00A536B3" w:rsidP="008605CB">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42" w:history="1">
              <w:r w:rsidRPr="0069697C">
                <w:rPr>
                  <w:rStyle w:val="Hypertextovodkaz"/>
                </w:rPr>
                <w:t>www.dokbat.utb.cz</w:t>
              </w:r>
            </w:hyperlink>
            <w:r>
              <w:t xml:space="preserve"> </w:t>
            </w:r>
          </w:p>
          <w:p w14:paraId="2C3D07D0" w14:textId="77777777" w:rsidR="00A536B3" w:rsidRDefault="00A536B3" w:rsidP="008605CB">
            <w:pPr>
              <w:jc w:val="both"/>
              <w:rPr>
                <w:b/>
              </w:rPr>
            </w:pPr>
          </w:p>
          <w:p w14:paraId="3C617042" w14:textId="77777777" w:rsidR="00A536B3" w:rsidRDefault="00A536B3" w:rsidP="008605CB">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43" w:history="1">
              <w:r w:rsidRPr="0069697C">
                <w:rPr>
                  <w:rStyle w:val="Hypertextovodkaz"/>
                </w:rPr>
                <w:t>http://www.batovaskola.cz</w:t>
              </w:r>
            </w:hyperlink>
            <w:r>
              <w:t>.</w:t>
            </w:r>
          </w:p>
          <w:p w14:paraId="011C6893" w14:textId="77777777" w:rsidR="00A536B3" w:rsidRDefault="00A536B3" w:rsidP="008605CB">
            <w:pPr>
              <w:jc w:val="both"/>
            </w:pPr>
          </w:p>
          <w:p w14:paraId="39E485A7" w14:textId="77777777" w:rsidR="00A536B3" w:rsidRDefault="00A536B3" w:rsidP="0085473D">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44" w:history="1">
              <w:r w:rsidRPr="0069697C">
                <w:rPr>
                  <w:rStyle w:val="Hypertextovodkaz"/>
                </w:rPr>
                <w:t>http://olympiada.fame.utb.cz</w:t>
              </w:r>
            </w:hyperlink>
            <w:r>
              <w:t>.</w:t>
            </w:r>
          </w:p>
          <w:p w14:paraId="0EE81EA1" w14:textId="77777777" w:rsidR="00E036F1" w:rsidRDefault="00E036F1" w:rsidP="0085473D">
            <w:pPr>
              <w:jc w:val="both"/>
            </w:pPr>
          </w:p>
          <w:p w14:paraId="2287E82D" w14:textId="780AB47F" w:rsidR="00E036F1" w:rsidRDefault="008809CF" w:rsidP="0085473D">
            <w:pPr>
              <w:jc w:val="both"/>
              <w:rPr>
                <w:b/>
                <w:rPrChange w:id="10421" w:author="Pavla Trefilová" w:date="2019-11-18T17:19:00Z">
                  <w:rPr/>
                </w:rPrChange>
              </w:rPr>
            </w:pPr>
            <w:r w:rsidRPr="008809CF">
              <w:rPr>
                <w:b/>
              </w:rPr>
              <w:lastRenderedPageBreak/>
              <w:t>Studentská vědecká a odborná činnost (SVOČ)</w:t>
            </w:r>
            <w:r w:rsidRPr="008809CF">
              <w:rPr>
                <w:b/>
                <w:rPrChange w:id="10422" w:author="Pavla Trefilová" w:date="2019-11-18T17:19:00Z">
                  <w:rPr/>
                </w:rPrChange>
              </w:rPr>
              <w:t xml:space="preserve"> - </w:t>
            </w:r>
            <w:r w:rsidRPr="0031440D">
              <w:rPr>
                <w:bCs/>
              </w:rPr>
              <w:t xml:space="preserve">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w:t>
            </w:r>
            <w:ins w:id="10423" w:author="Pavla Trefilová" w:date="2019-11-18T17:19:00Z">
              <w:r w:rsidRPr="0031440D">
                <w:rPr>
                  <w:bCs/>
                </w:rPr>
                <w:t xml:space="preserve">Zúčastnit se mohou také studenti s anglickými příspěvky. </w:t>
              </w:r>
            </w:ins>
            <w:r w:rsidRPr="0031440D">
              <w:rPr>
                <w:bCs/>
              </w:rPr>
              <w:t>Fakulta v</w:t>
            </w:r>
            <w:del w:id="10424" w:author="Pavla Trefilová" w:date="2019-11-18T17:19:00Z">
              <w:r w:rsidR="00E036F1">
                <w:delText> </w:delText>
              </w:r>
            </w:del>
            <w:ins w:id="10425" w:author="Pavla Trefilová" w:date="2019-11-18T17:19:00Z">
              <w:r w:rsidRPr="0031440D">
                <w:rPr>
                  <w:bCs/>
                </w:rPr>
                <w:t xml:space="preserve"> </w:t>
              </w:r>
            </w:ins>
            <w:r w:rsidRPr="0031440D">
              <w:rPr>
                <w:bCs/>
              </w:rPr>
              <w:t xml:space="preserve">roce </w:t>
            </w:r>
            <w:del w:id="10426" w:author="Pavla Trefilová" w:date="2019-11-18T17:19:00Z">
              <w:r w:rsidR="00E036F1">
                <w:delText>2018</w:delText>
              </w:r>
            </w:del>
            <w:ins w:id="10427" w:author="Pavla Trefilová" w:date="2019-11-18T17:19:00Z">
              <w:r w:rsidRPr="0031440D">
                <w:rPr>
                  <w:bCs/>
                </w:rPr>
                <w:t>2019</w:t>
              </w:r>
            </w:ins>
            <w:r w:rsidRPr="0031440D">
              <w:rPr>
                <w:bCs/>
              </w:rPr>
              <w:t xml:space="preserve"> pořádala již </w:t>
            </w:r>
            <w:del w:id="10428" w:author="Pavla Trefilová" w:date="2019-11-18T17:19:00Z">
              <w:r w:rsidR="00E036F1">
                <w:delText>14</w:delText>
              </w:r>
            </w:del>
            <w:ins w:id="10429" w:author="Pavla Trefilová" w:date="2019-11-18T17:19:00Z">
              <w:r w:rsidRPr="0031440D">
                <w:rPr>
                  <w:bCs/>
                </w:rPr>
                <w:t>15</w:t>
              </w:r>
            </w:ins>
            <w:r w:rsidRPr="0031440D">
              <w:rPr>
                <w:bCs/>
              </w:rPr>
              <w:t xml:space="preserve">. ročník této soutěže. </w:t>
            </w:r>
            <w:ins w:id="10430" w:author="Pavla Trefilová" w:date="2019-11-18T17:19:00Z">
              <w:r w:rsidRPr="0031440D">
                <w:rPr>
                  <w:bCs/>
                </w:rPr>
                <w:t xml:space="preserve">V současné době se také připravuje v pořadí již 16. ročník SVOČ pro rok 2020. </w:t>
              </w:r>
            </w:ins>
            <w:r w:rsidRPr="0031440D">
              <w:rPr>
                <w:bCs/>
              </w:rPr>
              <w:t xml:space="preserve">Více informací na </w:t>
            </w:r>
            <w:del w:id="10431" w:author="Pavla Trefilová" w:date="2019-11-18T17:19:00Z">
              <w:r w:rsidR="00A64CD8">
                <w:fldChar w:fldCharType="begin"/>
              </w:r>
              <w:r w:rsidR="00A64CD8">
                <w:delInstrText xml:space="preserve"> HYPERLINK "https://fame.utb.cz/veda-a-vyzkum/vedecko-vyzkumna-cinnost/svoc/" </w:delInstrText>
              </w:r>
              <w:r w:rsidR="00A64CD8">
                <w:fldChar w:fldCharType="separate"/>
              </w:r>
              <w:r w:rsidR="006C16C9" w:rsidRPr="003C16FA">
                <w:rPr>
                  <w:rStyle w:val="Hypertextovodkaz"/>
                </w:rPr>
                <w:delText>https://fame.utb.cz/veda-a-vyzkum/vedecko-vyzkumna-cinnost/svoc/</w:delText>
              </w:r>
              <w:r w:rsidR="00A64CD8">
                <w:rPr>
                  <w:rStyle w:val="Hypertextovodkaz"/>
                </w:rPr>
                <w:fldChar w:fldCharType="end"/>
              </w:r>
              <w:r w:rsidR="006C16C9">
                <w:delText>.</w:delText>
              </w:r>
            </w:del>
            <w:ins w:id="10432" w:author="Pavla Trefilová" w:date="2019-11-18T17:19:00Z">
              <w:r w:rsidRPr="0031440D">
                <w:rPr>
                  <w:bCs/>
                </w:rPr>
                <w:t>https://fame.utb.cz/veda-a-vyzkum/vedecko-vyzkumna-cinnost/svoc/.</w:t>
              </w:r>
            </w:ins>
            <w:r w:rsidRPr="0031440D" w:rsidDel="008809CF">
              <w:rPr>
                <w:bCs/>
              </w:rPr>
              <w:t xml:space="preserve"> </w:t>
            </w:r>
          </w:p>
          <w:p w14:paraId="3B1C7301" w14:textId="77777777" w:rsidR="00241F3C" w:rsidRDefault="00241F3C" w:rsidP="0085473D">
            <w:pPr>
              <w:jc w:val="both"/>
              <w:rPr>
                <w:ins w:id="10433" w:author="Pavla Trefilová" w:date="2019-11-18T17:19:00Z"/>
                <w:b/>
              </w:rPr>
            </w:pPr>
          </w:p>
          <w:p w14:paraId="293A955E" w14:textId="3D2BA0C7" w:rsidR="00241F3C" w:rsidRDefault="00241F3C" w:rsidP="00241F3C">
            <w:pPr>
              <w:jc w:val="both"/>
              <w:rPr>
                <w:ins w:id="10434" w:author="Pavla Trefilová" w:date="2019-11-18T17:19:00Z"/>
                <w:rFonts w:ascii="Source Sans Pro" w:hAnsi="Source Sans Pro"/>
                <w:bCs/>
              </w:rPr>
            </w:pPr>
            <w:ins w:id="10435" w:author="Pavla Trefilová" w:date="2019-11-18T17:19:00Z">
              <w:r>
                <w:rPr>
                  <w:b/>
                </w:rPr>
                <w:t xml:space="preserve">Mezinárodní konference „Ekonomika Management Finance“ </w:t>
              </w:r>
              <w:r>
                <w:t xml:space="preserve">(EMF) </w:t>
              </w:r>
              <w:r w:rsidRPr="00241F3C">
                <w:t xml:space="preserve">– </w:t>
              </w:r>
              <w:r w:rsidRPr="0031440D">
                <w:rPr>
                  <w:color w:val="000000"/>
                  <w:shd w:val="clear" w:color="auto" w:fill="FFFFFF"/>
                </w:rPr>
                <w:t>c</w:t>
              </w:r>
              <w:r w:rsidRPr="0031440D">
                <w:rPr>
                  <w:rFonts w:hint="eastAsia"/>
                  <w:color w:val="000000"/>
                  <w:shd w:val="clear" w:color="auto" w:fill="FFFFFF"/>
                </w:rPr>
                <w:t>í</w:t>
              </w:r>
              <w:r w:rsidRPr="0031440D">
                <w:rPr>
                  <w:color w:val="000000"/>
                  <w:shd w:val="clear" w:color="auto" w:fill="FFFFFF"/>
                </w:rPr>
                <w:t>lem konference je vz</w:t>
              </w:r>
              <w:r w:rsidRPr="0031440D">
                <w:rPr>
                  <w:rFonts w:hint="eastAsia"/>
                  <w:color w:val="000000"/>
                  <w:shd w:val="clear" w:color="auto" w:fill="FFFFFF"/>
                </w:rPr>
                <w:t>á</w:t>
              </w:r>
              <w:r w:rsidRPr="0031440D">
                <w:rPr>
                  <w:color w:val="000000"/>
                  <w:shd w:val="clear" w:color="auto" w:fill="FFFFFF"/>
                </w:rPr>
                <w:t>jemn</w:t>
              </w:r>
              <w:r w:rsidRPr="0031440D">
                <w:rPr>
                  <w:rFonts w:hint="eastAsia"/>
                  <w:color w:val="000000"/>
                  <w:shd w:val="clear" w:color="auto" w:fill="FFFFFF"/>
                </w:rPr>
                <w:t>á</w:t>
              </w:r>
              <w:r w:rsidRPr="0031440D">
                <w:rPr>
                  <w:color w:val="000000"/>
                  <w:shd w:val="clear" w:color="auto" w:fill="FFFFFF"/>
                </w:rPr>
                <w:t xml:space="preserve"> v</w:t>
              </w:r>
              <w:r w:rsidRPr="0031440D">
                <w:rPr>
                  <w:rFonts w:hint="eastAsia"/>
                  <w:color w:val="000000"/>
                  <w:shd w:val="clear" w:color="auto" w:fill="FFFFFF"/>
                </w:rPr>
                <w:t>ý</w:t>
              </w:r>
              <w:r w:rsidRPr="0031440D">
                <w:rPr>
                  <w:color w:val="000000"/>
                  <w:shd w:val="clear" w:color="auto" w:fill="FFFFFF"/>
                </w:rPr>
                <w:t>m</w:t>
              </w:r>
              <w:r w:rsidRPr="0031440D">
                <w:rPr>
                  <w:rFonts w:hint="eastAsia"/>
                  <w:color w:val="000000"/>
                  <w:shd w:val="clear" w:color="auto" w:fill="FFFFFF"/>
                </w:rPr>
                <w:t>ě</w:t>
              </w:r>
              <w:r w:rsidRPr="0031440D">
                <w:rPr>
                  <w:color w:val="000000"/>
                  <w:shd w:val="clear" w:color="auto" w:fill="FFFFFF"/>
                </w:rPr>
                <w:t>na nov</w:t>
              </w:r>
              <w:r w:rsidRPr="0031440D">
                <w:rPr>
                  <w:rFonts w:hint="eastAsia"/>
                  <w:color w:val="000000"/>
                  <w:shd w:val="clear" w:color="auto" w:fill="FFFFFF"/>
                </w:rPr>
                <w:t>ý</w:t>
              </w:r>
              <w:r w:rsidRPr="0031440D">
                <w:rPr>
                  <w:color w:val="000000"/>
                  <w:shd w:val="clear" w:color="auto" w:fill="FFFFFF"/>
                </w:rPr>
                <w:t>ch teoretick</w:t>
              </w:r>
              <w:r w:rsidRPr="0031440D">
                <w:rPr>
                  <w:rFonts w:hint="eastAsia"/>
                  <w:color w:val="000000"/>
                  <w:shd w:val="clear" w:color="auto" w:fill="FFFFFF"/>
                </w:rPr>
                <w:t>ý</w:t>
              </w:r>
              <w:r w:rsidRPr="0031440D">
                <w:rPr>
                  <w:color w:val="000000"/>
                  <w:shd w:val="clear" w:color="auto" w:fill="FFFFFF"/>
                </w:rPr>
                <w:t>ch a praktick</w:t>
              </w:r>
              <w:r w:rsidRPr="0031440D">
                <w:rPr>
                  <w:rFonts w:hint="eastAsia"/>
                  <w:color w:val="000000"/>
                  <w:shd w:val="clear" w:color="auto" w:fill="FFFFFF"/>
                </w:rPr>
                <w:t>ý</w:t>
              </w:r>
              <w:r w:rsidRPr="0031440D">
                <w:rPr>
                  <w:color w:val="000000"/>
                  <w:shd w:val="clear" w:color="auto" w:fill="FFFFFF"/>
                </w:rPr>
                <w:t>ch poznatk</w:t>
              </w:r>
              <w:r w:rsidRPr="0031440D">
                <w:rPr>
                  <w:rFonts w:hint="eastAsia"/>
                  <w:color w:val="000000"/>
                  <w:shd w:val="clear" w:color="auto" w:fill="FFFFFF"/>
                </w:rPr>
                <w:t>ů</w:t>
              </w:r>
              <w:r w:rsidRPr="0031440D">
                <w:rPr>
                  <w:color w:val="000000"/>
                  <w:shd w:val="clear" w:color="auto" w:fill="FFFFFF"/>
                </w:rPr>
                <w:t xml:space="preserve"> z oblasti ekonomiky, managementu a financ</w:t>
              </w:r>
              <w:r w:rsidRPr="0031440D">
                <w:rPr>
                  <w:rFonts w:hint="eastAsia"/>
                  <w:color w:val="000000"/>
                  <w:shd w:val="clear" w:color="auto" w:fill="FFFFFF"/>
                </w:rPr>
                <w:t>í</w:t>
              </w:r>
              <w:r w:rsidRPr="0031440D">
                <w:rPr>
                  <w:color w:val="000000"/>
                  <w:shd w:val="clear" w:color="auto" w:fill="FFFFFF"/>
                </w:rPr>
                <w:t>, navazov</w:t>
              </w:r>
              <w:r w:rsidRPr="0031440D">
                <w:rPr>
                  <w:rFonts w:hint="eastAsia"/>
                  <w:color w:val="000000"/>
                  <w:shd w:val="clear" w:color="auto" w:fill="FFFFFF"/>
                </w:rPr>
                <w:t>á</w:t>
              </w:r>
              <w:r w:rsidRPr="0031440D">
                <w:rPr>
                  <w:color w:val="000000"/>
                  <w:shd w:val="clear" w:color="auto" w:fill="FFFFFF"/>
                </w:rPr>
                <w:t>n</w:t>
              </w:r>
              <w:r w:rsidRPr="0031440D">
                <w:rPr>
                  <w:rFonts w:hint="eastAsia"/>
                  <w:color w:val="000000"/>
                  <w:shd w:val="clear" w:color="auto" w:fill="FFFFFF"/>
                </w:rPr>
                <w:t>í</w:t>
              </w:r>
              <w:r w:rsidRPr="0031440D">
                <w:rPr>
                  <w:color w:val="000000"/>
                  <w:shd w:val="clear" w:color="auto" w:fill="FFFFFF"/>
                </w:rPr>
                <w:t xml:space="preserve"> v</w:t>
              </w:r>
              <w:r w:rsidRPr="0031440D">
                <w:rPr>
                  <w:rFonts w:hint="eastAsia"/>
                  <w:color w:val="000000"/>
                  <w:shd w:val="clear" w:color="auto" w:fill="FFFFFF"/>
                </w:rPr>
                <w:t>ě</w:t>
              </w:r>
              <w:r w:rsidRPr="0031440D">
                <w:rPr>
                  <w:color w:val="000000"/>
                  <w:shd w:val="clear" w:color="auto" w:fill="FFFFFF"/>
                </w:rPr>
                <w:t>deck</w:t>
              </w:r>
              <w:r w:rsidRPr="0031440D">
                <w:rPr>
                  <w:rFonts w:hint="eastAsia"/>
                  <w:color w:val="000000"/>
                  <w:shd w:val="clear" w:color="auto" w:fill="FFFFFF"/>
                </w:rPr>
                <w:t>ý</w:t>
              </w:r>
              <w:r w:rsidRPr="0031440D">
                <w:rPr>
                  <w:color w:val="000000"/>
                  <w:shd w:val="clear" w:color="auto" w:fill="FFFFFF"/>
                </w:rPr>
                <w:t>ch kontakt</w:t>
              </w:r>
              <w:r w:rsidRPr="0031440D">
                <w:rPr>
                  <w:rFonts w:hint="eastAsia"/>
                  <w:color w:val="000000"/>
                  <w:shd w:val="clear" w:color="auto" w:fill="FFFFFF"/>
                </w:rPr>
                <w:t>ů</w:t>
              </w:r>
              <w:r w:rsidRPr="0031440D">
                <w:rPr>
                  <w:color w:val="000000"/>
                  <w:shd w:val="clear" w:color="auto" w:fill="FFFFFF"/>
                </w:rPr>
                <w:t xml:space="preserve"> a tak</w:t>
              </w:r>
              <w:r w:rsidRPr="0031440D">
                <w:rPr>
                  <w:rFonts w:hint="eastAsia"/>
                  <w:color w:val="000000"/>
                  <w:shd w:val="clear" w:color="auto" w:fill="FFFFFF"/>
                </w:rPr>
                <w:t>é</w:t>
              </w:r>
              <w:r w:rsidRPr="0031440D">
                <w:rPr>
                  <w:color w:val="000000"/>
                  <w:shd w:val="clear" w:color="auto" w:fill="FFFFFF"/>
                </w:rPr>
                <w:t xml:space="preserve"> mo</w:t>
              </w:r>
              <w:r w:rsidRPr="0031440D">
                <w:rPr>
                  <w:rFonts w:hint="eastAsia"/>
                  <w:color w:val="000000"/>
                  <w:shd w:val="clear" w:color="auto" w:fill="FFFFFF"/>
                </w:rPr>
                <w:t>ž</w:t>
              </w:r>
              <w:r w:rsidRPr="0031440D">
                <w:rPr>
                  <w:color w:val="000000"/>
                  <w:shd w:val="clear" w:color="auto" w:fill="FFFFFF"/>
                </w:rPr>
                <w:t>nost publikovat v</w:t>
              </w:r>
              <w:r w:rsidRPr="0031440D">
                <w:rPr>
                  <w:rFonts w:hint="eastAsia"/>
                  <w:color w:val="000000"/>
                  <w:shd w:val="clear" w:color="auto" w:fill="FFFFFF"/>
                </w:rPr>
                <w:t>ý</w:t>
              </w:r>
              <w:r w:rsidRPr="0031440D">
                <w:rPr>
                  <w:color w:val="000000"/>
                  <w:shd w:val="clear" w:color="auto" w:fill="FFFFFF"/>
                </w:rPr>
                <w:t>sledky vlastn</w:t>
              </w:r>
              <w:r w:rsidRPr="0031440D">
                <w:rPr>
                  <w:rFonts w:hint="eastAsia"/>
                  <w:color w:val="000000"/>
                  <w:shd w:val="clear" w:color="auto" w:fill="FFFFFF"/>
                </w:rPr>
                <w:t>í</w:t>
              </w:r>
              <w:r w:rsidRPr="0031440D">
                <w:rPr>
                  <w:color w:val="000000"/>
                  <w:shd w:val="clear" w:color="auto" w:fill="FFFFFF"/>
                </w:rPr>
                <w:t>ch v</w:t>
              </w:r>
              <w:r w:rsidRPr="0031440D">
                <w:rPr>
                  <w:rFonts w:hint="eastAsia"/>
                  <w:color w:val="000000"/>
                  <w:shd w:val="clear" w:color="auto" w:fill="FFFFFF"/>
                </w:rPr>
                <w:t>ý</w:t>
              </w:r>
              <w:r w:rsidRPr="0031440D">
                <w:rPr>
                  <w:color w:val="000000"/>
                  <w:shd w:val="clear" w:color="auto" w:fill="FFFFFF"/>
                </w:rPr>
                <w:t>zkum</w:t>
              </w:r>
              <w:r w:rsidRPr="0031440D">
                <w:rPr>
                  <w:rFonts w:hint="eastAsia"/>
                  <w:color w:val="000000"/>
                  <w:shd w:val="clear" w:color="auto" w:fill="FFFFFF"/>
                </w:rPr>
                <w:t>ů</w:t>
              </w:r>
              <w:r w:rsidRPr="0031440D">
                <w:rPr>
                  <w:color w:val="000000"/>
                  <w:shd w:val="clear" w:color="auto" w:fill="FFFFFF"/>
                </w:rPr>
                <w:t xml:space="preserve"> v kvalitn</w:t>
              </w:r>
              <w:r w:rsidRPr="0031440D">
                <w:rPr>
                  <w:rFonts w:hint="eastAsia"/>
                  <w:color w:val="000000"/>
                  <w:shd w:val="clear" w:color="auto" w:fill="FFFFFF"/>
                </w:rPr>
                <w:t>í</w:t>
              </w:r>
              <w:r w:rsidRPr="0031440D">
                <w:rPr>
                  <w:color w:val="000000"/>
                  <w:shd w:val="clear" w:color="auto" w:fill="FFFFFF"/>
                </w:rPr>
                <w:t xml:space="preserve">ch </w:t>
              </w:r>
              <w:r w:rsidRPr="0031440D">
                <w:rPr>
                  <w:rFonts w:hint="eastAsia"/>
                  <w:color w:val="000000"/>
                  <w:shd w:val="clear" w:color="auto" w:fill="FFFFFF"/>
                </w:rPr>
                <w:t>č</w:t>
              </w:r>
              <w:r w:rsidRPr="0031440D">
                <w:rPr>
                  <w:color w:val="000000"/>
                  <w:shd w:val="clear" w:color="auto" w:fill="FFFFFF"/>
                </w:rPr>
                <w:t>asopisech.</w:t>
              </w:r>
              <w:r>
                <w:rPr>
                  <w:color w:val="000000"/>
                  <w:shd w:val="clear" w:color="auto" w:fill="FFFFFF"/>
                </w:rPr>
                <w:t xml:space="preserve"> Více informací na: </w:t>
              </w:r>
              <w:r w:rsidR="00A64CD8">
                <w:fldChar w:fldCharType="begin"/>
              </w:r>
              <w:r w:rsidR="00A64CD8">
                <w:instrText xml:space="preserve"> HYPERLINK "http://emf.fame.utb.cz/" </w:instrText>
              </w:r>
              <w:r w:rsidR="00A64CD8">
                <w:fldChar w:fldCharType="separate"/>
              </w:r>
              <w:r>
                <w:rPr>
                  <w:rStyle w:val="Hypertextovodkaz"/>
                </w:rPr>
                <w:t>http://emf.fame.utb.cz/</w:t>
              </w:r>
              <w:r w:rsidR="00A64CD8">
                <w:rPr>
                  <w:rStyle w:val="Hypertextovodkaz"/>
                </w:rPr>
                <w:fldChar w:fldCharType="end"/>
              </w:r>
            </w:ins>
          </w:p>
          <w:p w14:paraId="6515F5B5" w14:textId="2AA9E764" w:rsidR="00241F3C" w:rsidRDefault="00241F3C">
            <w:pPr>
              <w:jc w:val="both"/>
              <w:rPr>
                <w:b/>
              </w:rPr>
            </w:pPr>
          </w:p>
        </w:tc>
      </w:tr>
      <w:tr w:rsidR="00A536B3" w14:paraId="650CF12B" w14:textId="77777777" w:rsidTr="008605CB">
        <w:trPr>
          <w:trHeight w:val="306"/>
        </w:trPr>
        <w:tc>
          <w:tcPr>
            <w:tcW w:w="9900" w:type="dxa"/>
            <w:gridSpan w:val="4"/>
            <w:shd w:val="clear" w:color="auto" w:fill="F7CAAC"/>
            <w:vAlign w:val="center"/>
          </w:tcPr>
          <w:p w14:paraId="4B5DB59C" w14:textId="77777777" w:rsidR="00A536B3" w:rsidRDefault="00A536B3" w:rsidP="008605CB">
            <w:pPr>
              <w:rPr>
                <w:b/>
              </w:rPr>
            </w:pPr>
            <w:r>
              <w:rPr>
                <w:b/>
              </w:rPr>
              <w:lastRenderedPageBreak/>
              <w:t>Informace o spolupráci s praxí vztahující se ke studijnímu programu</w:t>
            </w:r>
          </w:p>
        </w:tc>
      </w:tr>
      <w:tr w:rsidR="00A536B3" w14:paraId="067DA8D2" w14:textId="77777777" w:rsidTr="008605CB">
        <w:trPr>
          <w:trHeight w:val="1700"/>
        </w:trPr>
        <w:tc>
          <w:tcPr>
            <w:tcW w:w="9900" w:type="dxa"/>
            <w:gridSpan w:val="4"/>
            <w:shd w:val="clear" w:color="auto" w:fill="FFFFFF"/>
          </w:tcPr>
          <w:p w14:paraId="3C8CF41C" w14:textId="77777777" w:rsidR="00A536B3" w:rsidRDefault="00A536B3" w:rsidP="00E036F1">
            <w:pPr>
              <w:jc w:val="both"/>
              <w:rPr>
                <w:b/>
              </w:rPr>
            </w:pPr>
          </w:p>
        </w:tc>
      </w:tr>
    </w:tbl>
    <w:p w14:paraId="1DC2412E" w14:textId="77777777" w:rsidR="00A536B3" w:rsidRDefault="00A536B3" w:rsidP="00A536B3"/>
    <w:p w14:paraId="404B40BA" w14:textId="77777777" w:rsidR="00A536B3" w:rsidRDefault="00A536B3" w:rsidP="00A536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Change w:id="10436">
          <w:tblGrid>
            <w:gridCol w:w="76"/>
            <w:gridCol w:w="9783"/>
            <w:gridCol w:w="76"/>
          </w:tblGrid>
        </w:tblGridChange>
      </w:tblGrid>
      <w:tr w:rsidR="00A536B3" w14:paraId="4C5172B9" w14:textId="77777777" w:rsidTr="008605CB">
        <w:tc>
          <w:tcPr>
            <w:tcW w:w="9859" w:type="dxa"/>
            <w:tcBorders>
              <w:bottom w:val="double" w:sz="4" w:space="0" w:color="auto"/>
            </w:tcBorders>
            <w:shd w:val="clear" w:color="auto" w:fill="BDD6EE"/>
          </w:tcPr>
          <w:p w14:paraId="21FEF032" w14:textId="77777777" w:rsidR="00A536B3" w:rsidRDefault="00A536B3" w:rsidP="008605CB">
            <w:pPr>
              <w:jc w:val="both"/>
              <w:rPr>
                <w:b/>
                <w:sz w:val="28"/>
              </w:rPr>
            </w:pPr>
            <w:r>
              <w:lastRenderedPageBreak/>
              <w:br w:type="page"/>
            </w:r>
            <w:r>
              <w:rPr>
                <w:b/>
                <w:sz w:val="28"/>
              </w:rPr>
              <w:t>C-III – Informační zabezpečení studijního programu</w:t>
            </w:r>
          </w:p>
        </w:tc>
      </w:tr>
      <w:tr w:rsidR="00A536B3" w14:paraId="1AE299B7" w14:textId="77777777" w:rsidTr="008605C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BAB04C3" w14:textId="77777777" w:rsidR="00A536B3" w:rsidRDefault="00A536B3" w:rsidP="008605CB">
            <w:r>
              <w:rPr>
                <w:b/>
              </w:rPr>
              <w:t xml:space="preserve">Název a stručný popis studijního informačního systému </w:t>
            </w:r>
          </w:p>
        </w:tc>
      </w:tr>
      <w:tr w:rsidR="00A536B3" w14:paraId="7AD0B196" w14:textId="77777777" w:rsidTr="008605CB">
        <w:trPr>
          <w:trHeight w:val="2268"/>
        </w:trPr>
        <w:tc>
          <w:tcPr>
            <w:tcW w:w="9859" w:type="dxa"/>
            <w:tcBorders>
              <w:top w:val="single" w:sz="2" w:space="0" w:color="auto"/>
              <w:left w:val="single" w:sz="2" w:space="0" w:color="auto"/>
              <w:bottom w:val="single" w:sz="2" w:space="0" w:color="auto"/>
              <w:right w:val="single" w:sz="2" w:space="0" w:color="auto"/>
            </w:tcBorders>
          </w:tcPr>
          <w:p w14:paraId="022FB21D" w14:textId="77777777" w:rsidR="00A536B3" w:rsidRDefault="00A536B3" w:rsidP="008605CB">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536B3" w14:paraId="4B165BAF" w14:textId="77777777" w:rsidTr="008605CB">
        <w:trPr>
          <w:trHeight w:val="283"/>
        </w:trPr>
        <w:tc>
          <w:tcPr>
            <w:tcW w:w="9859" w:type="dxa"/>
            <w:shd w:val="clear" w:color="auto" w:fill="F7CAAC"/>
            <w:vAlign w:val="center"/>
          </w:tcPr>
          <w:p w14:paraId="3339CA65" w14:textId="77777777" w:rsidR="00A536B3" w:rsidRDefault="00A536B3" w:rsidP="008605CB">
            <w:pPr>
              <w:rPr>
                <w:b/>
              </w:rPr>
            </w:pPr>
            <w:r>
              <w:rPr>
                <w:b/>
              </w:rPr>
              <w:t>Přístup ke studijní literatuře</w:t>
            </w:r>
          </w:p>
        </w:tc>
      </w:tr>
      <w:tr w:rsidR="00A536B3" w14:paraId="1F3375D0" w14:textId="77777777" w:rsidTr="008605CB">
        <w:trPr>
          <w:trHeight w:val="2268"/>
        </w:trPr>
        <w:tc>
          <w:tcPr>
            <w:tcW w:w="9859" w:type="dxa"/>
          </w:tcPr>
          <w:p w14:paraId="1D7C563F" w14:textId="77777777" w:rsidR="00822910" w:rsidRPr="0031440D" w:rsidRDefault="00A536B3" w:rsidP="00822910">
            <w:pPr>
              <w:jc w:val="both"/>
              <w:rPr>
                <w:ins w:id="10437" w:author="Pavla Trefilová" w:date="2019-11-18T17:19:00Z"/>
              </w:rPr>
            </w:pPr>
            <w:r w:rsidRPr="00822910">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r w:rsidR="00A64CD8">
              <w:fldChar w:fldCharType="begin"/>
            </w:r>
            <w:r w:rsidR="00A64CD8">
              <w:instrText xml:space="preserve"> HYPERLINK "http://digilib.k.utb.cz" </w:instrText>
            </w:r>
            <w:r w:rsidR="00A64CD8">
              <w:fldChar w:fldCharType="separate"/>
            </w:r>
            <w:r w:rsidRPr="0031440D">
              <w:rPr>
                <w:rStyle w:val="Hypertextovodkaz"/>
                <w:color w:val="auto"/>
                <w:rPrChange w:id="10438" w:author="Pavla Trefilová" w:date="2019-11-18T17:19:00Z">
                  <w:rPr>
                    <w:rStyle w:val="Hypertextovodkaz"/>
                  </w:rPr>
                </w:rPrChange>
              </w:rPr>
              <w:t>http://digilib.k.utb.cz</w:t>
            </w:r>
            <w:r w:rsidR="00A64CD8">
              <w:rPr>
                <w:rStyle w:val="Hypertextovodkaz"/>
                <w:color w:val="auto"/>
                <w:rPrChange w:id="10439" w:author="Pavla Trefilová" w:date="2019-11-18T17:19:00Z">
                  <w:rPr>
                    <w:rStyle w:val="Hypertextovodkaz"/>
                  </w:rPr>
                </w:rPrChange>
              </w:rPr>
              <w:fldChar w:fldCharType="end"/>
            </w:r>
            <w:r w:rsidRPr="00822910">
              <w:t xml:space="preserve">. Práce jsou zde zpravidla dostupné volně v plném textu. Kromě toho provozuje knihovna také repozitář publikační činnosti akademických pracovníků univerzity na adrese </w:t>
            </w:r>
            <w:r w:rsidR="00A64CD8">
              <w:fldChar w:fldCharType="begin"/>
            </w:r>
            <w:r w:rsidR="00A64CD8">
              <w:instrText xml:space="preserve"> HYPERLINK "http://publikace.k.utb.cz" </w:instrText>
            </w:r>
            <w:r w:rsidR="00A64CD8">
              <w:fldChar w:fldCharType="separate"/>
            </w:r>
            <w:r w:rsidRPr="0031440D">
              <w:rPr>
                <w:rStyle w:val="Hypertextovodkaz"/>
                <w:color w:val="auto"/>
                <w:rPrChange w:id="10440" w:author="Pavla Trefilová" w:date="2019-11-18T17:19:00Z">
                  <w:rPr>
                    <w:rStyle w:val="Hypertextovodkaz"/>
                  </w:rPr>
                </w:rPrChange>
              </w:rPr>
              <w:t>http://publikace.k.utb.cz</w:t>
            </w:r>
            <w:r w:rsidR="00A64CD8">
              <w:rPr>
                <w:rStyle w:val="Hypertextovodkaz"/>
                <w:color w:val="auto"/>
                <w:rPrChange w:id="10441" w:author="Pavla Trefilová" w:date="2019-11-18T17:19:00Z">
                  <w:rPr>
                    <w:rStyle w:val="Hypertextovodkaz"/>
                  </w:rPr>
                </w:rPrChange>
              </w:rPr>
              <w:fldChar w:fldCharType="end"/>
            </w:r>
            <w:r w:rsidRPr="00822910">
              <w:t xml:space="preserve">. </w:t>
            </w:r>
          </w:p>
          <w:p w14:paraId="5772236D" w14:textId="2665DC51" w:rsidR="00466D00" w:rsidRPr="0031440D" w:rsidRDefault="00C9654B" w:rsidP="0031440D">
            <w:pPr>
              <w:jc w:val="both"/>
              <w:rPr>
                <w:ins w:id="10442" w:author="Pavla Trefilová" w:date="2019-11-18T17:19:00Z"/>
                <w:sz w:val="18"/>
                <w:szCs w:val="22"/>
              </w:rPr>
            </w:pPr>
            <w:ins w:id="10443" w:author="Pavla Trefilová" w:date="2019-11-18T17:19:00Z">
              <w:r w:rsidRPr="0031440D">
                <w:rPr>
                  <w:szCs w:val="22"/>
                </w:rPr>
                <w:t>Výukové prostory vyhrazené pro UTB v CZAC (Czech Academic City), v Erbílu disponují stejným nebo podobným knihovním fondem jako UTB ve Zlíně. Informační systémy knihovny budou díky propojení k disposici studentům, kteří tak budou schopni používat jednotné elektronické zdroje.</w:t>
              </w:r>
              <w:r w:rsidR="00466D00">
                <w:rPr>
                  <w:szCs w:val="22"/>
                </w:rPr>
                <w:t xml:space="preserve"> </w:t>
              </w:r>
              <w:r w:rsidR="00466D00" w:rsidRPr="0031440D">
                <w:rPr>
                  <w:szCs w:val="22"/>
                </w:rPr>
                <w:t>Studium programu Economics and Management bude rozděleno mezi studium v Erbílu a Zlíně.</w:t>
              </w:r>
            </w:ins>
          </w:p>
          <w:p w14:paraId="33C81DFE" w14:textId="79CA6F01" w:rsidR="00822910" w:rsidRPr="00822910" w:rsidRDefault="00C9654B">
            <w:pPr>
              <w:jc w:val="both"/>
            </w:pPr>
            <w:ins w:id="10444" w:author="Pavla Trefilová" w:date="2019-11-18T17:19:00Z">
              <w:r w:rsidRPr="0031440D">
                <w:rPr>
                  <w:szCs w:val="22"/>
                </w:rPr>
                <w:t xml:space="preserve">Informační zdroje a informační služby pro všechny studijní programy realizované na UTB v Erbílu zajišťuje CZAC knihovna, která sídli v hlavní budově CZAC. K dispozici je zhruba 50 studijních míst, 80 počítačů a dostatečné množství přípojných míst pro notebooky (wi-fi). Knihovna je vybavena virtuální technologií WMware s klientskými stanicemi Zero Client DZ22-2. Uživatelé mohou používat při své práci tiskárnu pro kopírování, tisk a skenování. Knihovna disponuje dostatkem studijních míst. </w:t>
              </w:r>
            </w:ins>
          </w:p>
        </w:tc>
      </w:tr>
      <w:tr w:rsidR="00A536B3" w14:paraId="46C03BB5" w14:textId="77777777" w:rsidTr="008605CB">
        <w:trPr>
          <w:trHeight w:val="283"/>
        </w:trPr>
        <w:tc>
          <w:tcPr>
            <w:tcW w:w="9859" w:type="dxa"/>
            <w:shd w:val="clear" w:color="auto" w:fill="F7CAAC"/>
            <w:vAlign w:val="center"/>
          </w:tcPr>
          <w:p w14:paraId="143B6C8E" w14:textId="77777777" w:rsidR="00A536B3" w:rsidRDefault="00A536B3" w:rsidP="008605CB">
            <w:r>
              <w:rPr>
                <w:b/>
              </w:rPr>
              <w:t>Přehled zpřístupněných databází</w:t>
            </w:r>
          </w:p>
        </w:tc>
      </w:tr>
      <w:tr w:rsidR="00A536B3" w14:paraId="3E7E82F4" w14:textId="77777777" w:rsidTr="0031440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445" w:author="Pavla Trefilová" w:date="2019-11-18T17: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261"/>
          <w:trPrChange w:id="10446" w:author="Pavla Trefilová" w:date="2019-11-18T17:19:00Z">
            <w:trPr>
              <w:gridBefore w:val="1"/>
              <w:trHeight w:val="2268"/>
            </w:trPr>
          </w:trPrChange>
        </w:trPr>
        <w:tc>
          <w:tcPr>
            <w:tcW w:w="9859" w:type="dxa"/>
            <w:tcPrChange w:id="10447" w:author="Pavla Trefilová" w:date="2019-11-18T17:19:00Z">
              <w:tcPr>
                <w:tcW w:w="9859" w:type="dxa"/>
                <w:gridSpan w:val="2"/>
              </w:tcPr>
            </w:tcPrChange>
          </w:tcPr>
          <w:p w14:paraId="57BF6A77" w14:textId="77777777" w:rsidR="00A536B3" w:rsidRDefault="00A536B3" w:rsidP="008605CB">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5643DA8" w14:textId="77777777" w:rsidR="00A536B3" w:rsidRDefault="00A536B3" w:rsidP="008605CB">
            <w:pPr>
              <w:pStyle w:val="Default"/>
              <w:jc w:val="both"/>
              <w:rPr>
                <w:sz w:val="20"/>
                <w:szCs w:val="20"/>
              </w:rPr>
            </w:pPr>
            <w:r>
              <w:rPr>
                <w:sz w:val="20"/>
                <w:szCs w:val="20"/>
              </w:rPr>
              <w:t xml:space="preserve">Konkrétní dostupné databáze: </w:t>
            </w:r>
          </w:p>
          <w:p w14:paraId="519E3B7C" w14:textId="77777777" w:rsidR="00A536B3" w:rsidRPr="001D1A84" w:rsidRDefault="00A536B3" w:rsidP="001C2699">
            <w:pPr>
              <w:pStyle w:val="Default"/>
              <w:numPr>
                <w:ilvl w:val="0"/>
                <w:numId w:val="69"/>
              </w:numPr>
              <w:jc w:val="both"/>
              <w:rPr>
                <w:color w:val="000009"/>
                <w:sz w:val="20"/>
                <w:szCs w:val="20"/>
              </w:rPr>
            </w:pPr>
            <w:r w:rsidRPr="001D1A84">
              <w:rPr>
                <w:color w:val="000009"/>
                <w:sz w:val="20"/>
                <w:szCs w:val="20"/>
              </w:rPr>
              <w:t xml:space="preserve">Citační databáze Web of Science a Scopus </w:t>
            </w:r>
          </w:p>
          <w:p w14:paraId="3E5CDBA3" w14:textId="77777777" w:rsidR="00A536B3" w:rsidRDefault="00A536B3" w:rsidP="001C2699">
            <w:pPr>
              <w:pStyle w:val="Default"/>
              <w:numPr>
                <w:ilvl w:val="0"/>
                <w:numId w:val="69"/>
              </w:numPr>
              <w:jc w:val="both"/>
              <w:rPr>
                <w:sz w:val="20"/>
                <w:szCs w:val="20"/>
              </w:rPr>
            </w:pPr>
            <w:r>
              <w:rPr>
                <w:color w:val="000009"/>
                <w:sz w:val="20"/>
                <w:szCs w:val="20"/>
              </w:rPr>
              <w:lastRenderedPageBreak/>
              <w:t xml:space="preserve">Multioborové kolekce elektronických časopisů Elsevier ScienceDirect, Wiley Online Library, SpringerLink a další. </w:t>
            </w:r>
          </w:p>
          <w:p w14:paraId="0B62E305" w14:textId="77777777" w:rsidR="00A536B3" w:rsidRDefault="00A536B3" w:rsidP="001C2699">
            <w:pPr>
              <w:pStyle w:val="Default"/>
              <w:numPr>
                <w:ilvl w:val="0"/>
                <w:numId w:val="69"/>
              </w:numPr>
              <w:jc w:val="both"/>
              <w:rPr>
                <w:sz w:val="20"/>
                <w:szCs w:val="20"/>
              </w:rPr>
            </w:pPr>
            <w:r>
              <w:rPr>
                <w:color w:val="000009"/>
                <w:sz w:val="20"/>
                <w:szCs w:val="20"/>
              </w:rPr>
              <w:t xml:space="preserve">Multioborové plnotextové databáze Ebsco a ProQuest </w:t>
            </w:r>
          </w:p>
          <w:p w14:paraId="6BABF262" w14:textId="77777777" w:rsidR="00A536B3" w:rsidRDefault="00A536B3" w:rsidP="008605CB">
            <w:pPr>
              <w:jc w:val="both"/>
            </w:pPr>
            <w:r>
              <w:t xml:space="preserve">Seznam všech databází: </w:t>
            </w:r>
            <w:r>
              <w:rPr>
                <w:color w:val="0000FF"/>
              </w:rPr>
              <w:t xml:space="preserve">http://portal.k.utb.cz/databases/alphabetical/ </w:t>
            </w:r>
          </w:p>
        </w:tc>
      </w:tr>
      <w:tr w:rsidR="00A536B3" w14:paraId="439BFCB5" w14:textId="77777777" w:rsidTr="008605CB">
        <w:trPr>
          <w:trHeight w:val="284"/>
        </w:trPr>
        <w:tc>
          <w:tcPr>
            <w:tcW w:w="9859" w:type="dxa"/>
            <w:shd w:val="clear" w:color="auto" w:fill="F7CAAC"/>
            <w:vAlign w:val="center"/>
          </w:tcPr>
          <w:p w14:paraId="16728D1B" w14:textId="77777777" w:rsidR="00A536B3" w:rsidRDefault="00A536B3" w:rsidP="008605CB">
            <w:pPr>
              <w:rPr>
                <w:b/>
              </w:rPr>
            </w:pPr>
            <w:r>
              <w:rPr>
                <w:b/>
              </w:rPr>
              <w:lastRenderedPageBreak/>
              <w:t>Název a stručný popis používaného antiplagiátorského systému</w:t>
            </w:r>
          </w:p>
        </w:tc>
      </w:tr>
      <w:tr w:rsidR="00A536B3" w14:paraId="2749CABE" w14:textId="77777777" w:rsidTr="008605CB">
        <w:trPr>
          <w:trHeight w:val="2268"/>
        </w:trPr>
        <w:tc>
          <w:tcPr>
            <w:tcW w:w="9859" w:type="dxa"/>
            <w:shd w:val="clear" w:color="auto" w:fill="FFFFFF"/>
          </w:tcPr>
          <w:p w14:paraId="523A728F" w14:textId="77777777" w:rsidR="00A536B3" w:rsidRDefault="00A536B3" w:rsidP="008605CB">
            <w:pPr>
              <w:jc w:val="both"/>
            </w:pPr>
            <w:r w:rsidRPr="00236B67">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4F398FD" w14:textId="77777777" w:rsidR="00A536B3" w:rsidRDefault="00A536B3" w:rsidP="00A536B3"/>
    <w:p w14:paraId="20410412" w14:textId="77777777" w:rsidR="00A536B3" w:rsidRDefault="00A536B3" w:rsidP="00A536B3">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Change w:id="10448">
          <w:tblGrid>
            <w:gridCol w:w="76"/>
            <w:gridCol w:w="3091"/>
            <w:gridCol w:w="127"/>
            <w:gridCol w:w="74"/>
            <w:gridCol w:w="1274"/>
            <w:gridCol w:w="52"/>
            <w:gridCol w:w="2269"/>
            <w:gridCol w:w="78"/>
            <w:gridCol w:w="2348"/>
            <w:gridCol w:w="76"/>
          </w:tblGrid>
        </w:tblGridChange>
      </w:tblGrid>
      <w:tr w:rsidR="00A536B3" w14:paraId="077EE07E" w14:textId="77777777" w:rsidTr="008605CB">
        <w:tc>
          <w:tcPr>
            <w:tcW w:w="9389" w:type="dxa"/>
            <w:gridSpan w:val="8"/>
            <w:tcBorders>
              <w:bottom w:val="double" w:sz="4" w:space="0" w:color="auto"/>
            </w:tcBorders>
            <w:shd w:val="clear" w:color="auto" w:fill="BDD6EE"/>
          </w:tcPr>
          <w:p w14:paraId="7945D810" w14:textId="77777777" w:rsidR="00A536B3" w:rsidRDefault="00A536B3" w:rsidP="008605CB">
            <w:pPr>
              <w:jc w:val="both"/>
              <w:rPr>
                <w:b/>
                <w:sz w:val="28"/>
              </w:rPr>
            </w:pPr>
            <w:r>
              <w:lastRenderedPageBreak/>
              <w:br w:type="page"/>
            </w:r>
            <w:r>
              <w:rPr>
                <w:b/>
                <w:sz w:val="28"/>
              </w:rPr>
              <w:t xml:space="preserve">C-IV – </w:t>
            </w:r>
            <w:r>
              <w:rPr>
                <w:b/>
                <w:sz w:val="26"/>
                <w:szCs w:val="26"/>
              </w:rPr>
              <w:t>Materiální zabezpečení studijního programu</w:t>
            </w:r>
          </w:p>
        </w:tc>
      </w:tr>
      <w:tr w:rsidR="00A536B3" w14:paraId="615ABBBB" w14:textId="77777777" w:rsidTr="008605CB">
        <w:tc>
          <w:tcPr>
            <w:tcW w:w="3167" w:type="dxa"/>
            <w:tcBorders>
              <w:top w:val="single" w:sz="2" w:space="0" w:color="auto"/>
              <w:left w:val="single" w:sz="2" w:space="0" w:color="auto"/>
              <w:bottom w:val="single" w:sz="2" w:space="0" w:color="auto"/>
              <w:right w:val="single" w:sz="2" w:space="0" w:color="auto"/>
            </w:tcBorders>
            <w:shd w:val="clear" w:color="auto" w:fill="F7CAAC"/>
          </w:tcPr>
          <w:p w14:paraId="2976ECDC" w14:textId="77777777" w:rsidR="00A536B3" w:rsidRDefault="00A536B3" w:rsidP="008605C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5581698" w14:textId="15516C39" w:rsidR="006B62F1" w:rsidRDefault="006B62F1" w:rsidP="008605CB">
            <w:pPr>
              <w:jc w:val="both"/>
              <w:rPr>
                <w:ins w:id="10449" w:author="Pavla Trefilová" w:date="2019-11-27T09:45:00Z"/>
              </w:rPr>
            </w:pPr>
            <w:ins w:id="10450" w:author="Pavla Trefilová" w:date="2019-11-27T09:45:00Z">
              <w:r>
                <w:t>A</w:t>
              </w:r>
              <w:r>
                <w:t>kreditovan</w:t>
              </w:r>
              <w:r>
                <w:t>ý</w:t>
              </w:r>
              <w:r w:rsidRPr="00FC099E">
                <w:t xml:space="preserve"> studijní program </w:t>
              </w:r>
              <w:r>
                <w:t xml:space="preserve">B0413A050025 </w:t>
              </w:r>
              <w:r w:rsidRPr="00BD3842">
                <w:t>Economics and Management</w:t>
              </w:r>
              <w:r>
                <w:t>, bude realizován v sídle Fakulty managementu a ekonomiky UTB ve Zlíně a nabízen paralelně i v 1. a 2 ročníku studia v místě na pracovišti v Erbilu (Kurdistán, Irák)</w:t>
              </w:r>
              <w:r>
                <w:t>.</w:t>
              </w:r>
            </w:ins>
          </w:p>
          <w:p w14:paraId="3BBE7275" w14:textId="77777777" w:rsidR="006B62F1" w:rsidRDefault="006B62F1" w:rsidP="008605CB">
            <w:pPr>
              <w:jc w:val="both"/>
              <w:rPr>
                <w:ins w:id="10451" w:author="Pavla Trefilová" w:date="2019-11-27T09:45:00Z"/>
              </w:rPr>
            </w:pPr>
          </w:p>
          <w:p w14:paraId="5812756B" w14:textId="274FCED4" w:rsidR="00241F3C" w:rsidRDefault="00241F3C" w:rsidP="008605CB">
            <w:pPr>
              <w:jc w:val="both"/>
              <w:rPr>
                <w:ins w:id="10452" w:author="Pavla Trefilová" w:date="2019-11-18T17:19:00Z"/>
              </w:rPr>
            </w:pPr>
            <w:ins w:id="10453" w:author="Pavla Trefilová" w:date="2019-11-18T17:19:00Z">
              <w:r>
                <w:t>1.</w:t>
              </w:r>
              <w:r w:rsidR="004A55A2">
                <w:t xml:space="preserve"> </w:t>
              </w:r>
              <w:r>
                <w:t>-</w:t>
              </w:r>
              <w:r w:rsidR="004A55A2">
                <w:t xml:space="preserve"> </w:t>
              </w:r>
              <w:r>
                <w:t xml:space="preserve">2. ročník studia </w:t>
              </w:r>
            </w:ins>
          </w:p>
          <w:p w14:paraId="123234FF" w14:textId="6B5C8976" w:rsidR="00357393" w:rsidRDefault="00357393" w:rsidP="008605CB">
            <w:pPr>
              <w:jc w:val="both"/>
              <w:rPr>
                <w:ins w:id="10454" w:author="Pavla Trefilová" w:date="2019-11-18T17:19:00Z"/>
              </w:rPr>
            </w:pPr>
            <w:ins w:id="10455" w:author="Pavla Trefilová" w:date="2019-11-18T17:19:00Z">
              <w:r>
                <w:t>Czech Academic City</w:t>
              </w:r>
            </w:ins>
          </w:p>
          <w:p w14:paraId="1F816694" w14:textId="77777777" w:rsidR="00357393" w:rsidRDefault="00357393" w:rsidP="008605CB">
            <w:pPr>
              <w:jc w:val="both"/>
              <w:rPr>
                <w:ins w:id="10456" w:author="Pavla Trefilová" w:date="2019-11-18T17:19:00Z"/>
                <w:color w:val="000000"/>
                <w:lang w:val="en-GB"/>
              </w:rPr>
            </w:pPr>
            <w:ins w:id="10457" w:author="Pavla Trefilová" w:date="2019-11-18T17:19:00Z">
              <w:r w:rsidRPr="0031440D">
                <w:rPr>
                  <w:color w:val="000000"/>
                  <w:lang w:val="en-GB"/>
                </w:rPr>
                <w:t xml:space="preserve">Yassin Najar Street, </w:t>
              </w:r>
            </w:ins>
          </w:p>
          <w:p w14:paraId="1E82B3E6" w14:textId="77777777" w:rsidR="00357393" w:rsidRDefault="00357393" w:rsidP="008605CB">
            <w:pPr>
              <w:jc w:val="both"/>
              <w:rPr>
                <w:ins w:id="10458" w:author="Pavla Trefilová" w:date="2019-11-18T17:19:00Z"/>
                <w:color w:val="000000"/>
                <w:lang w:val="en-GB"/>
              </w:rPr>
            </w:pPr>
            <w:ins w:id="10459" w:author="Pavla Trefilová" w:date="2019-11-18T17:19:00Z">
              <w:r w:rsidRPr="0031440D">
                <w:rPr>
                  <w:color w:val="000000"/>
                  <w:lang w:val="en-GB"/>
                </w:rPr>
                <w:t xml:space="preserve">Erbil, </w:t>
              </w:r>
            </w:ins>
          </w:p>
          <w:p w14:paraId="1C062B4C" w14:textId="79F4E903" w:rsidR="00A536B3" w:rsidRDefault="00357393" w:rsidP="008605CB">
            <w:pPr>
              <w:jc w:val="both"/>
              <w:rPr>
                <w:ins w:id="10460" w:author="Pavla Trefilová" w:date="2019-11-18T17:19:00Z"/>
              </w:rPr>
            </w:pPr>
            <w:ins w:id="10461" w:author="Pavla Trefilová" w:date="2019-11-18T17:19:00Z">
              <w:r w:rsidRPr="0031440D">
                <w:rPr>
                  <w:color w:val="000000"/>
                  <w:lang w:val="en-GB"/>
                </w:rPr>
                <w:t>Kurdistan Region of Iraq, Iraq</w:t>
              </w:r>
              <w:r w:rsidRPr="00357393" w:rsidDel="00357393">
                <w:t xml:space="preserve"> </w:t>
              </w:r>
            </w:ins>
          </w:p>
          <w:p w14:paraId="26528048" w14:textId="374C4782" w:rsidR="00241F3C" w:rsidRDefault="00241F3C" w:rsidP="008605CB">
            <w:pPr>
              <w:jc w:val="both"/>
              <w:rPr>
                <w:ins w:id="10462" w:author="Pavla Trefilová" w:date="2019-11-18T17:19:00Z"/>
              </w:rPr>
            </w:pPr>
          </w:p>
          <w:p w14:paraId="04602803" w14:textId="636F2B93" w:rsidR="004A55A2" w:rsidRDefault="004A55A2" w:rsidP="008605CB">
            <w:pPr>
              <w:jc w:val="both"/>
              <w:rPr>
                <w:ins w:id="10463" w:author="Pavla Trefilová" w:date="2019-11-18T17:19:00Z"/>
              </w:rPr>
            </w:pPr>
            <w:ins w:id="10464" w:author="Pavla Trefilová" w:date="2019-11-18T17:19:00Z">
              <w:r>
                <w:t>3. ročník studia</w:t>
              </w:r>
            </w:ins>
          </w:p>
          <w:p w14:paraId="3CEA2CE4" w14:textId="77777777" w:rsidR="00241F3C" w:rsidRDefault="00241F3C" w:rsidP="00241F3C">
            <w:pPr>
              <w:jc w:val="both"/>
            </w:pPr>
            <w:r>
              <w:t>Univerzita Tomáše Bati ve Zlíně</w:t>
            </w:r>
          </w:p>
          <w:p w14:paraId="7EC8FDF7" w14:textId="77777777" w:rsidR="00241F3C" w:rsidRDefault="00241F3C" w:rsidP="00241F3C">
            <w:pPr>
              <w:jc w:val="both"/>
            </w:pPr>
            <w:r>
              <w:t>Fakulta managementu a ekonomiky</w:t>
            </w:r>
          </w:p>
          <w:p w14:paraId="7FC3F672" w14:textId="77777777" w:rsidR="00241F3C" w:rsidRDefault="00241F3C" w:rsidP="00241F3C">
            <w:pPr>
              <w:jc w:val="both"/>
            </w:pPr>
            <w:r>
              <w:t>Mostní 5139</w:t>
            </w:r>
          </w:p>
          <w:p w14:paraId="38C10E9F" w14:textId="4B1AAFDF" w:rsidR="00241F3C" w:rsidRDefault="00241F3C" w:rsidP="008605CB">
            <w:pPr>
              <w:jc w:val="both"/>
            </w:pPr>
            <w:r>
              <w:t>76001 Zlín</w:t>
            </w:r>
          </w:p>
        </w:tc>
      </w:tr>
      <w:tr w:rsidR="00A536B3" w14:paraId="7F856444" w14:textId="77777777" w:rsidTr="008605CB">
        <w:tc>
          <w:tcPr>
            <w:tcW w:w="9389" w:type="dxa"/>
            <w:gridSpan w:val="8"/>
            <w:shd w:val="clear" w:color="auto" w:fill="F7CAAC"/>
          </w:tcPr>
          <w:p w14:paraId="70E0EA32" w14:textId="77777777" w:rsidR="00A536B3" w:rsidRDefault="00A536B3" w:rsidP="008605CB">
            <w:pPr>
              <w:jc w:val="both"/>
              <w:rPr>
                <w:b/>
              </w:rPr>
            </w:pPr>
            <w:r>
              <w:rPr>
                <w:b/>
              </w:rPr>
              <w:t>Kapacita výukových místností pro teoretickou výuku</w:t>
            </w:r>
          </w:p>
        </w:tc>
      </w:tr>
      <w:tr w:rsidR="00A536B3" w14:paraId="2BC5C81D" w14:textId="77777777" w:rsidTr="008605CB">
        <w:trPr>
          <w:trHeight w:val="2268"/>
        </w:trPr>
        <w:tc>
          <w:tcPr>
            <w:tcW w:w="9389" w:type="dxa"/>
            <w:gridSpan w:val="8"/>
          </w:tcPr>
          <w:p w14:paraId="3B647851" w14:textId="77777777" w:rsidR="00A536B3" w:rsidRPr="0031440D" w:rsidRDefault="00A536B3" w:rsidP="008605CB">
            <w:pPr>
              <w:pStyle w:val="Default"/>
              <w:jc w:val="both"/>
              <w:rPr>
                <w:color w:val="auto"/>
                <w:sz w:val="20"/>
                <w:rPrChange w:id="10465" w:author="Pavla Trefilová" w:date="2019-11-18T17:19:00Z">
                  <w:rPr>
                    <w:sz w:val="20"/>
                  </w:rPr>
                </w:rPrChange>
              </w:rPr>
            </w:pPr>
            <w:r w:rsidRPr="0031440D">
              <w:rPr>
                <w:color w:val="auto"/>
                <w:sz w:val="20"/>
                <w:rPrChange w:id="10466" w:author="Pavla Trefilová" w:date="2019-11-18T17:19:00Z">
                  <w:rPr>
                    <w:sz w:val="20"/>
                  </w:rPr>
                </w:rPrChange>
              </w:rPr>
              <w:t xml:space="preserve">Univerzita Tomáše Bati ve Zlíně disponuje 28 velkými posluchárnami o celkové kapacitě 3103 míst. </w:t>
            </w:r>
          </w:p>
          <w:p w14:paraId="18689FC2" w14:textId="77777777" w:rsidR="00A536B3" w:rsidRPr="0031440D" w:rsidRDefault="00A536B3" w:rsidP="008605CB">
            <w:pPr>
              <w:pStyle w:val="Default"/>
              <w:jc w:val="both"/>
              <w:rPr>
                <w:color w:val="auto"/>
                <w:sz w:val="20"/>
                <w:rPrChange w:id="10467" w:author="Pavla Trefilová" w:date="2019-11-18T17:19:00Z">
                  <w:rPr>
                    <w:sz w:val="20"/>
                  </w:rPr>
                </w:rPrChange>
              </w:rPr>
            </w:pPr>
            <w:r w:rsidRPr="0031440D">
              <w:rPr>
                <w:color w:val="auto"/>
                <w:sz w:val="20"/>
                <w:rPrChange w:id="10468" w:author="Pavla Trefilová" w:date="2019-11-18T17:19:00Z">
                  <w:rPr>
                    <w:sz w:val="20"/>
                  </w:rPr>
                </w:rPrChange>
              </w:rPr>
              <w:t>Z toho Fakulta managementu a ekonomiky disponuje:</w:t>
            </w:r>
          </w:p>
          <w:p w14:paraId="00C59146" w14:textId="77777777" w:rsidR="00A536B3" w:rsidRPr="0031440D" w:rsidRDefault="00A536B3" w:rsidP="001C2699">
            <w:pPr>
              <w:pStyle w:val="Default"/>
              <w:numPr>
                <w:ilvl w:val="0"/>
                <w:numId w:val="70"/>
              </w:numPr>
              <w:jc w:val="both"/>
              <w:rPr>
                <w:color w:val="auto"/>
                <w:sz w:val="20"/>
                <w:rPrChange w:id="10469" w:author="Pavla Trefilová" w:date="2019-11-18T17:19:00Z">
                  <w:rPr>
                    <w:sz w:val="20"/>
                  </w:rPr>
                </w:rPrChange>
              </w:rPr>
            </w:pPr>
            <w:r w:rsidRPr="0031440D">
              <w:rPr>
                <w:color w:val="auto"/>
                <w:sz w:val="20"/>
                <w:rPrChange w:id="10470" w:author="Pavla Trefilová" w:date="2019-11-18T17:19:00Z">
                  <w:rPr>
                    <w:sz w:val="20"/>
                  </w:rPr>
                </w:rPrChange>
              </w:rPr>
              <w:t>6 počítačovými učebnami o celkové kapacitě 126 míst vybavenými moderní výpočetní a audiovizuální technikou, včetně tabulí pro popis stíratelnými fixy,</w:t>
            </w:r>
          </w:p>
          <w:p w14:paraId="3662DBF5" w14:textId="77777777" w:rsidR="00A536B3" w:rsidRPr="0031440D" w:rsidRDefault="00A536B3" w:rsidP="001C2699">
            <w:pPr>
              <w:pStyle w:val="Default"/>
              <w:numPr>
                <w:ilvl w:val="0"/>
                <w:numId w:val="70"/>
              </w:numPr>
              <w:jc w:val="both"/>
              <w:rPr>
                <w:color w:val="auto"/>
                <w:sz w:val="20"/>
                <w:rPrChange w:id="10471" w:author="Pavla Trefilová" w:date="2019-11-18T17:19:00Z">
                  <w:rPr>
                    <w:sz w:val="20"/>
                  </w:rPr>
                </w:rPrChange>
              </w:rPr>
            </w:pPr>
            <w:r w:rsidRPr="0031440D">
              <w:rPr>
                <w:color w:val="auto"/>
                <w:sz w:val="20"/>
                <w:rPrChange w:id="10472" w:author="Pavla Trefilová" w:date="2019-11-18T17:19:00Z">
                  <w:rPr>
                    <w:sz w:val="20"/>
                  </w:rPr>
                </w:rPrChange>
              </w:rPr>
              <w:t>5 posluchárnami s kapacitou 380 míst vybavenými moderní audiovizuální technikou, včetně tabulí pro popis stíratelnými fixy</w:t>
            </w:r>
          </w:p>
          <w:p w14:paraId="099D2252" w14:textId="77777777" w:rsidR="00A536B3" w:rsidRPr="0031440D" w:rsidRDefault="00A536B3" w:rsidP="001C2699">
            <w:pPr>
              <w:pStyle w:val="Default"/>
              <w:numPr>
                <w:ilvl w:val="0"/>
                <w:numId w:val="70"/>
              </w:numPr>
              <w:jc w:val="both"/>
              <w:rPr>
                <w:color w:val="auto"/>
                <w:sz w:val="20"/>
                <w:rPrChange w:id="10473" w:author="Pavla Trefilová" w:date="2019-11-18T17:19:00Z">
                  <w:rPr>
                    <w:sz w:val="20"/>
                  </w:rPr>
                </w:rPrChange>
              </w:rPr>
            </w:pPr>
            <w:r w:rsidRPr="0031440D">
              <w:rPr>
                <w:color w:val="auto"/>
                <w:sz w:val="20"/>
                <w:rPrChange w:id="10474" w:author="Pavla Trefilová" w:date="2019-11-18T17:19:00Z">
                  <w:rPr>
                    <w:sz w:val="20"/>
                  </w:rPr>
                </w:rPrChange>
              </w:rPr>
              <w:t>1 přednáškovou místností o kapacitě 180 míst vybavenou moderní audiovizuální technikou s možností promítání prezentací na více ploch a včetně tabulí,</w:t>
            </w:r>
          </w:p>
          <w:p w14:paraId="6C3A5A56" w14:textId="77777777" w:rsidR="00A536B3" w:rsidRPr="0031440D" w:rsidRDefault="00A536B3" w:rsidP="001C2699">
            <w:pPr>
              <w:pStyle w:val="Default"/>
              <w:numPr>
                <w:ilvl w:val="0"/>
                <w:numId w:val="70"/>
              </w:numPr>
              <w:jc w:val="both"/>
              <w:rPr>
                <w:color w:val="auto"/>
                <w:sz w:val="20"/>
                <w:rPrChange w:id="10475" w:author="Pavla Trefilová" w:date="2019-11-18T17:19:00Z">
                  <w:rPr>
                    <w:sz w:val="20"/>
                  </w:rPr>
                </w:rPrChange>
              </w:rPr>
            </w:pPr>
            <w:r w:rsidRPr="0031440D">
              <w:rPr>
                <w:color w:val="auto"/>
                <w:sz w:val="20"/>
                <w:rPrChange w:id="10476" w:author="Pavla Trefilová" w:date="2019-11-18T17:19:00Z">
                  <w:rPr>
                    <w:sz w:val="20"/>
                  </w:rPr>
                </w:rPrChange>
              </w:rPr>
              <w:t>9 seminárními místnosti o kapacitě 276 míst vybavenými jednotným prezentačním místem, které obsahují moderní počítačovou a audiovizuální techniku včetně tabulí.</w:t>
            </w:r>
          </w:p>
          <w:p w14:paraId="4DBB54F6" w14:textId="77777777" w:rsidR="00A536B3" w:rsidRDefault="00A536B3" w:rsidP="008605CB">
            <w:pPr>
              <w:pStyle w:val="Default"/>
              <w:rPr>
                <w:del w:id="10477" w:author="Pavla Trefilová" w:date="2019-11-18T17:19:00Z"/>
                <w:sz w:val="20"/>
                <w:szCs w:val="20"/>
              </w:rPr>
            </w:pPr>
            <w:del w:id="10478" w:author="Pavla Trefilová" w:date="2019-11-18T17:19:00Z">
              <w:r>
                <w:rPr>
                  <w:sz w:val="20"/>
                  <w:szCs w:val="20"/>
                </w:rPr>
                <w:delText xml:space="preserve"> </w:delText>
              </w:r>
            </w:del>
          </w:p>
          <w:p w14:paraId="41BAC35C" w14:textId="77777777" w:rsidR="00822910" w:rsidRDefault="00822910" w:rsidP="00822910">
            <w:pPr>
              <w:pStyle w:val="Default"/>
              <w:rPr>
                <w:ins w:id="10479" w:author="Pavla Trefilová" w:date="2019-11-18T17:19:00Z"/>
                <w:sz w:val="20"/>
                <w:szCs w:val="20"/>
              </w:rPr>
            </w:pPr>
          </w:p>
          <w:p w14:paraId="7B078B31" w14:textId="178EB065" w:rsidR="000C4A69" w:rsidRDefault="000C4A69" w:rsidP="000C4A69">
            <w:pPr>
              <w:pStyle w:val="Default"/>
              <w:jc w:val="both"/>
              <w:rPr>
                <w:ins w:id="10480" w:author="Pavla Trefilová" w:date="2019-11-18T17:19:00Z"/>
                <w:sz w:val="20"/>
                <w:szCs w:val="20"/>
              </w:rPr>
            </w:pPr>
            <w:ins w:id="10481" w:author="Pavla Trefilová" w:date="2019-11-18T17:19:00Z">
              <w:r w:rsidRPr="000C4A69">
                <w:rPr>
                  <w:sz w:val="20"/>
                  <w:szCs w:val="20"/>
                </w:rPr>
                <w:t xml:space="preserve">Czech Academic City, je vzdělávací projekt, poskytující infrastrukturu, pro realizaci SP českých vysokých škol. Nejedná se o tedy o spolupráci s jinými vysokými školami. Projekt Českého akademického města v Erbílu - CZAC, je evropským univerzitním komplexem (zahrnujícím dceřiné kampusy a fakulty českých univerzit) v Regionu iráckého Kurdistánu a Iráku přinášející evropský standard vyššího vzdělání s plnou akreditací zapojených českých univerzit. Záměrem CZAC je zastřešovat zahraniční fakulty a kampusy českých vysokých škol a poskytovat zázemí pro spolupráci ve vědě a výzkumu, včetně zázemí pro další spolupráci českých firem. Smlouva o spolupráci mezi UTB ve Zlíně a CAC byla podepsána v červnu 2019. Smlouva o výuce mezi UTB a CZAC </w:t>
              </w:r>
              <w:r w:rsidR="005D70D6">
                <w:rPr>
                  <w:sz w:val="20"/>
                  <w:szCs w:val="20"/>
                </w:rPr>
                <w:t>je nově</w:t>
              </w:r>
              <w:r w:rsidRPr="000C4A69">
                <w:rPr>
                  <w:sz w:val="20"/>
                  <w:szCs w:val="20"/>
                </w:rPr>
                <w:t xml:space="preserve"> připravena k podpisu.</w:t>
              </w:r>
            </w:ins>
          </w:p>
          <w:p w14:paraId="37D3ED02" w14:textId="77777777" w:rsidR="000C4A69" w:rsidRDefault="000C4A69" w:rsidP="000C4A69">
            <w:pPr>
              <w:pStyle w:val="Default"/>
              <w:jc w:val="both"/>
              <w:rPr>
                <w:ins w:id="10482" w:author="Pavla Trefilová" w:date="2019-11-18T17:19:00Z"/>
                <w:sz w:val="20"/>
                <w:szCs w:val="20"/>
              </w:rPr>
            </w:pPr>
          </w:p>
          <w:p w14:paraId="79E84DAD" w14:textId="6CB4069B" w:rsidR="000C4A69" w:rsidRDefault="0099060C" w:rsidP="0031440D">
            <w:pPr>
              <w:pStyle w:val="Default"/>
              <w:jc w:val="both"/>
              <w:rPr>
                <w:ins w:id="10483" w:author="Pavla Trefilová" w:date="2019-11-18T17:19:00Z"/>
                <w:sz w:val="20"/>
                <w:szCs w:val="20"/>
              </w:rPr>
            </w:pPr>
            <w:ins w:id="10484" w:author="Pavla Trefilová" w:date="2019-11-18T17:19:00Z">
              <w:r w:rsidRPr="0099060C">
                <w:rPr>
                  <w:sz w:val="20"/>
                  <w:szCs w:val="20"/>
                </w:rPr>
                <w:t xml:space="preserve">Studijní program Economics and Management je zabezpečen jak po stránce materiální, tak po stránce technické. Fakulta managementu a ekonomiky bude využívat budovy CZAC v Erbílu, ve kterých bude probíhat veškerá výuka v semestrech 1. až 4. studijního programu Economics and Management. CZAC jako celek disponuje 13 posluchárnami o celkové kapacitě 400 míst. </w:t>
              </w:r>
            </w:ins>
          </w:p>
          <w:p w14:paraId="09003043" w14:textId="63093067" w:rsidR="00822910" w:rsidRPr="00822910" w:rsidRDefault="00822910" w:rsidP="0031440D">
            <w:pPr>
              <w:pStyle w:val="Default"/>
              <w:jc w:val="both"/>
              <w:rPr>
                <w:ins w:id="10485" w:author="Pavla Trefilová" w:date="2019-11-18T17:19:00Z"/>
                <w:sz w:val="20"/>
                <w:szCs w:val="20"/>
              </w:rPr>
            </w:pPr>
            <w:ins w:id="10486" w:author="Pavla Trefilová" w:date="2019-11-18T17:19:00Z">
              <w:r w:rsidRPr="00822910">
                <w:rPr>
                  <w:sz w:val="20"/>
                  <w:szCs w:val="20"/>
                </w:rPr>
                <w:t>CZAC disponuje:</w:t>
              </w:r>
            </w:ins>
          </w:p>
          <w:p w14:paraId="6D71A6AA" w14:textId="02C2049E" w:rsidR="00C84B98" w:rsidRPr="00822910" w:rsidRDefault="00822910" w:rsidP="00C84B98">
            <w:pPr>
              <w:pStyle w:val="Default"/>
              <w:numPr>
                <w:ilvl w:val="0"/>
                <w:numId w:val="114"/>
              </w:numPr>
              <w:jc w:val="both"/>
              <w:rPr>
                <w:ins w:id="10487" w:author="Pavla Trefilová" w:date="2019-11-26T13:25:00Z"/>
                <w:sz w:val="20"/>
                <w:szCs w:val="20"/>
              </w:rPr>
            </w:pPr>
            <w:ins w:id="10488" w:author="Pavla Trefilová" w:date="2019-11-18T17:19:00Z">
              <w:r w:rsidRPr="00822910">
                <w:rPr>
                  <w:sz w:val="20"/>
                  <w:szCs w:val="20"/>
                </w:rPr>
                <w:t>2 počítačov</w:t>
              </w:r>
            </w:ins>
            <w:ins w:id="10489" w:author="Pavla Trefilová" w:date="2019-11-26T13:25:00Z">
              <w:r w:rsidR="00C84B98">
                <w:rPr>
                  <w:sz w:val="20"/>
                  <w:szCs w:val="20"/>
                </w:rPr>
                <w:t>ými</w:t>
              </w:r>
            </w:ins>
            <w:ins w:id="10490" w:author="Pavla Trefilová" w:date="2019-11-18T17:19:00Z">
              <w:r w:rsidR="00C84B98">
                <w:rPr>
                  <w:sz w:val="20"/>
                  <w:szCs w:val="20"/>
                </w:rPr>
                <w:t xml:space="preserve"> učebnami</w:t>
              </w:r>
              <w:r w:rsidRPr="00822910">
                <w:rPr>
                  <w:sz w:val="20"/>
                  <w:szCs w:val="20"/>
                </w:rPr>
                <w:t xml:space="preserve"> o celkové kapacitě 60 míst vybavenými moderní výpočetní a audiovizuální technikou, včetně tabulí pro popis stíratelnými fi</w:t>
              </w:r>
              <w:bookmarkStart w:id="10491" w:name="_GoBack"/>
              <w:r w:rsidRPr="00822910">
                <w:rPr>
                  <w:sz w:val="20"/>
                  <w:szCs w:val="20"/>
                </w:rPr>
                <w:t>xy,</w:t>
              </w:r>
            </w:ins>
            <w:ins w:id="10492" w:author="Pavla Trefilová" w:date="2019-11-26T13:25:00Z">
              <w:r w:rsidR="00C84B98">
                <w:rPr>
                  <w:sz w:val="20"/>
                  <w:szCs w:val="20"/>
                </w:rPr>
                <w:t xml:space="preserve"> v případě potřeby je pro výuku využitelných dalších 80 počítačů v  CZAC knihovně</w:t>
              </w:r>
              <w:bookmarkEnd w:id="10491"/>
            </w:ins>
          </w:p>
          <w:p w14:paraId="78F97A8F" w14:textId="1598AF0D" w:rsidR="00822910" w:rsidRPr="00822910" w:rsidRDefault="00822910" w:rsidP="0031440D">
            <w:pPr>
              <w:pStyle w:val="Default"/>
              <w:numPr>
                <w:ilvl w:val="0"/>
                <w:numId w:val="114"/>
              </w:numPr>
              <w:jc w:val="both"/>
              <w:rPr>
                <w:ins w:id="10493" w:author="Pavla Trefilová" w:date="2019-11-18T17:19:00Z"/>
                <w:sz w:val="20"/>
                <w:szCs w:val="20"/>
              </w:rPr>
            </w:pPr>
            <w:ins w:id="10494" w:author="Pavla Trefilová" w:date="2019-11-18T17:19:00Z">
              <w:r w:rsidRPr="00822910">
                <w:rPr>
                  <w:sz w:val="20"/>
                  <w:szCs w:val="20"/>
                </w:rPr>
                <w:t>9 posluchárnami s kapacitou 220 míst vybavenými moderní audiovizuální technikou, včetně tabulí pro popis stíratelnými fixy</w:t>
              </w:r>
            </w:ins>
          </w:p>
          <w:p w14:paraId="15A87813" w14:textId="2FD18986" w:rsidR="00A536B3" w:rsidRDefault="00822910" w:rsidP="0031440D">
            <w:pPr>
              <w:pStyle w:val="Default"/>
              <w:numPr>
                <w:ilvl w:val="0"/>
                <w:numId w:val="114"/>
              </w:numPr>
              <w:jc w:val="both"/>
              <w:rPr>
                <w:ins w:id="10495" w:author="Pavla Trefilová" w:date="2019-11-18T17:19:00Z"/>
                <w:sz w:val="20"/>
                <w:szCs w:val="20"/>
              </w:rPr>
            </w:pPr>
            <w:ins w:id="10496" w:author="Pavla Trefilová" w:date="2019-11-18T17:19:00Z">
              <w:r w:rsidRPr="00822910">
                <w:rPr>
                  <w:sz w:val="20"/>
                  <w:szCs w:val="20"/>
                </w:rPr>
                <w:t>2 přednáškové místnost</w:t>
              </w:r>
              <w:r w:rsidR="004A55A2">
                <w:rPr>
                  <w:sz w:val="20"/>
                  <w:szCs w:val="20"/>
                </w:rPr>
                <w:t>i</w:t>
              </w:r>
              <w:r w:rsidRPr="00822910">
                <w:rPr>
                  <w:sz w:val="20"/>
                  <w:szCs w:val="20"/>
                </w:rPr>
                <w:t xml:space="preserve"> o kapacitě 120 míst vybavenou moderní audiovizuální technikou s možností promítání prezentací na více ploch a včetně tabulí</w:t>
              </w:r>
              <w:r w:rsidR="000C4A69">
                <w:rPr>
                  <w:sz w:val="20"/>
                  <w:szCs w:val="20"/>
                </w:rPr>
                <w:t>.</w:t>
              </w:r>
            </w:ins>
          </w:p>
          <w:p w14:paraId="7B133ADA" w14:textId="77777777" w:rsidR="00A536B3" w:rsidRDefault="00A536B3" w:rsidP="008605CB">
            <w:pPr>
              <w:jc w:val="both"/>
            </w:pPr>
          </w:p>
        </w:tc>
      </w:tr>
      <w:tr w:rsidR="00A536B3" w14:paraId="3A3842CB" w14:textId="77777777" w:rsidTr="008605CB">
        <w:trPr>
          <w:trHeight w:val="202"/>
        </w:trPr>
        <w:tc>
          <w:tcPr>
            <w:tcW w:w="3368" w:type="dxa"/>
            <w:gridSpan w:val="3"/>
            <w:shd w:val="clear" w:color="auto" w:fill="F7CAAC"/>
          </w:tcPr>
          <w:p w14:paraId="5D9AD162" w14:textId="77777777" w:rsidR="00A536B3" w:rsidRDefault="00A536B3" w:rsidP="008605CB">
            <w:pPr>
              <w:rPr>
                <w:b/>
              </w:rPr>
            </w:pPr>
            <w:r w:rsidRPr="004D3AA2">
              <w:rPr>
                <w:b/>
              </w:rPr>
              <w:t>Z toho kapacita</w:t>
            </w:r>
            <w:r>
              <w:rPr>
                <w:b/>
              </w:rPr>
              <w:t xml:space="preserve"> v prostorách v nájmu</w:t>
            </w:r>
          </w:p>
        </w:tc>
        <w:tc>
          <w:tcPr>
            <w:tcW w:w="1274" w:type="dxa"/>
          </w:tcPr>
          <w:p w14:paraId="175F7612" w14:textId="77777777" w:rsidR="00A536B3" w:rsidRDefault="00A536B3" w:rsidP="008605CB"/>
        </w:tc>
        <w:tc>
          <w:tcPr>
            <w:tcW w:w="2321" w:type="dxa"/>
            <w:gridSpan w:val="2"/>
            <w:shd w:val="clear" w:color="auto" w:fill="F7CAAC"/>
          </w:tcPr>
          <w:p w14:paraId="44413F5F" w14:textId="77777777" w:rsidR="00A536B3" w:rsidRDefault="00A536B3" w:rsidP="008605CB">
            <w:pPr>
              <w:rPr>
                <w:b/>
                <w:shd w:val="clear" w:color="auto" w:fill="F7CAAC"/>
              </w:rPr>
            </w:pPr>
            <w:r>
              <w:rPr>
                <w:b/>
                <w:shd w:val="clear" w:color="auto" w:fill="F7CAAC"/>
              </w:rPr>
              <w:t>Doba platnosti nájmu</w:t>
            </w:r>
          </w:p>
        </w:tc>
        <w:tc>
          <w:tcPr>
            <w:tcW w:w="2426" w:type="dxa"/>
            <w:gridSpan w:val="2"/>
          </w:tcPr>
          <w:p w14:paraId="1628E725" w14:textId="77777777" w:rsidR="00A536B3" w:rsidRDefault="00A536B3" w:rsidP="008605CB"/>
        </w:tc>
      </w:tr>
      <w:tr w:rsidR="00A536B3" w14:paraId="63864915" w14:textId="77777777" w:rsidTr="008605CB">
        <w:trPr>
          <w:trHeight w:val="139"/>
        </w:trPr>
        <w:tc>
          <w:tcPr>
            <w:tcW w:w="9389" w:type="dxa"/>
            <w:gridSpan w:val="8"/>
            <w:shd w:val="clear" w:color="auto" w:fill="F7CAAC"/>
          </w:tcPr>
          <w:p w14:paraId="1B67431C" w14:textId="77777777" w:rsidR="00A536B3" w:rsidRDefault="00A536B3" w:rsidP="008605CB">
            <w:r>
              <w:rPr>
                <w:b/>
              </w:rPr>
              <w:t>Kapacita a popis odborné učebny</w:t>
            </w:r>
          </w:p>
        </w:tc>
      </w:tr>
      <w:tr w:rsidR="00A536B3" w14:paraId="0F7C1C81" w14:textId="77777777" w:rsidTr="0031440D">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497" w:author="Pavla Trefilová" w:date="2019-11-18T17:19:00Z">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336"/>
          <w:trPrChange w:id="10498" w:author="Pavla Trefilová" w:date="2019-11-18T17:19:00Z">
            <w:trPr>
              <w:gridBefore w:val="1"/>
              <w:trHeight w:val="1757"/>
            </w:trPr>
          </w:trPrChange>
        </w:trPr>
        <w:tc>
          <w:tcPr>
            <w:tcW w:w="9389" w:type="dxa"/>
            <w:gridSpan w:val="8"/>
            <w:tcPrChange w:id="10499" w:author="Pavla Trefilová" w:date="2019-11-18T17:19:00Z">
              <w:tcPr>
                <w:tcW w:w="9389" w:type="dxa"/>
                <w:gridSpan w:val="9"/>
              </w:tcPr>
            </w:tcPrChange>
          </w:tcPr>
          <w:p w14:paraId="31AEA882" w14:textId="77777777" w:rsidR="00A536B3" w:rsidRDefault="00A536B3" w:rsidP="008605CB">
            <w:pPr>
              <w:pStyle w:val="Default"/>
              <w:jc w:val="both"/>
              <w:rPr>
                <w:sz w:val="20"/>
                <w:szCs w:val="20"/>
              </w:rPr>
            </w:pPr>
            <w:r w:rsidRPr="00A27953">
              <w:rPr>
                <w:sz w:val="20"/>
                <w:szCs w:val="20"/>
              </w:rPr>
              <w:lastRenderedPageBreak/>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14836310" w14:textId="77777777" w:rsidR="00A536B3" w:rsidRDefault="00A536B3" w:rsidP="008605CB"/>
        </w:tc>
      </w:tr>
      <w:tr w:rsidR="00A536B3" w14:paraId="4495FB43" w14:textId="77777777" w:rsidTr="008605CB">
        <w:trPr>
          <w:trHeight w:val="166"/>
        </w:trPr>
        <w:tc>
          <w:tcPr>
            <w:tcW w:w="3368" w:type="dxa"/>
            <w:gridSpan w:val="3"/>
            <w:shd w:val="clear" w:color="auto" w:fill="F7CAAC"/>
          </w:tcPr>
          <w:p w14:paraId="275E437A" w14:textId="77777777" w:rsidR="00A536B3" w:rsidRDefault="00A536B3" w:rsidP="008605CB">
            <w:r w:rsidRPr="004D3AA2">
              <w:rPr>
                <w:b/>
              </w:rPr>
              <w:t>Z toho kapacita</w:t>
            </w:r>
            <w:r>
              <w:rPr>
                <w:b/>
              </w:rPr>
              <w:t xml:space="preserve"> v prostorách v nájmu</w:t>
            </w:r>
          </w:p>
        </w:tc>
        <w:tc>
          <w:tcPr>
            <w:tcW w:w="1274" w:type="dxa"/>
          </w:tcPr>
          <w:p w14:paraId="664F6527" w14:textId="77777777" w:rsidR="00A536B3" w:rsidRDefault="00A536B3" w:rsidP="008605CB"/>
        </w:tc>
        <w:tc>
          <w:tcPr>
            <w:tcW w:w="2321" w:type="dxa"/>
            <w:gridSpan w:val="2"/>
            <w:shd w:val="clear" w:color="auto" w:fill="F7CAAC"/>
          </w:tcPr>
          <w:p w14:paraId="0EE86E1A" w14:textId="77777777" w:rsidR="00A536B3" w:rsidRDefault="00A536B3" w:rsidP="008605CB">
            <w:r>
              <w:rPr>
                <w:b/>
                <w:shd w:val="clear" w:color="auto" w:fill="F7CAAC"/>
              </w:rPr>
              <w:t>Doba platnosti nájmu</w:t>
            </w:r>
          </w:p>
        </w:tc>
        <w:tc>
          <w:tcPr>
            <w:tcW w:w="2426" w:type="dxa"/>
            <w:gridSpan w:val="2"/>
          </w:tcPr>
          <w:p w14:paraId="05D48243" w14:textId="77777777" w:rsidR="00A536B3" w:rsidRDefault="00A536B3" w:rsidP="008605CB"/>
        </w:tc>
      </w:tr>
      <w:tr w:rsidR="00A536B3" w14:paraId="321F73F1" w14:textId="77777777" w:rsidTr="008605CB">
        <w:trPr>
          <w:trHeight w:val="135"/>
        </w:trPr>
        <w:tc>
          <w:tcPr>
            <w:tcW w:w="9389" w:type="dxa"/>
            <w:gridSpan w:val="8"/>
            <w:shd w:val="clear" w:color="auto" w:fill="F7CAAC"/>
          </w:tcPr>
          <w:p w14:paraId="48D518A6" w14:textId="77777777" w:rsidR="00A536B3" w:rsidRDefault="00A536B3" w:rsidP="008605CB">
            <w:r>
              <w:rPr>
                <w:b/>
              </w:rPr>
              <w:t>Kapacita a popis odborné učebny</w:t>
            </w:r>
          </w:p>
        </w:tc>
      </w:tr>
      <w:tr w:rsidR="00A536B3" w14:paraId="20FF6A4E" w14:textId="77777777" w:rsidTr="0031440D">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500" w:author="Pavla Trefilová" w:date="2019-11-18T17:19:00Z">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47"/>
          <w:trPrChange w:id="10501" w:author="Pavla Trefilová" w:date="2019-11-18T17:19:00Z">
            <w:trPr>
              <w:gridBefore w:val="1"/>
              <w:trHeight w:val="1693"/>
            </w:trPr>
          </w:trPrChange>
        </w:trPr>
        <w:tc>
          <w:tcPr>
            <w:tcW w:w="9389" w:type="dxa"/>
            <w:gridSpan w:val="8"/>
            <w:tcPrChange w:id="10502" w:author="Pavla Trefilová" w:date="2019-11-18T17:19:00Z">
              <w:tcPr>
                <w:tcW w:w="9389" w:type="dxa"/>
                <w:gridSpan w:val="9"/>
              </w:tcPr>
            </w:tcPrChange>
          </w:tcPr>
          <w:p w14:paraId="4C9F2C08" w14:textId="1E8AC8E9" w:rsidR="004A55A2" w:rsidRDefault="00C84B98" w:rsidP="004A55A2">
            <w:pPr>
              <w:pStyle w:val="Default"/>
              <w:jc w:val="both"/>
              <w:rPr>
                <w:ins w:id="10503" w:author="Pavla Trefilová" w:date="2019-11-18T17:19:00Z"/>
                <w:sz w:val="20"/>
                <w:szCs w:val="20"/>
              </w:rPr>
            </w:pPr>
            <w:ins w:id="10504" w:author="Pavla Trefilová" w:date="2019-11-26T13:25:00Z">
              <w:r>
                <w:rPr>
                  <w:sz w:val="20"/>
                  <w:szCs w:val="20"/>
                </w:rPr>
                <w:t>CZAC</w:t>
              </w:r>
            </w:ins>
            <w:ins w:id="10505" w:author="Pavla Trefilová" w:date="2019-11-18T17:19:00Z">
              <w:r w:rsidR="004A55A2">
                <w:rPr>
                  <w:sz w:val="20"/>
                  <w:szCs w:val="20"/>
                </w:rPr>
                <w:t xml:space="preserve"> v Erbilu</w:t>
              </w:r>
              <w:r w:rsidR="004A55A2" w:rsidRPr="00A27953">
                <w:rPr>
                  <w:sz w:val="20"/>
                  <w:szCs w:val="20"/>
                </w:rPr>
                <w:t xml:space="preserve"> disponuje </w:t>
              </w:r>
              <w:r w:rsidR="004A55A2">
                <w:rPr>
                  <w:sz w:val="20"/>
                  <w:szCs w:val="20"/>
                </w:rPr>
                <w:t>dvěmi počítačovými učebnami o celkové kapacitě 60 míst, vybavených moderní výpočetní a audiovizuální technikou, včetně tabulí pro popis stíratelnými fixy.  </w:t>
              </w:r>
              <w:r w:rsidR="004A55A2" w:rsidRPr="00A27953">
                <w:rPr>
                  <w:sz w:val="20"/>
                  <w:szCs w:val="20"/>
                </w:rPr>
                <w:t>Všechny počítačové učebny jsou vybaveny program</w:t>
              </w:r>
              <w:r w:rsidR="004A55A2">
                <w:rPr>
                  <w:sz w:val="20"/>
                  <w:szCs w:val="20"/>
                </w:rPr>
                <w:t xml:space="preserve"> Microsoft Office </w:t>
              </w:r>
              <w:r w:rsidR="004A55A2" w:rsidRPr="00A27953">
                <w:rPr>
                  <w:sz w:val="20"/>
                  <w:szCs w:val="20"/>
                </w:rPr>
                <w:t>atd.</w:t>
              </w:r>
            </w:ins>
            <w:ins w:id="10506" w:author="Pavla Trefilová" w:date="2019-11-26T13:26:00Z">
              <w:r>
                <w:rPr>
                  <w:sz w:val="20"/>
                  <w:szCs w:val="20"/>
                </w:rPr>
                <w:t xml:space="preserve"> V případě potřeby je pro výuku využitelných dalších 80 počítačů v  CZAC knihovně.</w:t>
              </w:r>
            </w:ins>
          </w:p>
          <w:p w14:paraId="7BAFC402" w14:textId="77777777" w:rsidR="00A536B3" w:rsidRDefault="00A536B3" w:rsidP="008605CB">
            <w:pPr>
              <w:rPr>
                <w:b/>
              </w:rPr>
            </w:pPr>
          </w:p>
        </w:tc>
      </w:tr>
      <w:tr w:rsidR="00A536B3" w14:paraId="3C103F1D" w14:textId="77777777" w:rsidTr="008605CB">
        <w:trPr>
          <w:trHeight w:val="135"/>
        </w:trPr>
        <w:tc>
          <w:tcPr>
            <w:tcW w:w="3294" w:type="dxa"/>
            <w:gridSpan w:val="2"/>
            <w:shd w:val="clear" w:color="auto" w:fill="F7CAAC"/>
          </w:tcPr>
          <w:p w14:paraId="019DE345" w14:textId="77777777" w:rsidR="00A536B3" w:rsidRDefault="00A536B3" w:rsidP="008605CB">
            <w:pPr>
              <w:rPr>
                <w:b/>
              </w:rPr>
            </w:pPr>
            <w:r w:rsidRPr="004D3AA2">
              <w:rPr>
                <w:b/>
              </w:rPr>
              <w:t>Z toho kapacita</w:t>
            </w:r>
            <w:r>
              <w:rPr>
                <w:b/>
              </w:rPr>
              <w:t xml:space="preserve"> v prostorách v nájmu</w:t>
            </w:r>
          </w:p>
        </w:tc>
        <w:tc>
          <w:tcPr>
            <w:tcW w:w="1400" w:type="dxa"/>
            <w:gridSpan w:val="3"/>
          </w:tcPr>
          <w:p w14:paraId="212472A2" w14:textId="77777777" w:rsidR="00A536B3" w:rsidRDefault="00A536B3" w:rsidP="008605CB">
            <w:pPr>
              <w:rPr>
                <w:b/>
              </w:rPr>
            </w:pPr>
          </w:p>
        </w:tc>
        <w:tc>
          <w:tcPr>
            <w:tcW w:w="2347" w:type="dxa"/>
            <w:gridSpan w:val="2"/>
            <w:shd w:val="clear" w:color="auto" w:fill="F7CAAC"/>
          </w:tcPr>
          <w:p w14:paraId="0E4E7CE9" w14:textId="77777777" w:rsidR="00A536B3" w:rsidRDefault="00A536B3" w:rsidP="008605CB">
            <w:pPr>
              <w:rPr>
                <w:b/>
              </w:rPr>
            </w:pPr>
            <w:r>
              <w:rPr>
                <w:b/>
                <w:shd w:val="clear" w:color="auto" w:fill="F7CAAC"/>
              </w:rPr>
              <w:t>Doba platnosti nájmu</w:t>
            </w:r>
          </w:p>
        </w:tc>
        <w:tc>
          <w:tcPr>
            <w:tcW w:w="2348" w:type="dxa"/>
          </w:tcPr>
          <w:p w14:paraId="741A9D44" w14:textId="77777777" w:rsidR="00A536B3" w:rsidRDefault="00A536B3" w:rsidP="008605CB">
            <w:pPr>
              <w:rPr>
                <w:b/>
              </w:rPr>
            </w:pPr>
          </w:p>
        </w:tc>
      </w:tr>
      <w:tr w:rsidR="00A536B3" w14:paraId="258C5B3D" w14:textId="77777777" w:rsidTr="008605CB">
        <w:trPr>
          <w:trHeight w:val="135"/>
        </w:trPr>
        <w:tc>
          <w:tcPr>
            <w:tcW w:w="9389" w:type="dxa"/>
            <w:gridSpan w:val="8"/>
            <w:shd w:val="clear" w:color="auto" w:fill="F7CAAC"/>
          </w:tcPr>
          <w:p w14:paraId="56521214" w14:textId="77777777" w:rsidR="00A536B3" w:rsidRDefault="00A536B3" w:rsidP="008605CB">
            <w:pPr>
              <w:rPr>
                <w:b/>
              </w:rPr>
            </w:pPr>
            <w:r>
              <w:rPr>
                <w:b/>
              </w:rPr>
              <w:t xml:space="preserve">Vyjádření orgánu </w:t>
            </w:r>
            <w:r>
              <w:rPr>
                <w:b/>
                <w:shd w:val="clear" w:color="auto" w:fill="F7CAAC"/>
              </w:rPr>
              <w:t>hygienické služby ze dne</w:t>
            </w:r>
          </w:p>
        </w:tc>
      </w:tr>
      <w:tr w:rsidR="00A536B3" w14:paraId="337CDD8E" w14:textId="77777777" w:rsidTr="008605CB">
        <w:trPr>
          <w:trHeight w:val="680"/>
        </w:trPr>
        <w:tc>
          <w:tcPr>
            <w:tcW w:w="9389" w:type="dxa"/>
            <w:gridSpan w:val="8"/>
          </w:tcPr>
          <w:p w14:paraId="14950210" w14:textId="77777777" w:rsidR="00A536B3" w:rsidRDefault="00A536B3" w:rsidP="008605CB"/>
        </w:tc>
      </w:tr>
      <w:tr w:rsidR="00A536B3" w14:paraId="04B8BF00" w14:textId="77777777" w:rsidTr="008605CB">
        <w:trPr>
          <w:trHeight w:val="205"/>
        </w:trPr>
        <w:tc>
          <w:tcPr>
            <w:tcW w:w="9389" w:type="dxa"/>
            <w:gridSpan w:val="8"/>
            <w:shd w:val="clear" w:color="auto" w:fill="F7CAAC"/>
          </w:tcPr>
          <w:p w14:paraId="584C5DD6" w14:textId="77777777" w:rsidR="00A536B3" w:rsidRDefault="00A536B3" w:rsidP="008605CB">
            <w:pPr>
              <w:rPr>
                <w:b/>
              </w:rPr>
            </w:pPr>
            <w:r>
              <w:rPr>
                <w:b/>
              </w:rPr>
              <w:t>Opatření a podmínky k zajištění rovného přístupu</w:t>
            </w:r>
          </w:p>
        </w:tc>
      </w:tr>
      <w:tr w:rsidR="00A536B3" w14:paraId="04897A29" w14:textId="77777777" w:rsidTr="008605CB">
        <w:trPr>
          <w:trHeight w:val="2411"/>
        </w:trPr>
        <w:tc>
          <w:tcPr>
            <w:tcW w:w="9389" w:type="dxa"/>
            <w:gridSpan w:val="8"/>
          </w:tcPr>
          <w:p w14:paraId="3E8417D3" w14:textId="046E7224" w:rsidR="00A536B3" w:rsidRDefault="00A536B3" w:rsidP="008605CB">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671E06">
              <w:rPr>
                <w:sz w:val="20"/>
                <w:szCs w:val="20"/>
              </w:rPr>
              <w:t>8</w:t>
            </w:r>
            <w:r>
              <w:rPr>
                <w:sz w:val="20"/>
                <w:szCs w:val="20"/>
              </w:rPr>
              <w:t>/201</w:t>
            </w:r>
            <w:r w:rsidR="00671E06">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6C92D5A9" w14:textId="77777777" w:rsidR="00A536B3" w:rsidRDefault="00A536B3" w:rsidP="008605CB">
            <w:pPr>
              <w:pStyle w:val="Default"/>
              <w:jc w:val="both"/>
              <w:rPr>
                <w:sz w:val="20"/>
                <w:szCs w:val="20"/>
              </w:rPr>
            </w:pPr>
            <w:r>
              <w:rPr>
                <w:sz w:val="20"/>
                <w:szCs w:val="20"/>
              </w:rPr>
              <w:t>V pr</w:t>
            </w:r>
            <w:r w:rsidR="00670492">
              <w:rPr>
                <w:sz w:val="20"/>
                <w:szCs w:val="20"/>
              </w:rPr>
              <w:t>vní</w:t>
            </w:r>
            <w:r>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581BB6B2" w14:textId="39B53145" w:rsidR="00A536B3" w:rsidRDefault="00A536B3" w:rsidP="008605CB">
            <w:pPr>
              <w:pStyle w:val="Default"/>
              <w:jc w:val="both"/>
              <w:rPr>
                <w:sz w:val="20"/>
                <w:szCs w:val="20"/>
              </w:rPr>
            </w:pPr>
            <w:r>
              <w:rPr>
                <w:sz w:val="20"/>
                <w:szCs w:val="20"/>
              </w:rPr>
              <w:t>Nad rámec služeb APO je uchazečům s</w:t>
            </w:r>
            <w:r w:rsidR="00884ACF">
              <w:rPr>
                <w:sz w:val="20"/>
                <w:szCs w:val="20"/>
              </w:rPr>
              <w:t>e</w:t>
            </w:r>
            <w:r>
              <w:rPr>
                <w:sz w:val="20"/>
                <w:szCs w:val="20"/>
              </w:rPr>
              <w:t xml:space="preserve"> </w:t>
            </w:r>
            <w:r w:rsidR="00884ACF">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A3C9FB5" w14:textId="1824F249" w:rsidR="00A536B3" w:rsidRDefault="00A536B3" w:rsidP="008605CB">
            <w:pPr>
              <w:pStyle w:val="Default"/>
              <w:jc w:val="both"/>
              <w:rPr>
                <w:sz w:val="20"/>
                <w:szCs w:val="20"/>
              </w:rPr>
            </w:pPr>
            <w:r>
              <w:rPr>
                <w:sz w:val="20"/>
                <w:szCs w:val="20"/>
              </w:rPr>
              <w:t xml:space="preserve">V případě studia studentů s </w:t>
            </w:r>
            <w:r w:rsidR="00884ACF">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884ACF">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884ACF">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ins w:id="10507" w:author="Pavla Trefilová" w:date="2019-11-26T13:26:00Z">
              <w:r w:rsidR="00C84B98">
                <w:rPr>
                  <w:sz w:val="20"/>
                  <w:szCs w:val="20"/>
                </w:rPr>
                <w:t xml:space="preserve"> Studenti v Erbilu budou moci v prvních dvou ročnících využívat služeb APO pomocí elektronické komunikace. Podobná služba je nabízena i studentům ve Vietnamu.</w:t>
              </w:r>
            </w:ins>
          </w:p>
          <w:p w14:paraId="42C7C2D0" w14:textId="77777777" w:rsidR="00A536B3" w:rsidRDefault="00A536B3" w:rsidP="008605CB"/>
        </w:tc>
      </w:tr>
    </w:tbl>
    <w:p w14:paraId="29202D25" w14:textId="77777777" w:rsidR="00A536B3" w:rsidRDefault="00A536B3" w:rsidP="00A536B3"/>
    <w:p w14:paraId="5270AB66" w14:textId="77777777" w:rsidR="00A536B3" w:rsidRDefault="00A536B3" w:rsidP="00A536B3">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536B3" w14:paraId="1F3CDEF6" w14:textId="77777777" w:rsidTr="008605CB">
        <w:tc>
          <w:tcPr>
            <w:tcW w:w="9780" w:type="dxa"/>
            <w:gridSpan w:val="2"/>
            <w:tcBorders>
              <w:bottom w:val="double" w:sz="4" w:space="0" w:color="auto"/>
            </w:tcBorders>
            <w:shd w:val="clear" w:color="auto" w:fill="BDD6EE"/>
          </w:tcPr>
          <w:p w14:paraId="476C426B" w14:textId="77777777" w:rsidR="00A536B3" w:rsidRDefault="00A536B3" w:rsidP="008605CB">
            <w:pPr>
              <w:jc w:val="both"/>
              <w:rPr>
                <w:b/>
                <w:sz w:val="28"/>
              </w:rPr>
            </w:pPr>
            <w:r>
              <w:lastRenderedPageBreak/>
              <w:br w:type="page"/>
            </w:r>
            <w:r>
              <w:rPr>
                <w:b/>
                <w:sz w:val="28"/>
              </w:rPr>
              <w:t>C-V – Finanční zabezpečení studijního programu</w:t>
            </w:r>
          </w:p>
        </w:tc>
      </w:tr>
      <w:tr w:rsidR="00A536B3" w14:paraId="53BF2150" w14:textId="77777777" w:rsidTr="008605CB">
        <w:tc>
          <w:tcPr>
            <w:tcW w:w="4220" w:type="dxa"/>
            <w:tcBorders>
              <w:top w:val="single" w:sz="12" w:space="0" w:color="auto"/>
            </w:tcBorders>
            <w:shd w:val="clear" w:color="auto" w:fill="F7CAAC"/>
          </w:tcPr>
          <w:p w14:paraId="7D423FE8" w14:textId="77777777" w:rsidR="00A536B3" w:rsidRDefault="00A536B3" w:rsidP="008605CB">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19A9E7D" w14:textId="26B73FB4" w:rsidR="00A536B3" w:rsidRDefault="00A536B3" w:rsidP="008605CB">
            <w:pPr>
              <w:jc w:val="both"/>
              <w:rPr>
                <w:bCs/>
              </w:rPr>
            </w:pPr>
            <w:del w:id="10508" w:author="Pavla Trefilová" w:date="2019-11-18T17:19:00Z">
              <w:r>
                <w:rPr>
                  <w:bCs/>
                </w:rPr>
                <w:delText xml:space="preserve">ano </w:delText>
              </w:r>
            </w:del>
            <w:ins w:id="10509" w:author="Pavla Trefilová" w:date="2019-11-18T17:19:00Z">
              <w:r w:rsidR="000C4A69">
                <w:rPr>
                  <w:bCs/>
                </w:rPr>
                <w:t>ne</w:t>
              </w:r>
            </w:ins>
          </w:p>
        </w:tc>
      </w:tr>
      <w:tr w:rsidR="00A536B3" w14:paraId="1EC31274" w14:textId="77777777" w:rsidTr="008605CB">
        <w:tc>
          <w:tcPr>
            <w:tcW w:w="9780" w:type="dxa"/>
            <w:gridSpan w:val="2"/>
            <w:shd w:val="clear" w:color="auto" w:fill="F7CAAC"/>
          </w:tcPr>
          <w:p w14:paraId="666DD64C" w14:textId="77777777" w:rsidR="00A536B3" w:rsidRDefault="00A536B3" w:rsidP="008605CB">
            <w:pPr>
              <w:jc w:val="both"/>
              <w:rPr>
                <w:b/>
              </w:rPr>
            </w:pPr>
            <w:r>
              <w:rPr>
                <w:b/>
              </w:rPr>
              <w:t>Zhodnocení předpokládaných nákladů a zdrojů na uskutečňování studijního programu</w:t>
            </w:r>
          </w:p>
        </w:tc>
      </w:tr>
      <w:tr w:rsidR="00A536B3" w14:paraId="08CDDD9B" w14:textId="77777777" w:rsidTr="008605CB">
        <w:trPr>
          <w:trHeight w:val="5398"/>
        </w:trPr>
        <w:tc>
          <w:tcPr>
            <w:tcW w:w="9780" w:type="dxa"/>
            <w:gridSpan w:val="2"/>
          </w:tcPr>
          <w:p w14:paraId="424626B1" w14:textId="09005363" w:rsidR="000C4A69" w:rsidRDefault="00C84B98" w:rsidP="000C4A69">
            <w:pPr>
              <w:jc w:val="both"/>
              <w:rPr>
                <w:ins w:id="10510" w:author="Pavla Trefilová" w:date="2019-11-18T17:19:00Z"/>
              </w:rPr>
            </w:pPr>
            <w:ins w:id="10511" w:author="Pavla Trefilová" w:date="2019-11-26T13:27:00Z">
              <w:r>
                <w:t xml:space="preserve">Poplatek za studium v cizím jazyce je pro bakalářský program Economics and Management realizovaný na FaME stanoven v Příloze č. 5 Statutu UTB ve výši 54 tis kč. </w:t>
              </w:r>
            </w:ins>
            <w:ins w:id="10512" w:author="Pavla Trefilová" w:date="2019-11-18T17:19:00Z">
              <w:r w:rsidR="000C4A69">
                <w:t>Realizace SP</w:t>
              </w:r>
            </w:ins>
            <w:ins w:id="10513" w:author="Pavla Trefilová" w:date="2019-11-26T13:27:00Z">
              <w:r>
                <w:t xml:space="preserve"> v Erbílu</w:t>
              </w:r>
            </w:ins>
            <w:ins w:id="10514" w:author="Pavla Trefilová" w:date="2019-11-18T17:19:00Z">
              <w:r w:rsidR="000C4A69">
                <w:t xml:space="preserve"> vyvolá dodatečné personální náklady, náklady na cestovné, cestovní pojištění, případné další pojištění, cestovní náhrady a některé materiálové náklady.</w:t>
              </w:r>
            </w:ins>
          </w:p>
          <w:p w14:paraId="3CA7B4BF" w14:textId="18473BB4" w:rsidR="00A536B3" w:rsidRDefault="000C4A69" w:rsidP="000C4A69">
            <w:pPr>
              <w:jc w:val="both"/>
            </w:pPr>
            <w:ins w:id="10515" w:author="Pavla Trefilová" w:date="2019-11-18T17:19:00Z">
              <w:r>
                <w:t>Tyto náklady budou ale plně pokryty poplatkem za studium ve výši 2600 USD na účastníka, realizace SP navíc vytvoří přiměřenou kalkulovanou úroveň zisku.</w:t>
              </w:r>
            </w:ins>
          </w:p>
        </w:tc>
      </w:tr>
    </w:tbl>
    <w:p w14:paraId="5CBB2B18" w14:textId="77777777" w:rsidR="00A536B3" w:rsidRDefault="00A536B3" w:rsidP="00A536B3"/>
    <w:p w14:paraId="137122DF" w14:textId="77777777" w:rsidR="00A536B3" w:rsidRDefault="00A536B3" w:rsidP="00A536B3"/>
    <w:p w14:paraId="76536EBE" w14:textId="77777777" w:rsidR="00FE1830" w:rsidRDefault="00FE183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FE1830" w14:paraId="33D3AA3C" w14:textId="77777777" w:rsidTr="008605CB">
        <w:tc>
          <w:tcPr>
            <w:tcW w:w="9285" w:type="dxa"/>
            <w:tcBorders>
              <w:bottom w:val="double" w:sz="4" w:space="0" w:color="auto"/>
            </w:tcBorders>
            <w:shd w:val="clear" w:color="auto" w:fill="BDD6EE"/>
          </w:tcPr>
          <w:p w14:paraId="79CC75E4" w14:textId="77777777" w:rsidR="00FE1830" w:rsidRDefault="00FE1830" w:rsidP="008605CB">
            <w:pPr>
              <w:jc w:val="both"/>
              <w:rPr>
                <w:b/>
                <w:sz w:val="28"/>
              </w:rPr>
            </w:pPr>
            <w:r>
              <w:rPr>
                <w:b/>
                <w:sz w:val="28"/>
              </w:rPr>
              <w:lastRenderedPageBreak/>
              <w:t xml:space="preserve">D-I – </w:t>
            </w:r>
            <w:r>
              <w:rPr>
                <w:b/>
                <w:sz w:val="26"/>
                <w:szCs w:val="26"/>
              </w:rPr>
              <w:t>Záměr rozvoje a další údaje ke studijnímu programu</w:t>
            </w:r>
          </w:p>
        </w:tc>
      </w:tr>
      <w:tr w:rsidR="00FE1830" w14:paraId="786979A6" w14:textId="77777777" w:rsidTr="008605CB">
        <w:trPr>
          <w:trHeight w:val="185"/>
        </w:trPr>
        <w:tc>
          <w:tcPr>
            <w:tcW w:w="9285" w:type="dxa"/>
            <w:shd w:val="clear" w:color="auto" w:fill="F7CAAC"/>
          </w:tcPr>
          <w:p w14:paraId="5A3683C1" w14:textId="77777777" w:rsidR="00FE1830" w:rsidRDefault="00FE1830" w:rsidP="008605CB">
            <w:pPr>
              <w:rPr>
                <w:b/>
              </w:rPr>
            </w:pPr>
            <w:r>
              <w:rPr>
                <w:b/>
              </w:rPr>
              <w:t>Záměr rozvoje studijního programu a jeho odůvodnění</w:t>
            </w:r>
          </w:p>
        </w:tc>
      </w:tr>
      <w:tr w:rsidR="00FE1830" w14:paraId="5728F7DF" w14:textId="77777777" w:rsidTr="008605CB">
        <w:trPr>
          <w:trHeight w:val="2835"/>
        </w:trPr>
        <w:tc>
          <w:tcPr>
            <w:tcW w:w="9285" w:type="dxa"/>
            <w:shd w:val="clear" w:color="auto" w:fill="FFFFFF"/>
          </w:tcPr>
          <w:p w14:paraId="016CBCC9" w14:textId="77777777" w:rsidR="00FE1830" w:rsidRDefault="00FE1830" w:rsidP="008605CB">
            <w:pPr>
              <w:jc w:val="both"/>
            </w:pPr>
            <w:r>
              <w:t xml:space="preserve">Záměr rozvoje studijního programu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V tomto ohledu je záměr rozvoje studijního programu rozdělen v souladu se strategií ET 2020, kdy bude rozvíjet následující čtyři cíle, a to: </w:t>
            </w:r>
          </w:p>
          <w:p w14:paraId="439318A7" w14:textId="77777777" w:rsidR="00FE1830" w:rsidRDefault="00FE1830" w:rsidP="008605CB">
            <w:pPr>
              <w:jc w:val="both"/>
            </w:pPr>
            <w:r>
              <w:t xml:space="preserve">Strategický cíl č. 1: podporování mobility studujících v souvislosti s budováním evropského povědomí; podpora studia jazyků v odborném vzdělávání; podpora partnerství mezi vysílajícími a přijímajícími institucemi; podpora a posilování spolupráce a přenos znalostí a zkušeností v rámci konceptu Quadruple helix (veřejný, soukromý, vzdělávací sektor a občanská společnost); </w:t>
            </w:r>
          </w:p>
          <w:p w14:paraId="7D2589E5" w14:textId="77777777" w:rsidR="00FE1830" w:rsidRDefault="00FE1830" w:rsidP="008605CB">
            <w:pPr>
              <w:jc w:val="both"/>
            </w:pPr>
            <w:r>
              <w:t xml:space="preserve">Strategický cíl č. 2: trvalá a systémová podpora kvality a efektivity vzdělávání ve vztahu k novým dovednostem v nových povoláních v reakci na výzvy digitální transformace (průmysl 4.0), změny nastavení systémového prostředí z pohledu EU a ČR - smart a e-government; podpora a podněcování ke klíčovým kompetencím z pohledu širšího a dlouhodobého uplatnění studujících na budoucím trhu práce, tj. zejména dovednosti a schopnosti samostatně se rozhodovat, kriticky myslet a diskutovat na základě odborně podložené argumentace, schopnost pracovat v týmech; </w:t>
            </w:r>
          </w:p>
          <w:p w14:paraId="24280995" w14:textId="77777777" w:rsidR="00FE1830" w:rsidRDefault="00FE1830" w:rsidP="008605CB">
            <w:pPr>
              <w:jc w:val="both"/>
            </w:pPr>
            <w:r>
              <w:t xml:space="preserve">Strategický cíl č. 3: podněcování k odpovědnosti za své činy ve vztahu k výkonu své pracovní činnosti; směřování ke schopnosti vnímat sociální vazby a podporovat rozvoj konceptu společenské odpovědnosti firem (CSR) a  veřejných institucí na základě uvědomění si východisek rozvoje občanské společnosti, založených na demokratických principech, </w:t>
            </w:r>
          </w:p>
          <w:p w14:paraId="2F04687B" w14:textId="77777777" w:rsidR="00FE1830" w:rsidRDefault="00FE1830" w:rsidP="008605CB">
            <w:pPr>
              <w:jc w:val="both"/>
            </w:pPr>
            <w:r>
              <w:t>Strategický cíl č. 4: podněcování ke kreativitě a procesním inovacím, v kontextuálním rámci open innovation, cross-over innovation, emerging industries a spolupráci na úrovni klastrů mezi jednotlivými sektory, a především podpora podnikatelských schopností a dovedností v návaznosti na in-situ tradice Baťovy školy práce v rámci konceptu industrial culture.</w:t>
            </w:r>
          </w:p>
        </w:tc>
      </w:tr>
      <w:tr w:rsidR="00FE1830" w14:paraId="4FC15E0E" w14:textId="77777777" w:rsidTr="008605CB">
        <w:trPr>
          <w:trHeight w:val="188"/>
        </w:trPr>
        <w:tc>
          <w:tcPr>
            <w:tcW w:w="9285" w:type="dxa"/>
            <w:shd w:val="clear" w:color="auto" w:fill="F7CAAC"/>
          </w:tcPr>
          <w:p w14:paraId="59BA00E6" w14:textId="77777777" w:rsidR="00FE1830" w:rsidRDefault="00FE1830" w:rsidP="008605CB">
            <w:pPr>
              <w:rPr>
                <w:b/>
              </w:rPr>
            </w:pPr>
            <w:r>
              <w:rPr>
                <w:b/>
              </w:rPr>
              <w:t xml:space="preserve">Počet přijímaných uchazečů ke studiu </w:t>
            </w:r>
            <w:r w:rsidRPr="00622F16">
              <w:rPr>
                <w:b/>
              </w:rPr>
              <w:t>ve studijním programu</w:t>
            </w:r>
          </w:p>
        </w:tc>
      </w:tr>
      <w:tr w:rsidR="00FE1830" w14:paraId="3C359284" w14:textId="77777777" w:rsidTr="008605CB">
        <w:trPr>
          <w:trHeight w:val="797"/>
        </w:trPr>
        <w:tc>
          <w:tcPr>
            <w:tcW w:w="9285" w:type="dxa"/>
            <w:shd w:val="clear" w:color="auto" w:fill="FFFFFF"/>
          </w:tcPr>
          <w:p w14:paraId="48422B82" w14:textId="5F13AA2A" w:rsidR="00FE1830" w:rsidRDefault="00FE1830" w:rsidP="008605CB">
            <w:pPr>
              <w:jc w:val="both"/>
            </w:pPr>
            <w:r>
              <w:t xml:space="preserve">FaME předpokládá přijímání </w:t>
            </w:r>
            <w:r w:rsidRPr="00970F6D">
              <w:rPr>
                <w:b/>
              </w:rPr>
              <w:t xml:space="preserve">cca </w:t>
            </w:r>
            <w:del w:id="10516" w:author="Pavla Trefilová" w:date="2019-11-18T17:19:00Z">
              <w:r>
                <w:rPr>
                  <w:b/>
                </w:rPr>
                <w:delText>30</w:delText>
              </w:r>
            </w:del>
            <w:ins w:id="10517" w:author="Pavla Trefilová" w:date="2019-11-18T17:19:00Z">
              <w:r w:rsidR="004A55A2">
                <w:rPr>
                  <w:b/>
                </w:rPr>
                <w:t>8</w:t>
              </w:r>
              <w:r>
                <w:rPr>
                  <w:b/>
                </w:rPr>
                <w:t>0</w:t>
              </w:r>
            </w:ins>
            <w:r w:rsidRPr="00970F6D">
              <w:rPr>
                <w:b/>
              </w:rPr>
              <w:t xml:space="preserve"> studentů</w:t>
            </w:r>
            <w:r>
              <w:t xml:space="preserve"> do prezenční formy studia.</w:t>
            </w:r>
          </w:p>
          <w:p w14:paraId="2D8BEDB3" w14:textId="77777777" w:rsidR="00FE1830" w:rsidRDefault="00FE1830" w:rsidP="008605CB">
            <w:pPr>
              <w:jc w:val="both"/>
            </w:pPr>
          </w:p>
          <w:p w14:paraId="6C2AACD7" w14:textId="77777777" w:rsidR="00FE1830" w:rsidRDefault="00FE1830" w:rsidP="008605CB">
            <w:pPr>
              <w:jc w:val="both"/>
            </w:pPr>
          </w:p>
        </w:tc>
      </w:tr>
      <w:tr w:rsidR="00FE1830" w14:paraId="0E01E537" w14:textId="77777777" w:rsidTr="008605CB">
        <w:trPr>
          <w:trHeight w:val="200"/>
        </w:trPr>
        <w:tc>
          <w:tcPr>
            <w:tcW w:w="9285" w:type="dxa"/>
            <w:shd w:val="clear" w:color="auto" w:fill="F7CAAC"/>
          </w:tcPr>
          <w:p w14:paraId="6E42A6B2" w14:textId="77777777" w:rsidR="00FE1830" w:rsidRDefault="00FE1830" w:rsidP="008605CB">
            <w:pPr>
              <w:rPr>
                <w:b/>
              </w:rPr>
            </w:pPr>
            <w:r>
              <w:rPr>
                <w:b/>
              </w:rPr>
              <w:t>Předpokládaná uplatnitelnost absolventů na trhu práce</w:t>
            </w:r>
          </w:p>
        </w:tc>
      </w:tr>
      <w:tr w:rsidR="00FE1830" w14:paraId="01ACAE74" w14:textId="77777777" w:rsidTr="008605CB">
        <w:trPr>
          <w:trHeight w:val="2835"/>
        </w:trPr>
        <w:tc>
          <w:tcPr>
            <w:tcW w:w="9285" w:type="dxa"/>
            <w:shd w:val="clear" w:color="auto" w:fill="FFFFFF"/>
          </w:tcPr>
          <w:p w14:paraId="79C32DD8" w14:textId="3B23B9AC" w:rsidR="00FE1830" w:rsidRDefault="00FE1830" w:rsidP="008605CB">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Pr>
                <w:b/>
              </w:rPr>
              <w:t>programu</w:t>
            </w:r>
            <w:r w:rsidRPr="00EA021E">
              <w:rPr>
                <w:b/>
              </w:rPr>
              <w:t xml:space="preserve"> </w:t>
            </w:r>
            <w:r w:rsidR="00343DC3">
              <w:rPr>
                <w:b/>
              </w:rPr>
              <w:t xml:space="preserve">Economics and Management </w:t>
            </w:r>
            <w:r>
              <w:t xml:space="preserve">se předpokládá následující uplatnění: </w:t>
            </w:r>
          </w:p>
          <w:p w14:paraId="4FC2A085" w14:textId="77777777" w:rsidR="00FE1830" w:rsidRDefault="00FE1830" w:rsidP="001C2699">
            <w:pPr>
              <w:numPr>
                <w:ilvl w:val="0"/>
                <w:numId w:val="71"/>
              </w:numPr>
              <w:jc w:val="both"/>
            </w:pPr>
            <w: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894DB44" w14:textId="77777777" w:rsidR="00FE1830" w:rsidRDefault="00FE1830" w:rsidP="001C2699">
            <w:pPr>
              <w:numPr>
                <w:ilvl w:val="0"/>
                <w:numId w:val="71"/>
              </w:numPr>
              <w:jc w:val="both"/>
            </w:pPr>
            <w:r>
              <w:t>založení a rozvíjení vlastního podnikatelského subjektu a jeho řízení v jakémkoliv odvětví podnikatelského prostředí.</w:t>
            </w:r>
          </w:p>
        </w:tc>
      </w:tr>
    </w:tbl>
    <w:p w14:paraId="58AD373C" w14:textId="77777777" w:rsidR="00FE1830" w:rsidRDefault="00FE1830" w:rsidP="00694BA8">
      <w:pPr>
        <w:spacing w:after="160" w:line="259" w:lineRule="auto"/>
      </w:pPr>
    </w:p>
    <w:p w14:paraId="082CE141" w14:textId="77777777" w:rsidR="00FE1830" w:rsidRDefault="00FE1830">
      <w:r>
        <w:br w:type="page"/>
      </w:r>
    </w:p>
    <w:p w14:paraId="3CCA26AC" w14:textId="77777777" w:rsidR="00FE1830" w:rsidRDefault="00FE1830" w:rsidP="00FE1830">
      <w:pPr>
        <w:jc w:val="center"/>
        <w:rPr>
          <w:rFonts w:asciiTheme="minorHAnsi" w:hAnsiTheme="minorHAnsi"/>
          <w:b/>
          <w:sz w:val="52"/>
          <w:szCs w:val="32"/>
        </w:rPr>
      </w:pPr>
      <w:r>
        <w:rPr>
          <w:noProof/>
        </w:rPr>
        <w:lastRenderedPageBreak/>
        <w:drawing>
          <wp:inline distT="0" distB="0" distL="0" distR="0" wp14:anchorId="48EDA416" wp14:editId="5FBCB9FB">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323A66D5" w14:textId="77777777" w:rsidR="00FE1830" w:rsidRPr="00FE1830" w:rsidRDefault="00FE1830" w:rsidP="00FE1830">
      <w:pPr>
        <w:spacing w:before="4000"/>
        <w:jc w:val="center"/>
        <w:rPr>
          <w:rFonts w:asciiTheme="minorHAnsi" w:hAnsiTheme="minorHAnsi" w:cstheme="minorHAnsi"/>
          <w:b/>
          <w:sz w:val="52"/>
          <w:szCs w:val="32"/>
        </w:rPr>
      </w:pPr>
      <w:r w:rsidRPr="00FE1830">
        <w:rPr>
          <w:rFonts w:asciiTheme="minorHAnsi" w:hAnsiTheme="minorHAnsi" w:cstheme="minorHAnsi"/>
          <w:b/>
          <w:sz w:val="52"/>
          <w:szCs w:val="32"/>
        </w:rPr>
        <w:t>E - Sebehodnotící zpráva pro akreditaci akademicky zaměřeného bakalářského studijního programu</w:t>
      </w:r>
    </w:p>
    <w:p w14:paraId="0587C4C3" w14:textId="77121F92" w:rsidR="00FE1830" w:rsidRPr="00FE1830" w:rsidRDefault="00343DC3" w:rsidP="00FE1830">
      <w:pPr>
        <w:jc w:val="center"/>
        <w:rPr>
          <w:rFonts w:asciiTheme="minorHAnsi" w:hAnsiTheme="minorHAnsi" w:cstheme="minorHAnsi"/>
          <w:b/>
          <w:sz w:val="48"/>
          <w:szCs w:val="28"/>
        </w:rPr>
      </w:pPr>
      <w:r>
        <w:rPr>
          <w:rFonts w:asciiTheme="minorHAnsi" w:hAnsiTheme="minorHAnsi" w:cstheme="minorHAnsi"/>
          <w:b/>
          <w:sz w:val="48"/>
          <w:szCs w:val="28"/>
        </w:rPr>
        <w:t xml:space="preserve">Economics and Management </w:t>
      </w:r>
    </w:p>
    <w:p w14:paraId="449415FA" w14:textId="77777777" w:rsidR="00FE1830" w:rsidRPr="00FE1830" w:rsidRDefault="00FE1830" w:rsidP="00FE1830">
      <w:pPr>
        <w:spacing w:after="3400"/>
        <w:jc w:val="center"/>
        <w:rPr>
          <w:rFonts w:asciiTheme="minorHAnsi" w:hAnsiTheme="minorHAnsi" w:cstheme="minorHAnsi"/>
          <w:b/>
          <w:sz w:val="48"/>
          <w:szCs w:val="28"/>
        </w:rPr>
      </w:pPr>
      <w:r w:rsidRPr="00FE1830">
        <w:rPr>
          <w:rFonts w:asciiTheme="minorHAnsi" w:hAnsiTheme="minorHAnsi" w:cstheme="minorHAnsi"/>
          <w:b/>
          <w:sz w:val="32"/>
          <w:szCs w:val="28"/>
        </w:rPr>
        <w:t>(uskutečňované</w:t>
      </w:r>
      <w:r w:rsidR="008605CB">
        <w:rPr>
          <w:rFonts w:asciiTheme="minorHAnsi" w:hAnsiTheme="minorHAnsi" w:cstheme="minorHAnsi"/>
          <w:b/>
          <w:sz w:val="32"/>
          <w:szCs w:val="28"/>
        </w:rPr>
        <w:t>ho</w:t>
      </w:r>
      <w:r w:rsidRPr="00FE1830">
        <w:rPr>
          <w:rFonts w:asciiTheme="minorHAnsi" w:hAnsiTheme="minorHAnsi" w:cstheme="minorHAnsi"/>
          <w:b/>
          <w:sz w:val="32"/>
          <w:szCs w:val="28"/>
        </w:rPr>
        <w:t xml:space="preserve"> v anglickém jazyce)</w:t>
      </w:r>
    </w:p>
    <w:p w14:paraId="001BE6F3" w14:textId="1073FBEE" w:rsidR="00FE1830" w:rsidRPr="00FE1830" w:rsidRDefault="008C3369" w:rsidP="00FE1830">
      <w:pPr>
        <w:jc w:val="center"/>
        <w:rPr>
          <w:rFonts w:asciiTheme="minorHAnsi" w:hAnsiTheme="minorHAnsi" w:cstheme="minorHAnsi"/>
          <w:b/>
          <w:color w:val="FF0000"/>
          <w:sz w:val="28"/>
          <w:szCs w:val="28"/>
        </w:rPr>
      </w:pPr>
      <w:r w:rsidRPr="00F108E8">
        <w:rPr>
          <w:rFonts w:asciiTheme="minorHAnsi" w:hAnsiTheme="minorHAnsi" w:cstheme="minorHAnsi"/>
          <w:b/>
          <w:sz w:val="28"/>
          <w:szCs w:val="28"/>
        </w:rPr>
        <w:t xml:space="preserve">Ve Zlíně </w:t>
      </w:r>
      <w:ins w:id="10518" w:author="Pavla Trefilová" w:date="2019-11-18T17:19:00Z">
        <w:r w:rsidR="004A55A2">
          <w:rPr>
            <w:rFonts w:asciiTheme="minorHAnsi" w:hAnsiTheme="minorHAnsi" w:cstheme="minorHAnsi"/>
            <w:b/>
            <w:sz w:val="28"/>
            <w:szCs w:val="28"/>
          </w:rPr>
          <w:t xml:space="preserve">25. 10. </w:t>
        </w:r>
        <w:r w:rsidR="004A55A2">
          <w:rPr>
            <w:rFonts w:asciiTheme="minorHAnsi" w:hAnsiTheme="minorHAnsi"/>
            <w:b/>
            <w:sz w:val="28"/>
            <w:rPrChange w:id="10519" w:author="Pavla Trefilová" w:date="2019-11-18T17:19:00Z">
              <w:rPr>
                <w:rFonts w:ascii="Calibri" w:hAnsi="Calibri"/>
              </w:rPr>
            </w:rPrChange>
          </w:rPr>
          <w:t>2019</w:t>
        </w:r>
      </w:ins>
      <w:del w:id="10520" w:author="Pavla Trefilová" w:date="2019-11-18T17:19:00Z">
        <w:r w:rsidRPr="00F108E8">
          <w:rPr>
            <w:rFonts w:asciiTheme="minorHAnsi" w:hAnsiTheme="minorHAnsi" w:cstheme="minorHAnsi"/>
            <w:b/>
            <w:sz w:val="28"/>
            <w:szCs w:val="28"/>
          </w:rPr>
          <w:delText>16. 5. 2018</w:delText>
        </w:r>
      </w:del>
    </w:p>
    <w:p w14:paraId="4977A48F" w14:textId="77777777" w:rsidR="00FE1830" w:rsidRPr="00FE1830" w:rsidRDefault="00FE1830" w:rsidP="00FE1830">
      <w:pPr>
        <w:rPr>
          <w:rFonts w:asciiTheme="minorHAnsi" w:hAnsiTheme="minorHAnsi" w:cstheme="minorHAnsi"/>
          <w:b/>
          <w:sz w:val="48"/>
          <w:szCs w:val="28"/>
        </w:rPr>
      </w:pPr>
      <w:r w:rsidRPr="00FE1830">
        <w:rPr>
          <w:rFonts w:asciiTheme="minorHAnsi" w:hAnsiTheme="minorHAnsi" w:cstheme="minorHAnsi"/>
          <w:b/>
          <w:sz w:val="48"/>
          <w:szCs w:val="28"/>
        </w:rPr>
        <w:br w:type="page"/>
      </w:r>
    </w:p>
    <w:p w14:paraId="0DF0E935" w14:textId="77777777" w:rsidR="00FE1830" w:rsidRPr="00FE1830" w:rsidRDefault="00FE1830" w:rsidP="001C2699">
      <w:pPr>
        <w:pStyle w:val="Nadpis1"/>
        <w:numPr>
          <w:ilvl w:val="0"/>
          <w:numId w:val="72"/>
        </w:numPr>
        <w:jc w:val="center"/>
        <w:rPr>
          <w:rFonts w:asciiTheme="minorHAnsi" w:hAnsiTheme="minorHAnsi" w:cstheme="minorHAnsi"/>
          <w:b/>
          <w:sz w:val="40"/>
        </w:rPr>
      </w:pPr>
      <w:r w:rsidRPr="00FE1830">
        <w:rPr>
          <w:rFonts w:asciiTheme="minorHAnsi" w:hAnsiTheme="minorHAnsi" w:cstheme="minorHAnsi"/>
          <w:b/>
          <w:sz w:val="40"/>
        </w:rPr>
        <w:lastRenderedPageBreak/>
        <w:t>Instituce</w:t>
      </w:r>
    </w:p>
    <w:p w14:paraId="6E2F3D4A" w14:textId="6115AE54" w:rsidR="00FE1830" w:rsidRDefault="00FE1830" w:rsidP="0031440D">
      <w:pPr>
        <w:ind w:left="425"/>
        <w:rPr>
          <w:ins w:id="10521" w:author="Pavla Trefilová" w:date="2019-11-18T17:19:00Z"/>
          <w:rFonts w:asciiTheme="minorHAnsi" w:hAnsiTheme="minorHAnsi" w:cstheme="minorHAnsi"/>
          <w:bCs/>
          <w:sz w:val="24"/>
          <w:szCs w:val="24"/>
          <w:u w:val="single"/>
        </w:rPr>
      </w:pPr>
    </w:p>
    <w:p w14:paraId="75BF888D" w14:textId="4AFF8E51" w:rsidR="00E525DF" w:rsidRDefault="00E525DF" w:rsidP="0031440D">
      <w:pPr>
        <w:pStyle w:val="Nadpis2"/>
        <w:spacing w:before="0" w:after="240"/>
        <w:jc w:val="both"/>
        <w:rPr>
          <w:ins w:id="10522" w:author="Pavla Trefilová" w:date="2019-11-18T17:19:00Z"/>
          <w:rFonts w:ascii="Calibri" w:hAnsi="Calibri" w:cs="Calibri"/>
          <w:color w:val="000000" w:themeColor="text1"/>
          <w:sz w:val="22"/>
          <w:szCs w:val="22"/>
        </w:rPr>
      </w:pPr>
      <w:ins w:id="10523" w:author="Pavla Trefilová" w:date="2019-11-18T17:19:00Z">
        <w:r w:rsidRPr="000C4A69">
          <w:rPr>
            <w:rFonts w:ascii="Calibri" w:hAnsi="Calibri" w:cs="Calibri"/>
            <w:color w:val="000000" w:themeColor="text1"/>
            <w:sz w:val="22"/>
            <w:szCs w:val="22"/>
          </w:rPr>
          <w:t>Czech Academic City, je vzdělávací projekt, poskytující infrastrukturu, pro realizaci SP českých vysokých škol. Projekt Českého akademického města v Erbílu - CZAC, je evropským univerzitním komplexem (zahrnujícím dceřiné kampusy a fakulty českých univerzit) v Regionu iráckého Kurdistánu a Iráku přinášející evropský standard vyššího vzdělání s plnou akreditací zapojených českých univerzit. Záměrem CZAC je zastřešovat zahraniční fakulty a kampusy českých vysokých škol a poskytovat zázemí pro spolupráci ve vědě a výzkumu, včetně zázemí pro další spolupráci českých firem. Smlouva o spolupráci mezi UTB ve Zlíně a CAC byla podepsána v červnu 2019. Smlouva o výuce mezi UTB a CZAC je n</w:t>
        </w:r>
        <w:r w:rsidR="005D70D6">
          <w:rPr>
            <w:rFonts w:ascii="Calibri" w:hAnsi="Calibri" w:cs="Calibri"/>
            <w:color w:val="000000" w:themeColor="text1"/>
            <w:sz w:val="22"/>
            <w:szCs w:val="22"/>
          </w:rPr>
          <w:t xml:space="preserve">ově </w:t>
        </w:r>
        <w:r w:rsidRPr="000C4A69">
          <w:rPr>
            <w:rFonts w:ascii="Calibri" w:hAnsi="Calibri" w:cs="Calibri"/>
            <w:color w:val="000000" w:themeColor="text1"/>
            <w:sz w:val="22"/>
            <w:szCs w:val="22"/>
          </w:rPr>
          <w:t>připravena k podpisu.</w:t>
        </w:r>
      </w:ins>
    </w:p>
    <w:p w14:paraId="73F92592" w14:textId="77777777" w:rsidR="00E525DF" w:rsidRPr="00FE1830" w:rsidRDefault="00E525DF" w:rsidP="00FE1830">
      <w:pPr>
        <w:ind w:left="426"/>
        <w:rPr>
          <w:rFonts w:asciiTheme="minorHAnsi" w:hAnsiTheme="minorHAnsi" w:cstheme="minorHAnsi"/>
          <w:bCs/>
          <w:sz w:val="24"/>
          <w:szCs w:val="24"/>
          <w:u w:val="single"/>
        </w:rPr>
      </w:pPr>
    </w:p>
    <w:p w14:paraId="254F3213"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Působnost orgánů vysoké školy</w:t>
      </w:r>
    </w:p>
    <w:p w14:paraId="6A40D5D9"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Standardy 1.1-1.2</w:t>
      </w:r>
    </w:p>
    <w:p w14:paraId="33F5DFB7" w14:textId="77777777" w:rsidR="000C4A69" w:rsidRDefault="00483B92" w:rsidP="0031440D">
      <w:pPr>
        <w:pStyle w:val="Nadpis2"/>
        <w:spacing w:before="0"/>
        <w:jc w:val="both"/>
        <w:rPr>
          <w:ins w:id="10524" w:author="Pavla Trefilová" w:date="2019-11-18T17:19:00Z"/>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46"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ins w:id="10525" w:author="Pavla Trefilová" w:date="2019-11-18T17:19:00Z">
        <w:r w:rsidR="000C4A69" w:rsidRPr="000C4A69">
          <w:t xml:space="preserve"> </w:t>
        </w:r>
      </w:ins>
    </w:p>
    <w:p w14:paraId="71CFE40D" w14:textId="5DB3EE21" w:rsidR="000C4A69" w:rsidRDefault="000C4A69" w:rsidP="0031440D">
      <w:pPr>
        <w:rPr>
          <w:ins w:id="10526" w:author="Pavla Trefilová" w:date="2019-11-18T17:19:00Z"/>
        </w:rPr>
      </w:pPr>
    </w:p>
    <w:p w14:paraId="5AC3529C" w14:textId="77777777" w:rsidR="00E525DF" w:rsidRPr="0031440D" w:rsidRDefault="00E525DF">
      <w:pPr>
        <w:rPr>
          <w:rPrChange w:id="10527" w:author="Pavla Trefilová" w:date="2019-11-18T17:19:00Z">
            <w:rPr>
              <w:rFonts w:ascii="Calibri" w:hAnsi="Calibri"/>
              <w:color w:val="000000" w:themeColor="text1"/>
              <w:sz w:val="22"/>
            </w:rPr>
          </w:rPrChange>
        </w:rPr>
        <w:pPrChange w:id="10528" w:author="Pavla Trefilová" w:date="2019-11-18T17:19:00Z">
          <w:pPr>
            <w:pStyle w:val="Nadpis2"/>
            <w:spacing w:after="600"/>
            <w:jc w:val="both"/>
          </w:pPr>
        </w:pPrChange>
      </w:pPr>
    </w:p>
    <w:p w14:paraId="3F1328A8"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 xml:space="preserve">Vnitřní systém zajišťování kvality </w:t>
      </w:r>
    </w:p>
    <w:p w14:paraId="5D0B91DE" w14:textId="77777777" w:rsidR="00FE1830" w:rsidRPr="00FE1830" w:rsidRDefault="00FE1830" w:rsidP="00FE1830">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Vymezení pravomoci a odpovědnost za kvalitu</w:t>
      </w:r>
    </w:p>
    <w:p w14:paraId="1FE7CD83" w14:textId="77777777" w:rsidR="00FE1830" w:rsidRPr="00FE1830" w:rsidRDefault="00FE1830" w:rsidP="008605CB">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Standard 1.3</w:t>
      </w:r>
    </w:p>
    <w:p w14:paraId="501FC49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47"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DC65D5A" w14:textId="77777777" w:rsidR="00483B92" w:rsidRPr="00EF7007" w:rsidRDefault="00483B92" w:rsidP="00AD0FB3">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48"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49"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88771B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vzniku a úprav studijních programů</w:t>
      </w:r>
    </w:p>
    <w:p w14:paraId="4F22325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1.4</w:t>
      </w:r>
    </w:p>
    <w:p w14:paraId="0A73825E" w14:textId="05BD528D"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50"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0C5D1310" w14:textId="7C5A2FA6"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Principy a systém uznávání zahraničního vzdělávání pro přijetí ke studiu</w:t>
      </w:r>
    </w:p>
    <w:p w14:paraId="69B10827"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1.5</w:t>
      </w:r>
    </w:p>
    <w:p w14:paraId="4792BAFA" w14:textId="157A8C6C"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51" w:history="1">
        <w:r w:rsidR="008C3369" w:rsidRPr="0082524E">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E26F256"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lastRenderedPageBreak/>
        <w:t>Vedení kvalifikačních a rigorózních prací</w:t>
      </w:r>
    </w:p>
    <w:p w14:paraId="772BA6D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1.6</w:t>
      </w:r>
    </w:p>
    <w:p w14:paraId="6569D2E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3A6ABE">
        <w:rPr>
          <w:rFonts w:ascii="Calibri" w:hAnsi="Calibri" w:cs="Calibri"/>
          <w:sz w:val="22"/>
        </w:rPr>
        <w:t xml:space="preserve">V rámci UTB tento počet upravuje směrnice rektora </w:t>
      </w:r>
      <w:hyperlink r:id="rId52"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3A6ABE">
        <w:rPr>
          <w:rFonts w:ascii="Calibri" w:hAnsi="Calibri" w:cs="Calibri"/>
          <w:bCs/>
          <w:sz w:val="22"/>
        </w:rPr>
        <w:t xml:space="preserve">v platném znění. </w:t>
      </w:r>
      <w:r w:rsidRPr="003A6ABE">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53"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3A6ABE">
        <w:rPr>
          <w:rFonts w:ascii="Calibri" w:hAnsi="Calibri" w:cs="Calibri"/>
          <w:bCs/>
          <w:sz w:val="22"/>
        </w:rPr>
        <w:t>v platném znění.</w:t>
      </w:r>
    </w:p>
    <w:p w14:paraId="27CD774F"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54"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55"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CFCD645" w14:textId="1066E7CC" w:rsidR="00FE1830" w:rsidRPr="003A6ABE" w:rsidRDefault="00483B92"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rPr>
        <w:t>Na FaME UTB je pak upravuje Vnitřní předpis</w:t>
      </w:r>
      <w:r w:rsidRPr="003A6ABE">
        <w:rPr>
          <w:rFonts w:asciiTheme="minorHAnsi" w:hAnsiTheme="minorHAnsi" w:cstheme="minorHAnsi"/>
          <w:i/>
          <w:sz w:val="22"/>
        </w:rPr>
        <w:t xml:space="preserve"> </w:t>
      </w:r>
      <w:hyperlink r:id="rId56"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3A6ABE">
        <w:rPr>
          <w:rFonts w:asciiTheme="minorHAnsi" w:hAnsiTheme="minorHAnsi" w:cstheme="minorHAnsi"/>
          <w:sz w:val="22"/>
        </w:rPr>
        <w:t>článek 28.</w:t>
      </w:r>
    </w:p>
    <w:p w14:paraId="4ED8970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zpětné vazby při hodnocení kvality</w:t>
      </w:r>
    </w:p>
    <w:p w14:paraId="6625E01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1.7</w:t>
      </w:r>
    </w:p>
    <w:p w14:paraId="56120328" w14:textId="0994DDA9" w:rsidR="00FE1830" w:rsidRPr="008605CB" w:rsidRDefault="004340B1" w:rsidP="001B465D">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5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EB1111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Sledování úspěšnosti uchazečů o studium, studentů a uplatnitelnosti absolventů</w:t>
      </w:r>
    </w:p>
    <w:p w14:paraId="79E87A5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1.8</w:t>
      </w:r>
    </w:p>
    <w:p w14:paraId="66AB1CAC" w14:textId="18FE8583" w:rsidR="00FE1830" w:rsidRPr="003A6ABE" w:rsidRDefault="004340B1" w:rsidP="001B465D">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58"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E3B53B0"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w:t>
      </w:r>
    </w:p>
    <w:p w14:paraId="75068830"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Mezinárodní rozměr a aplikace soudobého stavu poznání</w:t>
      </w:r>
    </w:p>
    <w:p w14:paraId="16A38004"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1.9</w:t>
      </w:r>
    </w:p>
    <w:p w14:paraId="1972E68F"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803ABE7"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605CB">
        <w:rPr>
          <w:rStyle w:val="Znakapoznpodarou"/>
          <w:rFonts w:asciiTheme="minorHAnsi" w:hAnsiTheme="minorHAnsi" w:cstheme="minorHAnsi"/>
          <w:sz w:val="22"/>
          <w:szCs w:val="22"/>
        </w:rPr>
        <w:footnoteReference w:id="2"/>
      </w:r>
      <w:r w:rsidRPr="008605CB">
        <w:rPr>
          <w:rFonts w:asciiTheme="minorHAnsi" w:hAnsiTheme="minorHAnsi" w:cstheme="minorHAnsi"/>
          <w:sz w:val="22"/>
          <w:szCs w:val="22"/>
        </w:rPr>
        <w:t xml:space="preserve"> </w:t>
      </w:r>
    </w:p>
    <w:p w14:paraId="6FE6A058"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lastRenderedPageBreak/>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7DA25197" w14:textId="4818361F" w:rsidR="00FE1830" w:rsidRPr="008605CB" w:rsidRDefault="00483B92" w:rsidP="00FE1830">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59" w:history="1">
        <w:r w:rsidR="008C3369" w:rsidRPr="007B3B96">
          <w:rPr>
            <w:rStyle w:val="Hypertextovodkaz"/>
            <w:rFonts w:asciiTheme="minorHAnsi" w:hAnsiTheme="minorHAnsi" w:cstheme="minorHAnsi"/>
            <w:i/>
            <w:sz w:val="22"/>
            <w:szCs w:val="22"/>
          </w:rPr>
          <w:t>Mobility studentů UTB do zahraničí a zahraničních studentů na UTB</w:t>
        </w:r>
      </w:hyperlink>
      <w:r w:rsidR="008C3369" w:rsidRPr="007B3B96">
        <w:rPr>
          <w:rFonts w:asciiTheme="minorHAnsi" w:hAnsiTheme="minorHAnsi" w:cstheme="minorHAnsi"/>
          <w:i/>
          <w:sz w:val="22"/>
          <w:szCs w:val="22"/>
        </w:rPr>
        <w:t>.</w:t>
      </w:r>
    </w:p>
    <w:p w14:paraId="57211759" w14:textId="657DC3A2" w:rsidR="00FE1830" w:rsidRPr="001B465D" w:rsidRDefault="00FE1830" w:rsidP="00AD0FB3">
      <w:pPr>
        <w:spacing w:before="120" w:after="360"/>
        <w:jc w:val="both"/>
        <w:rPr>
          <w:rFonts w:asciiTheme="minorHAnsi" w:hAnsiTheme="minorHAnsi" w:cstheme="minorHAnsi"/>
          <w:sz w:val="22"/>
          <w:szCs w:val="22"/>
        </w:rPr>
      </w:pPr>
      <w:r w:rsidRPr="008605CB">
        <w:rPr>
          <w:rFonts w:asciiTheme="minorHAnsi" w:hAnsiTheme="minorHAnsi" w:cstheme="minorHAnsi"/>
          <w:sz w:val="22"/>
          <w:szCs w:val="22"/>
        </w:rPr>
        <w:t xml:space="preserve">V </w:t>
      </w:r>
      <w:r w:rsidRPr="00243357">
        <w:rPr>
          <w:rFonts w:asciiTheme="minorHAnsi" w:hAnsiTheme="minorHAnsi" w:cstheme="minorHAnsi"/>
          <w:sz w:val="22"/>
          <w:szCs w:val="22"/>
        </w:rPr>
        <w:t xml:space="preserve">daném studijním programu se např. jedná o mobility </w:t>
      </w:r>
      <w:r w:rsidRPr="001B465D">
        <w:rPr>
          <w:rFonts w:asciiTheme="minorHAnsi" w:hAnsiTheme="minorHAnsi" w:cstheme="minorHAnsi"/>
          <w:sz w:val="22"/>
          <w:szCs w:val="22"/>
        </w:rPr>
        <w:t xml:space="preserve">do Francie, Španělska, Portugalska, Finska, Dánska, Polska, Norska, Rakouska, Řecka, Slovinska, Slovenska, Turecka a dalších evropských zemí. </w:t>
      </w:r>
      <w:r w:rsidRPr="00243357">
        <w:rPr>
          <w:rFonts w:asciiTheme="minorHAnsi" w:hAnsiTheme="minorHAnsi" w:cstheme="minorHAnsi"/>
          <w:sz w:val="22"/>
          <w:szCs w:val="22"/>
        </w:rPr>
        <w:t xml:space="preserve">Dále jsou na UTB ve Zlíně standardně nabízeny studijní předměty vyučované v cizích jazycích a realizované studijní programy uskutečňované v cizích jazycích. </w:t>
      </w:r>
    </w:p>
    <w:p w14:paraId="5878D3F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uskutečňování studijních programů</w:t>
      </w:r>
    </w:p>
    <w:p w14:paraId="2E687CEE"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1.10</w:t>
      </w:r>
    </w:p>
    <w:p w14:paraId="798D73E6" w14:textId="77777777"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1B7EDD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tvorbě studijních programů</w:t>
      </w:r>
    </w:p>
    <w:p w14:paraId="782C582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1.11</w:t>
      </w:r>
    </w:p>
    <w:p w14:paraId="583DA99A" w14:textId="77777777" w:rsidR="00FE1830" w:rsidRPr="003A6ABE" w:rsidRDefault="00FE1830" w:rsidP="00AD0FB3">
      <w:pPr>
        <w:spacing w:before="120" w:after="600"/>
        <w:jc w:val="both"/>
        <w:rPr>
          <w:rFonts w:asciiTheme="minorHAnsi" w:hAnsiTheme="minorHAnsi" w:cstheme="minorHAnsi"/>
          <w:sz w:val="22"/>
          <w:szCs w:val="22"/>
        </w:rPr>
      </w:pPr>
      <w:r w:rsidRPr="003A6ABE">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50A05B0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 xml:space="preserve">Podpůrné zdroje a administrativa </w:t>
      </w:r>
    </w:p>
    <w:p w14:paraId="32D0EC7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Informační systém</w:t>
      </w:r>
    </w:p>
    <w:p w14:paraId="140C71A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1.12</w:t>
      </w:r>
    </w:p>
    <w:p w14:paraId="3C7157D5" w14:textId="77777777" w:rsidR="00FE1830" w:rsidRPr="008605CB" w:rsidRDefault="00FE1830" w:rsidP="00FE1830">
      <w:pPr>
        <w:tabs>
          <w:tab w:val="left" w:pos="2835"/>
        </w:tabs>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3434E62"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2822F4CC"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6015FEDD"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5A299B4"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xml:space="preserve">. Kromě vlastních zařízení s využitím kvalitní a rozsáhlé bezdrátové infrastruktury vybudované ve všech univerzitních objektech, mohou studenti využívat </w:t>
      </w:r>
      <w:r w:rsidRPr="00EF7007">
        <w:rPr>
          <w:rFonts w:asciiTheme="minorHAnsi" w:hAnsiTheme="minorHAnsi" w:cstheme="minorHAnsi"/>
          <w:sz w:val="22"/>
          <w:szCs w:val="22"/>
        </w:rPr>
        <w:lastRenderedPageBreak/>
        <w:t>k přístupu počítačové učebny fakult a studovny v moderní knihovně, která nabízí 250 klientských stanic s dostupností od 8 do 20 hodin v pracovních dnech, od 8 do 14 hodin v sobotu.</w:t>
      </w:r>
    </w:p>
    <w:p w14:paraId="19EF5BDE" w14:textId="1E315F29"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6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6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0C62F51E" w14:textId="0EA42673" w:rsidR="00FE1830" w:rsidRPr="008605CB" w:rsidRDefault="00483B92" w:rsidP="00AD0FB3">
      <w:pPr>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6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64"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65"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495964E"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Knihovny a elektronické zdroje</w:t>
      </w:r>
    </w:p>
    <w:p w14:paraId="49B3E3C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1.13</w:t>
      </w:r>
    </w:p>
    <w:p w14:paraId="153576E0" w14:textId="32CCE2CF" w:rsidR="00FE1830" w:rsidRDefault="00FE1830" w:rsidP="00AD0FB3">
      <w:pPr>
        <w:spacing w:before="120" w:after="240"/>
        <w:jc w:val="both"/>
        <w:rPr>
          <w:rFonts w:asciiTheme="minorHAnsi" w:hAnsiTheme="minorHAnsi" w:cstheme="minorHAnsi"/>
          <w:sz w:val="22"/>
          <w:szCs w:val="22"/>
        </w:rPr>
      </w:pPr>
      <w:r w:rsidRPr="008605CB">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D05EBAD" w14:textId="6E5567EA" w:rsidR="004A55A2" w:rsidRPr="008B3158" w:rsidRDefault="004A55A2" w:rsidP="004A55A2">
      <w:pPr>
        <w:spacing w:before="120" w:after="240"/>
        <w:jc w:val="both"/>
        <w:rPr>
          <w:ins w:id="10529" w:author="Pavla Trefilová" w:date="2019-11-18T17:19:00Z"/>
          <w:rFonts w:asciiTheme="minorHAnsi" w:hAnsiTheme="minorHAnsi" w:cstheme="minorHAnsi"/>
          <w:sz w:val="22"/>
          <w:szCs w:val="22"/>
        </w:rPr>
      </w:pPr>
      <w:ins w:id="10530" w:author="Pavla Trefilová" w:date="2019-11-18T17:19:00Z">
        <w:r>
          <w:rPr>
            <w:rFonts w:asciiTheme="minorHAnsi" w:hAnsiTheme="minorHAnsi" w:cstheme="minorHAnsi"/>
            <w:sz w:val="22"/>
            <w:szCs w:val="22"/>
          </w:rPr>
          <w:t>Výukové prostory vyhrazené pro UTB</w:t>
        </w:r>
        <w:r w:rsidRPr="008B3158">
          <w:rPr>
            <w:rFonts w:asciiTheme="minorHAnsi" w:hAnsiTheme="minorHAnsi" w:cstheme="minorHAnsi"/>
            <w:sz w:val="22"/>
            <w:szCs w:val="22"/>
          </w:rPr>
          <w:t xml:space="preserve"> v CZAC (Czech Academic City), v Erbíl</w:t>
        </w:r>
        <w:r>
          <w:rPr>
            <w:rFonts w:asciiTheme="minorHAnsi" w:hAnsiTheme="minorHAnsi" w:cstheme="minorHAnsi"/>
            <w:sz w:val="22"/>
            <w:szCs w:val="22"/>
          </w:rPr>
          <w:t>u</w:t>
        </w:r>
        <w:r w:rsidRPr="008B3158">
          <w:rPr>
            <w:rFonts w:asciiTheme="minorHAnsi" w:hAnsiTheme="minorHAnsi" w:cstheme="minorHAnsi"/>
            <w:sz w:val="22"/>
            <w:szCs w:val="22"/>
          </w:rPr>
          <w:t xml:space="preserve"> dispon</w:t>
        </w:r>
        <w:r>
          <w:rPr>
            <w:rFonts w:asciiTheme="minorHAnsi" w:hAnsiTheme="minorHAnsi" w:cstheme="minorHAnsi"/>
            <w:sz w:val="22"/>
            <w:szCs w:val="22"/>
          </w:rPr>
          <w:t>ují</w:t>
        </w:r>
        <w:r w:rsidRPr="008B3158">
          <w:rPr>
            <w:rFonts w:asciiTheme="minorHAnsi" w:hAnsiTheme="minorHAnsi" w:cstheme="minorHAnsi"/>
            <w:sz w:val="22"/>
            <w:szCs w:val="22"/>
          </w:rPr>
          <w:t xml:space="preserve"> stejným nebo podobným knihovním fondem jako UTB ve Zlíně. </w:t>
        </w:r>
        <w:r>
          <w:rPr>
            <w:rFonts w:asciiTheme="minorHAnsi" w:hAnsiTheme="minorHAnsi" w:cstheme="minorHAnsi"/>
            <w:sz w:val="22"/>
            <w:szCs w:val="22"/>
          </w:rPr>
          <w:t>Informační systémy knihovny</w:t>
        </w:r>
        <w:r w:rsidRPr="008B3158">
          <w:rPr>
            <w:rFonts w:asciiTheme="minorHAnsi" w:hAnsiTheme="minorHAnsi" w:cstheme="minorHAnsi"/>
            <w:sz w:val="22"/>
            <w:szCs w:val="22"/>
          </w:rPr>
          <w:t xml:space="preserve"> bud</w:t>
        </w:r>
        <w:r>
          <w:rPr>
            <w:rFonts w:asciiTheme="minorHAnsi" w:hAnsiTheme="minorHAnsi" w:cstheme="minorHAnsi"/>
            <w:sz w:val="22"/>
            <w:szCs w:val="22"/>
          </w:rPr>
          <w:t>ou díky</w:t>
        </w:r>
        <w:r w:rsidRPr="008B3158">
          <w:rPr>
            <w:rFonts w:asciiTheme="minorHAnsi" w:hAnsiTheme="minorHAnsi" w:cstheme="minorHAnsi"/>
            <w:sz w:val="22"/>
            <w:szCs w:val="22"/>
          </w:rPr>
          <w:t xml:space="preserve"> propoj</w:t>
        </w:r>
        <w:r>
          <w:rPr>
            <w:rFonts w:asciiTheme="minorHAnsi" w:hAnsiTheme="minorHAnsi" w:cstheme="minorHAnsi"/>
            <w:sz w:val="22"/>
            <w:szCs w:val="22"/>
          </w:rPr>
          <w:t>ení k disposici studentům, kteří tak</w:t>
        </w:r>
        <w:r w:rsidRPr="008B3158">
          <w:rPr>
            <w:rFonts w:asciiTheme="minorHAnsi" w:hAnsiTheme="minorHAnsi" w:cstheme="minorHAnsi"/>
            <w:sz w:val="22"/>
            <w:szCs w:val="22"/>
          </w:rPr>
          <w:t xml:space="preserve"> budou schopni používat jednotné elektronické zdroje.</w:t>
        </w:r>
      </w:ins>
    </w:p>
    <w:p w14:paraId="772F2DC7" w14:textId="77777777" w:rsidR="004A55A2" w:rsidRPr="008605CB" w:rsidRDefault="004A55A2" w:rsidP="004A55A2">
      <w:pPr>
        <w:spacing w:before="120" w:after="240"/>
        <w:jc w:val="both"/>
        <w:rPr>
          <w:ins w:id="10531" w:author="Pavla Trefilová" w:date="2019-11-18T17:19:00Z"/>
          <w:rFonts w:asciiTheme="minorHAnsi" w:hAnsiTheme="minorHAnsi" w:cstheme="minorHAnsi"/>
          <w:sz w:val="22"/>
          <w:szCs w:val="22"/>
        </w:rPr>
      </w:pPr>
      <w:ins w:id="10532" w:author="Pavla Trefilová" w:date="2019-11-18T17:19:00Z">
        <w:r w:rsidRPr="008B3158">
          <w:rPr>
            <w:rFonts w:asciiTheme="minorHAnsi" w:hAnsiTheme="minorHAnsi" w:cstheme="minorHAnsi"/>
            <w:sz w:val="22"/>
            <w:szCs w:val="22"/>
          </w:rPr>
          <w:t xml:space="preserve">Studium programu </w:t>
        </w:r>
        <w:r>
          <w:rPr>
            <w:rFonts w:asciiTheme="minorHAnsi" w:hAnsiTheme="minorHAnsi" w:cstheme="minorHAnsi"/>
            <w:sz w:val="22"/>
            <w:szCs w:val="22"/>
          </w:rPr>
          <w:t>Economics and Management</w:t>
        </w:r>
        <w:r w:rsidRPr="008B3158">
          <w:rPr>
            <w:rFonts w:asciiTheme="minorHAnsi" w:hAnsiTheme="minorHAnsi" w:cstheme="minorHAnsi"/>
            <w:sz w:val="22"/>
            <w:szCs w:val="22"/>
          </w:rPr>
          <w:t xml:space="preserve"> bude rozděleno mezi studium v Erbílu a Zlíně. </w:t>
        </w:r>
      </w:ins>
    </w:p>
    <w:p w14:paraId="034B49F0" w14:textId="77777777" w:rsidR="00FE1830" w:rsidRPr="008605CB" w:rsidRDefault="00FE1830" w:rsidP="00FE1830">
      <w:pPr>
        <w:jc w:val="both"/>
        <w:rPr>
          <w:rFonts w:asciiTheme="minorHAnsi" w:hAnsiTheme="minorHAnsi" w:cstheme="minorHAnsi"/>
          <w:i/>
          <w:sz w:val="22"/>
          <w:szCs w:val="22"/>
        </w:rPr>
      </w:pPr>
      <w:r w:rsidRPr="008605CB">
        <w:rPr>
          <w:rFonts w:asciiTheme="minorHAnsi" w:hAnsiTheme="minorHAnsi" w:cstheme="minorHAnsi"/>
          <w:i/>
          <w:sz w:val="22"/>
          <w:szCs w:val="22"/>
        </w:rPr>
        <w:t>Dostupnost knihovního fondu</w:t>
      </w:r>
    </w:p>
    <w:p w14:paraId="7A60391A"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87B8E23"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708B0A8"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36DCBA3" w14:textId="41B5763B" w:rsidR="00FE1830" w:rsidRDefault="00FE1830" w:rsidP="0031440D">
      <w:pPr>
        <w:spacing w:before="120" w:after="120"/>
        <w:jc w:val="both"/>
        <w:rPr>
          <w:ins w:id="10533" w:author="Pavla Trefilová" w:date="2019-11-18T17:19:00Z"/>
          <w:rFonts w:asciiTheme="minorHAnsi" w:hAnsiTheme="minorHAnsi" w:cstheme="minorHAnsi"/>
          <w:sz w:val="22"/>
          <w:szCs w:val="22"/>
        </w:rPr>
      </w:pPr>
      <w:r w:rsidRPr="008605CB">
        <w:rPr>
          <w:rFonts w:asciiTheme="minorHAnsi" w:hAnsiTheme="minorHAnsi" w:cstheme="minorHAnsi"/>
          <w:sz w:val="22"/>
          <w:szCs w:val="22"/>
        </w:rPr>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w:t>
      </w:r>
      <w:r w:rsidR="00670492">
        <w:rPr>
          <w:rFonts w:asciiTheme="minorHAnsi" w:hAnsiTheme="minorHAnsi" w:cstheme="minorHAnsi"/>
          <w:sz w:val="22"/>
          <w:szCs w:val="22"/>
        </w:rPr>
        <w:t>opisy knihovna zpřístupňuje cca</w:t>
      </w:r>
      <w:r w:rsidRPr="008605CB">
        <w:rPr>
          <w:rFonts w:asciiTheme="minorHAnsi" w:hAnsiTheme="minorHAnsi" w:cstheme="minorHAnsi"/>
          <w:sz w:val="22"/>
          <w:szCs w:val="22"/>
        </w:rPr>
        <w:t xml:space="preserve"> 50 000 elektronických periodik. Vysoce transparentní je proces nákupu nových knih, které jsou doporučovány pedagogy buď přímo ve </w:t>
      </w:r>
      <w:r w:rsidRPr="008605CB">
        <w:rPr>
          <w:rFonts w:asciiTheme="minorHAnsi" w:hAnsiTheme="minorHAnsi" w:cstheme="minorHAnsi"/>
          <w:sz w:val="22"/>
          <w:szCs w:val="22"/>
        </w:rPr>
        <w:lastRenderedPageBreak/>
        <w:t>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605CB">
        <w:rPr>
          <w:rStyle w:val="Znakapoznpodarou"/>
          <w:rFonts w:asciiTheme="minorHAnsi" w:hAnsiTheme="minorHAnsi" w:cstheme="minorHAnsi"/>
          <w:sz w:val="22"/>
          <w:szCs w:val="22"/>
        </w:rPr>
        <w:footnoteReference w:id="3"/>
      </w:r>
      <w:r w:rsidRPr="008605CB">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605CB">
        <w:rPr>
          <w:rStyle w:val="Znakapoznpodarou"/>
          <w:rFonts w:asciiTheme="minorHAnsi" w:hAnsiTheme="minorHAnsi" w:cstheme="minorHAnsi"/>
          <w:sz w:val="22"/>
          <w:szCs w:val="22"/>
        </w:rPr>
        <w:footnoteReference w:id="4"/>
      </w:r>
    </w:p>
    <w:p w14:paraId="1DDF1684" w14:textId="77777777" w:rsidR="004A55A2" w:rsidRDefault="004A55A2" w:rsidP="004A55A2">
      <w:pPr>
        <w:spacing w:before="120" w:after="120"/>
        <w:jc w:val="both"/>
        <w:rPr>
          <w:ins w:id="10534" w:author="Pavla Trefilová" w:date="2019-11-18T17:19:00Z"/>
          <w:rFonts w:asciiTheme="minorHAnsi" w:hAnsiTheme="minorHAnsi" w:cstheme="minorHAnsi"/>
          <w:sz w:val="22"/>
          <w:szCs w:val="22"/>
        </w:rPr>
      </w:pPr>
      <w:ins w:id="10535" w:author="Pavla Trefilová" w:date="2019-11-18T17:19:00Z">
        <w:r w:rsidRPr="008605CB">
          <w:rPr>
            <w:rFonts w:asciiTheme="minorHAnsi" w:hAnsiTheme="minorHAnsi" w:cstheme="minorHAnsi"/>
            <w:sz w:val="22"/>
            <w:szCs w:val="22"/>
          </w:rPr>
          <w:t>Informační zdroje a informační služby pro všechny studijní programy realizované na UTB v</w:t>
        </w:r>
        <w:r>
          <w:rPr>
            <w:rFonts w:asciiTheme="minorHAnsi" w:hAnsiTheme="minorHAnsi" w:cstheme="minorHAnsi"/>
            <w:sz w:val="22"/>
            <w:szCs w:val="22"/>
          </w:rPr>
          <w:t xml:space="preserve"> Erbílu zajišťuje CZAC knihovna, která sídli v hlavní budově CZAC. </w:t>
        </w:r>
      </w:ins>
    </w:p>
    <w:p w14:paraId="126F7623" w14:textId="77777777" w:rsidR="004A55A2" w:rsidRPr="008605CB" w:rsidRDefault="004A55A2" w:rsidP="004A55A2">
      <w:pPr>
        <w:spacing w:before="120" w:after="120"/>
        <w:jc w:val="both"/>
        <w:rPr>
          <w:ins w:id="10536" w:author="Pavla Trefilová" w:date="2019-11-18T17:19:00Z"/>
          <w:rFonts w:asciiTheme="minorHAnsi" w:hAnsiTheme="minorHAnsi" w:cstheme="minorHAnsi"/>
          <w:sz w:val="22"/>
          <w:szCs w:val="22"/>
        </w:rPr>
      </w:pPr>
      <w:ins w:id="10537" w:author="Pavla Trefilová" w:date="2019-11-18T17:19:00Z">
        <w:r w:rsidRPr="008605CB">
          <w:rPr>
            <w:rFonts w:asciiTheme="minorHAnsi" w:hAnsiTheme="minorHAnsi" w:cstheme="minorHAnsi"/>
            <w:sz w:val="22"/>
            <w:szCs w:val="22"/>
          </w:rPr>
          <w:t xml:space="preserve">K dispozici je zhruba </w:t>
        </w:r>
        <w:r>
          <w:rPr>
            <w:rFonts w:asciiTheme="minorHAnsi" w:hAnsiTheme="minorHAnsi" w:cstheme="minorHAnsi"/>
            <w:sz w:val="22"/>
            <w:szCs w:val="22"/>
          </w:rPr>
          <w:t>50</w:t>
        </w:r>
        <w:r w:rsidRPr="00DC2170">
          <w:rPr>
            <w:rFonts w:asciiTheme="minorHAnsi" w:hAnsiTheme="minorHAnsi" w:cstheme="minorHAnsi"/>
            <w:sz w:val="22"/>
            <w:szCs w:val="22"/>
          </w:rPr>
          <w:t xml:space="preserve"> </w:t>
        </w:r>
        <w:r w:rsidRPr="008605CB">
          <w:rPr>
            <w:rFonts w:asciiTheme="minorHAnsi" w:hAnsiTheme="minorHAnsi" w:cstheme="minorHAnsi"/>
            <w:sz w:val="22"/>
            <w:szCs w:val="22"/>
          </w:rPr>
          <w:t xml:space="preserve">studijních míst, </w:t>
        </w:r>
        <w:r>
          <w:rPr>
            <w:rFonts w:asciiTheme="minorHAnsi" w:hAnsiTheme="minorHAnsi" w:cstheme="minorHAnsi"/>
            <w:sz w:val="22"/>
            <w:szCs w:val="22"/>
          </w:rPr>
          <w:t>80</w:t>
        </w:r>
        <w:r w:rsidRPr="008605CB">
          <w:rPr>
            <w:rFonts w:asciiTheme="minorHAnsi" w:hAnsiTheme="minorHAnsi" w:cstheme="minorHAnsi"/>
            <w:sz w:val="22"/>
            <w:szCs w:val="22"/>
          </w:rPr>
          <w:t xml:space="preserve"> počítačů a dostatečné množství přípojných míst pro notebooky</w:t>
        </w:r>
        <w:r>
          <w:rPr>
            <w:rFonts w:asciiTheme="minorHAnsi" w:hAnsiTheme="minorHAnsi" w:cstheme="minorHAnsi"/>
            <w:sz w:val="22"/>
            <w:szCs w:val="22"/>
          </w:rPr>
          <w:t xml:space="preserve"> </w:t>
        </w:r>
        <w:r w:rsidRPr="00DC2170">
          <w:rPr>
            <w:rFonts w:asciiTheme="minorHAnsi" w:hAnsiTheme="minorHAnsi" w:cstheme="minorHAnsi"/>
            <w:sz w:val="22"/>
            <w:szCs w:val="22"/>
          </w:rPr>
          <w:t>(wi-fi)</w:t>
        </w:r>
        <w:r w:rsidRPr="008605CB">
          <w:rPr>
            <w:rFonts w:asciiTheme="minorHAnsi" w:hAnsiTheme="minorHAnsi" w:cstheme="minorHAnsi"/>
            <w:sz w:val="22"/>
            <w:szCs w:val="22"/>
          </w:rPr>
          <w:t xml:space="preserve">. Knihovna je vybavena virtuální technologií WMware s klientskými stanicemi Zero Client DZ22-2. Uživatelé mohou používat při své práci </w:t>
        </w:r>
        <w:r>
          <w:rPr>
            <w:rFonts w:asciiTheme="minorHAnsi" w:hAnsiTheme="minorHAnsi" w:cstheme="minorHAnsi"/>
            <w:sz w:val="22"/>
            <w:szCs w:val="22"/>
          </w:rPr>
          <w:t>tiskárnu</w:t>
        </w:r>
        <w:r w:rsidRPr="008605CB">
          <w:rPr>
            <w:rFonts w:asciiTheme="minorHAnsi" w:hAnsiTheme="minorHAnsi" w:cstheme="minorHAnsi"/>
            <w:sz w:val="22"/>
            <w:szCs w:val="22"/>
          </w:rPr>
          <w:t xml:space="preserve"> pro kopírování, tisk a skenování. </w:t>
        </w:r>
        <w:r>
          <w:rPr>
            <w:rFonts w:asciiTheme="minorHAnsi" w:hAnsiTheme="minorHAnsi" w:cstheme="minorHAnsi"/>
            <w:sz w:val="22"/>
            <w:szCs w:val="22"/>
          </w:rPr>
          <w:t xml:space="preserve">Knihovna disponuje dostatkem studijních míst. </w:t>
        </w:r>
      </w:ins>
    </w:p>
    <w:p w14:paraId="6B98DB10" w14:textId="77777777" w:rsidR="008B3158" w:rsidRDefault="008B3158">
      <w:pPr>
        <w:spacing w:after="120"/>
        <w:jc w:val="both"/>
        <w:rPr>
          <w:i/>
          <w:rPrChange w:id="10538" w:author="Pavla Trefilová" w:date="2019-11-18T17:19:00Z">
            <w:rPr>
              <w:rStyle w:val="Hypertextovodkaz"/>
              <w:rFonts w:asciiTheme="minorHAnsi" w:hAnsiTheme="minorHAnsi"/>
              <w:sz w:val="22"/>
            </w:rPr>
          </w:rPrChange>
        </w:rPr>
        <w:pPrChange w:id="10539" w:author="Pavla Trefilová" w:date="2019-11-18T17:19:00Z">
          <w:pPr>
            <w:spacing w:after="240"/>
            <w:jc w:val="both"/>
          </w:pPr>
        </w:pPrChange>
      </w:pPr>
    </w:p>
    <w:p w14:paraId="0FC3F41D" w14:textId="320B03AD" w:rsidR="00483B92" w:rsidRPr="00AD0FB3" w:rsidRDefault="00483B92" w:rsidP="00AD0FB3">
      <w:pPr>
        <w:spacing w:after="120"/>
        <w:jc w:val="both"/>
        <w:rPr>
          <w:rFonts w:asciiTheme="minorHAnsi" w:hAnsiTheme="minorHAnsi" w:cstheme="minorHAnsi"/>
          <w:i/>
          <w:sz w:val="22"/>
          <w:szCs w:val="22"/>
        </w:rPr>
      </w:pPr>
      <w:r w:rsidRPr="00AD0FB3">
        <w:rPr>
          <w:rFonts w:asciiTheme="minorHAnsi" w:hAnsiTheme="minorHAnsi" w:cstheme="minorHAnsi"/>
          <w:i/>
          <w:sz w:val="22"/>
          <w:szCs w:val="22"/>
        </w:rPr>
        <w:t>Dostupnost elektronických zdrojů</w:t>
      </w:r>
    </w:p>
    <w:p w14:paraId="6B78ADE9" w14:textId="77777777" w:rsidR="00483B92" w:rsidRPr="00EF7007" w:rsidRDefault="00483B92" w:rsidP="00483B92">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66">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p>
    <w:p w14:paraId="0FB4B863" w14:textId="77777777" w:rsidR="00483B92" w:rsidRPr="00EF7007" w:rsidRDefault="00483B92" w:rsidP="00483B92">
      <w:pPr>
        <w:rPr>
          <w:rFonts w:asciiTheme="minorHAnsi" w:hAnsiTheme="minorHAnsi" w:cstheme="minorHAnsi"/>
          <w:sz w:val="22"/>
          <w:szCs w:val="22"/>
        </w:rPr>
      </w:pPr>
      <w:r w:rsidRPr="00EF7007">
        <w:rPr>
          <w:rFonts w:asciiTheme="minorHAnsi" w:hAnsiTheme="minorHAnsi" w:cstheme="minorHAnsi"/>
          <w:sz w:val="22"/>
          <w:szCs w:val="22"/>
        </w:rPr>
        <w:t>Konkrétní dostupné databáze:</w:t>
      </w:r>
    </w:p>
    <w:p w14:paraId="23126171"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Citační databáze Web of Science a Scopus</w:t>
      </w:r>
    </w:p>
    <w:p w14:paraId="1330FDBA"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Multioborové kolekce elektronických časopisů Elsevier ScienceDirect, Wiley Online Library, SpringerLink</w:t>
      </w:r>
    </w:p>
    <w:p w14:paraId="59827B98"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Multioborové plnotextové databáze Ebsco a ProQuest</w:t>
      </w:r>
    </w:p>
    <w:p w14:paraId="7DCC6ACE"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Kolekce časopisů Emerald</w:t>
      </w:r>
    </w:p>
    <w:p w14:paraId="262A52F4"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40BD26B1"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03D45CEB" w14:textId="7800A152" w:rsidR="00FE1830" w:rsidRPr="00483B92" w:rsidRDefault="00483B92" w:rsidP="00AD0FB3">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67" w:history="1">
        <w:r w:rsidRPr="002B613F">
          <w:rPr>
            <w:rStyle w:val="Hypertextovodkaz"/>
            <w:rFonts w:asciiTheme="minorHAnsi" w:hAnsiTheme="minorHAnsi" w:cstheme="minorHAnsi"/>
            <w:i/>
            <w:sz w:val="22"/>
            <w:szCs w:val="22"/>
          </w:rPr>
          <w:t>http://portal.k.utb.cz/databases/alphabetical</w:t>
        </w:r>
      </w:hyperlink>
      <w:r w:rsidRPr="002B613F">
        <w:rPr>
          <w:rFonts w:asciiTheme="minorHAnsi" w:hAnsiTheme="minorHAnsi" w:cstheme="minorHAnsi"/>
          <w:i/>
          <w:sz w:val="22"/>
          <w:szCs w:val="22"/>
        </w:rPr>
        <w:t>.</w:t>
      </w:r>
      <w:r>
        <w:rPr>
          <w:rFonts w:asciiTheme="minorHAnsi" w:hAnsiTheme="minorHAnsi" w:cstheme="minorHAnsi"/>
          <w:sz w:val="22"/>
          <w:szCs w:val="22"/>
        </w:rPr>
        <w:t xml:space="preserve"> </w:t>
      </w:r>
    </w:p>
    <w:p w14:paraId="0311160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Studium studentů se specifickými potřebami</w:t>
      </w:r>
    </w:p>
    <w:p w14:paraId="4185D09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1.14</w:t>
      </w:r>
    </w:p>
    <w:p w14:paraId="0662E415" w14:textId="51B3F55C" w:rsidR="00483B92" w:rsidRPr="00EF7007" w:rsidRDefault="00483B92" w:rsidP="00483B92">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D15F7E" w:rsidRPr="00D15F7E">
        <w:rPr>
          <w:rStyle w:val="Siln"/>
          <w:rFonts w:asciiTheme="minorHAnsi" w:hAnsiTheme="minorHAnsi" w:cstheme="minorHAnsi"/>
          <w:b w:val="0"/>
          <w:sz w:val="22"/>
          <w:szCs w:val="22"/>
        </w:rPr>
        <w:t>18/2018</w:t>
      </w:r>
      <w:r w:rsidR="00D15F7E">
        <w:rPr>
          <w:rStyle w:val="Siln"/>
          <w:rFonts w:asciiTheme="minorHAnsi" w:hAnsiTheme="minorHAnsi" w:cstheme="minorHAnsi"/>
          <w:sz w:val="22"/>
          <w:szCs w:val="22"/>
        </w:rPr>
        <w:t xml:space="preserve"> </w:t>
      </w:r>
      <w:hyperlink r:id="rId68" w:history="1">
        <w:r w:rsidR="002B613F"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002B613F"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AD4BEB7"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69"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Pr="00EF7007">
        <w:rPr>
          <w:rFonts w:asciiTheme="minorHAnsi" w:hAnsiTheme="minorHAnsi" w:cstheme="minorHAnsi"/>
          <w:sz w:val="22"/>
          <w:szCs w:val="22"/>
        </w:rPr>
        <w:lastRenderedPageBreak/>
        <w:t>obory akreditované na univerzitě byly v největší možné míře přístupné i studentům nevidomým a slabozrakým, neslyšícím a nedoslýchavým, s pohybovým handicapem, psychickými a dalšími obtížemi.</w:t>
      </w:r>
    </w:p>
    <w:p w14:paraId="6EA53816"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3659A61"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V případě studia studentů s SV</w:t>
      </w:r>
      <w:r>
        <w:rPr>
          <w:rFonts w:asciiTheme="minorHAnsi" w:hAnsiTheme="minorHAnsi" w:cstheme="minorHAnsi"/>
          <w:sz w:val="22"/>
          <w:szCs w:val="22"/>
        </w:rPr>
        <w:t>P</w:t>
      </w:r>
      <w:r w:rsidRPr="00EF7007">
        <w:rPr>
          <w:rFonts w:asciiTheme="minorHAnsi" w:hAnsiTheme="minorHAnsi" w:cstheme="minorHAnsi"/>
          <w:sz w:val="22"/>
          <w:szCs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szCs w:val="22"/>
        </w:rPr>
        <w:t>ně doporučení pro studenty se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szCs w:val="22"/>
        </w:rPr>
        <w:t>do nich poznámky. Studentům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1AD7F73" w14:textId="7BE054C6" w:rsidR="00FE1830" w:rsidRPr="008605CB" w:rsidRDefault="00483B92" w:rsidP="00483B92">
      <w:pPr>
        <w:jc w:val="both"/>
        <w:rPr>
          <w:rFonts w:asciiTheme="minorHAnsi" w:hAnsiTheme="minorHAnsi" w:cstheme="minorHAnsi"/>
          <w:color w:val="000000" w:themeColor="text1"/>
          <w:sz w:val="22"/>
          <w:szCs w:val="22"/>
        </w:rPr>
      </w:pPr>
      <w:r w:rsidRPr="00EF7007">
        <w:rPr>
          <w:rFonts w:asciiTheme="minorHAnsi" w:hAnsiTheme="minorHAnsi" w:cstheme="minorHAnsi"/>
          <w:color w:val="000000" w:themeColor="text1"/>
          <w:sz w:val="22"/>
          <w:szCs w:val="22"/>
        </w:rPr>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17FF236A" w14:textId="77777777" w:rsidR="00FE1830" w:rsidRPr="008605CB" w:rsidRDefault="00FE1830" w:rsidP="00FE1830">
      <w:pPr>
        <w:jc w:val="both"/>
        <w:rPr>
          <w:rFonts w:asciiTheme="minorHAnsi" w:hAnsiTheme="minorHAnsi" w:cstheme="minorHAnsi"/>
          <w:color w:val="FF0000"/>
          <w:sz w:val="22"/>
          <w:szCs w:val="22"/>
        </w:rPr>
      </w:pPr>
    </w:p>
    <w:p w14:paraId="31FE5BA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Opatření proti neetickému jednání a k ochraně duševního vlastnictví</w:t>
      </w:r>
    </w:p>
    <w:p w14:paraId="060F97E0"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1.15</w:t>
      </w:r>
    </w:p>
    <w:p w14:paraId="1F421D4E" w14:textId="35565C6E" w:rsidR="00FE1830" w:rsidRPr="008605CB" w:rsidRDefault="00483B92" w:rsidP="00FE1830">
      <w:pPr>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0"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71"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72"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FE1830" w:rsidRPr="008605CB">
        <w:rPr>
          <w:rFonts w:asciiTheme="minorHAnsi" w:hAnsiTheme="minorHAnsi" w:cstheme="minorHAnsi"/>
          <w:sz w:val="22"/>
          <w:szCs w:val="22"/>
        </w:rPr>
        <w:br w:type="page"/>
      </w:r>
    </w:p>
    <w:p w14:paraId="466B0444" w14:textId="77777777" w:rsidR="00FE1830" w:rsidRPr="008605CB" w:rsidRDefault="00FE1830" w:rsidP="001C2699">
      <w:pPr>
        <w:pStyle w:val="Nadpis1"/>
        <w:numPr>
          <w:ilvl w:val="0"/>
          <w:numId w:val="72"/>
        </w:numPr>
        <w:jc w:val="center"/>
        <w:rPr>
          <w:rFonts w:asciiTheme="minorHAnsi" w:hAnsiTheme="minorHAnsi" w:cstheme="minorHAnsi"/>
          <w:b/>
          <w:sz w:val="40"/>
        </w:rPr>
      </w:pPr>
      <w:r w:rsidRPr="008605CB">
        <w:rPr>
          <w:rFonts w:asciiTheme="minorHAnsi" w:hAnsiTheme="minorHAnsi" w:cstheme="minorHAnsi"/>
          <w:b/>
          <w:sz w:val="40"/>
        </w:rPr>
        <w:lastRenderedPageBreak/>
        <w:t>Studijní program</w:t>
      </w:r>
    </w:p>
    <w:p w14:paraId="128F70C2" w14:textId="77777777" w:rsidR="00FE1830" w:rsidRPr="008605CB" w:rsidRDefault="00FE1830" w:rsidP="00FE1830">
      <w:pPr>
        <w:rPr>
          <w:rFonts w:asciiTheme="minorHAnsi" w:hAnsiTheme="minorHAnsi" w:cstheme="minorHAnsi"/>
          <w:bCs/>
          <w:sz w:val="22"/>
          <w:szCs w:val="22"/>
        </w:rPr>
      </w:pPr>
    </w:p>
    <w:p w14:paraId="23E583F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Soulad studijního programu s posláním vysoké školy a mezinárodní rozměr studijního programu</w:t>
      </w:r>
    </w:p>
    <w:p w14:paraId="37046B2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studijního programu s posláním a strategickými dokumenty vysoké školy</w:t>
      </w:r>
    </w:p>
    <w:p w14:paraId="3F8EA702" w14:textId="77777777" w:rsidR="00FE1830" w:rsidRPr="008605CB" w:rsidRDefault="00FE1830" w:rsidP="00AD0FB3">
      <w:pPr>
        <w:pStyle w:val="Nadpis3"/>
        <w:spacing w:after="120"/>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2.1</w:t>
      </w:r>
    </w:p>
    <w:p w14:paraId="5EA9BF48" w14:textId="2DFC1A75" w:rsidR="00FE1830" w:rsidRPr="008605CB" w:rsidRDefault="00FE1830" w:rsidP="00FE1830">
      <w:pPr>
        <w:jc w:val="both"/>
        <w:rPr>
          <w:rFonts w:asciiTheme="minorHAnsi" w:hAnsiTheme="minorHAnsi" w:cstheme="minorHAnsi"/>
          <w:i/>
          <w:color w:val="00B050"/>
          <w:sz w:val="22"/>
          <w:szCs w:val="22"/>
        </w:rPr>
      </w:pPr>
      <w:r w:rsidRPr="003A6ABE">
        <w:rPr>
          <w:rFonts w:asciiTheme="minorHAnsi" w:hAnsiTheme="minorHAnsi" w:cstheme="minorHAnsi"/>
          <w:sz w:val="22"/>
          <w:szCs w:val="22"/>
        </w:rPr>
        <w:t xml:space="preserve">Bakalářský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v souladu s posláním a strategickými dokumenty UTB ve Zlíně. Jeho příprava koresponduje s </w:t>
      </w:r>
      <w:hyperlink r:id="rId73" w:history="1">
        <w:r w:rsidR="009337C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i/>
          <w:sz w:val="22"/>
          <w:szCs w:val="22"/>
        </w:rPr>
        <w:t>(Prioritní cíl 1 – Vzdělávání: Připravit a akreditovat nové studijní programy, a to bakalářské, navazující magisterské i doktorské),</w:t>
      </w:r>
      <w:r w:rsidRPr="003A6ABE">
        <w:rPr>
          <w:rFonts w:asciiTheme="minorHAnsi" w:hAnsiTheme="minorHAnsi" w:cstheme="minorHAnsi"/>
          <w:sz w:val="22"/>
          <w:szCs w:val="22"/>
        </w:rPr>
        <w:t xml:space="preserve"> který ve svém </w:t>
      </w:r>
      <w:hyperlink r:id="rId74" w:history="1">
        <w:r w:rsidR="009337C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9337CE">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zařadil jeho zpracování pod prioritu 1 – Vzdělávání (Cíl 3): </w:t>
      </w:r>
      <w:r w:rsidRPr="003A6ABE">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3A6ABE">
        <w:rPr>
          <w:rFonts w:asciiTheme="minorHAnsi" w:hAnsiTheme="minorHAnsi" w:cstheme="minorHAnsi"/>
          <w:i/>
          <w:sz w:val="22"/>
          <w:szCs w:val="22"/>
        </w:rPr>
        <w:cr/>
      </w:r>
    </w:p>
    <w:p w14:paraId="311C18E8" w14:textId="01E94A0F"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Dále je jeho příprava zakotvena v </w:t>
      </w:r>
      <w:hyperlink r:id="rId75" w:history="1">
        <w:r w:rsidR="009337C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pod prioritním cílem 1 – Vzdělávání: Prioritní cíl 1-2: </w:t>
      </w:r>
      <w:r w:rsidRPr="003A6ABE">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3A6ABE">
        <w:rPr>
          <w:rFonts w:asciiTheme="minorHAnsi" w:hAnsiTheme="minorHAnsi" w:cstheme="minorHAnsi"/>
          <w:sz w:val="22"/>
          <w:szCs w:val="22"/>
        </w:rPr>
        <w:t>(Opatření 1-2.1):</w:t>
      </w:r>
    </w:p>
    <w:p w14:paraId="1DF43767"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Opatření 1-2.1: Příprava žádosti o akreditaci bakalářských a magisterských studijních programů:</w:t>
      </w:r>
    </w:p>
    <w:p w14:paraId="3CFE29F5" w14:textId="77777777" w:rsidR="00FE1830" w:rsidRPr="003A6ABE" w:rsidRDefault="00FE1830" w:rsidP="001C2699">
      <w:pPr>
        <w:pStyle w:val="Nadpis3"/>
        <w:numPr>
          <w:ilvl w:val="0"/>
          <w:numId w:val="78"/>
        </w:numPr>
        <w:jc w:val="both"/>
        <w:rPr>
          <w:rFonts w:asciiTheme="minorHAnsi" w:hAnsiTheme="minorHAnsi" w:cstheme="minorHAnsi"/>
          <w:b/>
          <w:color w:val="auto"/>
          <w:sz w:val="22"/>
          <w:szCs w:val="22"/>
        </w:rPr>
      </w:pPr>
      <w:r w:rsidRPr="003A6ABE">
        <w:rPr>
          <w:rFonts w:asciiTheme="minorHAnsi" w:hAnsiTheme="minorHAnsi" w:cstheme="minorHAnsi"/>
          <w:b/>
          <w:color w:val="auto"/>
          <w:sz w:val="22"/>
          <w:szCs w:val="22"/>
        </w:rPr>
        <w:t>Bakalářský studijní program Ekonomika a management v anglickém jazyce (prezenční i kombinovaná forma, akademicky profilovaný SP bez specializací)</w:t>
      </w:r>
    </w:p>
    <w:p w14:paraId="7D9C770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768FAF12"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13C29DF"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7C1F0BE0"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14:paraId="4E179599" w14:textId="77777777" w:rsidR="00FE1830" w:rsidRPr="008605CB" w:rsidRDefault="00FE1830" w:rsidP="00FE1830">
      <w:pPr>
        <w:rPr>
          <w:rFonts w:asciiTheme="minorHAnsi" w:hAnsiTheme="minorHAnsi" w:cstheme="minorHAnsi"/>
          <w:sz w:val="22"/>
          <w:szCs w:val="22"/>
        </w:rPr>
      </w:pPr>
    </w:p>
    <w:p w14:paraId="12E75F64"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Souvislost s tvůrčí činností vysoké školy </w:t>
      </w:r>
    </w:p>
    <w:p w14:paraId="5143403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2.2</w:t>
      </w:r>
    </w:p>
    <w:p w14:paraId="1C03635C" w14:textId="77777777" w:rsidR="00FE1830" w:rsidRPr="008605CB" w:rsidRDefault="00FE1830" w:rsidP="00FE1830">
      <w:pPr>
        <w:rPr>
          <w:rFonts w:asciiTheme="minorHAnsi" w:hAnsiTheme="minorHAnsi" w:cstheme="minorHAnsi"/>
          <w:sz w:val="22"/>
          <w:szCs w:val="22"/>
        </w:rPr>
      </w:pPr>
    </w:p>
    <w:p w14:paraId="4907910B" w14:textId="4891DD16"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Vědecko-výzkumná a publikační činnost je jednou z klíčových činností zajišťovaných fakultou v souvislosti s realizací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je primárně zajišťován Ústavem podnikové ekonomiky, ale na výuce předmětů se podílejí akademičtí pracovníci, všech ústavů fakulty. Vědeckovýzkumné aktivity ústavů pokrývají následující oblasti:</w:t>
      </w:r>
    </w:p>
    <w:p w14:paraId="42543DE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lastRenderedPageBreak/>
        <w:t>Ústav podnikové ekonomiky</w:t>
      </w:r>
      <w:r w:rsidRPr="003A6ABE">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34D841EE"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ekonomie</w:t>
      </w:r>
      <w:r w:rsidRPr="003A6ABE">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7660DF7"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financí a účetnictví</w:t>
      </w:r>
      <w:r w:rsidRPr="003A6ABE">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132BA03"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managementu a marketingu</w:t>
      </w:r>
      <w:r w:rsidRPr="003A6ABE">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216D38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průmyslového inženýrství a informačních systémů</w:t>
      </w:r>
      <w:r w:rsidRPr="003A6ABE">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0BE35C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regionálního rozvoje, veřejné správy a práva</w:t>
      </w:r>
      <w:r w:rsidRPr="003A6ABE">
        <w:rPr>
          <w:rFonts w:asciiTheme="minorHAnsi" w:hAnsiTheme="minorHAnsi" w:cstheme="minorHAnsi"/>
          <w:color w:val="auto"/>
          <w:sz w:val="22"/>
          <w:szCs w:val="22"/>
        </w:rPr>
        <w:t xml:space="preserve"> se v oblasti výzkumu orientuje na problematiku veřejných politik a smart governance.</w:t>
      </w:r>
    </w:p>
    <w:p w14:paraId="7C226C5B" w14:textId="77777777" w:rsidR="00FE1830" w:rsidRPr="003A6ABE" w:rsidRDefault="00FE1830" w:rsidP="001C2699">
      <w:pPr>
        <w:pStyle w:val="Nadpis3"/>
        <w:numPr>
          <w:ilvl w:val="0"/>
          <w:numId w:val="78"/>
        </w:numPr>
        <w:spacing w:after="120"/>
        <w:ind w:left="714" w:hanging="357"/>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statistiky a kvantitativních metod</w:t>
      </w:r>
      <w:r w:rsidRPr="003A6ABE">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FA3E76D" w14:textId="77777777" w:rsidR="00FE1830" w:rsidRPr="003A6ABE" w:rsidRDefault="00FE1830" w:rsidP="00AD0FB3">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5DF230E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2F4B6590" w14:textId="77777777" w:rsidR="00FE1830" w:rsidRPr="003A6ABE" w:rsidRDefault="00FE1830" w:rsidP="00FE1830">
      <w:pPr>
        <w:spacing w:before="120"/>
        <w:jc w:val="both"/>
        <w:rPr>
          <w:rFonts w:asciiTheme="minorHAnsi" w:hAnsiTheme="minorHAnsi" w:cstheme="minorHAnsi"/>
          <w:sz w:val="22"/>
          <w:szCs w:val="22"/>
        </w:rPr>
      </w:pPr>
      <w:r w:rsidRPr="003A6ABE">
        <w:rPr>
          <w:rFonts w:asciiTheme="minorHAnsi" w:hAnsiTheme="minorHAnsi" w:cstheme="minorHAnsi"/>
          <w:sz w:val="22"/>
          <w:szCs w:val="22"/>
        </w:rPr>
        <w:t>Externí grantové projekty GAČR řešené na fakultě v posledních pěti letech:</w:t>
      </w:r>
    </w:p>
    <w:p w14:paraId="7A841602" w14:textId="5A9C2EA8"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bCs/>
        </w:rPr>
        <w:t>. Doba řešení: 1. 1. 2017 – 31. 12. 2019. Číslo projektu: 17-13518S, Příjemce: Univerzit</w:t>
      </w:r>
      <w:r w:rsidR="00670492" w:rsidRPr="003A6ABE">
        <w:rPr>
          <w:rFonts w:asciiTheme="minorHAnsi" w:hAnsiTheme="minorHAnsi" w:cstheme="minorHAnsi"/>
          <w:bCs/>
        </w:rPr>
        <w:t>a Tomáše Bati ve Zlíně, Vysoká š</w:t>
      </w:r>
      <w:r w:rsidRPr="003A6ABE">
        <w:rPr>
          <w:rFonts w:asciiTheme="minorHAnsi" w:hAnsiTheme="minorHAnsi" w:cstheme="minorHAnsi"/>
          <w:bCs/>
        </w:rPr>
        <w:t xml:space="preserve">kola </w:t>
      </w:r>
      <w:r w:rsidR="00670492" w:rsidRPr="003A6ABE">
        <w:rPr>
          <w:rFonts w:asciiTheme="minorHAnsi" w:hAnsiTheme="minorHAnsi" w:cstheme="minorHAnsi"/>
          <w:bCs/>
        </w:rPr>
        <w:t>e</w:t>
      </w:r>
      <w:r w:rsidRPr="003A6ABE">
        <w:rPr>
          <w:rFonts w:asciiTheme="minorHAnsi" w:hAnsiTheme="minorHAnsi" w:cstheme="minorHAnsi"/>
          <w:bCs/>
        </w:rPr>
        <w:t>konomická. Řešitel: doc. Ing. Boris Popesko, Ph.D., spoluřešitel: doc. Ing</w:t>
      </w:r>
      <w:r w:rsidR="00F540C0">
        <w:rPr>
          <w:rFonts w:asciiTheme="minorHAnsi" w:hAnsiTheme="minorHAnsi" w:cstheme="minorHAnsi"/>
          <w:bCs/>
        </w:rPr>
        <w:t>.</w:t>
      </w:r>
      <w:r w:rsidRPr="003A6ABE">
        <w:rPr>
          <w:rFonts w:asciiTheme="minorHAnsi" w:hAnsiTheme="minorHAnsi" w:cstheme="minorHAnsi"/>
          <w:bCs/>
        </w:rPr>
        <w:t xml:space="preserve"> Jaroslav Wagner, Ph.D.</w:t>
      </w:r>
    </w:p>
    <w:p w14:paraId="384D3C9E"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Metodika tvorby modelu predikce sektorové a podnikové výkonnosti v makroekonomických souvislostech</w:t>
      </w:r>
      <w:r w:rsidRPr="003A6ABE">
        <w:rPr>
          <w:rFonts w:asciiTheme="minorHAnsi" w:hAnsiTheme="minorHAnsi" w:cstheme="minorHAnsi"/>
          <w:bCs/>
        </w:rPr>
        <w:t xml:space="preserve">. Doba řešení: 1. 1. 2016 – 31. 12. 2018. Číslo projektu: 17-13518S, Příjemce: Univerzita Tomáše Bati ve Zlíně. </w:t>
      </w:r>
      <w:r w:rsidR="00670492" w:rsidRPr="003A6ABE">
        <w:rPr>
          <w:rFonts w:asciiTheme="minorHAnsi" w:hAnsiTheme="minorHAnsi" w:cstheme="minorHAnsi"/>
          <w:bCs/>
        </w:rPr>
        <w:t>Řešitel: 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061B56D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lastRenderedPageBreak/>
        <w:t>Determinanty prostorové alokace výdajů kohezní politiky Evropské unie.</w:t>
      </w:r>
      <w:r w:rsidRPr="003A6ABE">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61DF169F"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Tvorba strategického modelu výkonnosti založeného na synergických efektech vybraných soustav řízení. </w:t>
      </w:r>
      <w:r w:rsidRPr="003A6ABE">
        <w:rPr>
          <w:rFonts w:asciiTheme="minorHAnsi" w:hAnsiTheme="minorHAnsi" w:cstheme="minorHAnsi"/>
          <w:bCs/>
        </w:rPr>
        <w:t>Doba řešení: 1. 1. 2014 – 31. 12. 2016. Číslo projektu: 14-18597P, Příjemce: Univerzita Tomáše Bati ve Zlíně. Řešitel: Ing. Michaela Blahová, Ph.D.</w:t>
      </w:r>
    </w:p>
    <w:p w14:paraId="4673CB85"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Variabilita skupin nákladů a její promítnutí v kalkulačním systému ve výrobních firmách. </w:t>
      </w:r>
      <w:r w:rsidRPr="003A6ABE">
        <w:rPr>
          <w:rFonts w:asciiTheme="minorHAnsi" w:hAnsiTheme="minorHAnsi" w:cstheme="minorHAnsi"/>
          <w:bCs/>
        </w:rPr>
        <w:t>Doba řešení: 1. 1. 2014 – 31. 12. 2016. Číslo projektu: 14-21654P, Příjemce: Univerzita Tomáše Bati ve Zlíně. Řešitel: Ing. Petr Novák, Ph.D.</w:t>
      </w:r>
    </w:p>
    <w:p w14:paraId="63538D8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Vytvoření českého nástroje pro měření akademických tacitních znalostí. </w:t>
      </w:r>
      <w:r w:rsidRPr="003A6ABE">
        <w:rPr>
          <w:rFonts w:asciiTheme="minorHAnsi" w:hAnsiTheme="minorHAnsi" w:cstheme="minorHAnsi"/>
          <w:bCs/>
        </w:rPr>
        <w:t>Doba řešení: 1. 1. 2012 – 31. 12. 2014. Číslo projektu: P407/12/0821, Příjemce: Univerzita Tomáše Bati ve Zlíně. Řešitel: Ing. Jana Matošková, Ph.D.</w:t>
      </w:r>
    </w:p>
    <w:p w14:paraId="17693037" w14:textId="77777777" w:rsidR="00FE1830" w:rsidRPr="003A6ABE" w:rsidRDefault="00FE1830" w:rsidP="001C2699">
      <w:pPr>
        <w:pStyle w:val="Odstavecseseznamem"/>
        <w:numPr>
          <w:ilvl w:val="0"/>
          <w:numId w:val="92"/>
        </w:numPr>
        <w:spacing w:after="240" w:line="240" w:lineRule="auto"/>
        <w:ind w:left="850" w:hanging="357"/>
        <w:jc w:val="both"/>
        <w:rPr>
          <w:rFonts w:asciiTheme="minorHAnsi" w:hAnsiTheme="minorHAnsi" w:cstheme="minorHAnsi"/>
          <w:b/>
          <w:bCs/>
        </w:rPr>
      </w:pPr>
      <w:r w:rsidRPr="003A6ABE">
        <w:rPr>
          <w:rFonts w:asciiTheme="minorHAnsi" w:hAnsiTheme="minorHAnsi" w:cstheme="minorHAnsi"/>
          <w:b/>
          <w:bCs/>
        </w:rPr>
        <w:t xml:space="preserve">Faktory ovlivňující on-line nákupní chování na Internetu v prostředí e-commerce na B2C a B2B trzích v ČR. </w:t>
      </w:r>
      <w:r w:rsidRPr="003A6ABE">
        <w:rPr>
          <w:rFonts w:asciiTheme="minorHAnsi" w:hAnsiTheme="minorHAnsi" w:cstheme="minorHAnsi"/>
          <w:bCs/>
        </w:rPr>
        <w:t>Doba řešení: 1. 1. 2011 – 31. 12. 2013. Číslo projektu: P403/11/P175, Příjemce: Univerzita Tomáše Bati ve Zlíně. Řešitel: doc. Ing. Michal Pilík, Ph.D.</w:t>
      </w:r>
    </w:p>
    <w:p w14:paraId="396B5BF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Externí grantové projekty TAČR řešené na fakultě v posledních pěti letech:</w:t>
      </w:r>
    </w:p>
    <w:p w14:paraId="66B4C09D"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Inovace systémů řízení subjektů cestovního ruchu pomocí nástrojů procesního řízení. </w:t>
      </w:r>
      <w:r w:rsidRPr="003A6ABE">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3F4E40B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Aplikace přístupů smart governance do organizačních struktur municipalit v České republice. </w:t>
      </w:r>
      <w:r w:rsidRPr="003A6ABE">
        <w:rPr>
          <w:rFonts w:asciiTheme="minorHAnsi" w:hAnsiTheme="minorHAnsi" w:cstheme="minorHAnsi"/>
          <w:bCs/>
        </w:rPr>
        <w:t>Doba řešení: 1. 9. 2017 – 31. 8. 2019. Číslo projektu: TJ01000114, Příjemce: Univerzita Tomáše Bati ve Zlíně. Řešitel: Ing. Filip Kučera</w:t>
      </w:r>
    </w:p>
    <w:p w14:paraId="3815AC16"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3A6ABE">
        <w:rPr>
          <w:rFonts w:asciiTheme="minorHAnsi" w:hAnsiTheme="minorHAnsi" w:cstheme="minorHAnsi"/>
          <w:bCs/>
        </w:rPr>
        <w:t>Doba řešení: 1. 1. 2016 – 31. 12. 2017. Číslo projektu: TD03000370, Příjemce: Univerzita Tomáše Bati ve Zlíně. Řešitel: doc. RNDr. PhDr. Oldřich Hájek, Ph.D.</w:t>
      </w:r>
    </w:p>
    <w:p w14:paraId="3277884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Výzkum vývoje profesní orientace studentů středních škol s ohledem na parametrizaci jejich dalšího studia a trh práce. </w:t>
      </w:r>
      <w:r w:rsidRPr="003A6ABE">
        <w:rPr>
          <w:rFonts w:asciiTheme="minorHAnsi" w:hAnsiTheme="minorHAnsi" w:cstheme="minorHAnsi"/>
          <w:bCs/>
        </w:rPr>
        <w:t>Doba řešení: 1. 1. 2014 – 31. 12. 2015. Číslo projektu: TD020291, Příjemce: Univerzita Tomáše Bati ve Zlíně. Řešitel: doc. Ing. Zuzana Dohnalová, Ph.D.</w:t>
      </w:r>
    </w:p>
    <w:p w14:paraId="2EB40627"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Výkonový potenciál pracovníků 50+ a specifické formy řízení lidských zdrojů podniku. </w:t>
      </w:r>
      <w:r w:rsidRPr="003A6ABE">
        <w:rPr>
          <w:rFonts w:asciiTheme="minorHAnsi" w:hAnsiTheme="minorHAnsi" w:cstheme="minorHAnsi"/>
          <w:bCs/>
        </w:rPr>
        <w:t xml:space="preserve">Doba řešení: 1. 1. 2012 – 31. 12. 2013. Číslo projektu: TD010129, Příjemce: Univerzita Tomáše Bati ve Zlíně. Řešitel: doc. PhDr. </w:t>
      </w:r>
      <w:r w:rsidR="00B15389" w:rsidRPr="003A6ABE">
        <w:rPr>
          <w:rFonts w:asciiTheme="minorHAnsi" w:hAnsiTheme="minorHAnsi" w:cstheme="minorHAnsi"/>
          <w:bCs/>
        </w:rPr>
        <w:t>Ing. Aleš Gregar, CSc.</w:t>
      </w:r>
    </w:p>
    <w:p w14:paraId="4B5CD165" w14:textId="77777777" w:rsidR="00FE1830" w:rsidRPr="003A6ABE" w:rsidRDefault="00FE1830" w:rsidP="001C2699">
      <w:pPr>
        <w:pStyle w:val="Odstavecseseznamem"/>
        <w:numPr>
          <w:ilvl w:val="0"/>
          <w:numId w:val="93"/>
        </w:numPr>
        <w:spacing w:after="240" w:line="240" w:lineRule="auto"/>
        <w:ind w:left="850" w:hanging="357"/>
        <w:jc w:val="both"/>
        <w:rPr>
          <w:rFonts w:asciiTheme="minorHAnsi" w:hAnsiTheme="minorHAnsi" w:cstheme="minorHAnsi"/>
          <w:bCs/>
        </w:rPr>
      </w:pPr>
      <w:r w:rsidRPr="003A6ABE">
        <w:rPr>
          <w:rFonts w:asciiTheme="minorHAnsi" w:hAnsiTheme="minorHAnsi" w:cstheme="minorHAnsi"/>
          <w:b/>
          <w:bCs/>
        </w:rPr>
        <w:t xml:space="preserve">Klastrová politika České republiky a jejích regionů pro globální konkurenceschopnost a udržitelný růst. </w:t>
      </w:r>
      <w:r w:rsidRPr="003A6ABE">
        <w:rPr>
          <w:rFonts w:asciiTheme="minorHAnsi" w:hAnsiTheme="minorHAnsi" w:cstheme="minorHAnsi"/>
          <w:bCs/>
        </w:rPr>
        <w:t xml:space="preserve">Doba řešení: 1. 1. 2012 – 31. 12. 2013. Číslo projektu: TD010158, Příjemce: Univerzita Tomáše Bati ve Zlíně. Řešitel: </w:t>
      </w:r>
      <w:r w:rsidR="00670492" w:rsidRPr="003A6ABE">
        <w:rPr>
          <w:rFonts w:asciiTheme="minorHAnsi" w:hAnsiTheme="minorHAnsi" w:cstheme="minorHAnsi"/>
          <w:bCs/>
        </w:rPr>
        <w:t>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42D9F79E"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3EFD3FC4" w14:textId="77777777" w:rsidR="00FE1830" w:rsidRPr="003A6ABE" w:rsidRDefault="00FE1830" w:rsidP="00FE1830">
      <w:pPr>
        <w:jc w:val="both"/>
        <w:rPr>
          <w:rFonts w:asciiTheme="minorHAnsi" w:hAnsiTheme="minorHAnsi" w:cstheme="minorHAnsi"/>
          <w:sz w:val="22"/>
          <w:szCs w:val="22"/>
        </w:rPr>
      </w:pPr>
    </w:p>
    <w:p w14:paraId="1484141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Mezinárodní projekty řešené na fakultě:</w:t>
      </w:r>
    </w:p>
    <w:p w14:paraId="2A03F161" w14:textId="28D20B57" w:rsidR="00FE1830" w:rsidRPr="003A6ABE" w:rsidRDefault="007473B9"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SHAPE-ENERG</w:t>
      </w:r>
      <w:r w:rsidR="00FE1830" w:rsidRPr="003A6ABE">
        <w:rPr>
          <w:rFonts w:asciiTheme="minorHAnsi" w:hAnsiTheme="minorHAnsi" w:cstheme="minorHAnsi"/>
          <w:b/>
        </w:rPr>
        <w:t>Y</w:t>
      </w:r>
      <w:r w:rsidR="00FE1830" w:rsidRPr="003A6ABE">
        <w:rPr>
          <w:rFonts w:asciiTheme="minorHAnsi" w:hAnsiTheme="minorHAnsi" w:cstheme="minorHAnsi"/>
        </w:rPr>
        <w:t>, Mezinárodní program: H2020, číslo projektu: 731264, Příjemce: Anglia Ruskin University</w:t>
      </w:r>
    </w:p>
    <w:p w14:paraId="744FD819"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lastRenderedPageBreak/>
        <w:t xml:space="preserve">Improving the Efficiency of Student Services (IMPRESS), </w:t>
      </w:r>
      <w:r w:rsidRPr="003A6ABE">
        <w:rPr>
          <w:rFonts w:asciiTheme="minorHAnsi" w:hAnsiTheme="minorHAnsi" w:cstheme="minorHAnsi"/>
        </w:rPr>
        <w:t xml:space="preserve">Mezinárodní program: Tempus, číslo projektu: 530534-TEMPUS-1-2012-1-UK-TEMPUS-SMGR, Příjemce: </w:t>
      </w:r>
      <w:r w:rsidRPr="003A6ABE">
        <w:rPr>
          <w:rFonts w:asciiTheme="minorHAnsi" w:hAnsiTheme="minorHAnsi" w:cstheme="minorHAnsi"/>
          <w:lang w:val="fr-BE"/>
        </w:rPr>
        <w:t>Northumbria University</w:t>
      </w:r>
    </w:p>
    <w:p w14:paraId="36222A53"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Euro-Asian Cooperation for Excellence and Advancement (EACEA II)</w:t>
      </w:r>
      <w:r w:rsidRPr="003A6ABE">
        <w:rPr>
          <w:rFonts w:asciiTheme="minorHAnsi" w:hAnsiTheme="minorHAnsi" w:cstheme="minorHAnsi"/>
        </w:rPr>
        <w:t>, Mezinárodní program: Erasmus Mundus, číslo projektu: 544978-EM-1-2013-1-SI-ERA MUNDUS-EMA21, Příjemce: University of Ljubljana</w:t>
      </w:r>
    </w:p>
    <w:p w14:paraId="57BE73B7"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Education Force : Driving Mobility for EU-East Europe Cooperation (EFFORT), </w:t>
      </w:r>
      <w:r w:rsidRPr="003A6ABE">
        <w:rPr>
          <w:rFonts w:asciiTheme="minorHAnsi" w:hAnsiTheme="minorHAnsi" w:cstheme="minorHAnsi"/>
        </w:rPr>
        <w:t xml:space="preserve">Mezinárodní program: Erasmus Mundus, číslo projektu: </w:t>
      </w:r>
      <w:r w:rsidRPr="003A6ABE">
        <w:rPr>
          <w:rFonts w:asciiTheme="minorHAnsi" w:hAnsiTheme="minorHAnsi" w:cstheme="minorHAnsi"/>
          <w:lang w:val="fr-BE"/>
        </w:rPr>
        <w:t>545407-EM-1-2013-1-GR-ERA MUNDUS-EMA21</w:t>
      </w:r>
      <w:r w:rsidRPr="003A6ABE">
        <w:rPr>
          <w:rFonts w:asciiTheme="minorHAnsi" w:hAnsiTheme="minorHAnsi" w:cstheme="minorHAnsi"/>
        </w:rPr>
        <w:t xml:space="preserve">, Příjemce: </w:t>
      </w:r>
      <w:r w:rsidRPr="003A6ABE">
        <w:rPr>
          <w:rFonts w:asciiTheme="minorHAnsi" w:hAnsiTheme="minorHAnsi" w:cstheme="minorHAnsi"/>
          <w:lang w:val="fr-BE"/>
        </w:rPr>
        <w:t>Alexander Technological Institution of Thessaloniki</w:t>
      </w:r>
    </w:p>
    <w:p w14:paraId="6E353EC1" w14:textId="6A8740A8" w:rsidR="003B7826" w:rsidRPr="003A6ABE" w:rsidRDefault="003B7826"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bCs/>
        </w:rPr>
        <w:t xml:space="preserve">Pilot project: Entrepreneurship education for University, </w:t>
      </w:r>
      <w:r w:rsidRPr="003A6ABE">
        <w:rPr>
          <w:rFonts w:asciiTheme="minorHAnsi" w:hAnsiTheme="minorHAnsi" w:cstheme="minorHAnsi"/>
        </w:rPr>
        <w:t>Mezinárodní program: ERASMUS+, Doba řešení: 1.</w:t>
      </w:r>
      <w:r w:rsidR="00C56475">
        <w:rPr>
          <w:rFonts w:asciiTheme="minorHAnsi" w:hAnsiTheme="minorHAnsi" w:cstheme="minorHAnsi"/>
        </w:rPr>
        <w:t xml:space="preserve"> </w:t>
      </w:r>
      <w:r w:rsidRPr="003A6ABE">
        <w:rPr>
          <w:rFonts w:asciiTheme="minorHAnsi" w:hAnsiTheme="minorHAnsi" w:cstheme="minorHAnsi"/>
        </w:rPr>
        <w:t>9.</w:t>
      </w:r>
      <w:r w:rsidR="00C56475">
        <w:rPr>
          <w:rFonts w:asciiTheme="minorHAnsi" w:hAnsiTheme="minorHAnsi" w:cstheme="minorHAnsi"/>
        </w:rPr>
        <w:t xml:space="preserve"> </w:t>
      </w:r>
      <w:r w:rsidRPr="003A6ABE">
        <w:rPr>
          <w:rFonts w:asciiTheme="minorHAnsi" w:hAnsiTheme="minorHAnsi" w:cstheme="minorHAnsi"/>
        </w:rPr>
        <w:t>2016 – 31. 8. 2018, Příjemce: Univerzita Tomáše Bati ve Zlíně</w:t>
      </w:r>
      <w:r w:rsidRPr="003A6ABE">
        <w:rPr>
          <w:rFonts w:asciiTheme="minorHAnsi" w:hAnsiTheme="minorHAnsi" w:cstheme="minorHAnsi"/>
          <w:b/>
          <w:lang w:val="fr-BE"/>
        </w:rPr>
        <w:t xml:space="preserve"> </w:t>
      </w:r>
    </w:p>
    <w:p w14:paraId="3F2EF8BB"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lang w:val="fr-BE"/>
        </w:rPr>
        <w:t xml:space="preserve">Cross Border Health Care, </w:t>
      </w:r>
      <w:r w:rsidRPr="003A6ABE">
        <w:rPr>
          <w:rFonts w:asciiTheme="minorHAnsi" w:hAnsiTheme="minorHAnsi" w:cstheme="minorHAnsi"/>
        </w:rPr>
        <w:t>Mezinárodní program: ERASMUS Intensive Prgramme, Doba řešení: 2014-2015, Příjemce: Hogeschool West-Vlaanderen</w:t>
      </w:r>
    </w:p>
    <w:p w14:paraId="0808E5DE" w14:textId="77777777" w:rsidR="00FE1830" w:rsidRPr="003A6ABE" w:rsidRDefault="00FE1830" w:rsidP="00FE1830">
      <w:pPr>
        <w:jc w:val="both"/>
        <w:rPr>
          <w:rFonts w:asciiTheme="minorHAnsi" w:hAnsiTheme="minorHAnsi" w:cstheme="minorHAnsi"/>
          <w:sz w:val="22"/>
          <w:szCs w:val="22"/>
        </w:rPr>
      </w:pPr>
    </w:p>
    <w:p w14:paraId="58673782"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0AC9697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BDFE201"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6EE302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ABA48AB"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organizuje také vědecké konference. Mezi nejvýznamnější patří konference „</w:t>
      </w:r>
      <w:r w:rsidRPr="003A6ABE">
        <w:rPr>
          <w:rFonts w:asciiTheme="minorHAnsi" w:hAnsiTheme="minorHAnsi" w:cstheme="minorHAnsi"/>
          <w:b/>
          <w:sz w:val="22"/>
          <w:szCs w:val="22"/>
        </w:rPr>
        <w:t>Finance a výkonnost firem</w:t>
      </w:r>
      <w:r w:rsidRPr="003A6ABE">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3A6ABE">
        <w:rPr>
          <w:rFonts w:asciiTheme="minorHAnsi" w:hAnsiTheme="minorHAnsi" w:cstheme="minorHAnsi"/>
          <w:b/>
          <w:sz w:val="22"/>
          <w:szCs w:val="22"/>
        </w:rPr>
        <w:t>Ekonomika, Management a Finance 2018</w:t>
      </w:r>
      <w:r w:rsidRPr="003A6ABE">
        <w:rPr>
          <w:rFonts w:asciiTheme="minorHAnsi" w:hAnsiTheme="minorHAnsi" w:cstheme="minorHAnsi"/>
          <w:sz w:val="22"/>
          <w:szCs w:val="22"/>
        </w:rPr>
        <w:t>“ pořádané ve spolupráci s Paneurópskou Vysokou Školou v Bratislavě.</w:t>
      </w:r>
    </w:p>
    <w:p w14:paraId="5782B5AA" w14:textId="4BC9D762"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Fakulta také od roku 2009 vydává mezinárodní vědecký časopis </w:t>
      </w:r>
      <w:r w:rsidRPr="003A6ABE">
        <w:rPr>
          <w:rFonts w:asciiTheme="minorHAnsi" w:hAnsiTheme="minorHAnsi" w:cstheme="minorHAnsi"/>
          <w:b/>
          <w:sz w:val="22"/>
          <w:szCs w:val="22"/>
        </w:rPr>
        <w:t>Journal of Competitiveness</w:t>
      </w:r>
      <w:r w:rsidRPr="003A6ABE">
        <w:rPr>
          <w:rFonts w:asciiTheme="minorHAnsi" w:hAnsiTheme="minorHAnsi" w:cstheme="minorHAnsi"/>
          <w:sz w:val="22"/>
          <w:szCs w:val="22"/>
        </w:rPr>
        <w:t>, který se zaměřuje na publikace kvalitních vědeckých studií z oblasti ekonomiky a managementu se zaměření</w:t>
      </w:r>
      <w:r w:rsidR="000F3779">
        <w:rPr>
          <w:rFonts w:asciiTheme="minorHAnsi" w:hAnsiTheme="minorHAnsi" w:cstheme="minorHAnsi"/>
          <w:sz w:val="22"/>
          <w:szCs w:val="22"/>
        </w:rPr>
        <w:t>m</w:t>
      </w:r>
      <w:r w:rsidRPr="003A6ABE">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6BDEDE01"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Mezinárodní rozměr studijního programu</w:t>
      </w:r>
    </w:p>
    <w:p w14:paraId="5FF7CE83" w14:textId="77777777" w:rsidR="00FE1830" w:rsidRPr="003A6ABE" w:rsidRDefault="009407DA" w:rsidP="009407DA">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2.3</w:t>
      </w:r>
    </w:p>
    <w:p w14:paraId="40BA650F" w14:textId="77777777" w:rsidR="00277A21" w:rsidRPr="003A6ABE" w:rsidRDefault="00277A21" w:rsidP="00277A21">
      <w:pPr>
        <w:pStyle w:val="Odstavecseseznamem"/>
        <w:spacing w:after="120"/>
        <w:ind w:left="0"/>
        <w:jc w:val="both"/>
        <w:rPr>
          <w:rFonts w:asciiTheme="minorHAnsi" w:hAnsiTheme="minorHAnsi" w:cstheme="minorHAnsi"/>
          <w:shd w:val="clear" w:color="auto" w:fill="FFFFFF"/>
        </w:rPr>
      </w:pPr>
      <w:r w:rsidRPr="003A6ABE">
        <w:rPr>
          <w:rFonts w:asciiTheme="minorHAnsi" w:hAnsiTheme="minorHAnsi" w:cstheme="minorHAnsi"/>
          <w:shd w:val="clear" w:color="auto" w:fill="FFFFFF"/>
        </w:rPr>
        <w:t xml:space="preserve">Strategie Internacionalizace na FaME vychází z Dlouhodobého záměru Univerzity Tomáše Bati ve Zlíně na období 2016 – 2020, rozpracovaného v Plánu realizace Strategického záměru vzdělávací a vědecké, </w:t>
      </w:r>
      <w:r w:rsidRPr="003A6ABE">
        <w:rPr>
          <w:rFonts w:asciiTheme="minorHAnsi" w:hAnsiTheme="minorHAnsi" w:cstheme="minorHAnsi"/>
          <w:shd w:val="clear" w:color="auto" w:fill="FFFFFF"/>
        </w:rPr>
        <w:lastRenderedPageBreak/>
        <w:t>výzkumné, vývojové a inovační a další tvůrčí činnosti FaME UTB ve Zlíně pro rok 2018. Lze ji shrnout do pěti prioritních cílů:</w:t>
      </w:r>
    </w:p>
    <w:p w14:paraId="49C3D8C0"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1.</w:t>
      </w:r>
      <w:r w:rsidRPr="003A6ABE">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795F1197"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2.</w:t>
      </w:r>
      <w:r w:rsidRPr="003A6ABE">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4F32D7DF"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6C907654"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7D185911"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 xml:space="preserve">5. </w:t>
      </w:r>
      <w:r w:rsidRPr="003A6ABE">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A1DD863"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Opatření přijatá FaME pro dosažení uvedených prioritních cílů jsou následující:</w:t>
      </w:r>
    </w:p>
    <w:p w14:paraId="56032781"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jc w:val="both"/>
        <w:rPr>
          <w:rFonts w:asciiTheme="minorHAnsi" w:hAnsiTheme="minorHAnsi" w:cstheme="minorHAnsi"/>
        </w:rPr>
      </w:pPr>
      <w:r w:rsidRPr="003A6ABE">
        <w:rPr>
          <w:rFonts w:asciiTheme="minorHAnsi" w:hAnsiTheme="minorHAnsi" w:cstheme="minorHAnsi"/>
        </w:rPr>
        <w:t xml:space="preserve">Rozšiřovat počet Erasmus+ partnerů o kvalitní vysokoškolské instituce v atraktivních zemích; </w:t>
      </w:r>
    </w:p>
    <w:p w14:paraId="520F5C06"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324A3C0E"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Rozšiřováním portfolia partnerů vzniká prostor pro zvýšení počtu přijíždějících i vyjíždějících studentů;</w:t>
      </w:r>
    </w:p>
    <w:p w14:paraId="64EEB1D0"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Pokračovat v účinné propagaci a akviziční činnosti pro zahraniční pobyty studentů FaME.</w:t>
      </w:r>
    </w:p>
    <w:p w14:paraId="34285267"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C7692D" w:rsidRPr="003A6ABE">
        <w:rPr>
          <w:rFonts w:ascii="Calibri" w:eastAsia="Calibri" w:hAnsi="Calibri" w:cs="Calibri"/>
          <w:sz w:val="22"/>
          <w:szCs w:val="22"/>
        </w:rPr>
        <w:t>cca 55</w:t>
      </w:r>
      <w:r w:rsidRPr="003A6ABE">
        <w:rPr>
          <w:rFonts w:ascii="Calibri" w:eastAsia="Calibri" w:hAnsi="Calibri" w:cs="Calibri"/>
          <w:sz w:val="22"/>
          <w:szCs w:val="22"/>
        </w:rPr>
        <w:t xml:space="preserve"> studentů FaME a zároveň FaME zaznamená </w:t>
      </w:r>
      <w:r w:rsidR="00C7692D" w:rsidRPr="003A6ABE">
        <w:rPr>
          <w:rFonts w:ascii="Calibri" w:eastAsia="Calibri" w:hAnsi="Calibri" w:cs="Calibri"/>
          <w:sz w:val="22"/>
          <w:szCs w:val="22"/>
        </w:rPr>
        <w:t>cca 120</w:t>
      </w:r>
      <w:r w:rsidRPr="003A6ABE">
        <w:rPr>
          <w:rFonts w:ascii="Calibri" w:eastAsia="Calibri" w:hAnsi="Calibri" w:cs="Calibri"/>
          <w:sz w:val="22"/>
          <w:szCs w:val="22"/>
        </w:rPr>
        <w:t xml:space="preserve"> přijíždějících studentů. </w:t>
      </w:r>
    </w:p>
    <w:p w14:paraId="09EE0B18"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C2C4AC0" w14:textId="77777777" w:rsidR="00277A21" w:rsidRPr="003A6ABE" w:rsidRDefault="00277A21" w:rsidP="00277A21">
      <w:pPr>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A3C4F9D" w14:textId="39A89377" w:rsidR="00277A21" w:rsidRDefault="00277A21" w:rsidP="00277A21">
      <w:pPr>
        <w:jc w:val="both"/>
        <w:rPr>
          <w:rFonts w:asciiTheme="minorHAnsi" w:hAnsiTheme="minorHAnsi" w:cstheme="minorHAnsi"/>
          <w:sz w:val="22"/>
          <w:szCs w:val="22"/>
        </w:rPr>
      </w:pPr>
    </w:p>
    <w:p w14:paraId="132E1B51" w14:textId="167D5790" w:rsidR="00A82300" w:rsidRPr="00A82300" w:rsidRDefault="00A82300" w:rsidP="00A82300">
      <w:pPr>
        <w:jc w:val="center"/>
        <w:rPr>
          <w:rFonts w:asciiTheme="minorHAnsi" w:hAnsiTheme="minorHAnsi" w:cstheme="minorHAnsi"/>
          <w:i/>
          <w:szCs w:val="22"/>
        </w:rPr>
      </w:pPr>
      <w:r w:rsidRPr="00A82300">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3A6ABE" w:rsidRPr="003A6ABE" w14:paraId="4BAF22DC" w14:textId="77777777" w:rsidTr="0075133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6C705CA"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C35E25C"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6A39C44D"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452CB8EE"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5FBF5F12" w14:textId="77777777" w:rsidR="00277A21" w:rsidRPr="003A6ABE" w:rsidRDefault="00277A21" w:rsidP="0075133D">
            <w:pPr>
              <w:ind w:right="75"/>
              <w:jc w:val="center"/>
              <w:rPr>
                <w:rFonts w:asciiTheme="minorHAnsi" w:hAnsiTheme="minorHAnsi" w:cstheme="minorHAnsi"/>
                <w:b/>
                <w:bCs/>
                <w:szCs w:val="22"/>
              </w:rPr>
            </w:pPr>
            <w:r w:rsidRPr="003A6ABE">
              <w:rPr>
                <w:rFonts w:asciiTheme="minorHAnsi" w:hAnsiTheme="minorHAnsi" w:cstheme="minorHAnsi"/>
                <w:b/>
                <w:bCs/>
                <w:szCs w:val="22"/>
              </w:rPr>
              <w:t>Stručná charakteristika projektu</w:t>
            </w:r>
          </w:p>
        </w:tc>
      </w:tr>
      <w:tr w:rsidR="003A6ABE" w:rsidRPr="003A6ABE" w14:paraId="16E280E1"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8D92C4A"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E84C89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2710C537"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96A9FD4"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1A82617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w:t>
            </w:r>
            <w:r w:rsidRPr="003A6ABE">
              <w:rPr>
                <w:rFonts w:asciiTheme="minorHAnsi" w:hAnsiTheme="minorHAnsi" w:cstheme="minorHAnsi"/>
                <w:szCs w:val="22"/>
              </w:rPr>
              <w:lastRenderedPageBreak/>
              <w:t>znalosti, jež zvýšili uplatnitelnost a konkurenceschopnost podpořených osob na globálním trhu práce.</w:t>
            </w:r>
          </w:p>
        </w:tc>
      </w:tr>
      <w:tr w:rsidR="003A6ABE" w:rsidRPr="003A6ABE" w14:paraId="4C0668C1" w14:textId="77777777" w:rsidTr="0075133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A76FF6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lastRenderedPageBreak/>
              <w:t>Erasmus Mundus</w:t>
            </w:r>
          </w:p>
        </w:tc>
        <w:tc>
          <w:tcPr>
            <w:tcW w:w="1518" w:type="dxa"/>
            <w:tcBorders>
              <w:top w:val="nil"/>
              <w:left w:val="nil"/>
              <w:bottom w:val="single" w:sz="8" w:space="0" w:color="auto"/>
              <w:right w:val="single" w:sz="8" w:space="0" w:color="auto"/>
            </w:tcBorders>
            <w:shd w:val="clear" w:color="auto" w:fill="auto"/>
            <w:vAlign w:val="center"/>
            <w:hideMark/>
          </w:tcPr>
          <w:p w14:paraId="122FABDE"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49E11AA5"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5BC81238"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256FC5DD"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3A6ABE" w:rsidRPr="003A6ABE" w14:paraId="727C29A4"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CED9A2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3240263C"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620791A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576AB26A"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34B800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3A6ABE" w:rsidRPr="003A6ABE" w14:paraId="5335BA55" w14:textId="77777777" w:rsidTr="0075133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0567E4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6D7D7B47" w14:textId="7441D913" w:rsidR="002F40B4" w:rsidRDefault="002F40B4" w:rsidP="002F40B4">
            <w:pPr>
              <w:rPr>
                <w:color w:val="1F497D"/>
              </w:rPr>
            </w:pPr>
            <w:r w:rsidRPr="00C947A0">
              <w:rPr>
                <w:rFonts w:asciiTheme="minorHAnsi" w:hAnsiTheme="minorHAnsi" w:cstheme="minorHAnsi"/>
                <w:szCs w:val="22"/>
                <w:lang w:val="fr-BE"/>
              </w:rPr>
              <w:t>2013/LLP/ERAMOB-IP</w:t>
            </w:r>
          </w:p>
          <w:p w14:paraId="313638E3" w14:textId="77777777" w:rsidR="00277A21" w:rsidRPr="003A6ABE" w:rsidRDefault="00277A21" w:rsidP="0075133D">
            <w:pPr>
              <w:rPr>
                <w:rFonts w:asciiTheme="minorHAnsi" w:hAnsiTheme="minorHAnsi" w:cstheme="minorHAnsi"/>
                <w:szCs w:val="22"/>
              </w:rPr>
            </w:pPr>
          </w:p>
        </w:tc>
        <w:tc>
          <w:tcPr>
            <w:tcW w:w="1417" w:type="dxa"/>
            <w:tcBorders>
              <w:top w:val="nil"/>
              <w:left w:val="nil"/>
              <w:bottom w:val="single" w:sz="8" w:space="0" w:color="auto"/>
              <w:right w:val="single" w:sz="8" w:space="0" w:color="auto"/>
            </w:tcBorders>
            <w:shd w:val="clear" w:color="auto" w:fill="auto"/>
            <w:vAlign w:val="center"/>
            <w:hideMark/>
          </w:tcPr>
          <w:p w14:paraId="08313BED"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63D4B64E"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262CBEA"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3A6ABE" w:rsidRPr="003A6ABE" w14:paraId="1E095354" w14:textId="77777777" w:rsidTr="008A616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4F3A1F2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lastRenderedPageBreak/>
              <w:t>H2020</w:t>
            </w:r>
          </w:p>
        </w:tc>
        <w:tc>
          <w:tcPr>
            <w:tcW w:w="1518" w:type="dxa"/>
            <w:tcBorders>
              <w:top w:val="nil"/>
              <w:left w:val="nil"/>
              <w:bottom w:val="nil"/>
              <w:right w:val="single" w:sz="8" w:space="0" w:color="auto"/>
            </w:tcBorders>
            <w:shd w:val="clear" w:color="auto" w:fill="auto"/>
            <w:vAlign w:val="center"/>
            <w:hideMark/>
          </w:tcPr>
          <w:p w14:paraId="03C8FD13" w14:textId="77777777" w:rsidR="00277A21" w:rsidRPr="003A6ABE" w:rsidRDefault="00277A21" w:rsidP="00C56475">
            <w:pPr>
              <w:rPr>
                <w:rFonts w:asciiTheme="minorHAnsi" w:hAnsiTheme="minorHAnsi" w:cstheme="minorHAnsi"/>
                <w:szCs w:val="22"/>
              </w:rPr>
            </w:pPr>
            <w:r w:rsidRPr="003A6ABE">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0A16B56"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5B9FAD3D" w14:textId="13D0D986" w:rsidR="00277A21" w:rsidRPr="003A6ABE" w:rsidRDefault="00277A21" w:rsidP="007473B9">
            <w:pPr>
              <w:rPr>
                <w:rFonts w:asciiTheme="minorHAnsi" w:hAnsiTheme="minorHAnsi" w:cstheme="minorHAnsi"/>
                <w:b/>
                <w:szCs w:val="22"/>
              </w:rPr>
            </w:pPr>
            <w:r w:rsidRPr="003A6ABE">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17C5E5B0"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3A6ABE" w:rsidRPr="003A6ABE" w14:paraId="27C4D850" w14:textId="77777777" w:rsidTr="008A616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55BD07AF" w14:textId="752AC4F8" w:rsidR="008A6167" w:rsidRPr="003A6ABE" w:rsidRDefault="008A6167" w:rsidP="008A6167">
            <w:pPr>
              <w:rPr>
                <w:rFonts w:asciiTheme="minorHAnsi" w:hAnsiTheme="minorHAnsi" w:cstheme="minorHAnsi"/>
                <w:szCs w:val="22"/>
              </w:rPr>
            </w:pPr>
            <w:r w:rsidRPr="003A6ABE">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4FDCAEAC" w14:textId="04D34C3E" w:rsidR="008A6167" w:rsidRPr="003A6ABE" w:rsidRDefault="008A6167" w:rsidP="00C56475">
            <w:pPr>
              <w:rPr>
                <w:rFonts w:asciiTheme="minorHAnsi" w:hAnsiTheme="minorHAnsi" w:cstheme="minorHAnsi"/>
                <w:szCs w:val="22"/>
              </w:rPr>
            </w:pPr>
            <w:r w:rsidRPr="003A6ABE">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025DE1D" w14:textId="39209A99" w:rsidR="008A6167" w:rsidRPr="003A6ABE" w:rsidRDefault="008A6167" w:rsidP="008A6167">
            <w:pPr>
              <w:rPr>
                <w:rFonts w:asciiTheme="minorHAnsi" w:hAnsiTheme="minorHAnsi" w:cstheme="minorHAnsi"/>
                <w:szCs w:val="22"/>
              </w:rPr>
            </w:pPr>
            <w:r w:rsidRPr="003A6ABE">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27C6F260" w14:textId="32D7C2A3" w:rsidR="008A6167" w:rsidRPr="003A6ABE" w:rsidRDefault="008A6167" w:rsidP="008A6167">
            <w:pPr>
              <w:rPr>
                <w:rFonts w:asciiTheme="minorHAnsi" w:hAnsiTheme="minorHAnsi" w:cstheme="minorHAnsi"/>
                <w:b/>
                <w:szCs w:val="22"/>
              </w:rPr>
            </w:pPr>
            <w:r w:rsidRPr="003A6ABE">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64D1FAC" w14:textId="1A52C600" w:rsidR="008A6167" w:rsidRPr="003A6ABE" w:rsidRDefault="008A6167" w:rsidP="008A6167">
            <w:pPr>
              <w:ind w:right="75"/>
              <w:rPr>
                <w:rFonts w:asciiTheme="minorHAnsi" w:hAnsiTheme="minorHAnsi" w:cstheme="minorHAnsi"/>
                <w:szCs w:val="22"/>
              </w:rPr>
            </w:pPr>
            <w:r w:rsidRPr="003A6ABE">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6CE6E71" w14:textId="77777777" w:rsidR="00277A21" w:rsidRPr="003A6ABE" w:rsidRDefault="00277A21" w:rsidP="00277A21">
      <w:pPr>
        <w:jc w:val="both"/>
        <w:rPr>
          <w:rFonts w:asciiTheme="minorHAnsi" w:hAnsiTheme="minorHAnsi" w:cstheme="minorHAnsi"/>
          <w:sz w:val="22"/>
          <w:szCs w:val="22"/>
        </w:rPr>
      </w:pPr>
    </w:p>
    <w:p w14:paraId="186FD658" w14:textId="57913AFD" w:rsidR="00277A21" w:rsidRDefault="00277A21" w:rsidP="00FE008E">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FaME je členem sítě </w:t>
      </w:r>
      <w:r w:rsidRPr="003A6ABE">
        <w:rPr>
          <w:rFonts w:asciiTheme="minorHAnsi" w:hAnsiTheme="minorHAnsi" w:cstheme="minorHAnsi"/>
          <w:b/>
          <w:sz w:val="22"/>
          <w:szCs w:val="22"/>
        </w:rPr>
        <w:t>NICE – New Initiatives and Challenges in Europe,</w:t>
      </w:r>
      <w:r w:rsidRPr="003A6ABE">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9E485C">
        <w:rPr>
          <w:rFonts w:asciiTheme="minorHAnsi" w:hAnsiTheme="minorHAnsi" w:cstheme="minorHAnsi"/>
          <w:sz w:val="22"/>
          <w:szCs w:val="22"/>
        </w:rPr>
        <w:t>.</w:t>
      </w:r>
    </w:p>
    <w:p w14:paraId="6DB04138" w14:textId="77777777" w:rsidR="00FE008E" w:rsidRDefault="00FE008E" w:rsidP="00FE008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1C74B57" w14:textId="11982928" w:rsidR="00FE008E" w:rsidRDefault="00FE008E" w:rsidP="005F24D2">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56F8F24" w14:textId="2723C7E8" w:rsidR="005F24D2" w:rsidRPr="003A6ABE" w:rsidRDefault="005F24D2" w:rsidP="00FE008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76" w:history="1">
        <w:r w:rsidRPr="00321A3D">
          <w:rPr>
            <w:rStyle w:val="Hypertextovodkaz"/>
            <w:rFonts w:asciiTheme="minorHAnsi" w:hAnsiTheme="minorHAnsi" w:cstheme="minorHAnsi"/>
            <w:i/>
            <w:sz w:val="22"/>
            <w:szCs w:val="22"/>
          </w:rPr>
          <w:t>Mezinárodní vztahy.</w:t>
        </w:r>
      </w:hyperlink>
    </w:p>
    <w:p w14:paraId="39B339AB"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lastRenderedPageBreak/>
        <w:t>Profil absolventa a obsah studia</w:t>
      </w:r>
    </w:p>
    <w:p w14:paraId="2BB82585"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získaných odborných znalostí, dovedností a způsobilostí s typem a profilem studijního programu</w:t>
      </w:r>
    </w:p>
    <w:p w14:paraId="5284355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2.4</w:t>
      </w:r>
    </w:p>
    <w:p w14:paraId="34FEEBCD" w14:textId="7E83743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Absolvent </w:t>
      </w:r>
      <w:r w:rsidR="00670492" w:rsidRPr="003A6ABE">
        <w:rPr>
          <w:rFonts w:asciiTheme="minorHAnsi" w:hAnsiTheme="minorHAnsi" w:cstheme="minorHAnsi"/>
          <w:sz w:val="22"/>
          <w:szCs w:val="22"/>
        </w:rPr>
        <w:t xml:space="preserve">bakalářského studijního programu </w:t>
      </w:r>
      <w:r w:rsidR="00343DC3" w:rsidRPr="003A6ABE">
        <w:rPr>
          <w:rFonts w:asciiTheme="minorHAnsi" w:hAnsiTheme="minorHAnsi" w:cstheme="minorHAnsi"/>
          <w:sz w:val="22"/>
          <w:szCs w:val="22"/>
        </w:rPr>
        <w:t>Economics and Management</w:t>
      </w:r>
      <w:r w:rsidR="00670492" w:rsidRPr="003A6ABE">
        <w:rPr>
          <w:rFonts w:asciiTheme="minorHAnsi" w:hAnsiTheme="minorHAnsi" w:cstheme="minorHAnsi"/>
          <w:sz w:val="22"/>
          <w:szCs w:val="22"/>
        </w:rPr>
        <w:t xml:space="preserve"> </w:t>
      </w:r>
      <w:r w:rsidRPr="003A6ABE">
        <w:rPr>
          <w:rFonts w:asciiTheme="minorHAnsi" w:hAnsiTheme="minorHAnsi" w:cstheme="minorHAnsi"/>
          <w:sz w:val="22"/>
          <w:szCs w:val="22"/>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32A8DCDB" w14:textId="140E4D22"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b/>
          <w:sz w:val="22"/>
          <w:szCs w:val="22"/>
        </w:rPr>
        <w:t xml:space="preserve">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vybavuje absolventa souborem základních znalostí klíčových ekonomických předmětů a jejich vzájemných souvislostí. Porozumí managementu, 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132D9F0B"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znalosti</w:t>
      </w:r>
    </w:p>
    <w:p w14:paraId="583B2889" w14:textId="03B1BB3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znalosti:</w:t>
      </w:r>
    </w:p>
    <w:p w14:paraId="708EEA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ekonomické kategorie a principy z pohledu současné mikroekonomické a  makroekonomické teorie a rozumí základním souvislostem ekonomických pojmů a kategorií</w:t>
      </w:r>
      <w:r w:rsidR="00670492" w:rsidRPr="003A6ABE">
        <w:rPr>
          <w:rFonts w:asciiTheme="minorHAnsi" w:hAnsiTheme="minorHAnsi" w:cstheme="minorHAnsi"/>
        </w:rPr>
        <w:t>,</w:t>
      </w:r>
    </w:p>
    <w:p w14:paraId="35D2D547"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legislativním rámci fungování ekonomických subjektů včetně rámce daňového</w:t>
      </w:r>
      <w:r w:rsidR="00670492" w:rsidRPr="003A6ABE">
        <w:rPr>
          <w:rFonts w:asciiTheme="minorHAnsi" w:hAnsiTheme="minorHAnsi" w:cstheme="minorHAnsi"/>
        </w:rPr>
        <w:t>,</w:t>
      </w:r>
    </w:p>
    <w:p w14:paraId="744CC2C1"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způsobech účetního zachycení ekonomických dat podnikatelských a veřejnoprávních subjektů</w:t>
      </w:r>
      <w:r w:rsidR="00670492" w:rsidRPr="003A6ABE">
        <w:rPr>
          <w:rFonts w:asciiTheme="minorHAnsi" w:hAnsiTheme="minorHAnsi" w:cstheme="minorHAnsi"/>
        </w:rPr>
        <w:t>,</w:t>
      </w:r>
    </w:p>
    <w:p w14:paraId="3FD86EA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znalosti základních matematicko-statistických metod využitelných při zpracování a analýze ekonomických dat</w:t>
      </w:r>
      <w:r w:rsidR="00670492" w:rsidRPr="003A6ABE">
        <w:rPr>
          <w:rFonts w:asciiTheme="minorHAnsi" w:hAnsiTheme="minorHAnsi" w:cstheme="minorHAnsi"/>
        </w:rPr>
        <w:t>,</w:t>
      </w:r>
    </w:p>
    <w:p w14:paraId="6D1914E4"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vyzná se v základních teoriích a modelech managementu organizace, řízení lidských zdrojů, a zná jejich metody za účelem výkonu manažerské funkce</w:t>
      </w:r>
      <w:r w:rsidR="00670492" w:rsidRPr="003A6ABE">
        <w:rPr>
          <w:rFonts w:asciiTheme="minorHAnsi" w:hAnsiTheme="minorHAnsi" w:cstheme="minorHAnsi"/>
        </w:rPr>
        <w:t>,</w:t>
      </w:r>
      <w:r w:rsidRPr="003A6ABE">
        <w:rPr>
          <w:rFonts w:asciiTheme="minorHAnsi" w:hAnsiTheme="minorHAnsi" w:cstheme="minorHAnsi"/>
        </w:rPr>
        <w:t xml:space="preserve"> </w:t>
      </w:r>
    </w:p>
    <w:p w14:paraId="76435913"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ovládá základní organizační, finanční a správní procesy, které probíhají při založení, činnosti a zániku organizačních</w:t>
      </w:r>
      <w:r w:rsidRPr="003A6ABE">
        <w:rPr>
          <w:rFonts w:asciiTheme="minorHAnsi" w:eastAsia="Times New Roman" w:hAnsiTheme="minorHAnsi" w:cstheme="minorHAnsi"/>
          <w:lang w:eastAsia="cs-CZ"/>
        </w:rPr>
        <w:t xml:space="preserve"> jednotek</w:t>
      </w:r>
      <w:r w:rsidR="00670492" w:rsidRPr="003A6ABE">
        <w:rPr>
          <w:rFonts w:asciiTheme="minorHAnsi" w:eastAsia="Times New Roman" w:hAnsiTheme="minorHAnsi" w:cstheme="minorHAnsi"/>
          <w:lang w:eastAsia="cs-CZ"/>
        </w:rPr>
        <w:t>,</w:t>
      </w:r>
    </w:p>
    <w:p w14:paraId="10BD1DA0"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r w:rsidR="00670492" w:rsidRPr="003A6ABE">
        <w:rPr>
          <w:rFonts w:asciiTheme="minorHAnsi" w:hAnsiTheme="minorHAnsi" w:cstheme="minorHAnsi"/>
        </w:rPr>
        <w:t>,</w:t>
      </w:r>
    </w:p>
    <w:p w14:paraId="4226300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rozumí logistickým činnostem v podniku, marketingové logistice, logistice zásobování, skladování a logistice v</w:t>
      </w:r>
      <w:r w:rsidR="00670492" w:rsidRPr="003A6ABE">
        <w:rPr>
          <w:rFonts w:asciiTheme="minorHAnsi" w:hAnsiTheme="minorHAnsi" w:cstheme="minorHAnsi"/>
        </w:rPr>
        <w:t> </w:t>
      </w:r>
      <w:r w:rsidRPr="003A6ABE">
        <w:rPr>
          <w:rFonts w:asciiTheme="minorHAnsi" w:hAnsiTheme="minorHAnsi" w:cstheme="minorHAnsi"/>
        </w:rPr>
        <w:t>dopravě</w:t>
      </w:r>
      <w:r w:rsidR="00670492" w:rsidRPr="003A6ABE">
        <w:rPr>
          <w:rFonts w:asciiTheme="minorHAnsi" w:hAnsiTheme="minorHAnsi" w:cstheme="minorHAnsi"/>
        </w:rPr>
        <w:t>,</w:t>
      </w:r>
    </w:p>
    <w:p w14:paraId="4E0C8EF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identifikuje a popíše významné složky okolí organizační jednotky a jejich vliv na strategii a řízení, orientuje se v systému a zásadách organizace, financování a hospodaření podnikatelských subjektů</w:t>
      </w:r>
      <w:r w:rsidR="00670492" w:rsidRPr="003A6ABE">
        <w:rPr>
          <w:rFonts w:asciiTheme="minorHAnsi" w:hAnsiTheme="minorHAnsi" w:cstheme="minorHAnsi"/>
        </w:rPr>
        <w:t>,</w:t>
      </w:r>
    </w:p>
    <w:p w14:paraId="52D6B769"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vnitřním prostředí podniku a jeho činnostech, orientuje se v problematice tvorby, řízení a rozdělování hospodářského výsledku, modelování a řízení nákladů, nástroji řízení nákladů</w:t>
      </w:r>
      <w:r w:rsidR="00670492" w:rsidRPr="003A6ABE">
        <w:rPr>
          <w:rFonts w:asciiTheme="minorHAnsi" w:hAnsiTheme="minorHAnsi" w:cstheme="minorHAnsi"/>
        </w:rPr>
        <w:t>,</w:t>
      </w:r>
    </w:p>
    <w:p w14:paraId="12470AC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základním fungování finančních trhů, jeho nástrojích, chování a segmentech</w:t>
      </w:r>
      <w:r w:rsidR="00670492" w:rsidRPr="003A6ABE">
        <w:rPr>
          <w:rFonts w:asciiTheme="minorHAnsi" w:hAnsiTheme="minorHAnsi" w:cstheme="minorHAnsi"/>
        </w:rPr>
        <w:t>,</w:t>
      </w:r>
    </w:p>
    <w:p w14:paraId="4A74CFF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orientuje se v prostředí bankovního a pojišťovacího sektoru, zná fungování, metody a nástroje centrální i komerčních bank a pojišťoven, orientuje se v řízení výkonnosti a rizik komerčních bank a pojišťoven</w:t>
      </w:r>
      <w:r w:rsidR="00670492" w:rsidRPr="003A6ABE">
        <w:rPr>
          <w:rFonts w:asciiTheme="minorHAnsi" w:hAnsiTheme="minorHAnsi" w:cstheme="minorHAnsi"/>
        </w:rPr>
        <w:t>,</w:t>
      </w:r>
    </w:p>
    <w:p w14:paraId="7E5A99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670492" w:rsidRPr="003A6ABE">
        <w:rPr>
          <w:rFonts w:asciiTheme="minorHAnsi" w:hAnsiTheme="minorHAnsi" w:cstheme="minorHAnsi"/>
        </w:rPr>
        <w:t>.</w:t>
      </w:r>
    </w:p>
    <w:p w14:paraId="74CB6FB1" w14:textId="77777777" w:rsidR="00FE1830" w:rsidRPr="003A6ABE" w:rsidRDefault="00FE1830" w:rsidP="00FE1830">
      <w:pPr>
        <w:jc w:val="both"/>
        <w:rPr>
          <w:rFonts w:asciiTheme="minorHAnsi" w:hAnsiTheme="minorHAnsi" w:cstheme="minorHAnsi"/>
          <w:b/>
          <w:sz w:val="22"/>
          <w:szCs w:val="22"/>
        </w:rPr>
      </w:pPr>
    </w:p>
    <w:p w14:paraId="794227DD" w14:textId="77777777" w:rsidR="00FF09A5" w:rsidRDefault="00FF09A5">
      <w:pPr>
        <w:rPr>
          <w:rFonts w:asciiTheme="minorHAnsi" w:hAnsiTheme="minorHAnsi" w:cstheme="minorHAnsi"/>
          <w:b/>
          <w:sz w:val="22"/>
          <w:szCs w:val="22"/>
        </w:rPr>
      </w:pPr>
      <w:r>
        <w:rPr>
          <w:rFonts w:asciiTheme="minorHAnsi" w:hAnsiTheme="minorHAnsi" w:cstheme="minorHAnsi"/>
          <w:b/>
          <w:sz w:val="22"/>
          <w:szCs w:val="22"/>
        </w:rPr>
        <w:br w:type="page"/>
      </w:r>
    </w:p>
    <w:p w14:paraId="3B88BCE2" w14:textId="4E06E313"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lastRenderedPageBreak/>
        <w:t>Odborné dovednosti</w:t>
      </w:r>
    </w:p>
    <w:p w14:paraId="07C2ED04" w14:textId="55AFA952"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dovednosti:</w:t>
      </w:r>
    </w:p>
    <w:p w14:paraId="5C0B6DCC"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zvládá porovnat pohledy standardních ekonomických modelů na klíčové ekonomické kategorie a mechanismy včetně zhodnocení jejich aplikace na aktuální hospodářsko-politické problémy</w:t>
      </w:r>
      <w:r w:rsidR="00670492" w:rsidRPr="003A6ABE">
        <w:rPr>
          <w:rFonts w:asciiTheme="minorHAnsi" w:hAnsiTheme="minorHAnsi" w:cstheme="minorHAnsi"/>
        </w:rPr>
        <w:t>,</w:t>
      </w:r>
    </w:p>
    <w:p w14:paraId="3D7FFF8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aplikovat základní mechanismy fungování podniko-hospodářských a veřejno-správních procesů a reagovat na problémy a požadavky podnikatelsko-hospodářského a legislativního prostředí</w:t>
      </w:r>
      <w:r w:rsidR="00670492" w:rsidRPr="003A6ABE">
        <w:rPr>
          <w:rFonts w:asciiTheme="minorHAnsi" w:hAnsiTheme="minorHAnsi" w:cstheme="minorHAnsi"/>
        </w:rPr>
        <w:t>,</w:t>
      </w:r>
    </w:p>
    <w:p w14:paraId="727BB94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nastavit marketingové procesy a sestavit marketingový plán</w:t>
      </w:r>
      <w:r w:rsidR="00670492" w:rsidRPr="003A6ABE">
        <w:rPr>
          <w:rFonts w:asciiTheme="minorHAnsi" w:hAnsiTheme="minorHAnsi" w:cstheme="minorHAnsi"/>
        </w:rPr>
        <w:t>,</w:t>
      </w:r>
    </w:p>
    <w:p w14:paraId="0F7F0E8B"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dovede zpracovat dílčí části návrhů projektů buďto za účelem získání veřejné podpory či jejich realizace v podnikové sféře, a to na základě principů projektového managementu</w:t>
      </w:r>
      <w:r w:rsidR="00670492" w:rsidRPr="003A6ABE">
        <w:rPr>
          <w:rFonts w:asciiTheme="minorHAnsi" w:hAnsiTheme="minorHAnsi" w:cstheme="minorHAnsi"/>
        </w:rPr>
        <w:t>,</w:t>
      </w:r>
    </w:p>
    <w:p w14:paraId="185D9DD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metody využívané v jednotlivých odborných oblastech logistiky</w:t>
      </w:r>
      <w:r w:rsidR="00670492" w:rsidRPr="003A6ABE">
        <w:rPr>
          <w:rFonts w:asciiTheme="minorHAnsi" w:hAnsiTheme="minorHAnsi" w:cstheme="minorHAnsi"/>
        </w:rPr>
        <w:t>,</w:t>
      </w:r>
    </w:p>
    <w:p w14:paraId="5A7C6B6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v rámci manažerských a analytických činností umí vyhledávat, třídit a klasifikovat ekonomické a další údaje a na ně aplikovat základní metody kvantitativní a kvalitativní analýzy dat včetně interpretace výsledků</w:t>
      </w:r>
      <w:r w:rsidR="00670492" w:rsidRPr="003A6ABE">
        <w:rPr>
          <w:rFonts w:asciiTheme="minorHAnsi" w:hAnsiTheme="minorHAnsi" w:cstheme="minorHAnsi"/>
        </w:rPr>
        <w:t>,</w:t>
      </w:r>
    </w:p>
    <w:p w14:paraId="72309698"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při řešení ekonomických a správních manažerských problémů umí využít odpovídajícím způsobem informační technologie včetně počítačového zpracování dat a elektronické preze</w:t>
      </w:r>
      <w:r w:rsidR="00670492" w:rsidRPr="003A6ABE">
        <w:rPr>
          <w:rFonts w:asciiTheme="minorHAnsi" w:hAnsiTheme="minorHAnsi" w:cstheme="minorHAnsi"/>
        </w:rPr>
        <w:t>ntace výstupů jejich zpracování,</w:t>
      </w:r>
    </w:p>
    <w:p w14:paraId="4D0E390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založit a systematicky řídit vlastní podnikatelskou jednotku na základě standardních manažerskýc</w:t>
      </w:r>
      <w:r w:rsidR="00670492" w:rsidRPr="003A6ABE">
        <w:rPr>
          <w:rFonts w:asciiTheme="minorHAnsi" w:hAnsiTheme="minorHAnsi" w:cstheme="minorHAnsi"/>
        </w:rPr>
        <w:t>h postupů,</w:t>
      </w:r>
    </w:p>
    <w:p w14:paraId="35AFC765" w14:textId="77777777" w:rsidR="00FE1830" w:rsidRPr="003A6ABE" w:rsidRDefault="00670492"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vysvětlit všechn</w:t>
      </w:r>
      <w:r w:rsidR="00FE1830" w:rsidRPr="003A6ABE">
        <w:rPr>
          <w:rFonts w:asciiTheme="minorHAnsi" w:hAnsiTheme="minorHAnsi" w:cstheme="minorHAnsi"/>
        </w:rPr>
        <w:t>y významné procesy probíhající v organizačních jednotkách, jejich vzájemné vazby, dynamiku a udržitelnost</w:t>
      </w:r>
      <w:r w:rsidRPr="003A6ABE">
        <w:rPr>
          <w:rFonts w:asciiTheme="minorHAnsi" w:hAnsiTheme="minorHAnsi" w:cstheme="minorHAnsi"/>
        </w:rPr>
        <w:t>,</w:t>
      </w:r>
    </w:p>
    <w:p w14:paraId="33814A7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účetní zachycení ekonomických dat ekonomických subjektů</w:t>
      </w:r>
      <w:r w:rsidR="00670492" w:rsidRPr="003A6ABE">
        <w:rPr>
          <w:rFonts w:asciiTheme="minorHAnsi" w:hAnsiTheme="minorHAnsi" w:cstheme="minorHAnsi"/>
        </w:rPr>
        <w:t>,</w:t>
      </w:r>
    </w:p>
    <w:p w14:paraId="0212190A"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sestavit investiční portfolio, umí v této souvislosti aplikovat metody hodnocení investic a samostatně rozhodnout o výběru nejlepší investiční varianty</w:t>
      </w:r>
      <w:r w:rsidR="00670492" w:rsidRPr="003A6ABE">
        <w:rPr>
          <w:rFonts w:asciiTheme="minorHAnsi" w:hAnsiTheme="minorHAnsi" w:cstheme="minorHAnsi"/>
        </w:rPr>
        <w:t>,</w:t>
      </w:r>
    </w:p>
    <w:p w14:paraId="0B57406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670492" w:rsidRPr="003A6ABE">
        <w:rPr>
          <w:rFonts w:asciiTheme="minorHAnsi" w:hAnsiTheme="minorHAnsi" w:cstheme="minorHAnsi"/>
        </w:rPr>
        <w:t>.</w:t>
      </w:r>
    </w:p>
    <w:p w14:paraId="2D4E192B" w14:textId="77777777" w:rsidR="00FE1830" w:rsidRPr="003A6ABE" w:rsidRDefault="00FE1830" w:rsidP="00FE1830">
      <w:pPr>
        <w:jc w:val="both"/>
        <w:rPr>
          <w:rFonts w:asciiTheme="minorHAnsi" w:hAnsiTheme="minorHAnsi" w:cstheme="minorHAnsi"/>
          <w:sz w:val="22"/>
          <w:szCs w:val="22"/>
        </w:rPr>
      </w:pPr>
    </w:p>
    <w:p w14:paraId="2828531E"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Obecné způsobilosti</w:t>
      </w:r>
    </w:p>
    <w:p w14:paraId="2E095B96" w14:textId="1FDF6D2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obecné způsobilosti:</w:t>
      </w:r>
    </w:p>
    <w:p w14:paraId="380B55BC"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r w:rsidR="00670492" w:rsidRPr="003A6ABE">
        <w:rPr>
          <w:rFonts w:asciiTheme="minorHAnsi" w:hAnsiTheme="minorHAnsi" w:cstheme="minorHAnsi"/>
        </w:rPr>
        <w:t>,</w:t>
      </w:r>
    </w:p>
    <w:p w14:paraId="25E4CD06" w14:textId="77777777" w:rsidR="00FE1830" w:rsidRPr="003A6ABE" w:rsidRDefault="00FE1830" w:rsidP="001C2699">
      <w:pPr>
        <w:pStyle w:val="Odstavecseseznamem"/>
        <w:numPr>
          <w:ilvl w:val="0"/>
          <w:numId w:val="90"/>
        </w:numPr>
        <w:spacing w:after="0" w:line="240" w:lineRule="auto"/>
        <w:ind w:left="709" w:hanging="357"/>
        <w:contextualSpacing w:val="0"/>
        <w:jc w:val="both"/>
        <w:rPr>
          <w:rFonts w:asciiTheme="minorHAnsi" w:hAnsiTheme="minorHAnsi" w:cstheme="minorHAnsi"/>
        </w:rPr>
      </w:pPr>
      <w:r w:rsidRPr="003A6ABE">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670492" w:rsidRPr="003A6ABE">
        <w:rPr>
          <w:rFonts w:asciiTheme="minorHAnsi" w:hAnsiTheme="minorHAnsi" w:cstheme="minorHAnsi"/>
        </w:rPr>
        <w:t>,</w:t>
      </w:r>
    </w:p>
    <w:p w14:paraId="559A387E" w14:textId="77777777" w:rsidR="00FE1830" w:rsidRPr="003A6ABE" w:rsidRDefault="00FE1830" w:rsidP="001C2699">
      <w:pPr>
        <w:pStyle w:val="Odstavecseseznamem"/>
        <w:numPr>
          <w:ilvl w:val="0"/>
          <w:numId w:val="90"/>
        </w:numPr>
        <w:spacing w:after="0" w:line="240" w:lineRule="auto"/>
        <w:ind w:left="709" w:hanging="357"/>
        <w:jc w:val="both"/>
        <w:rPr>
          <w:rFonts w:asciiTheme="minorHAnsi" w:hAnsiTheme="minorHAnsi" w:cstheme="minorHAnsi"/>
        </w:rPr>
      </w:pPr>
      <w:r w:rsidRPr="003A6ABE">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r w:rsidR="00670492" w:rsidRPr="003A6ABE">
        <w:rPr>
          <w:rFonts w:asciiTheme="minorHAnsi" w:hAnsiTheme="minorHAnsi" w:cstheme="minorHAnsi"/>
        </w:rPr>
        <w:t>,</w:t>
      </w:r>
    </w:p>
    <w:p w14:paraId="18762765"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r w:rsidR="00670492" w:rsidRPr="003A6ABE">
        <w:rPr>
          <w:rFonts w:asciiTheme="minorHAnsi" w:hAnsiTheme="minorHAnsi" w:cstheme="minorHAnsi"/>
        </w:rPr>
        <w:t>,</w:t>
      </w:r>
    </w:p>
    <w:p w14:paraId="07D21D9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r w:rsidR="00670492" w:rsidRPr="003A6ABE">
        <w:rPr>
          <w:rFonts w:asciiTheme="minorHAnsi" w:hAnsiTheme="minorHAnsi" w:cstheme="minorHAnsi"/>
        </w:rPr>
        <w:t>.</w:t>
      </w:r>
    </w:p>
    <w:p w14:paraId="22C50F48" w14:textId="77777777" w:rsidR="00FE1830" w:rsidRPr="003A6ABE" w:rsidRDefault="00FE1830" w:rsidP="00FE1830">
      <w:pPr>
        <w:ind w:left="349"/>
        <w:jc w:val="both"/>
        <w:rPr>
          <w:rFonts w:asciiTheme="minorHAnsi" w:hAnsiTheme="minorHAnsi" w:cstheme="minorHAnsi"/>
          <w:sz w:val="22"/>
          <w:szCs w:val="22"/>
        </w:rPr>
      </w:pPr>
    </w:p>
    <w:p w14:paraId="7CE7FB32"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Jazykové kompetence</w:t>
      </w:r>
    </w:p>
    <w:p w14:paraId="6A9C9649"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2.5</w:t>
      </w:r>
    </w:p>
    <w:p w14:paraId="2C5D5D35" w14:textId="7B90721B" w:rsidR="0099060C" w:rsidRPr="0031440D" w:rsidRDefault="00FE1830" w:rsidP="0099060C">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Cizojazyčná kompetence je požadována jako standardní součást odborného profilu absolventů. Na UTB ve Zlíně je preferována angličtina.</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Důvodem zaměření je současná dominance anglického jazyka </w:t>
      </w:r>
      <w:r w:rsidRPr="003A6ABE">
        <w:rPr>
          <w:rFonts w:asciiTheme="minorHAnsi" w:hAnsiTheme="minorHAnsi" w:cstheme="minorHAnsi"/>
          <w:sz w:val="22"/>
          <w:szCs w:val="22"/>
        </w:rPr>
        <w:lastRenderedPageBreak/>
        <w:t>v oblasti studia</w:t>
      </w:r>
      <w:r w:rsidRPr="0099060C">
        <w:rPr>
          <w:rFonts w:asciiTheme="minorHAnsi" w:hAnsiTheme="minorHAnsi" w:cstheme="minorHAnsi"/>
          <w:sz w:val="22"/>
          <w:szCs w:val="22"/>
        </w:rPr>
        <w:t xml:space="preserve">, akademické komunikace i budoucí zaměstnatelnosti absolventů. </w:t>
      </w:r>
      <w:r w:rsidR="0099060C" w:rsidRPr="0031440D">
        <w:rPr>
          <w:rFonts w:asciiTheme="minorHAnsi" w:hAnsiTheme="minorHAnsi" w:cstheme="minorHAnsi"/>
          <w:sz w:val="22"/>
          <w:szCs w:val="22"/>
        </w:rPr>
        <w:t xml:space="preserve">V rámci BSP Economics and Management </w:t>
      </w:r>
      <w:del w:id="10540" w:author="Pavla Trefilová" w:date="2019-11-18T17:19:00Z">
        <w:r w:rsidRPr="003A6ABE">
          <w:rPr>
            <w:rFonts w:asciiTheme="minorHAnsi" w:hAnsiTheme="minorHAnsi" w:cstheme="minorHAnsi"/>
            <w:sz w:val="22"/>
            <w:szCs w:val="22"/>
          </w:rPr>
          <w:delText xml:space="preserve">si </w:delText>
        </w:r>
      </w:del>
      <w:r w:rsidR="0099060C" w:rsidRPr="0031440D">
        <w:rPr>
          <w:rFonts w:asciiTheme="minorHAnsi" w:hAnsiTheme="minorHAnsi" w:cstheme="minorHAnsi"/>
          <w:sz w:val="22"/>
          <w:szCs w:val="22"/>
        </w:rPr>
        <w:t xml:space="preserve">student </w:t>
      </w:r>
      <w:del w:id="10541" w:author="Pavla Trefilová" w:date="2019-11-18T17:19:00Z">
        <w:r w:rsidRPr="003A6ABE">
          <w:rPr>
            <w:rFonts w:asciiTheme="minorHAnsi" w:hAnsiTheme="minorHAnsi" w:cstheme="minorHAnsi"/>
            <w:sz w:val="22"/>
            <w:szCs w:val="22"/>
          </w:rPr>
          <w:delText xml:space="preserve">volí preferovaný jazyk (angličtina/němčina), který následně </w:delText>
        </w:r>
      </w:del>
      <w:r w:rsidR="0099060C" w:rsidRPr="0031440D">
        <w:rPr>
          <w:rFonts w:asciiTheme="minorHAnsi" w:hAnsiTheme="minorHAnsi" w:cstheme="minorHAnsi"/>
          <w:sz w:val="22"/>
          <w:szCs w:val="22"/>
        </w:rPr>
        <w:t>studuje 4 semestry</w:t>
      </w:r>
      <w:ins w:id="10542" w:author="Pavla Trefilová" w:date="2019-11-18T17:19:00Z">
        <w:r w:rsidR="0099060C" w:rsidRPr="0031440D">
          <w:rPr>
            <w:rFonts w:asciiTheme="minorHAnsi" w:hAnsiTheme="minorHAnsi" w:cstheme="minorHAnsi"/>
            <w:sz w:val="22"/>
            <w:szCs w:val="22"/>
          </w:rPr>
          <w:t xml:space="preserve"> angličtinu</w:t>
        </w:r>
      </w:ins>
      <w:r w:rsidR="0099060C" w:rsidRPr="0031440D">
        <w:rPr>
          <w:rFonts w:asciiTheme="minorHAnsi" w:hAnsiTheme="minorHAnsi" w:cstheme="minorHAnsi"/>
          <w:sz w:val="22"/>
          <w:szCs w:val="22"/>
        </w:rPr>
        <w:t xml:space="preserve"> (3 h týdně - celkem 39 h za semestr). V rámci studia povinného cizího jazyka se studenti dostanou z úrovně B1 přes úroveň B1+, B1++ až po úroveň B2. </w:t>
      </w:r>
    </w:p>
    <w:p w14:paraId="14CD978B" w14:textId="6F765F74" w:rsidR="0099060C" w:rsidRPr="0031440D" w:rsidRDefault="0099060C">
      <w:pPr>
        <w:autoSpaceDE w:val="0"/>
        <w:autoSpaceDN w:val="0"/>
        <w:adjustRightInd w:val="0"/>
        <w:jc w:val="both"/>
        <w:rPr>
          <w:rFonts w:asciiTheme="minorHAnsi" w:hAnsiTheme="minorHAnsi" w:cstheme="minorHAnsi"/>
          <w:sz w:val="22"/>
          <w:szCs w:val="22"/>
        </w:rPr>
        <w:pPrChange w:id="10543" w:author="Pavla Trefilová" w:date="2019-11-18T17:19:00Z">
          <w:pPr>
            <w:autoSpaceDE w:val="0"/>
            <w:autoSpaceDN w:val="0"/>
            <w:adjustRightInd w:val="0"/>
            <w:spacing w:after="120"/>
            <w:jc w:val="both"/>
          </w:pPr>
        </w:pPrChange>
      </w:pPr>
      <w:r w:rsidRPr="0031440D">
        <w:rPr>
          <w:rFonts w:asciiTheme="minorHAnsi" w:hAnsiTheme="minorHAnsi" w:cstheme="minorHAnsi"/>
          <w:sz w:val="22"/>
          <w:szCs w:val="22"/>
        </w:rPr>
        <w:t xml:space="preserve">V rámci 5. semestru si student volí z nabídky další povinný </w:t>
      </w:r>
      <w:del w:id="10544" w:author="Pavla Trefilová" w:date="2019-11-18T17:19:00Z">
        <w:r w:rsidR="00FE1830" w:rsidRPr="003A6ABE">
          <w:rPr>
            <w:rFonts w:asciiTheme="minorHAnsi" w:hAnsiTheme="minorHAnsi" w:cstheme="minorHAnsi"/>
            <w:sz w:val="22"/>
            <w:szCs w:val="22"/>
          </w:rPr>
          <w:delText xml:space="preserve">cizí </w:delText>
        </w:r>
      </w:del>
      <w:r w:rsidRPr="0031440D">
        <w:rPr>
          <w:rFonts w:asciiTheme="minorHAnsi" w:hAnsiTheme="minorHAnsi" w:cstheme="minorHAnsi"/>
          <w:sz w:val="22"/>
          <w:szCs w:val="22"/>
        </w:rPr>
        <w:t>jazyk (rozsah 2 h/týdně, celkem 26 h za semestr). V rámci této nabídky fakulta nabízí následující předměty:</w:t>
      </w:r>
    </w:p>
    <w:p w14:paraId="1B0812A4" w14:textId="21E29C10" w:rsidR="0099060C" w:rsidRPr="0031440D" w:rsidRDefault="0099060C" w:rsidP="0099060C">
      <w:pPr>
        <w:pStyle w:val="Odstavecseseznamem"/>
        <w:numPr>
          <w:ilvl w:val="0"/>
          <w:numId w:val="82"/>
        </w:numPr>
        <w:autoSpaceDE w:val="0"/>
        <w:autoSpaceDN w:val="0"/>
        <w:adjustRightInd w:val="0"/>
        <w:spacing w:line="240" w:lineRule="auto"/>
        <w:jc w:val="both"/>
        <w:rPr>
          <w:ins w:id="10545" w:author="Pavla Trefilová" w:date="2019-11-18T17:19:00Z"/>
          <w:rFonts w:asciiTheme="minorHAnsi" w:hAnsiTheme="minorHAnsi" w:cstheme="minorHAnsi"/>
        </w:rPr>
      </w:pPr>
      <w:ins w:id="10546" w:author="Pavla Trefilová" w:date="2019-11-18T17:19:00Z">
        <w:r w:rsidRPr="00635EC2">
          <w:rPr>
            <w:color w:val="000000"/>
            <w:shd w:val="clear" w:color="auto" w:fill="FFFFFF"/>
          </w:rPr>
          <w:t>English for Business</w:t>
        </w:r>
        <w:r w:rsidRPr="00635EC2">
          <w:t xml:space="preserve">  - CJ2</w:t>
        </w:r>
        <w:r>
          <w:t>B</w:t>
        </w:r>
      </w:ins>
    </w:p>
    <w:p w14:paraId="074C73CA" w14:textId="58CD8AFA" w:rsidR="0099060C" w:rsidRDefault="0099060C" w:rsidP="0099060C">
      <w:pPr>
        <w:pStyle w:val="Odstavecseseznamem"/>
        <w:numPr>
          <w:ilvl w:val="0"/>
          <w:numId w:val="82"/>
        </w:numPr>
        <w:autoSpaceDE w:val="0"/>
        <w:autoSpaceDN w:val="0"/>
        <w:adjustRightInd w:val="0"/>
        <w:spacing w:line="240" w:lineRule="auto"/>
        <w:jc w:val="both"/>
        <w:rPr>
          <w:ins w:id="10547" w:author="Pavla Trefilová" w:date="2019-11-18T17:19:00Z"/>
          <w:rFonts w:asciiTheme="minorHAnsi" w:hAnsiTheme="minorHAnsi" w:cstheme="minorHAnsi"/>
        </w:rPr>
      </w:pPr>
      <w:ins w:id="10548" w:author="Pavla Trefilová" w:date="2019-11-18T17:19:00Z">
        <w:r w:rsidRPr="00635EC2">
          <w:rPr>
            <w:color w:val="000000"/>
            <w:shd w:val="clear" w:color="auto" w:fill="FFFFFF"/>
          </w:rPr>
          <w:t>English for Business</w:t>
        </w:r>
        <w:r>
          <w:t xml:space="preserve">  - CJ2C</w:t>
        </w:r>
      </w:ins>
    </w:p>
    <w:p w14:paraId="2E3B6871" w14:textId="0F02851A"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French 1</w:t>
      </w:r>
    </w:p>
    <w:p w14:paraId="382292B0"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French 2</w:t>
      </w:r>
    </w:p>
    <w:p w14:paraId="21624966"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German Conversation 1</w:t>
      </w:r>
    </w:p>
    <w:p w14:paraId="52A69144"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German Conversation 2</w:t>
      </w:r>
    </w:p>
    <w:p w14:paraId="5B1FB4EB"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color w:val="000000"/>
          <w:shd w:val="clear" w:color="auto" w:fill="FFFFFF"/>
        </w:rPr>
        <w:t>Commercial Correspondence</w:t>
      </w:r>
      <w:r w:rsidRPr="0031440D">
        <w:rPr>
          <w:rFonts w:asciiTheme="minorHAnsi" w:hAnsiTheme="minorHAnsi" w:cstheme="minorHAnsi"/>
        </w:rPr>
        <w:t xml:space="preserve"> </w:t>
      </w:r>
    </w:p>
    <w:p w14:paraId="6A6C85B1"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Russian 1</w:t>
      </w:r>
    </w:p>
    <w:p w14:paraId="6051CDD6"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Russian 2</w:t>
      </w:r>
    </w:p>
    <w:p w14:paraId="3D527238"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Spanish 1</w:t>
      </w:r>
    </w:p>
    <w:p w14:paraId="1EF4A244"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Spanish 2</w:t>
      </w:r>
    </w:p>
    <w:p w14:paraId="2A01CEF7"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Chinese 1</w:t>
      </w:r>
    </w:p>
    <w:p w14:paraId="226D9F6A"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Chinese 2</w:t>
      </w:r>
    </w:p>
    <w:p w14:paraId="4F7A0FEB" w14:textId="77777777" w:rsidR="0099060C" w:rsidRPr="003A6ABE" w:rsidRDefault="0099060C" w:rsidP="0099060C">
      <w:pPr>
        <w:autoSpaceDE w:val="0"/>
        <w:autoSpaceDN w:val="0"/>
        <w:adjustRightInd w:val="0"/>
        <w:jc w:val="both"/>
        <w:rPr>
          <w:rFonts w:asciiTheme="minorHAnsi" w:hAnsiTheme="minorHAnsi" w:cstheme="minorHAnsi"/>
          <w:sz w:val="22"/>
          <w:szCs w:val="22"/>
        </w:rPr>
      </w:pPr>
      <w:r w:rsidRPr="0031440D">
        <w:rPr>
          <w:rFonts w:asciiTheme="minorHAnsi" w:hAnsiTheme="minorHAnsi" w:cstheme="minorHAnsi"/>
          <w:sz w:val="22"/>
          <w:szCs w:val="22"/>
        </w:rPr>
        <w:t>Tzn., že student BSP Economics and Management studuje v rámci bakalářského studia 5 semestrů cizího jazyka.</w:t>
      </w:r>
    </w:p>
    <w:p w14:paraId="04CEF575" w14:textId="77777777" w:rsidR="00FE1830" w:rsidRPr="003A6ABE" w:rsidRDefault="00FE1830">
      <w:pPr>
        <w:autoSpaceDE w:val="0"/>
        <w:autoSpaceDN w:val="0"/>
        <w:adjustRightInd w:val="0"/>
        <w:spacing w:after="120"/>
        <w:jc w:val="both"/>
        <w:rPr>
          <w:rFonts w:asciiTheme="minorHAnsi" w:hAnsiTheme="minorHAnsi" w:cstheme="minorHAnsi"/>
          <w:sz w:val="22"/>
          <w:szCs w:val="22"/>
        </w:rPr>
        <w:pPrChange w:id="10549" w:author="Pavla Trefilová" w:date="2019-11-18T17:19:00Z">
          <w:pPr>
            <w:autoSpaceDE w:val="0"/>
            <w:autoSpaceDN w:val="0"/>
            <w:adjustRightInd w:val="0"/>
            <w:jc w:val="both"/>
          </w:pPr>
        </w:pPrChange>
      </w:pPr>
    </w:p>
    <w:p w14:paraId="12AB2E39"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Pravidla a podmínky utváření studijních plánů</w:t>
      </w:r>
    </w:p>
    <w:p w14:paraId="4C18F455"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2.6</w:t>
      </w:r>
    </w:p>
    <w:p w14:paraId="7462407C" w14:textId="3EBB9C8B" w:rsidR="00670492"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se skládá z</w:t>
      </w:r>
      <w:r w:rsidR="00670492" w:rsidRPr="003A6ABE">
        <w:rPr>
          <w:rFonts w:asciiTheme="minorHAnsi" w:hAnsiTheme="minorHAnsi" w:cstheme="minorHAnsi"/>
          <w:sz w:val="22"/>
          <w:szCs w:val="22"/>
        </w:rPr>
        <w:t> </w:t>
      </w:r>
      <w:r w:rsidRPr="003A6ABE">
        <w:rPr>
          <w:rFonts w:asciiTheme="minorHAnsi" w:hAnsiTheme="minorHAnsi" w:cstheme="minorHAnsi"/>
          <w:sz w:val="22"/>
          <w:szCs w:val="22"/>
        </w:rPr>
        <w:t>povinných</w:t>
      </w:r>
      <w:r w:rsidR="00670492" w:rsidRPr="003A6ABE">
        <w:rPr>
          <w:rFonts w:asciiTheme="minorHAnsi" w:hAnsiTheme="minorHAnsi" w:cstheme="minorHAnsi"/>
          <w:sz w:val="22"/>
          <w:szCs w:val="22"/>
        </w:rPr>
        <w:t xml:space="preserve"> a</w:t>
      </w:r>
      <w:r w:rsidRPr="003A6ABE">
        <w:rPr>
          <w:rFonts w:asciiTheme="minorHAnsi" w:hAnsiTheme="minorHAnsi" w:cstheme="minorHAnsi"/>
          <w:sz w:val="22"/>
          <w:szCs w:val="22"/>
        </w:rPr>
        <w:t xml:space="preserve"> povinně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w:t>
      </w:r>
    </w:p>
    <w:p w14:paraId="7850CC8E" w14:textId="3E71693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4EC458FF"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hodnocení studia v příslušném studijním programu,</w:t>
      </w:r>
    </w:p>
    <w:p w14:paraId="5D9720C0"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návrhu studijního plánu studijního programu, včetně obsahu státní závěrečné zkoušky, a změn ve struktuře předmětů,</w:t>
      </w:r>
    </w:p>
    <w:p w14:paraId="09D05818"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složení zkušebních komisí pro státní závěrečné zkoušky.</w:t>
      </w:r>
    </w:p>
    <w:p w14:paraId="18D04B3E" w14:textId="5938BB81"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Podle článku 16 </w:t>
      </w:r>
      <w:hyperlink r:id="rId77" w:history="1">
        <w:r w:rsidR="00CE1F63" w:rsidRPr="002B387B">
          <w:rPr>
            <w:rStyle w:val="Hypertextovodkaz"/>
            <w:rFonts w:ascii="Calibri" w:hAnsi="Calibri" w:cs="Calibri"/>
            <w:i/>
            <w:sz w:val="22"/>
          </w:rPr>
          <w:t>Pravidel průběhu studia ve studijních programech uskutečňovaných na Fakultě managementu a ekonomiky</w:t>
        </w:r>
      </w:hyperlink>
      <w:r w:rsidRPr="003A6ABE">
        <w:rPr>
          <w:rFonts w:asciiTheme="minorHAnsi" w:hAnsiTheme="minorHAnsi" w:cstheme="minorHAnsi"/>
          <w:sz w:val="22"/>
          <w:szCs w:val="22"/>
        </w:rPr>
        <w:t xml:space="preserve"> jsou také stanoveny následující podmínky pro pokračování ve studiu:</w:t>
      </w:r>
    </w:p>
    <w:p w14:paraId="09E337AF"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14:paraId="4AC113A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do druhého roku studia BSP zapíše:</w:t>
      </w:r>
    </w:p>
    <w:p w14:paraId="6C1B2E5A"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1. ročníku,</w:t>
      </w:r>
    </w:p>
    <w:p w14:paraId="69CE203D"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lastRenderedPageBreak/>
        <w:t>povinné předměty pro 2. ročník,</w:t>
      </w:r>
    </w:p>
    <w:p w14:paraId="23B7B395"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5971126D"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zapíše do třetího roku BSP:</w:t>
      </w:r>
    </w:p>
    <w:p w14:paraId="61DCBB62"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2. ročníku,</w:t>
      </w:r>
    </w:p>
    <w:p w14:paraId="6C0D8BFF"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3. ročník,</w:t>
      </w:r>
    </w:p>
    <w:p w14:paraId="5EC096F8"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1D6C802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14:paraId="667C8299"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Povinně volitelné předměty a volitelné předměty musí být zpravidla v BSP splněny nejpozději do konce pátého semestru a v NMSP nejpozději do konce třetího semestru studia.</w:t>
      </w:r>
    </w:p>
    <w:p w14:paraId="51AB1726"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Pro pokračování v navazujících magisterských studijních programech se musí student, který ukončil BSP zúčastnit přijímacího řízení.</w:t>
      </w:r>
    </w:p>
    <w:p w14:paraId="2B38E9D7" w14:textId="77777777" w:rsidR="00FE1830" w:rsidRPr="003A6ABE" w:rsidRDefault="00FE1830" w:rsidP="00FE1830">
      <w:pPr>
        <w:tabs>
          <w:tab w:val="left" w:pos="567"/>
        </w:tabs>
        <w:spacing w:before="120" w:after="120"/>
        <w:jc w:val="both"/>
        <w:rPr>
          <w:del w:id="10550" w:author="Pavla Trefilová" w:date="2019-11-18T17:19:00Z"/>
          <w:rFonts w:asciiTheme="minorHAnsi" w:hAnsiTheme="minorHAnsi" w:cstheme="minorHAnsi"/>
          <w:sz w:val="22"/>
          <w:szCs w:val="22"/>
        </w:rPr>
      </w:pPr>
      <w:del w:id="10551" w:author="Pavla Trefilová" w:date="2019-11-18T17:19:00Z">
        <w:r w:rsidRPr="003A6ABE">
          <w:rPr>
            <w:rFonts w:asciiTheme="minorHAnsi" w:hAnsiTheme="minorHAnsi" w:cstheme="minorHAnsi"/>
            <w:sz w:val="22"/>
            <w:szCs w:val="22"/>
          </w:rPr>
          <w:delText xml:space="preserve">V rámci bakalářského studia musí studenti absolvovat </w:delText>
        </w:r>
        <w:r w:rsidRPr="003A6ABE">
          <w:rPr>
            <w:rFonts w:asciiTheme="minorHAnsi" w:hAnsiTheme="minorHAnsi" w:cstheme="minorHAnsi"/>
            <w:b/>
            <w:sz w:val="22"/>
            <w:szCs w:val="22"/>
          </w:rPr>
          <w:delText>jeden odborný předmět v anglickém jazyce.</w:delText>
        </w:r>
        <w:r w:rsidRPr="003A6ABE">
          <w:rPr>
            <w:rFonts w:asciiTheme="minorHAnsi" w:hAnsiTheme="minorHAnsi" w:cstheme="minorHAnsi"/>
            <w:sz w:val="22"/>
            <w:szCs w:val="22"/>
          </w:rPr>
          <w:delText xml:space="preserve"> </w:delText>
        </w:r>
      </w:del>
    </w:p>
    <w:p w14:paraId="5E34AB80"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5A442B1" w14:textId="77777777" w:rsidR="00FE1830" w:rsidRPr="003A6ABE" w:rsidRDefault="00FE1830" w:rsidP="00AD0FB3">
      <w:pPr>
        <w:tabs>
          <w:tab w:val="left" w:pos="567"/>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Vyučovací jednotkou je vyučovací hodina, která trvá 50 minut.</w:t>
      </w:r>
    </w:p>
    <w:p w14:paraId="5C10A546"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Vymezení uplatnění absolventů</w:t>
      </w:r>
    </w:p>
    <w:p w14:paraId="05A15250"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2.7</w:t>
      </w:r>
    </w:p>
    <w:p w14:paraId="18DF7F69" w14:textId="2A2B87A2" w:rsidR="00FE1830" w:rsidRPr="003A6ABE" w:rsidRDefault="00FE1830" w:rsidP="008A6167">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Předpokládána uplatnitelnost absolventů na trhu práce je uvedena v příloze D-I. 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sidRPr="003A6ABE">
        <w:rPr>
          <w:rFonts w:asciiTheme="minorHAnsi" w:hAnsiTheme="minorHAnsi" w:cstheme="minorHAnsi"/>
          <w:b/>
          <w:sz w:val="22"/>
          <w:szCs w:val="22"/>
        </w:rPr>
        <w:t xml:space="preserve">studijního programu </w:t>
      </w:r>
      <w:r w:rsidR="00343DC3" w:rsidRPr="003A6ABE">
        <w:rPr>
          <w:rFonts w:asciiTheme="minorHAnsi" w:hAnsiTheme="minorHAnsi" w:cstheme="minorHAnsi"/>
          <w:b/>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se předpokládá následující uplatnění: </w:t>
      </w:r>
    </w:p>
    <w:p w14:paraId="5127A966" w14:textId="77777777" w:rsidR="00FE1830" w:rsidRPr="003A6ABE" w:rsidRDefault="00FE1830" w:rsidP="001C2699">
      <w:pPr>
        <w:pStyle w:val="Odstavecseseznamem"/>
        <w:numPr>
          <w:ilvl w:val="0"/>
          <w:numId w:val="98"/>
        </w:numPr>
        <w:spacing w:after="120"/>
        <w:ind w:left="714" w:hanging="357"/>
        <w:contextualSpacing w:val="0"/>
        <w:jc w:val="both"/>
        <w:rPr>
          <w:rFonts w:asciiTheme="minorHAnsi" w:hAnsiTheme="minorHAnsi" w:cstheme="minorHAnsi"/>
        </w:rPr>
      </w:pPr>
      <w:r w:rsidRPr="003A6ABE">
        <w:rPr>
          <w:rFonts w:asciiTheme="minorHAnsi" w:hAnsiTheme="minorHAnsi" w:cstheme="minorHAnsi"/>
        </w:rP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99A881E" w14:textId="77777777" w:rsidR="00FE1830" w:rsidRPr="003A6ABE" w:rsidRDefault="00FE1830" w:rsidP="001C2699">
      <w:pPr>
        <w:pStyle w:val="Odstavecseseznamem"/>
        <w:numPr>
          <w:ilvl w:val="0"/>
          <w:numId w:val="98"/>
        </w:numPr>
        <w:spacing w:after="360"/>
        <w:ind w:left="714" w:hanging="357"/>
        <w:contextualSpacing w:val="0"/>
        <w:jc w:val="both"/>
        <w:rPr>
          <w:rFonts w:asciiTheme="minorHAnsi" w:hAnsiTheme="minorHAnsi" w:cstheme="minorHAnsi"/>
        </w:rPr>
      </w:pPr>
      <w:r w:rsidRPr="003A6ABE">
        <w:rPr>
          <w:rFonts w:asciiTheme="minorHAnsi" w:hAnsiTheme="minorHAnsi" w:cstheme="minorHAnsi"/>
        </w:rPr>
        <w:t>založení a rozvíjení vlastního podnikatelského subjektu a jeho řízení v jakémkoliv odvětví podnikatelského prostředí.</w:t>
      </w:r>
    </w:p>
    <w:p w14:paraId="0E2B8E6D"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Standardní doba studia</w:t>
      </w:r>
    </w:p>
    <w:p w14:paraId="38039B8D"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2.8</w:t>
      </w:r>
    </w:p>
    <w:p w14:paraId="7D7353A6" w14:textId="596C48A3"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Standardní doba studia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je 3 roky, v jejichž průběhu musí student získat alespoň 180 kreditů v předepsané struktuře nutných k úspěšnému ukončení studia. Jejich získání je nutnou podmínkou pro konání státní závěrečné zkoušky. </w:t>
      </w:r>
    </w:p>
    <w:p w14:paraId="282C7598" w14:textId="561EAC9A"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lastRenderedPageBreak/>
        <w:t>Soulad obsahu studia s cíli studia a profilem absolventa</w:t>
      </w:r>
    </w:p>
    <w:p w14:paraId="4CA8079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2.9</w:t>
      </w:r>
    </w:p>
    <w:p w14:paraId="6538B8C5" w14:textId="77777777" w:rsidR="00FE1830" w:rsidRPr="003A6ABE" w:rsidRDefault="00FE1830"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A34065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Struktura a rozsah studijních předmětů</w:t>
      </w:r>
    </w:p>
    <w:p w14:paraId="68E32CB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2.12</w:t>
      </w:r>
    </w:p>
    <w:p w14:paraId="6E363EEA" w14:textId="784B06D5"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rozdělen do </w:t>
      </w:r>
      <w:r w:rsidR="00BA4DA8" w:rsidRPr="003A6ABE">
        <w:rPr>
          <w:rFonts w:asciiTheme="minorHAnsi" w:hAnsiTheme="minorHAnsi" w:cstheme="minorHAnsi"/>
          <w:sz w:val="22"/>
          <w:szCs w:val="22"/>
        </w:rPr>
        <w:t>dvou</w:t>
      </w:r>
      <w:r w:rsidRPr="003A6ABE">
        <w:rPr>
          <w:rFonts w:asciiTheme="minorHAnsi" w:hAnsiTheme="minorHAnsi" w:cstheme="minorHAnsi"/>
          <w:sz w:val="22"/>
          <w:szCs w:val="22"/>
        </w:rPr>
        <w:t xml:space="preserve"> základních částí:</w:t>
      </w:r>
    </w:p>
    <w:p w14:paraId="32189530" w14:textId="760CBDF5"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rPr>
      </w:pPr>
      <w:r w:rsidRPr="003A6ABE">
        <w:rPr>
          <w:rFonts w:asciiTheme="minorHAnsi" w:hAnsiTheme="minorHAnsi" w:cstheme="minorHAnsi"/>
          <w:b/>
        </w:rPr>
        <w:t>Povinné předměty:</w:t>
      </w:r>
      <w:r w:rsidRPr="003A6ABE">
        <w:rPr>
          <w:rFonts w:asciiTheme="minorHAnsi" w:hAnsiTheme="minorHAnsi" w:cstheme="minorHAnsi"/>
        </w:rPr>
        <w:t xml:space="preserve"> do této kategorie předmětů spadají základní teoretické předměty profilujícího základy a předměty profilujícího základu jako jsou např. </w:t>
      </w:r>
      <w:r w:rsidR="00BA4DA8" w:rsidRPr="003A6ABE">
        <w:rPr>
          <w:rFonts w:asciiTheme="minorHAnsi" w:hAnsiTheme="minorHAnsi" w:cstheme="minorHAnsi"/>
        </w:rPr>
        <w:t>Microeconomics</w:t>
      </w:r>
      <w:r w:rsidRPr="003A6ABE">
        <w:rPr>
          <w:rFonts w:asciiTheme="minorHAnsi" w:hAnsiTheme="minorHAnsi" w:cstheme="minorHAnsi"/>
        </w:rPr>
        <w:t xml:space="preserve"> I, </w:t>
      </w:r>
      <w:r w:rsidR="00BA4DA8" w:rsidRPr="003A6ABE">
        <w:rPr>
          <w:rFonts w:asciiTheme="minorHAnsi" w:hAnsiTheme="minorHAnsi" w:cstheme="minorHAnsi"/>
        </w:rPr>
        <w:t>Macroeconomics</w:t>
      </w:r>
      <w:r w:rsidRPr="003A6ABE">
        <w:rPr>
          <w:rFonts w:asciiTheme="minorHAnsi" w:hAnsiTheme="minorHAnsi" w:cstheme="minorHAnsi"/>
        </w:rPr>
        <w:t xml:space="preserve"> I, Management I</w:t>
      </w:r>
      <w:r w:rsidR="00F43F5F">
        <w:rPr>
          <w:rFonts w:asciiTheme="minorHAnsi" w:hAnsiTheme="minorHAnsi" w:cstheme="minorHAnsi"/>
        </w:rPr>
        <w:t xml:space="preserve">, </w:t>
      </w:r>
      <w:del w:id="10552" w:author="Pavla Trefilová" w:date="2019-11-18T17:19:00Z">
        <w:r w:rsidR="00262DEF">
          <w:rPr>
            <w:rFonts w:asciiTheme="minorHAnsi" w:hAnsiTheme="minorHAnsi" w:cstheme="minorHAnsi"/>
          </w:rPr>
          <w:delText>Basics of P</w:delText>
        </w:r>
        <w:r w:rsidR="007E31AF" w:rsidRPr="003A6ABE">
          <w:rPr>
            <w:rFonts w:asciiTheme="minorHAnsi" w:hAnsiTheme="minorHAnsi" w:cstheme="minorHAnsi"/>
          </w:rPr>
          <w:delText xml:space="preserve">roject </w:delText>
        </w:r>
        <w:r w:rsidR="00262DEF">
          <w:rPr>
            <w:rFonts w:asciiTheme="minorHAnsi" w:hAnsiTheme="minorHAnsi" w:cstheme="minorHAnsi"/>
          </w:rPr>
          <w:delText>M</w:delText>
        </w:r>
        <w:r w:rsidR="007E31AF" w:rsidRPr="003A6ABE">
          <w:rPr>
            <w:rFonts w:asciiTheme="minorHAnsi" w:hAnsiTheme="minorHAnsi" w:cstheme="minorHAnsi"/>
          </w:rPr>
          <w:delText>anagement</w:delText>
        </w:r>
        <w:r w:rsidRPr="003A6ABE">
          <w:rPr>
            <w:rFonts w:asciiTheme="minorHAnsi" w:hAnsiTheme="minorHAnsi" w:cstheme="minorHAnsi"/>
          </w:rPr>
          <w:delText xml:space="preserve">, </w:delText>
        </w:r>
      </w:del>
      <w:r w:rsidR="007E31AF" w:rsidRPr="003A6ABE">
        <w:rPr>
          <w:rFonts w:asciiTheme="minorHAnsi" w:hAnsiTheme="minorHAnsi" w:cstheme="minorHAnsi"/>
        </w:rPr>
        <w:t>Taxes</w:t>
      </w:r>
      <w:r w:rsidRPr="003A6ABE">
        <w:rPr>
          <w:rFonts w:asciiTheme="minorHAnsi" w:hAnsiTheme="minorHAnsi" w:cstheme="minorHAnsi"/>
        </w:rPr>
        <w:t xml:space="preserve">, Marketing I, </w:t>
      </w:r>
      <w:r w:rsidR="003B7826" w:rsidRPr="003A6ABE">
        <w:t>Business</w:t>
      </w:r>
      <w:r w:rsidR="007E31AF" w:rsidRPr="003A6ABE">
        <w:rPr>
          <w:rFonts w:asciiTheme="minorHAnsi" w:hAnsiTheme="minorHAnsi" w:cstheme="minorHAnsi"/>
        </w:rPr>
        <w:t xml:space="preserve"> economics</w:t>
      </w:r>
      <w:r w:rsidRPr="003A6ABE">
        <w:rPr>
          <w:rFonts w:asciiTheme="minorHAnsi" w:hAnsiTheme="minorHAnsi" w:cstheme="minorHAnsi"/>
        </w:rPr>
        <w:t xml:space="preserve"> I, </w:t>
      </w:r>
      <w:r w:rsidR="003B7826" w:rsidRPr="003A6ABE">
        <w:t>Business</w:t>
      </w:r>
      <w:r w:rsidR="00262DEF">
        <w:rPr>
          <w:rFonts w:asciiTheme="minorHAnsi" w:hAnsiTheme="minorHAnsi" w:cstheme="minorHAnsi"/>
        </w:rPr>
        <w:t xml:space="preserve"> E</w:t>
      </w:r>
      <w:r w:rsidR="007E31AF" w:rsidRPr="003A6ABE">
        <w:rPr>
          <w:rFonts w:asciiTheme="minorHAnsi" w:hAnsiTheme="minorHAnsi" w:cstheme="minorHAnsi"/>
        </w:rPr>
        <w:t xml:space="preserve">conomics </w:t>
      </w:r>
      <w:r w:rsidRPr="003A6ABE">
        <w:rPr>
          <w:rFonts w:asciiTheme="minorHAnsi" w:hAnsiTheme="minorHAnsi" w:cstheme="minorHAnsi"/>
        </w:rPr>
        <w:t xml:space="preserve">II, </w:t>
      </w:r>
      <w:del w:id="10553" w:author="Pavla Trefilová" w:date="2019-11-18T17:19:00Z">
        <w:r w:rsidR="007E31AF" w:rsidRPr="003A6ABE">
          <w:rPr>
            <w:rFonts w:asciiTheme="minorHAnsi" w:hAnsiTheme="minorHAnsi" w:cstheme="minorHAnsi"/>
          </w:rPr>
          <w:delText xml:space="preserve">Financial </w:delText>
        </w:r>
        <w:r w:rsidR="00262DEF">
          <w:rPr>
            <w:rFonts w:asciiTheme="minorHAnsi" w:hAnsiTheme="minorHAnsi" w:cstheme="minorHAnsi"/>
          </w:rPr>
          <w:delText>M</w:delText>
        </w:r>
        <w:r w:rsidR="007E31AF" w:rsidRPr="003A6ABE">
          <w:rPr>
            <w:rFonts w:asciiTheme="minorHAnsi" w:hAnsiTheme="minorHAnsi" w:cstheme="minorHAnsi"/>
          </w:rPr>
          <w:delText>arkets</w:delText>
        </w:r>
        <w:r w:rsidRPr="003A6ABE">
          <w:rPr>
            <w:rFonts w:asciiTheme="minorHAnsi" w:hAnsiTheme="minorHAnsi" w:cstheme="minorHAnsi"/>
          </w:rPr>
          <w:delText xml:space="preserve">, </w:delText>
        </w:r>
      </w:del>
      <w:r w:rsidR="00262DEF">
        <w:rPr>
          <w:rFonts w:asciiTheme="minorHAnsi" w:hAnsiTheme="minorHAnsi" w:cstheme="minorHAnsi"/>
        </w:rPr>
        <w:t>Management A</w:t>
      </w:r>
      <w:r w:rsidR="0020744D" w:rsidRPr="003A6ABE">
        <w:rPr>
          <w:rFonts w:asciiTheme="minorHAnsi" w:hAnsiTheme="minorHAnsi" w:cstheme="minorHAnsi"/>
        </w:rPr>
        <w:t>ccounting</w:t>
      </w:r>
      <w:del w:id="10554" w:author="Pavla Trefilová" w:date="2019-11-18T17:19:00Z">
        <w:r w:rsidRPr="003A6ABE">
          <w:rPr>
            <w:rFonts w:asciiTheme="minorHAnsi" w:hAnsiTheme="minorHAnsi" w:cstheme="minorHAnsi"/>
          </w:rPr>
          <w:delText xml:space="preserve">, </w:delText>
        </w:r>
        <w:r w:rsidR="0020744D" w:rsidRPr="003A6ABE">
          <w:rPr>
            <w:rFonts w:asciiTheme="minorHAnsi" w:hAnsiTheme="minorHAnsi" w:cstheme="minorHAnsi"/>
          </w:rPr>
          <w:delText>Product</w:delText>
        </w:r>
        <w:r w:rsidR="00262DEF">
          <w:rPr>
            <w:rFonts w:asciiTheme="minorHAnsi" w:hAnsiTheme="minorHAnsi" w:cstheme="minorHAnsi"/>
          </w:rPr>
          <w:delText xml:space="preserve"> M</w:delText>
        </w:r>
        <w:r w:rsidRPr="003A6ABE">
          <w:rPr>
            <w:rFonts w:asciiTheme="minorHAnsi" w:hAnsiTheme="minorHAnsi" w:cstheme="minorHAnsi"/>
          </w:rPr>
          <w:delText>anagement</w:delText>
        </w:r>
      </w:del>
      <w:r w:rsidRPr="003A6ABE">
        <w:rPr>
          <w:rFonts w:asciiTheme="minorHAnsi" w:hAnsiTheme="minorHAnsi" w:cstheme="minorHAnsi"/>
        </w:rPr>
        <w:t xml:space="preserve">, Marketing II, </w:t>
      </w:r>
      <w:r w:rsidR="00262DEF">
        <w:rPr>
          <w:rFonts w:asciiTheme="minorHAnsi" w:hAnsiTheme="minorHAnsi" w:cstheme="minorHAnsi"/>
        </w:rPr>
        <w:t>Banking and I</w:t>
      </w:r>
      <w:r w:rsidR="0020744D" w:rsidRPr="003A6ABE">
        <w:rPr>
          <w:rFonts w:asciiTheme="minorHAnsi" w:hAnsiTheme="minorHAnsi" w:cstheme="minorHAnsi"/>
        </w:rPr>
        <w:t>nsurance</w:t>
      </w:r>
      <w:r w:rsidRPr="003A6ABE">
        <w:rPr>
          <w:rFonts w:asciiTheme="minorHAnsi" w:hAnsiTheme="minorHAnsi" w:cstheme="minorHAnsi"/>
        </w:rPr>
        <w:t xml:space="preserve"> I, </w:t>
      </w:r>
      <w:r w:rsidR="00262DEF">
        <w:rPr>
          <w:rFonts w:asciiTheme="minorHAnsi" w:hAnsiTheme="minorHAnsi" w:cstheme="minorHAnsi"/>
        </w:rPr>
        <w:t>Corporate F</w:t>
      </w:r>
      <w:r w:rsidR="0020744D" w:rsidRPr="003A6ABE">
        <w:rPr>
          <w:rFonts w:asciiTheme="minorHAnsi" w:hAnsiTheme="minorHAnsi" w:cstheme="minorHAnsi"/>
        </w:rPr>
        <w:t>inance</w:t>
      </w:r>
      <w:r w:rsidRPr="003A6ABE">
        <w:rPr>
          <w:rFonts w:asciiTheme="minorHAnsi" w:hAnsiTheme="minorHAnsi" w:cstheme="minorHAnsi"/>
        </w:rPr>
        <w:t xml:space="preserve">, </w:t>
      </w:r>
      <w:r w:rsidR="00262DEF">
        <w:rPr>
          <w:rFonts w:asciiTheme="minorHAnsi" w:hAnsiTheme="minorHAnsi" w:cstheme="minorHAnsi"/>
        </w:rPr>
        <w:t>Production Organisation and M</w:t>
      </w:r>
      <w:r w:rsidR="0020744D" w:rsidRPr="003A6ABE">
        <w:rPr>
          <w:rFonts w:asciiTheme="minorHAnsi" w:hAnsiTheme="minorHAnsi" w:cstheme="minorHAnsi"/>
        </w:rPr>
        <w:t>anagement</w:t>
      </w:r>
      <w:r w:rsidRPr="003A6ABE">
        <w:rPr>
          <w:rFonts w:asciiTheme="minorHAnsi" w:hAnsiTheme="minorHAnsi" w:cstheme="minorHAnsi"/>
        </w:rPr>
        <w:t xml:space="preserve">, </w:t>
      </w:r>
      <w:r w:rsidR="00262DEF">
        <w:rPr>
          <w:rFonts w:asciiTheme="minorHAnsi" w:hAnsiTheme="minorHAnsi" w:cstheme="minorHAnsi"/>
        </w:rPr>
        <w:t>Financial A</w:t>
      </w:r>
      <w:r w:rsidR="0020744D" w:rsidRPr="003A6ABE">
        <w:rPr>
          <w:rFonts w:asciiTheme="minorHAnsi" w:hAnsiTheme="minorHAnsi" w:cstheme="minorHAnsi"/>
        </w:rPr>
        <w:t>ccounting</w:t>
      </w:r>
      <w:r w:rsidRPr="003A6ABE">
        <w:rPr>
          <w:rFonts w:asciiTheme="minorHAnsi" w:hAnsiTheme="minorHAnsi" w:cstheme="minorHAnsi"/>
        </w:rPr>
        <w:t xml:space="preserve"> I, </w:t>
      </w:r>
      <w:r w:rsidR="00262DEF">
        <w:rPr>
          <w:rFonts w:asciiTheme="minorHAnsi" w:hAnsiTheme="minorHAnsi" w:cstheme="minorHAnsi"/>
        </w:rPr>
        <w:t>Managerial P</w:t>
      </w:r>
      <w:r w:rsidR="0020744D" w:rsidRPr="003A6ABE">
        <w:rPr>
          <w:rFonts w:asciiTheme="minorHAnsi" w:hAnsiTheme="minorHAnsi" w:cstheme="minorHAnsi"/>
        </w:rPr>
        <w:t xml:space="preserve">sychology and </w:t>
      </w:r>
      <w:r w:rsidR="00262DEF">
        <w:rPr>
          <w:rFonts w:asciiTheme="minorHAnsi" w:hAnsiTheme="minorHAnsi" w:cstheme="minorHAnsi"/>
        </w:rPr>
        <w:t>S</w:t>
      </w:r>
      <w:r w:rsidR="0020744D" w:rsidRPr="003A6ABE">
        <w:rPr>
          <w:rFonts w:asciiTheme="minorHAnsi" w:hAnsiTheme="minorHAnsi" w:cstheme="minorHAnsi"/>
        </w:rPr>
        <w:t>ociology</w:t>
      </w:r>
      <w:del w:id="10555" w:author="Pavla Trefilová" w:date="2019-11-18T17:19:00Z">
        <w:r w:rsidRPr="003A6ABE">
          <w:rPr>
            <w:rFonts w:asciiTheme="minorHAnsi" w:hAnsiTheme="minorHAnsi" w:cstheme="minorHAnsi"/>
          </w:rPr>
          <w:delText xml:space="preserve">, </w:delText>
        </w:r>
        <w:r w:rsidR="00262DEF">
          <w:rPr>
            <w:rFonts w:asciiTheme="minorHAnsi" w:hAnsiTheme="minorHAnsi" w:cstheme="minorHAnsi"/>
          </w:rPr>
          <w:delText>Law for E</w:delText>
        </w:r>
        <w:r w:rsidR="0020744D" w:rsidRPr="003A6ABE">
          <w:rPr>
            <w:rFonts w:asciiTheme="minorHAnsi" w:hAnsiTheme="minorHAnsi" w:cstheme="minorHAnsi"/>
          </w:rPr>
          <w:delText>conomics</w:delText>
        </w:r>
        <w:r w:rsidRPr="003A6ABE">
          <w:rPr>
            <w:rFonts w:asciiTheme="minorHAnsi" w:hAnsiTheme="minorHAnsi" w:cstheme="minorHAnsi"/>
          </w:rPr>
          <w:delText xml:space="preserve">, </w:delText>
        </w:r>
        <w:r w:rsidR="0020744D" w:rsidRPr="003A6ABE">
          <w:rPr>
            <w:rFonts w:asciiTheme="minorHAnsi" w:hAnsiTheme="minorHAnsi" w:cstheme="minorHAnsi"/>
          </w:rPr>
          <w:delText>Logistics</w:delText>
        </w:r>
      </w:del>
      <w:r w:rsidRPr="003A6ABE">
        <w:rPr>
          <w:rFonts w:asciiTheme="minorHAnsi" w:hAnsiTheme="minorHAnsi" w:cstheme="minorHAnsi"/>
        </w:rPr>
        <w:t xml:space="preserve"> a </w:t>
      </w:r>
      <w:r w:rsidR="0020744D" w:rsidRPr="003A6ABE">
        <w:rPr>
          <w:rFonts w:asciiTheme="minorHAnsi" w:hAnsiTheme="minorHAnsi" w:cstheme="minorHAnsi"/>
        </w:rPr>
        <w:t>Hum</w:t>
      </w:r>
      <w:r w:rsidR="00262DEF">
        <w:rPr>
          <w:rFonts w:asciiTheme="minorHAnsi" w:hAnsiTheme="minorHAnsi" w:cstheme="minorHAnsi"/>
        </w:rPr>
        <w:t>an R</w:t>
      </w:r>
      <w:r w:rsidR="0020744D" w:rsidRPr="003A6ABE">
        <w:rPr>
          <w:rFonts w:asciiTheme="minorHAnsi" w:hAnsiTheme="minorHAnsi" w:cstheme="minorHAnsi"/>
        </w:rPr>
        <w:t xml:space="preserve">esource </w:t>
      </w:r>
      <w:r w:rsidR="00262DEF">
        <w:rPr>
          <w:rFonts w:asciiTheme="minorHAnsi" w:hAnsiTheme="minorHAnsi" w:cstheme="minorHAnsi"/>
        </w:rPr>
        <w:t>M</w:t>
      </w:r>
      <w:r w:rsidR="0020744D" w:rsidRPr="003A6ABE">
        <w:rPr>
          <w:rFonts w:asciiTheme="minorHAnsi" w:hAnsiTheme="minorHAnsi" w:cstheme="minorHAnsi"/>
        </w:rPr>
        <w:t>anagement</w:t>
      </w:r>
      <w:ins w:id="10556" w:author="Pavla Trefilová" w:date="2019-11-18T17:19:00Z">
        <w:r w:rsidR="00F43F5F">
          <w:rPr>
            <w:rFonts w:asciiTheme="minorHAnsi" w:hAnsiTheme="minorHAnsi" w:cstheme="minorHAnsi"/>
          </w:rPr>
          <w:t xml:space="preserve"> I</w:t>
        </w:r>
      </w:ins>
      <w:r w:rsidRPr="003A6ABE">
        <w:rPr>
          <w:rFonts w:asciiTheme="minorHAnsi" w:hAnsiTheme="minorHAnsi" w:cstheme="minorHAnsi"/>
        </w:rPr>
        <w:t xml:space="preserve">. Součástí povinných předmětů jsou i ostatní povinné předměty jako např. </w:t>
      </w:r>
      <w:r w:rsidR="0020744D" w:rsidRPr="003A6ABE">
        <w:rPr>
          <w:rFonts w:asciiTheme="minorHAnsi" w:hAnsiTheme="minorHAnsi" w:cstheme="minorHAnsi"/>
        </w:rPr>
        <w:t xml:space="preserve">Information </w:t>
      </w:r>
      <w:r w:rsidR="00262DEF">
        <w:rPr>
          <w:rFonts w:asciiTheme="minorHAnsi" w:hAnsiTheme="minorHAnsi" w:cstheme="minorHAnsi"/>
        </w:rPr>
        <w:t>T</w:t>
      </w:r>
      <w:r w:rsidR="0020744D" w:rsidRPr="003A6ABE">
        <w:rPr>
          <w:rFonts w:asciiTheme="minorHAnsi" w:hAnsiTheme="minorHAnsi" w:cstheme="minorHAnsi"/>
        </w:rPr>
        <w:t xml:space="preserve">echnologies for </w:t>
      </w:r>
      <w:r w:rsidR="00262DEF">
        <w:rPr>
          <w:rFonts w:asciiTheme="minorHAnsi" w:hAnsiTheme="minorHAnsi" w:cstheme="minorHAnsi"/>
        </w:rPr>
        <w:t>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 xml:space="preserve">Applied </w:t>
      </w:r>
      <w:r w:rsidR="00262DEF">
        <w:rPr>
          <w:rFonts w:asciiTheme="minorHAnsi" w:hAnsiTheme="minorHAnsi" w:cstheme="minorHAnsi"/>
        </w:rPr>
        <w:t>S</w:t>
      </w:r>
      <w:r w:rsidR="0020744D" w:rsidRPr="003A6ABE">
        <w:rPr>
          <w:rFonts w:asciiTheme="minorHAnsi" w:hAnsiTheme="minorHAnsi" w:cstheme="minorHAnsi"/>
        </w:rPr>
        <w:t>tatistics</w:t>
      </w:r>
      <w:r w:rsidRPr="003A6ABE">
        <w:rPr>
          <w:rFonts w:asciiTheme="minorHAnsi" w:hAnsiTheme="minorHAnsi" w:cstheme="minorHAnsi"/>
        </w:rPr>
        <w:t xml:space="preserve"> I, </w:t>
      </w:r>
      <w:r w:rsidR="00262DEF">
        <w:rPr>
          <w:rFonts w:asciiTheme="minorHAnsi" w:hAnsiTheme="minorHAnsi" w:cstheme="minorHAnsi"/>
        </w:rPr>
        <w:t>Applied S</w:t>
      </w:r>
      <w:r w:rsidR="0020744D" w:rsidRPr="003A6ABE">
        <w:rPr>
          <w:rFonts w:asciiTheme="minorHAnsi" w:hAnsiTheme="minorHAnsi" w:cstheme="minorHAnsi"/>
        </w:rPr>
        <w:t xml:space="preserve">tatistics </w:t>
      </w:r>
      <w:r w:rsidRPr="003A6ABE">
        <w:rPr>
          <w:rFonts w:asciiTheme="minorHAnsi" w:hAnsiTheme="minorHAnsi" w:cstheme="minorHAnsi"/>
        </w:rPr>
        <w:t>II,</w:t>
      </w:r>
      <w:r w:rsidR="002F009D" w:rsidRPr="003A6ABE">
        <w:rPr>
          <w:rFonts w:asciiTheme="minorHAnsi" w:hAnsiTheme="minorHAnsi" w:cstheme="minorHAnsi"/>
        </w:rPr>
        <w:t xml:space="preserve"> </w:t>
      </w:r>
      <w:r w:rsidR="002F009D">
        <w:rPr>
          <w:rFonts w:asciiTheme="minorHAnsi" w:hAnsiTheme="minorHAnsi" w:cstheme="minorHAnsi"/>
        </w:rPr>
        <w:t xml:space="preserve">Basics of </w:t>
      </w:r>
      <w:ins w:id="10557" w:author="Pavla Trefilová" w:date="2019-11-18T17:19:00Z">
        <w:r w:rsidR="002F009D">
          <w:rPr>
            <w:rFonts w:asciiTheme="minorHAnsi" w:hAnsiTheme="minorHAnsi" w:cstheme="minorHAnsi"/>
          </w:rPr>
          <w:t>P</w:t>
        </w:r>
        <w:r w:rsidR="002F009D" w:rsidRPr="003A6ABE">
          <w:rPr>
            <w:rFonts w:asciiTheme="minorHAnsi" w:hAnsiTheme="minorHAnsi" w:cstheme="minorHAnsi"/>
          </w:rPr>
          <w:t xml:space="preserve">roject </w:t>
        </w:r>
        <w:r w:rsidR="002F009D">
          <w:rPr>
            <w:rFonts w:asciiTheme="minorHAnsi" w:hAnsiTheme="minorHAnsi" w:cstheme="minorHAnsi"/>
          </w:rPr>
          <w:t>M</w:t>
        </w:r>
        <w:r w:rsidR="002F009D" w:rsidRPr="003A6ABE">
          <w:rPr>
            <w:rFonts w:asciiTheme="minorHAnsi" w:hAnsiTheme="minorHAnsi" w:cstheme="minorHAnsi"/>
          </w:rPr>
          <w:t xml:space="preserve">anagement, </w:t>
        </w:r>
        <w:r w:rsidR="0020744D" w:rsidRPr="003A6ABE">
          <w:rPr>
            <w:rFonts w:asciiTheme="minorHAnsi" w:hAnsiTheme="minorHAnsi" w:cstheme="minorHAnsi"/>
          </w:rPr>
          <w:t xml:space="preserve">Basics of </w:t>
        </w:r>
      </w:ins>
      <w:r w:rsidR="00262DEF">
        <w:rPr>
          <w:rFonts w:asciiTheme="minorHAnsi" w:hAnsiTheme="minorHAnsi" w:cstheme="minorHAnsi"/>
        </w:rPr>
        <w:t>Quantitative M</w:t>
      </w:r>
      <w:r w:rsidR="0020744D" w:rsidRPr="003A6ABE">
        <w:rPr>
          <w:rFonts w:asciiTheme="minorHAnsi" w:hAnsiTheme="minorHAnsi" w:cstheme="minorHAnsi"/>
        </w:rPr>
        <w:t>ethods</w:t>
      </w:r>
      <w:ins w:id="10558" w:author="Pavla Trefilová" w:date="2019-11-18T17:19:00Z">
        <w:r w:rsidRPr="003A6ABE">
          <w:rPr>
            <w:rFonts w:asciiTheme="minorHAnsi" w:hAnsiTheme="minorHAnsi" w:cstheme="minorHAnsi"/>
          </w:rPr>
          <w:t xml:space="preserve">, </w:t>
        </w:r>
        <w:r w:rsidR="00F43F5F" w:rsidRPr="003A6ABE">
          <w:rPr>
            <w:rFonts w:asciiTheme="minorHAnsi" w:hAnsiTheme="minorHAnsi" w:cstheme="minorHAnsi"/>
          </w:rPr>
          <w:t>Product</w:t>
        </w:r>
        <w:r w:rsidR="00F43F5F">
          <w:rPr>
            <w:rFonts w:asciiTheme="minorHAnsi" w:hAnsiTheme="minorHAnsi" w:cstheme="minorHAnsi"/>
          </w:rPr>
          <w:t xml:space="preserve"> M</w:t>
        </w:r>
        <w:r w:rsidR="00F43F5F" w:rsidRPr="003A6ABE">
          <w:rPr>
            <w:rFonts w:asciiTheme="minorHAnsi" w:hAnsiTheme="minorHAnsi" w:cstheme="minorHAnsi"/>
          </w:rPr>
          <w:t>anagement</w:t>
        </w:r>
        <w:r w:rsidR="00F43F5F">
          <w:rPr>
            <w:rFonts w:asciiTheme="minorHAnsi" w:hAnsiTheme="minorHAnsi" w:cstheme="minorHAnsi"/>
          </w:rPr>
          <w:t xml:space="preserve">, </w:t>
        </w:r>
        <w:r w:rsidR="00F43F5F" w:rsidRPr="003A6ABE">
          <w:rPr>
            <w:rFonts w:asciiTheme="minorHAnsi" w:hAnsiTheme="minorHAnsi" w:cstheme="minorHAnsi"/>
          </w:rPr>
          <w:t xml:space="preserve">Financial </w:t>
        </w:r>
        <w:r w:rsidR="00F43F5F">
          <w:rPr>
            <w:rFonts w:asciiTheme="minorHAnsi" w:hAnsiTheme="minorHAnsi" w:cstheme="minorHAnsi"/>
          </w:rPr>
          <w:t>M</w:t>
        </w:r>
        <w:r w:rsidR="00F43F5F" w:rsidRPr="003A6ABE">
          <w:rPr>
            <w:rFonts w:asciiTheme="minorHAnsi" w:hAnsiTheme="minorHAnsi" w:cstheme="minorHAnsi"/>
          </w:rPr>
          <w:t>arkets</w:t>
        </w:r>
        <w:r w:rsidR="00F43F5F">
          <w:rPr>
            <w:rFonts w:asciiTheme="minorHAnsi" w:hAnsiTheme="minorHAnsi" w:cstheme="minorHAnsi"/>
          </w:rPr>
          <w:t>, Law for E</w:t>
        </w:r>
        <w:r w:rsidR="00F43F5F" w:rsidRPr="003A6ABE">
          <w:rPr>
            <w:rFonts w:asciiTheme="minorHAnsi" w:hAnsiTheme="minorHAnsi" w:cstheme="minorHAnsi"/>
          </w:rPr>
          <w:t>conomics, Logistics</w:t>
        </w:r>
      </w:ins>
      <w:r w:rsidR="00F43F5F">
        <w:rPr>
          <w:rFonts w:asciiTheme="minorHAnsi" w:hAnsiTheme="minorHAnsi" w:cstheme="minorHAnsi"/>
        </w:rPr>
        <w:t>,</w:t>
      </w:r>
      <w:r w:rsidR="00F43F5F" w:rsidRPr="003A6ABE">
        <w:rPr>
          <w:rFonts w:asciiTheme="minorHAnsi" w:hAnsiTheme="minorHAnsi" w:cstheme="minorHAnsi"/>
        </w:rPr>
        <w:t xml:space="preserve"> </w:t>
      </w:r>
      <w:r w:rsidR="00262DEF">
        <w:rPr>
          <w:rFonts w:asciiTheme="minorHAnsi" w:hAnsiTheme="minorHAnsi" w:cstheme="minorHAnsi"/>
        </w:rPr>
        <w:t>Bachelor Thesis S</w:t>
      </w:r>
      <w:r w:rsidR="0020744D" w:rsidRPr="003A6ABE">
        <w:rPr>
          <w:rFonts w:asciiTheme="minorHAnsi" w:hAnsiTheme="minorHAnsi" w:cstheme="minorHAnsi"/>
        </w:rPr>
        <w:t>eminar and English</w:t>
      </w:r>
      <w:r w:rsidRPr="003A6ABE">
        <w:rPr>
          <w:rFonts w:asciiTheme="minorHAnsi" w:hAnsiTheme="minorHAnsi" w:cstheme="minorHAnsi"/>
        </w:rPr>
        <w:t xml:space="preserve">. </w:t>
      </w:r>
    </w:p>
    <w:p w14:paraId="742027C7" w14:textId="2C8F1434"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b/>
        </w:rPr>
      </w:pPr>
      <w:r w:rsidRPr="003A6ABE">
        <w:rPr>
          <w:rFonts w:asciiTheme="minorHAnsi" w:hAnsiTheme="minorHAnsi" w:cstheme="minorHAnsi"/>
          <w:b/>
        </w:rPr>
        <w:t>Povinně volitelné předměty: s</w:t>
      </w:r>
      <w:r w:rsidRPr="003A6ABE">
        <w:rPr>
          <w:rFonts w:asciiTheme="minorHAnsi" w:hAnsiTheme="minorHAnsi" w:cstheme="minorHAnsi"/>
        </w:rPr>
        <w:t xml:space="preserve">tudent si v rámci této specializace volí předměty za minimálně </w:t>
      </w:r>
      <w:r w:rsidR="00FC3C4D" w:rsidRPr="003A6ABE">
        <w:rPr>
          <w:rFonts w:asciiTheme="minorHAnsi" w:hAnsiTheme="minorHAnsi" w:cstheme="minorHAnsi"/>
        </w:rPr>
        <w:t>19</w:t>
      </w:r>
      <w:r w:rsidRPr="003A6ABE">
        <w:rPr>
          <w:rFonts w:asciiTheme="minorHAnsi" w:hAnsiTheme="minorHAnsi" w:cstheme="minorHAnsi"/>
        </w:rPr>
        <w:t xml:space="preserve"> kreditů. Tvoří je předměty jako např. </w:t>
      </w:r>
      <w:r w:rsidR="003B5018" w:rsidRPr="003A6ABE">
        <w:rPr>
          <w:lang w:val="en-GB"/>
        </w:rPr>
        <w:t>Managerial Skills and Techniques</w:t>
      </w:r>
      <w:r w:rsidRPr="003A6ABE">
        <w:rPr>
          <w:rFonts w:asciiTheme="minorHAnsi" w:hAnsiTheme="minorHAnsi" w:cstheme="minorHAnsi"/>
        </w:rPr>
        <w:t xml:space="preserve">, </w:t>
      </w:r>
      <w:r w:rsidR="003B5018" w:rsidRPr="003A6ABE">
        <w:rPr>
          <w:shd w:val="clear" w:color="auto" w:fill="FFFFFF"/>
        </w:rPr>
        <w:t>Bata´s Management System</w:t>
      </w:r>
      <w:r w:rsidRPr="003A6ABE">
        <w:rPr>
          <w:rFonts w:asciiTheme="minorHAnsi" w:hAnsiTheme="minorHAnsi" w:cstheme="minorHAnsi"/>
        </w:rPr>
        <w:t xml:space="preserve">, </w:t>
      </w:r>
      <w:r w:rsidR="003B5018" w:rsidRPr="003A6ABE">
        <w:t>E-commerce</w:t>
      </w:r>
      <w:r w:rsidRPr="003A6ABE">
        <w:rPr>
          <w:rFonts w:asciiTheme="minorHAnsi" w:hAnsiTheme="minorHAnsi" w:cstheme="minorHAnsi"/>
        </w:rPr>
        <w:t xml:space="preserve">, Advanced Marketing and Management, </w:t>
      </w:r>
      <w:r w:rsidR="003B5018" w:rsidRPr="003A6ABE">
        <w:t>International Business Environment</w:t>
      </w:r>
      <w:r w:rsidRPr="003A6ABE">
        <w:rPr>
          <w:rFonts w:asciiTheme="minorHAnsi" w:hAnsiTheme="minorHAnsi" w:cstheme="minorHAnsi"/>
        </w:rPr>
        <w:t xml:space="preserve">, </w:t>
      </w:r>
      <w:r w:rsidR="003B5018" w:rsidRPr="003A6ABE">
        <w:t>Management Innovation</w:t>
      </w:r>
      <w:r w:rsidRPr="003A6ABE">
        <w:rPr>
          <w:rFonts w:asciiTheme="minorHAnsi" w:hAnsiTheme="minorHAnsi" w:cstheme="minorHAnsi"/>
        </w:rPr>
        <w:t xml:space="preserve">, </w:t>
      </w:r>
      <w:r w:rsidR="003B5018" w:rsidRPr="003A6ABE">
        <w:rPr>
          <w:lang w:val="en-GB"/>
        </w:rPr>
        <w:t xml:space="preserve">Introduction to Systems Studies, </w:t>
      </w:r>
      <w:r w:rsidR="003B5018" w:rsidRPr="003A6ABE">
        <w:rPr>
          <w:lang w:val="en" w:eastAsia="en-GB"/>
        </w:rPr>
        <w:t xml:space="preserve">Principles of </w:t>
      </w:r>
      <w:r w:rsidR="00262DEF">
        <w:rPr>
          <w:lang w:val="en" w:eastAsia="en-GB"/>
        </w:rPr>
        <w:t>Business Information S</w:t>
      </w:r>
      <w:r w:rsidR="003B5018" w:rsidRPr="003A6ABE">
        <w:rPr>
          <w:lang w:val="en" w:eastAsia="en-GB"/>
        </w:rPr>
        <w:t>ystems</w:t>
      </w:r>
      <w:r w:rsidR="003B5018" w:rsidRPr="003A6ABE">
        <w:rPr>
          <w:rFonts w:asciiTheme="minorHAnsi" w:hAnsiTheme="minorHAnsi" w:cstheme="minorHAnsi"/>
        </w:rPr>
        <w:t xml:space="preserve"> </w:t>
      </w:r>
      <w:r w:rsidRPr="003A6ABE">
        <w:rPr>
          <w:rFonts w:asciiTheme="minorHAnsi" w:hAnsiTheme="minorHAnsi" w:cstheme="minorHAnsi"/>
        </w:rPr>
        <w:t>a další.</w:t>
      </w:r>
    </w:p>
    <w:p w14:paraId="61E04D2C" w14:textId="77777777" w:rsidR="00CC694D" w:rsidRDefault="00CC694D" w:rsidP="001B465D">
      <w:pPr>
        <w:spacing w:after="120"/>
        <w:jc w:val="both"/>
        <w:rPr>
          <w:del w:id="10559" w:author="Pavla Trefilová" w:date="2019-11-18T17:19:00Z"/>
          <w:rFonts w:asciiTheme="minorHAnsi" w:hAnsiTheme="minorHAnsi" w:cstheme="minorHAnsi"/>
          <w:sz w:val="22"/>
          <w:szCs w:val="22"/>
        </w:rPr>
      </w:pPr>
      <w:del w:id="10560" w:author="Pavla Trefilová" w:date="2019-11-18T17:19:00Z">
        <w:r>
          <w:rPr>
            <w:rFonts w:asciiTheme="minorHAnsi" w:hAnsiTheme="minorHAnsi" w:cstheme="minorHAnsi"/>
            <w:sz w:val="22"/>
            <w:szCs w:val="22"/>
          </w:rPr>
          <w:delText>Garantka předmětu Řízení projektů I/II Ing. Lucie Tomancová, Ph.D. má certifikát z projektového řízení. Tyto předměty jsou předměty ryze praktickými, ve kterých studenti řeší konkrétní projekty zadané přímo firmami a garant a vyučující v jedné osobě působí pouze jako mentor.</w:delText>
        </w:r>
      </w:del>
    </w:p>
    <w:p w14:paraId="10A2F93A" w14:textId="77452CE2" w:rsidR="00FE1830" w:rsidRPr="003A6ABE" w:rsidRDefault="00FE1830" w:rsidP="00AD0FB3">
      <w:pPr>
        <w:spacing w:after="360"/>
        <w:jc w:val="both"/>
        <w:rPr>
          <w:rFonts w:asciiTheme="minorHAnsi" w:hAnsiTheme="minorHAnsi" w:cstheme="minorHAnsi"/>
          <w:i/>
          <w:sz w:val="22"/>
          <w:szCs w:val="22"/>
        </w:rPr>
      </w:pPr>
      <w:r w:rsidRPr="003A6ABE">
        <w:rPr>
          <w:rFonts w:asciiTheme="minorHAnsi" w:hAnsiTheme="minorHAnsi" w:cstheme="minorHAnsi"/>
          <w:sz w:val="22"/>
          <w:szCs w:val="22"/>
        </w:rPr>
        <w:t xml:space="preserve">Struktura a rozsah studijních předmětů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uvedena v </w:t>
      </w:r>
      <w:r w:rsidRPr="003A6ABE">
        <w:rPr>
          <w:rFonts w:asciiTheme="minorHAnsi" w:hAnsiTheme="minorHAnsi" w:cstheme="minorHAnsi"/>
          <w:i/>
          <w:sz w:val="22"/>
          <w:szCs w:val="22"/>
        </w:rPr>
        <w:t>Příloze B-II Studijní plány a návrh témat prací (bakalářské a magisterské studijní programy).</w:t>
      </w:r>
      <w:r w:rsidRPr="003A6ABE">
        <w:rPr>
          <w:rFonts w:asciiTheme="minorHAnsi" w:hAnsiTheme="minorHAnsi" w:cstheme="minorHAnsi"/>
          <w:sz w:val="22"/>
          <w:szCs w:val="22"/>
        </w:rPr>
        <w:t xml:space="preserve"> Charakteristika jednotlivých studijních předmětů je uvedena v </w:t>
      </w:r>
      <w:r w:rsidRPr="003A6ABE">
        <w:rPr>
          <w:rFonts w:asciiTheme="minorHAnsi" w:hAnsiTheme="minorHAnsi" w:cstheme="minorHAnsi"/>
          <w:i/>
          <w:sz w:val="22"/>
          <w:szCs w:val="22"/>
        </w:rPr>
        <w:t>Příloze B-III Charakteristika studijního předmětu.</w:t>
      </w:r>
    </w:p>
    <w:p w14:paraId="4A0D849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studijních předmětů, státních zkoušek a kvalifikačních prací s výsledky učení a profilem absolventa</w:t>
      </w:r>
    </w:p>
    <w:p w14:paraId="03A35F4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2.14</w:t>
      </w:r>
    </w:p>
    <w:p w14:paraId="0C9FA6BE" w14:textId="77777777" w:rsidR="008A6167" w:rsidRPr="003A6ABE" w:rsidRDefault="008A6167" w:rsidP="008A6167">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7038B0A6" w14:textId="3FFFF16D" w:rsidR="00FE1830" w:rsidRPr="008605CB" w:rsidRDefault="008A6167" w:rsidP="008A6167">
      <w:pPr>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Znalosti a dovednosti získané během studia ve studijním programu </w:t>
      </w:r>
      <w:r w:rsidR="00C73B72"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jsou ověřování u státní závěrečné zkoušky, jejíž průběh a hodnocení je zakotven ve </w:t>
      </w:r>
      <w:hyperlink r:id="rId78"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a konkretizována ve vnitřním předpisu FaME </w:t>
      </w:r>
      <w:hyperlink r:id="rId79"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Dále je způsob organizace a hodnocení státních závěrečných obsažen ve vnitřní normě SD č. 1/2018 </w:t>
      </w:r>
      <w:hyperlink r:id="rId80"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49DDB6A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lastRenderedPageBreak/>
        <w:t>Student může skládat SZZ v bakalářském studijním programu po získání minimálně 180 kreditů studijního programu.</w:t>
      </w:r>
    </w:p>
    <w:p w14:paraId="59B529AA"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SZZ se skládá ze dvou částí:</w:t>
      </w:r>
    </w:p>
    <w:p w14:paraId="160C4869"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1. část: obhajoba BP a</w:t>
      </w:r>
    </w:p>
    <w:p w14:paraId="70429BF7"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2. část: zkouška z odborné problematiky související se studovanými</w:t>
      </w:r>
      <w:r w:rsidR="00C5470B" w:rsidRPr="003A6ABE">
        <w:rPr>
          <w:rFonts w:asciiTheme="minorHAnsi" w:hAnsiTheme="minorHAnsi" w:cstheme="minorHAnsi"/>
        </w:rPr>
        <w:t xml:space="preserve"> programy, obory a zaměřením </w:t>
      </w:r>
      <w:r w:rsidRPr="003A6ABE">
        <w:rPr>
          <w:rFonts w:asciiTheme="minorHAnsi" w:hAnsiTheme="minorHAnsi" w:cstheme="minorHAnsi"/>
        </w:rPr>
        <w:t>BP</w:t>
      </w:r>
    </w:p>
    <w:p w14:paraId="466638EF"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14:paraId="5AA2F95F" w14:textId="420E7846" w:rsidR="00FE1830" w:rsidRPr="003A6ABE" w:rsidRDefault="00FE1830" w:rsidP="008A3E0A">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Zkouška z odborné problematiky pro 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se skládá z následujících čtyř zkouškových okruhů, které v sobě zahrnují uvedené předměty:</w:t>
      </w:r>
    </w:p>
    <w:p w14:paraId="39459577"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Economics</w:t>
      </w:r>
      <w:r w:rsidRPr="003A6ABE">
        <w:rPr>
          <w:rFonts w:asciiTheme="minorHAnsi" w:hAnsiTheme="minorHAnsi" w:cstheme="minorHAnsi"/>
        </w:rPr>
        <w:t xml:space="preserve"> (rozsah je dán předměty Microeconomics I, Macroeconomics I)</w:t>
      </w:r>
    </w:p>
    <w:p w14:paraId="3D83DBE9"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Management a marketing</w:t>
      </w:r>
      <w:r w:rsidRPr="003A6ABE">
        <w:rPr>
          <w:rFonts w:asciiTheme="minorHAnsi" w:hAnsiTheme="minorHAnsi" w:cstheme="minorHAnsi"/>
        </w:rPr>
        <w:t xml:space="preserve"> (rozsah je dán předměty Management I, Marketing I, Marketing II, Managerial Psychology and Sociology, Human Resource Management I)</w:t>
      </w:r>
    </w:p>
    <w:p w14:paraId="06983FC8" w14:textId="64C08ED5"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Taxes and Accounting</w:t>
      </w:r>
      <w:r w:rsidR="008A3E0A" w:rsidRPr="003A6ABE">
        <w:rPr>
          <w:rFonts w:asciiTheme="minorHAnsi" w:hAnsiTheme="minorHAnsi" w:cstheme="minorHAnsi"/>
        </w:rPr>
        <w:t xml:space="preserve"> (rozsah je dán předměty Financial Accounting I, Taxes)</w:t>
      </w:r>
    </w:p>
    <w:p w14:paraId="19D38FBC" w14:textId="702AF941"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 xml:space="preserve">Finance and Business Administration </w:t>
      </w:r>
      <w:r w:rsidR="008A3E0A" w:rsidRPr="003A6ABE">
        <w:rPr>
          <w:rFonts w:asciiTheme="minorHAnsi" w:hAnsiTheme="minorHAnsi" w:cstheme="minorHAnsi"/>
        </w:rPr>
        <w:t xml:space="preserve">(rozsah je dán předměty </w:t>
      </w:r>
      <w:r w:rsidR="003B7826" w:rsidRPr="003A6ABE">
        <w:t>Business</w:t>
      </w:r>
      <w:r w:rsidR="008A3E0A" w:rsidRPr="003A6ABE">
        <w:rPr>
          <w:rFonts w:asciiTheme="minorHAnsi" w:hAnsiTheme="minorHAnsi" w:cstheme="minorHAnsi"/>
        </w:rPr>
        <w:t xml:space="preserve"> Economics I, </w:t>
      </w:r>
      <w:r w:rsidR="003B7826" w:rsidRPr="003A6ABE">
        <w:t>Business</w:t>
      </w:r>
      <w:r w:rsidR="008A3E0A" w:rsidRPr="003A6ABE">
        <w:rPr>
          <w:rFonts w:asciiTheme="minorHAnsi" w:hAnsiTheme="minorHAnsi" w:cstheme="minorHAnsi"/>
        </w:rPr>
        <w:t xml:space="preserve"> Economics II, Management Accounting, Corporate Finance, Banking and Insurance I)</w:t>
      </w:r>
    </w:p>
    <w:p w14:paraId="342D57B2" w14:textId="78E7E875" w:rsidR="00FE1830" w:rsidRPr="008A6167" w:rsidRDefault="008A6167" w:rsidP="008A6167">
      <w:pPr>
        <w:spacing w:before="120" w:after="120"/>
        <w:jc w:val="both"/>
        <w:rPr>
          <w:rFonts w:asciiTheme="minorHAnsi" w:hAnsiTheme="minorHAnsi" w:cstheme="minorHAnsi"/>
          <w:color w:val="FF0000"/>
          <w:sz w:val="22"/>
          <w:szCs w:val="22"/>
        </w:rPr>
      </w:pPr>
      <w:r w:rsidRPr="003A6ABE">
        <w:rPr>
          <w:rFonts w:asciiTheme="minorHAnsi" w:hAnsiTheme="minorHAnsi" w:cstheme="minorHAnsi"/>
          <w:sz w:val="22"/>
          <w:szCs w:val="22"/>
        </w:rPr>
        <w:t xml:space="preserve">Hodnocení státní závěrečné zkoušky se řídí Článkem 29 </w:t>
      </w:r>
      <w:hyperlink r:id="rId81" w:history="1">
        <w:r w:rsidRPr="008A6167">
          <w:rPr>
            <w:rStyle w:val="Hypertextovodkaz"/>
            <w:rFonts w:asciiTheme="minorHAnsi" w:hAnsiTheme="minorHAnsi" w:cstheme="minorHAnsi"/>
            <w:i/>
            <w:sz w:val="22"/>
            <w:szCs w:val="22"/>
          </w:rPr>
          <w:t>Studijního a zkušebního řádu UTB ve Zlíně,</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Článkem 29 vnitřního předpisu FaME </w:t>
      </w:r>
      <w:hyperlink r:id="rId82" w:history="1">
        <w:r w:rsidRPr="008A6167">
          <w:rPr>
            <w:rStyle w:val="Hypertextovodkaz"/>
            <w:rFonts w:asciiTheme="minorHAnsi" w:hAnsiTheme="minorHAnsi" w:cstheme="minorHAnsi"/>
            <w:i/>
            <w:sz w:val="22"/>
            <w:szCs w:val="22"/>
          </w:rPr>
          <w:t>Pravidla průběhu studia ve studijních programech uskutečňovaných na Fakultě managementu a ekonomiky</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a vnitřní normou SD č. 1/2018 </w:t>
      </w:r>
      <w:hyperlink r:id="rId83" w:history="1">
        <w:r w:rsidRPr="008A6167">
          <w:rPr>
            <w:rStyle w:val="Hypertextovodkaz"/>
            <w:rFonts w:asciiTheme="minorHAnsi" w:hAnsiTheme="minorHAnsi" w:cstheme="minorHAnsi"/>
            <w:i/>
            <w:sz w:val="22"/>
            <w:szCs w:val="22"/>
          </w:rPr>
          <w:t>Organizace, průběh a hodnocení státních závěrečných zkoušek</w:t>
        </w:r>
      </w:hyperlink>
      <w:r w:rsidRPr="008A6167">
        <w:rPr>
          <w:rFonts w:asciiTheme="minorHAnsi" w:hAnsiTheme="minorHAnsi" w:cstheme="minorHAnsi"/>
          <w:color w:val="00B050"/>
          <w:sz w:val="22"/>
          <w:szCs w:val="22"/>
        </w:rPr>
        <w:t>.</w:t>
      </w:r>
    </w:p>
    <w:p w14:paraId="4A8A18E3"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 hodnocení SZZ a obhajoby </w:t>
      </w:r>
      <w:r w:rsidR="00FE1830" w:rsidRPr="003A6ABE">
        <w:rPr>
          <w:rFonts w:asciiTheme="minorHAnsi" w:hAnsiTheme="minorHAnsi" w:cstheme="minorHAnsi"/>
          <w:sz w:val="22"/>
          <w:szCs w:val="22"/>
        </w:rPr>
        <w:t xml:space="preserve">BP, jakož i o hodnocení celkového výsledku SZZ rozhoduje komise na neveřejném zasedání. Hodnocení navrhuje předseda komise s tím, že přihlíží ke stanoviskům členů komise, k úrovni </w:t>
      </w:r>
      <w:r w:rsidRPr="003A6ABE">
        <w:rPr>
          <w:rFonts w:asciiTheme="minorHAnsi" w:hAnsiTheme="minorHAnsi" w:cstheme="minorHAnsi"/>
          <w:sz w:val="22"/>
          <w:szCs w:val="22"/>
        </w:rPr>
        <w:t xml:space="preserve">obhajované </w:t>
      </w:r>
      <w:r w:rsidR="00FE1830" w:rsidRPr="003A6ABE">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EE9926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Výsledek SZZ vyhlásí předseda, v jeho nepřítomnosti místopředseda nebo jiný předsedou pověřený člen zkušební komise v den konání SZZ.</w:t>
      </w:r>
    </w:p>
    <w:p w14:paraId="51A286BB"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Hodnocení obhajované </w:t>
      </w:r>
      <w:r w:rsidR="00FE1830" w:rsidRPr="003A6ABE">
        <w:rPr>
          <w:rFonts w:asciiTheme="minorHAnsi" w:hAnsiTheme="minorHAnsi" w:cstheme="minorHAnsi"/>
          <w:sz w:val="22"/>
          <w:szCs w:val="22"/>
        </w:rPr>
        <w:t>BP vychází z návrhů hodnocení vedoucího a oponenta BP</w:t>
      </w:r>
      <w:r w:rsidRPr="003A6ABE">
        <w:rPr>
          <w:rFonts w:asciiTheme="minorHAnsi" w:hAnsiTheme="minorHAnsi" w:cstheme="minorHAnsi"/>
          <w:sz w:val="22"/>
          <w:szCs w:val="22"/>
        </w:rPr>
        <w:t xml:space="preserve">. Komise na základě obhajoby </w:t>
      </w:r>
      <w:r w:rsidR="00FE1830" w:rsidRPr="003A6ABE">
        <w:rPr>
          <w:rFonts w:asciiTheme="minorHAnsi" w:hAnsiTheme="minorHAnsi" w:cstheme="minorHAnsi"/>
          <w:sz w:val="22"/>
          <w:szCs w:val="22"/>
        </w:rPr>
        <w:t>BP provede její celkovou klasifikaci.</w:t>
      </w:r>
    </w:p>
    <w:p w14:paraId="6317A3CD"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3A6ABE" w:rsidRPr="003A6ABE" w14:paraId="49110DD5" w14:textId="77777777" w:rsidTr="008605CB">
        <w:trPr>
          <w:jc w:val="center"/>
        </w:trPr>
        <w:tc>
          <w:tcPr>
            <w:tcW w:w="2025" w:type="dxa"/>
            <w:tcBorders>
              <w:top w:val="single" w:sz="12" w:space="0" w:color="auto"/>
              <w:left w:val="single" w:sz="12" w:space="0" w:color="auto"/>
              <w:bottom w:val="single" w:sz="12" w:space="0" w:color="auto"/>
            </w:tcBorders>
            <w:shd w:val="clear" w:color="auto" w:fill="auto"/>
          </w:tcPr>
          <w:p w14:paraId="1CF3D09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5095A73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83BCC1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Číselné vyjádření</w:t>
            </w:r>
          </w:p>
        </w:tc>
      </w:tr>
      <w:tr w:rsidR="003A6ABE" w:rsidRPr="003A6ABE" w14:paraId="5DFFE682" w14:textId="77777777" w:rsidTr="008605CB">
        <w:trPr>
          <w:jc w:val="center"/>
        </w:trPr>
        <w:tc>
          <w:tcPr>
            <w:tcW w:w="2025" w:type="dxa"/>
            <w:tcBorders>
              <w:top w:val="single" w:sz="12" w:space="0" w:color="auto"/>
              <w:left w:val="single" w:sz="12" w:space="0" w:color="auto"/>
            </w:tcBorders>
            <w:shd w:val="clear" w:color="auto" w:fill="auto"/>
          </w:tcPr>
          <w:p w14:paraId="2E4C73C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506" w:type="dxa"/>
            <w:tcBorders>
              <w:top w:val="single" w:sz="12" w:space="0" w:color="auto"/>
            </w:tcBorders>
            <w:shd w:val="clear" w:color="auto" w:fill="auto"/>
          </w:tcPr>
          <w:p w14:paraId="46036DF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C9F800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w:t>
            </w:r>
          </w:p>
        </w:tc>
      </w:tr>
      <w:tr w:rsidR="003A6ABE" w:rsidRPr="003A6ABE" w14:paraId="13A6EBB1" w14:textId="77777777" w:rsidTr="008605CB">
        <w:trPr>
          <w:jc w:val="center"/>
        </w:trPr>
        <w:tc>
          <w:tcPr>
            <w:tcW w:w="2025" w:type="dxa"/>
            <w:tcBorders>
              <w:left w:val="single" w:sz="12" w:space="0" w:color="auto"/>
            </w:tcBorders>
            <w:shd w:val="clear" w:color="auto" w:fill="auto"/>
          </w:tcPr>
          <w:p w14:paraId="3D3AF22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506" w:type="dxa"/>
            <w:shd w:val="clear" w:color="auto" w:fill="auto"/>
          </w:tcPr>
          <w:p w14:paraId="19679AD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36AC863F"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w:t>
            </w:r>
          </w:p>
        </w:tc>
      </w:tr>
      <w:tr w:rsidR="003A6ABE" w:rsidRPr="003A6ABE" w14:paraId="3CA5D258" w14:textId="77777777" w:rsidTr="008605CB">
        <w:trPr>
          <w:jc w:val="center"/>
        </w:trPr>
        <w:tc>
          <w:tcPr>
            <w:tcW w:w="2025" w:type="dxa"/>
            <w:tcBorders>
              <w:left w:val="single" w:sz="12" w:space="0" w:color="auto"/>
            </w:tcBorders>
            <w:shd w:val="clear" w:color="auto" w:fill="auto"/>
          </w:tcPr>
          <w:p w14:paraId="05AC9FC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506" w:type="dxa"/>
            <w:shd w:val="clear" w:color="auto" w:fill="auto"/>
          </w:tcPr>
          <w:p w14:paraId="4A792FF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127" w:type="dxa"/>
            <w:tcBorders>
              <w:right w:val="single" w:sz="12" w:space="0" w:color="auto"/>
            </w:tcBorders>
            <w:shd w:val="clear" w:color="auto" w:fill="auto"/>
          </w:tcPr>
          <w:p w14:paraId="2630E3F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w:t>
            </w:r>
          </w:p>
        </w:tc>
      </w:tr>
      <w:tr w:rsidR="003A6ABE" w:rsidRPr="003A6ABE" w14:paraId="1B6FF095" w14:textId="77777777" w:rsidTr="008605CB">
        <w:trPr>
          <w:jc w:val="center"/>
        </w:trPr>
        <w:tc>
          <w:tcPr>
            <w:tcW w:w="2025" w:type="dxa"/>
            <w:tcBorders>
              <w:left w:val="single" w:sz="12" w:space="0" w:color="auto"/>
            </w:tcBorders>
            <w:shd w:val="clear" w:color="auto" w:fill="auto"/>
          </w:tcPr>
          <w:p w14:paraId="4083577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506" w:type="dxa"/>
            <w:shd w:val="clear" w:color="auto" w:fill="auto"/>
          </w:tcPr>
          <w:p w14:paraId="09BFD78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FBC72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w:t>
            </w:r>
          </w:p>
        </w:tc>
      </w:tr>
      <w:tr w:rsidR="003A6ABE" w:rsidRPr="003A6ABE" w14:paraId="1813079F" w14:textId="77777777" w:rsidTr="008605CB">
        <w:trPr>
          <w:jc w:val="center"/>
        </w:trPr>
        <w:tc>
          <w:tcPr>
            <w:tcW w:w="2025" w:type="dxa"/>
            <w:tcBorders>
              <w:left w:val="single" w:sz="12" w:space="0" w:color="auto"/>
            </w:tcBorders>
            <w:shd w:val="clear" w:color="auto" w:fill="auto"/>
          </w:tcPr>
          <w:p w14:paraId="306D3CC7"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506" w:type="dxa"/>
            <w:shd w:val="clear" w:color="auto" w:fill="auto"/>
          </w:tcPr>
          <w:p w14:paraId="69C15E0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A422F0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3</w:t>
            </w:r>
          </w:p>
        </w:tc>
      </w:tr>
      <w:tr w:rsidR="00FE1830" w:rsidRPr="003A6ABE" w14:paraId="62C82DD0" w14:textId="77777777" w:rsidTr="008605CB">
        <w:trPr>
          <w:jc w:val="center"/>
        </w:trPr>
        <w:tc>
          <w:tcPr>
            <w:tcW w:w="2025" w:type="dxa"/>
            <w:tcBorders>
              <w:left w:val="single" w:sz="12" w:space="0" w:color="auto"/>
              <w:bottom w:val="single" w:sz="12" w:space="0" w:color="auto"/>
            </w:tcBorders>
            <w:shd w:val="clear" w:color="auto" w:fill="auto"/>
          </w:tcPr>
          <w:p w14:paraId="2D181DB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506" w:type="dxa"/>
            <w:tcBorders>
              <w:bottom w:val="single" w:sz="12" w:space="0" w:color="auto"/>
            </w:tcBorders>
            <w:shd w:val="clear" w:color="auto" w:fill="auto"/>
          </w:tcPr>
          <w:p w14:paraId="11384C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37CA310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49274F5" w14:textId="77777777" w:rsidR="00FE1830" w:rsidRPr="003A6ABE" w:rsidRDefault="00FE1830" w:rsidP="00FE1830">
      <w:pPr>
        <w:jc w:val="both"/>
        <w:rPr>
          <w:rFonts w:asciiTheme="minorHAnsi" w:hAnsiTheme="minorHAnsi" w:cstheme="minorHAnsi"/>
          <w:sz w:val="22"/>
          <w:szCs w:val="22"/>
        </w:rPr>
      </w:pPr>
    </w:p>
    <w:p w14:paraId="719DA029"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471637D6"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Rozsah pro celkové hodnocení SZZ podle stupně ECTS je stanoven podle níže uvedené stupnice:</w:t>
      </w:r>
    </w:p>
    <w:p w14:paraId="3A68D8CC" w14:textId="77777777" w:rsidR="00023AB9" w:rsidRPr="003A6ABE" w:rsidRDefault="00023AB9" w:rsidP="00FE1830">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3A6ABE" w:rsidRPr="003A6ABE" w14:paraId="5643B572" w14:textId="77777777" w:rsidTr="008605CB">
        <w:tc>
          <w:tcPr>
            <w:tcW w:w="1985" w:type="dxa"/>
            <w:tcBorders>
              <w:top w:val="single" w:sz="12" w:space="0" w:color="auto"/>
              <w:left w:val="single" w:sz="12" w:space="0" w:color="auto"/>
              <w:bottom w:val="single" w:sz="12" w:space="0" w:color="auto"/>
            </w:tcBorders>
            <w:shd w:val="clear" w:color="auto" w:fill="auto"/>
          </w:tcPr>
          <w:p w14:paraId="6351CB9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lastRenderedPageBreak/>
              <w:t>Stupeň ECTS</w:t>
            </w:r>
          </w:p>
        </w:tc>
        <w:tc>
          <w:tcPr>
            <w:tcW w:w="2409" w:type="dxa"/>
            <w:tcBorders>
              <w:top w:val="single" w:sz="12" w:space="0" w:color="auto"/>
              <w:bottom w:val="single" w:sz="12" w:space="0" w:color="auto"/>
            </w:tcBorders>
            <w:shd w:val="clear" w:color="auto" w:fill="auto"/>
          </w:tcPr>
          <w:p w14:paraId="53FC7CF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8537F3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Rozsah</w:t>
            </w:r>
          </w:p>
        </w:tc>
      </w:tr>
      <w:tr w:rsidR="003A6ABE" w:rsidRPr="003A6ABE" w14:paraId="5E9C3533" w14:textId="77777777" w:rsidTr="008605CB">
        <w:tc>
          <w:tcPr>
            <w:tcW w:w="1985" w:type="dxa"/>
            <w:tcBorders>
              <w:top w:val="single" w:sz="12" w:space="0" w:color="auto"/>
              <w:left w:val="single" w:sz="12" w:space="0" w:color="auto"/>
            </w:tcBorders>
            <w:shd w:val="clear" w:color="auto" w:fill="auto"/>
          </w:tcPr>
          <w:p w14:paraId="7E94C22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409" w:type="dxa"/>
            <w:tcBorders>
              <w:top w:val="single" w:sz="12" w:space="0" w:color="auto"/>
            </w:tcBorders>
            <w:shd w:val="clear" w:color="auto" w:fill="auto"/>
          </w:tcPr>
          <w:p w14:paraId="2BE9806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37EEC8D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1,00 – 1,24</w:t>
            </w:r>
          </w:p>
        </w:tc>
      </w:tr>
      <w:tr w:rsidR="003A6ABE" w:rsidRPr="003A6ABE" w14:paraId="040F6545" w14:textId="77777777" w:rsidTr="008605CB">
        <w:tc>
          <w:tcPr>
            <w:tcW w:w="1985" w:type="dxa"/>
            <w:tcBorders>
              <w:left w:val="single" w:sz="12" w:space="0" w:color="auto"/>
            </w:tcBorders>
            <w:shd w:val="clear" w:color="auto" w:fill="auto"/>
          </w:tcPr>
          <w:p w14:paraId="29B1D5D9"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409" w:type="dxa"/>
            <w:shd w:val="clear" w:color="auto" w:fill="auto"/>
          </w:tcPr>
          <w:p w14:paraId="2665A40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24524AE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1,25 – 1,50</w:t>
            </w:r>
          </w:p>
        </w:tc>
      </w:tr>
      <w:tr w:rsidR="003A6ABE" w:rsidRPr="003A6ABE" w14:paraId="52F1870C" w14:textId="77777777" w:rsidTr="008605CB">
        <w:tc>
          <w:tcPr>
            <w:tcW w:w="1985" w:type="dxa"/>
            <w:tcBorders>
              <w:left w:val="single" w:sz="12" w:space="0" w:color="auto"/>
            </w:tcBorders>
            <w:shd w:val="clear" w:color="auto" w:fill="auto"/>
          </w:tcPr>
          <w:p w14:paraId="5DACBF2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409" w:type="dxa"/>
            <w:shd w:val="clear" w:color="auto" w:fill="auto"/>
          </w:tcPr>
          <w:p w14:paraId="472D8EF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268" w:type="dxa"/>
            <w:tcBorders>
              <w:right w:val="single" w:sz="12" w:space="0" w:color="auto"/>
            </w:tcBorders>
            <w:shd w:val="clear" w:color="auto" w:fill="auto"/>
          </w:tcPr>
          <w:p w14:paraId="39D246C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1,51 – 2,00</w:t>
            </w:r>
          </w:p>
        </w:tc>
      </w:tr>
      <w:tr w:rsidR="003A6ABE" w:rsidRPr="003A6ABE" w14:paraId="726BE11D" w14:textId="77777777" w:rsidTr="008605CB">
        <w:tc>
          <w:tcPr>
            <w:tcW w:w="1985" w:type="dxa"/>
            <w:tcBorders>
              <w:left w:val="single" w:sz="12" w:space="0" w:color="auto"/>
            </w:tcBorders>
            <w:shd w:val="clear" w:color="auto" w:fill="auto"/>
          </w:tcPr>
          <w:p w14:paraId="16D6B9E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409" w:type="dxa"/>
            <w:shd w:val="clear" w:color="auto" w:fill="auto"/>
          </w:tcPr>
          <w:p w14:paraId="46A6343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12D503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2,01 – 2,50</w:t>
            </w:r>
          </w:p>
        </w:tc>
      </w:tr>
      <w:tr w:rsidR="003A6ABE" w:rsidRPr="003A6ABE" w14:paraId="301C3890" w14:textId="77777777" w:rsidTr="008605CB">
        <w:tc>
          <w:tcPr>
            <w:tcW w:w="1985" w:type="dxa"/>
            <w:tcBorders>
              <w:left w:val="single" w:sz="12" w:space="0" w:color="auto"/>
            </w:tcBorders>
            <w:shd w:val="clear" w:color="auto" w:fill="auto"/>
          </w:tcPr>
          <w:p w14:paraId="2FA8152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409" w:type="dxa"/>
            <w:shd w:val="clear" w:color="auto" w:fill="auto"/>
          </w:tcPr>
          <w:p w14:paraId="5E3FC67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4FACB80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2,51 – 3,00</w:t>
            </w:r>
          </w:p>
        </w:tc>
      </w:tr>
      <w:tr w:rsidR="00FE1830" w:rsidRPr="003A6ABE" w14:paraId="6786A1D4" w14:textId="77777777" w:rsidTr="008605CB">
        <w:tc>
          <w:tcPr>
            <w:tcW w:w="1985" w:type="dxa"/>
            <w:tcBorders>
              <w:left w:val="single" w:sz="12" w:space="0" w:color="auto"/>
              <w:bottom w:val="single" w:sz="12" w:space="0" w:color="auto"/>
            </w:tcBorders>
            <w:shd w:val="clear" w:color="auto" w:fill="auto"/>
          </w:tcPr>
          <w:p w14:paraId="45B2AE4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409" w:type="dxa"/>
            <w:tcBorders>
              <w:bottom w:val="single" w:sz="12" w:space="0" w:color="auto"/>
            </w:tcBorders>
            <w:shd w:val="clear" w:color="auto" w:fill="auto"/>
          </w:tcPr>
          <w:p w14:paraId="72D3A11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3BD7F96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2FB2692" w14:textId="77777777" w:rsidR="00FE1830" w:rsidRPr="003A6ABE" w:rsidRDefault="00FE1830" w:rsidP="00FE1830">
      <w:pPr>
        <w:rPr>
          <w:rFonts w:asciiTheme="minorHAnsi" w:hAnsiTheme="minorHAnsi" w:cstheme="minorHAnsi"/>
          <w:sz w:val="22"/>
          <w:szCs w:val="22"/>
          <w:highlight w:val="yellow"/>
        </w:rPr>
      </w:pPr>
    </w:p>
    <w:p w14:paraId="68037FB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6948413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byla 2. část SZZ, tj. odborná rozprava, hodnocena lépe než stupněm „nedostatečně“ (F) a 1. část SZZ, tj. obhajoba BP, hodnocena stupněm „nedostatečně“ (F), komise zdůvodní své rozhodnutí a uvede je do protokolu o SZZ. Student svým podpisem potvrdí, že byl se zdůvodněním seznámen. Student má možnost v opravném termínu opakovat </w:t>
      </w:r>
      <w:r w:rsidR="00C5470B" w:rsidRPr="003A6ABE">
        <w:rPr>
          <w:rFonts w:asciiTheme="minorHAnsi" w:hAnsiTheme="minorHAnsi" w:cstheme="minorHAnsi"/>
          <w:sz w:val="22"/>
          <w:szCs w:val="22"/>
        </w:rPr>
        <w:t xml:space="preserve">jen 1. část SZZ, tzn. obhajobu </w:t>
      </w:r>
      <w:r w:rsidRPr="003A6ABE">
        <w:rPr>
          <w:rFonts w:asciiTheme="minorHAnsi" w:hAnsiTheme="minorHAnsi" w:cstheme="minorHAnsi"/>
          <w:sz w:val="22"/>
          <w:szCs w:val="22"/>
        </w:rPr>
        <w:t>BP.</w:t>
      </w:r>
    </w:p>
    <w:p w14:paraId="13F9ABE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6C437741"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 student hodnocen stupněm „nedostatečně“ (F) z obhajoby BP, bude tato původní práce přístupna vedoucímu, oponentovi i komisi, která bude hodnotit nově předloženou práci u obhajoby v opravném termínu SZZ.</w:t>
      </w:r>
    </w:p>
    <w:p w14:paraId="7342F25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případě neúspěšné obhajoby BP nelze v opravném termínu opětovně předložit totožnou </w:t>
      </w:r>
      <w:r w:rsidR="00C5470B" w:rsidRPr="003A6ABE">
        <w:rPr>
          <w:rFonts w:asciiTheme="minorHAnsi" w:hAnsiTheme="minorHAnsi" w:cstheme="minorHAnsi"/>
          <w:sz w:val="22"/>
          <w:szCs w:val="22"/>
        </w:rPr>
        <w:t xml:space="preserve">BP. Nová </w:t>
      </w:r>
      <w:r w:rsidRPr="003A6ABE">
        <w:rPr>
          <w:rFonts w:asciiTheme="minorHAnsi" w:hAnsiTheme="minorHAnsi" w:cstheme="minorHAnsi"/>
          <w:sz w:val="22"/>
          <w:szCs w:val="22"/>
        </w:rPr>
        <w:t>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A5906CB" w14:textId="5DC6A724" w:rsidR="00FE1830" w:rsidRPr="003A6ABE" w:rsidRDefault="00FE1830" w:rsidP="00FE1830">
      <w:pPr>
        <w:tabs>
          <w:tab w:val="left" w:pos="2835"/>
        </w:tabs>
        <w:spacing w:before="120" w:after="120"/>
        <w:jc w:val="both"/>
        <w:rPr>
          <w:rFonts w:asciiTheme="minorHAnsi" w:hAnsiTheme="minorHAnsi" w:cstheme="minorHAnsi"/>
          <w:b/>
          <w:sz w:val="22"/>
          <w:szCs w:val="22"/>
        </w:rPr>
      </w:pPr>
      <w:r w:rsidRPr="003A6ABE">
        <w:rPr>
          <w:rFonts w:asciiTheme="minorHAnsi" w:hAnsiTheme="minorHAnsi" w:cstheme="minorHAnsi"/>
          <w:b/>
          <w:sz w:val="22"/>
          <w:szCs w:val="22"/>
        </w:rPr>
        <w:t>Pro celkové hodnocení studia jsou stanoven</w:t>
      </w:r>
      <w:r w:rsidR="00C93E2C">
        <w:rPr>
          <w:rFonts w:asciiTheme="minorHAnsi" w:hAnsiTheme="minorHAnsi" w:cstheme="minorHAnsi"/>
          <w:b/>
          <w:sz w:val="22"/>
          <w:szCs w:val="22"/>
        </w:rPr>
        <w:t>a</w:t>
      </w:r>
      <w:r w:rsidRPr="003A6ABE">
        <w:rPr>
          <w:rFonts w:asciiTheme="minorHAnsi" w:hAnsiTheme="minorHAnsi" w:cstheme="minorHAnsi"/>
          <w:b/>
          <w:sz w:val="22"/>
          <w:szCs w:val="22"/>
        </w:rPr>
        <w:t xml:space="preserve"> následující pravidla:</w:t>
      </w:r>
    </w:p>
    <w:p w14:paraId="74668351"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Na FaME se vynikajícími studijními výsledky rozumí skutečnost, kdy vážený průměr za celou dobu studia nepřesáhne hodnotu 1,30.</w:t>
      </w:r>
    </w:p>
    <w:p w14:paraId="1BC8B802" w14:textId="77777777" w:rsidR="00FE1830" w:rsidRPr="003A6ABE" w:rsidRDefault="00FE1830" w:rsidP="00FE1830">
      <w:pPr>
        <w:pStyle w:val="Zkladntext"/>
        <w:rPr>
          <w:rFonts w:asciiTheme="minorHAnsi" w:hAnsiTheme="minorHAnsi" w:cstheme="minorHAnsi"/>
          <w:i w:val="0"/>
          <w:sz w:val="22"/>
          <w:szCs w:val="22"/>
        </w:rPr>
      </w:pPr>
    </w:p>
    <w:p w14:paraId="7E47E8AF"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Celkové hodnocení studia:</w:t>
      </w:r>
    </w:p>
    <w:p w14:paraId="27B6781D" w14:textId="77777777" w:rsidR="00FE1830" w:rsidRPr="003A6ABE" w:rsidRDefault="00FE1830" w:rsidP="001C2699">
      <w:pPr>
        <w:pStyle w:val="Zkladntext"/>
        <w:numPr>
          <w:ilvl w:val="0"/>
          <w:numId w:val="84"/>
        </w:numPr>
        <w:ind w:left="426" w:hanging="425"/>
        <w:rPr>
          <w:rFonts w:asciiTheme="minorHAnsi" w:hAnsiTheme="minorHAnsi" w:cstheme="minorHAnsi"/>
          <w:b/>
          <w:bCs/>
          <w:i w:val="0"/>
          <w:sz w:val="22"/>
          <w:szCs w:val="22"/>
        </w:rPr>
      </w:pPr>
      <w:r w:rsidRPr="003A6ABE">
        <w:rPr>
          <w:rFonts w:asciiTheme="minorHAnsi" w:hAnsiTheme="minorHAnsi" w:cstheme="minorHAnsi"/>
          <w:b/>
          <w:i w:val="0"/>
          <w:sz w:val="22"/>
          <w:szCs w:val="22"/>
        </w:rPr>
        <w:t>Prospěl</w:t>
      </w:r>
      <w:r w:rsidRPr="003A6ABE">
        <w:rPr>
          <w:rFonts w:asciiTheme="minorHAnsi" w:hAnsiTheme="minorHAnsi" w:cstheme="minorHAnsi"/>
          <w:b/>
          <w:bCs/>
          <w:i w:val="0"/>
          <w:sz w:val="22"/>
          <w:szCs w:val="22"/>
        </w:rPr>
        <w:t xml:space="preserve"> </w:t>
      </w:r>
      <w:r w:rsidRPr="003A6ABE">
        <w:rPr>
          <w:rFonts w:asciiTheme="minorHAnsi" w:hAnsiTheme="minorHAnsi" w:cstheme="minorHAnsi"/>
          <w:b/>
          <w:i w:val="0"/>
          <w:sz w:val="22"/>
          <w:szCs w:val="22"/>
        </w:rPr>
        <w:t>s</w:t>
      </w:r>
      <w:r w:rsidRPr="003A6ABE">
        <w:rPr>
          <w:rFonts w:asciiTheme="minorHAnsi" w:hAnsiTheme="minorHAnsi" w:cstheme="minorHAnsi"/>
          <w:b/>
          <w:bCs/>
          <w:i w:val="0"/>
          <w:sz w:val="22"/>
          <w:szCs w:val="22"/>
        </w:rPr>
        <w:t> </w:t>
      </w:r>
      <w:r w:rsidRPr="003A6ABE">
        <w:rPr>
          <w:rFonts w:asciiTheme="minorHAnsi" w:hAnsiTheme="minorHAnsi" w:cstheme="minorHAnsi"/>
          <w:b/>
          <w:i w:val="0"/>
          <w:sz w:val="22"/>
          <w:szCs w:val="22"/>
        </w:rPr>
        <w:t>vyznamenáním</w:t>
      </w:r>
    </w:p>
    <w:p w14:paraId="1E2AB1CD"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 xml:space="preserve">vážený průměr za celou dobu studia v akreditovaném studijním programu nepřesáhne: </w:t>
      </w:r>
      <w:r w:rsidRPr="003A6ABE">
        <w:rPr>
          <w:rFonts w:asciiTheme="minorHAnsi" w:hAnsiTheme="minorHAnsi" w:cstheme="minorHAnsi"/>
          <w:i w:val="0"/>
          <w:sz w:val="22"/>
          <w:szCs w:val="22"/>
        </w:rPr>
        <w:tab/>
        <w:t>pro BSP</w:t>
      </w:r>
      <w:r w:rsidRPr="003A6ABE">
        <w:rPr>
          <w:rFonts w:asciiTheme="minorHAnsi" w:hAnsiTheme="minorHAnsi" w:cstheme="minorHAnsi"/>
          <w:i w:val="0"/>
          <w:sz w:val="22"/>
          <w:szCs w:val="22"/>
        </w:rPr>
        <w:tab/>
      </w:r>
      <w:r w:rsidRPr="003A6ABE">
        <w:rPr>
          <w:rFonts w:asciiTheme="minorHAnsi" w:hAnsiTheme="minorHAnsi" w:cstheme="minorHAnsi"/>
          <w:i w:val="0"/>
          <w:sz w:val="22"/>
          <w:szCs w:val="22"/>
        </w:rPr>
        <w:tab/>
        <w:t>1,30</w:t>
      </w:r>
    </w:p>
    <w:p w14:paraId="66F3C0F7" w14:textId="77777777" w:rsidR="00FE1830" w:rsidRPr="003A6ABE" w:rsidRDefault="00FE1830" w:rsidP="00FE1830">
      <w:pPr>
        <w:pStyle w:val="Zkladntext"/>
        <w:ind w:left="708" w:firstLine="708"/>
        <w:rPr>
          <w:rFonts w:asciiTheme="minorHAnsi" w:hAnsiTheme="minorHAnsi" w:cstheme="minorHAnsi"/>
          <w:i w:val="0"/>
          <w:sz w:val="22"/>
          <w:szCs w:val="22"/>
        </w:rPr>
      </w:pPr>
      <w:r w:rsidRPr="003A6ABE">
        <w:rPr>
          <w:rFonts w:asciiTheme="minorHAnsi" w:hAnsiTheme="minorHAnsi" w:cstheme="minorHAnsi"/>
          <w:i w:val="0"/>
          <w:sz w:val="22"/>
          <w:szCs w:val="22"/>
        </w:rPr>
        <w:t>pro MSP</w:t>
      </w:r>
      <w:r w:rsidRPr="003A6ABE">
        <w:rPr>
          <w:rFonts w:asciiTheme="minorHAnsi" w:hAnsiTheme="minorHAnsi" w:cstheme="minorHAnsi"/>
          <w:i w:val="0"/>
          <w:sz w:val="22"/>
          <w:szCs w:val="22"/>
        </w:rPr>
        <w:tab/>
        <w:t>1,30</w:t>
      </w:r>
    </w:p>
    <w:p w14:paraId="303EA61D" w14:textId="77777777" w:rsidR="00FE1830" w:rsidRPr="003A6ABE" w:rsidRDefault="00FE1830" w:rsidP="00FE1830">
      <w:pPr>
        <w:pStyle w:val="Zkladntext"/>
        <w:tabs>
          <w:tab w:val="left" w:pos="2880"/>
        </w:tabs>
        <w:spacing w:after="60"/>
        <w:rPr>
          <w:rFonts w:asciiTheme="minorHAnsi" w:hAnsiTheme="minorHAnsi" w:cstheme="minorHAnsi"/>
          <w:i w:val="0"/>
          <w:sz w:val="22"/>
          <w:szCs w:val="22"/>
        </w:rPr>
      </w:pPr>
      <w:r w:rsidRPr="003A6ABE">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6E776CF7"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Prospěl</w:t>
      </w:r>
    </w:p>
    <w:p w14:paraId="769C360A"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absolvování SZZ s celkovým prospěchem „výborně“ (A), „velmi dobře“ (B), „dobře“(C), „uspokojivě“ (D) nebo „dostatečně“ (E).</w:t>
      </w:r>
    </w:p>
    <w:p w14:paraId="61D216A4"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Neprospěl</w:t>
      </w:r>
    </w:p>
    <w:p w14:paraId="53BB78E7"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pokud byl klasifikován u SZZ stupněm „nedostatečně“ (F) u kterékoliv části SZZ.</w:t>
      </w:r>
    </w:p>
    <w:p w14:paraId="5A1A2243" w14:textId="77777777" w:rsidR="00FE1830" w:rsidRPr="003A6ABE" w:rsidRDefault="00FE1830" w:rsidP="00FE1830">
      <w:pPr>
        <w:pStyle w:val="Zkladntext"/>
        <w:ind w:left="1416" w:firstLine="24"/>
        <w:rPr>
          <w:rFonts w:asciiTheme="minorHAnsi" w:hAnsiTheme="minorHAnsi" w:cstheme="minorHAnsi"/>
          <w:i w:val="0"/>
          <w:sz w:val="22"/>
          <w:szCs w:val="22"/>
        </w:rPr>
      </w:pPr>
    </w:p>
    <w:p w14:paraId="37A15735" w14:textId="021A1963"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 xml:space="preserve">Témata kvalifikačních prací korespondují se zaměřením studijního programu a s profilem absolventa studijního programu </w:t>
      </w:r>
      <w:r w:rsidR="00343DC3" w:rsidRPr="003A6ABE">
        <w:rPr>
          <w:rFonts w:asciiTheme="minorHAnsi" w:hAnsiTheme="minorHAnsi" w:cstheme="minorHAnsi"/>
          <w:i w:val="0"/>
          <w:sz w:val="22"/>
          <w:szCs w:val="22"/>
        </w:rPr>
        <w:t>Economics and Management</w:t>
      </w:r>
      <w:r w:rsidRPr="003A6ABE">
        <w:rPr>
          <w:rFonts w:asciiTheme="minorHAnsi" w:hAnsiTheme="minorHAnsi" w:cstheme="minorHAnsi"/>
          <w:i w:val="0"/>
          <w:sz w:val="22"/>
          <w:szCs w:val="22"/>
        </w:rPr>
        <w:t>. Je možno uvést návrh témat kvalifikačních prací:</w:t>
      </w:r>
    </w:p>
    <w:p w14:paraId="5C0C75F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Financial Analysis of Business Activities Using Ratio Indicators and Aggregate Indices</w:t>
      </w:r>
    </w:p>
    <w:p w14:paraId="6516403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lastRenderedPageBreak/>
        <w:t>The Cost and Revenue Analysis of a Project Production, Optimization of Methodology Regarding Calculation of a Project Price</w:t>
      </w:r>
    </w:p>
    <w:p w14:paraId="21AAAD17"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Time Management of a Company Head of Department </w:t>
      </w:r>
    </w:p>
    <w:p w14:paraId="2BBF11C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The Demand Survey on Services of a Waterpark Type in Zlín </w:t>
      </w:r>
    </w:p>
    <w:p w14:paraId="5C1A425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Satisfaction Evaluation of Internal and External Customers</w:t>
      </w:r>
    </w:p>
    <w:p w14:paraId="766F897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Assessment of Employees and Their Contribution to an Organization</w:t>
      </w:r>
    </w:p>
    <w:p w14:paraId="2FF8E110"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Current Links Between Czech and EU Labour Market</w:t>
      </w:r>
    </w:p>
    <w:p w14:paraId="79DEE60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Unemployment of Young People Analysis in the Czech Republic</w:t>
      </w:r>
    </w:p>
    <w:p w14:paraId="772B4B6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Risks of the SME Sector in the Czech Republic</w:t>
      </w:r>
    </w:p>
    <w:p w14:paraId="52F84C0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New Trends in the Hotel Industry in the Region and Their Analysis</w:t>
      </w:r>
    </w:p>
    <w:p w14:paraId="1A8905B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Plan:  Setting up a New Business</w:t>
      </w:r>
    </w:p>
    <w:p w14:paraId="15AC927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Company Processes Analysis for Preparation and Implementation of the Information System</w:t>
      </w:r>
    </w:p>
    <w:p w14:paraId="187BFBC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Optimization Methods and Their Use in the Production Control</w:t>
      </w:r>
    </w:p>
    <w:p w14:paraId="6776061C"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Factors Influencing Interest Rates on Mortgages in the Czech Republic / The Creditworthiness of the Borrower and Its Analysis</w:t>
      </w:r>
    </w:p>
    <w:p w14:paraId="35D548B3"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Investment Plan: The Evaluation of Its Financing and Efficiency</w:t>
      </w:r>
    </w:p>
    <w:p w14:paraId="5252BD6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Performance Analysis of the Car / Plastic Industry</w:t>
      </w:r>
    </w:p>
    <w:p w14:paraId="4B3962CD"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Social Networks Analysis and the Use for Marketing Purposes</w:t>
      </w:r>
    </w:p>
    <w:p w14:paraId="73901D6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Marketing Mix Analysis for a Company to Enter a New Market</w:t>
      </w:r>
    </w:p>
    <w:p w14:paraId="048F0766" w14:textId="7AC4C478" w:rsidR="00FE1830" w:rsidRPr="00A41987" w:rsidRDefault="00A41987" w:rsidP="001C2699">
      <w:pPr>
        <w:pStyle w:val="Odstavecseseznamem"/>
        <w:numPr>
          <w:ilvl w:val="0"/>
          <w:numId w:val="86"/>
        </w:numPr>
        <w:spacing w:line="240" w:lineRule="auto"/>
        <w:jc w:val="both"/>
        <w:rPr>
          <w:rFonts w:asciiTheme="minorHAnsi" w:hAnsiTheme="minorHAnsi" w:cstheme="minorHAnsi"/>
          <w:sz w:val="24"/>
        </w:rPr>
      </w:pPr>
      <w:r w:rsidRPr="00A41987">
        <w:rPr>
          <w:rFonts w:asciiTheme="minorHAnsi" w:hAnsiTheme="minorHAnsi" w:cstheme="minorHAnsi"/>
          <w:color w:val="000000"/>
          <w:lang w:val="en-GB"/>
        </w:rPr>
        <w:t>The Competitiveness Analysis of a Selected Company</w:t>
      </w:r>
      <w:r w:rsidR="00FE1830" w:rsidRPr="00A41987">
        <w:rPr>
          <w:rFonts w:asciiTheme="minorHAnsi" w:hAnsiTheme="minorHAnsi" w:cstheme="minorHAnsi"/>
          <w:sz w:val="24"/>
        </w:rPr>
        <w:t xml:space="preserve"> </w:t>
      </w:r>
    </w:p>
    <w:p w14:paraId="7E1B8F65" w14:textId="7EA29F97" w:rsidR="00FE1830" w:rsidRPr="008605CB" w:rsidRDefault="008A6167" w:rsidP="00FE1830">
      <w:pPr>
        <w:pStyle w:val="Zkladntext"/>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Na FaME UTB ve Zlíně je vnitřní normou SD 6/2017 </w:t>
      </w:r>
      <w:hyperlink r:id="rId84"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3A6ABE">
        <w:rPr>
          <w:rFonts w:asciiTheme="minorHAnsi" w:hAnsiTheme="minorHAnsi" w:cstheme="minorHAnsi"/>
          <w:i w:val="0"/>
          <w:sz w:val="22"/>
          <w:szCs w:val="22"/>
        </w:rPr>
        <w:t>stanoven maximální počet vedených BP a DP jedním akademickým pracovníkem v souhrnu BP a DP na UTB na 12.</w:t>
      </w:r>
    </w:p>
    <w:p w14:paraId="02591081" w14:textId="77777777" w:rsidR="00FE1830" w:rsidRPr="008605CB" w:rsidRDefault="00FE1830" w:rsidP="00FE1830">
      <w:pPr>
        <w:pStyle w:val="Zkladntext"/>
        <w:rPr>
          <w:rFonts w:asciiTheme="minorHAnsi" w:hAnsiTheme="minorHAnsi" w:cstheme="minorHAnsi"/>
          <w:i w:val="0"/>
          <w:color w:val="00B050"/>
          <w:sz w:val="22"/>
          <w:szCs w:val="22"/>
        </w:rPr>
      </w:pPr>
    </w:p>
    <w:p w14:paraId="2DDACD40" w14:textId="20B49C85" w:rsidR="00FE1830" w:rsidRPr="008605CB" w:rsidRDefault="008A6167" w:rsidP="00AD0FB3">
      <w:pPr>
        <w:pStyle w:val="Zkladntext"/>
        <w:spacing w:after="600"/>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Všechny kvalifikační práce jsou centrálně ukládány na elektronickém úložišti Digitální knihovna UTB </w:t>
      </w:r>
      <w:r w:rsidRPr="003A6ABE">
        <w:rPr>
          <w:rFonts w:asciiTheme="minorHAnsi" w:hAnsiTheme="minorHAnsi" w:cstheme="minorHAnsi"/>
          <w:sz w:val="22"/>
          <w:szCs w:val="22"/>
        </w:rPr>
        <w:t>(</w:t>
      </w:r>
      <w:hyperlink r:id="rId85" w:history="1">
        <w:r w:rsidRPr="00641137">
          <w:rPr>
            <w:rStyle w:val="Hypertextovodkaz"/>
            <w:rFonts w:asciiTheme="minorHAnsi" w:hAnsiTheme="minorHAnsi" w:cstheme="minorHAnsi"/>
            <w:sz w:val="22"/>
            <w:szCs w:val="22"/>
          </w:rPr>
          <w:t>https://digilib.k.utb.cz</w:t>
        </w:r>
      </w:hyperlink>
      <w:r w:rsidRPr="003A6ABE">
        <w:rPr>
          <w:rFonts w:asciiTheme="minorHAnsi" w:hAnsiTheme="minorHAnsi" w:cstheme="minorHAnsi"/>
          <w:sz w:val="22"/>
          <w:szCs w:val="22"/>
        </w:rPr>
        <w:t>).</w:t>
      </w:r>
      <w:r w:rsidR="00FE1830" w:rsidRPr="003A6ABE">
        <w:rPr>
          <w:rFonts w:asciiTheme="minorHAnsi" w:hAnsiTheme="minorHAnsi" w:cstheme="minorHAnsi"/>
          <w:i w:val="0"/>
          <w:sz w:val="22"/>
          <w:szCs w:val="22"/>
        </w:rPr>
        <w:t xml:space="preserve"> </w:t>
      </w:r>
    </w:p>
    <w:p w14:paraId="3380879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 ve studijním programu</w:t>
      </w:r>
    </w:p>
    <w:p w14:paraId="64DE688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Metody výuky a hodnocení výsledků studia</w:t>
      </w:r>
    </w:p>
    <w:p w14:paraId="435DA1A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3.1</w:t>
      </w:r>
    </w:p>
    <w:p w14:paraId="7A0F0829" w14:textId="605F3C40" w:rsidR="00FE1830" w:rsidRPr="008605CB" w:rsidRDefault="008A6167" w:rsidP="00FE1830">
      <w:pPr>
        <w:tabs>
          <w:tab w:val="left" w:pos="2835"/>
        </w:tabs>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Metody a způsoby výuky jsou zakotveny ve </w:t>
      </w:r>
      <w:hyperlink r:id="rId86" w:history="1">
        <w:r w:rsidRPr="00CA0FD2">
          <w:rPr>
            <w:rStyle w:val="Hypertextovodkaz"/>
            <w:rFonts w:asciiTheme="minorHAnsi" w:hAnsiTheme="minorHAnsi" w:cstheme="minorHAnsi"/>
            <w:i/>
            <w:sz w:val="22"/>
            <w:szCs w:val="22"/>
          </w:rPr>
          <w:t>Studijním a zkušebním řádu UTB ve Zlíně</w:t>
        </w:r>
      </w:hyperlink>
      <w:r w:rsidRPr="003A6ABE">
        <w:rPr>
          <w:rFonts w:asciiTheme="minorHAnsi" w:hAnsiTheme="minorHAnsi" w:cstheme="minorHAnsi"/>
          <w:i/>
          <w:sz w:val="22"/>
          <w:szCs w:val="22"/>
        </w:rPr>
        <w:t>,</w:t>
      </w:r>
      <w:r w:rsidRPr="003A6ABE">
        <w:rPr>
          <w:rFonts w:asciiTheme="minorHAnsi" w:hAnsiTheme="minorHAnsi" w:cstheme="minorHAnsi"/>
          <w:sz w:val="22"/>
          <w:szCs w:val="22"/>
        </w:rPr>
        <w:t xml:space="preserve"> článek 7 a dále upřesněny a doplněny ve Vnitřním předpisu FaME </w:t>
      </w:r>
      <w:hyperlink r:id="rId87"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2DB90934"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2EA2D08E"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uvedené v odstavci 1 jsou charakterizovány takto:</w:t>
      </w:r>
    </w:p>
    <w:p w14:paraId="3727A80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Přednášky mají charakter výkladu základních principů, metodologie dané disciplíny, problémů a jejich vzorových řešení.</w:t>
      </w:r>
    </w:p>
    <w:p w14:paraId="0767247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1AEDA02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Cvičení podporují zejména praktické ovládnutí látky vyložené na přednáškách nebo zadané k samostatnému nastudování za aktivní účasti studentů.</w:t>
      </w:r>
    </w:p>
    <w:p w14:paraId="2924B16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lastRenderedPageBreak/>
        <w:t>Laboratorní cvičení seznamují s podstatou vyučované látky, studenti získávají zkušenosti v oblasti metodologie vědeckého výzkumu a manipulace s materiálem, přístroji a dalším laboratorním vybavením.</w:t>
      </w:r>
    </w:p>
    <w:p w14:paraId="7FB5DA8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E8E979B"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Workshop je nástrojem moderní formy výuky zajišťující zejména přenos poznatků z praxe. Probíhá zpravidla pod vedením odborníků z praxe.</w:t>
      </w:r>
    </w:p>
    <w:p w14:paraId="3F5B18A9"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24CDCEE8"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0687670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Exkurze slouží zejména k tomu, aby se studenti seznamovali s metodami práce v mimouniverzitních institucích.</w:t>
      </w:r>
    </w:p>
    <w:p w14:paraId="13879192"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Výuku doplňují individuální konzultace, přičemž rozsah a způsob jejich poskytování upravuje vnitřní předpis fakulty.</w:t>
      </w:r>
    </w:p>
    <w:p w14:paraId="52E8395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Nedílnou součástí studijních činností studenta je zadávaná a vlastní samostatná práce.</w:t>
      </w:r>
    </w:p>
    <w:p w14:paraId="31ECE4B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Účast na přednáškách je doporučená, účast na ostatní výuce je kontrolovaná. Stupeň a způsoby kontroly jsou dány v dokumentaci (sylabu) předmětu podle čl. 8.</w:t>
      </w:r>
    </w:p>
    <w:p w14:paraId="4252343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7 doplňuje SZŘ UTB:</w:t>
      </w:r>
    </w:p>
    <w:p w14:paraId="66AB0F67"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(3) SZŘ UTB:</w:t>
      </w:r>
    </w:p>
    <w:p w14:paraId="4B7ADD4D" w14:textId="77777777" w:rsidR="00FE1830" w:rsidRPr="003A6ABE" w:rsidRDefault="00FE1830" w:rsidP="001C2699">
      <w:pPr>
        <w:pStyle w:val="Odstavecseseznamem"/>
        <w:numPr>
          <w:ilvl w:val="0"/>
          <w:numId w:val="88"/>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4388A89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6CB98079"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Studijní výsledky se ověřují průběžně a při zakončení předmětu zápočtem, klasifikovaným zápočtem, zkouškou nebo zápočtem a zkouškou.</w:t>
      </w:r>
    </w:p>
    <w:p w14:paraId="2382A250"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5999061"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F44D7B7"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F1478B3"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6F67301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10 doplňuje SZŘ UTB:</w:t>
      </w:r>
    </w:p>
    <w:p w14:paraId="64AD8E24"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(1) SZŘ UTB:</w:t>
      </w:r>
    </w:p>
    <w:p w14:paraId="7132F189"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 xml:space="preserve">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w:t>
      </w:r>
      <w:r w:rsidRPr="003A6ABE">
        <w:rPr>
          <w:rFonts w:asciiTheme="minorHAnsi" w:hAnsiTheme="minorHAnsi" w:cstheme="minorHAnsi"/>
        </w:rPr>
        <w:lastRenderedPageBreak/>
        <w:t>může vykonat v tomto období jen jeden termín zkoušky nebo klasifikovaného zápočtu z každého neabsolvovaného předmětu.</w:t>
      </w:r>
    </w:p>
    <w:p w14:paraId="4A691BA4"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3D563A9F" w14:textId="77777777" w:rsidR="00FE1830" w:rsidRPr="003A6ABE" w:rsidRDefault="00FE1830" w:rsidP="001C2699">
      <w:pPr>
        <w:pStyle w:val="Odstavecseseznamem"/>
        <w:numPr>
          <w:ilvl w:val="0"/>
          <w:numId w:val="89"/>
        </w:numPr>
        <w:tabs>
          <w:tab w:val="left" w:pos="2835"/>
        </w:tabs>
        <w:spacing w:before="120" w:after="240" w:line="240" w:lineRule="auto"/>
        <w:ind w:left="425" w:hanging="425"/>
        <w:contextualSpacing w:val="0"/>
        <w:jc w:val="both"/>
        <w:rPr>
          <w:rFonts w:asciiTheme="minorHAnsi" w:hAnsiTheme="minorHAnsi" w:cstheme="minorHAnsi"/>
        </w:rPr>
      </w:pPr>
      <w:r w:rsidRPr="003A6ABE">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3013A9A6"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3.2</w:t>
      </w:r>
    </w:p>
    <w:p w14:paraId="7D600E8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9197CD2"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Přímé účasti studenta na výuce,</w:t>
      </w:r>
      <w:r w:rsidRPr="003A6ABE">
        <w:rPr>
          <w:rFonts w:asciiTheme="minorHAnsi" w:hAnsiTheme="minorHAnsi" w:cstheme="minorHAnsi"/>
        </w:rPr>
        <w:t xml:space="preserve"> což je definováno počtem hodin přednášek a seminářů v rámci semestru,</w:t>
      </w:r>
    </w:p>
    <w:p w14:paraId="11D67E33"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Samostudia</w:t>
      </w:r>
      <w:r w:rsidRPr="003A6ABE">
        <w:rPr>
          <w:rFonts w:asciiTheme="minorHAnsi" w:hAnsiTheme="minorHAnsi" w:cstheme="minorHAnsi"/>
        </w:rPr>
        <w:t xml:space="preserve"> neboli domácí přípravy na výuku pro zvládnutí látky z přednášek pro účely seminářů a cvičení,</w:t>
      </w:r>
    </w:p>
    <w:p w14:paraId="6CB4324E"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zápočet</w:t>
      </w:r>
      <w:r w:rsidRPr="003A6ABE">
        <w:rPr>
          <w:rFonts w:asciiTheme="minorHAnsi" w:hAnsiTheme="minorHAnsi" w:cstheme="minorHAnsi"/>
        </w:rPr>
        <w:t xml:space="preserve"> u předmětů, které jsou zakončeny zápočtem a zkouškou nebo klasifikovaným zápočtem,</w:t>
      </w:r>
    </w:p>
    <w:p w14:paraId="57FADAFD"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zkoušku</w:t>
      </w:r>
      <w:r w:rsidRPr="003A6ABE">
        <w:rPr>
          <w:rFonts w:asciiTheme="minorHAnsi" w:hAnsiTheme="minorHAnsi" w:cstheme="minorHAnsi"/>
        </w:rPr>
        <w:t xml:space="preserve"> u předmětů, které jsou zakončeny zkouškou,</w:t>
      </w:r>
    </w:p>
    <w:p w14:paraId="4DAFF11A"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Exkurze,</w:t>
      </w:r>
      <w:r w:rsidRPr="003A6ABE">
        <w:rPr>
          <w:rFonts w:asciiTheme="minorHAnsi" w:hAnsiTheme="minorHAnsi" w:cstheme="minorHAnsi"/>
        </w:rPr>
        <w:t xml:space="preserve"> pokud je nutná pro praktickou výuku nebo demonstrativní výuku.</w:t>
      </w:r>
    </w:p>
    <w:p w14:paraId="229D9B68" w14:textId="77777777"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Poměr přímé výuky a samostudia odpovídá studijnímu programu a formám studia ekonomického zaměření. </w:t>
      </w:r>
    </w:p>
    <w:p w14:paraId="135F9BD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3.3</w:t>
      </w:r>
    </w:p>
    <w:p w14:paraId="55EAE771" w14:textId="19A9C648"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Studijní literatura ke všem předmětům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reflektuje aktuální stav poznání v daném oboru. U každého předmětu v přílohách </w:t>
      </w:r>
      <w:r w:rsidRPr="003A6ABE">
        <w:rPr>
          <w:rFonts w:asciiTheme="minorHAnsi" w:hAnsiTheme="minorHAnsi" w:cstheme="minorHAnsi"/>
          <w:i/>
          <w:sz w:val="22"/>
          <w:szCs w:val="22"/>
        </w:rPr>
        <w:t>B-III – Charakteristika studijního předmětu</w:t>
      </w:r>
      <w:r w:rsidRPr="003A6ABE">
        <w:rPr>
          <w:rFonts w:asciiTheme="minorHAnsi" w:hAnsiTheme="minorHAnsi" w:cstheme="minorHAnsi"/>
          <w:sz w:val="22"/>
          <w:szCs w:val="22"/>
        </w:rPr>
        <w:t xml:space="preserve"> je uvedena povinná a doporučená literatura. V příloze </w:t>
      </w:r>
      <w:r w:rsidRPr="003A6ABE">
        <w:rPr>
          <w:rFonts w:asciiTheme="minorHAnsi" w:hAnsiTheme="minorHAnsi" w:cstheme="minorHAnsi"/>
          <w:i/>
          <w:sz w:val="22"/>
          <w:szCs w:val="22"/>
        </w:rPr>
        <w:t xml:space="preserve">C-III Informační zabezpečení studijního programu </w:t>
      </w:r>
      <w:r w:rsidRPr="003A6ABE">
        <w:rPr>
          <w:rFonts w:asciiTheme="minorHAnsi" w:hAnsiTheme="minorHAnsi" w:cstheme="minorHAnsi"/>
          <w:sz w:val="22"/>
          <w:szCs w:val="22"/>
        </w:rPr>
        <w:t xml:space="preserve">jsou uvedeny další údaje o informačním zabezpečení výuky. </w:t>
      </w:r>
    </w:p>
    <w:p w14:paraId="2FBDAD7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3.4</w:t>
      </w:r>
    </w:p>
    <w:p w14:paraId="1AB3CEA0" w14:textId="5C0ECCBC" w:rsidR="00FE1830" w:rsidRPr="003A6ABE" w:rsidRDefault="008A6167"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Pravidla pro hodnocení studia jsou uvedena ve </w:t>
      </w:r>
      <w:hyperlink r:id="rId88"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89"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článek 10 – 15.</w:t>
      </w:r>
    </w:p>
    <w:p w14:paraId="52B4ED9D"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Tvůrčí činnost vztahující se ke studijnímu programu </w:t>
      </w:r>
    </w:p>
    <w:p w14:paraId="020C8E4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3.5</w:t>
      </w:r>
    </w:p>
    <w:p w14:paraId="36BA34DF" w14:textId="74FD83D9"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343DC3" w:rsidRPr="003A6ABE">
        <w:rPr>
          <w:rFonts w:asciiTheme="minorHAnsi" w:hAnsiTheme="minorHAnsi" w:cstheme="minorHAnsi"/>
          <w:sz w:val="22"/>
          <w:szCs w:val="22"/>
        </w:rPr>
        <w:t>Economics and Management</w:t>
      </w:r>
      <w:del w:id="10561" w:author="Pavla Trefilová" w:date="2019-11-18T17:19:00Z">
        <w:r w:rsidR="00343DC3" w:rsidRPr="003A6ABE">
          <w:rPr>
            <w:rFonts w:asciiTheme="minorHAnsi" w:hAnsiTheme="minorHAnsi" w:cstheme="minorHAnsi"/>
            <w:sz w:val="22"/>
            <w:szCs w:val="22"/>
          </w:rPr>
          <w:delText xml:space="preserve"> </w:delText>
        </w:r>
      </w:del>
      <w:r w:rsidRPr="003A6ABE">
        <w:rPr>
          <w:rFonts w:asciiTheme="minorHAnsi" w:hAnsiTheme="minorHAnsi" w:cstheme="minorHAnsi"/>
          <w:sz w:val="22"/>
          <w:szCs w:val="22"/>
        </w:rPr>
        <w:t>“. V současné době jsou řešeny dva grantové projekty GA ČR:</w:t>
      </w:r>
    </w:p>
    <w:p w14:paraId="208B2004" w14:textId="3CB80721" w:rsidR="00FE1830" w:rsidRPr="003A6ABE" w:rsidRDefault="00FE1830" w:rsidP="001C2699">
      <w:pPr>
        <w:pStyle w:val="Odstavecseseznamem"/>
        <w:numPr>
          <w:ilvl w:val="1"/>
          <w:numId w:val="91"/>
        </w:numPr>
        <w:spacing w:after="120" w:line="240" w:lineRule="auto"/>
        <w:ind w:left="426" w:hanging="426"/>
        <w:contextualSpacing w:val="0"/>
        <w:jc w:val="both"/>
        <w:rPr>
          <w:rFonts w:asciiTheme="minorHAnsi" w:hAnsiTheme="minorHAnsi" w:cstheme="minorHAnsi"/>
          <w:b/>
          <w:bCs/>
        </w:rPr>
      </w:pPr>
      <w:r w:rsidRPr="003A6ABE">
        <w:rPr>
          <w:rFonts w:asciiTheme="minorHAnsi" w:hAnsiTheme="minorHAnsi" w:cstheme="minorHAnsi"/>
        </w:rPr>
        <w:t>První projekt s názvem „</w:t>
      </w: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rPr>
        <w:t xml:space="preserve">“ a dobou řešení od 1. 1. 2017 do 31. 12. 2019 se zaměřuje na ověření dopadu aplikace odlišných typů systémů měření výkonnosti a rozpočtování </w:t>
      </w:r>
      <w:r w:rsidRPr="003A6ABE">
        <w:rPr>
          <w:rFonts w:asciiTheme="minorHAnsi" w:hAnsiTheme="minorHAnsi" w:cstheme="minorHAnsi"/>
        </w:rPr>
        <w:lastRenderedPageBreak/>
        <w:t xml:space="preserve">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w:t>
      </w:r>
      <w:del w:id="10562" w:author="Pavla Trefilová" w:date="2019-11-18T17:19:00Z">
        <w:r w:rsidRPr="003A6ABE">
          <w:rPr>
            <w:rFonts w:asciiTheme="minorHAnsi" w:hAnsiTheme="minorHAnsi" w:cstheme="minorHAnsi"/>
          </w:rPr>
          <w:delText>Podniková ekonomika II, Manažerské účetnictví a Podnikové finance</w:delText>
        </w:r>
      </w:del>
      <w:ins w:id="10563" w:author="Pavla Trefilová" w:date="2019-11-18T17:19:00Z">
        <w:r w:rsidR="00F43F5F">
          <w:t>Business Economics II</w:t>
        </w:r>
        <w:r w:rsidRPr="003A6ABE">
          <w:rPr>
            <w:rFonts w:asciiTheme="minorHAnsi" w:hAnsiTheme="minorHAnsi" w:cstheme="minorHAnsi"/>
          </w:rPr>
          <w:t xml:space="preserve">, </w:t>
        </w:r>
        <w:r w:rsidR="00F43F5F" w:rsidRPr="003205EA">
          <w:t>Management Accounting</w:t>
        </w:r>
        <w:r w:rsidR="00F43F5F" w:rsidRPr="003A6ABE" w:rsidDel="00F43F5F">
          <w:rPr>
            <w:rFonts w:asciiTheme="minorHAnsi" w:hAnsiTheme="minorHAnsi" w:cstheme="minorHAnsi"/>
          </w:rPr>
          <w:t xml:space="preserve"> </w:t>
        </w:r>
        <w:r w:rsidRPr="003A6ABE">
          <w:rPr>
            <w:rFonts w:asciiTheme="minorHAnsi" w:hAnsiTheme="minorHAnsi" w:cstheme="minorHAnsi"/>
          </w:rPr>
          <w:t xml:space="preserve">a </w:t>
        </w:r>
        <w:r w:rsidR="00F43F5F" w:rsidRPr="00882107">
          <w:t>Corporate Finance</w:t>
        </w:r>
      </w:ins>
      <w:r w:rsidRPr="003A6ABE">
        <w:rPr>
          <w:rFonts w:asciiTheme="minorHAnsi" w:hAnsiTheme="minorHAnsi" w:cstheme="minorHAnsi"/>
        </w:rPr>
        <w:t>.</w:t>
      </w:r>
    </w:p>
    <w:p w14:paraId="1457EB22" w14:textId="580ECD72"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b/>
          <w:bCs/>
        </w:rPr>
      </w:pPr>
      <w:r w:rsidRPr="003A6ABE">
        <w:rPr>
          <w:rFonts w:asciiTheme="minorHAnsi" w:hAnsiTheme="minorHAnsi" w:cstheme="minorHAnsi"/>
        </w:rPr>
        <w:t>Druhý projekt s názvem „</w:t>
      </w:r>
      <w:r w:rsidRPr="003A6ABE">
        <w:rPr>
          <w:rFonts w:asciiTheme="minorHAnsi" w:hAnsiTheme="minorHAnsi" w:cstheme="minorHAnsi"/>
          <w:b/>
          <w:bCs/>
        </w:rPr>
        <w:t xml:space="preserve">Metodika tvorby modelu predikce sektorové a podnikové výkonnosti v makroekonomických souvislostech“ </w:t>
      </w:r>
      <w:r w:rsidRPr="003A6ABE">
        <w:rPr>
          <w:rFonts w:asciiTheme="minorHAnsi" w:hAnsiTheme="minorHAnsi" w:cstheme="minorHAnsi"/>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Výsledky výzkumu se budou využívat v následujících předmětech studijního programu: </w:t>
      </w:r>
      <w:del w:id="10564" w:author="Pavla Trefilová" w:date="2019-11-18T17:19:00Z">
        <w:r w:rsidRPr="003A6ABE">
          <w:rPr>
            <w:rFonts w:asciiTheme="minorHAnsi" w:hAnsiTheme="minorHAnsi" w:cstheme="minorHAnsi"/>
          </w:rPr>
          <w:delText>Podnikové finance</w:delText>
        </w:r>
      </w:del>
      <w:ins w:id="10565" w:author="Pavla Trefilová" w:date="2019-11-18T17:19:00Z">
        <w:r w:rsidR="00F43F5F" w:rsidRPr="00882107">
          <w:t>Corporate Finance</w:t>
        </w:r>
      </w:ins>
      <w:r w:rsidRPr="003A6ABE">
        <w:rPr>
          <w:rFonts w:asciiTheme="minorHAnsi" w:hAnsiTheme="minorHAnsi" w:cstheme="minorHAnsi"/>
        </w:rPr>
        <w:t>, Management</w:t>
      </w:r>
      <w:r w:rsidR="00E66030" w:rsidRPr="003A6ABE">
        <w:rPr>
          <w:rFonts w:asciiTheme="minorHAnsi" w:hAnsiTheme="minorHAnsi" w:cstheme="minorHAnsi"/>
        </w:rPr>
        <w:t xml:space="preserve"> I</w:t>
      </w:r>
      <w:r w:rsidRPr="003A6ABE">
        <w:rPr>
          <w:rFonts w:asciiTheme="minorHAnsi" w:hAnsiTheme="minorHAnsi" w:cstheme="minorHAnsi"/>
        </w:rPr>
        <w:t xml:space="preserve"> a </w:t>
      </w:r>
      <w:del w:id="10566" w:author="Pavla Trefilová" w:date="2019-11-18T17:19:00Z">
        <w:r w:rsidRPr="003A6ABE">
          <w:rPr>
            <w:rFonts w:asciiTheme="minorHAnsi" w:hAnsiTheme="minorHAnsi" w:cstheme="minorHAnsi"/>
          </w:rPr>
          <w:delText>Mikroekonomie</w:delText>
        </w:r>
      </w:del>
      <w:ins w:id="10567" w:author="Pavla Trefilová" w:date="2019-11-18T17:19:00Z">
        <w:r w:rsidR="00F43F5F" w:rsidRPr="00E357AF">
          <w:t>Microeconomics</w:t>
        </w:r>
      </w:ins>
      <w:r w:rsidR="00F43F5F" w:rsidRPr="00E357AF">
        <w:rPr>
          <w:rPrChange w:id="10568" w:author="Pavla Trefilová" w:date="2019-11-18T17:19:00Z">
            <w:rPr>
              <w:rFonts w:asciiTheme="minorHAnsi" w:hAnsiTheme="minorHAnsi"/>
            </w:rPr>
          </w:rPrChange>
        </w:rPr>
        <w:t xml:space="preserve"> I</w:t>
      </w:r>
      <w:r w:rsidRPr="003A6ABE">
        <w:rPr>
          <w:rFonts w:asciiTheme="minorHAnsi" w:hAnsiTheme="minorHAnsi" w:cstheme="minorHAnsi"/>
        </w:rPr>
        <w:t>.</w:t>
      </w:r>
    </w:p>
    <w:p w14:paraId="0BE43B3D"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posledních letech byly řešeny také následující výzkumné projekty:</w:t>
      </w:r>
    </w:p>
    <w:p w14:paraId="4DC15C5D"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První projekt s názvem </w:t>
      </w:r>
      <w:r w:rsidRPr="003A6ABE">
        <w:rPr>
          <w:rFonts w:asciiTheme="minorHAnsi" w:hAnsiTheme="minorHAnsi" w:cstheme="minorHAnsi"/>
          <w:b/>
        </w:rPr>
        <w:t xml:space="preserve">„Tvorba strategického modelu výkonnosti založeného na synergických efektech vybraných soustav řízení“ </w:t>
      </w:r>
      <w:r w:rsidRPr="003A6ABE">
        <w:rPr>
          <w:rFonts w:asciiTheme="minorHAnsi" w:hAnsiTheme="minorHAnsi" w:cstheme="minorHAnsi"/>
        </w:rPr>
        <w:t>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r w:rsidR="00E66030" w:rsidRPr="003A6ABE">
        <w:rPr>
          <w:rFonts w:asciiTheme="minorHAnsi" w:hAnsiTheme="minorHAnsi" w:cstheme="minorHAnsi"/>
        </w:rPr>
        <w:t xml:space="preserve"> I</w:t>
      </w:r>
      <w:r w:rsidRPr="003A6ABE">
        <w:rPr>
          <w:rFonts w:asciiTheme="minorHAnsi" w:hAnsiTheme="minorHAnsi" w:cstheme="minorHAnsi"/>
        </w:rPr>
        <w:t>.</w:t>
      </w:r>
    </w:p>
    <w:p w14:paraId="0E014763" w14:textId="4AEC675B"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Druhý projekt s názvem </w:t>
      </w:r>
      <w:r w:rsidRPr="003A6ABE">
        <w:rPr>
          <w:rFonts w:asciiTheme="minorHAnsi" w:hAnsiTheme="minorHAnsi" w:cstheme="minorHAnsi"/>
          <w:b/>
        </w:rPr>
        <w:t>„Variabilita skupin nákladů a její promítnutí v kalkulačním systému ve výrobních firmách“</w:t>
      </w:r>
      <w:r w:rsidRPr="003A6ABE">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w:t>
      </w:r>
      <w:r w:rsidRPr="003A6ABE">
        <w:rPr>
          <w:rFonts w:asciiTheme="minorHAnsi" w:hAnsiTheme="minorHAnsi" w:cstheme="minorHAnsi"/>
        </w:rPr>
        <w:lastRenderedPageBreak/>
        <w:t xml:space="preserve">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Výsledky výzkumu se využívají v následujících předmětech studijního programu: </w:t>
      </w:r>
      <w:del w:id="10569" w:author="Pavla Trefilová" w:date="2019-11-18T17:19:00Z">
        <w:r w:rsidRPr="003A6ABE">
          <w:rPr>
            <w:rFonts w:asciiTheme="minorHAnsi" w:hAnsiTheme="minorHAnsi" w:cstheme="minorHAnsi"/>
          </w:rPr>
          <w:delText>Podniková ekonomika II, Manažerské účetnictví a Podnikové finance</w:delText>
        </w:r>
      </w:del>
      <w:ins w:id="10570" w:author="Pavla Trefilová" w:date="2019-11-18T17:19:00Z">
        <w:r w:rsidR="00F43F5F">
          <w:t xml:space="preserve">Business Economics </w:t>
        </w:r>
        <w:r w:rsidRPr="003A6ABE">
          <w:rPr>
            <w:rFonts w:asciiTheme="minorHAnsi" w:hAnsiTheme="minorHAnsi" w:cstheme="minorHAnsi"/>
          </w:rPr>
          <w:t xml:space="preserve">II, </w:t>
        </w:r>
        <w:r w:rsidR="00F43F5F" w:rsidRPr="003205EA">
          <w:t>Management Accounting</w:t>
        </w:r>
        <w:r w:rsidR="00F43F5F" w:rsidRPr="003A6ABE" w:rsidDel="00F43F5F">
          <w:rPr>
            <w:rFonts w:asciiTheme="minorHAnsi" w:hAnsiTheme="minorHAnsi" w:cstheme="minorHAnsi"/>
          </w:rPr>
          <w:t xml:space="preserve"> </w:t>
        </w:r>
        <w:r w:rsidRPr="003A6ABE">
          <w:rPr>
            <w:rFonts w:asciiTheme="minorHAnsi" w:hAnsiTheme="minorHAnsi" w:cstheme="minorHAnsi"/>
          </w:rPr>
          <w:t xml:space="preserve">a </w:t>
        </w:r>
        <w:r w:rsidR="00F43F5F" w:rsidRPr="00882107">
          <w:t>Corporate Finance</w:t>
        </w:r>
      </w:ins>
      <w:r w:rsidRPr="003A6ABE">
        <w:rPr>
          <w:rFonts w:asciiTheme="minorHAnsi" w:hAnsiTheme="minorHAnsi" w:cstheme="minorHAnsi"/>
        </w:rPr>
        <w:t>.</w:t>
      </w:r>
    </w:p>
    <w:p w14:paraId="621C4E25" w14:textId="6A45D8D6" w:rsidR="00FE1830" w:rsidRPr="003A6ABE" w:rsidRDefault="00FE1830" w:rsidP="001C2699">
      <w:pPr>
        <w:pStyle w:val="Odstavecseseznamem"/>
        <w:numPr>
          <w:ilvl w:val="1"/>
          <w:numId w:val="91"/>
        </w:numPr>
        <w:spacing w:after="0" w:line="240" w:lineRule="auto"/>
        <w:ind w:left="426" w:hanging="426"/>
        <w:jc w:val="both"/>
        <w:rPr>
          <w:rFonts w:asciiTheme="minorHAnsi" w:hAnsiTheme="minorHAnsi" w:cstheme="minorHAnsi"/>
        </w:rPr>
      </w:pPr>
      <w:r w:rsidRPr="003A6ABE">
        <w:rPr>
          <w:rFonts w:asciiTheme="minorHAnsi" w:hAnsiTheme="minorHAnsi" w:cstheme="minorHAnsi"/>
        </w:rPr>
        <w:t xml:space="preserve">Třetí projekt s názvem </w:t>
      </w:r>
      <w:r w:rsidRPr="003A6ABE">
        <w:rPr>
          <w:rFonts w:asciiTheme="minorHAnsi" w:hAnsiTheme="minorHAnsi" w:cstheme="minorHAnsi"/>
          <w:b/>
        </w:rPr>
        <w:t>„Vytvoření českého nástroje pro měření akademických tacitních znalostí“</w:t>
      </w:r>
      <w:r w:rsidRPr="003A6ABE">
        <w:rPr>
          <w:rFonts w:asciiTheme="minorHAnsi" w:hAnsiTheme="minorHAnsi" w:cstheme="minorHAnsi"/>
        </w:rPr>
        <w:t xml:space="preserve"> 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Výsledky výzkumu se využívají v následujících předmětech studijního programu: </w:t>
      </w:r>
      <w:del w:id="10571" w:author="Pavla Trefilová" w:date="2019-11-18T17:19:00Z">
        <w:r w:rsidRPr="003A6ABE">
          <w:rPr>
            <w:rFonts w:asciiTheme="minorHAnsi" w:hAnsiTheme="minorHAnsi" w:cstheme="minorHAnsi"/>
          </w:rPr>
          <w:delText>Řízení lidských zdrojů</w:delText>
        </w:r>
      </w:del>
      <w:ins w:id="10572" w:author="Pavla Trefilová" w:date="2019-11-18T17:19:00Z">
        <w:r w:rsidR="00F43F5F" w:rsidRPr="008271D7">
          <w:t>Human Resource Management I</w:t>
        </w:r>
      </w:ins>
      <w:r w:rsidRPr="003A6ABE">
        <w:rPr>
          <w:rFonts w:asciiTheme="minorHAnsi" w:hAnsiTheme="minorHAnsi" w:cstheme="minorHAnsi"/>
        </w:rPr>
        <w:t>, Management I a Marketing I.</w:t>
      </w:r>
    </w:p>
    <w:p w14:paraId="72EECF95"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Vedle projektů financovaných z Prostředků GAČR a TAČR jsou v současné době řešeny také mezinárodní projekty z programu ERASMUS+ a Horizon2020:</w:t>
      </w:r>
    </w:p>
    <w:p w14:paraId="4E9E87C8" w14:textId="2D7A3155" w:rsidR="00FE1830" w:rsidRPr="003A6ABE" w:rsidRDefault="00FE1830" w:rsidP="001C2699">
      <w:pPr>
        <w:pStyle w:val="Odstavecseseznamem"/>
        <w:numPr>
          <w:ilvl w:val="0"/>
          <w:numId w:val="94"/>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Projekt s názvem </w:t>
      </w:r>
      <w:r w:rsidRPr="003A6ABE">
        <w:rPr>
          <w:rFonts w:asciiTheme="minorHAnsi" w:hAnsiTheme="minorHAnsi" w:cstheme="minorHAnsi"/>
          <w:b/>
        </w:rPr>
        <w:t>„</w:t>
      </w:r>
      <w:r w:rsidR="003B7826" w:rsidRPr="003A6ABE">
        <w:rPr>
          <w:rFonts w:asciiTheme="minorHAnsi" w:hAnsiTheme="minorHAnsi" w:cstheme="minorHAnsi"/>
          <w:b/>
          <w:bCs/>
        </w:rPr>
        <w:t>Pilot project: Entrepreneurship education for University</w:t>
      </w:r>
      <w:r w:rsidRPr="003A6ABE">
        <w:rPr>
          <w:rFonts w:asciiTheme="minorHAnsi" w:hAnsiTheme="minorHAnsi" w:cstheme="minorHAnsi"/>
          <w:b/>
        </w:rPr>
        <w:t>“</w:t>
      </w:r>
      <w:r w:rsidRPr="003A6ABE">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14:paraId="32CBD8DA" w14:textId="77777777" w:rsidR="00FE1830" w:rsidRPr="003A6ABE" w:rsidRDefault="00FE1830" w:rsidP="001C2699">
      <w:pPr>
        <w:pStyle w:val="Odstavecseseznamem"/>
        <w:numPr>
          <w:ilvl w:val="1"/>
          <w:numId w:val="91"/>
        </w:numPr>
        <w:spacing w:after="600" w:line="240" w:lineRule="auto"/>
        <w:ind w:left="425" w:hanging="425"/>
        <w:contextualSpacing w:val="0"/>
        <w:jc w:val="both"/>
        <w:rPr>
          <w:rFonts w:asciiTheme="minorHAnsi" w:hAnsiTheme="minorHAnsi" w:cstheme="minorHAnsi"/>
        </w:rPr>
      </w:pPr>
      <w:r w:rsidRPr="003A6ABE">
        <w:rPr>
          <w:rFonts w:asciiTheme="minorHAnsi" w:hAnsiTheme="minorHAnsi" w:cstheme="minorHAnsi"/>
        </w:rPr>
        <w:t>Projekt s názvem „</w:t>
      </w:r>
      <w:r w:rsidRPr="003A6ABE">
        <w:rPr>
          <w:rFonts w:asciiTheme="minorHAnsi" w:hAnsiTheme="minorHAnsi" w:cstheme="minorHAnsi"/>
          <w:b/>
        </w:rPr>
        <w:t>SHAPE-ENERGY“</w:t>
      </w:r>
      <w:r w:rsidRPr="003A6ABE">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421F935E"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Finanční, materiální a další zabezpečení studijního programu</w:t>
      </w:r>
    </w:p>
    <w:p w14:paraId="50655A82"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Finanční zabezpečení studijního programu</w:t>
      </w:r>
    </w:p>
    <w:p w14:paraId="5B4E138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4.1</w:t>
      </w:r>
    </w:p>
    <w:p w14:paraId="093DA77D" w14:textId="7C6D847B" w:rsidR="00C84B98" w:rsidRPr="00480A82" w:rsidRDefault="00FE1830" w:rsidP="00C84B98">
      <w:pPr>
        <w:jc w:val="both"/>
        <w:rPr>
          <w:ins w:id="10573" w:author="Pavla Trefilová" w:date="2019-11-26T13:29:00Z"/>
          <w:rFonts w:asciiTheme="minorHAnsi" w:hAnsiTheme="minorHAnsi" w:cstheme="minorHAnsi"/>
          <w:sz w:val="22"/>
          <w:szCs w:val="22"/>
        </w:rPr>
      </w:pPr>
      <w:r w:rsidRPr="003A6ABE">
        <w:rPr>
          <w:rFonts w:asciiTheme="minorHAnsi" w:hAnsiTheme="minorHAnsi" w:cstheme="minorHAnsi"/>
          <w:sz w:val="22"/>
          <w:szCs w:val="22"/>
        </w:rPr>
        <w:t xml:space="preserve">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w:t>
      </w:r>
      <w:r w:rsidRPr="003A6ABE">
        <w:rPr>
          <w:rFonts w:asciiTheme="minorHAnsi" w:hAnsiTheme="minorHAnsi" w:cstheme="minorHAnsi"/>
          <w:sz w:val="22"/>
          <w:szCs w:val="22"/>
        </w:rPr>
        <w:lastRenderedPageBreak/>
        <w:t>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ins w:id="10574" w:author="Pavla Trefilová" w:date="2019-11-26T13:29:00Z">
        <w:r w:rsidR="00C84B98" w:rsidRPr="00C84B98">
          <w:rPr>
            <w:rFonts w:asciiTheme="minorHAnsi" w:hAnsiTheme="minorHAnsi" w:cstheme="minorHAnsi"/>
            <w:sz w:val="22"/>
            <w:szCs w:val="22"/>
          </w:rPr>
          <w:t xml:space="preserve"> </w:t>
        </w:r>
        <w:r w:rsidR="00C84B98" w:rsidRPr="00480A82">
          <w:rPr>
            <w:rFonts w:asciiTheme="minorHAnsi" w:hAnsiTheme="minorHAnsi" w:cstheme="minorHAnsi"/>
            <w:sz w:val="22"/>
            <w:szCs w:val="22"/>
          </w:rPr>
          <w:t>Realizace SP v Erbilu vyvolá dodatečné personální náklady, náklady na cestovné, cestovní pojištění, případné další pojištění, cestovní náhrady a některé materiálové náklady.</w:t>
        </w:r>
      </w:ins>
    </w:p>
    <w:p w14:paraId="1D4F0B34" w14:textId="77777777" w:rsidR="00C84B98" w:rsidRPr="0097324E" w:rsidRDefault="00C84B98" w:rsidP="00C84B98">
      <w:pPr>
        <w:spacing w:before="120" w:after="120"/>
        <w:jc w:val="both"/>
        <w:rPr>
          <w:ins w:id="10575" w:author="Pavla Trefilová" w:date="2019-11-26T13:29:00Z"/>
          <w:rFonts w:asciiTheme="minorHAnsi" w:hAnsiTheme="minorHAnsi" w:cstheme="minorHAnsi"/>
          <w:sz w:val="22"/>
          <w:szCs w:val="22"/>
        </w:rPr>
      </w:pPr>
      <w:ins w:id="10576" w:author="Pavla Trefilová" w:date="2019-11-26T13:29:00Z">
        <w:r w:rsidRPr="00480A82">
          <w:rPr>
            <w:rFonts w:asciiTheme="minorHAnsi" w:hAnsiTheme="minorHAnsi" w:cstheme="minorHAnsi"/>
            <w:sz w:val="22"/>
            <w:szCs w:val="22"/>
          </w:rPr>
          <w:t>Tyto náklady budou ale plně pokryty poplatkem za studium ve výši 2600 USD na účastníka, realizace SP navíc vytvoří přiměřenou kalkulovanou úroveň zisku.</w:t>
        </w:r>
      </w:ins>
    </w:p>
    <w:p w14:paraId="5D4F1361" w14:textId="77777777" w:rsidR="00FE1830" w:rsidRPr="003A6ABE" w:rsidRDefault="00FE1830" w:rsidP="00FE1830">
      <w:pPr>
        <w:spacing w:before="120" w:after="120"/>
        <w:jc w:val="both"/>
        <w:rPr>
          <w:rFonts w:asciiTheme="minorHAnsi" w:hAnsiTheme="minorHAnsi" w:cstheme="minorHAnsi"/>
          <w:sz w:val="22"/>
          <w:szCs w:val="22"/>
        </w:rPr>
      </w:pPr>
    </w:p>
    <w:p w14:paraId="3DA7501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 </w:t>
      </w:r>
    </w:p>
    <w:p w14:paraId="56B7A89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Materiální a technické zabezpečení studijního programu</w:t>
      </w:r>
    </w:p>
    <w:p w14:paraId="5ECB91D4"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4.2</w:t>
      </w:r>
    </w:p>
    <w:p w14:paraId="42A65E36" w14:textId="149C6E39"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zabezpečen jak po stránce materiální, tak po stránce technické. Fakulta managementu a ekonomiky disponuje samostatnou budovou, ve které probíhá veškerá výuka studijního programu (Mostní 5139, </w:t>
      </w:r>
      <w:del w:id="10577" w:author="Pavla Trefilová" w:date="2019-11-18T17:19:00Z">
        <w:r w:rsidRPr="003A6ABE">
          <w:rPr>
            <w:rFonts w:asciiTheme="minorHAnsi" w:hAnsiTheme="minorHAnsi" w:cstheme="minorHAnsi"/>
            <w:sz w:val="22"/>
            <w:szCs w:val="22"/>
          </w:rPr>
          <w:delText>76001</w:delText>
        </w:r>
      </w:del>
      <w:ins w:id="10578" w:author="Pavla Trefilová" w:date="2019-11-18T17:19:00Z">
        <w:r w:rsidRPr="003A6ABE">
          <w:rPr>
            <w:rFonts w:asciiTheme="minorHAnsi" w:hAnsiTheme="minorHAnsi" w:cstheme="minorHAnsi"/>
            <w:sz w:val="22"/>
            <w:szCs w:val="22"/>
          </w:rPr>
          <w:t>760</w:t>
        </w:r>
        <w:r w:rsidR="00F43F5F">
          <w:rPr>
            <w:rFonts w:asciiTheme="minorHAnsi" w:hAnsiTheme="minorHAnsi" w:cstheme="minorHAnsi"/>
            <w:sz w:val="22"/>
            <w:szCs w:val="22"/>
          </w:rPr>
          <w:t xml:space="preserve"> </w:t>
        </w:r>
        <w:r w:rsidRPr="003A6ABE">
          <w:rPr>
            <w:rFonts w:asciiTheme="minorHAnsi" w:hAnsiTheme="minorHAnsi" w:cstheme="minorHAnsi"/>
            <w:sz w:val="22"/>
            <w:szCs w:val="22"/>
          </w:rPr>
          <w:t>01</w:t>
        </w:r>
      </w:ins>
      <w:r w:rsidRPr="003A6ABE">
        <w:rPr>
          <w:rFonts w:asciiTheme="minorHAnsi" w:hAnsiTheme="minorHAnsi" w:cstheme="minorHAnsi"/>
          <w:sz w:val="22"/>
          <w:szCs w:val="22"/>
        </w:rPr>
        <w:t xml:space="preserve"> Zlín). Univerzita Tomáše Bati ve Zlíně jako celek disponuje 28 velkými posluchárnami o celkové kapacitě 3103 míst. </w:t>
      </w:r>
    </w:p>
    <w:p w14:paraId="0379228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Z toho Fakulta managementu a ekonomiky disponuje:</w:t>
      </w:r>
    </w:p>
    <w:p w14:paraId="592F2209"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6 počítačovými učebnami o celkové kapacitě 126 míst vybavenými moderní výpočetní a audiovizuální technikou, včetně tabulí pro popis stíratelnými fixy,</w:t>
      </w:r>
    </w:p>
    <w:p w14:paraId="0039908F"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5 posluchárnami s kapacitou 380 míst vybavenými moderní audiovizuální technikou, včetně tabulí pro popis stíratelnými fixy</w:t>
      </w:r>
    </w:p>
    <w:p w14:paraId="3B6B76E5"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1 přednáškovou místností o kapacitě 180 míst vybavenou moderní audiovizuální technikou s možností promítání prezentací na více ploch a včetně tabulí,</w:t>
      </w:r>
    </w:p>
    <w:p w14:paraId="24BD0AD5" w14:textId="3F53E559" w:rsidR="00FE1830"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783A2D91" w14:textId="6180F04F" w:rsidR="0099060C" w:rsidRPr="0031440D" w:rsidRDefault="0099060C" w:rsidP="0031440D">
      <w:pPr>
        <w:jc w:val="both"/>
        <w:rPr>
          <w:ins w:id="10579" w:author="Pavla Trefilová" w:date="2019-11-18T17:19:00Z"/>
          <w:rFonts w:asciiTheme="minorHAnsi" w:hAnsiTheme="minorHAnsi" w:cstheme="minorHAnsi"/>
        </w:rPr>
      </w:pPr>
      <w:ins w:id="10580" w:author="Pavla Trefilová" w:date="2019-11-18T17:19:00Z">
        <w:r w:rsidRPr="0031440D">
          <w:rPr>
            <w:rFonts w:asciiTheme="minorHAnsi" w:hAnsiTheme="minorHAnsi" w:cstheme="minorHAnsi"/>
            <w:sz w:val="22"/>
          </w:rPr>
          <w:t>Studijní program Economics and Management je</w:t>
        </w:r>
      </w:ins>
      <w:ins w:id="10581" w:author="Pavla Trefilová" w:date="2019-11-26T13:29:00Z">
        <w:r w:rsidR="00C84B98">
          <w:rPr>
            <w:rFonts w:asciiTheme="minorHAnsi" w:hAnsiTheme="minorHAnsi" w:cstheme="minorHAnsi"/>
            <w:sz w:val="22"/>
          </w:rPr>
          <w:t xml:space="preserve"> pro realizaci 1. a 2.ročníku studia v Erbilu</w:t>
        </w:r>
      </w:ins>
      <w:ins w:id="10582" w:author="Pavla Trefilová" w:date="2019-11-18T17:19:00Z">
        <w:r w:rsidRPr="0031440D">
          <w:rPr>
            <w:rFonts w:asciiTheme="minorHAnsi" w:hAnsiTheme="minorHAnsi" w:cstheme="minorHAnsi"/>
            <w:sz w:val="22"/>
          </w:rPr>
          <w:t xml:space="preserve"> zabezpečen jak po stránce materiální, tak po stránce technické. Fakulta managementu a ekonomiky bude využívat budovy CZAC v Erbílu, ve kterých bude probíhat veškerá výuka v semestrech 1. až 4. studijního programu Economics and Management. CZAC jako celek disponuje 13 posluchárnami o celkové kapacitě 400 míst. </w:t>
        </w:r>
      </w:ins>
    </w:p>
    <w:p w14:paraId="021A85B8" w14:textId="77777777" w:rsidR="008B3158" w:rsidRPr="0031440D" w:rsidRDefault="008B3158" w:rsidP="008B3158">
      <w:pPr>
        <w:jc w:val="both"/>
        <w:rPr>
          <w:ins w:id="10583" w:author="Pavla Trefilová" w:date="2019-11-18T17:19:00Z"/>
          <w:rFonts w:asciiTheme="minorHAnsi" w:hAnsiTheme="minorHAnsi" w:cstheme="minorHAnsi"/>
          <w:sz w:val="22"/>
        </w:rPr>
      </w:pPr>
      <w:ins w:id="10584" w:author="Pavla Trefilová" w:date="2019-11-18T17:19:00Z">
        <w:r w:rsidRPr="0031440D">
          <w:rPr>
            <w:rFonts w:asciiTheme="minorHAnsi" w:hAnsiTheme="minorHAnsi" w:cstheme="minorHAnsi"/>
            <w:sz w:val="22"/>
          </w:rPr>
          <w:t>CZAC disponuje:</w:t>
        </w:r>
      </w:ins>
    </w:p>
    <w:p w14:paraId="4E88A4BB" w14:textId="3F5B4A57" w:rsidR="008B3158" w:rsidRPr="0031440D" w:rsidRDefault="008B3158" w:rsidP="0031440D">
      <w:pPr>
        <w:pStyle w:val="Odstavecseseznamem"/>
        <w:numPr>
          <w:ilvl w:val="0"/>
          <w:numId w:val="113"/>
        </w:numPr>
        <w:jc w:val="both"/>
        <w:rPr>
          <w:ins w:id="10585" w:author="Pavla Trefilová" w:date="2019-11-18T17:19:00Z"/>
          <w:rFonts w:asciiTheme="minorHAnsi" w:hAnsiTheme="minorHAnsi" w:cstheme="minorHAnsi"/>
        </w:rPr>
      </w:pPr>
      <w:ins w:id="10586" w:author="Pavla Trefilová" w:date="2019-11-18T17:19:00Z">
        <w:r w:rsidRPr="0031440D">
          <w:rPr>
            <w:rFonts w:asciiTheme="minorHAnsi" w:hAnsiTheme="minorHAnsi" w:cstheme="minorHAnsi"/>
          </w:rPr>
          <w:t>2 počítačové učebny o celkové kapacitě 60 míst vybavenými moderní výpočetní a audiovizuální technikou, včetně tabulí pro popis stíratelnými fixy,</w:t>
        </w:r>
      </w:ins>
      <w:ins w:id="10587" w:author="Pavla Trefilová" w:date="2019-11-26T13:29:00Z">
        <w:r w:rsidR="00C84B98" w:rsidRPr="00C84B98">
          <w:rPr>
            <w:rFonts w:asciiTheme="minorHAnsi" w:hAnsiTheme="minorHAnsi" w:cstheme="minorHAnsi"/>
          </w:rPr>
          <w:t xml:space="preserve"> </w:t>
        </w:r>
        <w:r w:rsidR="00C84B98" w:rsidRPr="00480A82">
          <w:rPr>
            <w:rFonts w:asciiTheme="minorHAnsi" w:hAnsiTheme="minorHAnsi" w:cstheme="minorHAnsi"/>
          </w:rPr>
          <w:t>v případě potřeby je pro výuku využitelných dalších 80 počítačů v  CZAC knihovně</w:t>
        </w:r>
        <w:r w:rsidR="00C84B98">
          <w:rPr>
            <w:rFonts w:asciiTheme="minorHAnsi" w:hAnsiTheme="minorHAnsi" w:cstheme="minorHAnsi"/>
          </w:rPr>
          <w:t>;</w:t>
        </w:r>
      </w:ins>
    </w:p>
    <w:p w14:paraId="6B247F50" w14:textId="281142F4" w:rsidR="008B3158" w:rsidRPr="0031440D" w:rsidRDefault="008B3158" w:rsidP="0031440D">
      <w:pPr>
        <w:pStyle w:val="Odstavecseseznamem"/>
        <w:numPr>
          <w:ilvl w:val="0"/>
          <w:numId w:val="113"/>
        </w:numPr>
        <w:jc w:val="both"/>
        <w:rPr>
          <w:ins w:id="10588" w:author="Pavla Trefilová" w:date="2019-11-18T17:19:00Z"/>
          <w:rFonts w:asciiTheme="minorHAnsi" w:hAnsiTheme="minorHAnsi" w:cstheme="minorHAnsi"/>
        </w:rPr>
      </w:pPr>
      <w:ins w:id="10589" w:author="Pavla Trefilová" w:date="2019-11-18T17:19:00Z">
        <w:r w:rsidRPr="0031440D">
          <w:rPr>
            <w:rFonts w:asciiTheme="minorHAnsi" w:hAnsiTheme="minorHAnsi" w:cstheme="minorHAnsi"/>
          </w:rPr>
          <w:t>9 posluchárnami s kapacitou 220 míst vybavenými moderní audiovizuální technikou, včetně tabulí pro popis stíratelnými fixy</w:t>
        </w:r>
      </w:ins>
      <w:ins w:id="10590" w:author="Pavla Trefilová" w:date="2019-11-26T13:29:00Z">
        <w:r w:rsidR="00C84B98">
          <w:rPr>
            <w:rFonts w:asciiTheme="minorHAnsi" w:hAnsiTheme="minorHAnsi" w:cstheme="minorHAnsi"/>
          </w:rPr>
          <w:t>;</w:t>
        </w:r>
      </w:ins>
    </w:p>
    <w:p w14:paraId="1092661F" w14:textId="3C3FCD24" w:rsidR="008B3158" w:rsidRPr="0031440D" w:rsidRDefault="008B3158" w:rsidP="0031440D">
      <w:pPr>
        <w:pStyle w:val="Odstavecseseznamem"/>
        <w:numPr>
          <w:ilvl w:val="0"/>
          <w:numId w:val="113"/>
        </w:numPr>
        <w:jc w:val="both"/>
        <w:rPr>
          <w:ins w:id="10591" w:author="Pavla Trefilová" w:date="2019-11-18T17:19:00Z"/>
          <w:rFonts w:asciiTheme="minorHAnsi" w:hAnsiTheme="minorHAnsi" w:cstheme="minorHAnsi"/>
        </w:rPr>
      </w:pPr>
      <w:ins w:id="10592" w:author="Pavla Trefilová" w:date="2019-11-18T17:19:00Z">
        <w:r w:rsidRPr="0031440D">
          <w:rPr>
            <w:rFonts w:asciiTheme="minorHAnsi" w:hAnsiTheme="minorHAnsi" w:cstheme="minorHAnsi"/>
          </w:rPr>
          <w:t>2 přednáškové místnost</w:t>
        </w:r>
        <w:r w:rsidR="0099060C">
          <w:rPr>
            <w:rFonts w:asciiTheme="minorHAnsi" w:hAnsiTheme="minorHAnsi" w:cstheme="minorHAnsi"/>
          </w:rPr>
          <w:t>i</w:t>
        </w:r>
        <w:r w:rsidRPr="0031440D">
          <w:rPr>
            <w:rFonts w:asciiTheme="minorHAnsi" w:hAnsiTheme="minorHAnsi" w:cstheme="minorHAnsi"/>
          </w:rPr>
          <w:t xml:space="preserve"> o kapacitě 120 míst vybavenou moderní audiovizuální technikou s možností promítání prezentací na více ploch a včetně tabulí</w:t>
        </w:r>
        <w:r>
          <w:rPr>
            <w:rFonts w:asciiTheme="minorHAnsi" w:hAnsiTheme="minorHAnsi" w:cstheme="minorHAnsi"/>
          </w:rPr>
          <w:t>.</w:t>
        </w:r>
      </w:ins>
    </w:p>
    <w:p w14:paraId="035554DD" w14:textId="77777777" w:rsidR="00FE1830" w:rsidRPr="003A6ABE" w:rsidRDefault="00FE1830" w:rsidP="00FE1830">
      <w:pPr>
        <w:pStyle w:val="Nadpis3"/>
        <w:jc w:val="center"/>
        <w:rPr>
          <w:rFonts w:asciiTheme="minorHAnsi" w:hAnsiTheme="minorHAnsi" w:cstheme="minorHAnsi"/>
          <w:b/>
          <w:color w:val="auto"/>
          <w:sz w:val="22"/>
          <w:szCs w:val="22"/>
        </w:rPr>
      </w:pPr>
    </w:p>
    <w:p w14:paraId="7BA560B2"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Odborná literatura a elektronické databáze odpovídající studijnímu programu</w:t>
      </w:r>
    </w:p>
    <w:p w14:paraId="127B98A3"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4.3</w:t>
      </w:r>
    </w:p>
    <w:p w14:paraId="2A9B5518" w14:textId="2B4DA2A1"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Podrobné informace o informačním zabezpečení studijního programu jsou uvedeny v příloze </w:t>
      </w:r>
      <w:r w:rsidRPr="003A6ABE">
        <w:rPr>
          <w:rFonts w:asciiTheme="minorHAnsi" w:hAnsiTheme="minorHAnsi" w:cstheme="minorHAnsi"/>
          <w:i/>
          <w:sz w:val="22"/>
          <w:szCs w:val="22"/>
        </w:rPr>
        <w:t>C-III – Informační zabezpečení studijního programu.</w:t>
      </w:r>
      <w:r w:rsidRPr="003A6ABE">
        <w:rPr>
          <w:rFonts w:asciiTheme="minorHAnsi" w:hAnsiTheme="minorHAnsi" w:cstheme="minorHAnsi"/>
          <w:sz w:val="22"/>
          <w:szCs w:val="22"/>
        </w:rPr>
        <w:t xml:space="preserve"> Studenti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mají přístup k zahraniční literatuře vztahující se ke studovaným předmětům, jak v tištěné, tak elektronické verzi. </w:t>
      </w:r>
    </w:p>
    <w:p w14:paraId="241C562F"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w:t>
      </w:r>
      <w:r w:rsidRPr="003A6ABE">
        <w:rPr>
          <w:rFonts w:asciiTheme="minorHAnsi" w:hAnsiTheme="minorHAnsi" w:cstheme="minorHAnsi"/>
          <w:color w:val="auto"/>
          <w:sz w:val="22"/>
          <w:szCs w:val="22"/>
        </w:rPr>
        <w:lastRenderedPageBreak/>
        <w:t xml:space="preserve">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E230218"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Konkrétní dostupné databáze: </w:t>
      </w:r>
    </w:p>
    <w:p w14:paraId="50143553"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Citační databáze Web of Science a Scopus </w:t>
      </w:r>
    </w:p>
    <w:p w14:paraId="324E8C7E"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kolekce elektronických časopisů Elsevier ScienceDirect, Wiley Online Library, SpringerLink a další. </w:t>
      </w:r>
    </w:p>
    <w:p w14:paraId="0A70815D"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plnotextové databáze Ebsco a ProQuest </w:t>
      </w:r>
    </w:p>
    <w:p w14:paraId="191F7A1F"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Kolekce časopisů Emerald</w:t>
      </w:r>
    </w:p>
    <w:p w14:paraId="679CA69D"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7FB0CD71"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3CC66448" w14:textId="39337764" w:rsidR="00FE1830" w:rsidRDefault="00FE1830">
      <w:pPr>
        <w:spacing w:after="240"/>
        <w:jc w:val="both"/>
        <w:rPr>
          <w:ins w:id="10593" w:author="Pavla Trefilová" w:date="2019-11-26T13:30:00Z"/>
          <w:rFonts w:asciiTheme="minorHAnsi" w:hAnsiTheme="minorHAnsi" w:cstheme="minorHAnsi"/>
          <w:color w:val="00B050"/>
          <w:sz w:val="22"/>
          <w:szCs w:val="22"/>
        </w:rPr>
        <w:pPrChange w:id="10594" w:author="Pavla Trefilová" w:date="2019-11-26T13:30:00Z">
          <w:pPr>
            <w:spacing w:after="600"/>
            <w:jc w:val="both"/>
          </w:pPr>
        </w:pPrChange>
      </w:pPr>
      <w:r w:rsidRPr="003A6ABE">
        <w:rPr>
          <w:rFonts w:asciiTheme="minorHAnsi" w:hAnsiTheme="minorHAnsi" w:cstheme="minorHAnsi"/>
          <w:sz w:val="22"/>
          <w:szCs w:val="22"/>
        </w:rPr>
        <w:t xml:space="preserve">Seznam všech databází: </w:t>
      </w:r>
      <w:r w:rsidR="00C84B98">
        <w:fldChar w:fldCharType="begin"/>
      </w:r>
      <w:r w:rsidR="00C84B98">
        <w:instrText xml:space="preserve"> HYPERLINK "http://portal.k.utb.cz/databases/alphabetical/" </w:instrText>
      </w:r>
      <w:r w:rsidR="00C84B98">
        <w:fldChar w:fldCharType="separate"/>
      </w:r>
      <w:r w:rsidRPr="003A6ABE">
        <w:rPr>
          <w:rStyle w:val="Hypertextovodkaz"/>
          <w:rFonts w:asciiTheme="minorHAnsi" w:hAnsiTheme="minorHAnsi" w:cstheme="minorHAnsi"/>
          <w:i/>
          <w:sz w:val="22"/>
          <w:szCs w:val="22"/>
        </w:rPr>
        <w:t>http://portal.k.utb.cz/databases/alphabetical/</w:t>
      </w:r>
      <w:r w:rsidR="00C84B98">
        <w:rPr>
          <w:rStyle w:val="Hypertextovodkaz"/>
          <w:rFonts w:asciiTheme="minorHAnsi" w:hAnsiTheme="minorHAnsi" w:cstheme="minorHAnsi"/>
          <w:i/>
          <w:sz w:val="22"/>
          <w:szCs w:val="22"/>
        </w:rPr>
        <w:fldChar w:fldCharType="end"/>
      </w:r>
      <w:r w:rsidRPr="008605CB">
        <w:rPr>
          <w:rFonts w:asciiTheme="minorHAnsi" w:hAnsiTheme="minorHAnsi" w:cstheme="minorHAnsi"/>
          <w:color w:val="00B050"/>
          <w:sz w:val="22"/>
          <w:szCs w:val="22"/>
        </w:rPr>
        <w:t xml:space="preserve">  </w:t>
      </w:r>
    </w:p>
    <w:p w14:paraId="7A394631" w14:textId="77777777" w:rsidR="00C84B98" w:rsidRPr="00480A82" w:rsidRDefault="00C84B98" w:rsidP="00C84B98">
      <w:pPr>
        <w:jc w:val="both"/>
        <w:rPr>
          <w:ins w:id="10595" w:author="Pavla Trefilová" w:date="2019-11-26T13:30:00Z"/>
          <w:rFonts w:asciiTheme="minorHAnsi" w:hAnsiTheme="minorHAnsi" w:cstheme="minorHAnsi"/>
          <w:sz w:val="22"/>
          <w:szCs w:val="22"/>
        </w:rPr>
      </w:pPr>
      <w:ins w:id="10596" w:author="Pavla Trefilová" w:date="2019-11-26T13:30:00Z">
        <w:r w:rsidRPr="00480A82">
          <w:rPr>
            <w:rFonts w:asciiTheme="minorHAnsi" w:hAnsiTheme="minorHAnsi" w:cstheme="minorHAnsi"/>
            <w:sz w:val="22"/>
            <w:szCs w:val="22"/>
          </w:rPr>
          <w:t>Výukové prostory vyhrazené pro UTB v CZAC (Czech Academic City), v Erbílu disponují stejným nebo podobným knihovním fondem jako UTB ve Zlíně. Informační systémy knihovny budou díky propojení k disposici studentům, kteří tak budou schopni používat jednotné elektronické zdroje. Studium programu Economics and Management bude rozděleno mezi studium v Erbílu a Zlíně.</w:t>
        </w:r>
      </w:ins>
    </w:p>
    <w:p w14:paraId="067808A1" w14:textId="632CE9B8" w:rsidR="00C84B98" w:rsidRPr="008605CB" w:rsidRDefault="00C84B98" w:rsidP="00AD0FB3">
      <w:pPr>
        <w:spacing w:after="600"/>
        <w:jc w:val="both"/>
        <w:rPr>
          <w:rFonts w:asciiTheme="minorHAnsi" w:hAnsiTheme="minorHAnsi" w:cstheme="minorHAnsi"/>
          <w:color w:val="00B050"/>
          <w:sz w:val="22"/>
          <w:szCs w:val="22"/>
        </w:rPr>
      </w:pPr>
      <w:ins w:id="10597" w:author="Pavla Trefilová" w:date="2019-11-26T13:30:00Z">
        <w:r w:rsidRPr="00480A82">
          <w:rPr>
            <w:rFonts w:asciiTheme="minorHAnsi" w:hAnsiTheme="minorHAnsi" w:cstheme="minorHAnsi"/>
            <w:sz w:val="22"/>
            <w:szCs w:val="22"/>
          </w:rPr>
          <w:t>Informační zdroje a informační služby pro všechny studijní programy realizované na UTB v Erbílu zajišťuje CZAC knihovna, která sídli v hlavní budově CZAC. K dispozici je zhruba 50 studijních míst, 80 počítačů a dostatečné množství přípojných míst pro notebooky (wi-fi). Knihovna je vybavena virtuální technologií WMware s klientskými stanicemi Zero Client DZ22-2. Uživatelé mohou používat při své práci tiskárnu pro kopírování, tisk a skenování. Knihovna disponuje dostatkem studijních míst.</w:t>
        </w:r>
      </w:ins>
    </w:p>
    <w:p w14:paraId="41853872"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Garant studijního programu</w:t>
      </w:r>
    </w:p>
    <w:p w14:paraId="2ED345E8"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Pravomoci a odpovědnost garanta</w:t>
      </w:r>
    </w:p>
    <w:p w14:paraId="7A2D9C9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5.1</w:t>
      </w:r>
    </w:p>
    <w:p w14:paraId="42DE09E1" w14:textId="3B3EF081" w:rsidR="00FE1830" w:rsidRPr="003A6ABE" w:rsidRDefault="008A6167"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Pravomoci a odpovědnosti garanta studijního programu upravuje vnitřní předpis UTB ve Zlíně </w:t>
      </w:r>
      <w:hyperlink r:id="rId90"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ze dne 28. června 2017, článek 8. </w:t>
      </w:r>
      <w:r w:rsidR="00FE1830" w:rsidRPr="003A6ABE">
        <w:rPr>
          <w:rFonts w:asciiTheme="minorHAnsi" w:hAnsiTheme="minorHAnsi" w:cstheme="minorHAnsi"/>
          <w:sz w:val="22"/>
          <w:szCs w:val="22"/>
        </w:rPr>
        <w:t xml:space="preserve"> </w:t>
      </w:r>
    </w:p>
    <w:p w14:paraId="5B2DC44B"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Z uvedeného vnitřního předpisu UTB ve Zlíně vyplývají zejména tyto povinnosti garanta studijního programu:</w:t>
      </w:r>
    </w:p>
    <w:p w14:paraId="05D05CFF"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Garant bakalářského a magisterského studijního programu zejména:</w:t>
      </w:r>
    </w:p>
    <w:p w14:paraId="258C5DC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koordinuje obsahovou přípravu studijního programu,</w:t>
      </w:r>
    </w:p>
    <w:p w14:paraId="14F59B0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dbá na to, aby studijní program byl uskutečňován v souladu s akreditačním spisem,</w:t>
      </w:r>
    </w:p>
    <w:p w14:paraId="2D48C37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dohlíží na kvalitu uskutečňování studijního programu,</w:t>
      </w:r>
    </w:p>
    <w:p w14:paraId="5B8086D9"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studentům ve studijním programu poskytuje odborné studijní poradenství,</w:t>
      </w:r>
    </w:p>
    <w:p w14:paraId="6CC2170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výběr studijních předmětů studia v zahraničí a jejich uznání,</w:t>
      </w:r>
    </w:p>
    <w:p w14:paraId="6CF9A24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doporučuje uznání části studia podle čl. 24 Studijního a zkušebního řádu UTB,</w:t>
      </w:r>
    </w:p>
    <w:p w14:paraId="3FD490D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témata bakalářských nebo diplomových prací,</w:t>
      </w:r>
    </w:p>
    <w:p w14:paraId="58C51704"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obsahově a metodicky rozvíjí studijní program v souladu s aktuální úrovní poznání a potřebami praxe,</w:t>
      </w:r>
    </w:p>
    <w:p w14:paraId="1C10D3EA"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předkládá radě studijního programu návrhy na změny studijního programu,</w:t>
      </w:r>
    </w:p>
    <w:p w14:paraId="4C9E7B38"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účastní se jednání rady studijního programu,</w:t>
      </w:r>
    </w:p>
    <w:p w14:paraId="76E9EA8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spolupracuje s proděkany, řediteli ústavů a garanty dalších studijních programů uskutečňovaných na dané součásti,</w:t>
      </w:r>
    </w:p>
    <w:p w14:paraId="06D85A47"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lastRenderedPageBreak/>
        <w:t>vyhodnocuje obsah a uskutečňování studijního programu, přičemž se opírá o procesy zpětné vazby, zejména ankety a kvantitativní a kvalitativní průzkumy u studentů, zaměstnavatelů, profesních komor a oborových sdružení,</w:t>
      </w:r>
    </w:p>
    <w:p w14:paraId="350BFFA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zpracovává hodnotící zprávu o studijním programu jako podklad pro hodnocení kvality uskutečňovaného studijního programu,</w:t>
      </w:r>
    </w:p>
    <w:p w14:paraId="285C7E4B"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r w:rsidRPr="003A6ABE">
        <w:rPr>
          <w:rFonts w:asciiTheme="minorHAnsi" w:hAnsiTheme="minorHAnsi" w:cstheme="minorHAnsi"/>
        </w:rPr>
        <w:cr/>
      </w:r>
    </w:p>
    <w:p w14:paraId="7F65D30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 xml:space="preserve">Zhodnocení osoby garanta z hlediska naplnění standardů </w:t>
      </w:r>
    </w:p>
    <w:p w14:paraId="005E37F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5.2</w:t>
      </w:r>
    </w:p>
    <w:p w14:paraId="3996F3CD" w14:textId="0B2AD7C7" w:rsidR="00FE1830" w:rsidRPr="003A6ABE" w:rsidRDefault="00FE1830" w:rsidP="00AD0FB3">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Garantem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je </w:t>
      </w:r>
      <w:ins w:id="10598" w:author="Pavla Trefilová" w:date="2019-11-18T17:19:00Z">
        <w:r w:rsidR="00F43F5F" w:rsidRPr="0031440D">
          <w:rPr>
            <w:rFonts w:asciiTheme="minorHAnsi" w:hAnsiTheme="minorHAnsi" w:cstheme="minorHAnsi"/>
            <w:b/>
            <w:bCs/>
            <w:sz w:val="22"/>
            <w:szCs w:val="22"/>
          </w:rPr>
          <w:t>doc.</w:t>
        </w:r>
        <w:r w:rsidR="00F43F5F">
          <w:rPr>
            <w:rFonts w:asciiTheme="minorHAnsi" w:hAnsiTheme="minorHAnsi" w:cstheme="minorHAnsi"/>
            <w:sz w:val="22"/>
            <w:szCs w:val="22"/>
          </w:rPr>
          <w:t xml:space="preserve"> </w:t>
        </w:r>
      </w:ins>
      <w:r w:rsidRPr="003A6ABE">
        <w:rPr>
          <w:rFonts w:asciiTheme="minorHAnsi" w:hAnsiTheme="minorHAnsi" w:cstheme="minorHAnsi"/>
          <w:b/>
          <w:sz w:val="22"/>
          <w:szCs w:val="22"/>
        </w:rPr>
        <w:t>Ing. Petr Novák, Ph.D.</w:t>
      </w:r>
      <w:r w:rsidRPr="003A6ABE">
        <w:rPr>
          <w:rFonts w:asciiTheme="minorHAnsi" w:hAnsiTheme="minorHAnsi" w:cstheme="minorHAnsi"/>
          <w:sz w:val="22"/>
          <w:szCs w:val="22"/>
        </w:rPr>
        <w:t xml:space="preserve"> Garant má požadovanou kvalifikaci a jeho tvůrčí a vědecká činnost je stručně uvedena v akreditačních materiálech, v části C-I – Personální zabezpečení. Garant je autorem a spoluautorem 2</w:t>
      </w:r>
      <w:r w:rsidR="006E06C9">
        <w:rPr>
          <w:rFonts w:asciiTheme="minorHAnsi" w:hAnsiTheme="minorHAnsi" w:cstheme="minorHAnsi"/>
          <w:sz w:val="22"/>
          <w:szCs w:val="22"/>
        </w:rPr>
        <w:t>4</w:t>
      </w:r>
      <w:r w:rsidRPr="003A6ABE">
        <w:rPr>
          <w:rFonts w:asciiTheme="minorHAnsi" w:hAnsiTheme="minorHAnsi" w:cstheme="minorHAnsi"/>
          <w:sz w:val="22"/>
          <w:szCs w:val="22"/>
        </w:rPr>
        <w:t xml:space="preserve"> publikací indexovaných na Web of Science Core Collection a dalších </w:t>
      </w:r>
      <w:r w:rsidR="006E06C9">
        <w:rPr>
          <w:rFonts w:asciiTheme="minorHAnsi" w:hAnsiTheme="minorHAnsi" w:cstheme="minorHAnsi"/>
          <w:sz w:val="22"/>
          <w:szCs w:val="22"/>
        </w:rPr>
        <w:t>14</w:t>
      </w:r>
      <w:r w:rsidRPr="003A6ABE">
        <w:rPr>
          <w:rFonts w:asciiTheme="minorHAnsi" w:hAnsiTheme="minorHAnsi" w:cstheme="minorHAnsi"/>
          <w:sz w:val="22"/>
          <w:szCs w:val="22"/>
        </w:rPr>
        <w:t xml:space="preserve"> publikací v databázi SCOPUS, je spoluautorem 1 odborné monografie. H-index garanta je v současnosti </w:t>
      </w:r>
      <w:r w:rsidR="006E06C9">
        <w:rPr>
          <w:rFonts w:asciiTheme="minorHAnsi" w:hAnsiTheme="minorHAnsi" w:cstheme="minorHAnsi"/>
          <w:sz w:val="22"/>
          <w:szCs w:val="22"/>
        </w:rPr>
        <w:t>5</w:t>
      </w:r>
      <w:r w:rsidRPr="003A6ABE">
        <w:rPr>
          <w:rFonts w:asciiTheme="minorHAnsi" w:hAnsiTheme="minorHAnsi" w:cstheme="minorHAnsi"/>
          <w:sz w:val="22"/>
          <w:szCs w:val="22"/>
        </w:rPr>
        <w:t>, přičemž celkový počet citací na jeho odborné práce je 4</w:t>
      </w:r>
      <w:r w:rsidR="006E06C9">
        <w:rPr>
          <w:rFonts w:asciiTheme="minorHAnsi" w:hAnsiTheme="minorHAnsi" w:cstheme="minorHAnsi"/>
          <w:sz w:val="22"/>
          <w:szCs w:val="22"/>
        </w:rPr>
        <w:t>6</w:t>
      </w:r>
      <w:r w:rsidRPr="003A6ABE">
        <w:rPr>
          <w:rFonts w:asciiTheme="minorHAnsi" w:hAnsiTheme="minorHAnsi" w:cstheme="minorHAnsi"/>
          <w:sz w:val="22"/>
          <w:szCs w:val="22"/>
        </w:rPr>
        <w:t>, bez autocitací potom 3</w:t>
      </w:r>
      <w:r w:rsidR="006E06C9">
        <w:rPr>
          <w:rFonts w:asciiTheme="minorHAnsi" w:hAnsiTheme="minorHAnsi" w:cstheme="minorHAnsi"/>
          <w:sz w:val="22"/>
          <w:szCs w:val="22"/>
        </w:rPr>
        <w:t>6</w:t>
      </w:r>
      <w:r w:rsidRPr="003A6ABE">
        <w:rPr>
          <w:rFonts w:asciiTheme="minorHAnsi" w:hAnsiTheme="minorHAnsi" w:cstheme="minorHAnsi"/>
          <w:sz w:val="22"/>
          <w:szCs w:val="22"/>
        </w:rPr>
        <w:t xml:space="preserve">. Dalších více než </w:t>
      </w:r>
      <w:r w:rsidR="006E06C9">
        <w:rPr>
          <w:rFonts w:asciiTheme="minorHAnsi" w:hAnsiTheme="minorHAnsi" w:cstheme="minorHAnsi"/>
          <w:sz w:val="22"/>
          <w:szCs w:val="22"/>
        </w:rPr>
        <w:t xml:space="preserve">77 </w:t>
      </w:r>
      <w:r w:rsidRPr="003A6ABE">
        <w:rPr>
          <w:rFonts w:asciiTheme="minorHAnsi" w:hAnsiTheme="minorHAnsi" w:cstheme="minorHAnsi"/>
          <w:sz w:val="22"/>
          <w:szCs w:val="22"/>
        </w:rPr>
        <w:t>citačních ohlasů vychází z databáze SCOPUS.</w:t>
      </w:r>
    </w:p>
    <w:p w14:paraId="6400FA99" w14:textId="5FFED562" w:rsidR="00FE1830" w:rsidRDefault="00FE1830" w:rsidP="00AD0FB3">
      <w:pPr>
        <w:pStyle w:val="Default"/>
        <w:spacing w:after="120"/>
        <w:jc w:val="both"/>
        <w:rPr>
          <w:ins w:id="10599" w:author="Pavla Trefilová" w:date="2019-11-26T13:32:00Z"/>
          <w:rFonts w:asciiTheme="minorHAnsi" w:hAnsiTheme="minorHAnsi" w:cstheme="minorHAnsi"/>
          <w:color w:val="auto"/>
          <w:sz w:val="22"/>
          <w:szCs w:val="22"/>
        </w:rPr>
      </w:pPr>
      <w:r w:rsidRPr="003A6ABE">
        <w:rPr>
          <w:rFonts w:asciiTheme="minorHAnsi" w:hAnsiTheme="minorHAnsi" w:cstheme="minorHAnsi"/>
          <w:color w:val="auto"/>
          <w:sz w:val="22"/>
          <w:szCs w:val="22"/>
        </w:rPr>
        <w:t>V rámci vědecko-výzkumných aktivit realizoval projekty zaměřené na výzkum chování nákladů a jejich promítnutí do kalkulačních systémů a systému rozpočetnictví ve výrobních firmách, ale také např. výzkum využití a aplikace moderních kalkulačních metod pro optimalizaci nákladů ve zdravotnictví. Dále byl řešitelem projektu v rámci programu ERASMUS+ KA2 se zaměřením na vzdělávání studentů vysokých škol v oblasti podnikání a podnikatelství a rozvíjí tuto oblast vzdělávání napříč celou UTB ve Zlíně.</w:t>
      </w:r>
    </w:p>
    <w:p w14:paraId="4E4CF468" w14:textId="77777777" w:rsidR="00C84B98" w:rsidRDefault="00C84B98" w:rsidP="00AD0FB3">
      <w:pPr>
        <w:pStyle w:val="Default"/>
        <w:spacing w:after="120"/>
        <w:jc w:val="both"/>
        <w:rPr>
          <w:rFonts w:asciiTheme="minorHAnsi" w:hAnsiTheme="minorHAnsi" w:cstheme="minorHAnsi"/>
          <w:color w:val="auto"/>
          <w:sz w:val="22"/>
          <w:szCs w:val="22"/>
        </w:rPr>
      </w:pPr>
    </w:p>
    <w:p w14:paraId="4C93C903" w14:textId="503D4A70" w:rsidR="00F43F5F" w:rsidRDefault="003A6ABE">
      <w:pPr>
        <w:pStyle w:val="Default"/>
        <w:spacing w:after="120"/>
        <w:jc w:val="both"/>
        <w:rPr>
          <w:rFonts w:asciiTheme="minorHAnsi" w:hAnsiTheme="minorHAnsi" w:cstheme="minorHAnsi"/>
          <w:color w:val="auto"/>
          <w:sz w:val="22"/>
          <w:szCs w:val="22"/>
        </w:rPr>
        <w:pPrChange w:id="10600" w:author="Pavla Trefilová" w:date="2019-11-18T17:19:00Z">
          <w:pPr>
            <w:pStyle w:val="Default"/>
            <w:spacing w:after="360"/>
            <w:jc w:val="both"/>
          </w:pPr>
        </w:pPrChange>
      </w:pPr>
      <w:del w:id="10601" w:author="Pavla Trefilová" w:date="2019-11-18T17:19:00Z">
        <w:r>
          <w:rPr>
            <w:rFonts w:asciiTheme="minorHAnsi" w:hAnsiTheme="minorHAnsi" w:cstheme="minorHAnsi"/>
            <w:color w:val="auto"/>
            <w:sz w:val="22"/>
            <w:szCs w:val="22"/>
          </w:rPr>
          <w:delText>Garant studijního programu Ing. Petr Novák, Ph.D. splňuje kritéria pro habilitační řízení a bude mu zahájeno na prvním zasedání Vědecké rady Fakulty managementu a ekonomiky v novém akademickém roce 2018/2019 (tzn. v říjnu 2018).</w:delText>
        </w:r>
      </w:del>
    </w:p>
    <w:p w14:paraId="149AAC28"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5.3</w:t>
      </w:r>
    </w:p>
    <w:p w14:paraId="0CCB3594"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AD32756" w14:textId="2A8EBD93" w:rsidR="00FE1830" w:rsidRDefault="00FE1830" w:rsidP="00FE1830">
      <w:pPr>
        <w:pStyle w:val="Default"/>
        <w:jc w:val="both"/>
        <w:rPr>
          <w:ins w:id="10602" w:author="Pavla Trefilová" w:date="2019-11-26T13:32:00Z"/>
          <w:rFonts w:asciiTheme="minorHAnsi" w:hAnsiTheme="minorHAnsi" w:cstheme="minorHAnsi"/>
          <w:color w:val="auto"/>
          <w:sz w:val="22"/>
          <w:szCs w:val="22"/>
        </w:rPr>
      </w:pPr>
    </w:p>
    <w:p w14:paraId="410B6EF8" w14:textId="77777777" w:rsidR="00C84B98" w:rsidRPr="003A6ABE" w:rsidRDefault="00C84B98" w:rsidP="00FE1830">
      <w:pPr>
        <w:pStyle w:val="Default"/>
        <w:jc w:val="both"/>
        <w:rPr>
          <w:rFonts w:asciiTheme="minorHAnsi" w:hAnsiTheme="minorHAnsi" w:cstheme="minorHAnsi"/>
          <w:color w:val="auto"/>
          <w:sz w:val="22"/>
          <w:szCs w:val="22"/>
        </w:rPr>
      </w:pPr>
    </w:p>
    <w:p w14:paraId="4198ED67"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5.4</w:t>
      </w:r>
    </w:p>
    <w:p w14:paraId="627F27F8" w14:textId="772A5F0D" w:rsidR="003A6ABE" w:rsidRPr="003A6ABE" w:rsidRDefault="00F43F5F" w:rsidP="00AD0FB3">
      <w:pPr>
        <w:pStyle w:val="Default"/>
        <w:spacing w:after="600"/>
        <w:jc w:val="both"/>
        <w:rPr>
          <w:rFonts w:asciiTheme="minorHAnsi" w:hAnsiTheme="minorHAnsi" w:cstheme="minorHAnsi"/>
          <w:color w:val="auto"/>
          <w:sz w:val="22"/>
          <w:szCs w:val="22"/>
        </w:rPr>
      </w:pPr>
      <w:ins w:id="10603" w:author="Pavla Trefilová" w:date="2019-11-18T17:19:00Z">
        <w:r>
          <w:rPr>
            <w:rFonts w:asciiTheme="minorHAnsi" w:hAnsiTheme="minorHAnsi" w:cstheme="minorHAnsi"/>
            <w:color w:val="auto"/>
            <w:sz w:val="22"/>
            <w:szCs w:val="22"/>
          </w:rPr>
          <w:t xml:space="preserve">Doc. </w:t>
        </w:r>
      </w:ins>
      <w:r w:rsidR="00FE1830" w:rsidRPr="003A6ABE">
        <w:rPr>
          <w:rFonts w:asciiTheme="minorHAnsi" w:hAnsiTheme="minorHAnsi" w:cstheme="minorHAnsi"/>
          <w:color w:val="auto"/>
          <w:sz w:val="22"/>
          <w:szCs w:val="22"/>
        </w:rPr>
        <w:t>Ing. Petr Novák, Ph.D. je garantem</w:t>
      </w:r>
      <w:del w:id="10604" w:author="Pavla Trefilová" w:date="2019-11-26T13:32:00Z">
        <w:r w:rsidR="00FE1830" w:rsidRPr="003A6ABE" w:rsidDel="00E47C85">
          <w:rPr>
            <w:rFonts w:asciiTheme="minorHAnsi" w:hAnsiTheme="minorHAnsi" w:cstheme="minorHAnsi"/>
            <w:color w:val="auto"/>
            <w:sz w:val="22"/>
            <w:szCs w:val="22"/>
          </w:rPr>
          <w:delText xml:space="preserve"> pouze</w:delText>
        </w:r>
      </w:del>
      <w:r w:rsidR="00FE1830" w:rsidRPr="003A6ABE">
        <w:rPr>
          <w:rFonts w:asciiTheme="minorHAnsi" w:hAnsiTheme="minorHAnsi" w:cstheme="minorHAnsi"/>
          <w:color w:val="auto"/>
          <w:sz w:val="22"/>
          <w:szCs w:val="22"/>
        </w:rPr>
        <w:t xml:space="preserve"> předkládaného studijního p</w:t>
      </w:r>
      <w:r w:rsidR="00B734C6" w:rsidRPr="003A6ABE">
        <w:rPr>
          <w:rFonts w:asciiTheme="minorHAnsi" w:hAnsiTheme="minorHAnsi" w:cstheme="minorHAnsi"/>
          <w:color w:val="auto"/>
          <w:sz w:val="22"/>
          <w:szCs w:val="22"/>
        </w:rPr>
        <w:t xml:space="preserve">rogramu </w:t>
      </w:r>
      <w:r w:rsidR="00343DC3" w:rsidRPr="003A6ABE">
        <w:rPr>
          <w:rFonts w:asciiTheme="minorHAnsi" w:hAnsiTheme="minorHAnsi" w:cstheme="minorHAnsi"/>
          <w:color w:val="auto"/>
          <w:sz w:val="22"/>
          <w:szCs w:val="22"/>
        </w:rPr>
        <w:t>Economics and Management</w:t>
      </w:r>
      <w:r w:rsidR="00B734C6" w:rsidRPr="003A6ABE">
        <w:rPr>
          <w:rFonts w:asciiTheme="minorHAnsi" w:hAnsiTheme="minorHAnsi" w:cstheme="minorHAnsi"/>
          <w:color w:val="auto"/>
          <w:sz w:val="22"/>
          <w:szCs w:val="22"/>
        </w:rPr>
        <w:t xml:space="preserve">. </w:t>
      </w:r>
      <w:del w:id="10605" w:author="Pavla Trefilová" w:date="2019-11-26T13:33:00Z">
        <w:r w:rsidR="00B734C6" w:rsidRPr="003A6ABE" w:rsidDel="00E47C85">
          <w:rPr>
            <w:rFonts w:asciiTheme="minorHAnsi" w:hAnsiTheme="minorHAnsi" w:cstheme="minorHAnsi"/>
            <w:color w:val="auto"/>
            <w:sz w:val="22"/>
            <w:szCs w:val="22"/>
          </w:rPr>
          <w:delText>(</w:delText>
        </w:r>
      </w:del>
      <w:r w:rsidR="00B734C6" w:rsidRPr="003A6ABE">
        <w:rPr>
          <w:rFonts w:asciiTheme="minorHAnsi" w:hAnsiTheme="minorHAnsi" w:cstheme="minorHAnsi"/>
          <w:color w:val="auto"/>
          <w:sz w:val="22"/>
          <w:szCs w:val="22"/>
        </w:rPr>
        <w:t xml:space="preserve">Je také garantem </w:t>
      </w:r>
      <w:ins w:id="10606" w:author="Pavla Trefilová" w:date="2019-11-26T13:33:00Z">
        <w:r w:rsidR="00E47C85">
          <w:rPr>
            <w:rFonts w:asciiTheme="minorHAnsi" w:hAnsiTheme="minorHAnsi" w:cstheme="minorHAnsi"/>
            <w:color w:val="auto"/>
            <w:sz w:val="22"/>
            <w:szCs w:val="22"/>
          </w:rPr>
          <w:t>souvisejícího</w:t>
        </w:r>
      </w:ins>
      <w:del w:id="10607" w:author="Pavla Trefilová" w:date="2019-11-26T13:33:00Z">
        <w:r w:rsidR="00B734C6" w:rsidRPr="003A6ABE" w:rsidDel="00E47C85">
          <w:rPr>
            <w:rFonts w:asciiTheme="minorHAnsi" w:hAnsiTheme="minorHAnsi" w:cstheme="minorHAnsi"/>
            <w:color w:val="auto"/>
            <w:sz w:val="22"/>
            <w:szCs w:val="22"/>
          </w:rPr>
          <w:delText>navrhovaného</w:delText>
        </w:r>
      </w:del>
      <w:r w:rsidR="00B734C6" w:rsidRPr="003A6ABE">
        <w:rPr>
          <w:rFonts w:asciiTheme="minorHAnsi" w:hAnsiTheme="minorHAnsi" w:cstheme="minorHAnsi"/>
          <w:color w:val="auto"/>
          <w:sz w:val="22"/>
          <w:szCs w:val="22"/>
        </w:rPr>
        <w:t xml:space="preserve"> bakalářského studijního programu Ekonomika a management v českém jazyce</w:t>
      </w:r>
      <w:ins w:id="10608" w:author="Pavla Trefilová" w:date="2019-11-26T13:33:00Z">
        <w:r w:rsidR="00E47C85">
          <w:rPr>
            <w:rFonts w:asciiTheme="minorHAnsi" w:hAnsiTheme="minorHAnsi" w:cstheme="minorHAnsi"/>
            <w:color w:val="auto"/>
            <w:sz w:val="22"/>
            <w:szCs w:val="22"/>
          </w:rPr>
          <w:t xml:space="preserve"> a souvisejících navazujících magisterských studijních programů Ekonomika podniku a podnikání v českém jazyce a Business Administration and Entrepreneurship v jazyce anglickém</w:t>
        </w:r>
        <w:r w:rsidR="00E47C85" w:rsidRPr="003A6ABE">
          <w:rPr>
            <w:rFonts w:asciiTheme="minorHAnsi" w:hAnsiTheme="minorHAnsi" w:cstheme="minorHAnsi"/>
            <w:color w:val="auto"/>
            <w:sz w:val="22"/>
            <w:szCs w:val="22"/>
          </w:rPr>
          <w:t>.</w:t>
        </w:r>
      </w:ins>
      <w:del w:id="10609" w:author="Pavla Trefilová" w:date="2019-11-26T13:33:00Z">
        <w:r w:rsidR="00B734C6" w:rsidRPr="003A6ABE" w:rsidDel="00E47C85">
          <w:rPr>
            <w:rFonts w:asciiTheme="minorHAnsi" w:hAnsiTheme="minorHAnsi" w:cstheme="minorHAnsi"/>
            <w:color w:val="auto"/>
            <w:sz w:val="22"/>
            <w:szCs w:val="22"/>
          </w:rPr>
          <w:delText>.)</w:delText>
        </w:r>
      </w:del>
    </w:p>
    <w:p w14:paraId="15DE9673"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lastRenderedPageBreak/>
        <w:t>Personální zabezpečení studijního programu</w:t>
      </w:r>
    </w:p>
    <w:p w14:paraId="173E798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Zhodnocení celkového personálního zabezpečení studijního programu z hlediska naplnění standardů </w:t>
      </w:r>
    </w:p>
    <w:p w14:paraId="52C9931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6.1-6.2, 6.8</w:t>
      </w:r>
    </w:p>
    <w:p w14:paraId="1A1C27FB" w14:textId="3123DFB3" w:rsidR="00FE1830" w:rsidRPr="00F74016" w:rsidRDefault="00FE1830" w:rsidP="00FE1830">
      <w:pPr>
        <w:spacing w:before="120" w:after="120"/>
        <w:jc w:val="both"/>
        <w:rPr>
          <w:rFonts w:asciiTheme="minorHAnsi" w:hAnsiTheme="minorHAnsi" w:cstheme="minorHAnsi"/>
          <w:sz w:val="22"/>
          <w:szCs w:val="22"/>
        </w:rPr>
      </w:pPr>
      <w:r w:rsidRPr="00941359">
        <w:rPr>
          <w:rFonts w:asciiTheme="minorHAnsi" w:hAnsiTheme="minorHAnsi" w:cstheme="minorHAnsi"/>
          <w:sz w:val="22"/>
          <w:szCs w:val="22"/>
        </w:rPr>
        <w:t xml:space="preserve">Na zabezpečení studijního programu v obou specializacích se podílejí </w:t>
      </w:r>
      <w:del w:id="10610" w:author="Pavla Trefilová" w:date="2019-11-18T17:19:00Z">
        <w:r w:rsidR="003C0CB7" w:rsidRPr="00941359">
          <w:rPr>
            <w:rFonts w:asciiTheme="minorHAnsi" w:hAnsiTheme="minorHAnsi" w:cstheme="minorHAnsi"/>
            <w:sz w:val="22"/>
            <w:szCs w:val="22"/>
          </w:rPr>
          <w:delText>1</w:delText>
        </w:r>
        <w:r w:rsidRPr="00941359">
          <w:rPr>
            <w:rFonts w:asciiTheme="minorHAnsi" w:hAnsiTheme="minorHAnsi" w:cstheme="minorHAnsi"/>
            <w:sz w:val="22"/>
            <w:szCs w:val="22"/>
          </w:rPr>
          <w:delText xml:space="preserve"> profeso</w:delText>
        </w:r>
        <w:r w:rsidR="003C0CB7" w:rsidRPr="00941359">
          <w:rPr>
            <w:rFonts w:asciiTheme="minorHAnsi" w:hAnsiTheme="minorHAnsi" w:cstheme="minorHAnsi"/>
            <w:sz w:val="22"/>
            <w:szCs w:val="22"/>
          </w:rPr>
          <w:delText>r</w:delText>
        </w:r>
        <w:r w:rsidRPr="00941359">
          <w:rPr>
            <w:rFonts w:asciiTheme="minorHAnsi" w:hAnsiTheme="minorHAnsi" w:cstheme="minorHAnsi"/>
            <w:sz w:val="22"/>
            <w:szCs w:val="22"/>
          </w:rPr>
          <w:delText xml:space="preserve">, </w:delText>
        </w:r>
        <w:r w:rsidR="005255E7">
          <w:rPr>
            <w:rFonts w:asciiTheme="minorHAnsi" w:hAnsiTheme="minorHAnsi" w:cstheme="minorHAnsi"/>
            <w:sz w:val="22"/>
            <w:szCs w:val="22"/>
          </w:rPr>
          <w:delText>13</w:delText>
        </w:r>
      </w:del>
      <w:ins w:id="10611" w:author="Pavla Trefilová" w:date="2019-11-18T17:19:00Z">
        <w:r w:rsidR="00F43F5F">
          <w:rPr>
            <w:rFonts w:asciiTheme="minorHAnsi" w:hAnsiTheme="minorHAnsi" w:cstheme="minorHAnsi"/>
            <w:sz w:val="22"/>
            <w:szCs w:val="22"/>
          </w:rPr>
          <w:t>2</w:t>
        </w:r>
        <w:r w:rsidRPr="00941359">
          <w:rPr>
            <w:rFonts w:asciiTheme="minorHAnsi" w:hAnsiTheme="minorHAnsi" w:cstheme="minorHAnsi"/>
            <w:sz w:val="22"/>
            <w:szCs w:val="22"/>
          </w:rPr>
          <w:t xml:space="preserve"> profeso</w:t>
        </w:r>
        <w:r w:rsidR="00F43F5F">
          <w:rPr>
            <w:rFonts w:asciiTheme="minorHAnsi" w:hAnsiTheme="minorHAnsi" w:cstheme="minorHAnsi"/>
            <w:sz w:val="22"/>
            <w:szCs w:val="22"/>
          </w:rPr>
          <w:t>ři</w:t>
        </w:r>
        <w:r w:rsidRPr="00941359">
          <w:rPr>
            <w:rFonts w:asciiTheme="minorHAnsi" w:hAnsiTheme="minorHAnsi" w:cstheme="minorHAnsi"/>
            <w:sz w:val="22"/>
            <w:szCs w:val="22"/>
          </w:rPr>
          <w:t xml:space="preserve">, </w:t>
        </w:r>
        <w:r w:rsidR="00466D00">
          <w:rPr>
            <w:rFonts w:asciiTheme="minorHAnsi" w:hAnsiTheme="minorHAnsi" w:cstheme="minorHAnsi"/>
            <w:sz w:val="22"/>
            <w:szCs w:val="22"/>
          </w:rPr>
          <w:t>8</w:t>
        </w:r>
      </w:ins>
      <w:r w:rsidR="005255E7" w:rsidRPr="00941359">
        <w:rPr>
          <w:rFonts w:asciiTheme="minorHAnsi" w:hAnsiTheme="minorHAnsi" w:cstheme="minorHAnsi"/>
          <w:sz w:val="22"/>
          <w:szCs w:val="22"/>
        </w:rPr>
        <w:t xml:space="preserve"> </w:t>
      </w:r>
      <w:r w:rsidRPr="00941359">
        <w:rPr>
          <w:rFonts w:asciiTheme="minorHAnsi" w:hAnsiTheme="minorHAnsi" w:cstheme="minorHAnsi"/>
          <w:sz w:val="22"/>
          <w:szCs w:val="22"/>
        </w:rPr>
        <w:t xml:space="preserve">docentů, </w:t>
      </w:r>
      <w:del w:id="10612" w:author="Pavla Trefilová" w:date="2019-11-18T17:19:00Z">
        <w:r w:rsidR="005255E7">
          <w:rPr>
            <w:rFonts w:asciiTheme="minorHAnsi" w:hAnsiTheme="minorHAnsi" w:cstheme="minorHAnsi"/>
            <w:sz w:val="22"/>
            <w:szCs w:val="22"/>
          </w:rPr>
          <w:delText>32</w:delText>
        </w:r>
      </w:del>
      <w:ins w:id="10613" w:author="Pavla Trefilová" w:date="2019-11-18T17:19:00Z">
        <w:r w:rsidR="00466D00">
          <w:rPr>
            <w:rFonts w:asciiTheme="minorHAnsi" w:hAnsiTheme="minorHAnsi" w:cstheme="minorHAnsi"/>
            <w:sz w:val="22"/>
            <w:szCs w:val="22"/>
          </w:rPr>
          <w:t>26</w:t>
        </w:r>
      </w:ins>
      <w:r w:rsidR="005255E7" w:rsidRPr="00941359">
        <w:rPr>
          <w:rFonts w:asciiTheme="minorHAnsi" w:hAnsiTheme="minorHAnsi" w:cstheme="minorHAnsi"/>
          <w:sz w:val="22"/>
          <w:szCs w:val="22"/>
        </w:rPr>
        <w:t xml:space="preserve"> </w:t>
      </w:r>
      <w:r w:rsidRPr="00941359">
        <w:rPr>
          <w:rFonts w:asciiTheme="minorHAnsi" w:hAnsiTheme="minorHAnsi" w:cstheme="minorHAnsi"/>
          <w:sz w:val="22"/>
          <w:szCs w:val="22"/>
        </w:rPr>
        <w:t>odborných asistentů s titulem Ph.D.</w:t>
      </w:r>
      <w:r w:rsidR="003C0CB7" w:rsidRPr="00941359">
        <w:rPr>
          <w:rFonts w:asciiTheme="minorHAnsi" w:hAnsiTheme="minorHAnsi" w:cstheme="minorHAnsi"/>
          <w:sz w:val="22"/>
          <w:szCs w:val="22"/>
        </w:rPr>
        <w:t>,</w:t>
      </w:r>
      <w:r w:rsidR="00F43F5F">
        <w:rPr>
          <w:rFonts w:asciiTheme="minorHAnsi" w:hAnsiTheme="minorHAnsi" w:cstheme="minorHAnsi"/>
          <w:sz w:val="22"/>
          <w:szCs w:val="22"/>
        </w:rPr>
        <w:t xml:space="preserve"> </w:t>
      </w:r>
      <w:del w:id="10614" w:author="Pavla Trefilová" w:date="2019-11-18T17:19:00Z">
        <w:r w:rsidR="008C5B2F" w:rsidRPr="00941359">
          <w:rPr>
            <w:rFonts w:asciiTheme="minorHAnsi" w:hAnsiTheme="minorHAnsi" w:cstheme="minorHAnsi"/>
            <w:sz w:val="22"/>
            <w:szCs w:val="22"/>
          </w:rPr>
          <w:delText>7</w:delText>
        </w:r>
      </w:del>
      <w:ins w:id="10615" w:author="Pavla Trefilová" w:date="2019-11-18T17:19:00Z">
        <w:r w:rsidR="00F43F5F">
          <w:rPr>
            <w:rFonts w:asciiTheme="minorHAnsi" w:hAnsiTheme="minorHAnsi" w:cstheme="minorHAnsi"/>
            <w:sz w:val="22"/>
            <w:szCs w:val="22"/>
          </w:rPr>
          <w:t>3 asistenti,</w:t>
        </w:r>
        <w:r w:rsidR="003C0CB7" w:rsidRPr="00941359">
          <w:rPr>
            <w:rFonts w:asciiTheme="minorHAnsi" w:hAnsiTheme="minorHAnsi" w:cstheme="minorHAnsi"/>
            <w:sz w:val="22"/>
            <w:szCs w:val="22"/>
          </w:rPr>
          <w:t xml:space="preserve"> </w:t>
        </w:r>
        <w:r w:rsidR="00466D00">
          <w:rPr>
            <w:rFonts w:asciiTheme="minorHAnsi" w:hAnsiTheme="minorHAnsi" w:cstheme="minorHAnsi"/>
            <w:sz w:val="22"/>
            <w:szCs w:val="22"/>
          </w:rPr>
          <w:t>5</w:t>
        </w:r>
      </w:ins>
      <w:r w:rsidR="003C0CB7" w:rsidRPr="003943E9">
        <w:rPr>
          <w:rFonts w:asciiTheme="minorHAnsi" w:hAnsiTheme="minorHAnsi" w:cstheme="minorHAnsi"/>
          <w:sz w:val="22"/>
          <w:szCs w:val="22"/>
        </w:rPr>
        <w:t xml:space="preserve"> </w:t>
      </w:r>
      <w:r w:rsidR="00DD79C4" w:rsidRPr="003943E9">
        <w:rPr>
          <w:rFonts w:asciiTheme="minorHAnsi" w:hAnsiTheme="minorHAnsi" w:cstheme="minorHAnsi"/>
          <w:sz w:val="22"/>
          <w:szCs w:val="22"/>
        </w:rPr>
        <w:t>lekto</w:t>
      </w:r>
      <w:r w:rsidR="00466D00">
        <w:rPr>
          <w:rFonts w:asciiTheme="minorHAnsi" w:hAnsiTheme="minorHAnsi" w:cstheme="minorHAnsi"/>
          <w:sz w:val="22"/>
          <w:szCs w:val="22"/>
        </w:rPr>
        <w:t>rů</w:t>
      </w:r>
      <w:r w:rsidR="00DD79C4" w:rsidRPr="003943E9">
        <w:rPr>
          <w:rFonts w:asciiTheme="minorHAnsi" w:hAnsiTheme="minorHAnsi" w:cstheme="minorHAnsi"/>
          <w:sz w:val="22"/>
          <w:szCs w:val="22"/>
        </w:rPr>
        <w:t xml:space="preserve"> </w:t>
      </w:r>
      <w:del w:id="10616" w:author="Pavla Trefilová" w:date="2019-11-18T17:19:00Z">
        <w:r w:rsidR="00DD79C4" w:rsidRPr="00941359">
          <w:rPr>
            <w:rFonts w:asciiTheme="minorHAnsi" w:hAnsiTheme="minorHAnsi" w:cstheme="minorHAnsi"/>
            <w:sz w:val="22"/>
            <w:szCs w:val="22"/>
          </w:rPr>
          <w:delText>zajišťujících</w:delText>
        </w:r>
      </w:del>
      <w:ins w:id="10617" w:author="Pavla Trefilová" w:date="2019-11-18T17:19:00Z">
        <w:r w:rsidR="00DD79C4" w:rsidRPr="003943E9">
          <w:rPr>
            <w:rFonts w:asciiTheme="minorHAnsi" w:hAnsiTheme="minorHAnsi" w:cstheme="minorHAnsi"/>
            <w:sz w:val="22"/>
            <w:szCs w:val="22"/>
          </w:rPr>
          <w:t>zajišťující</w:t>
        </w:r>
      </w:ins>
      <w:r w:rsidR="00DD79C4" w:rsidRPr="003943E9">
        <w:rPr>
          <w:rFonts w:asciiTheme="minorHAnsi" w:hAnsiTheme="minorHAnsi" w:cstheme="minorHAnsi"/>
          <w:sz w:val="22"/>
          <w:szCs w:val="22"/>
        </w:rPr>
        <w:t xml:space="preserve"> výuku cizích jaz</w:t>
      </w:r>
      <w:r w:rsidR="00780E86" w:rsidRPr="003943E9">
        <w:rPr>
          <w:rFonts w:asciiTheme="minorHAnsi" w:hAnsiTheme="minorHAnsi" w:cstheme="minorHAnsi"/>
          <w:sz w:val="22"/>
          <w:szCs w:val="22"/>
        </w:rPr>
        <w:t>y</w:t>
      </w:r>
      <w:r w:rsidR="00DD79C4" w:rsidRPr="003943E9">
        <w:rPr>
          <w:rFonts w:asciiTheme="minorHAnsi" w:hAnsiTheme="minorHAnsi" w:cstheme="minorHAnsi"/>
          <w:sz w:val="22"/>
          <w:szCs w:val="22"/>
        </w:rPr>
        <w:t>ků</w:t>
      </w:r>
      <w:r w:rsidR="00DD79C4" w:rsidRPr="00941359">
        <w:rPr>
          <w:rFonts w:asciiTheme="minorHAnsi" w:hAnsiTheme="minorHAnsi" w:cstheme="minorHAnsi"/>
          <w:sz w:val="22"/>
          <w:szCs w:val="22"/>
        </w:rPr>
        <w:t xml:space="preserve"> </w:t>
      </w:r>
      <w:r w:rsidR="00780E86" w:rsidRPr="00941359">
        <w:rPr>
          <w:rFonts w:asciiTheme="minorHAnsi" w:hAnsiTheme="minorHAnsi" w:cstheme="minorHAnsi"/>
          <w:sz w:val="22"/>
          <w:szCs w:val="22"/>
        </w:rPr>
        <w:t xml:space="preserve">a </w:t>
      </w:r>
      <w:del w:id="10618" w:author="Pavla Trefilová" w:date="2019-11-18T17:19:00Z">
        <w:r w:rsidR="00DD79C4" w:rsidRPr="00941359">
          <w:rPr>
            <w:rFonts w:asciiTheme="minorHAnsi" w:hAnsiTheme="minorHAnsi" w:cstheme="minorHAnsi"/>
            <w:sz w:val="22"/>
            <w:szCs w:val="22"/>
          </w:rPr>
          <w:delText xml:space="preserve">tělocviku </w:delText>
        </w:r>
        <w:r w:rsidR="00780E86" w:rsidRPr="00941359">
          <w:rPr>
            <w:rFonts w:asciiTheme="minorHAnsi" w:hAnsiTheme="minorHAnsi" w:cstheme="minorHAnsi"/>
            <w:sz w:val="22"/>
            <w:szCs w:val="22"/>
          </w:rPr>
          <w:delText>a 1</w:delText>
        </w:r>
        <w:r w:rsidRPr="00941359">
          <w:rPr>
            <w:rFonts w:asciiTheme="minorHAnsi" w:hAnsiTheme="minorHAnsi" w:cstheme="minorHAnsi"/>
            <w:sz w:val="22"/>
            <w:szCs w:val="22"/>
          </w:rPr>
          <w:delText xml:space="preserve"> odborní</w:delText>
        </w:r>
        <w:r w:rsidR="00780E86" w:rsidRPr="00941359">
          <w:rPr>
            <w:rFonts w:asciiTheme="minorHAnsi" w:hAnsiTheme="minorHAnsi" w:cstheme="minorHAnsi"/>
            <w:sz w:val="22"/>
            <w:szCs w:val="22"/>
          </w:rPr>
          <w:delText>k</w:delText>
        </w:r>
      </w:del>
      <w:ins w:id="10619" w:author="Pavla Trefilová" w:date="2019-11-18T17:19:00Z">
        <w:r w:rsidR="00466D00">
          <w:rPr>
            <w:rFonts w:asciiTheme="minorHAnsi" w:hAnsiTheme="minorHAnsi" w:cstheme="minorHAnsi"/>
            <w:sz w:val="22"/>
            <w:szCs w:val="22"/>
          </w:rPr>
          <w:t>4</w:t>
        </w:r>
        <w:r w:rsidRPr="00941359">
          <w:rPr>
            <w:rFonts w:asciiTheme="minorHAnsi" w:hAnsiTheme="minorHAnsi" w:cstheme="minorHAnsi"/>
            <w:sz w:val="22"/>
            <w:szCs w:val="22"/>
          </w:rPr>
          <w:t xml:space="preserve"> odborní</w:t>
        </w:r>
        <w:r w:rsidR="00947A48">
          <w:rPr>
            <w:rFonts w:asciiTheme="minorHAnsi" w:hAnsiTheme="minorHAnsi" w:cstheme="minorHAnsi"/>
            <w:sz w:val="22"/>
            <w:szCs w:val="22"/>
          </w:rPr>
          <w:t>ci</w:t>
        </w:r>
      </w:ins>
      <w:r w:rsidRPr="00941359">
        <w:rPr>
          <w:rFonts w:asciiTheme="minorHAnsi" w:hAnsiTheme="minorHAnsi" w:cstheme="minorHAnsi"/>
          <w:sz w:val="22"/>
          <w:szCs w:val="22"/>
        </w:rPr>
        <w:t xml:space="preserve"> z praxe.</w:t>
      </w:r>
      <w:ins w:id="10620" w:author="Pavla Trefilová" w:date="2019-11-26T13:33:00Z">
        <w:r w:rsidR="00E47C85">
          <w:rPr>
            <w:rFonts w:asciiTheme="minorHAnsi" w:hAnsiTheme="minorHAnsi" w:cstheme="minorHAnsi"/>
            <w:sz w:val="22"/>
            <w:szCs w:val="22"/>
          </w:rPr>
          <w:t xml:space="preserve"> </w:t>
        </w:r>
        <w:r w:rsidR="00E47C85" w:rsidRPr="00480A82">
          <w:rPr>
            <w:rFonts w:asciiTheme="minorHAnsi" w:hAnsiTheme="minorHAnsi" w:cstheme="minorHAnsi"/>
            <w:sz w:val="22"/>
            <w:szCs w:val="22"/>
          </w:rPr>
          <w:t>Při realizaci 1-2. ročníku studia v Erbilu nedojde k více než 30% změnám zainteresovaných akademických pracovníků proti schválenému akreditačnímu materiálu.</w:t>
        </w:r>
      </w:ins>
    </w:p>
    <w:p w14:paraId="45368720" w14:textId="17B13EC9" w:rsidR="00FE1830" w:rsidRPr="00F74016" w:rsidRDefault="005255E7" w:rsidP="00FE1830">
      <w:pPr>
        <w:spacing w:before="120" w:after="120"/>
        <w:jc w:val="center"/>
        <w:rPr>
          <w:rFonts w:asciiTheme="minorHAnsi" w:hAnsiTheme="minorHAnsi" w:cstheme="minorHAnsi"/>
          <w:sz w:val="22"/>
          <w:szCs w:val="22"/>
        </w:rPr>
      </w:pPr>
      <w:r w:rsidRPr="005255E7">
        <w:rPr>
          <w:noProof/>
        </w:rPr>
        <w:t xml:space="preserve"> </w:t>
      </w:r>
      <w:del w:id="10621" w:author="Pavla Trefilová" w:date="2019-11-18T17:19:00Z">
        <w:r>
          <w:rPr>
            <w:noProof/>
          </w:rPr>
          <w:drawing>
            <wp:inline distT="0" distB="0" distL="0" distR="0" wp14:anchorId="05C2745F" wp14:editId="0FF721B4">
              <wp:extent cx="3829050" cy="2466975"/>
              <wp:effectExtent l="0" t="0" r="0" b="952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del>
      <w:ins w:id="10622" w:author="Pavla Trefilová" w:date="2019-11-18T17:19:00Z">
        <w:r w:rsidR="003943E9" w:rsidDel="003943E9">
          <w:rPr>
            <w:noProof/>
          </w:rPr>
          <w:t xml:space="preserve"> </w:t>
        </w:r>
        <w:r w:rsidR="00466D00">
          <w:rPr>
            <w:noProof/>
          </w:rPr>
          <w:drawing>
            <wp:inline distT="0" distB="0" distL="0" distR="0" wp14:anchorId="59DAAAB9" wp14:editId="3E0B1D6C">
              <wp:extent cx="4394579" cy="2231409"/>
              <wp:effectExtent l="0" t="0" r="6350" b="16510"/>
              <wp:docPr id="10" name="Graf 10">
                <a:extLst xmlns:a="http://schemas.openxmlformats.org/drawingml/2006/main">
                  <a:ext uri="{FF2B5EF4-FFF2-40B4-BE49-F238E27FC236}">
                    <a16:creationId xmlns:a16="http://schemas.microsoft.com/office/drawing/2014/main" id="{6EAF52A9-4A16-411C-9B6E-61BC227216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r w:rsidR="00F43F5F">
          <w:rPr>
            <w:rStyle w:val="Odkaznakoment"/>
          </w:rPr>
          <w:commentReference w:id="10623"/>
        </w:r>
      </w:ins>
    </w:p>
    <w:p w14:paraId="57EAA047" w14:textId="55B344E4"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1 </w:t>
      </w:r>
      <w:r w:rsidRPr="00F74016">
        <w:rPr>
          <w:rFonts w:asciiTheme="minorHAnsi" w:hAnsiTheme="minorHAnsi" w:cstheme="minorHAnsi"/>
          <w:i/>
          <w:szCs w:val="22"/>
        </w:rPr>
        <w:t>– Podíl profesorů, docentů</w:t>
      </w:r>
      <w:r w:rsidR="00DD492F" w:rsidRPr="00F74016">
        <w:rPr>
          <w:rFonts w:asciiTheme="minorHAnsi" w:hAnsiTheme="minorHAnsi" w:cstheme="minorHAnsi"/>
          <w:i/>
          <w:szCs w:val="22"/>
        </w:rPr>
        <w:t xml:space="preserve">, </w:t>
      </w:r>
      <w:r w:rsidRPr="00F74016">
        <w:rPr>
          <w:rFonts w:asciiTheme="minorHAnsi" w:hAnsiTheme="minorHAnsi" w:cstheme="minorHAnsi"/>
          <w:i/>
          <w:szCs w:val="22"/>
        </w:rPr>
        <w:t>odborných asistentů</w:t>
      </w:r>
      <w:r w:rsidR="00DD492F" w:rsidRPr="00F74016">
        <w:rPr>
          <w:rFonts w:asciiTheme="minorHAnsi" w:hAnsiTheme="minorHAnsi" w:cstheme="minorHAnsi"/>
          <w:i/>
          <w:szCs w:val="22"/>
        </w:rPr>
        <w:t xml:space="preserve"> a lektorů</w:t>
      </w:r>
      <w:r w:rsidRPr="00F74016">
        <w:rPr>
          <w:rFonts w:asciiTheme="minorHAnsi" w:hAnsiTheme="minorHAnsi" w:cstheme="minorHAnsi"/>
          <w:i/>
          <w:szCs w:val="22"/>
        </w:rPr>
        <w:t xml:space="preserve"> na přednáškové činnosti v rámci studijního programu </w:t>
      </w:r>
      <w:r w:rsidR="00343DC3" w:rsidRPr="00F74016">
        <w:rPr>
          <w:rFonts w:asciiTheme="minorHAnsi" w:hAnsiTheme="minorHAnsi" w:cstheme="minorHAnsi"/>
          <w:i/>
          <w:szCs w:val="22"/>
        </w:rPr>
        <w:t xml:space="preserve">Economics and Management </w:t>
      </w:r>
    </w:p>
    <w:p w14:paraId="5F13B2D6" w14:textId="238008B3" w:rsidR="00FE1830" w:rsidRPr="00F74016"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Následující tabulka dokládá seznam akademických pracovníků podílejících se na výuce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w:t>
      </w:r>
      <w:r w:rsidR="00BB635C" w:rsidRPr="00F74016">
        <w:rPr>
          <w:rFonts w:asciiTheme="minorHAnsi" w:hAnsiTheme="minorHAnsi" w:cstheme="minorHAnsi"/>
          <w:sz w:val="22"/>
          <w:szCs w:val="22"/>
        </w:rPr>
        <w:t xml:space="preserve">V přehledu jsou uvedeni akademičtí pracovníci podílející se na </w:t>
      </w:r>
      <w:r w:rsidR="00BB635C" w:rsidRPr="00F74016">
        <w:rPr>
          <w:rFonts w:asciiTheme="minorHAnsi" w:hAnsiTheme="minorHAnsi" w:cstheme="minorHAnsi"/>
          <w:b/>
          <w:sz w:val="22"/>
          <w:szCs w:val="22"/>
        </w:rPr>
        <w:t>přednáškách (nebo seminářích u předmětů, které nemají přednášku) z </w:t>
      </w:r>
      <w:r w:rsidR="00BB635C" w:rsidRPr="00F74016">
        <w:rPr>
          <w:rFonts w:asciiTheme="minorHAnsi" w:hAnsiTheme="minorHAnsi" w:cstheme="minorHAnsi"/>
          <w:b/>
          <w:i/>
          <w:sz w:val="22"/>
          <w:szCs w:val="22"/>
        </w:rPr>
        <w:t>předmětů povinných a povinně volitelných</w:t>
      </w:r>
      <w:r w:rsidRPr="00F74016">
        <w:rPr>
          <w:rFonts w:asciiTheme="minorHAnsi" w:hAnsiTheme="minorHAnsi" w:cstheme="minorHAnsi"/>
          <w:sz w:val="22"/>
          <w:szCs w:val="22"/>
        </w:rPr>
        <w:t xml:space="preserve"> v rámci daného studijního plánu, který je uveden v </w:t>
      </w:r>
      <w:r w:rsidRPr="00F74016">
        <w:rPr>
          <w:rFonts w:asciiTheme="minorHAnsi" w:hAnsiTheme="minorHAnsi" w:cstheme="minorHAnsi"/>
          <w:i/>
          <w:sz w:val="22"/>
          <w:szCs w:val="22"/>
        </w:rPr>
        <w:t>Příloze B-IIa – Studijní plány a návrh témat prací (bakalářské a magisterské studijní programy).</w:t>
      </w:r>
    </w:p>
    <w:p w14:paraId="11C09CED" w14:textId="77777777" w:rsidR="00FE1830" w:rsidRPr="00F74016" w:rsidRDefault="00FE1830" w:rsidP="00B035A5">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F74016">
        <w:rPr>
          <w:rFonts w:asciiTheme="minorHAnsi" w:hAnsiTheme="minorHAnsi" w:cstheme="minorHAnsi"/>
          <w:i/>
          <w:sz w:val="22"/>
          <w:szCs w:val="22"/>
        </w:rPr>
        <w:t>Příloze C-I – Personální zabezpečení.</w:t>
      </w:r>
      <w:r w:rsidRPr="00F74016">
        <w:rPr>
          <w:rFonts w:asciiTheme="minorHAnsi" w:hAnsiTheme="minorHAnsi" w:cstheme="minorHAnsi"/>
          <w:sz w:val="22"/>
          <w:szCs w:val="22"/>
        </w:rPr>
        <w:t xml:space="preserve"> </w:t>
      </w:r>
    </w:p>
    <w:p w14:paraId="2550FA21" w14:textId="16D4AAEB" w:rsidR="00FE1830" w:rsidRPr="00F74016" w:rsidRDefault="00DC7667" w:rsidP="00172F63">
      <w:pPr>
        <w:jc w:val="center"/>
        <w:rPr>
          <w:rFonts w:asciiTheme="minorHAnsi" w:hAnsiTheme="minorHAnsi" w:cstheme="minorHAnsi"/>
          <w:i/>
          <w:szCs w:val="22"/>
        </w:rPr>
      </w:pPr>
      <w:del w:id="10624" w:author="Pavla Trefilová" w:date="2019-11-18T17:19:00Z">
        <w:r>
          <w:rPr>
            <w:rFonts w:asciiTheme="minorHAnsi" w:hAnsiTheme="minorHAnsi" w:cstheme="minorHAnsi"/>
            <w:i/>
            <w:szCs w:val="22"/>
          </w:rPr>
          <w:br w:type="page"/>
        </w:r>
      </w:del>
      <w:r w:rsidR="00FE1830" w:rsidRPr="00F74016">
        <w:rPr>
          <w:rFonts w:asciiTheme="minorHAnsi" w:hAnsiTheme="minorHAnsi" w:cstheme="minorHAnsi"/>
          <w:i/>
          <w:szCs w:val="22"/>
        </w:rPr>
        <w:lastRenderedPageBreak/>
        <w:t xml:space="preserve">Tab. </w:t>
      </w:r>
      <w:r w:rsidR="00A82300">
        <w:rPr>
          <w:rFonts w:asciiTheme="minorHAnsi" w:hAnsiTheme="minorHAnsi" w:cstheme="minorHAnsi"/>
          <w:i/>
          <w:szCs w:val="22"/>
        </w:rPr>
        <w:t xml:space="preserve">2 </w:t>
      </w:r>
      <w:r w:rsidR="00FE1830" w:rsidRPr="00F74016">
        <w:rPr>
          <w:rFonts w:asciiTheme="minorHAnsi" w:hAnsiTheme="minorHAnsi" w:cstheme="minorHAnsi"/>
          <w:i/>
          <w:szCs w:val="22"/>
        </w:rPr>
        <w:t xml:space="preserve">– Personální struktura studijního programu </w:t>
      </w:r>
      <w:bookmarkStart w:id="10625" w:name="_Hlk21277994"/>
      <w:r w:rsidR="00343DC3" w:rsidRPr="00F74016">
        <w:rPr>
          <w:rFonts w:asciiTheme="minorHAnsi" w:hAnsiTheme="minorHAnsi" w:cstheme="minorHAnsi"/>
          <w:i/>
          <w:szCs w:val="22"/>
        </w:rPr>
        <w:t>Economics and Management</w:t>
      </w:r>
      <w:bookmarkEnd w:id="10625"/>
    </w:p>
    <w:tbl>
      <w:tblPr>
        <w:tblW w:w="7040" w:type="dxa"/>
        <w:jc w:val="center"/>
        <w:tblCellMar>
          <w:left w:w="70" w:type="dxa"/>
          <w:right w:w="70" w:type="dxa"/>
        </w:tblCellMar>
        <w:tblLook w:val="04A0" w:firstRow="1" w:lastRow="0" w:firstColumn="1" w:lastColumn="0" w:noHBand="0" w:noVBand="1"/>
      </w:tblPr>
      <w:tblGrid>
        <w:gridCol w:w="3220"/>
        <w:gridCol w:w="1300"/>
        <w:gridCol w:w="940"/>
        <w:gridCol w:w="1580"/>
      </w:tblGrid>
      <w:tr w:rsidR="003C0CB7" w:rsidRPr="003C0CB7" w14:paraId="718542EE" w14:textId="77777777" w:rsidTr="004672A1">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E988926" w14:textId="77777777" w:rsidR="003C0CB7" w:rsidRPr="003C0CB7" w:rsidRDefault="003C0CB7" w:rsidP="003C0CB7">
            <w:pPr>
              <w:rPr>
                <w:rFonts w:ascii="Calibri" w:hAnsi="Calibri" w:cs="Calibri"/>
                <w:b/>
                <w:bCs/>
              </w:rPr>
            </w:pPr>
            <w:r w:rsidRPr="003C0CB7">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2CD2436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Rok narození</w:t>
            </w:r>
          </w:p>
        </w:tc>
        <w:tc>
          <w:tcPr>
            <w:tcW w:w="940" w:type="dxa"/>
            <w:tcBorders>
              <w:top w:val="single" w:sz="12" w:space="0" w:color="auto"/>
              <w:left w:val="nil"/>
              <w:bottom w:val="single" w:sz="12" w:space="0" w:color="auto"/>
              <w:right w:val="single" w:sz="4" w:space="0" w:color="auto"/>
            </w:tcBorders>
            <w:shd w:val="clear" w:color="auto" w:fill="auto"/>
            <w:noWrap/>
            <w:vAlign w:val="center"/>
            <w:hideMark/>
          </w:tcPr>
          <w:p w14:paraId="196FD28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71EB78C6"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Pracovní poměr</w:t>
            </w:r>
          </w:p>
        </w:tc>
      </w:tr>
      <w:tr w:rsidR="0034135C" w:rsidRPr="003C0CB7" w14:paraId="486FB94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94FE0CC" w14:textId="4064BFB7" w:rsidR="0034135C" w:rsidRPr="0034135C" w:rsidRDefault="0034135C" w:rsidP="003C0CB7">
            <w:pPr>
              <w:rPr>
                <w:rFonts w:ascii="Calibri" w:hAnsi="Calibri" w:cs="Calibri"/>
                <w:b/>
                <w:bCs/>
              </w:rPr>
            </w:pPr>
            <w:r>
              <w:rPr>
                <w:rFonts w:ascii="Calibri" w:hAnsi="Calibri" w:cs="Calibri"/>
                <w:b/>
                <w:bCs/>
              </w:rPr>
              <w:t>Profesoři</w:t>
            </w:r>
            <w:r w:rsidRPr="003C0CB7">
              <w:rPr>
                <w:rFonts w:ascii="Calibri" w:hAnsi="Calibri" w:cs="Calibri"/>
                <w:color w:val="000000"/>
              </w:rPr>
              <w:t> </w:t>
            </w:r>
          </w:p>
        </w:tc>
      </w:tr>
      <w:tr w:rsidR="00534C60" w:rsidRPr="003C0CB7" w14:paraId="6F0CF17A" w14:textId="77777777" w:rsidTr="00F43F5F">
        <w:trPr>
          <w:trHeight w:val="315"/>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01243B28" w14:textId="77777777" w:rsidR="003C0CB7" w:rsidRPr="003C0CB7" w:rsidRDefault="003C0CB7" w:rsidP="003C0CB7">
            <w:pPr>
              <w:rPr>
                <w:rFonts w:ascii="Calibri" w:hAnsi="Calibri" w:cs="Calibri"/>
              </w:rPr>
            </w:pPr>
            <w:r w:rsidRPr="003C0CB7">
              <w:rPr>
                <w:rFonts w:ascii="Calibri" w:hAnsi="Calibri" w:cs="Calibri"/>
              </w:rPr>
              <w:t>prof. Ing. Felicita Chromjaková,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65FE16E4" w14:textId="77777777" w:rsidR="003C0CB7" w:rsidRPr="003C0CB7" w:rsidRDefault="003C0CB7" w:rsidP="003C0CB7">
            <w:pPr>
              <w:jc w:val="center"/>
              <w:rPr>
                <w:rFonts w:ascii="Calibri" w:hAnsi="Calibri" w:cs="Calibri"/>
              </w:rPr>
            </w:pPr>
            <w:r w:rsidRPr="003C0CB7">
              <w:rPr>
                <w:rFonts w:ascii="Calibri" w:hAnsi="Calibri" w:cs="Calibri"/>
              </w:rPr>
              <w:t>1968</w:t>
            </w:r>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5FC10CDB" w14:textId="77777777" w:rsidR="003C0CB7" w:rsidRPr="003C0CB7" w:rsidRDefault="003C0CB7" w:rsidP="003C0CB7">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0C1725AC" w14:textId="1C8261A3" w:rsidR="003C0CB7" w:rsidRPr="003C0CB7" w:rsidRDefault="00E00774" w:rsidP="003C0CB7">
            <w:pPr>
              <w:jc w:val="center"/>
              <w:rPr>
                <w:rFonts w:ascii="Calibri" w:hAnsi="Calibri" w:cs="Calibri"/>
              </w:rPr>
            </w:pPr>
            <w:r>
              <w:rPr>
                <w:rFonts w:ascii="Calibri" w:hAnsi="Calibri" w:cs="Calibri"/>
              </w:rPr>
              <w:t>N</w:t>
            </w:r>
          </w:p>
        </w:tc>
      </w:tr>
      <w:tr w:rsidR="00F43F5F" w:rsidRPr="003C0CB7" w14:paraId="1E1CDD42" w14:textId="77777777" w:rsidTr="0031440D">
        <w:trPr>
          <w:trHeight w:val="315"/>
          <w:jc w:val="center"/>
          <w:ins w:id="10626" w:author="Pavla Trefilová" w:date="2019-11-18T17:19:00Z"/>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475414C1" w14:textId="4856DF93" w:rsidR="00F43F5F" w:rsidRPr="003C0CB7" w:rsidRDefault="00F43F5F" w:rsidP="00F43F5F">
            <w:pPr>
              <w:rPr>
                <w:ins w:id="10627" w:author="Pavla Trefilová" w:date="2019-11-18T17:19:00Z"/>
                <w:rFonts w:ascii="Calibri" w:hAnsi="Calibri" w:cs="Calibri"/>
              </w:rPr>
            </w:pPr>
            <w:ins w:id="10628" w:author="Pavla Trefilová" w:date="2019-11-18T17:19:00Z">
              <w:r>
                <w:rPr>
                  <w:rFonts w:ascii="Calibri" w:hAnsi="Calibri" w:cs="Calibri"/>
                </w:rPr>
                <w:t>prof</w:t>
              </w:r>
              <w:r w:rsidRPr="003C0CB7">
                <w:rPr>
                  <w:rFonts w:ascii="Calibri" w:hAnsi="Calibri" w:cs="Calibri"/>
                </w:rPr>
                <w:t>. Ing. Boris Popesko, Ph.D.</w:t>
              </w:r>
            </w:ins>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7FACF844" w14:textId="3192D123" w:rsidR="00F43F5F" w:rsidRPr="003C0CB7" w:rsidRDefault="00F43F5F" w:rsidP="00F43F5F">
            <w:pPr>
              <w:jc w:val="center"/>
              <w:rPr>
                <w:ins w:id="10629" w:author="Pavla Trefilová" w:date="2019-11-18T17:19:00Z"/>
                <w:rFonts w:ascii="Calibri" w:hAnsi="Calibri" w:cs="Calibri"/>
              </w:rPr>
            </w:pPr>
            <w:ins w:id="10630" w:author="Pavla Trefilová" w:date="2019-11-18T17:19:00Z">
              <w:r w:rsidRPr="003C0CB7">
                <w:rPr>
                  <w:rFonts w:ascii="Calibri" w:hAnsi="Calibri" w:cs="Calibri"/>
                </w:rPr>
                <w:t>1978</w:t>
              </w:r>
            </w:ins>
          </w:p>
        </w:tc>
        <w:tc>
          <w:tcPr>
            <w:tcW w:w="940" w:type="dxa"/>
            <w:tcBorders>
              <w:top w:val="single" w:sz="4" w:space="0" w:color="auto"/>
              <w:left w:val="nil"/>
              <w:bottom w:val="single" w:sz="12" w:space="0" w:color="auto"/>
              <w:right w:val="single" w:sz="4" w:space="0" w:color="auto"/>
            </w:tcBorders>
            <w:shd w:val="clear" w:color="auto" w:fill="auto"/>
            <w:noWrap/>
            <w:vAlign w:val="bottom"/>
          </w:tcPr>
          <w:p w14:paraId="29BD45D6" w14:textId="686E009B" w:rsidR="00F43F5F" w:rsidRPr="003C0CB7" w:rsidRDefault="00F43F5F" w:rsidP="00F43F5F">
            <w:pPr>
              <w:jc w:val="center"/>
              <w:rPr>
                <w:ins w:id="10631" w:author="Pavla Trefilová" w:date="2019-11-18T17:19:00Z"/>
                <w:rFonts w:ascii="Calibri" w:hAnsi="Calibri" w:cs="Calibri"/>
              </w:rPr>
            </w:pPr>
            <w:ins w:id="10632" w:author="Pavla Trefilová" w:date="2019-11-18T17:19:00Z">
              <w:r w:rsidRPr="003C0CB7">
                <w:rPr>
                  <w:rFonts w:ascii="Calibri" w:hAnsi="Calibri" w:cs="Calibri"/>
                </w:rPr>
                <w:t>40</w:t>
              </w:r>
            </w:ins>
          </w:p>
        </w:tc>
        <w:tc>
          <w:tcPr>
            <w:tcW w:w="1580" w:type="dxa"/>
            <w:tcBorders>
              <w:top w:val="single" w:sz="4" w:space="0" w:color="auto"/>
              <w:left w:val="single" w:sz="4" w:space="0" w:color="auto"/>
              <w:bottom w:val="single" w:sz="12" w:space="0" w:color="auto"/>
              <w:right w:val="single" w:sz="12" w:space="0" w:color="auto"/>
            </w:tcBorders>
            <w:shd w:val="clear" w:color="auto" w:fill="auto"/>
            <w:noWrap/>
          </w:tcPr>
          <w:p w14:paraId="5D2CE367" w14:textId="5F1A32CB" w:rsidR="00F43F5F" w:rsidRDefault="00F43F5F" w:rsidP="00F43F5F">
            <w:pPr>
              <w:jc w:val="center"/>
              <w:rPr>
                <w:ins w:id="10633" w:author="Pavla Trefilová" w:date="2019-11-18T17:19:00Z"/>
                <w:rFonts w:ascii="Calibri" w:hAnsi="Calibri" w:cs="Calibri"/>
              </w:rPr>
            </w:pPr>
            <w:ins w:id="10634" w:author="Pavla Trefilová" w:date="2019-11-18T17:19:00Z">
              <w:r w:rsidRPr="005F2838">
                <w:rPr>
                  <w:rFonts w:ascii="Calibri" w:hAnsi="Calibri" w:cs="Calibri"/>
                </w:rPr>
                <w:t>N</w:t>
              </w:r>
            </w:ins>
          </w:p>
        </w:tc>
      </w:tr>
      <w:tr w:rsidR="00F43F5F" w:rsidRPr="003C0CB7" w14:paraId="701F2FCF"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518B688" w14:textId="45BA4DAF" w:rsidR="00F43F5F" w:rsidRPr="0034135C" w:rsidRDefault="00F43F5F" w:rsidP="00F43F5F">
            <w:pPr>
              <w:rPr>
                <w:rFonts w:ascii="Calibri" w:hAnsi="Calibri" w:cs="Calibri"/>
                <w:b/>
                <w:bCs/>
              </w:rPr>
            </w:pPr>
            <w:r>
              <w:rPr>
                <w:rFonts w:ascii="Calibri" w:hAnsi="Calibri" w:cs="Calibri"/>
                <w:b/>
                <w:bCs/>
              </w:rPr>
              <w:t>Docenti</w:t>
            </w:r>
          </w:p>
        </w:tc>
      </w:tr>
      <w:tr w:rsidR="00534C60" w:rsidRPr="003C0CB7" w14:paraId="646A0B29" w14:textId="77777777" w:rsidTr="00F43F5F">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7779FF13" w14:textId="77777777" w:rsidR="00F43F5F" w:rsidRPr="003C0CB7" w:rsidRDefault="00F43F5F" w:rsidP="00F43F5F">
            <w:pPr>
              <w:rPr>
                <w:rFonts w:ascii="Calibri" w:hAnsi="Calibri" w:cs="Calibri"/>
              </w:rPr>
            </w:pPr>
            <w:r w:rsidRPr="003C0CB7">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1E3B64E1" w14:textId="77777777" w:rsidR="00F43F5F" w:rsidRPr="003C0CB7" w:rsidRDefault="00F43F5F" w:rsidP="00F43F5F">
            <w:pPr>
              <w:jc w:val="center"/>
              <w:rPr>
                <w:rFonts w:ascii="Calibri" w:hAnsi="Calibri" w:cs="Calibri"/>
              </w:rPr>
            </w:pPr>
            <w:r w:rsidRPr="003C0CB7">
              <w:rPr>
                <w:rFonts w:ascii="Calibri" w:hAnsi="Calibri" w:cs="Calibri"/>
              </w:rPr>
              <w:t>1955</w:t>
            </w:r>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6799D1A5"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130C92D7" w14:textId="12338CC5"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20F50CC9" w14:textId="77777777" w:rsidTr="00F43F5F">
        <w:trPr>
          <w:trHeight w:val="300"/>
          <w:jc w:val="center"/>
          <w:ins w:id="10635" w:author="Pavla Trefilová" w:date="2019-11-18T17:19:00Z"/>
        </w:trPr>
        <w:tc>
          <w:tcPr>
            <w:tcW w:w="3220" w:type="dxa"/>
            <w:tcBorders>
              <w:top w:val="single" w:sz="4" w:space="0" w:color="auto"/>
              <w:left w:val="single" w:sz="12" w:space="0" w:color="auto"/>
              <w:bottom w:val="single" w:sz="2" w:space="0" w:color="auto"/>
              <w:right w:val="single" w:sz="4" w:space="0" w:color="auto"/>
            </w:tcBorders>
            <w:shd w:val="clear" w:color="auto" w:fill="auto"/>
            <w:noWrap/>
            <w:vAlign w:val="bottom"/>
          </w:tcPr>
          <w:p w14:paraId="715940A0" w14:textId="5754363C" w:rsidR="00F43F5F" w:rsidRPr="003C0CB7" w:rsidRDefault="00F43F5F" w:rsidP="00F43F5F">
            <w:pPr>
              <w:rPr>
                <w:ins w:id="10636" w:author="Pavla Trefilová" w:date="2019-11-18T17:19:00Z"/>
                <w:rFonts w:ascii="Calibri" w:hAnsi="Calibri" w:cs="Calibri"/>
              </w:rPr>
            </w:pPr>
            <w:ins w:id="10637" w:author="Pavla Trefilová" w:date="2019-11-18T17:19:00Z">
              <w:r>
                <w:rPr>
                  <w:rFonts w:ascii="Calibri" w:hAnsi="Calibri" w:cs="Calibri"/>
                </w:rPr>
                <w:t>doc. Ing. Zuzana Dohnalová, Ph.D.</w:t>
              </w:r>
            </w:ins>
          </w:p>
        </w:tc>
        <w:tc>
          <w:tcPr>
            <w:tcW w:w="1300" w:type="dxa"/>
            <w:tcBorders>
              <w:top w:val="single" w:sz="4" w:space="0" w:color="auto"/>
              <w:left w:val="single" w:sz="4" w:space="0" w:color="auto"/>
              <w:bottom w:val="single" w:sz="2" w:space="0" w:color="auto"/>
              <w:right w:val="single" w:sz="4" w:space="0" w:color="auto"/>
            </w:tcBorders>
            <w:shd w:val="clear" w:color="auto" w:fill="auto"/>
            <w:noWrap/>
            <w:vAlign w:val="bottom"/>
          </w:tcPr>
          <w:p w14:paraId="08113BAE" w14:textId="1C6A9D64" w:rsidR="00F43F5F" w:rsidRPr="003C0CB7" w:rsidRDefault="00F43F5F" w:rsidP="00F43F5F">
            <w:pPr>
              <w:jc w:val="center"/>
              <w:rPr>
                <w:ins w:id="10638" w:author="Pavla Trefilová" w:date="2019-11-18T17:19:00Z"/>
                <w:rFonts w:ascii="Calibri" w:hAnsi="Calibri" w:cs="Calibri"/>
              </w:rPr>
            </w:pPr>
            <w:ins w:id="10639" w:author="Pavla Trefilová" w:date="2019-11-18T17:19:00Z">
              <w:r>
                <w:rPr>
                  <w:rFonts w:ascii="Calibri" w:hAnsi="Calibri" w:cs="Calibri"/>
                </w:rPr>
                <w:t>1966</w:t>
              </w:r>
            </w:ins>
          </w:p>
        </w:tc>
        <w:tc>
          <w:tcPr>
            <w:tcW w:w="940" w:type="dxa"/>
            <w:tcBorders>
              <w:top w:val="single" w:sz="4" w:space="0" w:color="auto"/>
              <w:left w:val="nil"/>
              <w:bottom w:val="single" w:sz="2" w:space="0" w:color="auto"/>
              <w:right w:val="single" w:sz="4" w:space="0" w:color="auto"/>
            </w:tcBorders>
            <w:shd w:val="clear" w:color="auto" w:fill="auto"/>
            <w:noWrap/>
            <w:vAlign w:val="bottom"/>
          </w:tcPr>
          <w:p w14:paraId="182B37F0" w14:textId="3A25B93F" w:rsidR="00F43F5F" w:rsidRPr="003C0CB7" w:rsidRDefault="00F43F5F" w:rsidP="00F43F5F">
            <w:pPr>
              <w:jc w:val="center"/>
              <w:rPr>
                <w:ins w:id="10640" w:author="Pavla Trefilová" w:date="2019-11-18T17:19:00Z"/>
                <w:rFonts w:ascii="Calibri" w:hAnsi="Calibri" w:cs="Calibri"/>
              </w:rPr>
            </w:pPr>
            <w:ins w:id="10641" w:author="Pavla Trefilová" w:date="2019-11-18T17:19:00Z">
              <w:r>
                <w:rPr>
                  <w:rFonts w:ascii="Calibri" w:hAnsi="Calibri" w:cs="Calibri"/>
                </w:rPr>
                <w:t>40</w:t>
              </w:r>
            </w:ins>
          </w:p>
        </w:tc>
        <w:tc>
          <w:tcPr>
            <w:tcW w:w="1580" w:type="dxa"/>
            <w:tcBorders>
              <w:top w:val="single" w:sz="4" w:space="0" w:color="auto"/>
              <w:left w:val="single" w:sz="4" w:space="0" w:color="auto"/>
              <w:bottom w:val="single" w:sz="2" w:space="0" w:color="auto"/>
              <w:right w:val="single" w:sz="12" w:space="0" w:color="auto"/>
            </w:tcBorders>
            <w:shd w:val="clear" w:color="auto" w:fill="auto"/>
            <w:noWrap/>
          </w:tcPr>
          <w:p w14:paraId="4D0DAEBB" w14:textId="54408BB7" w:rsidR="00F43F5F" w:rsidRPr="005F2838" w:rsidRDefault="00F43F5F" w:rsidP="00F43F5F">
            <w:pPr>
              <w:jc w:val="center"/>
              <w:rPr>
                <w:ins w:id="10642" w:author="Pavla Trefilová" w:date="2019-11-18T17:19:00Z"/>
                <w:rFonts w:ascii="Calibri" w:hAnsi="Calibri" w:cs="Calibri"/>
              </w:rPr>
            </w:pPr>
            <w:ins w:id="10643" w:author="Pavla Trefilová" w:date="2019-11-18T17:19:00Z">
              <w:r>
                <w:rPr>
                  <w:rFonts w:ascii="Calibri" w:hAnsi="Calibri" w:cs="Calibri"/>
                </w:rPr>
                <w:t>N</w:t>
              </w:r>
            </w:ins>
          </w:p>
        </w:tc>
      </w:tr>
      <w:tr w:rsidR="00F43F5F" w:rsidRPr="003C0CB7" w14:paraId="0C81678E" w14:textId="77777777" w:rsidTr="001D5ED8">
        <w:trPr>
          <w:trHeight w:val="300"/>
          <w:jc w:val="center"/>
        </w:trPr>
        <w:tc>
          <w:tcPr>
            <w:tcW w:w="3220" w:type="dxa"/>
            <w:tcBorders>
              <w:top w:val="single" w:sz="2" w:space="0" w:color="auto"/>
              <w:left w:val="single" w:sz="12" w:space="0" w:color="auto"/>
              <w:bottom w:val="single" w:sz="4" w:space="0" w:color="auto"/>
              <w:right w:val="single" w:sz="4" w:space="0" w:color="auto"/>
            </w:tcBorders>
            <w:shd w:val="clear" w:color="auto" w:fill="auto"/>
            <w:noWrap/>
            <w:vAlign w:val="bottom"/>
          </w:tcPr>
          <w:p w14:paraId="5856F802" w14:textId="187B7DAB" w:rsidR="00F43F5F" w:rsidRPr="003C0CB7" w:rsidRDefault="00F43F5F" w:rsidP="00F43F5F">
            <w:pPr>
              <w:rPr>
                <w:rFonts w:ascii="Calibri" w:hAnsi="Calibri" w:cs="Calibri"/>
              </w:rPr>
            </w:pPr>
            <w:r w:rsidRPr="003C0CB7">
              <w:rPr>
                <w:rFonts w:ascii="Calibri" w:hAnsi="Calibri" w:cs="Calibri"/>
              </w:rPr>
              <w:t>doc. PhDr. Ing. Aleš Gregar, CSc.</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1B754889" w14:textId="5490D6E5" w:rsidR="00F43F5F" w:rsidRPr="003C0CB7" w:rsidRDefault="00F43F5F" w:rsidP="00F43F5F">
            <w:pPr>
              <w:jc w:val="center"/>
              <w:rPr>
                <w:rFonts w:ascii="Calibri" w:hAnsi="Calibri" w:cs="Calibri"/>
              </w:rPr>
            </w:pPr>
            <w:r w:rsidRPr="003C0CB7">
              <w:rPr>
                <w:rFonts w:ascii="Calibri" w:hAnsi="Calibri" w:cs="Calibri"/>
              </w:rPr>
              <w:t>1945</w:t>
            </w:r>
          </w:p>
        </w:tc>
        <w:tc>
          <w:tcPr>
            <w:tcW w:w="940" w:type="dxa"/>
            <w:tcBorders>
              <w:top w:val="single" w:sz="2" w:space="0" w:color="auto"/>
              <w:left w:val="nil"/>
              <w:bottom w:val="single" w:sz="4" w:space="0" w:color="auto"/>
              <w:right w:val="single" w:sz="4" w:space="0" w:color="auto"/>
            </w:tcBorders>
            <w:shd w:val="clear" w:color="auto" w:fill="auto"/>
            <w:noWrap/>
            <w:vAlign w:val="bottom"/>
          </w:tcPr>
          <w:p w14:paraId="7D6C6125" w14:textId="5390FDDC"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tcPr>
          <w:p w14:paraId="41D7BD2E" w14:textId="7C67C59F" w:rsidR="00F43F5F" w:rsidRPr="005F2838" w:rsidRDefault="00F43F5F" w:rsidP="00F43F5F">
            <w:pPr>
              <w:jc w:val="center"/>
              <w:rPr>
                <w:rFonts w:ascii="Calibri" w:hAnsi="Calibri" w:cs="Calibri"/>
              </w:rPr>
            </w:pPr>
            <w:r w:rsidRPr="005F2838">
              <w:rPr>
                <w:rFonts w:ascii="Calibri" w:hAnsi="Calibri" w:cs="Calibri"/>
              </w:rPr>
              <w:t>N</w:t>
            </w:r>
          </w:p>
        </w:tc>
      </w:tr>
      <w:tr w:rsidR="00F43F5F" w:rsidRPr="003C0CB7" w14:paraId="571F0100" w14:textId="77777777" w:rsidTr="001C7437">
        <w:trPr>
          <w:trHeight w:val="315"/>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3B018E" w14:textId="77777777" w:rsidR="00F43F5F" w:rsidRPr="003C0CB7" w:rsidRDefault="00F43F5F" w:rsidP="00F43F5F">
            <w:pPr>
              <w:rPr>
                <w:rFonts w:ascii="Calibri" w:hAnsi="Calibri" w:cs="Calibri"/>
              </w:rPr>
            </w:pPr>
            <w:r w:rsidRPr="003C0CB7">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9B78060" w14:textId="77777777" w:rsidR="00F43F5F" w:rsidRPr="003C0CB7" w:rsidRDefault="00F43F5F" w:rsidP="00F43F5F">
            <w:pPr>
              <w:jc w:val="center"/>
              <w:rPr>
                <w:rFonts w:ascii="Calibri" w:hAnsi="Calibri" w:cs="Calibri"/>
              </w:rPr>
            </w:pPr>
            <w:r w:rsidRPr="003C0CB7">
              <w:rPr>
                <w:rFonts w:ascii="Calibri" w:hAnsi="Calibri" w:cs="Calibri"/>
              </w:rPr>
              <w:t>1952</w:t>
            </w:r>
          </w:p>
        </w:tc>
        <w:tc>
          <w:tcPr>
            <w:tcW w:w="940" w:type="dxa"/>
            <w:tcBorders>
              <w:top w:val="nil"/>
              <w:left w:val="nil"/>
              <w:bottom w:val="single" w:sz="4" w:space="0" w:color="auto"/>
              <w:right w:val="single" w:sz="4" w:space="0" w:color="auto"/>
            </w:tcBorders>
            <w:shd w:val="clear" w:color="auto" w:fill="auto"/>
            <w:noWrap/>
            <w:vAlign w:val="bottom"/>
            <w:hideMark/>
          </w:tcPr>
          <w:p w14:paraId="2FC4A9E9"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6B70A9D" w14:textId="0E0B9201"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0D7195B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64047" w14:textId="77777777" w:rsidR="00F43F5F" w:rsidRPr="003C0CB7" w:rsidRDefault="00F43F5F" w:rsidP="00F43F5F">
            <w:pPr>
              <w:rPr>
                <w:rFonts w:ascii="Calibri" w:hAnsi="Calibri" w:cs="Calibri"/>
              </w:rPr>
            </w:pPr>
            <w:r w:rsidRPr="003C0CB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8CD77B" w14:textId="77777777" w:rsidR="00F43F5F" w:rsidRPr="003C0CB7" w:rsidRDefault="00F43F5F" w:rsidP="00F43F5F">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503374E8"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18BF59" w14:textId="562CE971" w:rsidR="00F43F5F" w:rsidRPr="003C0CB7" w:rsidRDefault="00F43F5F" w:rsidP="00F43F5F">
            <w:pPr>
              <w:jc w:val="center"/>
              <w:rPr>
                <w:rFonts w:ascii="Calibri" w:hAnsi="Calibri" w:cs="Calibri"/>
              </w:rPr>
            </w:pPr>
            <w:r w:rsidRPr="005F2838">
              <w:rPr>
                <w:rFonts w:ascii="Calibri" w:hAnsi="Calibri" w:cs="Calibri"/>
              </w:rPr>
              <w:t>N</w:t>
            </w:r>
          </w:p>
        </w:tc>
      </w:tr>
      <w:tr w:rsidR="001D5ED8" w:rsidRPr="003C0CB7" w14:paraId="63BE521B" w14:textId="77777777" w:rsidTr="001C7437">
        <w:trPr>
          <w:trHeight w:val="300"/>
          <w:jc w:val="center"/>
          <w:del w:id="10644"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7ADB982" w14:textId="77777777" w:rsidR="001D5ED8" w:rsidRPr="003C0CB7" w:rsidRDefault="001D5ED8" w:rsidP="001D5ED8">
            <w:pPr>
              <w:rPr>
                <w:del w:id="10645" w:author="Pavla Trefilová" w:date="2019-11-18T17:19:00Z"/>
                <w:rFonts w:ascii="Calibri" w:hAnsi="Calibri" w:cs="Calibri"/>
              </w:rPr>
            </w:pPr>
            <w:del w:id="10646" w:author="Pavla Trefilová" w:date="2019-11-18T17:19:00Z">
              <w:r w:rsidRPr="003C0CB7">
                <w:rPr>
                  <w:rFonts w:ascii="Calibri" w:hAnsi="Calibri" w:cs="Calibri"/>
                </w:rPr>
                <w:delText>doc. Ing. Vratislav Kozák,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B29CA5" w14:textId="77777777" w:rsidR="001D5ED8" w:rsidRPr="003C0CB7" w:rsidRDefault="001D5ED8" w:rsidP="001D5ED8">
            <w:pPr>
              <w:jc w:val="center"/>
              <w:rPr>
                <w:del w:id="10647" w:author="Pavla Trefilová" w:date="2019-11-18T17:19:00Z"/>
                <w:rFonts w:ascii="Calibri" w:hAnsi="Calibri" w:cs="Calibri"/>
              </w:rPr>
            </w:pPr>
            <w:del w:id="10648" w:author="Pavla Trefilová" w:date="2019-11-18T17:19:00Z">
              <w:r w:rsidRPr="003C0CB7">
                <w:rPr>
                  <w:rFonts w:ascii="Calibri" w:hAnsi="Calibri" w:cs="Calibri"/>
                </w:rPr>
                <w:delText>1956</w:delText>
              </w:r>
            </w:del>
          </w:p>
        </w:tc>
        <w:tc>
          <w:tcPr>
            <w:tcW w:w="940" w:type="dxa"/>
            <w:tcBorders>
              <w:top w:val="nil"/>
              <w:left w:val="nil"/>
              <w:bottom w:val="single" w:sz="4" w:space="0" w:color="auto"/>
              <w:right w:val="single" w:sz="4" w:space="0" w:color="auto"/>
            </w:tcBorders>
            <w:shd w:val="clear" w:color="auto" w:fill="auto"/>
            <w:noWrap/>
            <w:vAlign w:val="bottom"/>
            <w:hideMark/>
          </w:tcPr>
          <w:p w14:paraId="05305FDB" w14:textId="77777777" w:rsidR="001D5ED8" w:rsidRPr="003C0CB7" w:rsidRDefault="001D5ED8" w:rsidP="001D5ED8">
            <w:pPr>
              <w:jc w:val="center"/>
              <w:rPr>
                <w:del w:id="10649" w:author="Pavla Trefilová" w:date="2019-11-18T17:19:00Z"/>
                <w:rFonts w:ascii="Calibri" w:hAnsi="Calibri" w:cs="Calibri"/>
              </w:rPr>
            </w:pPr>
            <w:del w:id="10650"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hideMark/>
          </w:tcPr>
          <w:p w14:paraId="2BD9F5FA" w14:textId="77777777" w:rsidR="001D5ED8" w:rsidRPr="003C0CB7" w:rsidRDefault="001D5ED8" w:rsidP="001D5ED8">
            <w:pPr>
              <w:jc w:val="center"/>
              <w:rPr>
                <w:del w:id="10651" w:author="Pavla Trefilová" w:date="2019-11-18T17:19:00Z"/>
                <w:rFonts w:ascii="Calibri" w:hAnsi="Calibri" w:cs="Calibri"/>
              </w:rPr>
            </w:pPr>
            <w:del w:id="10652" w:author="Pavla Trefilová" w:date="2019-11-18T17:19:00Z">
              <w:r w:rsidRPr="005F2838">
                <w:rPr>
                  <w:rFonts w:ascii="Calibri" w:hAnsi="Calibri" w:cs="Calibri"/>
                </w:rPr>
                <w:delText>N</w:delText>
              </w:r>
            </w:del>
          </w:p>
        </w:tc>
      </w:tr>
      <w:tr w:rsidR="00F43F5F" w:rsidRPr="003C0CB7" w14:paraId="07E31A07"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17C28A0B" w14:textId="60223E5F" w:rsidR="00F43F5F" w:rsidRPr="003C0CB7" w:rsidRDefault="00F43F5F" w:rsidP="00F43F5F">
            <w:pPr>
              <w:rPr>
                <w:rFonts w:ascii="Calibri" w:hAnsi="Calibri" w:cs="Calibri"/>
              </w:rPr>
            </w:pPr>
            <w:r>
              <w:rPr>
                <w:rFonts w:ascii="Calibri" w:hAnsi="Calibri" w:cs="Calibri"/>
              </w:rPr>
              <w:t xml:space="preserve">doc. </w:t>
            </w:r>
            <w:r w:rsidRPr="003C0CB7">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D368F11" w14:textId="02DDB55E" w:rsidR="00F43F5F" w:rsidRPr="003C0CB7" w:rsidRDefault="00F43F5F" w:rsidP="00F43F5F">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tcPr>
          <w:p w14:paraId="511B50CF" w14:textId="0E83890E"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1FF7FE4A" w14:textId="672D9083" w:rsidR="00F43F5F" w:rsidRPr="005F2838" w:rsidRDefault="00F43F5F" w:rsidP="00F43F5F">
            <w:pPr>
              <w:jc w:val="center"/>
              <w:rPr>
                <w:rFonts w:ascii="Calibri" w:hAnsi="Calibri" w:cs="Calibri"/>
              </w:rPr>
            </w:pPr>
            <w:r w:rsidRPr="000A7E3C">
              <w:rPr>
                <w:rFonts w:ascii="Calibri" w:hAnsi="Calibri" w:cs="Calibri"/>
              </w:rPr>
              <w:t>N</w:t>
            </w:r>
          </w:p>
        </w:tc>
      </w:tr>
      <w:tr w:rsidR="00F43F5F" w:rsidRPr="003C0CB7" w14:paraId="3678566D"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7A3E992" w14:textId="77777777" w:rsidR="00F43F5F" w:rsidRPr="003C0CB7" w:rsidRDefault="00F43F5F" w:rsidP="00F43F5F">
            <w:pPr>
              <w:rPr>
                <w:rFonts w:ascii="Calibri" w:hAnsi="Calibri" w:cs="Calibri"/>
              </w:rPr>
            </w:pPr>
            <w:r w:rsidRPr="003C0CB7">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44717C" w14:textId="77777777" w:rsidR="00F43F5F" w:rsidRPr="003C0CB7" w:rsidRDefault="00F43F5F" w:rsidP="00F43F5F">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6AC28E2B"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4D4E595" w14:textId="617A3819"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7790354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987082" w14:textId="77777777" w:rsidR="00F43F5F" w:rsidRPr="003C0CB7" w:rsidRDefault="00F43F5F" w:rsidP="00F43F5F">
            <w:pPr>
              <w:rPr>
                <w:rFonts w:ascii="Calibri" w:hAnsi="Calibri" w:cs="Calibri"/>
              </w:rPr>
            </w:pPr>
            <w:r w:rsidRPr="003C0CB7">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0210E0F" w14:textId="77777777" w:rsidR="00F43F5F" w:rsidRPr="003C0CB7" w:rsidRDefault="00F43F5F" w:rsidP="00F43F5F">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F251F5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E2FB71A" w14:textId="781765B9" w:rsidR="00F43F5F" w:rsidRPr="003C0CB7" w:rsidRDefault="00F43F5F" w:rsidP="00F43F5F">
            <w:pPr>
              <w:jc w:val="center"/>
              <w:rPr>
                <w:rFonts w:ascii="Calibri" w:hAnsi="Calibri" w:cs="Calibri"/>
              </w:rPr>
            </w:pPr>
            <w:r w:rsidRPr="005F2838">
              <w:rPr>
                <w:rFonts w:ascii="Calibri" w:hAnsi="Calibri" w:cs="Calibri"/>
              </w:rPr>
              <w:t>N</w:t>
            </w:r>
          </w:p>
        </w:tc>
      </w:tr>
      <w:tr w:rsidR="001D5ED8" w:rsidRPr="003C0CB7" w14:paraId="14CEFBA5" w14:textId="77777777" w:rsidTr="001C7437">
        <w:trPr>
          <w:trHeight w:val="300"/>
          <w:jc w:val="center"/>
          <w:del w:id="10653"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760D14B" w14:textId="77777777" w:rsidR="001D5ED8" w:rsidRPr="003C0CB7" w:rsidRDefault="001D5ED8" w:rsidP="001D5ED8">
            <w:pPr>
              <w:rPr>
                <w:del w:id="10654" w:author="Pavla Trefilová" w:date="2019-11-18T17:19:00Z"/>
                <w:rFonts w:ascii="Calibri" w:hAnsi="Calibri" w:cs="Calibri"/>
              </w:rPr>
            </w:pPr>
            <w:del w:id="10655" w:author="Pavla Trefilová" w:date="2019-11-18T17:19:00Z">
              <w:r w:rsidRPr="003C0CB7">
                <w:rPr>
                  <w:rFonts w:ascii="Calibri" w:hAnsi="Calibr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49EAE8" w14:textId="77777777" w:rsidR="001D5ED8" w:rsidRPr="003C0CB7" w:rsidRDefault="001D5ED8" w:rsidP="001D5ED8">
            <w:pPr>
              <w:jc w:val="center"/>
              <w:rPr>
                <w:del w:id="10656" w:author="Pavla Trefilová" w:date="2019-11-18T17:19:00Z"/>
                <w:rFonts w:ascii="Calibri" w:hAnsi="Calibri" w:cs="Calibri"/>
              </w:rPr>
            </w:pPr>
            <w:del w:id="10657" w:author="Pavla Trefilová" w:date="2019-11-18T17:19:00Z">
              <w:r w:rsidRPr="003C0CB7">
                <w:rPr>
                  <w:rFonts w:ascii="Calibri" w:hAnsi="Calibri" w:cs="Calibri"/>
                </w:rPr>
                <w:delText>1978</w:delText>
              </w:r>
            </w:del>
          </w:p>
        </w:tc>
        <w:tc>
          <w:tcPr>
            <w:tcW w:w="940" w:type="dxa"/>
            <w:tcBorders>
              <w:top w:val="nil"/>
              <w:left w:val="nil"/>
              <w:bottom w:val="single" w:sz="4" w:space="0" w:color="auto"/>
              <w:right w:val="single" w:sz="4" w:space="0" w:color="auto"/>
            </w:tcBorders>
            <w:shd w:val="clear" w:color="auto" w:fill="auto"/>
            <w:noWrap/>
            <w:vAlign w:val="bottom"/>
            <w:hideMark/>
          </w:tcPr>
          <w:p w14:paraId="46C5BD1E" w14:textId="77777777" w:rsidR="001D5ED8" w:rsidRPr="003C0CB7" w:rsidRDefault="001D5ED8" w:rsidP="001D5ED8">
            <w:pPr>
              <w:jc w:val="center"/>
              <w:rPr>
                <w:del w:id="10658" w:author="Pavla Trefilová" w:date="2019-11-18T17:19:00Z"/>
                <w:rFonts w:ascii="Calibri" w:hAnsi="Calibri" w:cs="Calibri"/>
              </w:rPr>
            </w:pPr>
            <w:del w:id="10659"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hideMark/>
          </w:tcPr>
          <w:p w14:paraId="2AF50509" w14:textId="77777777" w:rsidR="001D5ED8" w:rsidRPr="003C0CB7" w:rsidRDefault="001D5ED8" w:rsidP="001D5ED8">
            <w:pPr>
              <w:jc w:val="center"/>
              <w:rPr>
                <w:del w:id="10660" w:author="Pavla Trefilová" w:date="2019-11-18T17:19:00Z"/>
                <w:rFonts w:ascii="Calibri" w:hAnsi="Calibri" w:cs="Calibri"/>
              </w:rPr>
            </w:pPr>
            <w:del w:id="10661" w:author="Pavla Trefilová" w:date="2019-11-18T17:19:00Z">
              <w:r w:rsidRPr="005F2838">
                <w:rPr>
                  <w:rFonts w:ascii="Calibri" w:hAnsi="Calibri" w:cs="Calibri"/>
                </w:rPr>
                <w:delText>N</w:delText>
              </w:r>
            </w:del>
          </w:p>
        </w:tc>
      </w:tr>
      <w:tr w:rsidR="001D5ED8" w:rsidRPr="003C0CB7" w14:paraId="19EEAA5F" w14:textId="77777777" w:rsidTr="001C7437">
        <w:trPr>
          <w:trHeight w:val="300"/>
          <w:jc w:val="center"/>
          <w:del w:id="10662"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398A675" w14:textId="77777777" w:rsidR="001D5ED8" w:rsidRPr="003C0CB7" w:rsidRDefault="001D5ED8" w:rsidP="001D5ED8">
            <w:pPr>
              <w:rPr>
                <w:del w:id="10663" w:author="Pavla Trefilová" w:date="2019-11-18T17:19:00Z"/>
                <w:rFonts w:ascii="Calibri" w:hAnsi="Calibri" w:cs="Calibri"/>
              </w:rPr>
            </w:pPr>
            <w:del w:id="10664" w:author="Pavla Trefilová" w:date="2019-11-18T17:19:00Z">
              <w:r w:rsidRPr="003C0CB7">
                <w:rPr>
                  <w:rFonts w:ascii="Calibri" w:hAnsi="Calibri" w:cs="Calibri"/>
                </w:rPr>
                <w:delText>doc. Ing. Pavla Staňková,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236B536" w14:textId="77777777" w:rsidR="001D5ED8" w:rsidRPr="003C0CB7" w:rsidRDefault="001D5ED8" w:rsidP="001D5ED8">
            <w:pPr>
              <w:jc w:val="center"/>
              <w:rPr>
                <w:del w:id="10665" w:author="Pavla Trefilová" w:date="2019-11-18T17:19:00Z"/>
                <w:rFonts w:ascii="Calibri" w:hAnsi="Calibri" w:cs="Calibri"/>
              </w:rPr>
            </w:pPr>
            <w:del w:id="10666" w:author="Pavla Trefilová" w:date="2019-11-18T17:19:00Z">
              <w:r w:rsidRPr="003C0CB7">
                <w:rPr>
                  <w:rFonts w:ascii="Calibri" w:hAnsi="Calibri" w:cs="Calibri"/>
                </w:rPr>
                <w:delText>1972</w:delText>
              </w:r>
            </w:del>
          </w:p>
        </w:tc>
        <w:tc>
          <w:tcPr>
            <w:tcW w:w="940" w:type="dxa"/>
            <w:tcBorders>
              <w:top w:val="nil"/>
              <w:left w:val="nil"/>
              <w:bottom w:val="single" w:sz="4" w:space="0" w:color="auto"/>
              <w:right w:val="single" w:sz="4" w:space="0" w:color="auto"/>
            </w:tcBorders>
            <w:shd w:val="clear" w:color="auto" w:fill="auto"/>
            <w:noWrap/>
            <w:vAlign w:val="bottom"/>
            <w:hideMark/>
          </w:tcPr>
          <w:p w14:paraId="37D2C93C" w14:textId="77777777" w:rsidR="001D5ED8" w:rsidRPr="003C0CB7" w:rsidRDefault="001D5ED8" w:rsidP="001D5ED8">
            <w:pPr>
              <w:jc w:val="center"/>
              <w:rPr>
                <w:del w:id="10667" w:author="Pavla Trefilová" w:date="2019-11-18T17:19:00Z"/>
                <w:rFonts w:ascii="Calibri" w:hAnsi="Calibri" w:cs="Calibri"/>
              </w:rPr>
            </w:pPr>
            <w:del w:id="10668"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hideMark/>
          </w:tcPr>
          <w:p w14:paraId="2C7EDCF0" w14:textId="77777777" w:rsidR="001D5ED8" w:rsidRPr="003C0CB7" w:rsidRDefault="001D5ED8" w:rsidP="001D5ED8">
            <w:pPr>
              <w:jc w:val="center"/>
              <w:rPr>
                <w:del w:id="10669" w:author="Pavla Trefilová" w:date="2019-11-18T17:19:00Z"/>
                <w:rFonts w:ascii="Calibri" w:hAnsi="Calibri" w:cs="Calibri"/>
              </w:rPr>
            </w:pPr>
            <w:del w:id="10670" w:author="Pavla Trefilová" w:date="2019-11-18T17:19:00Z">
              <w:r w:rsidRPr="005F2838">
                <w:rPr>
                  <w:rFonts w:ascii="Calibri" w:hAnsi="Calibri" w:cs="Calibri"/>
                </w:rPr>
                <w:delText>N</w:delText>
              </w:r>
            </w:del>
          </w:p>
        </w:tc>
      </w:tr>
      <w:tr w:rsidR="001D5ED8" w:rsidRPr="003C0CB7" w14:paraId="087D04C9" w14:textId="77777777" w:rsidTr="001C7437">
        <w:trPr>
          <w:trHeight w:val="300"/>
          <w:jc w:val="center"/>
          <w:del w:id="10671"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40AC76A" w14:textId="77777777" w:rsidR="001D5ED8" w:rsidRPr="003C0CB7" w:rsidRDefault="001D5ED8" w:rsidP="001D5ED8">
            <w:pPr>
              <w:rPr>
                <w:del w:id="10672" w:author="Pavla Trefilová" w:date="2019-11-18T17:19:00Z"/>
                <w:rFonts w:ascii="Calibri" w:hAnsi="Calibri" w:cs="Calibri"/>
              </w:rPr>
            </w:pPr>
            <w:del w:id="10673" w:author="Pavla Trefilová" w:date="2019-11-18T17:19:00Z">
              <w:r w:rsidRPr="003C0CB7">
                <w:rPr>
                  <w:rFonts w:ascii="Calibri" w:hAnsi="Calibri" w:cs="Calibri"/>
                </w:rPr>
                <w:delText>doc. Ing. Jena Švarcová,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C912398" w14:textId="77777777" w:rsidR="001D5ED8" w:rsidRPr="003C0CB7" w:rsidRDefault="001D5ED8" w:rsidP="001D5ED8">
            <w:pPr>
              <w:jc w:val="center"/>
              <w:rPr>
                <w:del w:id="10674" w:author="Pavla Trefilová" w:date="2019-11-18T17:19:00Z"/>
                <w:rFonts w:ascii="Calibri" w:hAnsi="Calibri" w:cs="Calibri"/>
              </w:rPr>
            </w:pPr>
            <w:del w:id="10675" w:author="Pavla Trefilová" w:date="2019-11-18T17:19:00Z">
              <w:r w:rsidRPr="003C0CB7">
                <w:rPr>
                  <w:rFonts w:ascii="Calibri" w:hAnsi="Calibri" w:cs="Calibri"/>
                </w:rPr>
                <w:delText>1963</w:delText>
              </w:r>
            </w:del>
          </w:p>
        </w:tc>
        <w:tc>
          <w:tcPr>
            <w:tcW w:w="940" w:type="dxa"/>
            <w:tcBorders>
              <w:top w:val="nil"/>
              <w:left w:val="nil"/>
              <w:bottom w:val="single" w:sz="4" w:space="0" w:color="auto"/>
              <w:right w:val="single" w:sz="4" w:space="0" w:color="auto"/>
            </w:tcBorders>
            <w:shd w:val="clear" w:color="auto" w:fill="auto"/>
            <w:noWrap/>
            <w:vAlign w:val="bottom"/>
            <w:hideMark/>
          </w:tcPr>
          <w:p w14:paraId="470F623F" w14:textId="77777777" w:rsidR="001D5ED8" w:rsidRPr="003C0CB7" w:rsidRDefault="001D5ED8" w:rsidP="001D5ED8">
            <w:pPr>
              <w:jc w:val="center"/>
              <w:rPr>
                <w:del w:id="10676" w:author="Pavla Trefilová" w:date="2019-11-18T17:19:00Z"/>
                <w:rFonts w:ascii="Calibri" w:hAnsi="Calibri" w:cs="Calibri"/>
              </w:rPr>
            </w:pPr>
            <w:del w:id="10677"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hideMark/>
          </w:tcPr>
          <w:p w14:paraId="3438F789" w14:textId="77777777" w:rsidR="001D5ED8" w:rsidRPr="003C0CB7" w:rsidRDefault="001D5ED8" w:rsidP="001D5ED8">
            <w:pPr>
              <w:jc w:val="center"/>
              <w:rPr>
                <w:del w:id="10678" w:author="Pavla Trefilová" w:date="2019-11-18T17:19:00Z"/>
                <w:rFonts w:ascii="Calibri" w:hAnsi="Calibri" w:cs="Calibri"/>
              </w:rPr>
            </w:pPr>
            <w:del w:id="10679" w:author="Pavla Trefilová" w:date="2019-11-18T17:19:00Z">
              <w:r w:rsidRPr="005F2838">
                <w:rPr>
                  <w:rFonts w:ascii="Calibri" w:hAnsi="Calibri" w:cs="Calibri"/>
                </w:rPr>
                <w:delText>N</w:delText>
              </w:r>
            </w:del>
          </w:p>
        </w:tc>
      </w:tr>
      <w:tr w:rsidR="001D5ED8" w:rsidRPr="003C0CB7" w14:paraId="3932E52E" w14:textId="77777777" w:rsidTr="001D5ED8">
        <w:trPr>
          <w:trHeight w:val="315"/>
          <w:jc w:val="center"/>
          <w:del w:id="10680" w:author="Pavla Trefilová" w:date="2019-11-18T17:19:00Z"/>
        </w:trPr>
        <w:tc>
          <w:tcPr>
            <w:tcW w:w="3220" w:type="dxa"/>
            <w:tcBorders>
              <w:top w:val="nil"/>
              <w:left w:val="single" w:sz="12" w:space="0" w:color="auto"/>
              <w:bottom w:val="single" w:sz="2" w:space="0" w:color="auto"/>
              <w:right w:val="single" w:sz="4" w:space="0" w:color="auto"/>
            </w:tcBorders>
            <w:shd w:val="clear" w:color="auto" w:fill="auto"/>
            <w:noWrap/>
            <w:vAlign w:val="center"/>
            <w:hideMark/>
          </w:tcPr>
          <w:p w14:paraId="3F2D4778" w14:textId="77777777" w:rsidR="001D5ED8" w:rsidRPr="003C0CB7" w:rsidRDefault="001D5ED8" w:rsidP="001D5ED8">
            <w:pPr>
              <w:rPr>
                <w:del w:id="10681" w:author="Pavla Trefilová" w:date="2019-11-18T17:19:00Z"/>
                <w:rFonts w:ascii="Calibri" w:hAnsi="Calibri" w:cs="Calibri"/>
              </w:rPr>
            </w:pPr>
            <w:del w:id="10682" w:author="Pavla Trefilová" w:date="2019-11-18T17:19:00Z">
              <w:r w:rsidRPr="003C0CB7">
                <w:rPr>
                  <w:rFonts w:ascii="Calibri" w:hAnsi="Calibri" w:cs="Calibri"/>
                </w:rPr>
                <w:delText>doc. Ing. Jiří Vojtěšek, Ph.D.</w:delText>
              </w:r>
            </w:del>
          </w:p>
        </w:tc>
        <w:tc>
          <w:tcPr>
            <w:tcW w:w="1300" w:type="dxa"/>
            <w:tcBorders>
              <w:top w:val="nil"/>
              <w:left w:val="single" w:sz="4" w:space="0" w:color="auto"/>
              <w:bottom w:val="single" w:sz="2" w:space="0" w:color="auto"/>
              <w:right w:val="single" w:sz="4" w:space="0" w:color="auto"/>
            </w:tcBorders>
            <w:shd w:val="clear" w:color="auto" w:fill="auto"/>
            <w:noWrap/>
            <w:vAlign w:val="center"/>
            <w:hideMark/>
          </w:tcPr>
          <w:p w14:paraId="471BA621" w14:textId="77777777" w:rsidR="001D5ED8" w:rsidRPr="003C0CB7" w:rsidRDefault="001D5ED8" w:rsidP="001D5ED8">
            <w:pPr>
              <w:jc w:val="center"/>
              <w:rPr>
                <w:del w:id="10683" w:author="Pavla Trefilová" w:date="2019-11-18T17:19:00Z"/>
                <w:rFonts w:ascii="Calibri" w:hAnsi="Calibri" w:cs="Calibri"/>
                <w:color w:val="000000"/>
              </w:rPr>
            </w:pPr>
            <w:del w:id="10684" w:author="Pavla Trefilová" w:date="2019-11-18T17:19:00Z">
              <w:r w:rsidRPr="003C0CB7">
                <w:rPr>
                  <w:rFonts w:ascii="Calibri" w:hAnsi="Calibri" w:cs="Calibri"/>
                  <w:color w:val="000000"/>
                </w:rPr>
                <w:delText>1979</w:delText>
              </w:r>
            </w:del>
          </w:p>
        </w:tc>
        <w:tc>
          <w:tcPr>
            <w:tcW w:w="940" w:type="dxa"/>
            <w:tcBorders>
              <w:top w:val="nil"/>
              <w:left w:val="nil"/>
              <w:bottom w:val="single" w:sz="2" w:space="0" w:color="auto"/>
              <w:right w:val="single" w:sz="4" w:space="0" w:color="auto"/>
            </w:tcBorders>
            <w:shd w:val="clear" w:color="auto" w:fill="auto"/>
            <w:noWrap/>
            <w:vAlign w:val="center"/>
            <w:hideMark/>
          </w:tcPr>
          <w:p w14:paraId="0AC10A2C" w14:textId="77777777" w:rsidR="001D5ED8" w:rsidRPr="003C0CB7" w:rsidRDefault="001D5ED8" w:rsidP="001D5ED8">
            <w:pPr>
              <w:jc w:val="center"/>
              <w:rPr>
                <w:del w:id="10685" w:author="Pavla Trefilová" w:date="2019-11-18T17:19:00Z"/>
                <w:rFonts w:ascii="Calibri" w:hAnsi="Calibri" w:cs="Calibri"/>
                <w:color w:val="000000"/>
              </w:rPr>
            </w:pPr>
            <w:del w:id="10686" w:author="Pavla Trefilová" w:date="2019-11-18T17:19:00Z">
              <w:r w:rsidRPr="003C0CB7">
                <w:rPr>
                  <w:rFonts w:ascii="Calibri" w:hAnsi="Calibri" w:cs="Calibri"/>
                  <w:color w:val="000000"/>
                </w:rPr>
                <w:delText>40</w:delText>
              </w:r>
            </w:del>
          </w:p>
        </w:tc>
        <w:tc>
          <w:tcPr>
            <w:tcW w:w="1580" w:type="dxa"/>
            <w:tcBorders>
              <w:top w:val="nil"/>
              <w:left w:val="single" w:sz="4" w:space="0" w:color="auto"/>
              <w:bottom w:val="single" w:sz="2" w:space="0" w:color="auto"/>
              <w:right w:val="single" w:sz="12" w:space="0" w:color="auto"/>
            </w:tcBorders>
            <w:shd w:val="clear" w:color="auto" w:fill="auto"/>
            <w:noWrap/>
            <w:hideMark/>
          </w:tcPr>
          <w:p w14:paraId="2AAFE6B8" w14:textId="77777777" w:rsidR="001D5ED8" w:rsidRPr="003C0CB7" w:rsidRDefault="001D5ED8" w:rsidP="001D5ED8">
            <w:pPr>
              <w:jc w:val="center"/>
              <w:rPr>
                <w:del w:id="10687" w:author="Pavla Trefilová" w:date="2019-11-18T17:19:00Z"/>
                <w:rFonts w:ascii="Calibri" w:hAnsi="Calibri" w:cs="Calibri"/>
                <w:color w:val="000000"/>
              </w:rPr>
            </w:pPr>
            <w:del w:id="10688" w:author="Pavla Trefilová" w:date="2019-11-18T17:19:00Z">
              <w:r w:rsidRPr="005F2838">
                <w:rPr>
                  <w:rFonts w:ascii="Calibri" w:hAnsi="Calibri" w:cs="Calibri"/>
                </w:rPr>
                <w:delText>N</w:delText>
              </w:r>
            </w:del>
          </w:p>
        </w:tc>
      </w:tr>
      <w:tr w:rsidR="001D5ED8" w:rsidRPr="003C0CB7" w14:paraId="45805EA6" w14:textId="77777777" w:rsidTr="001D5ED8">
        <w:trPr>
          <w:trHeight w:val="315"/>
          <w:jc w:val="center"/>
          <w:del w:id="10689" w:author="Pavla Trefilová" w:date="2019-11-18T17:19:00Z"/>
        </w:trPr>
        <w:tc>
          <w:tcPr>
            <w:tcW w:w="3220" w:type="dxa"/>
            <w:tcBorders>
              <w:top w:val="single" w:sz="2" w:space="0" w:color="auto"/>
              <w:left w:val="single" w:sz="12" w:space="0" w:color="auto"/>
              <w:bottom w:val="single" w:sz="12" w:space="0" w:color="auto"/>
              <w:right w:val="single" w:sz="4" w:space="0" w:color="auto"/>
            </w:tcBorders>
            <w:shd w:val="clear" w:color="auto" w:fill="auto"/>
            <w:noWrap/>
            <w:vAlign w:val="bottom"/>
          </w:tcPr>
          <w:p w14:paraId="708EE25C" w14:textId="77777777" w:rsidR="001D5ED8" w:rsidRPr="003C0CB7" w:rsidRDefault="001D5ED8" w:rsidP="001D5ED8">
            <w:pPr>
              <w:rPr>
                <w:del w:id="10690" w:author="Pavla Trefilová" w:date="2019-11-18T17:19:00Z"/>
                <w:rFonts w:ascii="Calibri" w:hAnsi="Calibri" w:cs="Calibri"/>
              </w:rPr>
            </w:pPr>
            <w:del w:id="10691" w:author="Pavla Trefilová" w:date="2019-11-18T17:19:00Z">
              <w:r w:rsidRPr="003C0CB7">
                <w:rPr>
                  <w:rFonts w:ascii="Calibri" w:hAnsi="Calibri" w:cs="Calibri"/>
                </w:rPr>
                <w:delText>doc. Ing. Roman Zámečník, Ph.D.</w:delText>
              </w:r>
            </w:del>
          </w:p>
        </w:tc>
        <w:tc>
          <w:tcPr>
            <w:tcW w:w="1300" w:type="dxa"/>
            <w:tcBorders>
              <w:top w:val="single" w:sz="2" w:space="0" w:color="auto"/>
              <w:left w:val="single" w:sz="4" w:space="0" w:color="auto"/>
              <w:bottom w:val="single" w:sz="12" w:space="0" w:color="auto"/>
              <w:right w:val="single" w:sz="4" w:space="0" w:color="auto"/>
            </w:tcBorders>
            <w:shd w:val="clear" w:color="auto" w:fill="auto"/>
            <w:noWrap/>
            <w:vAlign w:val="bottom"/>
          </w:tcPr>
          <w:p w14:paraId="348EDCA8" w14:textId="77777777" w:rsidR="001D5ED8" w:rsidRPr="003C0CB7" w:rsidRDefault="001D5ED8" w:rsidP="001D5ED8">
            <w:pPr>
              <w:jc w:val="center"/>
              <w:rPr>
                <w:del w:id="10692" w:author="Pavla Trefilová" w:date="2019-11-18T17:19:00Z"/>
                <w:rFonts w:ascii="Calibri" w:hAnsi="Calibri" w:cs="Calibri"/>
                <w:color w:val="000000"/>
              </w:rPr>
            </w:pPr>
            <w:del w:id="10693" w:author="Pavla Trefilová" w:date="2019-11-18T17:19:00Z">
              <w:r w:rsidRPr="003C0CB7">
                <w:rPr>
                  <w:rFonts w:ascii="Calibri" w:hAnsi="Calibri" w:cs="Calibri"/>
                </w:rPr>
                <w:delText>1972</w:delText>
              </w:r>
            </w:del>
          </w:p>
        </w:tc>
        <w:tc>
          <w:tcPr>
            <w:tcW w:w="940" w:type="dxa"/>
            <w:tcBorders>
              <w:top w:val="single" w:sz="2" w:space="0" w:color="auto"/>
              <w:left w:val="nil"/>
              <w:bottom w:val="single" w:sz="12" w:space="0" w:color="auto"/>
              <w:right w:val="single" w:sz="4" w:space="0" w:color="auto"/>
            </w:tcBorders>
            <w:shd w:val="clear" w:color="auto" w:fill="auto"/>
            <w:noWrap/>
            <w:vAlign w:val="bottom"/>
          </w:tcPr>
          <w:p w14:paraId="67B3EEF9" w14:textId="77777777" w:rsidR="001D5ED8" w:rsidRPr="003C0CB7" w:rsidRDefault="001D5ED8" w:rsidP="001D5ED8">
            <w:pPr>
              <w:jc w:val="center"/>
              <w:rPr>
                <w:del w:id="10694" w:author="Pavla Trefilová" w:date="2019-11-18T17:19:00Z"/>
                <w:rFonts w:ascii="Calibri" w:hAnsi="Calibri" w:cs="Calibri"/>
                <w:color w:val="000000"/>
              </w:rPr>
            </w:pPr>
            <w:del w:id="10695" w:author="Pavla Trefilová" w:date="2019-11-18T17:19:00Z">
              <w:r w:rsidRPr="003C0CB7">
                <w:rPr>
                  <w:rFonts w:ascii="Calibri" w:hAnsi="Calibri" w:cs="Calibri"/>
                </w:rPr>
                <w:delText>20</w:delText>
              </w:r>
            </w:del>
          </w:p>
        </w:tc>
        <w:tc>
          <w:tcPr>
            <w:tcW w:w="1580" w:type="dxa"/>
            <w:tcBorders>
              <w:top w:val="single" w:sz="2" w:space="0" w:color="auto"/>
              <w:left w:val="single" w:sz="4" w:space="0" w:color="auto"/>
              <w:bottom w:val="single" w:sz="12" w:space="0" w:color="auto"/>
              <w:right w:val="single" w:sz="12" w:space="0" w:color="auto"/>
            </w:tcBorders>
            <w:shd w:val="clear" w:color="auto" w:fill="auto"/>
            <w:noWrap/>
          </w:tcPr>
          <w:p w14:paraId="7CE3AD68" w14:textId="77777777" w:rsidR="001D5ED8" w:rsidRPr="005F2838" w:rsidRDefault="001D5ED8" w:rsidP="001D5ED8">
            <w:pPr>
              <w:jc w:val="center"/>
              <w:rPr>
                <w:del w:id="10696" w:author="Pavla Trefilová" w:date="2019-11-18T17:19:00Z"/>
                <w:rFonts w:ascii="Calibri" w:hAnsi="Calibri" w:cs="Calibri"/>
              </w:rPr>
            </w:pPr>
            <w:del w:id="10697" w:author="Pavla Trefilová" w:date="2019-11-18T17:19:00Z">
              <w:r w:rsidRPr="005F2838">
                <w:rPr>
                  <w:rFonts w:ascii="Calibri" w:hAnsi="Calibri" w:cs="Calibri"/>
                </w:rPr>
                <w:delText>N</w:delText>
              </w:r>
            </w:del>
          </w:p>
        </w:tc>
      </w:tr>
      <w:tr w:rsidR="00F43F5F" w:rsidRPr="003C0CB7" w14:paraId="2A6395C9"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977F7A1" w14:textId="02495E32" w:rsidR="00F43F5F" w:rsidRPr="0034135C" w:rsidRDefault="00F43F5F" w:rsidP="00F43F5F">
            <w:pPr>
              <w:rPr>
                <w:rFonts w:ascii="Calibri" w:hAnsi="Calibri" w:cs="Calibri"/>
                <w:b/>
                <w:bCs/>
              </w:rPr>
            </w:pPr>
            <w:r w:rsidRPr="003C0CB7">
              <w:rPr>
                <w:rFonts w:ascii="Calibri" w:hAnsi="Calibri" w:cs="Calibri"/>
                <w:b/>
                <w:bCs/>
              </w:rPr>
              <w:t>Odborní asistenti</w:t>
            </w:r>
            <w:r w:rsidRPr="003C0CB7">
              <w:rPr>
                <w:rFonts w:ascii="Calibri" w:hAnsi="Calibri" w:cs="Calibri"/>
                <w:color w:val="000000"/>
              </w:rPr>
              <w:t> </w:t>
            </w:r>
          </w:p>
        </w:tc>
      </w:tr>
      <w:tr w:rsidR="001D5ED8" w:rsidRPr="003C0CB7" w14:paraId="5197A237" w14:textId="77777777" w:rsidTr="001C7437">
        <w:trPr>
          <w:trHeight w:val="300"/>
          <w:jc w:val="center"/>
          <w:del w:id="10698" w:author="Pavla Trefilová" w:date="2019-11-18T17:19:00Z"/>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68BBE77C" w14:textId="77777777" w:rsidR="001D5ED8" w:rsidRPr="003C0CB7" w:rsidRDefault="001D5ED8" w:rsidP="001D5ED8">
            <w:pPr>
              <w:rPr>
                <w:del w:id="10699" w:author="Pavla Trefilová" w:date="2019-11-18T17:19:00Z"/>
                <w:rFonts w:ascii="Calibri" w:hAnsi="Calibri" w:cs="Calibri"/>
              </w:rPr>
            </w:pPr>
            <w:del w:id="10700" w:author="Pavla Trefilová" w:date="2019-11-18T17:19:00Z">
              <w:r w:rsidRPr="003C0CB7">
                <w:rPr>
                  <w:rFonts w:ascii="Calibri" w:hAnsi="Calibri" w:cs="Calibri"/>
                </w:rPr>
                <w:delText>Ing. Radek Benda, Ph.D.</w:delText>
              </w:r>
            </w:del>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0BAC7071" w14:textId="77777777" w:rsidR="001D5ED8" w:rsidRPr="003C0CB7" w:rsidRDefault="001D5ED8" w:rsidP="001D5ED8">
            <w:pPr>
              <w:jc w:val="center"/>
              <w:rPr>
                <w:del w:id="10701" w:author="Pavla Trefilová" w:date="2019-11-18T17:19:00Z"/>
                <w:rFonts w:ascii="Calibri" w:hAnsi="Calibri" w:cs="Calibri"/>
              </w:rPr>
            </w:pPr>
            <w:del w:id="10702" w:author="Pavla Trefilová" w:date="2019-11-18T17:19:00Z">
              <w:r w:rsidRPr="003C0CB7">
                <w:rPr>
                  <w:rFonts w:ascii="Calibri" w:hAnsi="Calibri" w:cs="Calibri"/>
                </w:rPr>
                <w:delText>1972</w:delText>
              </w:r>
            </w:del>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71626435" w14:textId="77777777" w:rsidR="001D5ED8" w:rsidRPr="003C0CB7" w:rsidRDefault="001D5ED8" w:rsidP="001D5ED8">
            <w:pPr>
              <w:jc w:val="center"/>
              <w:rPr>
                <w:del w:id="10703" w:author="Pavla Trefilová" w:date="2019-11-18T17:19:00Z"/>
                <w:rFonts w:ascii="Calibri" w:hAnsi="Calibri" w:cs="Calibri"/>
              </w:rPr>
            </w:pPr>
            <w:del w:id="10704" w:author="Pavla Trefilová" w:date="2019-11-18T17:19:00Z">
              <w:r w:rsidRPr="003C0CB7">
                <w:rPr>
                  <w:rFonts w:ascii="Calibri" w:hAnsi="Calibri" w:cs="Calibri"/>
                </w:rPr>
                <w:delText>40</w:delText>
              </w:r>
            </w:del>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66AB3831" w14:textId="77777777" w:rsidR="001D5ED8" w:rsidRPr="003C0CB7" w:rsidRDefault="001D5ED8" w:rsidP="001D5ED8">
            <w:pPr>
              <w:jc w:val="center"/>
              <w:rPr>
                <w:del w:id="10705" w:author="Pavla Trefilová" w:date="2019-11-18T17:19:00Z"/>
                <w:rFonts w:ascii="Calibri" w:hAnsi="Calibri" w:cs="Calibri"/>
              </w:rPr>
            </w:pPr>
            <w:del w:id="10706" w:author="Pavla Trefilová" w:date="2019-11-18T17:19:00Z">
              <w:r w:rsidRPr="00920C89">
                <w:rPr>
                  <w:rFonts w:ascii="Calibri" w:hAnsi="Calibri" w:cs="Calibri"/>
                </w:rPr>
                <w:delText>N</w:delText>
              </w:r>
            </w:del>
          </w:p>
        </w:tc>
      </w:tr>
      <w:tr w:rsidR="00F43F5F" w:rsidRPr="003C0CB7" w14:paraId="231606B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67FC6D" w14:textId="77777777" w:rsidR="00F43F5F" w:rsidRPr="003C0CB7" w:rsidRDefault="00F43F5F" w:rsidP="00F43F5F">
            <w:pPr>
              <w:rPr>
                <w:rFonts w:ascii="Calibri" w:hAnsi="Calibri" w:cs="Calibri"/>
              </w:rPr>
            </w:pPr>
            <w:r w:rsidRPr="003C0CB7">
              <w:rPr>
                <w:rFonts w:ascii="Calibri" w:hAnsi="Calibri" w:cs="Calibri"/>
              </w:rPr>
              <w:t>Ing. Petra Benyahya,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4B98AB" w14:textId="77777777" w:rsidR="00F43F5F" w:rsidRPr="003C0CB7" w:rsidRDefault="00F43F5F" w:rsidP="00F43F5F">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D2CC55D"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9C7A8C" w14:textId="31E3BD0B" w:rsidR="00F43F5F" w:rsidRPr="003C0CB7" w:rsidRDefault="00F43F5F" w:rsidP="00F43F5F">
            <w:pPr>
              <w:jc w:val="center"/>
              <w:rPr>
                <w:rFonts w:ascii="Calibri" w:hAnsi="Calibri" w:cs="Calibri"/>
              </w:rPr>
            </w:pPr>
            <w:r w:rsidRPr="00920C89">
              <w:rPr>
                <w:rFonts w:ascii="Calibri" w:hAnsi="Calibri" w:cs="Calibri"/>
              </w:rPr>
              <w:t>N</w:t>
            </w:r>
          </w:p>
        </w:tc>
      </w:tr>
      <w:tr w:rsidR="001D5ED8" w:rsidRPr="003C0CB7" w14:paraId="24388B26" w14:textId="77777777" w:rsidTr="001C7437">
        <w:trPr>
          <w:trHeight w:val="300"/>
          <w:jc w:val="center"/>
          <w:del w:id="10707"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36FFD5" w14:textId="77777777" w:rsidR="001D5ED8" w:rsidRPr="003C0CB7" w:rsidRDefault="001D5ED8" w:rsidP="001D5ED8">
            <w:pPr>
              <w:rPr>
                <w:del w:id="10708" w:author="Pavla Trefilová" w:date="2019-11-18T17:19:00Z"/>
                <w:rFonts w:ascii="Calibri" w:hAnsi="Calibri" w:cs="Calibri"/>
              </w:rPr>
            </w:pPr>
            <w:del w:id="10709" w:author="Pavla Trefilová" w:date="2019-11-18T17:19:00Z">
              <w:r w:rsidRPr="003C0CB7">
                <w:rPr>
                  <w:rFonts w:ascii="Calibri" w:hAnsi="Calibri" w:cs="Calibri"/>
                </w:rPr>
                <w:delText>Ing. Kamil Dobeš,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6015EC6" w14:textId="77777777" w:rsidR="001D5ED8" w:rsidRPr="003C0CB7" w:rsidRDefault="001D5ED8" w:rsidP="001D5ED8">
            <w:pPr>
              <w:jc w:val="center"/>
              <w:rPr>
                <w:del w:id="10710" w:author="Pavla Trefilová" w:date="2019-11-18T17:19:00Z"/>
                <w:rFonts w:ascii="Calibri" w:hAnsi="Calibri" w:cs="Calibri"/>
              </w:rPr>
            </w:pPr>
            <w:del w:id="10711" w:author="Pavla Trefilová" w:date="2019-11-18T17:19:00Z">
              <w:r w:rsidRPr="003C0CB7">
                <w:rPr>
                  <w:rFonts w:ascii="Calibri" w:hAnsi="Calibri" w:cs="Calibri"/>
                </w:rPr>
                <w:delText>1978</w:delText>
              </w:r>
            </w:del>
          </w:p>
        </w:tc>
        <w:tc>
          <w:tcPr>
            <w:tcW w:w="940" w:type="dxa"/>
            <w:tcBorders>
              <w:top w:val="nil"/>
              <w:left w:val="nil"/>
              <w:bottom w:val="single" w:sz="4" w:space="0" w:color="auto"/>
              <w:right w:val="single" w:sz="4" w:space="0" w:color="auto"/>
            </w:tcBorders>
            <w:shd w:val="clear" w:color="auto" w:fill="auto"/>
            <w:noWrap/>
            <w:vAlign w:val="bottom"/>
            <w:hideMark/>
          </w:tcPr>
          <w:p w14:paraId="2D9DCE50" w14:textId="77777777" w:rsidR="001D5ED8" w:rsidRPr="003C0CB7" w:rsidRDefault="001D5ED8" w:rsidP="001D5ED8">
            <w:pPr>
              <w:jc w:val="center"/>
              <w:rPr>
                <w:del w:id="10712" w:author="Pavla Trefilová" w:date="2019-11-18T17:19:00Z"/>
                <w:rFonts w:ascii="Calibri" w:hAnsi="Calibri" w:cs="Calibri"/>
              </w:rPr>
            </w:pPr>
            <w:del w:id="10713"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hideMark/>
          </w:tcPr>
          <w:p w14:paraId="1A009A9F" w14:textId="77777777" w:rsidR="001D5ED8" w:rsidRPr="003C0CB7" w:rsidRDefault="001D5ED8" w:rsidP="001D5ED8">
            <w:pPr>
              <w:jc w:val="center"/>
              <w:rPr>
                <w:del w:id="10714" w:author="Pavla Trefilová" w:date="2019-11-18T17:19:00Z"/>
                <w:rFonts w:ascii="Calibri" w:hAnsi="Calibri" w:cs="Calibri"/>
              </w:rPr>
            </w:pPr>
            <w:del w:id="10715" w:author="Pavla Trefilová" w:date="2019-11-18T17:19:00Z">
              <w:r w:rsidRPr="00920C89">
                <w:rPr>
                  <w:rFonts w:ascii="Calibri" w:hAnsi="Calibri" w:cs="Calibri"/>
                </w:rPr>
                <w:delText>N</w:delText>
              </w:r>
            </w:del>
          </w:p>
        </w:tc>
      </w:tr>
      <w:tr w:rsidR="00F43F5F" w:rsidRPr="003C0CB7" w14:paraId="54179DA2"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BD0BDC7" w14:textId="77777777" w:rsidR="00F43F5F" w:rsidRPr="003C0CB7" w:rsidRDefault="00F43F5F" w:rsidP="00F43F5F">
            <w:pPr>
              <w:rPr>
                <w:rFonts w:ascii="Calibri" w:hAnsi="Calibri" w:cs="Calibri"/>
              </w:rPr>
            </w:pPr>
            <w:r w:rsidRPr="003C0CB7">
              <w:rPr>
                <w:rFonts w:ascii="Calibri" w:hAnsi="Calibri" w:cs="Calibri"/>
              </w:rPr>
              <w:t>Ing. Miroslava Dolejšová,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0D28EC" w14:textId="77777777" w:rsidR="00F43F5F" w:rsidRPr="003C0CB7" w:rsidRDefault="00F43F5F" w:rsidP="00F43F5F">
            <w:pPr>
              <w:jc w:val="center"/>
              <w:rPr>
                <w:rFonts w:ascii="Calibri" w:hAnsi="Calibri" w:cs="Calibri"/>
              </w:rPr>
            </w:pPr>
            <w:r w:rsidRPr="003C0CB7">
              <w:rPr>
                <w:rFonts w:ascii="Calibri" w:hAnsi="Calibri" w:cs="Calibri"/>
              </w:rPr>
              <w:t>1971</w:t>
            </w:r>
          </w:p>
        </w:tc>
        <w:tc>
          <w:tcPr>
            <w:tcW w:w="940" w:type="dxa"/>
            <w:tcBorders>
              <w:top w:val="nil"/>
              <w:left w:val="nil"/>
              <w:bottom w:val="single" w:sz="4" w:space="0" w:color="auto"/>
              <w:right w:val="single" w:sz="4" w:space="0" w:color="auto"/>
            </w:tcBorders>
            <w:shd w:val="clear" w:color="auto" w:fill="auto"/>
            <w:noWrap/>
            <w:vAlign w:val="bottom"/>
            <w:hideMark/>
          </w:tcPr>
          <w:p w14:paraId="2DE7D75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3C7314" w14:textId="421C0A6F" w:rsidR="00F43F5F" w:rsidRPr="003C0CB7" w:rsidRDefault="00F43F5F" w:rsidP="00F43F5F">
            <w:pPr>
              <w:jc w:val="center"/>
              <w:rPr>
                <w:rFonts w:ascii="Calibri" w:hAnsi="Calibri" w:cs="Calibri"/>
              </w:rPr>
            </w:pPr>
            <w:r w:rsidRPr="00920C89">
              <w:rPr>
                <w:rFonts w:ascii="Calibri" w:hAnsi="Calibri" w:cs="Calibri"/>
              </w:rPr>
              <w:t>N</w:t>
            </w:r>
          </w:p>
        </w:tc>
      </w:tr>
      <w:tr w:rsidR="00F43F5F" w:rsidRPr="003C0CB7" w14:paraId="68FA621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0721C0" w14:textId="77777777" w:rsidR="00F43F5F" w:rsidRPr="003C0CB7" w:rsidRDefault="00F43F5F" w:rsidP="00F43F5F">
            <w:pPr>
              <w:rPr>
                <w:rFonts w:ascii="Calibri" w:hAnsi="Calibri" w:cs="Calibri"/>
              </w:rPr>
            </w:pPr>
            <w:r w:rsidRPr="003C0CB7">
              <w:rPr>
                <w:rFonts w:ascii="Calibri" w:hAnsi="Calibri" w:cs="Calibri"/>
              </w:rPr>
              <w:t>Ing. Ján Dvorský,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A68AAF" w14:textId="77777777" w:rsidR="00F43F5F" w:rsidRPr="003C0CB7" w:rsidRDefault="00F43F5F" w:rsidP="00F43F5F">
            <w:pPr>
              <w:jc w:val="center"/>
              <w:rPr>
                <w:rFonts w:ascii="Calibri" w:hAnsi="Calibri" w:cs="Calibri"/>
              </w:rPr>
            </w:pPr>
            <w:r w:rsidRPr="003C0CB7">
              <w:rPr>
                <w:rFonts w:ascii="Calibri" w:hAnsi="Calibri" w:cs="Calibri"/>
              </w:rPr>
              <w:t>1988</w:t>
            </w:r>
          </w:p>
        </w:tc>
        <w:tc>
          <w:tcPr>
            <w:tcW w:w="940" w:type="dxa"/>
            <w:tcBorders>
              <w:top w:val="nil"/>
              <w:left w:val="nil"/>
              <w:bottom w:val="single" w:sz="4" w:space="0" w:color="auto"/>
              <w:right w:val="single" w:sz="4" w:space="0" w:color="auto"/>
            </w:tcBorders>
            <w:shd w:val="clear" w:color="auto" w:fill="auto"/>
            <w:noWrap/>
            <w:vAlign w:val="bottom"/>
            <w:hideMark/>
          </w:tcPr>
          <w:p w14:paraId="3D231D70"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2D1E91" w14:textId="283EEBED" w:rsidR="00F43F5F" w:rsidRPr="003C0CB7" w:rsidRDefault="00F43F5F" w:rsidP="00F43F5F">
            <w:pPr>
              <w:jc w:val="center"/>
              <w:rPr>
                <w:rFonts w:ascii="Calibri" w:hAnsi="Calibri" w:cs="Calibri"/>
              </w:rPr>
            </w:pPr>
            <w:r w:rsidRPr="003C0CB7">
              <w:rPr>
                <w:rFonts w:ascii="Calibri" w:hAnsi="Calibri" w:cs="Calibri"/>
              </w:rPr>
              <w:t>U - 31.8.</w:t>
            </w:r>
            <w:ins w:id="10716" w:author="Pavla Trefilová" w:date="2019-11-18T17:19:00Z">
              <w:r w:rsidR="00567931" w:rsidRPr="003C0CB7">
                <w:rPr>
                  <w:rFonts w:ascii="Calibri" w:hAnsi="Calibri" w:cs="Calibri"/>
                </w:rPr>
                <w:t>20</w:t>
              </w:r>
              <w:r w:rsidR="00567931">
                <w:rPr>
                  <w:rFonts w:ascii="Calibri" w:hAnsi="Calibri" w:cs="Calibri"/>
                </w:rPr>
                <w:t>22</w:t>
              </w:r>
            </w:ins>
            <w:del w:id="10717" w:author="Pavla Trefilová" w:date="2019-11-18T17:19:00Z">
              <w:r w:rsidR="001D5ED8" w:rsidRPr="003C0CB7">
                <w:rPr>
                  <w:rFonts w:ascii="Calibri" w:hAnsi="Calibri" w:cs="Calibri"/>
                </w:rPr>
                <w:delText>2019</w:delText>
              </w:r>
            </w:del>
          </w:p>
        </w:tc>
      </w:tr>
      <w:tr w:rsidR="00534C60" w:rsidRPr="003C0CB7" w14:paraId="5E31341B"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844B0BC" w14:textId="10EDA2A4" w:rsidR="00567931" w:rsidRPr="003C0CB7" w:rsidRDefault="001D5ED8" w:rsidP="00567931">
            <w:pPr>
              <w:rPr>
                <w:rFonts w:ascii="Calibri" w:hAnsi="Calibri" w:cs="Calibri"/>
              </w:rPr>
            </w:pPr>
            <w:del w:id="10718" w:author="Pavla Trefilová" w:date="2019-11-18T17:19:00Z">
              <w:r w:rsidRPr="003C0CB7">
                <w:rPr>
                  <w:rFonts w:ascii="Calibri" w:hAnsi="Calibri" w:cs="Calibri"/>
                </w:rPr>
                <w:delText>RNDr. Martin Fajkus</w:delText>
              </w:r>
            </w:del>
            <w:ins w:id="10719" w:author="Pavla Trefilová" w:date="2019-11-18T17:19:00Z">
              <w:r w:rsidR="00567931" w:rsidRPr="004B7A29">
                <w:rPr>
                  <w:rFonts w:asciiTheme="minorHAnsi" w:hAnsiTheme="minorHAnsi" w:cstheme="minorHAnsi"/>
                </w:rPr>
                <w:t>Ing. Lubor Homolka</w:t>
              </w:r>
            </w:ins>
            <w:r w:rsidR="00567931" w:rsidRPr="004B7A29">
              <w:rPr>
                <w:rFonts w:asciiTheme="minorHAnsi" w:hAnsiTheme="minorHAnsi"/>
                <w:rPrChange w:id="10720" w:author="Pavla Trefilová" w:date="2019-11-18T17:19:00Z">
                  <w:rPr>
                    <w:rFonts w:ascii="Calibri" w:hAnsi="Calibri"/>
                  </w:rPr>
                </w:rPrChange>
              </w:rPr>
              <w:t>,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0E3CF6D0" w14:textId="07852242" w:rsidR="00567931" w:rsidRPr="003C0CB7" w:rsidRDefault="001D5ED8" w:rsidP="00567931">
            <w:pPr>
              <w:jc w:val="center"/>
              <w:rPr>
                <w:rFonts w:ascii="Calibri" w:hAnsi="Calibri" w:cs="Calibri"/>
              </w:rPr>
            </w:pPr>
            <w:del w:id="10721" w:author="Pavla Trefilová" w:date="2019-11-18T17:19:00Z">
              <w:r w:rsidRPr="003C0CB7">
                <w:rPr>
                  <w:rFonts w:ascii="Calibri" w:hAnsi="Calibri" w:cs="Calibri"/>
                </w:rPr>
                <w:delText>1973</w:delText>
              </w:r>
            </w:del>
            <w:ins w:id="10722" w:author="Pavla Trefilová" w:date="2019-11-18T17:19:00Z">
              <w:r w:rsidR="00567931" w:rsidRPr="004B7A29">
                <w:rPr>
                  <w:rFonts w:asciiTheme="minorHAnsi" w:hAnsiTheme="minorHAnsi" w:cstheme="minorHAnsi"/>
                </w:rPr>
                <w:t>1985</w:t>
              </w:r>
            </w:ins>
          </w:p>
        </w:tc>
        <w:tc>
          <w:tcPr>
            <w:tcW w:w="940" w:type="dxa"/>
            <w:tcBorders>
              <w:top w:val="nil"/>
              <w:left w:val="nil"/>
              <w:bottom w:val="single" w:sz="4" w:space="0" w:color="auto"/>
              <w:right w:val="single" w:sz="4" w:space="0" w:color="auto"/>
            </w:tcBorders>
            <w:shd w:val="clear" w:color="auto" w:fill="auto"/>
            <w:noWrap/>
            <w:vAlign w:val="center"/>
          </w:tcPr>
          <w:p w14:paraId="53D54D39" w14:textId="1CB0F0D4" w:rsidR="00567931" w:rsidRPr="003C0CB7" w:rsidRDefault="00567931" w:rsidP="00567931">
            <w:pPr>
              <w:jc w:val="center"/>
              <w:rPr>
                <w:rFonts w:ascii="Calibri" w:hAnsi="Calibri" w:cs="Calibri"/>
              </w:rPr>
            </w:pPr>
            <w:r w:rsidRPr="004B7A29">
              <w:rPr>
                <w:rFonts w:asciiTheme="minorHAnsi" w:hAnsiTheme="minorHAnsi"/>
                <w:rPrChange w:id="10723" w:author="Pavla Trefilová" w:date="2019-11-18T17:19:00Z">
                  <w:rPr>
                    <w:rFonts w:ascii="Calibri" w:hAnsi="Calibri"/>
                  </w:rPr>
                </w:rPrChange>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39005E5F" w14:textId="197FE5B1" w:rsidR="00567931" w:rsidRPr="003C0CB7" w:rsidRDefault="001D5ED8" w:rsidP="00567931">
            <w:pPr>
              <w:jc w:val="center"/>
              <w:rPr>
                <w:rFonts w:ascii="Calibri" w:hAnsi="Calibri" w:cs="Calibri"/>
              </w:rPr>
            </w:pPr>
            <w:del w:id="10724" w:author="Pavla Trefilová" w:date="2019-11-18T17:19:00Z">
              <w:r w:rsidRPr="003C0CB7">
                <w:rPr>
                  <w:rFonts w:ascii="Calibri" w:hAnsi="Calibri" w:cs="Calibri"/>
                </w:rPr>
                <w:delText>U - 31.7.2019</w:delText>
              </w:r>
            </w:del>
            <w:ins w:id="10725" w:author="Pavla Trefilová" w:date="2019-11-18T17:19:00Z">
              <w:r w:rsidR="00567931" w:rsidRPr="004B7A29">
                <w:rPr>
                  <w:rFonts w:asciiTheme="minorHAnsi" w:hAnsiTheme="minorHAnsi" w:cstheme="minorHAnsi"/>
                </w:rPr>
                <w:t>N</w:t>
              </w:r>
            </w:ins>
          </w:p>
        </w:tc>
      </w:tr>
      <w:tr w:rsidR="001D5ED8" w:rsidRPr="003C0CB7" w14:paraId="1840A516" w14:textId="77777777" w:rsidTr="00D90DB1">
        <w:trPr>
          <w:trHeight w:val="300"/>
          <w:jc w:val="center"/>
          <w:del w:id="10726"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5A9B751E" w14:textId="77777777" w:rsidR="001D5ED8" w:rsidRPr="003C0CB7" w:rsidRDefault="001D5ED8" w:rsidP="001D5ED8">
            <w:pPr>
              <w:rPr>
                <w:del w:id="10727" w:author="Pavla Trefilová" w:date="2019-11-18T17:19:00Z"/>
                <w:rFonts w:ascii="Calibri" w:hAnsi="Calibri" w:cs="Calibri"/>
              </w:rPr>
            </w:pPr>
            <w:del w:id="10728" w:author="Pavla Trefilová" w:date="2019-11-18T17:19:00Z">
              <w:r w:rsidRPr="003C0CB7">
                <w:rPr>
                  <w:rFonts w:ascii="Calibri" w:hAnsi="Calibri" w:cs="Calibri"/>
                </w:rPr>
                <w:delText>RNDr. Miloslav Fialka, CSc.</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8E8D41F" w14:textId="77777777" w:rsidR="001D5ED8" w:rsidRPr="003C0CB7" w:rsidRDefault="001D5ED8" w:rsidP="001D5ED8">
            <w:pPr>
              <w:jc w:val="center"/>
              <w:rPr>
                <w:del w:id="10729" w:author="Pavla Trefilová" w:date="2019-11-18T17:19:00Z"/>
                <w:rFonts w:ascii="Calibri" w:hAnsi="Calibri" w:cs="Calibri"/>
              </w:rPr>
            </w:pPr>
            <w:del w:id="10730" w:author="Pavla Trefilová" w:date="2019-11-18T17:19:00Z">
              <w:r w:rsidRPr="003C0CB7">
                <w:rPr>
                  <w:rFonts w:ascii="Calibri" w:hAnsi="Calibri" w:cs="Calibri"/>
                </w:rPr>
                <w:delText>1951</w:delText>
              </w:r>
            </w:del>
          </w:p>
        </w:tc>
        <w:tc>
          <w:tcPr>
            <w:tcW w:w="940" w:type="dxa"/>
            <w:tcBorders>
              <w:top w:val="nil"/>
              <w:left w:val="nil"/>
              <w:bottom w:val="single" w:sz="4" w:space="0" w:color="auto"/>
              <w:right w:val="single" w:sz="4" w:space="0" w:color="auto"/>
            </w:tcBorders>
            <w:shd w:val="clear" w:color="auto" w:fill="auto"/>
            <w:noWrap/>
            <w:vAlign w:val="bottom"/>
          </w:tcPr>
          <w:p w14:paraId="371E6308" w14:textId="77777777" w:rsidR="001D5ED8" w:rsidRPr="003C0CB7" w:rsidRDefault="001D5ED8" w:rsidP="001D5ED8">
            <w:pPr>
              <w:jc w:val="center"/>
              <w:rPr>
                <w:del w:id="10731" w:author="Pavla Trefilová" w:date="2019-11-18T17:19:00Z"/>
                <w:rFonts w:ascii="Calibri" w:hAnsi="Calibri" w:cs="Calibri"/>
              </w:rPr>
            </w:pPr>
            <w:del w:id="10732"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14:paraId="23CA0578" w14:textId="77777777" w:rsidR="001D5ED8" w:rsidRPr="003C0CB7" w:rsidRDefault="001D5ED8" w:rsidP="001D5ED8">
            <w:pPr>
              <w:jc w:val="center"/>
              <w:rPr>
                <w:del w:id="10733" w:author="Pavla Trefilová" w:date="2019-11-18T17:19:00Z"/>
                <w:rFonts w:ascii="Calibri" w:hAnsi="Calibri" w:cs="Calibri"/>
              </w:rPr>
            </w:pPr>
            <w:del w:id="10734" w:author="Pavla Trefilová" w:date="2019-11-18T17:19:00Z">
              <w:r w:rsidRPr="006C3E79">
                <w:rPr>
                  <w:rFonts w:ascii="Calibri" w:hAnsi="Calibri" w:cs="Calibri"/>
                </w:rPr>
                <w:delText>N</w:delText>
              </w:r>
            </w:del>
          </w:p>
        </w:tc>
      </w:tr>
      <w:tr w:rsidR="00F43F5F" w:rsidRPr="003C0CB7" w14:paraId="16B71DB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891D5C8" w14:textId="77777777" w:rsidR="00F43F5F" w:rsidRPr="003C0CB7" w:rsidRDefault="00F43F5F" w:rsidP="00F43F5F">
            <w:pPr>
              <w:rPr>
                <w:rFonts w:ascii="Calibri" w:hAnsi="Calibri" w:cs="Calibri"/>
              </w:rPr>
            </w:pPr>
            <w:r w:rsidRPr="003C0CB7">
              <w:rPr>
                <w:rFonts w:ascii="Calibri" w:hAnsi="Calibri" w:cs="Calibri"/>
              </w:rPr>
              <w:t>Ing. Monika Horáková,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C35A29" w14:textId="77777777" w:rsidR="00F43F5F" w:rsidRPr="003C0CB7" w:rsidRDefault="00F43F5F" w:rsidP="00F43F5F">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0A669E1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CB2E2C" w14:textId="61162460" w:rsidR="00F43F5F" w:rsidRPr="003C0CB7" w:rsidRDefault="00F43F5F" w:rsidP="00F43F5F">
            <w:pPr>
              <w:jc w:val="center"/>
              <w:rPr>
                <w:rFonts w:ascii="Calibri" w:hAnsi="Calibri" w:cs="Calibri"/>
              </w:rPr>
            </w:pPr>
            <w:r w:rsidRPr="007252B7">
              <w:rPr>
                <w:rFonts w:ascii="Calibri" w:hAnsi="Calibri" w:cs="Calibri"/>
              </w:rPr>
              <w:t>N</w:t>
            </w:r>
          </w:p>
        </w:tc>
      </w:tr>
      <w:tr w:rsidR="00F43F5F" w:rsidRPr="003C0CB7" w14:paraId="50244198"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66D3BCF" w14:textId="1116CEBE" w:rsidR="00F43F5F" w:rsidRPr="003C0CB7" w:rsidRDefault="00F43F5F" w:rsidP="00F43F5F">
            <w:pPr>
              <w:rPr>
                <w:rFonts w:ascii="Calibri" w:hAnsi="Calibri" w:cs="Calibri"/>
              </w:rPr>
            </w:pPr>
            <w:r w:rsidRPr="003C0CB7">
              <w:rPr>
                <w:rFonts w:ascii="Calibri" w:hAnsi="Calibri" w:cs="Calibri"/>
              </w:rPr>
              <w:t>Mgr. Jan Kalenda,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79C4DF7" w14:textId="330611B6" w:rsidR="00F43F5F" w:rsidRPr="003C0CB7" w:rsidRDefault="00F43F5F" w:rsidP="00F43F5F">
            <w:pPr>
              <w:jc w:val="center"/>
              <w:rPr>
                <w:rFonts w:ascii="Calibri" w:hAnsi="Calibri" w:cs="Calibri"/>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tcPr>
          <w:p w14:paraId="0267C770" w14:textId="0AE23FEC" w:rsidR="00F43F5F" w:rsidRPr="003C0CB7" w:rsidRDefault="00F43F5F" w:rsidP="00F43F5F">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25ACAD5" w14:textId="24BAFB2E" w:rsidR="00F43F5F" w:rsidRPr="007252B7" w:rsidRDefault="00F43F5F" w:rsidP="00F43F5F">
            <w:pPr>
              <w:jc w:val="center"/>
              <w:rPr>
                <w:rFonts w:ascii="Calibri" w:hAnsi="Calibri" w:cs="Calibri"/>
              </w:rPr>
            </w:pPr>
            <w:r w:rsidRPr="003C0CB7">
              <w:rPr>
                <w:rFonts w:ascii="Calibri" w:hAnsi="Calibri" w:cs="Calibri"/>
                <w:color w:val="000000"/>
              </w:rPr>
              <w:t>U - 30.5.2022</w:t>
            </w:r>
          </w:p>
        </w:tc>
      </w:tr>
      <w:tr w:rsidR="00F43F5F" w:rsidRPr="003C0CB7" w14:paraId="5CA77E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9FB8CC9" w14:textId="77777777" w:rsidR="00F43F5F" w:rsidRPr="003C0CB7" w:rsidRDefault="00F43F5F" w:rsidP="00F43F5F">
            <w:pPr>
              <w:rPr>
                <w:rFonts w:ascii="Calibri" w:hAnsi="Calibri" w:cs="Calibri"/>
              </w:rPr>
            </w:pPr>
            <w:r w:rsidRPr="003C0CB7">
              <w:rPr>
                <w:rFonts w:ascii="Calibri" w:hAnsi="Calibri" w:cs="Calibri"/>
              </w:rPr>
              <w:t>Ing. Blanka Kameníková,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254C14E" w14:textId="77777777" w:rsidR="00F43F5F" w:rsidRPr="003C0CB7" w:rsidRDefault="00F43F5F" w:rsidP="00F43F5F">
            <w:pPr>
              <w:jc w:val="center"/>
              <w:rPr>
                <w:rFonts w:ascii="Calibri" w:hAnsi="Calibri" w:cs="Calibri"/>
              </w:rPr>
            </w:pPr>
            <w:r w:rsidRPr="003C0CB7">
              <w:rPr>
                <w:rFonts w:ascii="Calibri" w:hAnsi="Calibri" w:cs="Calibri"/>
              </w:rPr>
              <w:t>1970</w:t>
            </w:r>
          </w:p>
        </w:tc>
        <w:tc>
          <w:tcPr>
            <w:tcW w:w="940" w:type="dxa"/>
            <w:tcBorders>
              <w:top w:val="nil"/>
              <w:left w:val="nil"/>
              <w:bottom w:val="single" w:sz="4" w:space="0" w:color="auto"/>
              <w:right w:val="single" w:sz="4" w:space="0" w:color="auto"/>
            </w:tcBorders>
            <w:shd w:val="clear" w:color="auto" w:fill="auto"/>
            <w:noWrap/>
            <w:vAlign w:val="bottom"/>
            <w:hideMark/>
          </w:tcPr>
          <w:p w14:paraId="58888F59"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F02426" w14:textId="723B1C7D" w:rsidR="00F43F5F" w:rsidRPr="003C0CB7" w:rsidRDefault="00F43F5F" w:rsidP="00F43F5F">
            <w:pPr>
              <w:jc w:val="center"/>
              <w:rPr>
                <w:rFonts w:ascii="Calibri" w:hAnsi="Calibri" w:cs="Calibri"/>
              </w:rPr>
            </w:pPr>
            <w:r w:rsidRPr="007252B7">
              <w:rPr>
                <w:rFonts w:ascii="Calibri" w:hAnsi="Calibri" w:cs="Calibri"/>
              </w:rPr>
              <w:t>N</w:t>
            </w:r>
          </w:p>
        </w:tc>
      </w:tr>
      <w:tr w:rsidR="00F43F5F" w:rsidRPr="003C0CB7" w14:paraId="56C3F98D"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0BF0700" w14:textId="77777777" w:rsidR="00F43F5F" w:rsidRPr="003C0CB7" w:rsidRDefault="00F43F5F" w:rsidP="00F43F5F">
            <w:pPr>
              <w:rPr>
                <w:rFonts w:ascii="Calibri" w:hAnsi="Calibri" w:cs="Calibri"/>
              </w:rPr>
            </w:pPr>
            <w:r w:rsidRPr="003C0CB7">
              <w:rPr>
                <w:rFonts w:ascii="Calibri" w:hAnsi="Calibri" w:cs="Calibri"/>
              </w:rPr>
              <w:t>JUDr. Olga Kapplová,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B7C5E18" w14:textId="77777777" w:rsidR="00F43F5F" w:rsidRPr="003C0CB7" w:rsidRDefault="00F43F5F" w:rsidP="00F43F5F">
            <w:pPr>
              <w:jc w:val="center"/>
              <w:rPr>
                <w:rFonts w:ascii="Calibri" w:hAnsi="Calibri" w:cs="Calibri"/>
              </w:rPr>
            </w:pPr>
            <w:r w:rsidRPr="003C0CB7">
              <w:rPr>
                <w:rFonts w:ascii="Calibri" w:hAnsi="Calibri" w:cs="Calibri"/>
              </w:rPr>
              <w:t>1950</w:t>
            </w:r>
          </w:p>
        </w:tc>
        <w:tc>
          <w:tcPr>
            <w:tcW w:w="940" w:type="dxa"/>
            <w:tcBorders>
              <w:top w:val="nil"/>
              <w:left w:val="nil"/>
              <w:bottom w:val="single" w:sz="4" w:space="0" w:color="auto"/>
              <w:right w:val="single" w:sz="4" w:space="0" w:color="auto"/>
            </w:tcBorders>
            <w:shd w:val="clear" w:color="auto" w:fill="auto"/>
            <w:noWrap/>
            <w:vAlign w:val="bottom"/>
            <w:hideMark/>
          </w:tcPr>
          <w:p w14:paraId="4D32A96B"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B9A3A86" w14:textId="030A0454" w:rsidR="00F43F5F" w:rsidRPr="003C0CB7" w:rsidRDefault="00F43F5F" w:rsidP="00F43F5F">
            <w:pPr>
              <w:jc w:val="center"/>
              <w:rPr>
                <w:rFonts w:ascii="Calibri" w:hAnsi="Calibri" w:cs="Calibri"/>
              </w:rPr>
            </w:pPr>
            <w:r w:rsidRPr="003C0CB7">
              <w:rPr>
                <w:rFonts w:ascii="Calibri" w:hAnsi="Calibri" w:cs="Calibri"/>
              </w:rPr>
              <w:t>U - 31.8.</w:t>
            </w:r>
            <w:del w:id="10735" w:author="Pavla Trefilová" w:date="2019-11-18T17:19:00Z">
              <w:r w:rsidR="001D5ED8" w:rsidRPr="003C0CB7">
                <w:rPr>
                  <w:rFonts w:ascii="Calibri" w:hAnsi="Calibri" w:cs="Calibri"/>
                </w:rPr>
                <w:delText>2019</w:delText>
              </w:r>
            </w:del>
            <w:ins w:id="10736" w:author="Pavla Trefilová" w:date="2019-11-18T17:19:00Z">
              <w:r w:rsidR="00567931" w:rsidRPr="003C0CB7">
                <w:rPr>
                  <w:rFonts w:ascii="Calibri" w:hAnsi="Calibri" w:cs="Calibri"/>
                </w:rPr>
                <w:t>20</w:t>
              </w:r>
              <w:r w:rsidR="00567931">
                <w:rPr>
                  <w:rFonts w:ascii="Calibri" w:hAnsi="Calibri" w:cs="Calibri"/>
                </w:rPr>
                <w:t>22</w:t>
              </w:r>
            </w:ins>
          </w:p>
        </w:tc>
      </w:tr>
      <w:tr w:rsidR="00F43F5F" w:rsidRPr="003C0CB7" w14:paraId="555F3B7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29A2014C" w14:textId="330BD7D4" w:rsidR="00F43F5F" w:rsidRPr="003C0CB7" w:rsidRDefault="00F43F5F" w:rsidP="00F43F5F">
            <w:pPr>
              <w:rPr>
                <w:rFonts w:ascii="Calibri" w:hAnsi="Calibri" w:cs="Calibri"/>
              </w:rPr>
            </w:pPr>
            <w:r w:rsidRPr="003C0CB7">
              <w:rPr>
                <w:rFonts w:ascii="Calibri" w:hAnsi="Calibri" w:cs="Calibri"/>
              </w:rPr>
              <w:t>Ing. Pavlína Kirschnerová</w:t>
            </w:r>
            <w:ins w:id="10737" w:author="Pavla Trefilová" w:date="2019-11-18T17:19:00Z">
              <w:r w:rsidR="00567931">
                <w:rPr>
                  <w:rFonts w:ascii="Calibri" w:hAnsi="Calibri" w:cs="Calibri"/>
                </w:rPr>
                <w:t>, Ph.D.</w:t>
              </w:r>
            </w:ins>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188FF5" w14:textId="1F3C96D0" w:rsidR="00F43F5F" w:rsidRPr="003C0CB7" w:rsidRDefault="00F43F5F" w:rsidP="00F43F5F">
            <w:pPr>
              <w:jc w:val="center"/>
              <w:rPr>
                <w:rFonts w:ascii="Calibri" w:hAnsi="Calibri" w:cs="Calibri"/>
              </w:rPr>
            </w:pPr>
            <w:r w:rsidRPr="003C0CB7">
              <w:rPr>
                <w:rFonts w:ascii="Calibri" w:hAnsi="Calibri" w:cs="Calibri"/>
              </w:rPr>
              <w:t>1969</w:t>
            </w:r>
          </w:p>
        </w:tc>
        <w:tc>
          <w:tcPr>
            <w:tcW w:w="940" w:type="dxa"/>
            <w:tcBorders>
              <w:top w:val="nil"/>
              <w:left w:val="nil"/>
              <w:bottom w:val="single" w:sz="4" w:space="0" w:color="auto"/>
              <w:right w:val="single" w:sz="4" w:space="0" w:color="auto"/>
            </w:tcBorders>
            <w:shd w:val="clear" w:color="auto" w:fill="auto"/>
            <w:noWrap/>
            <w:vAlign w:val="bottom"/>
          </w:tcPr>
          <w:p w14:paraId="1457918F" w14:textId="72727E8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E77CF78" w14:textId="6950D26F" w:rsidR="00F43F5F" w:rsidRPr="003C0CB7" w:rsidRDefault="00F43F5F" w:rsidP="00F43F5F">
            <w:pPr>
              <w:jc w:val="center"/>
              <w:rPr>
                <w:rFonts w:ascii="Calibri" w:hAnsi="Calibri" w:cs="Calibri"/>
              </w:rPr>
            </w:pPr>
            <w:r w:rsidRPr="003C0CB7">
              <w:rPr>
                <w:rFonts w:ascii="Calibri" w:hAnsi="Calibri" w:cs="Calibri"/>
              </w:rPr>
              <w:t xml:space="preserve">U - </w:t>
            </w:r>
            <w:r>
              <w:rPr>
                <w:rFonts w:ascii="Calibri" w:hAnsi="Calibri" w:cs="Calibri"/>
              </w:rPr>
              <w:t>10</w:t>
            </w:r>
            <w:r w:rsidRPr="003C0CB7">
              <w:rPr>
                <w:rFonts w:ascii="Calibri" w:hAnsi="Calibri" w:cs="Calibri"/>
              </w:rPr>
              <w:t>.8.</w:t>
            </w:r>
            <w:r>
              <w:rPr>
                <w:rFonts w:ascii="Calibri" w:hAnsi="Calibri" w:cs="Calibri"/>
              </w:rPr>
              <w:t>2020</w:t>
            </w:r>
          </w:p>
        </w:tc>
      </w:tr>
      <w:tr w:rsidR="001D5ED8" w:rsidRPr="003C0CB7" w14:paraId="1403F2BE" w14:textId="77777777" w:rsidTr="004672A1">
        <w:trPr>
          <w:trHeight w:val="300"/>
          <w:jc w:val="center"/>
          <w:del w:id="10738"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254BAFF" w14:textId="77777777" w:rsidR="001D5ED8" w:rsidRPr="003C0CB7" w:rsidRDefault="001D5ED8" w:rsidP="001D5ED8">
            <w:pPr>
              <w:rPr>
                <w:del w:id="10739" w:author="Pavla Trefilová" w:date="2019-11-18T17:19:00Z"/>
                <w:rFonts w:ascii="Calibri" w:hAnsi="Calibri" w:cs="Calibri"/>
              </w:rPr>
            </w:pPr>
            <w:del w:id="10740" w:author="Pavla Trefilová" w:date="2019-11-18T17:19:00Z">
              <w:r w:rsidRPr="003C0CB7">
                <w:rPr>
                  <w:rFonts w:ascii="Calibri" w:hAnsi="Calibri" w:cs="Calibri"/>
                </w:rPr>
                <w:delText>Ing. Martin Kovářík,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96901E" w14:textId="77777777" w:rsidR="001D5ED8" w:rsidRPr="003C0CB7" w:rsidRDefault="001D5ED8" w:rsidP="001D5ED8">
            <w:pPr>
              <w:jc w:val="center"/>
              <w:rPr>
                <w:del w:id="10741" w:author="Pavla Trefilová" w:date="2019-11-18T17:19:00Z"/>
                <w:rFonts w:ascii="Calibri" w:hAnsi="Calibri" w:cs="Calibri"/>
              </w:rPr>
            </w:pPr>
            <w:del w:id="10742" w:author="Pavla Trefilová" w:date="2019-11-18T17:19:00Z">
              <w:r w:rsidRPr="003C0CB7">
                <w:rPr>
                  <w:rFonts w:ascii="Calibri" w:hAnsi="Calibri" w:cs="Calibri"/>
                </w:rPr>
                <w:delText>1983</w:delText>
              </w:r>
            </w:del>
          </w:p>
        </w:tc>
        <w:tc>
          <w:tcPr>
            <w:tcW w:w="940" w:type="dxa"/>
            <w:tcBorders>
              <w:top w:val="nil"/>
              <w:left w:val="nil"/>
              <w:bottom w:val="single" w:sz="4" w:space="0" w:color="auto"/>
              <w:right w:val="single" w:sz="4" w:space="0" w:color="auto"/>
            </w:tcBorders>
            <w:shd w:val="clear" w:color="auto" w:fill="auto"/>
            <w:noWrap/>
            <w:vAlign w:val="bottom"/>
            <w:hideMark/>
          </w:tcPr>
          <w:p w14:paraId="6623CAAE" w14:textId="77777777" w:rsidR="001D5ED8" w:rsidRPr="003C0CB7" w:rsidRDefault="001D5ED8" w:rsidP="001D5ED8">
            <w:pPr>
              <w:jc w:val="center"/>
              <w:rPr>
                <w:del w:id="10743" w:author="Pavla Trefilová" w:date="2019-11-18T17:19:00Z"/>
                <w:rFonts w:ascii="Calibri" w:hAnsi="Calibri" w:cs="Calibri"/>
              </w:rPr>
            </w:pPr>
            <w:del w:id="10744"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62351C0" w14:textId="77777777" w:rsidR="001D5ED8" w:rsidRPr="003C0CB7" w:rsidRDefault="001D5ED8" w:rsidP="001D5ED8">
            <w:pPr>
              <w:jc w:val="center"/>
              <w:rPr>
                <w:del w:id="10745" w:author="Pavla Trefilová" w:date="2019-11-18T17:19:00Z"/>
                <w:rFonts w:ascii="Calibri" w:hAnsi="Calibri" w:cs="Calibri"/>
              </w:rPr>
            </w:pPr>
            <w:del w:id="10746" w:author="Pavla Trefilová" w:date="2019-11-18T17:19:00Z">
              <w:r>
                <w:rPr>
                  <w:rFonts w:ascii="Calibri" w:hAnsi="Calibri" w:cs="Calibri"/>
                </w:rPr>
                <w:delText>N</w:delText>
              </w:r>
            </w:del>
          </w:p>
        </w:tc>
      </w:tr>
      <w:tr w:rsidR="00534C60" w:rsidRPr="003C0CB7" w14:paraId="5BCCE1C5"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C6E6E5A" w14:textId="390CB8DF" w:rsidR="00030DA5" w:rsidRPr="003C0CB7" w:rsidRDefault="00030DA5" w:rsidP="00030DA5">
            <w:pPr>
              <w:rPr>
                <w:rFonts w:ascii="Calibri" w:hAnsi="Calibri" w:cs="Calibri"/>
              </w:rPr>
            </w:pPr>
            <w:r w:rsidRPr="0062549C">
              <w:rPr>
                <w:rFonts w:ascii="Calibri" w:hAnsi="Calibri" w:cs="Calibri"/>
              </w:rPr>
              <w:t>Mgr. Věra Kozáková,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38C77FE" w14:textId="381D1D27" w:rsidR="00030DA5" w:rsidRPr="003C0CB7" w:rsidRDefault="00030DA5" w:rsidP="00030DA5">
            <w:pPr>
              <w:jc w:val="center"/>
              <w:rPr>
                <w:rFonts w:ascii="Calibri" w:hAnsi="Calibri" w:cs="Calibri"/>
              </w:rPr>
            </w:pPr>
            <w:r w:rsidRPr="0062549C">
              <w:rPr>
                <w:rFonts w:ascii="Calibri" w:hAnsi="Calibri" w:cs="Calibri"/>
              </w:rPr>
              <w:t>1957</w:t>
            </w:r>
          </w:p>
        </w:tc>
        <w:tc>
          <w:tcPr>
            <w:tcW w:w="940" w:type="dxa"/>
            <w:tcBorders>
              <w:top w:val="nil"/>
              <w:left w:val="nil"/>
              <w:bottom w:val="single" w:sz="4" w:space="0" w:color="auto"/>
              <w:right w:val="single" w:sz="4" w:space="0" w:color="auto"/>
            </w:tcBorders>
            <w:shd w:val="clear" w:color="auto" w:fill="auto"/>
            <w:noWrap/>
            <w:vAlign w:val="center"/>
          </w:tcPr>
          <w:p w14:paraId="2EE42A82" w14:textId="4FF42859" w:rsidR="00030DA5" w:rsidRPr="003C0CB7" w:rsidRDefault="00030DA5" w:rsidP="00030D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023F91E6" w14:textId="64BCCD99" w:rsidR="00030DA5" w:rsidRPr="003C0CB7" w:rsidRDefault="00030DA5" w:rsidP="00030DA5">
            <w:pPr>
              <w:jc w:val="center"/>
              <w:rPr>
                <w:rFonts w:ascii="Calibri" w:hAnsi="Calibri" w:cs="Calibri"/>
              </w:rPr>
            </w:pPr>
            <w:r w:rsidRPr="00710F2C">
              <w:rPr>
                <w:rFonts w:ascii="Calibri" w:hAnsi="Calibri" w:cs="Calibri"/>
              </w:rPr>
              <w:t>N</w:t>
            </w:r>
          </w:p>
        </w:tc>
      </w:tr>
      <w:tr w:rsidR="00F43F5F" w:rsidRPr="003C0CB7" w14:paraId="121CD4B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FF256DE" w14:textId="77777777" w:rsidR="00F43F5F" w:rsidRPr="003C0CB7" w:rsidRDefault="00F43F5F" w:rsidP="00F43F5F">
            <w:pPr>
              <w:rPr>
                <w:rFonts w:ascii="Calibri" w:hAnsi="Calibri" w:cs="Calibri"/>
              </w:rPr>
            </w:pPr>
            <w:r w:rsidRPr="003C0CB7">
              <w:rPr>
                <w:rFonts w:ascii="Calibri" w:hAnsi="Calibri" w:cs="Calibri"/>
              </w:rPr>
              <w:t>Ing. Ludmila Kozubíková,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FB7178" w14:textId="77777777" w:rsidR="00F43F5F" w:rsidRPr="003C0CB7" w:rsidRDefault="00F43F5F" w:rsidP="00F43F5F">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4F3CD4F2"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C22546" w14:textId="76841B24" w:rsidR="00F43F5F" w:rsidRPr="003C0CB7" w:rsidRDefault="001D5ED8" w:rsidP="00F43F5F">
            <w:pPr>
              <w:jc w:val="center"/>
              <w:rPr>
                <w:rFonts w:ascii="Calibri" w:hAnsi="Calibri" w:cs="Calibri"/>
              </w:rPr>
            </w:pPr>
            <w:del w:id="10747" w:author="Pavla Trefilová" w:date="2019-11-18T17:19:00Z">
              <w:r w:rsidRPr="003C0CB7">
                <w:rPr>
                  <w:rFonts w:ascii="Calibri" w:hAnsi="Calibri" w:cs="Calibri"/>
                </w:rPr>
                <w:delText>U - 31.8.2019</w:delText>
              </w:r>
            </w:del>
            <w:ins w:id="10748" w:author="Pavla Trefilová" w:date="2019-11-18T17:19:00Z">
              <w:r w:rsidR="00567931">
                <w:rPr>
                  <w:rFonts w:ascii="Calibri" w:hAnsi="Calibri" w:cs="Calibri"/>
                </w:rPr>
                <w:t>N</w:t>
              </w:r>
            </w:ins>
          </w:p>
        </w:tc>
      </w:tr>
      <w:tr w:rsidR="00030DA5" w:rsidRPr="003C0CB7" w14:paraId="68EFB704" w14:textId="77777777" w:rsidTr="0031440D">
        <w:trPr>
          <w:trHeight w:val="300"/>
          <w:jc w:val="center"/>
          <w:ins w:id="10749"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1D449E5" w14:textId="7188EE51" w:rsidR="00030DA5" w:rsidRPr="003C0CB7" w:rsidRDefault="00030DA5" w:rsidP="00030DA5">
            <w:pPr>
              <w:rPr>
                <w:ins w:id="10750" w:author="Pavla Trefilová" w:date="2019-11-18T17:19:00Z"/>
                <w:rFonts w:ascii="Calibri" w:hAnsi="Calibri" w:cs="Calibri"/>
              </w:rPr>
            </w:pPr>
            <w:ins w:id="10751" w:author="Pavla Trefilová" w:date="2019-11-18T17:19:00Z">
              <w:r w:rsidRPr="008C2568">
                <w:rPr>
                  <w:rFonts w:ascii="Calibri" w:hAnsi="Calibri" w:cs="Calibri"/>
                </w:rPr>
                <w:t>Ing. Michael Adu Kwarteng</w:t>
              </w:r>
              <w:r>
                <w:rPr>
                  <w:rFonts w:ascii="Calibri" w:hAnsi="Calibri" w:cs="Calibri"/>
                </w:rPr>
                <w:t>, Ph.D.</w:t>
              </w:r>
            </w:ins>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82396A1" w14:textId="2D2B9476" w:rsidR="00030DA5" w:rsidRPr="003C0CB7" w:rsidRDefault="00030DA5" w:rsidP="00030DA5">
            <w:pPr>
              <w:jc w:val="center"/>
              <w:rPr>
                <w:ins w:id="10752" w:author="Pavla Trefilová" w:date="2019-11-18T17:19:00Z"/>
                <w:rFonts w:ascii="Calibri" w:hAnsi="Calibri" w:cs="Calibri"/>
              </w:rPr>
            </w:pPr>
            <w:ins w:id="10753" w:author="Pavla Trefilová" w:date="2019-11-18T17:19:00Z">
              <w:r>
                <w:rPr>
                  <w:rFonts w:ascii="Calibri" w:hAnsi="Calibri" w:cs="Calibri"/>
                </w:rPr>
                <w:t>1986</w:t>
              </w:r>
            </w:ins>
          </w:p>
        </w:tc>
        <w:tc>
          <w:tcPr>
            <w:tcW w:w="940" w:type="dxa"/>
            <w:tcBorders>
              <w:top w:val="nil"/>
              <w:left w:val="nil"/>
              <w:bottom w:val="single" w:sz="4" w:space="0" w:color="auto"/>
              <w:right w:val="single" w:sz="4" w:space="0" w:color="auto"/>
            </w:tcBorders>
            <w:shd w:val="clear" w:color="auto" w:fill="auto"/>
            <w:noWrap/>
            <w:vAlign w:val="center"/>
          </w:tcPr>
          <w:p w14:paraId="4856806B" w14:textId="7BEB303B" w:rsidR="00030DA5" w:rsidRPr="003C0CB7" w:rsidRDefault="00030DA5" w:rsidP="00030DA5">
            <w:pPr>
              <w:jc w:val="center"/>
              <w:rPr>
                <w:ins w:id="10754" w:author="Pavla Trefilová" w:date="2019-11-18T17:19:00Z"/>
                <w:rFonts w:ascii="Calibri" w:hAnsi="Calibri" w:cs="Calibri"/>
              </w:rPr>
            </w:pPr>
            <w:ins w:id="10755" w:author="Pavla Trefilová" w:date="2019-11-18T17:19:00Z">
              <w:r>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39897239" w14:textId="08A63E93" w:rsidR="00030DA5" w:rsidRPr="003C0CB7" w:rsidDel="00567931" w:rsidRDefault="00030DA5" w:rsidP="00030DA5">
            <w:pPr>
              <w:jc w:val="center"/>
              <w:rPr>
                <w:ins w:id="10756" w:author="Pavla Trefilová" w:date="2019-11-18T17:19:00Z"/>
                <w:rFonts w:ascii="Calibri" w:hAnsi="Calibri" w:cs="Calibri"/>
              </w:rPr>
            </w:pPr>
            <w:ins w:id="10757" w:author="Pavla Trefilová" w:date="2019-11-18T17:19:00Z">
              <w:r w:rsidRPr="00686EC2">
                <w:rPr>
                  <w:rFonts w:ascii="Calibri" w:hAnsi="Calibri" w:cs="Calibri"/>
                </w:rPr>
                <w:t>U - 31.8.20</w:t>
              </w:r>
              <w:r>
                <w:rPr>
                  <w:rFonts w:ascii="Calibri" w:hAnsi="Calibri" w:cs="Calibri"/>
                </w:rPr>
                <w:t>22</w:t>
              </w:r>
            </w:ins>
          </w:p>
        </w:tc>
      </w:tr>
      <w:tr w:rsidR="00030DA5" w:rsidRPr="003C0CB7" w14:paraId="61EA42B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7718FB58" w14:textId="77777777" w:rsidR="00030DA5" w:rsidRPr="003C0CB7" w:rsidRDefault="00030DA5" w:rsidP="00030DA5">
            <w:pPr>
              <w:rPr>
                <w:rFonts w:ascii="Calibri" w:hAnsi="Calibri" w:cs="Calibri"/>
              </w:rPr>
            </w:pPr>
            <w:r w:rsidRPr="003C0CB7">
              <w:rPr>
                <w:rFonts w:ascii="Calibri" w:hAnsi="Calibri" w:cs="Calibri"/>
              </w:rPr>
              <w:t>Ing. Lucie Macurová,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6F45C6" w14:textId="77777777" w:rsidR="00030DA5" w:rsidRPr="003C0CB7" w:rsidRDefault="00030DA5" w:rsidP="00030DA5">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0BD47880"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F897C" w14:textId="580BF436" w:rsidR="00030DA5" w:rsidRPr="003C0CB7" w:rsidRDefault="00030DA5" w:rsidP="00030DA5">
            <w:pPr>
              <w:jc w:val="center"/>
              <w:rPr>
                <w:rFonts w:ascii="Calibri" w:hAnsi="Calibri" w:cs="Calibri"/>
              </w:rPr>
            </w:pPr>
            <w:r w:rsidRPr="000C6D59">
              <w:rPr>
                <w:rFonts w:ascii="Calibri" w:hAnsi="Calibri" w:cs="Calibri"/>
              </w:rPr>
              <w:t>N</w:t>
            </w:r>
          </w:p>
        </w:tc>
      </w:tr>
      <w:tr w:rsidR="001D5ED8" w:rsidRPr="003C0CB7" w14:paraId="69EEFDB4" w14:textId="77777777" w:rsidTr="00D90DB1">
        <w:trPr>
          <w:trHeight w:val="300"/>
          <w:jc w:val="center"/>
          <w:del w:id="10758"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5123627" w14:textId="77777777" w:rsidR="001D5ED8" w:rsidRPr="003C0CB7" w:rsidRDefault="001D5ED8" w:rsidP="001D5ED8">
            <w:pPr>
              <w:rPr>
                <w:del w:id="10759" w:author="Pavla Trefilová" w:date="2019-11-18T17:19:00Z"/>
                <w:rFonts w:ascii="Calibri" w:hAnsi="Calibri" w:cs="Calibri"/>
              </w:rPr>
            </w:pPr>
            <w:del w:id="10760" w:author="Pavla Trefilová" w:date="2019-11-18T17:19:00Z">
              <w:r w:rsidRPr="003C0CB7">
                <w:rPr>
                  <w:rFonts w:ascii="Calibri" w:hAnsi="Calibri" w:cs="Calibri"/>
                </w:rPr>
                <w:delText>Mgr. Petra Mandincová</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66B45C98" w14:textId="77777777" w:rsidR="001D5ED8" w:rsidRPr="003C0CB7" w:rsidRDefault="001D5ED8" w:rsidP="001D5ED8">
            <w:pPr>
              <w:jc w:val="center"/>
              <w:rPr>
                <w:del w:id="10761" w:author="Pavla Trefilová" w:date="2019-11-18T17:19:00Z"/>
                <w:rFonts w:ascii="Calibri" w:hAnsi="Calibri" w:cs="Calibri"/>
              </w:rPr>
            </w:pPr>
            <w:del w:id="10762" w:author="Pavla Trefilová" w:date="2019-11-18T17:19:00Z">
              <w:r w:rsidRPr="003C0CB7">
                <w:rPr>
                  <w:rFonts w:ascii="Calibri" w:hAnsi="Calibri" w:cs="Calibri"/>
                  <w:color w:val="000000"/>
                </w:rPr>
                <w:delText>1978</w:delText>
              </w:r>
            </w:del>
          </w:p>
        </w:tc>
        <w:tc>
          <w:tcPr>
            <w:tcW w:w="940" w:type="dxa"/>
            <w:tcBorders>
              <w:top w:val="nil"/>
              <w:left w:val="nil"/>
              <w:bottom w:val="single" w:sz="4" w:space="0" w:color="auto"/>
              <w:right w:val="single" w:sz="4" w:space="0" w:color="auto"/>
            </w:tcBorders>
            <w:shd w:val="clear" w:color="auto" w:fill="auto"/>
            <w:noWrap/>
            <w:vAlign w:val="center"/>
          </w:tcPr>
          <w:p w14:paraId="305118AC" w14:textId="77777777" w:rsidR="001D5ED8" w:rsidRPr="003C0CB7" w:rsidRDefault="001D5ED8" w:rsidP="001D5ED8">
            <w:pPr>
              <w:jc w:val="center"/>
              <w:rPr>
                <w:del w:id="10763" w:author="Pavla Trefilová" w:date="2019-11-18T17:19:00Z"/>
                <w:rFonts w:ascii="Calibri" w:hAnsi="Calibri" w:cs="Calibri"/>
              </w:rPr>
            </w:pPr>
            <w:del w:id="10764" w:author="Pavla Trefilová" w:date="2019-11-18T17:19:00Z">
              <w:r w:rsidRPr="003C0CB7">
                <w:rPr>
                  <w:rFonts w:ascii="Calibri" w:hAnsi="Calibri" w:cs="Calibri"/>
                  <w:color w:val="000000"/>
                </w:rPr>
                <w:delText>20</w:delText>
              </w:r>
            </w:del>
          </w:p>
        </w:tc>
        <w:tc>
          <w:tcPr>
            <w:tcW w:w="1580" w:type="dxa"/>
            <w:tcBorders>
              <w:top w:val="nil"/>
              <w:left w:val="single" w:sz="4" w:space="0" w:color="auto"/>
              <w:bottom w:val="single" w:sz="4" w:space="0" w:color="auto"/>
              <w:right w:val="single" w:sz="12" w:space="0" w:color="auto"/>
            </w:tcBorders>
            <w:shd w:val="clear" w:color="auto" w:fill="auto"/>
            <w:noWrap/>
          </w:tcPr>
          <w:p w14:paraId="322C5614" w14:textId="77777777" w:rsidR="001D5ED8" w:rsidRPr="000C6D59" w:rsidRDefault="001D5ED8" w:rsidP="001D5ED8">
            <w:pPr>
              <w:jc w:val="center"/>
              <w:rPr>
                <w:del w:id="10765" w:author="Pavla Trefilová" w:date="2019-11-18T17:19:00Z"/>
                <w:rFonts w:ascii="Calibri" w:hAnsi="Calibri" w:cs="Calibri"/>
              </w:rPr>
            </w:pPr>
            <w:del w:id="10766" w:author="Pavla Trefilová" w:date="2019-11-18T17:19:00Z">
              <w:r w:rsidRPr="00A20C1C">
                <w:rPr>
                  <w:rFonts w:ascii="Calibri" w:hAnsi="Calibri" w:cs="Calibri"/>
                </w:rPr>
                <w:delText>N</w:delText>
              </w:r>
            </w:del>
          </w:p>
        </w:tc>
      </w:tr>
      <w:tr w:rsidR="00030DA5" w:rsidRPr="003C0CB7" w14:paraId="6E4B490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30E839A" w14:textId="77777777" w:rsidR="00030DA5" w:rsidRPr="003C0CB7" w:rsidRDefault="00030DA5" w:rsidP="00030DA5">
            <w:pPr>
              <w:rPr>
                <w:rFonts w:ascii="Calibri" w:hAnsi="Calibri" w:cs="Calibri"/>
              </w:rPr>
            </w:pPr>
            <w:r w:rsidRPr="003C0CB7">
              <w:rPr>
                <w:rFonts w:ascii="Calibri" w:hAnsi="Calibri" w:cs="Calibri"/>
              </w:rPr>
              <w:t>Ing. Jana Matošková,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DBA754" w14:textId="77777777" w:rsidR="00030DA5" w:rsidRPr="003C0CB7" w:rsidRDefault="00030DA5" w:rsidP="00030DA5">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1BAF0913"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4FBE34A" w14:textId="128FC6EE" w:rsidR="00030DA5" w:rsidRPr="003C0CB7" w:rsidRDefault="00030DA5" w:rsidP="00030DA5">
            <w:pPr>
              <w:jc w:val="center"/>
              <w:rPr>
                <w:rFonts w:ascii="Calibri" w:hAnsi="Calibri" w:cs="Calibri"/>
              </w:rPr>
            </w:pPr>
            <w:r w:rsidRPr="000C6D59">
              <w:rPr>
                <w:rFonts w:ascii="Calibri" w:hAnsi="Calibri" w:cs="Calibri"/>
              </w:rPr>
              <w:t>N</w:t>
            </w:r>
          </w:p>
        </w:tc>
      </w:tr>
      <w:tr w:rsidR="001D5ED8" w:rsidRPr="003C0CB7" w14:paraId="349B93B8" w14:textId="77777777" w:rsidTr="001C7437">
        <w:trPr>
          <w:trHeight w:val="300"/>
          <w:jc w:val="center"/>
          <w:del w:id="10767"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087C453" w14:textId="77777777" w:rsidR="001D5ED8" w:rsidRPr="003C0CB7" w:rsidRDefault="001D5ED8" w:rsidP="001D5ED8">
            <w:pPr>
              <w:rPr>
                <w:del w:id="10768" w:author="Pavla Trefilová" w:date="2019-11-18T17:19:00Z"/>
                <w:rFonts w:ascii="Calibri" w:hAnsi="Calibri" w:cs="Calibri"/>
              </w:rPr>
            </w:pPr>
            <w:del w:id="10769" w:author="Pavla Trefilová" w:date="2019-11-18T17:19:00Z">
              <w:r w:rsidRPr="003C0CB7">
                <w:rPr>
                  <w:rFonts w:ascii="Calibri" w:hAnsi="Calibri" w:cs="Calibri"/>
                </w:rPr>
                <w:delText>Mgr. Zdeněk Melichárek,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3836723" w14:textId="77777777" w:rsidR="001D5ED8" w:rsidRPr="003C0CB7" w:rsidRDefault="001D5ED8" w:rsidP="001D5ED8">
            <w:pPr>
              <w:jc w:val="center"/>
              <w:rPr>
                <w:del w:id="10770" w:author="Pavla Trefilová" w:date="2019-11-18T17:19:00Z"/>
                <w:rFonts w:ascii="Calibri" w:hAnsi="Calibri" w:cs="Calibri"/>
              </w:rPr>
            </w:pPr>
            <w:del w:id="10771" w:author="Pavla Trefilová" w:date="2019-11-18T17:19:00Z">
              <w:r w:rsidRPr="003C0CB7">
                <w:rPr>
                  <w:rFonts w:ascii="Calibri" w:hAnsi="Calibri" w:cs="Calibri"/>
                </w:rPr>
                <w:delText>1960</w:delText>
              </w:r>
            </w:del>
          </w:p>
        </w:tc>
        <w:tc>
          <w:tcPr>
            <w:tcW w:w="940" w:type="dxa"/>
            <w:tcBorders>
              <w:top w:val="nil"/>
              <w:left w:val="nil"/>
              <w:bottom w:val="single" w:sz="4" w:space="0" w:color="auto"/>
              <w:right w:val="single" w:sz="4" w:space="0" w:color="auto"/>
            </w:tcBorders>
            <w:shd w:val="clear" w:color="auto" w:fill="auto"/>
            <w:noWrap/>
            <w:vAlign w:val="bottom"/>
            <w:hideMark/>
          </w:tcPr>
          <w:p w14:paraId="23189264" w14:textId="77777777" w:rsidR="001D5ED8" w:rsidRPr="003C0CB7" w:rsidRDefault="001D5ED8" w:rsidP="001D5ED8">
            <w:pPr>
              <w:jc w:val="center"/>
              <w:rPr>
                <w:del w:id="10772" w:author="Pavla Trefilová" w:date="2019-11-18T17:19:00Z"/>
                <w:rFonts w:ascii="Calibri" w:hAnsi="Calibri" w:cs="Calibri"/>
              </w:rPr>
            </w:pPr>
            <w:del w:id="10773"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hideMark/>
          </w:tcPr>
          <w:p w14:paraId="00B4D6A8" w14:textId="77777777" w:rsidR="001D5ED8" w:rsidRPr="003C0CB7" w:rsidRDefault="001D5ED8" w:rsidP="001D5ED8">
            <w:pPr>
              <w:jc w:val="center"/>
              <w:rPr>
                <w:del w:id="10774" w:author="Pavla Trefilová" w:date="2019-11-18T17:19:00Z"/>
                <w:rFonts w:ascii="Calibri" w:hAnsi="Calibri" w:cs="Calibri"/>
              </w:rPr>
            </w:pPr>
            <w:del w:id="10775" w:author="Pavla Trefilová" w:date="2019-11-18T17:19:00Z">
              <w:r w:rsidRPr="000C6D59">
                <w:rPr>
                  <w:rFonts w:ascii="Calibri" w:hAnsi="Calibri" w:cs="Calibri"/>
                </w:rPr>
                <w:delText>N</w:delText>
              </w:r>
            </w:del>
          </w:p>
        </w:tc>
      </w:tr>
      <w:tr w:rsidR="00030DA5" w:rsidRPr="003C0CB7" w14:paraId="2FCD446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E48DC4" w14:textId="77777777" w:rsidR="00030DA5" w:rsidRPr="003C0CB7" w:rsidRDefault="00030DA5" w:rsidP="00030DA5">
            <w:pPr>
              <w:rPr>
                <w:rFonts w:ascii="Calibri" w:hAnsi="Calibri" w:cs="Calibri"/>
              </w:rPr>
            </w:pPr>
            <w:r w:rsidRPr="003C0CB7">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1F7483" w14:textId="77777777" w:rsidR="00030DA5" w:rsidRPr="003C0CB7" w:rsidRDefault="00030DA5" w:rsidP="00030DA5">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69C5BD66"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FFDCFA" w14:textId="7863D485" w:rsidR="00030DA5" w:rsidRPr="003C0CB7" w:rsidRDefault="00030DA5" w:rsidP="00030DA5">
            <w:pPr>
              <w:jc w:val="center"/>
              <w:rPr>
                <w:rFonts w:ascii="Calibri" w:hAnsi="Calibri" w:cs="Calibri"/>
              </w:rPr>
            </w:pPr>
            <w:r w:rsidRPr="000C6D59">
              <w:rPr>
                <w:rFonts w:ascii="Calibri" w:hAnsi="Calibri" w:cs="Calibri"/>
              </w:rPr>
              <w:t>N</w:t>
            </w:r>
          </w:p>
        </w:tc>
      </w:tr>
      <w:tr w:rsidR="001D5ED8" w:rsidRPr="003C0CB7" w14:paraId="5010D4E6" w14:textId="77777777" w:rsidTr="00172F63">
        <w:trPr>
          <w:trHeight w:val="300"/>
          <w:jc w:val="center"/>
          <w:del w:id="10776"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4F7EC586" w14:textId="77777777" w:rsidR="001D5ED8" w:rsidRPr="003C0CB7" w:rsidRDefault="001D5ED8" w:rsidP="001D5ED8">
            <w:pPr>
              <w:rPr>
                <w:del w:id="10777" w:author="Pavla Trefilová" w:date="2019-11-18T17:19:00Z"/>
                <w:rFonts w:ascii="Calibri" w:hAnsi="Calibri" w:cs="Calibri"/>
              </w:rPr>
            </w:pP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D6C7631" w14:textId="77777777" w:rsidR="001D5ED8" w:rsidRPr="003C0CB7" w:rsidRDefault="001D5ED8" w:rsidP="001D5ED8">
            <w:pPr>
              <w:jc w:val="center"/>
              <w:rPr>
                <w:del w:id="10778" w:author="Pavla Trefilová" w:date="2019-11-18T17:19:00Z"/>
                <w:rFonts w:ascii="Calibri" w:hAnsi="Calibri" w:cs="Calibri"/>
              </w:rPr>
            </w:pPr>
          </w:p>
        </w:tc>
        <w:tc>
          <w:tcPr>
            <w:tcW w:w="940" w:type="dxa"/>
            <w:tcBorders>
              <w:top w:val="nil"/>
              <w:left w:val="nil"/>
              <w:bottom w:val="single" w:sz="4" w:space="0" w:color="auto"/>
              <w:right w:val="single" w:sz="4" w:space="0" w:color="auto"/>
            </w:tcBorders>
            <w:shd w:val="clear" w:color="auto" w:fill="auto"/>
            <w:noWrap/>
            <w:vAlign w:val="bottom"/>
          </w:tcPr>
          <w:p w14:paraId="54FF0320" w14:textId="77777777" w:rsidR="001D5ED8" w:rsidRPr="003C0CB7" w:rsidRDefault="001D5ED8" w:rsidP="001D5ED8">
            <w:pPr>
              <w:jc w:val="center"/>
              <w:rPr>
                <w:del w:id="10779" w:author="Pavla Trefilová" w:date="2019-11-18T17:19:00Z"/>
                <w:rFonts w:ascii="Calibri" w:hAnsi="Calibri" w:cs="Calibri"/>
              </w:rPr>
            </w:pPr>
          </w:p>
        </w:tc>
        <w:tc>
          <w:tcPr>
            <w:tcW w:w="1580" w:type="dxa"/>
            <w:tcBorders>
              <w:top w:val="nil"/>
              <w:left w:val="single" w:sz="4" w:space="0" w:color="auto"/>
              <w:bottom w:val="single" w:sz="4" w:space="0" w:color="auto"/>
              <w:right w:val="single" w:sz="12" w:space="0" w:color="auto"/>
            </w:tcBorders>
            <w:shd w:val="clear" w:color="auto" w:fill="auto"/>
            <w:noWrap/>
          </w:tcPr>
          <w:p w14:paraId="5627CDD9" w14:textId="77777777" w:rsidR="001D5ED8" w:rsidRPr="003C0CB7" w:rsidRDefault="001D5ED8" w:rsidP="001D5ED8">
            <w:pPr>
              <w:jc w:val="center"/>
              <w:rPr>
                <w:del w:id="10780" w:author="Pavla Trefilová" w:date="2019-11-18T17:19:00Z"/>
                <w:rFonts w:ascii="Calibri" w:hAnsi="Calibri" w:cs="Calibri"/>
              </w:rPr>
            </w:pPr>
          </w:p>
        </w:tc>
      </w:tr>
      <w:tr w:rsidR="00030DA5" w:rsidRPr="003C0CB7" w14:paraId="616666C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D4D94A8" w14:textId="77777777" w:rsidR="00030DA5" w:rsidRPr="003C0CB7" w:rsidRDefault="00030DA5" w:rsidP="00030DA5">
            <w:pPr>
              <w:rPr>
                <w:rFonts w:ascii="Calibri" w:hAnsi="Calibri" w:cs="Calibri"/>
              </w:rPr>
            </w:pPr>
            <w:r w:rsidRPr="003C0CB7">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44CE15A" w14:textId="77777777" w:rsidR="00030DA5" w:rsidRPr="003C0CB7" w:rsidRDefault="00030DA5" w:rsidP="00030DA5">
            <w:pPr>
              <w:jc w:val="center"/>
              <w:rPr>
                <w:rFonts w:ascii="Calibri" w:hAnsi="Calibri" w:cs="Calibri"/>
              </w:rPr>
            </w:pPr>
            <w:r w:rsidRPr="003C0CB7">
              <w:rPr>
                <w:rFonts w:ascii="Calibri" w:hAnsi="Calibri" w:cs="Calibri"/>
              </w:rPr>
              <w:t>1962</w:t>
            </w:r>
          </w:p>
        </w:tc>
        <w:tc>
          <w:tcPr>
            <w:tcW w:w="940" w:type="dxa"/>
            <w:tcBorders>
              <w:top w:val="nil"/>
              <w:left w:val="nil"/>
              <w:bottom w:val="single" w:sz="4" w:space="0" w:color="auto"/>
              <w:right w:val="single" w:sz="4" w:space="0" w:color="auto"/>
            </w:tcBorders>
            <w:shd w:val="clear" w:color="auto" w:fill="auto"/>
            <w:noWrap/>
            <w:vAlign w:val="bottom"/>
            <w:hideMark/>
          </w:tcPr>
          <w:p w14:paraId="046DF7E4"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CB902B" w14:textId="2628DDA7"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32E6CE0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820A75" w14:textId="77777777" w:rsidR="00030DA5" w:rsidRPr="003C0CB7" w:rsidRDefault="00030DA5" w:rsidP="00030DA5">
            <w:pPr>
              <w:rPr>
                <w:rFonts w:ascii="Calibri" w:hAnsi="Calibri" w:cs="Calibri"/>
              </w:rPr>
            </w:pPr>
            <w:r w:rsidRPr="003C0CB7">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D7F164"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0254365D"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3B647A1" w14:textId="1AA93A2E"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2A3AEB5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A8130" w14:textId="77777777" w:rsidR="00030DA5" w:rsidRPr="003C0CB7" w:rsidRDefault="00030DA5" w:rsidP="00030DA5">
            <w:pPr>
              <w:rPr>
                <w:rFonts w:ascii="Calibri" w:hAnsi="Calibri" w:cs="Calibri"/>
              </w:rPr>
            </w:pPr>
            <w:r w:rsidRPr="003C0CB7">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5BAF372" w14:textId="77777777" w:rsidR="00030DA5" w:rsidRPr="003C0CB7" w:rsidRDefault="00030DA5" w:rsidP="00030DA5">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701A0A31"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05F954" w14:textId="7DA98E29"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1AA9A92C" w14:textId="77777777" w:rsidTr="001C7437">
        <w:trPr>
          <w:trHeight w:val="300"/>
          <w:jc w:val="center"/>
          <w:ins w:id="10781"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3A16A4B1" w14:textId="569DA47C" w:rsidR="00030DA5" w:rsidRPr="003C0CB7" w:rsidRDefault="00030DA5" w:rsidP="00030DA5">
            <w:pPr>
              <w:rPr>
                <w:ins w:id="10782" w:author="Pavla Trefilová" w:date="2019-11-18T17:19:00Z"/>
                <w:rFonts w:ascii="Calibri" w:hAnsi="Calibri" w:cs="Calibri"/>
              </w:rPr>
            </w:pPr>
            <w:ins w:id="10783" w:author="Pavla Trefilová" w:date="2019-11-18T17:19:00Z">
              <w:r>
                <w:rPr>
                  <w:rFonts w:ascii="Calibri" w:hAnsi="Calibri" w:cs="Calibri"/>
                </w:rPr>
                <w:t>Mgr. Kamil Peterek, Ph.D.</w:t>
              </w:r>
            </w:ins>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1B8E5AF" w14:textId="78BC0608" w:rsidR="00030DA5" w:rsidRPr="003C0CB7" w:rsidRDefault="00030DA5" w:rsidP="00030DA5">
            <w:pPr>
              <w:jc w:val="center"/>
              <w:rPr>
                <w:ins w:id="10784" w:author="Pavla Trefilová" w:date="2019-11-18T17:19:00Z"/>
                <w:rFonts w:ascii="Calibri" w:hAnsi="Calibri" w:cs="Calibri"/>
              </w:rPr>
            </w:pPr>
            <w:ins w:id="10785" w:author="Pavla Trefilová" w:date="2019-11-18T17:19:00Z">
              <w:r>
                <w:rPr>
                  <w:rFonts w:ascii="Calibri" w:hAnsi="Calibri" w:cs="Calibri"/>
                  <w:color w:val="000000"/>
                </w:rPr>
                <w:t>1982</w:t>
              </w:r>
            </w:ins>
          </w:p>
        </w:tc>
        <w:tc>
          <w:tcPr>
            <w:tcW w:w="940" w:type="dxa"/>
            <w:tcBorders>
              <w:top w:val="nil"/>
              <w:left w:val="nil"/>
              <w:bottom w:val="single" w:sz="4" w:space="0" w:color="auto"/>
              <w:right w:val="single" w:sz="4" w:space="0" w:color="auto"/>
            </w:tcBorders>
            <w:shd w:val="clear" w:color="auto" w:fill="auto"/>
            <w:noWrap/>
            <w:vAlign w:val="bottom"/>
          </w:tcPr>
          <w:p w14:paraId="7D5013B5" w14:textId="1D7EC784" w:rsidR="00030DA5" w:rsidRPr="003C0CB7" w:rsidRDefault="00030DA5" w:rsidP="00030DA5">
            <w:pPr>
              <w:jc w:val="center"/>
              <w:rPr>
                <w:ins w:id="10786" w:author="Pavla Trefilová" w:date="2019-11-18T17:19:00Z"/>
                <w:rFonts w:ascii="Calibri" w:hAnsi="Calibri" w:cs="Calibri"/>
              </w:rPr>
            </w:pPr>
            <w:ins w:id="10787" w:author="Pavla Trefilová" w:date="2019-11-18T17:19:00Z">
              <w:r>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tcPr>
          <w:p w14:paraId="0410FC3F" w14:textId="11C66FF6" w:rsidR="00030DA5" w:rsidRPr="000A7E3C" w:rsidRDefault="00030DA5" w:rsidP="00030DA5">
            <w:pPr>
              <w:jc w:val="center"/>
              <w:rPr>
                <w:ins w:id="10788" w:author="Pavla Trefilová" w:date="2019-11-18T17:19:00Z"/>
                <w:rFonts w:ascii="Calibri" w:hAnsi="Calibri" w:cs="Calibri"/>
              </w:rPr>
            </w:pPr>
            <w:ins w:id="10789" w:author="Pavla Trefilová" w:date="2019-11-18T17:19:00Z">
              <w:r>
                <w:rPr>
                  <w:rFonts w:ascii="Calibri" w:hAnsi="Calibri" w:cs="Calibri"/>
                </w:rPr>
                <w:t>U - 31.10.2020</w:t>
              </w:r>
            </w:ins>
          </w:p>
        </w:tc>
      </w:tr>
      <w:tr w:rsidR="00030DA5" w:rsidRPr="003C0CB7" w14:paraId="552006C4"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1639B63" w14:textId="77777777" w:rsidR="00030DA5" w:rsidRPr="003C0CB7" w:rsidRDefault="00030DA5" w:rsidP="00030DA5">
            <w:pPr>
              <w:rPr>
                <w:rFonts w:ascii="Calibri" w:hAnsi="Calibri" w:cs="Calibri"/>
              </w:rPr>
            </w:pPr>
            <w:r w:rsidRPr="003C0CB7">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4CE793"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025CDE9A"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FD47883" w14:textId="0FA5206C" w:rsidR="00030DA5" w:rsidRPr="003C0CB7" w:rsidRDefault="00030DA5" w:rsidP="00030DA5">
            <w:pPr>
              <w:jc w:val="center"/>
              <w:rPr>
                <w:rFonts w:ascii="Calibri" w:hAnsi="Calibri" w:cs="Calibri"/>
              </w:rPr>
            </w:pPr>
            <w:r w:rsidRPr="000A7E3C">
              <w:rPr>
                <w:rFonts w:ascii="Calibri" w:hAnsi="Calibri" w:cs="Calibri"/>
              </w:rPr>
              <w:t>N</w:t>
            </w:r>
          </w:p>
        </w:tc>
      </w:tr>
      <w:tr w:rsidR="001D5ED8" w:rsidRPr="003C0CB7" w14:paraId="27792393" w14:textId="77777777" w:rsidTr="001C7437">
        <w:trPr>
          <w:trHeight w:val="300"/>
          <w:jc w:val="center"/>
          <w:del w:id="10790"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30C457F1" w14:textId="77777777" w:rsidR="001D5ED8" w:rsidRPr="003C0CB7" w:rsidRDefault="001D5ED8" w:rsidP="001D5ED8">
            <w:pPr>
              <w:rPr>
                <w:del w:id="10791" w:author="Pavla Trefilová" w:date="2019-11-18T17:19:00Z"/>
                <w:rFonts w:ascii="Calibri" w:hAnsi="Calibri" w:cs="Calibri"/>
              </w:rPr>
            </w:pPr>
            <w:del w:id="10792" w:author="Pavla Trefilová" w:date="2019-11-18T17:19:00Z">
              <w:r w:rsidRPr="003C0CB7">
                <w:rPr>
                  <w:rFonts w:ascii="Calibri" w:hAnsi="Calibri" w:cs="Calibri"/>
                </w:rPr>
                <w:delText>Mgr. Lubomír Sedláček,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76E90F7" w14:textId="77777777" w:rsidR="001D5ED8" w:rsidRPr="003C0CB7" w:rsidRDefault="001D5ED8" w:rsidP="001D5ED8">
            <w:pPr>
              <w:jc w:val="center"/>
              <w:rPr>
                <w:del w:id="10793" w:author="Pavla Trefilová" w:date="2019-11-18T17:19:00Z"/>
                <w:rFonts w:ascii="Calibri" w:hAnsi="Calibri" w:cs="Calibri"/>
              </w:rPr>
            </w:pPr>
            <w:del w:id="10794" w:author="Pavla Trefilová" w:date="2019-11-18T17:19:00Z">
              <w:r w:rsidRPr="003C0CB7">
                <w:rPr>
                  <w:rFonts w:ascii="Calibri" w:hAnsi="Calibri" w:cs="Calibri"/>
                </w:rPr>
                <w:delText>1961</w:delText>
              </w:r>
            </w:del>
          </w:p>
        </w:tc>
        <w:tc>
          <w:tcPr>
            <w:tcW w:w="940" w:type="dxa"/>
            <w:tcBorders>
              <w:top w:val="nil"/>
              <w:left w:val="nil"/>
              <w:bottom w:val="single" w:sz="4" w:space="0" w:color="auto"/>
              <w:right w:val="single" w:sz="4" w:space="0" w:color="auto"/>
            </w:tcBorders>
            <w:shd w:val="clear" w:color="auto" w:fill="auto"/>
            <w:noWrap/>
            <w:vAlign w:val="bottom"/>
          </w:tcPr>
          <w:p w14:paraId="67BC3A74" w14:textId="77777777" w:rsidR="001D5ED8" w:rsidRPr="003C0CB7" w:rsidRDefault="001D5ED8" w:rsidP="001D5ED8">
            <w:pPr>
              <w:jc w:val="center"/>
              <w:rPr>
                <w:del w:id="10795" w:author="Pavla Trefilová" w:date="2019-11-18T17:19:00Z"/>
                <w:rFonts w:ascii="Calibri" w:hAnsi="Calibri" w:cs="Calibri"/>
              </w:rPr>
            </w:pPr>
            <w:del w:id="10796" w:author="Pavla Trefilová" w:date="2019-11-18T17:19:00Z">
              <w:r w:rsidRPr="003C0CB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14:paraId="3B1B758B" w14:textId="77777777" w:rsidR="001D5ED8" w:rsidRPr="000A7E3C" w:rsidRDefault="001D5ED8" w:rsidP="001D5ED8">
            <w:pPr>
              <w:jc w:val="center"/>
              <w:rPr>
                <w:del w:id="10797" w:author="Pavla Trefilová" w:date="2019-11-18T17:19:00Z"/>
                <w:rFonts w:ascii="Calibri" w:hAnsi="Calibri" w:cs="Calibri"/>
              </w:rPr>
            </w:pPr>
            <w:del w:id="10798" w:author="Pavla Trefilová" w:date="2019-11-18T17:19:00Z">
              <w:r w:rsidRPr="006C3E79">
                <w:rPr>
                  <w:rFonts w:ascii="Calibri" w:hAnsi="Calibri" w:cs="Calibri"/>
                </w:rPr>
                <w:delText>N</w:delText>
              </w:r>
            </w:del>
          </w:p>
        </w:tc>
      </w:tr>
      <w:tr w:rsidR="00030DA5" w:rsidRPr="003C0CB7" w14:paraId="0476D4F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B0817E" w14:textId="77777777" w:rsidR="00030DA5" w:rsidRPr="003C0CB7" w:rsidRDefault="00030DA5" w:rsidP="00030DA5">
            <w:pPr>
              <w:rPr>
                <w:rFonts w:ascii="Calibri" w:hAnsi="Calibri" w:cs="Calibri"/>
              </w:rPr>
            </w:pPr>
            <w:r w:rsidRPr="003C0CB7">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6649504"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4BB596EA"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6B6E65" w14:textId="50DCC1C0"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043D20DF"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DD3B029" w14:textId="77777777" w:rsidR="00030DA5" w:rsidRPr="003C0CB7" w:rsidRDefault="00030DA5" w:rsidP="00030DA5">
            <w:pPr>
              <w:rPr>
                <w:rFonts w:ascii="Calibri" w:hAnsi="Calibri" w:cs="Calibri"/>
              </w:rPr>
            </w:pPr>
            <w:r w:rsidRPr="003C0CB7">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D19FED8" w14:textId="77777777" w:rsidR="00030DA5" w:rsidRPr="003C0CB7" w:rsidRDefault="00030DA5" w:rsidP="00030DA5">
            <w:pPr>
              <w:jc w:val="center"/>
              <w:rPr>
                <w:rFonts w:ascii="Calibri" w:hAnsi="Calibri" w:cs="Calibri"/>
              </w:rPr>
            </w:pPr>
            <w:r w:rsidRPr="003C0CB7">
              <w:rPr>
                <w:rFonts w:ascii="Calibri" w:hAnsi="Calibri" w:cs="Calibri"/>
              </w:rPr>
              <w:t>1986</w:t>
            </w:r>
          </w:p>
        </w:tc>
        <w:tc>
          <w:tcPr>
            <w:tcW w:w="940" w:type="dxa"/>
            <w:tcBorders>
              <w:top w:val="nil"/>
              <w:left w:val="nil"/>
              <w:bottom w:val="single" w:sz="4" w:space="0" w:color="auto"/>
              <w:right w:val="single" w:sz="4" w:space="0" w:color="auto"/>
            </w:tcBorders>
            <w:shd w:val="clear" w:color="auto" w:fill="auto"/>
            <w:noWrap/>
            <w:vAlign w:val="bottom"/>
            <w:hideMark/>
          </w:tcPr>
          <w:p w14:paraId="0952782B"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BD8B8FA" w14:textId="5CA5D8BE" w:rsidR="00030DA5" w:rsidRPr="003C0CB7" w:rsidRDefault="00030DA5" w:rsidP="00030DA5">
            <w:pPr>
              <w:jc w:val="center"/>
              <w:rPr>
                <w:rFonts w:ascii="Calibri" w:hAnsi="Calibri" w:cs="Calibri"/>
              </w:rPr>
            </w:pPr>
            <w:r>
              <w:rPr>
                <w:rFonts w:ascii="Calibri" w:hAnsi="Calibri" w:cs="Calibri"/>
              </w:rPr>
              <w:t>N</w:t>
            </w:r>
          </w:p>
        </w:tc>
      </w:tr>
      <w:tr w:rsidR="00030DA5" w:rsidRPr="003C0CB7" w14:paraId="5629873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22BA84" w14:textId="77777777" w:rsidR="00030DA5" w:rsidRPr="003C0CB7" w:rsidRDefault="00030DA5" w:rsidP="00030DA5">
            <w:pPr>
              <w:rPr>
                <w:rFonts w:ascii="Calibri" w:hAnsi="Calibri" w:cs="Calibri"/>
              </w:rPr>
            </w:pPr>
            <w:r w:rsidRPr="003C0CB7">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5A39F0"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4B6D79D0" w14:textId="77777777" w:rsidR="00030DA5" w:rsidRPr="003C0CB7" w:rsidRDefault="00030DA5" w:rsidP="00030DA5">
            <w:pPr>
              <w:jc w:val="center"/>
              <w:rPr>
                <w:rFonts w:ascii="Calibri" w:hAnsi="Calibri" w:cs="Calibri"/>
              </w:rPr>
            </w:pPr>
            <w:r w:rsidRPr="003C0CB7">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E7014C" w14:textId="3E420941" w:rsidR="00030DA5" w:rsidRPr="003C0CB7" w:rsidRDefault="00030DA5" w:rsidP="00030DA5">
            <w:pPr>
              <w:jc w:val="center"/>
              <w:rPr>
                <w:rFonts w:ascii="Calibri" w:hAnsi="Calibri" w:cs="Calibri"/>
              </w:rPr>
            </w:pPr>
            <w:r w:rsidRPr="00335D05">
              <w:rPr>
                <w:rFonts w:ascii="Calibri" w:hAnsi="Calibri" w:cs="Calibri"/>
              </w:rPr>
              <w:t>N</w:t>
            </w:r>
          </w:p>
        </w:tc>
      </w:tr>
      <w:tr w:rsidR="001D5ED8" w:rsidRPr="003C0CB7" w14:paraId="030CE751" w14:textId="77777777" w:rsidTr="00D90DB1">
        <w:trPr>
          <w:trHeight w:val="300"/>
          <w:jc w:val="center"/>
          <w:del w:id="10799"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D567C37" w14:textId="77777777" w:rsidR="001D5ED8" w:rsidRPr="003C0CB7" w:rsidRDefault="001D5ED8" w:rsidP="001D5ED8">
            <w:pPr>
              <w:rPr>
                <w:del w:id="10800" w:author="Pavla Trefilová" w:date="2019-11-18T17:19:00Z"/>
                <w:rFonts w:ascii="Calibri" w:hAnsi="Calibri" w:cs="Calibri"/>
              </w:rPr>
            </w:pPr>
            <w:del w:id="10801" w:author="Pavla Trefilová" w:date="2019-11-18T17:19:00Z">
              <w:r w:rsidRPr="003C0CB7">
                <w:rPr>
                  <w:rFonts w:ascii="Calibri" w:hAnsi="Calibri" w:cs="Calibri"/>
                </w:rPr>
                <w:delText>Ing. Jiří Svoboda,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9E84491" w14:textId="77777777" w:rsidR="001D5ED8" w:rsidRPr="003C0CB7" w:rsidRDefault="001D5ED8" w:rsidP="001D5ED8">
            <w:pPr>
              <w:jc w:val="center"/>
              <w:rPr>
                <w:del w:id="10802" w:author="Pavla Trefilová" w:date="2019-11-18T17:19:00Z"/>
                <w:rFonts w:ascii="Calibri" w:hAnsi="Calibri" w:cs="Calibri"/>
              </w:rPr>
            </w:pPr>
            <w:del w:id="10803" w:author="Pavla Trefilová" w:date="2019-11-18T17:19:00Z">
              <w:r w:rsidRPr="003C0CB7">
                <w:rPr>
                  <w:rFonts w:ascii="Calibri" w:hAnsi="Calibri" w:cs="Calibri"/>
                  <w:color w:val="000000"/>
                </w:rPr>
                <w:delText>1980</w:delText>
              </w:r>
            </w:del>
          </w:p>
        </w:tc>
        <w:tc>
          <w:tcPr>
            <w:tcW w:w="940" w:type="dxa"/>
            <w:tcBorders>
              <w:top w:val="nil"/>
              <w:left w:val="nil"/>
              <w:bottom w:val="single" w:sz="4" w:space="0" w:color="auto"/>
              <w:right w:val="single" w:sz="4" w:space="0" w:color="auto"/>
            </w:tcBorders>
            <w:shd w:val="clear" w:color="auto" w:fill="auto"/>
            <w:noWrap/>
            <w:vAlign w:val="center"/>
          </w:tcPr>
          <w:p w14:paraId="4E9B2872" w14:textId="77777777" w:rsidR="001D5ED8" w:rsidRPr="003C0CB7" w:rsidRDefault="001D5ED8" w:rsidP="001D5ED8">
            <w:pPr>
              <w:jc w:val="center"/>
              <w:rPr>
                <w:del w:id="10804" w:author="Pavla Trefilová" w:date="2019-11-18T17:19:00Z"/>
                <w:rFonts w:ascii="Calibri" w:hAnsi="Calibri" w:cs="Calibri"/>
              </w:rPr>
            </w:pPr>
            <w:del w:id="10805" w:author="Pavla Trefilová" w:date="2019-11-18T17:19:00Z">
              <w:r w:rsidRPr="003C0CB7">
                <w:rPr>
                  <w:rFonts w:ascii="Calibri" w:hAnsi="Calibri" w:cs="Calibri"/>
                  <w:color w:val="000000"/>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14:paraId="316B78FA" w14:textId="77777777" w:rsidR="001D5ED8" w:rsidRPr="00335D05" w:rsidRDefault="001D5ED8" w:rsidP="001D5ED8">
            <w:pPr>
              <w:jc w:val="center"/>
              <w:rPr>
                <w:del w:id="10806" w:author="Pavla Trefilová" w:date="2019-11-18T17:19:00Z"/>
                <w:rFonts w:ascii="Calibri" w:hAnsi="Calibri" w:cs="Calibri"/>
              </w:rPr>
            </w:pPr>
            <w:del w:id="10807" w:author="Pavla Trefilová" w:date="2019-11-18T17:19:00Z">
              <w:r w:rsidRPr="00A20C1C">
                <w:rPr>
                  <w:rFonts w:ascii="Calibri" w:hAnsi="Calibri" w:cs="Calibri"/>
                </w:rPr>
                <w:delText>N</w:delText>
              </w:r>
            </w:del>
          </w:p>
        </w:tc>
      </w:tr>
      <w:tr w:rsidR="00030DA5" w:rsidRPr="003C0CB7" w14:paraId="2DD01A6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3440B0" w14:textId="77777777" w:rsidR="00030DA5" w:rsidRPr="003C0CB7" w:rsidRDefault="00030DA5" w:rsidP="00030DA5">
            <w:pPr>
              <w:rPr>
                <w:rFonts w:ascii="Calibri" w:hAnsi="Calibri" w:cs="Calibri"/>
              </w:rPr>
            </w:pPr>
            <w:r w:rsidRPr="003C0CB7">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A26A43"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66D393BC"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DD775D3" w14:textId="27211578" w:rsidR="00030DA5" w:rsidRPr="003C0CB7" w:rsidRDefault="00030DA5" w:rsidP="00030DA5">
            <w:pPr>
              <w:jc w:val="center"/>
              <w:rPr>
                <w:rFonts w:ascii="Calibri" w:hAnsi="Calibri" w:cs="Calibri"/>
              </w:rPr>
            </w:pPr>
            <w:r w:rsidRPr="00335D05">
              <w:rPr>
                <w:rFonts w:ascii="Calibri" w:hAnsi="Calibri" w:cs="Calibri"/>
              </w:rPr>
              <w:t>N</w:t>
            </w:r>
          </w:p>
        </w:tc>
      </w:tr>
      <w:tr w:rsidR="00030DA5" w:rsidRPr="003C0CB7" w14:paraId="3B1F329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910FAC" w14:textId="77777777" w:rsidR="00030DA5" w:rsidRPr="003C0CB7" w:rsidRDefault="00030DA5" w:rsidP="00030DA5">
            <w:pPr>
              <w:rPr>
                <w:rFonts w:ascii="Calibri" w:hAnsi="Calibri" w:cs="Calibri"/>
              </w:rPr>
            </w:pPr>
            <w:r w:rsidRPr="003C0CB7">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130CCF"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68DF1413"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112038E" w14:textId="55EE3A16" w:rsidR="00030DA5" w:rsidRPr="003C0CB7" w:rsidRDefault="00030DA5" w:rsidP="00030DA5">
            <w:pPr>
              <w:jc w:val="center"/>
              <w:rPr>
                <w:rFonts w:ascii="Calibri" w:hAnsi="Calibri" w:cs="Calibri"/>
              </w:rPr>
            </w:pPr>
            <w:r w:rsidRPr="00335D05">
              <w:rPr>
                <w:rFonts w:ascii="Calibri" w:hAnsi="Calibri" w:cs="Calibri"/>
              </w:rPr>
              <w:t>N</w:t>
            </w:r>
          </w:p>
        </w:tc>
      </w:tr>
      <w:tr w:rsidR="00030DA5" w:rsidRPr="003C0CB7" w14:paraId="7EA69B0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E4495C" w14:textId="77777777" w:rsidR="00030DA5" w:rsidRPr="003C0CB7" w:rsidRDefault="00030DA5" w:rsidP="00030DA5">
            <w:pPr>
              <w:rPr>
                <w:rFonts w:ascii="Calibri" w:hAnsi="Calibri" w:cs="Calibri"/>
              </w:rPr>
            </w:pPr>
            <w:r w:rsidRPr="003C0CB7">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EDF0FFB" w14:textId="77777777" w:rsidR="00030DA5" w:rsidRPr="003C0CB7" w:rsidRDefault="00030DA5" w:rsidP="00030DA5">
            <w:pPr>
              <w:jc w:val="center"/>
              <w:rPr>
                <w:rFonts w:ascii="Calibri" w:hAnsi="Calibri" w:cs="Calibri"/>
              </w:rPr>
            </w:pPr>
            <w:r w:rsidRPr="003C0CB7">
              <w:rPr>
                <w:rFonts w:ascii="Calibri" w:hAnsi="Calibri" w:cs="Calibri"/>
              </w:rPr>
              <w:t>1985</w:t>
            </w:r>
          </w:p>
        </w:tc>
        <w:tc>
          <w:tcPr>
            <w:tcW w:w="940" w:type="dxa"/>
            <w:tcBorders>
              <w:top w:val="nil"/>
              <w:left w:val="nil"/>
              <w:bottom w:val="single" w:sz="4" w:space="0" w:color="auto"/>
              <w:right w:val="single" w:sz="4" w:space="0" w:color="auto"/>
            </w:tcBorders>
            <w:shd w:val="clear" w:color="auto" w:fill="auto"/>
            <w:noWrap/>
            <w:vAlign w:val="bottom"/>
            <w:hideMark/>
          </w:tcPr>
          <w:p w14:paraId="7E750DE9" w14:textId="77777777" w:rsidR="00030DA5" w:rsidRPr="003C0CB7" w:rsidRDefault="00030DA5" w:rsidP="00030DA5">
            <w:pPr>
              <w:jc w:val="center"/>
              <w:rPr>
                <w:rFonts w:ascii="Calibri" w:hAnsi="Calibri" w:cs="Calibri"/>
              </w:rPr>
            </w:pPr>
            <w:r w:rsidRPr="003C0CB7">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A39C0D" w14:textId="6178EADB" w:rsidR="00030DA5" w:rsidRPr="003C0CB7" w:rsidRDefault="00030DA5" w:rsidP="00030DA5">
            <w:pPr>
              <w:jc w:val="center"/>
              <w:rPr>
                <w:rFonts w:ascii="Calibri" w:hAnsi="Calibri" w:cs="Calibri"/>
              </w:rPr>
            </w:pPr>
            <w:r>
              <w:rPr>
                <w:rFonts w:ascii="Calibri" w:hAnsi="Calibri" w:cs="Calibri"/>
              </w:rPr>
              <w:t>N</w:t>
            </w:r>
          </w:p>
        </w:tc>
      </w:tr>
      <w:tr w:rsidR="00030DA5" w:rsidRPr="003C0CB7" w14:paraId="757905BB" w14:textId="77777777" w:rsidTr="00D90DB1">
        <w:trPr>
          <w:trHeight w:val="315"/>
          <w:jc w:val="center"/>
          <w:ins w:id="10808" w:author="Pavla Trefilová" w:date="2019-11-18T17:19:00Z"/>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73EDDD" w14:textId="2786685E" w:rsidR="00030DA5" w:rsidRPr="0034135C" w:rsidRDefault="00030DA5" w:rsidP="00030DA5">
            <w:pPr>
              <w:rPr>
                <w:ins w:id="10809" w:author="Pavla Trefilová" w:date="2019-11-18T17:19:00Z"/>
                <w:rFonts w:ascii="Calibri" w:hAnsi="Calibri" w:cs="Calibri"/>
                <w:b/>
                <w:bCs/>
              </w:rPr>
            </w:pPr>
            <w:ins w:id="10810" w:author="Pavla Trefilová" w:date="2019-11-18T17:19:00Z">
              <w:r>
                <w:rPr>
                  <w:rFonts w:ascii="Calibri" w:hAnsi="Calibri" w:cs="Calibri"/>
                  <w:b/>
                  <w:bCs/>
                </w:rPr>
                <w:t>Asistenti</w:t>
              </w:r>
            </w:ins>
          </w:p>
        </w:tc>
      </w:tr>
      <w:tr w:rsidR="00030DA5" w:rsidRPr="003C0CB7" w14:paraId="6BC9A39F" w14:textId="77777777" w:rsidTr="00D90DB1">
        <w:trPr>
          <w:trHeight w:val="300"/>
          <w:jc w:val="center"/>
          <w:ins w:id="10811"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11F4BA1" w14:textId="6A5EA939" w:rsidR="00030DA5" w:rsidRPr="003C0CB7" w:rsidRDefault="00030DA5" w:rsidP="00030DA5">
            <w:pPr>
              <w:rPr>
                <w:ins w:id="10812" w:author="Pavla Trefilová" w:date="2019-11-18T17:19:00Z"/>
                <w:rFonts w:ascii="Calibri" w:hAnsi="Calibri" w:cs="Calibri"/>
              </w:rPr>
            </w:pPr>
            <w:ins w:id="10813" w:author="Pavla Trefilová" w:date="2019-11-18T17:19:00Z">
              <w:r>
                <w:rPr>
                  <w:rFonts w:ascii="Calibri" w:hAnsi="Calibri" w:cs="Calibri"/>
                </w:rPr>
                <w:t>Ing. David Homola</w:t>
              </w:r>
            </w:ins>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A54E89" w14:textId="4C8EF00F" w:rsidR="00030DA5" w:rsidRPr="003C0CB7" w:rsidRDefault="00030DA5" w:rsidP="00030DA5">
            <w:pPr>
              <w:jc w:val="center"/>
              <w:rPr>
                <w:ins w:id="10814" w:author="Pavla Trefilová" w:date="2019-11-18T17:19:00Z"/>
                <w:rFonts w:ascii="Calibri" w:hAnsi="Calibri" w:cs="Calibri"/>
                <w:color w:val="000000"/>
              </w:rPr>
            </w:pPr>
            <w:ins w:id="10815" w:author="Pavla Trefilová" w:date="2019-11-18T17:19:00Z">
              <w:r>
                <w:rPr>
                  <w:rFonts w:ascii="Calibri" w:hAnsi="Calibri" w:cs="Calibri"/>
                  <w:color w:val="000000"/>
                </w:rPr>
                <w:t>1988</w:t>
              </w:r>
            </w:ins>
          </w:p>
        </w:tc>
        <w:tc>
          <w:tcPr>
            <w:tcW w:w="940" w:type="dxa"/>
            <w:tcBorders>
              <w:top w:val="nil"/>
              <w:left w:val="nil"/>
              <w:bottom w:val="single" w:sz="4" w:space="0" w:color="auto"/>
              <w:right w:val="single" w:sz="4" w:space="0" w:color="auto"/>
            </w:tcBorders>
            <w:shd w:val="clear" w:color="auto" w:fill="auto"/>
            <w:noWrap/>
            <w:vAlign w:val="bottom"/>
          </w:tcPr>
          <w:p w14:paraId="48C29897" w14:textId="229C4F0F" w:rsidR="00030DA5" w:rsidRPr="003C0CB7" w:rsidRDefault="00030DA5" w:rsidP="00030DA5">
            <w:pPr>
              <w:jc w:val="center"/>
              <w:rPr>
                <w:ins w:id="10816" w:author="Pavla Trefilová" w:date="2019-11-18T17:19:00Z"/>
                <w:rFonts w:ascii="Calibri" w:hAnsi="Calibri" w:cs="Calibri"/>
                <w:color w:val="000000"/>
              </w:rPr>
            </w:pPr>
            <w:ins w:id="10817" w:author="Pavla Trefilová" w:date="2019-11-18T17:19:00Z">
              <w:r>
                <w:rPr>
                  <w:rFonts w:ascii="Calibri" w:hAnsi="Calibri" w:cs="Calibri"/>
                  <w:sz w:val="22"/>
                  <w:szCs w:val="22"/>
                </w:rPr>
                <w:t>40</w:t>
              </w:r>
            </w:ins>
          </w:p>
        </w:tc>
        <w:tc>
          <w:tcPr>
            <w:tcW w:w="1580" w:type="dxa"/>
            <w:tcBorders>
              <w:top w:val="nil"/>
              <w:left w:val="single" w:sz="4" w:space="0" w:color="auto"/>
              <w:bottom w:val="single" w:sz="4" w:space="0" w:color="auto"/>
              <w:right w:val="single" w:sz="12" w:space="0" w:color="auto"/>
            </w:tcBorders>
            <w:shd w:val="clear" w:color="auto" w:fill="auto"/>
            <w:noWrap/>
          </w:tcPr>
          <w:p w14:paraId="6C64A2E2" w14:textId="6191C398" w:rsidR="00030DA5" w:rsidRPr="003C0CB7" w:rsidRDefault="00030DA5" w:rsidP="00030DA5">
            <w:pPr>
              <w:jc w:val="center"/>
              <w:rPr>
                <w:ins w:id="10818" w:author="Pavla Trefilová" w:date="2019-11-18T17:19:00Z"/>
                <w:rFonts w:ascii="Calibri" w:hAnsi="Calibri" w:cs="Calibri"/>
                <w:color w:val="000000"/>
              </w:rPr>
            </w:pPr>
            <w:ins w:id="10819" w:author="Pavla Trefilová" w:date="2019-11-18T17:19:00Z">
              <w:r>
                <w:rPr>
                  <w:rFonts w:ascii="Calibri" w:hAnsi="Calibri" w:cs="Calibri"/>
                </w:rPr>
                <w:t>U-31.8.2021</w:t>
              </w:r>
            </w:ins>
          </w:p>
        </w:tc>
      </w:tr>
      <w:tr w:rsidR="00030DA5" w:rsidRPr="003C0CB7" w14:paraId="33341737" w14:textId="77777777" w:rsidTr="0031440D">
        <w:trPr>
          <w:trHeight w:val="300"/>
          <w:jc w:val="center"/>
          <w:ins w:id="10820"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5872C7B" w14:textId="3009938F" w:rsidR="00030DA5" w:rsidRPr="003C0CB7" w:rsidRDefault="00030DA5" w:rsidP="00030DA5">
            <w:pPr>
              <w:rPr>
                <w:ins w:id="10821" w:author="Pavla Trefilová" w:date="2019-11-18T17:19:00Z"/>
                <w:rFonts w:ascii="Calibri" w:hAnsi="Calibri" w:cs="Calibri"/>
              </w:rPr>
            </w:pPr>
            <w:ins w:id="10822" w:author="Pavla Trefilová" w:date="2019-11-18T17:19:00Z">
              <w:r>
                <w:rPr>
                  <w:rFonts w:ascii="Calibri" w:hAnsi="Calibri" w:cs="Calibri"/>
                </w:rPr>
                <w:t>Ing. Aleš Kunčar</w:t>
              </w:r>
            </w:ins>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DC22EB9" w14:textId="7A6E99A8" w:rsidR="00030DA5" w:rsidRPr="003C0CB7" w:rsidRDefault="00030DA5" w:rsidP="00030DA5">
            <w:pPr>
              <w:jc w:val="center"/>
              <w:rPr>
                <w:ins w:id="10823" w:author="Pavla Trefilová" w:date="2019-11-18T17:19:00Z"/>
                <w:rFonts w:ascii="Calibri" w:hAnsi="Calibri" w:cs="Calibri"/>
                <w:color w:val="000000"/>
              </w:rPr>
            </w:pPr>
            <w:ins w:id="10824" w:author="Pavla Trefilová" w:date="2019-11-18T17:19:00Z">
              <w:r>
                <w:rPr>
                  <w:rFonts w:ascii="Calibri" w:hAnsi="Calibri" w:cs="Calibri"/>
                  <w:color w:val="000000"/>
                </w:rPr>
                <w:t>1989</w:t>
              </w:r>
            </w:ins>
          </w:p>
        </w:tc>
        <w:tc>
          <w:tcPr>
            <w:tcW w:w="940" w:type="dxa"/>
            <w:tcBorders>
              <w:top w:val="nil"/>
              <w:left w:val="nil"/>
              <w:bottom w:val="single" w:sz="4" w:space="0" w:color="auto"/>
              <w:right w:val="single" w:sz="4" w:space="0" w:color="auto"/>
            </w:tcBorders>
            <w:shd w:val="clear" w:color="auto" w:fill="auto"/>
            <w:noWrap/>
            <w:vAlign w:val="bottom"/>
          </w:tcPr>
          <w:p w14:paraId="3D871FFC" w14:textId="0009B187" w:rsidR="00030DA5" w:rsidRPr="003C0CB7" w:rsidRDefault="00030DA5" w:rsidP="00030DA5">
            <w:pPr>
              <w:jc w:val="center"/>
              <w:rPr>
                <w:ins w:id="10825" w:author="Pavla Trefilová" w:date="2019-11-18T17:19:00Z"/>
                <w:rFonts w:ascii="Calibri" w:hAnsi="Calibri" w:cs="Calibri"/>
                <w:color w:val="000000"/>
              </w:rPr>
            </w:pPr>
            <w:ins w:id="10826" w:author="Pavla Trefilová" w:date="2019-11-18T17:19:00Z">
              <w:r>
                <w:rPr>
                  <w:rFonts w:ascii="Calibri" w:hAnsi="Calibri" w:cs="Calibri"/>
                  <w:sz w:val="22"/>
                  <w:szCs w:val="22"/>
                </w:rPr>
                <w:t>40</w:t>
              </w:r>
            </w:ins>
          </w:p>
        </w:tc>
        <w:tc>
          <w:tcPr>
            <w:tcW w:w="1580" w:type="dxa"/>
            <w:tcBorders>
              <w:top w:val="nil"/>
              <w:left w:val="single" w:sz="4" w:space="0" w:color="auto"/>
              <w:bottom w:val="single" w:sz="4" w:space="0" w:color="auto"/>
              <w:right w:val="single" w:sz="12" w:space="0" w:color="auto"/>
            </w:tcBorders>
            <w:shd w:val="clear" w:color="auto" w:fill="auto"/>
            <w:noWrap/>
          </w:tcPr>
          <w:p w14:paraId="03E2E9E8" w14:textId="0EEC4650" w:rsidR="00030DA5" w:rsidRPr="00012F78" w:rsidRDefault="00030DA5" w:rsidP="00030DA5">
            <w:pPr>
              <w:jc w:val="center"/>
              <w:rPr>
                <w:ins w:id="10827" w:author="Pavla Trefilová" w:date="2019-11-18T17:19:00Z"/>
                <w:rFonts w:ascii="Calibri" w:hAnsi="Calibri" w:cs="Calibri"/>
              </w:rPr>
            </w:pPr>
            <w:ins w:id="10828" w:author="Pavla Trefilová" w:date="2019-11-18T17:19:00Z">
              <w:r>
                <w:rPr>
                  <w:rFonts w:ascii="Calibri" w:hAnsi="Calibri" w:cs="Calibri"/>
                </w:rPr>
                <w:t>U-31.7.2020</w:t>
              </w:r>
            </w:ins>
          </w:p>
        </w:tc>
      </w:tr>
      <w:tr w:rsidR="00030DA5" w:rsidRPr="003C0CB7" w14:paraId="6A60B4F5" w14:textId="77777777" w:rsidTr="0031440D">
        <w:trPr>
          <w:trHeight w:val="300"/>
          <w:jc w:val="center"/>
          <w:ins w:id="10829"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9769AB4" w14:textId="19521C5F" w:rsidR="00030DA5" w:rsidRPr="003C0CB7" w:rsidRDefault="00030DA5" w:rsidP="00030DA5">
            <w:pPr>
              <w:rPr>
                <w:ins w:id="10830" w:author="Pavla Trefilová" w:date="2019-11-18T17:19:00Z"/>
                <w:rFonts w:ascii="Calibri" w:hAnsi="Calibri" w:cs="Calibri"/>
              </w:rPr>
            </w:pPr>
            <w:ins w:id="10831" w:author="Pavla Trefilová" w:date="2019-11-18T17:19:00Z">
              <w:r>
                <w:rPr>
                  <w:rFonts w:ascii="Calibri" w:hAnsi="Calibri" w:cs="Calibri"/>
                </w:rPr>
                <w:t>Ing. Tomáš Urbánek</w:t>
              </w:r>
            </w:ins>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19AA55" w14:textId="7E171735" w:rsidR="00030DA5" w:rsidRPr="003C0CB7" w:rsidRDefault="00030DA5" w:rsidP="00030DA5">
            <w:pPr>
              <w:jc w:val="center"/>
              <w:rPr>
                <w:ins w:id="10832" w:author="Pavla Trefilová" w:date="2019-11-18T17:19:00Z"/>
                <w:rFonts w:ascii="Calibri" w:hAnsi="Calibri" w:cs="Calibri"/>
                <w:color w:val="000000"/>
              </w:rPr>
            </w:pPr>
            <w:ins w:id="10833" w:author="Pavla Trefilová" w:date="2019-11-18T17:19:00Z">
              <w:r>
                <w:rPr>
                  <w:rFonts w:ascii="Calibri" w:hAnsi="Calibri" w:cs="Calibri"/>
                </w:rPr>
                <w:t>1987</w:t>
              </w:r>
            </w:ins>
          </w:p>
        </w:tc>
        <w:tc>
          <w:tcPr>
            <w:tcW w:w="940" w:type="dxa"/>
            <w:tcBorders>
              <w:top w:val="nil"/>
              <w:left w:val="nil"/>
              <w:bottom w:val="single" w:sz="4" w:space="0" w:color="auto"/>
              <w:right w:val="single" w:sz="4" w:space="0" w:color="auto"/>
            </w:tcBorders>
            <w:shd w:val="clear" w:color="auto" w:fill="auto"/>
            <w:noWrap/>
            <w:vAlign w:val="center"/>
          </w:tcPr>
          <w:p w14:paraId="41A84889" w14:textId="56E24AD3" w:rsidR="00030DA5" w:rsidRPr="003C0CB7" w:rsidRDefault="00030DA5" w:rsidP="00030DA5">
            <w:pPr>
              <w:jc w:val="center"/>
              <w:rPr>
                <w:ins w:id="10834" w:author="Pavla Trefilová" w:date="2019-11-18T17:19:00Z"/>
                <w:rFonts w:ascii="Calibri" w:hAnsi="Calibri" w:cs="Calibri"/>
                <w:color w:val="000000"/>
              </w:rPr>
            </w:pPr>
            <w:ins w:id="10835" w:author="Pavla Trefilová" w:date="2019-11-18T17:19:00Z">
              <w:r>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tcPr>
          <w:p w14:paraId="6FF37873" w14:textId="425D711F" w:rsidR="00030DA5" w:rsidRPr="00012F78" w:rsidRDefault="00030DA5" w:rsidP="00030DA5">
            <w:pPr>
              <w:jc w:val="center"/>
              <w:rPr>
                <w:ins w:id="10836" w:author="Pavla Trefilová" w:date="2019-11-18T17:19:00Z"/>
                <w:rFonts w:ascii="Calibri" w:hAnsi="Calibri" w:cs="Calibri"/>
              </w:rPr>
            </w:pPr>
            <w:ins w:id="10837" w:author="Pavla Trefilová" w:date="2019-11-18T17:19:00Z">
              <w:r>
                <w:rPr>
                  <w:rFonts w:ascii="Calibri" w:hAnsi="Calibri" w:cs="Calibri"/>
                </w:rPr>
                <w:t>U-31.8.2020</w:t>
              </w:r>
            </w:ins>
          </w:p>
        </w:tc>
      </w:tr>
      <w:tr w:rsidR="00030DA5" w:rsidRPr="0034135C" w14:paraId="04581255" w14:textId="77777777" w:rsidTr="00012F96">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935E9D2" w14:textId="77777777" w:rsidR="00030DA5" w:rsidRPr="0034135C" w:rsidRDefault="00030DA5" w:rsidP="00030DA5">
            <w:pPr>
              <w:rPr>
                <w:rFonts w:ascii="Calibri" w:hAnsi="Calibri" w:cs="Calibri"/>
                <w:b/>
                <w:bCs/>
              </w:rPr>
            </w:pPr>
            <w:r>
              <w:rPr>
                <w:rFonts w:ascii="Calibri" w:hAnsi="Calibri" w:cs="Calibri"/>
                <w:b/>
                <w:bCs/>
              </w:rPr>
              <w:t>Lektoři</w:t>
            </w:r>
          </w:p>
        </w:tc>
      </w:tr>
      <w:tr w:rsidR="00534C60" w:rsidRPr="003C0CB7" w14:paraId="7EB6D997"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1C3EFB7" w14:textId="2112AF65" w:rsidR="00030DA5" w:rsidRPr="003C0CB7" w:rsidRDefault="001D5ED8">
            <w:pPr>
              <w:rPr>
                <w:rFonts w:ascii="Calibri" w:hAnsi="Calibri" w:cs="Calibri"/>
              </w:rPr>
            </w:pPr>
            <w:del w:id="10838" w:author="Pavla Trefilová" w:date="2019-11-18T17:19:00Z">
              <w:r w:rsidRPr="003C0CB7">
                <w:rPr>
                  <w:rFonts w:ascii="Calibri" w:hAnsi="Calibri" w:cs="Calibri"/>
                </w:rPr>
                <w:delText>Mgr. Lubomír Jenyš</w:delText>
              </w:r>
            </w:del>
            <w:ins w:id="10839" w:author="Pavla Trefilová" w:date="2019-11-18T17:19:00Z">
              <w:r w:rsidR="00030DA5" w:rsidRPr="00030DA5">
                <w:rPr>
                  <w:rFonts w:ascii="Calibri" w:hAnsi="Calibri" w:cs="Calibri"/>
                </w:rPr>
                <w:t>Xiaofang Chen</w:t>
              </w:r>
            </w:ins>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14D01919" w14:textId="64DF8C89" w:rsidR="00030DA5" w:rsidRPr="003C0CB7" w:rsidRDefault="00030DA5" w:rsidP="00030DA5">
            <w:pPr>
              <w:jc w:val="center"/>
              <w:rPr>
                <w:rFonts w:ascii="Calibri" w:hAnsi="Calibri" w:cs="Calibri"/>
                <w:color w:val="000000"/>
              </w:rPr>
            </w:pPr>
            <w:ins w:id="10840" w:author="Pavla Trefilová" w:date="2019-11-18T17:19:00Z">
              <w:r>
                <w:rPr>
                  <w:rFonts w:ascii="Calibri" w:hAnsi="Calibri" w:cs="Calibri"/>
                  <w:color w:val="000000"/>
                </w:rPr>
                <w:t>1990</w:t>
              </w:r>
            </w:ins>
            <w:moveFromRangeStart w:id="10841" w:author="Pavla Trefilová" w:date="2019-11-18T17:19:00Z" w:name="move24990091"/>
            <w:moveFrom w:id="10842" w:author="Pavla Trefilová" w:date="2019-11-18T17:19:00Z">
              <w:r>
                <w:rPr>
                  <w:rFonts w:ascii="Calibri" w:hAnsi="Calibri" w:cs="Calibri"/>
                  <w:color w:val="000000"/>
                </w:rPr>
                <w:t>1965</w:t>
              </w:r>
            </w:moveFrom>
            <w:moveFromRangeEnd w:id="10841"/>
          </w:p>
        </w:tc>
        <w:tc>
          <w:tcPr>
            <w:tcW w:w="940" w:type="dxa"/>
            <w:tcBorders>
              <w:top w:val="nil"/>
              <w:left w:val="nil"/>
              <w:bottom w:val="single" w:sz="4" w:space="0" w:color="auto"/>
              <w:right w:val="single" w:sz="4" w:space="0" w:color="auto"/>
            </w:tcBorders>
            <w:shd w:val="clear" w:color="auto" w:fill="auto"/>
            <w:noWrap/>
            <w:vAlign w:val="center"/>
          </w:tcPr>
          <w:p w14:paraId="0E5F90DA" w14:textId="6F1F4240" w:rsidR="00030DA5" w:rsidRPr="003C0CB7" w:rsidRDefault="001D5ED8" w:rsidP="00030DA5">
            <w:pPr>
              <w:jc w:val="center"/>
              <w:rPr>
                <w:rFonts w:ascii="Calibri" w:hAnsi="Calibri" w:cs="Calibri"/>
                <w:color w:val="000000"/>
              </w:rPr>
            </w:pPr>
            <w:del w:id="10843" w:author="Pavla Trefilová" w:date="2019-11-18T17:19:00Z">
              <w:r w:rsidRPr="003C0CB7">
                <w:rPr>
                  <w:rFonts w:ascii="Calibri" w:hAnsi="Calibri" w:cs="Calibri"/>
                  <w:color w:val="000000"/>
                </w:rPr>
                <w:delText>40</w:delText>
              </w:r>
            </w:del>
            <w:ins w:id="10844" w:author="Pavla Trefilová" w:date="2019-11-18T17:19:00Z">
              <w:r w:rsidR="00030DA5">
                <w:rPr>
                  <w:rFonts w:ascii="Calibri" w:hAnsi="Calibri" w:cs="Calibri"/>
                  <w:color w:val="000000"/>
                </w:rPr>
                <w:t>12</w:t>
              </w:r>
            </w:ins>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0344BA97" w14:textId="1D3D9354" w:rsidR="00030DA5" w:rsidRPr="003C0CB7" w:rsidRDefault="001D5ED8" w:rsidP="00030DA5">
            <w:pPr>
              <w:jc w:val="center"/>
              <w:rPr>
                <w:rFonts w:ascii="Calibri" w:hAnsi="Calibri" w:cs="Calibri"/>
                <w:color w:val="000000"/>
              </w:rPr>
            </w:pPr>
            <w:del w:id="10845" w:author="Pavla Trefilová" w:date="2019-11-18T17:19:00Z">
              <w:r w:rsidRPr="00012F78">
                <w:rPr>
                  <w:rFonts w:ascii="Calibri" w:hAnsi="Calibri" w:cs="Calibri"/>
                </w:rPr>
                <w:delText>N</w:delText>
              </w:r>
            </w:del>
            <w:ins w:id="10846" w:author="Pavla Trefilová" w:date="2019-11-18T17:19:00Z">
              <w:r w:rsidR="00030DA5" w:rsidRPr="00030DA5">
                <w:rPr>
                  <w:rFonts w:ascii="Calibri" w:hAnsi="Calibri" w:cs="Calibri"/>
                </w:rPr>
                <w:t>U-31.12.2019</w:t>
              </w:r>
            </w:ins>
          </w:p>
        </w:tc>
      </w:tr>
      <w:tr w:rsidR="001D5ED8" w:rsidRPr="003C0CB7" w14:paraId="0901560F" w14:textId="77777777" w:rsidTr="00D90DB1">
        <w:trPr>
          <w:trHeight w:val="300"/>
          <w:jc w:val="center"/>
          <w:del w:id="10847"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E49BD94" w14:textId="77777777" w:rsidR="001D5ED8" w:rsidRPr="003C0CB7" w:rsidRDefault="001D5ED8" w:rsidP="001D5ED8">
            <w:pPr>
              <w:rPr>
                <w:del w:id="10848" w:author="Pavla Trefilová" w:date="2019-11-18T17:19:00Z"/>
                <w:rFonts w:ascii="Calibri" w:hAnsi="Calibri" w:cs="Calibri"/>
              </w:rPr>
            </w:pPr>
            <w:del w:id="10849" w:author="Pavla Trefilová" w:date="2019-11-18T17:19:00Z">
              <w:r w:rsidRPr="003C0CB7">
                <w:rPr>
                  <w:rFonts w:ascii="Calibri" w:hAnsi="Calibri" w:cs="Calibri"/>
                </w:rPr>
                <w:delText>Mgr. Marcela Kubalčíková</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4DFABC38" w14:textId="77777777" w:rsidR="001D5ED8" w:rsidRPr="003C0CB7" w:rsidRDefault="001D5ED8" w:rsidP="001D5ED8">
            <w:pPr>
              <w:jc w:val="center"/>
              <w:rPr>
                <w:del w:id="10850" w:author="Pavla Trefilová" w:date="2019-11-18T17:19:00Z"/>
                <w:rFonts w:ascii="Calibri" w:hAnsi="Calibri" w:cs="Calibri"/>
                <w:color w:val="000000"/>
              </w:rPr>
            </w:pPr>
            <w:del w:id="10851" w:author="Pavla Trefilová" w:date="2019-11-18T17:19:00Z">
              <w:r w:rsidRPr="003C0CB7">
                <w:rPr>
                  <w:rFonts w:ascii="Calibri" w:hAnsi="Calibri" w:cs="Calibri"/>
                  <w:color w:val="000000"/>
                </w:rPr>
                <w:delText>1973</w:delText>
              </w:r>
            </w:del>
          </w:p>
        </w:tc>
        <w:tc>
          <w:tcPr>
            <w:tcW w:w="940" w:type="dxa"/>
            <w:tcBorders>
              <w:top w:val="nil"/>
              <w:left w:val="nil"/>
              <w:bottom w:val="single" w:sz="4" w:space="0" w:color="auto"/>
              <w:right w:val="single" w:sz="4" w:space="0" w:color="auto"/>
            </w:tcBorders>
            <w:shd w:val="clear" w:color="auto" w:fill="auto"/>
            <w:noWrap/>
            <w:vAlign w:val="center"/>
          </w:tcPr>
          <w:p w14:paraId="271387F0" w14:textId="77777777" w:rsidR="001D5ED8" w:rsidRPr="003C0CB7" w:rsidRDefault="001D5ED8" w:rsidP="001D5ED8">
            <w:pPr>
              <w:jc w:val="center"/>
              <w:rPr>
                <w:del w:id="10852" w:author="Pavla Trefilová" w:date="2019-11-18T17:19:00Z"/>
                <w:rFonts w:ascii="Calibri" w:hAnsi="Calibri" w:cs="Calibri"/>
                <w:color w:val="000000"/>
              </w:rPr>
            </w:pPr>
            <w:del w:id="10853" w:author="Pavla Trefilová" w:date="2019-11-18T17:19:00Z">
              <w:r w:rsidRPr="003C0CB7">
                <w:rPr>
                  <w:rFonts w:ascii="Calibri" w:hAnsi="Calibri" w:cs="Calibri"/>
                  <w:color w:val="000000"/>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14:paraId="3352C2A0" w14:textId="77777777" w:rsidR="001D5ED8" w:rsidRPr="00012F78" w:rsidRDefault="001D5ED8" w:rsidP="001D5ED8">
            <w:pPr>
              <w:jc w:val="center"/>
              <w:rPr>
                <w:del w:id="10854" w:author="Pavla Trefilová" w:date="2019-11-18T17:19:00Z"/>
                <w:rFonts w:ascii="Calibri" w:hAnsi="Calibri" w:cs="Calibri"/>
              </w:rPr>
            </w:pPr>
            <w:del w:id="10855" w:author="Pavla Trefilová" w:date="2019-11-18T17:19:00Z">
              <w:r w:rsidRPr="00012F78">
                <w:rPr>
                  <w:rFonts w:ascii="Calibri" w:hAnsi="Calibri" w:cs="Calibri"/>
                </w:rPr>
                <w:delText>N</w:delText>
              </w:r>
            </w:del>
          </w:p>
        </w:tc>
      </w:tr>
      <w:tr w:rsidR="00030DA5" w:rsidRPr="003C0CB7" w14:paraId="441B33D0" w14:textId="77777777" w:rsidTr="008963A3">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AD76CDC" w14:textId="2C38B57D" w:rsidR="00030DA5" w:rsidRPr="0062549C" w:rsidRDefault="00030DA5" w:rsidP="00030DA5">
            <w:pPr>
              <w:rPr>
                <w:rFonts w:ascii="Calibri" w:hAnsi="Calibri" w:cs="Calibri"/>
              </w:rPr>
            </w:pPr>
            <w:r w:rsidRPr="0062549C">
              <w:rPr>
                <w:rFonts w:ascii="Calibri" w:hAnsi="Calibri" w:cs="Calibri"/>
              </w:rPr>
              <w:t>Veronika Pečivová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5782BE2" w14:textId="169759D9" w:rsidR="00030DA5" w:rsidRPr="0062549C" w:rsidRDefault="00030DA5" w:rsidP="00030DA5">
            <w:pPr>
              <w:jc w:val="center"/>
              <w:rPr>
                <w:rFonts w:ascii="Calibri" w:hAnsi="Calibri"/>
                <w:rPrChange w:id="10856" w:author="Pavla Trefilová" w:date="2019-11-18T17:19:00Z">
                  <w:rPr>
                    <w:rFonts w:ascii="Calibri" w:hAnsi="Calibri"/>
                    <w:color w:val="000000"/>
                  </w:rPr>
                </w:rPrChange>
              </w:rPr>
            </w:pPr>
            <w:r w:rsidRPr="0062549C">
              <w:rPr>
                <w:rFonts w:ascii="Calibri" w:hAnsi="Calibri"/>
                <w:rPrChange w:id="10857" w:author="Pavla Trefilová" w:date="2019-11-18T17:19:00Z">
                  <w:rPr>
                    <w:rFonts w:ascii="Calibri" w:hAnsi="Calibri"/>
                    <w:color w:val="000000"/>
                  </w:rPr>
                </w:rPrChange>
              </w:rPr>
              <w:t>1979</w:t>
            </w:r>
          </w:p>
        </w:tc>
        <w:tc>
          <w:tcPr>
            <w:tcW w:w="940" w:type="dxa"/>
            <w:tcBorders>
              <w:top w:val="nil"/>
              <w:left w:val="nil"/>
              <w:bottom w:val="single" w:sz="4" w:space="0" w:color="auto"/>
              <w:right w:val="single" w:sz="4" w:space="0" w:color="auto"/>
            </w:tcBorders>
            <w:shd w:val="clear" w:color="auto" w:fill="auto"/>
            <w:noWrap/>
            <w:vAlign w:val="center"/>
          </w:tcPr>
          <w:p w14:paraId="5E384F99" w14:textId="475EA0B7" w:rsidR="00030DA5" w:rsidRPr="0062549C" w:rsidRDefault="00030DA5" w:rsidP="00030DA5">
            <w:pPr>
              <w:jc w:val="center"/>
              <w:rPr>
                <w:rFonts w:ascii="Calibri" w:hAnsi="Calibri"/>
                <w:rPrChange w:id="10858" w:author="Pavla Trefilová" w:date="2019-11-18T17:19:00Z">
                  <w:rPr>
                    <w:rFonts w:ascii="Calibri" w:hAnsi="Calibri"/>
                    <w:color w:val="000000"/>
                  </w:rPr>
                </w:rPrChange>
              </w:rPr>
            </w:pPr>
            <w:r w:rsidRPr="0062549C">
              <w:rPr>
                <w:rFonts w:ascii="Calibri" w:hAnsi="Calibri"/>
                <w:rPrChange w:id="10859" w:author="Pavla Trefilová" w:date="2019-11-18T17:19:00Z">
                  <w:rPr>
                    <w:rFonts w:ascii="Calibri" w:hAnsi="Calibri"/>
                    <w:color w:val="000000"/>
                  </w:rPr>
                </w:rPrChange>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315279E6" w14:textId="134F4070" w:rsidR="00030DA5" w:rsidRDefault="00030DA5" w:rsidP="00030DA5">
            <w:pPr>
              <w:jc w:val="center"/>
              <w:rPr>
                <w:rFonts w:ascii="Calibri" w:hAnsi="Calibri" w:cs="Calibri"/>
              </w:rPr>
            </w:pPr>
            <w:r>
              <w:rPr>
                <w:rFonts w:ascii="Calibri" w:hAnsi="Calibri"/>
                <w:rPrChange w:id="10860" w:author="Pavla Trefilová" w:date="2019-11-18T17:19:00Z">
                  <w:rPr>
                    <w:rFonts w:ascii="Calibri" w:hAnsi="Calibri"/>
                    <w:color w:val="000000"/>
                  </w:rPr>
                </w:rPrChange>
              </w:rPr>
              <w:t>U - 31.8.</w:t>
            </w:r>
            <w:del w:id="10861" w:author="Pavla Trefilová" w:date="2019-11-18T17:19:00Z">
              <w:r w:rsidR="001D5ED8">
                <w:rPr>
                  <w:rFonts w:ascii="Calibri" w:hAnsi="Calibri" w:cs="Calibri"/>
                  <w:color w:val="000000"/>
                </w:rPr>
                <w:delText>2019</w:delText>
              </w:r>
            </w:del>
            <w:ins w:id="10862" w:author="Pavla Trefilová" w:date="2019-11-18T17:19:00Z">
              <w:r>
                <w:rPr>
                  <w:rFonts w:ascii="Calibri" w:hAnsi="Calibri" w:cs="Calibri"/>
                </w:rPr>
                <w:t>2022</w:t>
              </w:r>
            </w:ins>
          </w:p>
        </w:tc>
      </w:tr>
      <w:tr w:rsidR="00030DA5" w:rsidRPr="00012F78" w14:paraId="0483AE0F"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7C6728A" w14:textId="72930D4B" w:rsidR="00030DA5" w:rsidRPr="003C0CB7" w:rsidRDefault="00030DA5" w:rsidP="00030DA5">
            <w:pPr>
              <w:rPr>
                <w:rFonts w:ascii="Calibri" w:hAnsi="Calibri" w:cs="Calibri"/>
              </w:rPr>
            </w:pPr>
            <w:r w:rsidRPr="0062549C">
              <w:rPr>
                <w:rFonts w:ascii="Calibri" w:hAnsi="Calibri" w:cs="Calibri"/>
              </w:rPr>
              <w:t xml:space="preserve">Daniel </w:t>
            </w:r>
            <w:r>
              <w:rPr>
                <w:rFonts w:ascii="Calibri" w:hAnsi="Calibri" w:cs="Calibri"/>
              </w:rPr>
              <w:t xml:space="preserve">Paul </w:t>
            </w:r>
            <w:r w:rsidRPr="0062549C">
              <w:rPr>
                <w:rFonts w:ascii="Calibri" w:hAnsi="Calibri" w:cs="Calibri"/>
              </w:rPr>
              <w:t>Sampey</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324EC48" w14:textId="4D27043B" w:rsidR="00030DA5" w:rsidRPr="003C0CB7" w:rsidRDefault="00030DA5" w:rsidP="00030DA5">
            <w:pPr>
              <w:jc w:val="center"/>
              <w:rPr>
                <w:rFonts w:ascii="Calibri" w:hAnsi="Calibri" w:cs="Calibri"/>
                <w:color w:val="000000"/>
              </w:rPr>
            </w:pPr>
            <w:r w:rsidRPr="0062549C">
              <w:rPr>
                <w:rFonts w:ascii="Calibri" w:hAnsi="Calibri"/>
                <w:rPrChange w:id="10863" w:author="Pavla Trefilová" w:date="2019-11-18T17:19:00Z">
                  <w:rPr>
                    <w:rFonts w:ascii="Calibri" w:hAnsi="Calibri"/>
                    <w:color w:val="000000"/>
                  </w:rPr>
                </w:rPrChange>
              </w:rPr>
              <w:t>1963</w:t>
            </w:r>
          </w:p>
        </w:tc>
        <w:tc>
          <w:tcPr>
            <w:tcW w:w="940" w:type="dxa"/>
            <w:tcBorders>
              <w:top w:val="nil"/>
              <w:left w:val="nil"/>
              <w:bottom w:val="single" w:sz="4" w:space="0" w:color="auto"/>
              <w:right w:val="single" w:sz="4" w:space="0" w:color="auto"/>
            </w:tcBorders>
            <w:shd w:val="clear" w:color="auto" w:fill="auto"/>
            <w:noWrap/>
            <w:vAlign w:val="center"/>
          </w:tcPr>
          <w:p w14:paraId="5A8938F5" w14:textId="6CDA17B5" w:rsidR="00030DA5" w:rsidRPr="003C0CB7" w:rsidRDefault="00030DA5" w:rsidP="00030DA5">
            <w:pPr>
              <w:jc w:val="center"/>
              <w:rPr>
                <w:rFonts w:ascii="Calibri" w:hAnsi="Calibri" w:cs="Calibri"/>
                <w:color w:val="000000"/>
              </w:rPr>
            </w:pPr>
            <w:r w:rsidRPr="0062549C">
              <w:rPr>
                <w:rFonts w:ascii="Calibri" w:hAnsi="Calibri"/>
                <w:rPrChange w:id="10864" w:author="Pavla Trefilová" w:date="2019-11-18T17:19:00Z">
                  <w:rPr>
                    <w:rFonts w:ascii="Calibri" w:hAnsi="Calibri"/>
                    <w:color w:val="000000"/>
                  </w:rPr>
                </w:rPrChange>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5D5AEEB0" w14:textId="6267CAFF" w:rsidR="00030DA5" w:rsidRPr="00012F78" w:rsidRDefault="00030DA5" w:rsidP="00030DA5">
            <w:pPr>
              <w:jc w:val="center"/>
              <w:rPr>
                <w:rFonts w:ascii="Calibri" w:hAnsi="Calibri"/>
                <w:rPrChange w:id="10865" w:author="Pavla Trefilová" w:date="2019-11-18T17:19:00Z">
                  <w:rPr>
                    <w:rFonts w:ascii="Calibri" w:hAnsi="Calibri"/>
                    <w:color w:val="000000"/>
                  </w:rPr>
                </w:rPrChange>
              </w:rPr>
            </w:pPr>
            <w:r>
              <w:rPr>
                <w:rFonts w:ascii="Calibri" w:hAnsi="Calibri"/>
                <w:rPrChange w:id="10866" w:author="Pavla Trefilová" w:date="2019-11-18T17:19:00Z">
                  <w:rPr>
                    <w:rFonts w:ascii="Calibri" w:hAnsi="Calibri"/>
                    <w:color w:val="000000"/>
                  </w:rPr>
                </w:rPrChange>
              </w:rPr>
              <w:t>U - 31.8.</w:t>
            </w:r>
            <w:del w:id="10867" w:author="Pavla Trefilová" w:date="2019-11-18T17:19:00Z">
              <w:r w:rsidR="001D5ED8">
                <w:rPr>
                  <w:rFonts w:ascii="Calibri" w:hAnsi="Calibri" w:cs="Calibri"/>
                  <w:color w:val="000000"/>
                </w:rPr>
                <w:delText>2019</w:delText>
              </w:r>
            </w:del>
            <w:ins w:id="10868" w:author="Pavla Trefilová" w:date="2019-11-18T17:19:00Z">
              <w:r>
                <w:rPr>
                  <w:rFonts w:ascii="Calibri" w:hAnsi="Calibri" w:cs="Calibri"/>
                </w:rPr>
                <w:t>2022</w:t>
              </w:r>
            </w:ins>
          </w:p>
        </w:tc>
      </w:tr>
      <w:tr w:rsidR="00030DA5" w:rsidRPr="00012F78" w14:paraId="3980DA2F"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7A5AE8C" w14:textId="1011A0B4" w:rsidR="00030DA5" w:rsidDel="00030DA5" w:rsidRDefault="00030DA5" w:rsidP="00030DA5">
            <w:pPr>
              <w:rPr>
                <w:rFonts w:ascii="Calibri" w:hAnsi="Calibri" w:cs="Calibri"/>
              </w:rPr>
            </w:pPr>
            <w:r w:rsidRPr="0062549C">
              <w:rPr>
                <w:rFonts w:ascii="Calibri" w:hAnsi="Calibri" w:cs="Calibri"/>
              </w:rPr>
              <w:t>PhDr. Jana Semotamová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A2622C1" w14:textId="0F4ED124" w:rsidR="00030DA5" w:rsidRPr="003C0CB7" w:rsidRDefault="00030DA5" w:rsidP="00030DA5">
            <w:pPr>
              <w:jc w:val="center"/>
              <w:rPr>
                <w:rFonts w:ascii="Calibri" w:hAnsi="Calibri" w:cs="Calibri"/>
                <w:color w:val="000000"/>
              </w:rPr>
            </w:pPr>
            <w:r w:rsidRPr="0062549C">
              <w:rPr>
                <w:rFonts w:ascii="Calibri" w:hAnsi="Calibri"/>
                <w:rPrChange w:id="10869" w:author="Pavla Trefilová" w:date="2019-11-18T17:19:00Z">
                  <w:rPr>
                    <w:rFonts w:ascii="Calibri" w:hAnsi="Calibri"/>
                    <w:color w:val="000000"/>
                  </w:rPr>
                </w:rPrChange>
              </w:rPr>
              <w:t>1960</w:t>
            </w:r>
          </w:p>
        </w:tc>
        <w:tc>
          <w:tcPr>
            <w:tcW w:w="940" w:type="dxa"/>
            <w:tcBorders>
              <w:top w:val="nil"/>
              <w:left w:val="nil"/>
              <w:bottom w:val="single" w:sz="4" w:space="0" w:color="auto"/>
              <w:right w:val="single" w:sz="4" w:space="0" w:color="auto"/>
            </w:tcBorders>
            <w:shd w:val="clear" w:color="auto" w:fill="auto"/>
            <w:noWrap/>
            <w:vAlign w:val="center"/>
          </w:tcPr>
          <w:p w14:paraId="140FFD30" w14:textId="5DBA0AF2" w:rsidR="00030DA5" w:rsidRPr="003C0CB7" w:rsidRDefault="00030DA5" w:rsidP="00030DA5">
            <w:pPr>
              <w:jc w:val="center"/>
              <w:rPr>
                <w:rFonts w:ascii="Calibri" w:hAnsi="Calibri" w:cs="Calibri"/>
                <w:color w:val="000000"/>
              </w:rPr>
            </w:pPr>
            <w:r w:rsidRPr="0062549C">
              <w:rPr>
                <w:rFonts w:ascii="Calibri" w:hAnsi="Calibri"/>
                <w:rPrChange w:id="10870" w:author="Pavla Trefilová" w:date="2019-11-18T17:19:00Z">
                  <w:rPr>
                    <w:rFonts w:ascii="Calibri" w:hAnsi="Calibri"/>
                    <w:color w:val="000000"/>
                  </w:rPr>
                </w:rPrChange>
              </w:rPr>
              <w:t>40</w:t>
            </w:r>
          </w:p>
        </w:tc>
        <w:tc>
          <w:tcPr>
            <w:tcW w:w="1580" w:type="dxa"/>
            <w:tcBorders>
              <w:top w:val="nil"/>
              <w:left w:val="single" w:sz="4" w:space="0" w:color="auto"/>
              <w:bottom w:val="single" w:sz="4" w:space="0" w:color="auto"/>
              <w:right w:val="single" w:sz="12" w:space="0" w:color="auto"/>
            </w:tcBorders>
            <w:shd w:val="clear" w:color="auto" w:fill="auto"/>
            <w:noWrap/>
          </w:tcPr>
          <w:p w14:paraId="4470E152" w14:textId="4542E0F2" w:rsidR="00030DA5" w:rsidRPr="00012F78" w:rsidRDefault="00030DA5" w:rsidP="00030DA5">
            <w:pPr>
              <w:jc w:val="center"/>
              <w:rPr>
                <w:rFonts w:ascii="Calibri" w:hAnsi="Calibri" w:cs="Calibri"/>
              </w:rPr>
            </w:pPr>
            <w:r w:rsidRPr="002B7F1F">
              <w:rPr>
                <w:rFonts w:ascii="Calibri" w:hAnsi="Calibri" w:cs="Calibri"/>
              </w:rPr>
              <w:t>N</w:t>
            </w:r>
          </w:p>
        </w:tc>
      </w:tr>
      <w:tr w:rsidR="001D5ED8" w:rsidRPr="003C0CB7" w14:paraId="3337BF5D" w14:textId="77777777" w:rsidTr="004672A1">
        <w:trPr>
          <w:trHeight w:val="300"/>
          <w:jc w:val="center"/>
          <w:del w:id="10871" w:author="Pavla Trefilová" w:date="2019-11-18T17:19:00Z"/>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42E38F53" w14:textId="77777777" w:rsidR="001D5ED8" w:rsidRPr="003C0CB7" w:rsidRDefault="001D5ED8" w:rsidP="001D5ED8">
            <w:pPr>
              <w:rPr>
                <w:del w:id="10872" w:author="Pavla Trefilová" w:date="2019-11-18T17:19:00Z"/>
                <w:rFonts w:ascii="Calibri" w:hAnsi="Calibri" w:cs="Calibri"/>
              </w:rPr>
            </w:pPr>
            <w:del w:id="10873" w:author="Pavla Trefilová" w:date="2019-11-18T17:19:00Z">
              <w:r w:rsidRPr="003C0CB7">
                <w:rPr>
                  <w:rFonts w:ascii="Calibri" w:hAnsi="Calibri" w:cs="Calibri"/>
                </w:rPr>
                <w:delText>Ying Xing</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EFE3234" w14:textId="77777777" w:rsidR="001D5ED8" w:rsidRPr="003C0CB7" w:rsidRDefault="001D5ED8" w:rsidP="001D5ED8">
            <w:pPr>
              <w:jc w:val="center"/>
              <w:rPr>
                <w:del w:id="10874" w:author="Pavla Trefilová" w:date="2019-11-18T17:19:00Z"/>
                <w:rFonts w:ascii="Calibri" w:hAnsi="Calibri" w:cs="Calibri"/>
                <w:color w:val="000000"/>
              </w:rPr>
            </w:pPr>
            <w:del w:id="10875" w:author="Pavla Trefilová" w:date="2019-11-18T17:19:00Z">
              <w:r w:rsidRPr="003C0CB7">
                <w:rPr>
                  <w:rFonts w:ascii="Calibri" w:hAnsi="Calibri" w:cs="Calibri"/>
                  <w:color w:val="000000"/>
                </w:rPr>
                <w:delText>1985</w:delText>
              </w:r>
            </w:del>
          </w:p>
        </w:tc>
        <w:tc>
          <w:tcPr>
            <w:tcW w:w="940" w:type="dxa"/>
            <w:tcBorders>
              <w:top w:val="nil"/>
              <w:left w:val="nil"/>
              <w:bottom w:val="single" w:sz="4" w:space="0" w:color="auto"/>
              <w:right w:val="single" w:sz="4" w:space="0" w:color="auto"/>
            </w:tcBorders>
            <w:shd w:val="clear" w:color="auto" w:fill="auto"/>
            <w:noWrap/>
            <w:vAlign w:val="center"/>
            <w:hideMark/>
          </w:tcPr>
          <w:p w14:paraId="68D8C091" w14:textId="77777777" w:rsidR="001D5ED8" w:rsidRPr="003C0CB7" w:rsidRDefault="001D5ED8" w:rsidP="001D5ED8">
            <w:pPr>
              <w:jc w:val="center"/>
              <w:rPr>
                <w:del w:id="10876" w:author="Pavla Trefilová" w:date="2019-11-18T17:19:00Z"/>
                <w:rFonts w:ascii="Calibri" w:hAnsi="Calibri" w:cs="Calibri"/>
                <w:color w:val="000000"/>
              </w:rPr>
            </w:pPr>
            <w:del w:id="10877" w:author="Pavla Trefilová" w:date="2019-11-18T17:19:00Z">
              <w:r w:rsidRPr="003C0CB7">
                <w:rPr>
                  <w:rFonts w:ascii="Calibri" w:hAnsi="Calibri" w:cs="Calibri"/>
                  <w:color w:val="000000"/>
                </w:rPr>
                <w:delText>12</w:delText>
              </w:r>
            </w:del>
          </w:p>
        </w:tc>
        <w:tc>
          <w:tcPr>
            <w:tcW w:w="1580" w:type="dxa"/>
            <w:tcBorders>
              <w:top w:val="nil"/>
              <w:left w:val="single" w:sz="4" w:space="0" w:color="auto"/>
              <w:bottom w:val="single" w:sz="4" w:space="0" w:color="auto"/>
              <w:right w:val="single" w:sz="12" w:space="0" w:color="auto"/>
            </w:tcBorders>
            <w:shd w:val="clear" w:color="auto" w:fill="auto"/>
            <w:noWrap/>
            <w:vAlign w:val="center"/>
            <w:hideMark/>
          </w:tcPr>
          <w:p w14:paraId="5E60660C" w14:textId="77777777" w:rsidR="001D5ED8" w:rsidRPr="003C0CB7" w:rsidRDefault="001D5ED8" w:rsidP="001D5ED8">
            <w:pPr>
              <w:jc w:val="center"/>
              <w:rPr>
                <w:del w:id="10878" w:author="Pavla Trefilová" w:date="2019-11-18T17:19:00Z"/>
                <w:rFonts w:ascii="Calibri" w:hAnsi="Calibri" w:cs="Calibri"/>
                <w:color w:val="000000"/>
              </w:rPr>
            </w:pPr>
            <w:del w:id="10879" w:author="Pavla Trefilová" w:date="2019-11-18T17:19:00Z">
              <w:r>
                <w:rPr>
                  <w:rFonts w:ascii="Calibri" w:hAnsi="Calibri" w:cs="Calibri"/>
                  <w:color w:val="000000"/>
                </w:rPr>
                <w:delText>U</w:delText>
              </w:r>
              <w:r w:rsidR="00AE10C6">
                <w:rPr>
                  <w:rFonts w:ascii="Calibri" w:hAnsi="Calibri" w:cs="Calibri"/>
                  <w:color w:val="000000"/>
                </w:rPr>
                <w:delText xml:space="preserve"> </w:delText>
              </w:r>
              <w:r>
                <w:rPr>
                  <w:rFonts w:ascii="Calibri" w:hAnsi="Calibri" w:cs="Calibri"/>
                  <w:color w:val="000000"/>
                </w:rPr>
                <w:delText>- 31.12.2018</w:delText>
              </w:r>
            </w:del>
          </w:p>
        </w:tc>
      </w:tr>
      <w:tr w:rsidR="00030DA5" w:rsidRPr="00012F78" w14:paraId="3F6DD163" w14:textId="77777777" w:rsidTr="00012F9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AB919F0" w14:textId="0E71F328" w:rsidR="00030DA5" w:rsidRPr="003C0CB7" w:rsidRDefault="00030DA5" w:rsidP="00030DA5">
            <w:pPr>
              <w:rPr>
                <w:rFonts w:ascii="Calibri" w:hAnsi="Calibri" w:cs="Calibri"/>
              </w:rPr>
            </w:pPr>
            <w:r w:rsidRPr="0062549C">
              <w:rPr>
                <w:rFonts w:ascii="Calibri" w:hAnsi="Calibri" w:cs="Calibri"/>
              </w:rPr>
              <w:t>Mgr. Magda Zálešáková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A24F7A3" w14:textId="13521698" w:rsidR="00030DA5" w:rsidRPr="003C0CB7" w:rsidRDefault="00030DA5" w:rsidP="00030DA5">
            <w:pPr>
              <w:jc w:val="center"/>
              <w:rPr>
                <w:rFonts w:ascii="Calibri" w:hAnsi="Calibri" w:cs="Calibri"/>
                <w:color w:val="000000"/>
              </w:rPr>
            </w:pPr>
            <w:r w:rsidRPr="0062549C">
              <w:rPr>
                <w:rFonts w:ascii="Calibri" w:hAnsi="Calibri"/>
                <w:rPrChange w:id="10880" w:author="Pavla Trefilová" w:date="2019-11-18T17:19:00Z">
                  <w:rPr>
                    <w:rFonts w:ascii="Calibri" w:hAnsi="Calibri"/>
                    <w:color w:val="000000"/>
                  </w:rPr>
                </w:rPrChange>
              </w:rPr>
              <w:t>1956</w:t>
            </w:r>
          </w:p>
        </w:tc>
        <w:tc>
          <w:tcPr>
            <w:tcW w:w="940" w:type="dxa"/>
            <w:tcBorders>
              <w:top w:val="nil"/>
              <w:left w:val="nil"/>
              <w:bottom w:val="single" w:sz="4" w:space="0" w:color="auto"/>
              <w:right w:val="single" w:sz="4" w:space="0" w:color="auto"/>
            </w:tcBorders>
            <w:shd w:val="clear" w:color="auto" w:fill="auto"/>
            <w:noWrap/>
            <w:vAlign w:val="center"/>
          </w:tcPr>
          <w:p w14:paraId="373CEDD3" w14:textId="4F39940B" w:rsidR="00030DA5" w:rsidRPr="003C0CB7" w:rsidRDefault="00030DA5" w:rsidP="00030DA5">
            <w:pPr>
              <w:jc w:val="center"/>
              <w:rPr>
                <w:rFonts w:ascii="Calibri" w:hAnsi="Calibri" w:cs="Calibri"/>
                <w:color w:val="000000"/>
              </w:rPr>
            </w:pPr>
            <w:r w:rsidRPr="0062549C">
              <w:rPr>
                <w:rFonts w:ascii="Calibri" w:hAnsi="Calibri"/>
                <w:rPrChange w:id="10881" w:author="Pavla Trefilová" w:date="2019-11-18T17:19:00Z">
                  <w:rPr>
                    <w:rFonts w:ascii="Calibri" w:hAnsi="Calibri"/>
                    <w:color w:val="000000"/>
                  </w:rPr>
                </w:rPrChange>
              </w:rPr>
              <w:t>40</w:t>
            </w:r>
          </w:p>
        </w:tc>
        <w:tc>
          <w:tcPr>
            <w:tcW w:w="1580" w:type="dxa"/>
            <w:tcBorders>
              <w:top w:val="nil"/>
              <w:left w:val="single" w:sz="4" w:space="0" w:color="auto"/>
              <w:bottom w:val="single" w:sz="4" w:space="0" w:color="auto"/>
              <w:right w:val="single" w:sz="12" w:space="0" w:color="auto"/>
            </w:tcBorders>
            <w:shd w:val="clear" w:color="auto" w:fill="auto"/>
            <w:noWrap/>
          </w:tcPr>
          <w:p w14:paraId="377C87AD" w14:textId="6EF14721" w:rsidR="00030DA5" w:rsidRPr="00012F78" w:rsidRDefault="00030DA5" w:rsidP="00030DA5">
            <w:pPr>
              <w:jc w:val="center"/>
              <w:rPr>
                <w:rFonts w:ascii="Calibri" w:hAnsi="Calibri"/>
                <w:rPrChange w:id="10882" w:author="Pavla Trefilová" w:date="2019-11-18T17:19:00Z">
                  <w:rPr>
                    <w:rFonts w:ascii="Calibri" w:hAnsi="Calibri"/>
                    <w:color w:val="000000"/>
                  </w:rPr>
                </w:rPrChange>
              </w:rPr>
            </w:pPr>
            <w:r w:rsidRPr="002B7F1F">
              <w:rPr>
                <w:rFonts w:ascii="Calibri" w:hAnsi="Calibri" w:cs="Calibri"/>
              </w:rPr>
              <w:t>N</w:t>
            </w:r>
          </w:p>
        </w:tc>
      </w:tr>
      <w:tr w:rsidR="00030DA5" w:rsidRPr="00012F78" w14:paraId="6013787F" w14:textId="77777777" w:rsidTr="00012F96">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73069F20" w14:textId="77777777" w:rsidR="00030DA5" w:rsidRPr="00012F78" w:rsidRDefault="00030DA5" w:rsidP="00030DA5">
            <w:pPr>
              <w:rPr>
                <w:rFonts w:ascii="Calibri" w:hAnsi="Calibri" w:cs="Calibri"/>
              </w:rPr>
            </w:pPr>
            <w:r>
              <w:rPr>
                <w:rFonts w:ascii="Calibri" w:hAnsi="Calibri" w:cs="Calibri"/>
                <w:b/>
                <w:bCs/>
              </w:rPr>
              <w:t>Externí spolupracovníci</w:t>
            </w:r>
          </w:p>
        </w:tc>
      </w:tr>
      <w:tr w:rsidR="00030DA5" w:rsidRPr="00012F78" w14:paraId="516C383A" w14:textId="77777777" w:rsidTr="0031440D">
        <w:trPr>
          <w:trHeight w:val="315"/>
          <w:jc w:val="center"/>
          <w:ins w:id="10883" w:author="Pavla Trefilová" w:date="2019-11-18T17:19:00Z"/>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5D1F0B0" w14:textId="74273A2A" w:rsidR="00030DA5" w:rsidRDefault="00030DA5" w:rsidP="00030DA5">
            <w:pPr>
              <w:rPr>
                <w:ins w:id="10884" w:author="Pavla Trefilová" w:date="2019-11-18T17:19:00Z"/>
                <w:rFonts w:ascii="Calibri" w:hAnsi="Calibri" w:cs="Calibri"/>
              </w:rPr>
            </w:pPr>
            <w:ins w:id="10885" w:author="Pavla Trefilová" w:date="2019-11-18T17:19:00Z">
              <w:r w:rsidRPr="00960ED2">
                <w:rPr>
                  <w:rFonts w:ascii="Calibri" w:hAnsi="Calibri" w:cs="Calibri"/>
                </w:rPr>
                <w:t>Jeffrey Paul Herwels</w:t>
              </w:r>
              <w:r>
                <w:rPr>
                  <w:rFonts w:ascii="Calibri" w:hAnsi="Calibri" w:cs="Calibri"/>
                </w:rPr>
                <w:t>, B.A.</w:t>
              </w:r>
            </w:ins>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B47AF" w14:textId="1FEF5A51" w:rsidR="00030DA5" w:rsidRDefault="00030DA5" w:rsidP="00030DA5">
            <w:pPr>
              <w:jc w:val="center"/>
              <w:rPr>
                <w:ins w:id="10886" w:author="Pavla Trefilová" w:date="2019-11-18T17:19:00Z"/>
                <w:rFonts w:ascii="Calibri" w:hAnsi="Calibri" w:cs="Calibri"/>
                <w:color w:val="000000"/>
              </w:rPr>
            </w:pPr>
            <w:ins w:id="10887" w:author="Pavla Trefilová" w:date="2019-11-18T17:19:00Z">
              <w:r>
                <w:rPr>
                  <w:rFonts w:ascii="Calibri" w:hAnsi="Calibri" w:cs="Calibri"/>
                  <w:color w:val="000000"/>
                </w:rPr>
                <w:t>1977</w:t>
              </w:r>
            </w:ins>
          </w:p>
        </w:tc>
        <w:tc>
          <w:tcPr>
            <w:tcW w:w="940" w:type="dxa"/>
            <w:tcBorders>
              <w:top w:val="single" w:sz="4" w:space="0" w:color="auto"/>
              <w:left w:val="nil"/>
              <w:bottom w:val="single" w:sz="4" w:space="0" w:color="auto"/>
              <w:right w:val="single" w:sz="4" w:space="0" w:color="auto"/>
            </w:tcBorders>
            <w:shd w:val="clear" w:color="auto" w:fill="auto"/>
            <w:noWrap/>
            <w:vAlign w:val="bottom"/>
          </w:tcPr>
          <w:p w14:paraId="65C9E3CE" w14:textId="7869E367" w:rsidR="00030DA5" w:rsidRPr="003C0CB7" w:rsidRDefault="00030DA5" w:rsidP="00030DA5">
            <w:pPr>
              <w:jc w:val="center"/>
              <w:rPr>
                <w:ins w:id="10888" w:author="Pavla Trefilová" w:date="2019-11-18T17:19:00Z"/>
                <w:rFonts w:ascii="Calibri" w:hAnsi="Calibri" w:cs="Calibri"/>
                <w:color w:val="000000"/>
              </w:rPr>
            </w:pPr>
            <w:ins w:id="10889" w:author="Pavla Trefilová" w:date="2019-11-18T17:19:00Z">
              <w:r>
                <w:rPr>
                  <w:rFonts w:ascii="Calibri" w:hAnsi="Calibri" w:cs="Calibri"/>
                  <w:color w:val="000000"/>
                </w:rPr>
                <w:t>DPP/DPČ</w:t>
              </w:r>
            </w:ins>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D3550DF" w14:textId="77777777" w:rsidR="00030DA5" w:rsidRPr="00012F78" w:rsidRDefault="00030DA5" w:rsidP="00030DA5">
            <w:pPr>
              <w:jc w:val="center"/>
              <w:rPr>
                <w:ins w:id="10890" w:author="Pavla Trefilová" w:date="2019-11-18T17:19:00Z"/>
                <w:rFonts w:ascii="Calibri" w:hAnsi="Calibri" w:cs="Calibri"/>
              </w:rPr>
            </w:pPr>
          </w:p>
        </w:tc>
      </w:tr>
      <w:tr w:rsidR="00030DA5" w:rsidRPr="00012F78" w14:paraId="0CFBCEE9" w14:textId="77777777" w:rsidTr="00030DA5">
        <w:trPr>
          <w:trHeight w:val="315"/>
          <w:jc w:val="center"/>
          <w:ins w:id="10891" w:author="Pavla Trefilová" w:date="2019-11-18T17:19:00Z"/>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7F74E47" w14:textId="3C688F0C" w:rsidR="00030DA5" w:rsidDel="00130E22" w:rsidRDefault="00030DA5" w:rsidP="00030DA5">
            <w:pPr>
              <w:rPr>
                <w:ins w:id="10892" w:author="Pavla Trefilová" w:date="2019-11-18T17:19:00Z"/>
                <w:rFonts w:ascii="Calibri" w:hAnsi="Calibri" w:cs="Calibri"/>
              </w:rPr>
            </w:pPr>
            <w:ins w:id="10893" w:author="Pavla Trefilová" w:date="2019-11-18T17:19:00Z">
              <w:r>
                <w:rPr>
                  <w:rFonts w:ascii="Calibri" w:hAnsi="Calibri" w:cs="Calibri"/>
                </w:rPr>
                <w:t>Simon Sewell, MSc.</w:t>
              </w:r>
            </w:ins>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2A4BA" w14:textId="12448CFD" w:rsidR="00030DA5" w:rsidRDefault="00030DA5" w:rsidP="00030DA5">
            <w:pPr>
              <w:jc w:val="center"/>
              <w:rPr>
                <w:ins w:id="10894" w:author="Pavla Trefilová" w:date="2019-11-18T17:19:00Z"/>
                <w:rFonts w:ascii="Calibri" w:hAnsi="Calibri" w:cs="Calibri"/>
                <w:color w:val="000000"/>
              </w:rPr>
            </w:pPr>
            <w:ins w:id="10895" w:author="Pavla Trefilová" w:date="2019-11-18T17:19:00Z">
              <w:r>
                <w:rPr>
                  <w:rFonts w:ascii="Calibri" w:hAnsi="Calibri" w:cs="Calibri"/>
                  <w:color w:val="000000"/>
                </w:rPr>
                <w:t>1989</w:t>
              </w:r>
            </w:ins>
          </w:p>
        </w:tc>
        <w:tc>
          <w:tcPr>
            <w:tcW w:w="940" w:type="dxa"/>
            <w:tcBorders>
              <w:top w:val="single" w:sz="4" w:space="0" w:color="auto"/>
              <w:left w:val="nil"/>
              <w:bottom w:val="single" w:sz="4" w:space="0" w:color="auto"/>
              <w:right w:val="single" w:sz="4" w:space="0" w:color="auto"/>
            </w:tcBorders>
            <w:shd w:val="clear" w:color="auto" w:fill="auto"/>
            <w:noWrap/>
            <w:vAlign w:val="bottom"/>
          </w:tcPr>
          <w:p w14:paraId="6FF6507B" w14:textId="7CC923C6" w:rsidR="00030DA5" w:rsidRPr="003C0CB7" w:rsidRDefault="00030DA5" w:rsidP="00030DA5">
            <w:pPr>
              <w:jc w:val="center"/>
              <w:rPr>
                <w:ins w:id="10896" w:author="Pavla Trefilová" w:date="2019-11-18T17:19:00Z"/>
                <w:rFonts w:ascii="Calibri" w:hAnsi="Calibri" w:cs="Calibri"/>
                <w:color w:val="000000"/>
              </w:rPr>
            </w:pPr>
            <w:ins w:id="10897" w:author="Pavla Trefilová" w:date="2019-11-18T17:19:00Z">
              <w:r>
                <w:rPr>
                  <w:rFonts w:ascii="Calibri" w:hAnsi="Calibri" w:cs="Calibri"/>
                  <w:color w:val="000000"/>
                </w:rPr>
                <w:t>DPP/DPČ</w:t>
              </w:r>
            </w:ins>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77A6183" w14:textId="77777777" w:rsidR="00030DA5" w:rsidRPr="00012F78" w:rsidRDefault="00030DA5" w:rsidP="00030DA5">
            <w:pPr>
              <w:jc w:val="center"/>
              <w:rPr>
                <w:ins w:id="10898" w:author="Pavla Trefilová" w:date="2019-11-18T17:19:00Z"/>
                <w:rFonts w:ascii="Calibri" w:hAnsi="Calibri" w:cs="Calibri"/>
              </w:rPr>
            </w:pPr>
          </w:p>
        </w:tc>
      </w:tr>
      <w:tr w:rsidR="00030DA5" w:rsidRPr="00012F78" w14:paraId="3511F27D" w14:textId="77777777" w:rsidTr="00030DA5">
        <w:trPr>
          <w:trHeight w:val="315"/>
          <w:jc w:val="center"/>
          <w:ins w:id="10899" w:author="Pavla Trefilová" w:date="2019-11-18T17:19:00Z"/>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2596390" w14:textId="6AE18047" w:rsidR="00030DA5" w:rsidDel="00130E22" w:rsidRDefault="00030DA5" w:rsidP="00030DA5">
            <w:pPr>
              <w:rPr>
                <w:ins w:id="10900" w:author="Pavla Trefilová" w:date="2019-11-18T17:19:00Z"/>
                <w:rFonts w:ascii="Calibri" w:hAnsi="Calibri" w:cs="Calibri"/>
              </w:rPr>
            </w:pPr>
            <w:ins w:id="10901" w:author="Pavla Trefilová" w:date="2019-11-18T17:19:00Z">
              <w:r w:rsidRPr="00960ED2">
                <w:rPr>
                  <w:rFonts w:ascii="Calibri" w:hAnsi="Calibri" w:cs="Calibri"/>
                </w:rPr>
                <w:t>Estelle Toerien</w:t>
              </w:r>
              <w:r>
                <w:rPr>
                  <w:rFonts w:ascii="Calibri" w:hAnsi="Calibri" w:cs="Calibri"/>
                </w:rPr>
                <w:t>, B.A.</w:t>
              </w:r>
            </w:ins>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D612D" w14:textId="680310BD" w:rsidR="00030DA5" w:rsidRDefault="00030DA5" w:rsidP="00030DA5">
            <w:pPr>
              <w:jc w:val="center"/>
              <w:rPr>
                <w:ins w:id="10902" w:author="Pavla Trefilová" w:date="2019-11-18T17:19:00Z"/>
                <w:rFonts w:ascii="Calibri" w:hAnsi="Calibri" w:cs="Calibri"/>
                <w:color w:val="000000"/>
              </w:rPr>
            </w:pPr>
            <w:moveToRangeStart w:id="10903" w:author="Pavla Trefilová" w:date="2019-11-18T17:19:00Z" w:name="move24990091"/>
            <w:moveTo w:id="10904" w:author="Pavla Trefilová" w:date="2019-11-18T17:19:00Z">
              <w:r>
                <w:rPr>
                  <w:rFonts w:ascii="Calibri" w:hAnsi="Calibri" w:cs="Calibri"/>
                  <w:color w:val="000000"/>
                </w:rPr>
                <w:t>1965</w:t>
              </w:r>
            </w:moveTo>
            <w:moveToRangeEnd w:id="10903"/>
          </w:p>
        </w:tc>
        <w:tc>
          <w:tcPr>
            <w:tcW w:w="940" w:type="dxa"/>
            <w:tcBorders>
              <w:top w:val="single" w:sz="4" w:space="0" w:color="auto"/>
              <w:left w:val="nil"/>
              <w:bottom w:val="single" w:sz="4" w:space="0" w:color="auto"/>
              <w:right w:val="single" w:sz="4" w:space="0" w:color="auto"/>
            </w:tcBorders>
            <w:shd w:val="clear" w:color="auto" w:fill="auto"/>
            <w:noWrap/>
            <w:vAlign w:val="bottom"/>
          </w:tcPr>
          <w:p w14:paraId="059601B3" w14:textId="4F924988" w:rsidR="00030DA5" w:rsidRPr="003C0CB7" w:rsidRDefault="00030DA5" w:rsidP="00030DA5">
            <w:pPr>
              <w:jc w:val="center"/>
              <w:rPr>
                <w:ins w:id="10905" w:author="Pavla Trefilová" w:date="2019-11-18T17:19:00Z"/>
                <w:rFonts w:ascii="Calibri" w:hAnsi="Calibri" w:cs="Calibri"/>
                <w:color w:val="000000"/>
              </w:rPr>
            </w:pPr>
            <w:ins w:id="10906" w:author="Pavla Trefilová" w:date="2019-11-18T17:19:00Z">
              <w:r>
                <w:rPr>
                  <w:rFonts w:ascii="Calibri" w:hAnsi="Calibri" w:cs="Calibri"/>
                  <w:color w:val="000000"/>
                </w:rPr>
                <w:t>DPP/DPČ</w:t>
              </w:r>
            </w:ins>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6CBD75D" w14:textId="77777777" w:rsidR="00030DA5" w:rsidRPr="00012F78" w:rsidRDefault="00030DA5" w:rsidP="00030DA5">
            <w:pPr>
              <w:jc w:val="center"/>
              <w:rPr>
                <w:ins w:id="10907" w:author="Pavla Trefilová" w:date="2019-11-18T17:19:00Z"/>
                <w:rFonts w:ascii="Calibri" w:hAnsi="Calibri" w:cs="Calibri"/>
              </w:rPr>
            </w:pPr>
          </w:p>
        </w:tc>
      </w:tr>
      <w:tr w:rsidR="00534C60" w:rsidRPr="00012F78" w14:paraId="6D221B8B" w14:textId="77777777" w:rsidTr="00947A48">
        <w:trPr>
          <w:trHeight w:val="315"/>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49D3FD42" w14:textId="6A20BD98" w:rsidR="00030DA5" w:rsidDel="00130E22" w:rsidRDefault="00030DA5" w:rsidP="00030DA5">
            <w:pPr>
              <w:rPr>
                <w:rFonts w:ascii="Calibri" w:hAnsi="Calibri" w:cs="Calibri"/>
              </w:rPr>
            </w:pPr>
            <w:r>
              <w:rPr>
                <w:rFonts w:ascii="Calibri" w:hAnsi="Calibri" w:cs="Calibri"/>
              </w:rPr>
              <w:t>Ing. Miloslav Vaněk</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64A7A311" w14:textId="0516572D" w:rsidR="00030DA5" w:rsidRDefault="00030DA5" w:rsidP="00030DA5">
            <w:pPr>
              <w:jc w:val="center"/>
              <w:rPr>
                <w:rFonts w:ascii="Calibri" w:hAnsi="Calibri" w:cs="Calibri"/>
                <w:color w:val="000000"/>
              </w:rPr>
            </w:pPr>
            <w:r>
              <w:rPr>
                <w:rFonts w:ascii="Calibri" w:hAnsi="Calibri" w:cs="Calibri"/>
                <w:color w:val="000000"/>
              </w:rPr>
              <w:t>1979</w:t>
            </w:r>
          </w:p>
        </w:tc>
        <w:tc>
          <w:tcPr>
            <w:tcW w:w="940" w:type="dxa"/>
            <w:tcBorders>
              <w:top w:val="single" w:sz="4" w:space="0" w:color="auto"/>
              <w:left w:val="nil"/>
              <w:bottom w:val="single" w:sz="12" w:space="0" w:color="auto"/>
              <w:right w:val="single" w:sz="4" w:space="0" w:color="auto"/>
            </w:tcBorders>
            <w:shd w:val="clear" w:color="auto" w:fill="auto"/>
            <w:noWrap/>
            <w:vAlign w:val="bottom"/>
          </w:tcPr>
          <w:p w14:paraId="0E27B811" w14:textId="56B63247" w:rsidR="00030DA5" w:rsidRPr="003C0CB7" w:rsidRDefault="00030DA5" w:rsidP="00030DA5">
            <w:pPr>
              <w:jc w:val="center"/>
              <w:rPr>
                <w:rFonts w:ascii="Calibri" w:hAnsi="Calibri" w:cs="Calibri"/>
                <w:color w:val="000000"/>
              </w:rPr>
            </w:pPr>
            <w:ins w:id="10908" w:author="Pavla Trefilová" w:date="2019-11-18T17:19:00Z">
              <w:r>
                <w:rPr>
                  <w:rFonts w:ascii="Calibri" w:hAnsi="Calibri" w:cs="Calibri"/>
                  <w:color w:val="000000"/>
                </w:rPr>
                <w:t>DPP/DPČ</w:t>
              </w:r>
            </w:ins>
          </w:p>
        </w:tc>
        <w:tc>
          <w:tcPr>
            <w:tcW w:w="1580" w:type="dxa"/>
            <w:tcBorders>
              <w:top w:val="single" w:sz="4" w:space="0" w:color="auto"/>
              <w:left w:val="single" w:sz="4" w:space="0" w:color="auto"/>
              <w:bottom w:val="single" w:sz="12" w:space="0" w:color="auto"/>
              <w:right w:val="single" w:sz="12" w:space="0" w:color="auto"/>
            </w:tcBorders>
            <w:shd w:val="clear" w:color="auto" w:fill="auto"/>
            <w:noWrap/>
          </w:tcPr>
          <w:p w14:paraId="24CD2571" w14:textId="77777777" w:rsidR="00030DA5" w:rsidRPr="00012F78" w:rsidRDefault="00030DA5" w:rsidP="00030DA5">
            <w:pPr>
              <w:jc w:val="center"/>
              <w:rPr>
                <w:rFonts w:ascii="Calibri" w:hAnsi="Calibri" w:cs="Calibri"/>
              </w:rPr>
            </w:pPr>
          </w:p>
        </w:tc>
      </w:tr>
    </w:tbl>
    <w:p w14:paraId="055ABF07" w14:textId="71DAA449" w:rsidR="00FE1830" w:rsidRPr="008605CB" w:rsidRDefault="00FE1830" w:rsidP="00FE1830">
      <w:pPr>
        <w:spacing w:before="120" w:after="120"/>
        <w:jc w:val="both"/>
        <w:rPr>
          <w:rFonts w:asciiTheme="minorHAnsi" w:hAnsiTheme="minorHAnsi" w:cstheme="minorHAnsi"/>
          <w:color w:val="00B050"/>
          <w:sz w:val="22"/>
          <w:szCs w:val="22"/>
        </w:rPr>
      </w:pPr>
    </w:p>
    <w:p w14:paraId="7CB526ED" w14:textId="77777777" w:rsidR="00FE1830" w:rsidRPr="008605CB" w:rsidRDefault="005255E7" w:rsidP="00FE1830">
      <w:pPr>
        <w:spacing w:before="120" w:after="120"/>
        <w:jc w:val="center"/>
        <w:rPr>
          <w:del w:id="10909" w:author="Pavla Trefilová" w:date="2019-11-18T17:19:00Z"/>
          <w:rFonts w:asciiTheme="minorHAnsi" w:hAnsiTheme="minorHAnsi" w:cstheme="minorHAnsi"/>
          <w:color w:val="FF0000"/>
          <w:sz w:val="22"/>
          <w:szCs w:val="22"/>
        </w:rPr>
      </w:pPr>
      <w:del w:id="10910" w:author="Pavla Trefilová" w:date="2019-11-18T17:19:00Z">
        <w:r w:rsidRPr="005255E7">
          <w:rPr>
            <w:noProof/>
          </w:rPr>
          <w:lastRenderedPageBreak/>
          <w:delText xml:space="preserve"> </w:delText>
        </w:r>
        <w:r>
          <w:rPr>
            <w:noProof/>
          </w:rPr>
          <w:drawing>
            <wp:inline distT="0" distB="0" distL="0" distR="0" wp14:anchorId="4CA351A0" wp14:editId="307F46F6">
              <wp:extent cx="4572000" cy="27432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inline>
          </w:drawing>
        </w:r>
      </w:del>
    </w:p>
    <w:p w14:paraId="5BA5D11B" w14:textId="69FC1CC6" w:rsidR="001876FA" w:rsidRDefault="00030DA5">
      <w:pPr>
        <w:spacing w:before="120" w:after="120"/>
        <w:jc w:val="center"/>
        <w:rPr>
          <w:ins w:id="10911" w:author="Pavla Trefilová" w:date="2019-11-18T17:19:00Z"/>
          <w:rFonts w:asciiTheme="minorHAnsi" w:hAnsiTheme="minorHAnsi" w:cstheme="minorHAnsi"/>
          <w:color w:val="FF0000"/>
          <w:sz w:val="22"/>
          <w:szCs w:val="22"/>
        </w:rPr>
      </w:pPr>
      <w:ins w:id="10912" w:author="Pavla Trefilová" w:date="2019-11-18T17:19:00Z">
        <w:r>
          <w:rPr>
            <w:noProof/>
          </w:rPr>
          <w:drawing>
            <wp:inline distT="0" distB="0" distL="0" distR="0" wp14:anchorId="45B4D952" wp14:editId="733392B5">
              <wp:extent cx="4981433" cy="2163170"/>
              <wp:effectExtent l="0" t="0" r="0" b="889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inline>
          </w:drawing>
        </w:r>
      </w:ins>
    </w:p>
    <w:p w14:paraId="2CB2B54B" w14:textId="7F3082E8" w:rsidR="00FE1830" w:rsidRPr="00F74016" w:rsidRDefault="00FE1830" w:rsidP="00B035A5">
      <w:pPr>
        <w:spacing w:before="120" w:after="24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Věková struktura akademických pracovníků SP </w:t>
      </w:r>
      <w:r w:rsidR="00343DC3" w:rsidRPr="00F74016">
        <w:rPr>
          <w:rFonts w:asciiTheme="minorHAnsi" w:hAnsiTheme="minorHAnsi" w:cstheme="minorHAnsi"/>
          <w:i/>
          <w:szCs w:val="22"/>
        </w:rPr>
        <w:t xml:space="preserve">Economics and Management </w:t>
      </w:r>
    </w:p>
    <w:p w14:paraId="1700CEA0" w14:textId="1DD20B0F" w:rsidR="00FE1830"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w:t>
      </w:r>
      <w:r w:rsidRPr="00030DA5">
        <w:rPr>
          <w:rFonts w:asciiTheme="minorHAnsi" w:hAnsiTheme="minorHAnsi" w:cstheme="minorHAnsi"/>
          <w:sz w:val="22"/>
          <w:szCs w:val="22"/>
        </w:rPr>
        <w:t xml:space="preserve">např. dr. Papadaki, dr. Matošková a také docenty, kteří již splňují kritéria pro profesorské řízení – např. doc. </w:t>
      </w:r>
      <w:del w:id="10913" w:author="Pavla Trefilová" w:date="2019-11-18T17:19:00Z">
        <w:r w:rsidRPr="00F74016">
          <w:rPr>
            <w:rFonts w:asciiTheme="minorHAnsi" w:hAnsiTheme="minorHAnsi" w:cstheme="minorHAnsi"/>
            <w:sz w:val="22"/>
            <w:szCs w:val="22"/>
          </w:rPr>
          <w:delText>Popesko</w:delText>
        </w:r>
      </w:del>
      <w:ins w:id="10914" w:author="Pavla Trefilová" w:date="2019-11-18T17:19:00Z">
        <w:r w:rsidR="00030DA5" w:rsidRPr="00030DA5">
          <w:rPr>
            <w:rFonts w:asciiTheme="minorHAnsi" w:hAnsiTheme="minorHAnsi" w:cstheme="minorHAnsi"/>
            <w:sz w:val="22"/>
            <w:szCs w:val="22"/>
          </w:rPr>
          <w:t>Knápková</w:t>
        </w:r>
      </w:ins>
      <w:r w:rsidRPr="00F74016">
        <w:rPr>
          <w:rFonts w:asciiTheme="minorHAnsi" w:hAnsiTheme="minorHAnsi" w:cstheme="minorHAnsi"/>
          <w:sz w:val="22"/>
          <w:szCs w:val="22"/>
        </w:rPr>
        <w:t>.</w:t>
      </w:r>
    </w:p>
    <w:p w14:paraId="1DFF0110" w14:textId="77777777" w:rsidR="00C62FC7" w:rsidRPr="00C62FC7" w:rsidRDefault="00C62FC7" w:rsidP="00C62FC7">
      <w:pPr>
        <w:spacing w:before="120" w:after="120"/>
        <w:jc w:val="both"/>
        <w:rPr>
          <w:del w:id="10915" w:author="Pavla Trefilová" w:date="2019-11-18T17:19:00Z"/>
          <w:rFonts w:asciiTheme="minorHAnsi" w:hAnsiTheme="minorHAnsi" w:cstheme="minorHAnsi"/>
          <w:sz w:val="22"/>
          <w:szCs w:val="22"/>
        </w:rPr>
      </w:pPr>
      <w:del w:id="10916" w:author="Pavla Trefilová" w:date="2019-11-18T17:19:00Z">
        <w:r w:rsidRPr="00C62FC7">
          <w:rPr>
            <w:rFonts w:asciiTheme="minorHAnsi" w:hAnsiTheme="minorHAnsi" w:cstheme="minorHAnsi"/>
            <w:sz w:val="22"/>
            <w:szCs w:val="22"/>
          </w:rPr>
          <w:delText>Ing. Pavlína Kirschnerová je jedinou přednášejí bez vědecké hodnosti Ph.D. Ing Kirschnerová je již v závěrečné fázi svého doktorského studia s předpokládanou obhajobou do konce roku 2018.</w:delText>
        </w:r>
      </w:del>
    </w:p>
    <w:p w14:paraId="42801E9A" w14:textId="0ADBB65C" w:rsidR="008A6167" w:rsidRDefault="008A6167" w:rsidP="001B465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U pracovních smluv na dobu určitou předpokládá fakulta jejich prodlužování na pracovní smlouvy na dobu neurčitou.</w:t>
      </w:r>
    </w:p>
    <w:p w14:paraId="6DB0CEE3" w14:textId="5AD888A5" w:rsidR="00233ED4" w:rsidRDefault="00233ED4" w:rsidP="00233ED4">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Fakulta managementu a ekonomiky má vybudován systém nástupnictví především u kolegů, kteří se blíží důchodovému věku nebo v něm již jsou. U studijního programu </w:t>
      </w:r>
      <w:del w:id="10917" w:author="Pavla Trefilová" w:date="2019-11-18T17:19:00Z">
        <w:r>
          <w:rPr>
            <w:rFonts w:asciiTheme="minorHAnsi" w:hAnsiTheme="minorHAnsi" w:cstheme="minorHAnsi"/>
            <w:sz w:val="22"/>
            <w:szCs w:val="22"/>
          </w:rPr>
          <w:delText>Ekonomika a management</w:delText>
        </w:r>
      </w:del>
      <w:ins w:id="10918" w:author="Pavla Trefilová" w:date="2019-11-18T17:19:00Z">
        <w:r w:rsidR="00567931" w:rsidRPr="00567931">
          <w:rPr>
            <w:rFonts w:asciiTheme="minorHAnsi" w:hAnsiTheme="minorHAnsi" w:cstheme="minorHAnsi"/>
            <w:sz w:val="22"/>
            <w:szCs w:val="22"/>
          </w:rPr>
          <w:t>Economics and Management</w:t>
        </w:r>
      </w:ins>
      <w:r w:rsidR="00567931" w:rsidRPr="00567931" w:rsidDel="00567931">
        <w:rPr>
          <w:rFonts w:asciiTheme="minorHAnsi" w:hAnsiTheme="minorHAnsi" w:cstheme="minorHAnsi"/>
          <w:sz w:val="22"/>
          <w:szCs w:val="22"/>
        </w:rPr>
        <w:t xml:space="preserve"> </w:t>
      </w:r>
      <w:r>
        <w:rPr>
          <w:rFonts w:asciiTheme="minorHAnsi" w:hAnsiTheme="minorHAnsi" w:cstheme="minorHAnsi"/>
          <w:sz w:val="22"/>
          <w:szCs w:val="22"/>
        </w:rPr>
        <w:t>se jedná především o:</w:t>
      </w:r>
    </w:p>
    <w:p w14:paraId="29EFB07B" w14:textId="5F51A1C4" w:rsidR="00233ED4" w:rsidRDefault="003072D0" w:rsidP="001B465D">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00233ED4" w:rsidRPr="00CB5FFC">
        <w:rPr>
          <w:rFonts w:asciiTheme="minorHAnsi" w:hAnsiTheme="minorHAnsi" w:cstheme="minorHAnsi"/>
          <w:sz w:val="22"/>
          <w:szCs w:val="22"/>
        </w:rPr>
        <w:t>oc. Ing. Miloslava Chovancová, CSc.</w:t>
      </w:r>
      <w:r w:rsidR="00233ED4">
        <w:rPr>
          <w:rFonts w:asciiTheme="minorHAnsi" w:hAnsiTheme="minorHAnsi" w:cstheme="minorHAnsi"/>
          <w:sz w:val="22"/>
          <w:szCs w:val="22"/>
        </w:rPr>
        <w:t xml:space="preserve"> - j</w:t>
      </w:r>
      <w:r w:rsidR="00233ED4" w:rsidRPr="00CB5FFC">
        <w:rPr>
          <w:rFonts w:asciiTheme="minorHAnsi" w:hAnsiTheme="minorHAnsi" w:cstheme="minorHAnsi"/>
          <w:sz w:val="22"/>
          <w:szCs w:val="22"/>
        </w:rPr>
        <w:t xml:space="preserve">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w:t>
      </w:r>
      <w:r w:rsidR="00233ED4" w:rsidRPr="00CB5FFC">
        <w:rPr>
          <w:rFonts w:asciiTheme="minorHAnsi" w:hAnsiTheme="minorHAnsi" w:cstheme="minorHAnsi"/>
          <w:sz w:val="22"/>
          <w:szCs w:val="22"/>
        </w:rPr>
        <w:lastRenderedPageBreak/>
        <w:t>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63DEEDC4" w14:textId="22609B51" w:rsidR="00233ED4" w:rsidRDefault="003072D0" w:rsidP="00233ED4">
      <w:pPr>
        <w:spacing w:before="120" w:after="360"/>
        <w:jc w:val="both"/>
        <w:rPr>
          <w:rFonts w:asciiTheme="minorHAnsi" w:hAnsiTheme="minorHAnsi" w:cstheme="minorHAnsi"/>
          <w:sz w:val="22"/>
          <w:szCs w:val="22"/>
        </w:rPr>
      </w:pPr>
      <w:r>
        <w:rPr>
          <w:rFonts w:asciiTheme="minorHAnsi" w:hAnsiTheme="minorHAnsi" w:cstheme="minorHAnsi"/>
          <w:sz w:val="22"/>
          <w:szCs w:val="22"/>
        </w:rPr>
        <w:t>d</w:t>
      </w:r>
      <w:r w:rsidR="00233ED4" w:rsidRPr="00233ED4">
        <w:rPr>
          <w:rFonts w:asciiTheme="minorHAnsi" w:hAnsiTheme="minorHAnsi" w:cstheme="minorHAnsi"/>
          <w:sz w:val="22"/>
          <w:szCs w:val="22"/>
        </w:rPr>
        <w:t>oc. PhDr. Ing. Aleš Gregar, CSc.</w:t>
      </w:r>
      <w:r w:rsidR="00233ED4">
        <w:rPr>
          <w:rFonts w:asciiTheme="minorHAnsi" w:hAnsiTheme="minorHAnsi" w:cstheme="minorHAnsi"/>
          <w:sz w:val="22"/>
          <w:szCs w:val="22"/>
        </w:rPr>
        <w:t xml:space="preserve"> - p</w:t>
      </w:r>
      <w:r w:rsidR="00233ED4" w:rsidRPr="00233ED4">
        <w:rPr>
          <w:rFonts w:asciiTheme="minorHAnsi" w:hAnsiTheme="minorHAnsi" w:cstheme="minorHAnsi"/>
          <w:sz w:val="22"/>
          <w:szCs w:val="22"/>
        </w:rPr>
        <w:t xml:space="preserve">ro pokračování pedagogické a vědecko-výzkumné činnosti doc. </w:t>
      </w:r>
      <w:r w:rsidR="00233ED4" w:rsidRPr="006B0BA8">
        <w:rPr>
          <w:rFonts w:asciiTheme="minorHAnsi" w:hAnsiTheme="minorHAnsi" w:cstheme="minorHAnsi"/>
          <w:sz w:val="22"/>
          <w:szCs w:val="22"/>
        </w:rPr>
        <w:t xml:space="preserve">Gregara je v současné době připravována Ing. Jana Matošková, Ph.D. Aktuálně zabezpečuje výuku předmětů </w:t>
      </w:r>
      <w:del w:id="10919" w:author="Pavla Trefilová" w:date="2019-11-18T17:19:00Z">
        <w:r w:rsidR="00233ED4" w:rsidRPr="00233ED4">
          <w:rPr>
            <w:rFonts w:asciiTheme="minorHAnsi" w:hAnsiTheme="minorHAnsi" w:cstheme="minorHAnsi"/>
            <w:sz w:val="22"/>
            <w:szCs w:val="22"/>
          </w:rPr>
          <w:delText>Manažerské metody a techniky, Personální management, a zejména Řízení lidských zdrojů</w:delText>
        </w:r>
      </w:del>
      <w:ins w:id="10920" w:author="Pavla Trefilová" w:date="2019-11-18T17:19:00Z">
        <w:r w:rsidR="006B0BA8" w:rsidRPr="0031440D">
          <w:rPr>
            <w:rFonts w:asciiTheme="minorHAnsi" w:hAnsiTheme="minorHAnsi"/>
            <w:sz w:val="22"/>
            <w:szCs w:val="22"/>
            <w:lang w:val="en-GB"/>
          </w:rPr>
          <w:t>Managerial Skills and Techniques,</w:t>
        </w:r>
        <w:r w:rsidR="00233ED4" w:rsidRPr="006B0BA8">
          <w:rPr>
            <w:rFonts w:asciiTheme="minorHAnsi" w:hAnsiTheme="minorHAnsi" w:cstheme="minorHAnsi"/>
            <w:sz w:val="22"/>
            <w:szCs w:val="22"/>
          </w:rPr>
          <w:t xml:space="preserve"> </w:t>
        </w:r>
        <w:r w:rsidR="00566419" w:rsidRPr="0031440D">
          <w:rPr>
            <w:rFonts w:asciiTheme="minorHAnsi" w:hAnsiTheme="minorHAnsi"/>
            <w:sz w:val="22"/>
            <w:szCs w:val="22"/>
          </w:rPr>
          <w:t>Human Resource Management</w:t>
        </w:r>
      </w:ins>
      <w:r w:rsidR="00566419" w:rsidRPr="0031440D">
        <w:rPr>
          <w:rFonts w:asciiTheme="minorHAnsi" w:hAnsiTheme="minorHAnsi"/>
          <w:sz w:val="22"/>
          <w:szCs w:val="22"/>
        </w:rPr>
        <w:t xml:space="preserve"> I</w:t>
      </w:r>
      <w:r w:rsidR="00233ED4" w:rsidRPr="006B0BA8">
        <w:rPr>
          <w:rFonts w:asciiTheme="minorHAnsi" w:hAnsiTheme="minorHAnsi" w:cstheme="minorHAnsi"/>
          <w:sz w:val="22"/>
          <w:szCs w:val="22"/>
        </w:rPr>
        <w:t xml:space="preserve">, </w:t>
      </w:r>
      <w:del w:id="10921" w:author="Pavla Trefilová" w:date="2019-11-18T17:19:00Z">
        <w:r w:rsidR="00233ED4" w:rsidRPr="00233ED4">
          <w:rPr>
            <w:rFonts w:asciiTheme="minorHAnsi" w:hAnsiTheme="minorHAnsi" w:cstheme="minorHAnsi"/>
            <w:sz w:val="22"/>
            <w:szCs w:val="22"/>
          </w:rPr>
          <w:delText>Řízení lidských zdrojů</w:delText>
        </w:r>
      </w:del>
      <w:ins w:id="10922" w:author="Pavla Trefilová" w:date="2019-11-18T17:19:00Z">
        <w:r w:rsidR="00566419" w:rsidRPr="0031440D">
          <w:rPr>
            <w:rFonts w:asciiTheme="minorHAnsi" w:hAnsiTheme="minorHAnsi"/>
            <w:sz w:val="22"/>
            <w:szCs w:val="22"/>
          </w:rPr>
          <w:t>Human Resource Management</w:t>
        </w:r>
      </w:ins>
      <w:r w:rsidR="00566419" w:rsidRPr="0031440D">
        <w:rPr>
          <w:rFonts w:asciiTheme="minorHAnsi" w:hAnsiTheme="minorHAnsi"/>
          <w:sz w:val="22"/>
          <w:szCs w:val="22"/>
        </w:rPr>
        <w:t xml:space="preserve"> II</w:t>
      </w:r>
      <w:r w:rsidR="00233ED4" w:rsidRPr="006B0BA8">
        <w:rPr>
          <w:rFonts w:asciiTheme="minorHAnsi" w:hAnsiTheme="minorHAnsi" w:cstheme="minorHAnsi"/>
          <w:sz w:val="22"/>
          <w:szCs w:val="22"/>
        </w:rPr>
        <w:t>, kde je již v současné době zastupitelnost ve výuce s doc. Gregarem.</w:t>
      </w:r>
      <w:del w:id="10923" w:author="Pavla Trefilová" w:date="2019-11-18T17:19:00Z">
        <w:r w:rsidR="00233ED4" w:rsidRPr="00233ED4">
          <w:rPr>
            <w:rFonts w:asciiTheme="minorHAnsi" w:hAnsiTheme="minorHAnsi" w:cstheme="minorHAnsi"/>
            <w:sz w:val="22"/>
            <w:szCs w:val="22"/>
          </w:rPr>
          <w:delText xml:space="preserve"> </w:delText>
        </w:r>
        <w:r>
          <w:rPr>
            <w:rFonts w:asciiTheme="minorHAnsi" w:hAnsiTheme="minorHAnsi" w:cstheme="minorHAnsi"/>
            <w:sz w:val="22"/>
            <w:szCs w:val="22"/>
          </w:rPr>
          <w:delText xml:space="preserve">             </w:delText>
        </w:r>
      </w:del>
      <w:r w:rsidR="00233ED4" w:rsidRPr="006B0BA8">
        <w:rPr>
          <w:rFonts w:asciiTheme="minorHAnsi" w:hAnsiTheme="minorHAnsi" w:cstheme="minorHAnsi"/>
          <w:sz w:val="22"/>
          <w:szCs w:val="22"/>
        </w:rPr>
        <w:t xml:space="preserve"> </w:t>
      </w:r>
      <w:r w:rsidRPr="006B0BA8">
        <w:rPr>
          <w:rFonts w:asciiTheme="minorHAnsi" w:hAnsiTheme="minorHAnsi" w:cstheme="minorHAnsi"/>
          <w:sz w:val="22"/>
          <w:szCs w:val="22"/>
        </w:rPr>
        <w:t xml:space="preserve"> </w:t>
      </w:r>
      <w:r w:rsidR="00233ED4" w:rsidRPr="006B0BA8">
        <w:rPr>
          <w:rFonts w:asciiTheme="minorHAnsi" w:hAnsiTheme="minorHAnsi" w:cstheme="minorHAnsi"/>
          <w:sz w:val="22"/>
          <w:szCs w:val="22"/>
        </w:rPr>
        <w:t>Doc. Gregar a dr. Matošková také spolupracovali na následujících</w:t>
      </w:r>
      <w:r w:rsidR="00233ED4" w:rsidRPr="00233ED4">
        <w:rPr>
          <w:rFonts w:asciiTheme="minorHAnsi" w:hAnsiTheme="minorHAnsi" w:cstheme="minorHAnsi"/>
          <w:sz w:val="22"/>
          <w:szCs w:val="22"/>
        </w:rPr>
        <w:t xml:space="preserve"> projektech: GA ČR reg. č. 406/08/0459 Rozvoj tacitních znalostí manažerů (2008 – 2010), GAČR - Vytvoření českého nástroje pro měření akademických tacitních znalostí, 407/12/0821 (2012-2014), TA ČR - Výkonový potenciál pracovníků 50+ a specifické formy řízení lidských zdrojů podniku, TD010129 (2012-2013), RO/2016/07 Zvýšení výkonnosti organizací prostřednictvím řízení lidského kapitálu, RO/2018/04 Podpora sdílení znalostí pro zvýšení výkonnosti organizace. Společně také publikovali několik článků, např.: MATOŠKOVÁ, J., ŘEHÁČKOVÁ, H., SOBOTKOVÁ, E., POLČÁKOVÁ, M., Martin JURÁSEK, Aleš GREGAR a Vlastimil ŠVEC. Facilitating Leader Tacit Knowledge Acquisition. Journal of Competitiveness, 2013, vol. 5, iss. 1, s. 3-15. [cit. 2018-08-13]. ISSN 1804-1728. MATOŠKOVÁ, J., ŘEHÁČKOVÁ, H., JURÁSEK, M., POLČÁKOVÁ, M., GREGAR, A., &amp; ŠVEC, V. (2013). Factors influencing managerial tacit knowledge formation. Knowledge Management, 12(4), 21–34. MATOŠKOVÁ, Jana, GREGAR, Aleš, KRESSOVÁ, Petra, ŠVEC, Vlastimil. Tacitní znalosti v přípravě a činnosti manažerů. Psychologie v ekonomické praxi, 2008, roč. XLIII, č. 3-4, s. 55-60. ISSN 0033-300X. MATOŠKOVÁ, J., KRESSOVÁ, P., GREGAR, A., CHERNEL, A., BEJTKOVSKÝ, J., LINHART, P., ŠVEC, V. Tacit Knowledge Formation within the Context of the Managerial Maturation Process. International Journal of Knowledge, Culture and Change Management, 2008, č. 4. 2008, s. 99-110, ISSN 1447-9524. </w:t>
      </w:r>
      <w:r w:rsidR="00566419" w:rsidRPr="0031440D">
        <w:rPr>
          <w:rFonts w:asciiTheme="minorHAnsi" w:hAnsiTheme="minorHAnsi" w:cstheme="minorHAnsi"/>
          <w:sz w:val="22"/>
          <w:szCs w:val="22"/>
        </w:rPr>
        <w:t xml:space="preserve">Ing. Matošková </w:t>
      </w:r>
      <w:del w:id="10924" w:author="Pavla Trefilová" w:date="2019-11-18T17:19:00Z">
        <w:r w:rsidR="00233ED4" w:rsidRPr="00233ED4">
          <w:rPr>
            <w:rFonts w:asciiTheme="minorHAnsi" w:hAnsiTheme="minorHAnsi" w:cstheme="minorHAnsi"/>
            <w:sz w:val="22"/>
            <w:szCs w:val="22"/>
          </w:rPr>
          <w:delText>aktuálně připravuje</w:delText>
        </w:r>
      </w:del>
      <w:ins w:id="10925" w:author="Pavla Trefilová" w:date="2019-11-18T17:19:00Z">
        <w:r w:rsidR="00566419" w:rsidRPr="0031440D">
          <w:rPr>
            <w:rFonts w:asciiTheme="minorHAnsi" w:hAnsiTheme="minorHAnsi" w:cstheme="minorHAnsi"/>
            <w:sz w:val="22"/>
            <w:szCs w:val="22"/>
          </w:rPr>
          <w:t>zpracovala</w:t>
        </w:r>
      </w:ins>
      <w:r w:rsidR="00566419" w:rsidRPr="0031440D">
        <w:rPr>
          <w:rFonts w:asciiTheme="minorHAnsi" w:hAnsiTheme="minorHAnsi" w:cstheme="minorHAnsi"/>
          <w:sz w:val="22"/>
          <w:szCs w:val="22"/>
        </w:rPr>
        <w:t xml:space="preserve"> habilitační práci v oblasti sdílení znalostí a </w:t>
      </w:r>
      <w:del w:id="10926" w:author="Pavla Trefilová" w:date="2019-11-18T17:19:00Z">
        <w:r w:rsidR="00233ED4" w:rsidRPr="00233ED4">
          <w:rPr>
            <w:rFonts w:asciiTheme="minorHAnsi" w:hAnsiTheme="minorHAnsi" w:cstheme="minorHAnsi"/>
            <w:sz w:val="22"/>
            <w:szCs w:val="22"/>
          </w:rPr>
          <w:delText>předpokládá přihlášení k habilitačnímu</w:delText>
        </w:r>
      </w:del>
      <w:ins w:id="10927" w:author="Pavla Trefilová" w:date="2019-11-18T17:19:00Z">
        <w:r w:rsidR="00566419" w:rsidRPr="0031440D">
          <w:rPr>
            <w:rFonts w:asciiTheme="minorHAnsi" w:hAnsiTheme="minorHAnsi" w:cstheme="minorHAnsi"/>
            <w:sz w:val="22"/>
            <w:szCs w:val="22"/>
          </w:rPr>
          <w:t>zahájila habilitační</w:t>
        </w:r>
      </w:ins>
      <w:r w:rsidR="00566419" w:rsidRPr="0031440D">
        <w:rPr>
          <w:rFonts w:asciiTheme="minorHAnsi" w:hAnsiTheme="minorHAnsi" w:cstheme="minorHAnsi"/>
          <w:sz w:val="22"/>
          <w:szCs w:val="22"/>
        </w:rPr>
        <w:t xml:space="preserve"> řízení </w:t>
      </w:r>
      <w:del w:id="10928" w:author="Pavla Trefilová" w:date="2019-11-18T17:19:00Z">
        <w:r w:rsidR="00233ED4" w:rsidRPr="00233ED4">
          <w:rPr>
            <w:rFonts w:asciiTheme="minorHAnsi" w:hAnsiTheme="minorHAnsi" w:cstheme="minorHAnsi"/>
            <w:sz w:val="22"/>
            <w:szCs w:val="22"/>
          </w:rPr>
          <w:delText>do konce roku 2018</w:delText>
        </w:r>
      </w:del>
      <w:ins w:id="10929" w:author="Pavla Trefilová" w:date="2019-11-18T17:19:00Z">
        <w:r w:rsidR="00566419" w:rsidRPr="0031440D">
          <w:rPr>
            <w:rFonts w:asciiTheme="minorHAnsi" w:hAnsiTheme="minorHAnsi" w:cstheme="minorHAnsi"/>
            <w:sz w:val="22"/>
            <w:szCs w:val="22"/>
          </w:rPr>
          <w:t>v roce 2019 na EF TU v Liberci</w:t>
        </w:r>
      </w:ins>
      <w:r w:rsidR="00566419" w:rsidRPr="0031440D">
        <w:rPr>
          <w:rFonts w:asciiTheme="minorHAnsi" w:hAnsiTheme="minorHAnsi" w:cstheme="minorHAnsi"/>
          <w:sz w:val="22"/>
          <w:szCs w:val="22"/>
        </w:rPr>
        <w:t>.</w:t>
      </w:r>
    </w:p>
    <w:p w14:paraId="13243472" w14:textId="63224D18"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Personální zabezpečení předmětů profilujícího základu</w:t>
      </w:r>
    </w:p>
    <w:p w14:paraId="6EFCB86D" w14:textId="77777777" w:rsidR="00FE1830" w:rsidRPr="00B734C6" w:rsidRDefault="00FE1830" w:rsidP="00B734C6">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Standardy 6.4 a 6.9</w:t>
      </w:r>
    </w:p>
    <w:p w14:paraId="703C2495" w14:textId="01DA71E1"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patrné z tabulky níže, všechny základní teoretické předměty profilujícího základu a předměty profilujícího základu jsou v rámci studijního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garantovány akademickými pracovníky minimálně s vědeckou hodností Ph.D., kteří se zároveň významně podílejí na jejich výuce a to především vedením přednášek. </w:t>
      </w:r>
    </w:p>
    <w:p w14:paraId="4E54530D" w14:textId="77777777"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14:paraId="121A4F9C" w14:textId="77777777" w:rsidR="00DC7667" w:rsidRDefault="00DC7667">
      <w:pPr>
        <w:rPr>
          <w:rFonts w:asciiTheme="minorHAnsi" w:hAnsiTheme="minorHAnsi" w:cstheme="minorHAnsi"/>
          <w:i/>
          <w:szCs w:val="22"/>
        </w:rPr>
      </w:pPr>
      <w:r>
        <w:rPr>
          <w:rFonts w:asciiTheme="minorHAnsi" w:hAnsiTheme="minorHAnsi" w:cstheme="minorHAnsi"/>
          <w:i/>
          <w:szCs w:val="22"/>
        </w:rPr>
        <w:br w:type="page"/>
      </w:r>
    </w:p>
    <w:p w14:paraId="1402FB5B" w14:textId="18BC7D29" w:rsidR="00FE1830" w:rsidRPr="00F74016" w:rsidRDefault="00FE1830" w:rsidP="00FE183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lastRenderedPageBreak/>
        <w:t xml:space="preserve">Tab. </w:t>
      </w:r>
      <w:r w:rsidR="00A82300">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Style w:val="Mkatabulky"/>
        <w:tblW w:w="9298" w:type="dxa"/>
        <w:tblLayout w:type="fixed"/>
        <w:tblLook w:val="04A0" w:firstRow="1" w:lastRow="0" w:firstColumn="1" w:lastColumn="0" w:noHBand="0" w:noVBand="1"/>
      </w:tblPr>
      <w:tblGrid>
        <w:gridCol w:w="3104"/>
        <w:gridCol w:w="851"/>
        <w:gridCol w:w="850"/>
        <w:gridCol w:w="567"/>
        <w:gridCol w:w="2656"/>
        <w:gridCol w:w="708"/>
        <w:gridCol w:w="562"/>
      </w:tblGrid>
      <w:tr w:rsidR="00FE1830" w:rsidRPr="00B734C6" w14:paraId="60E5C03B" w14:textId="77777777" w:rsidTr="001D5ED8">
        <w:tc>
          <w:tcPr>
            <w:tcW w:w="3104" w:type="dxa"/>
            <w:tcBorders>
              <w:top w:val="single" w:sz="12" w:space="0" w:color="auto"/>
              <w:left w:val="single" w:sz="12" w:space="0" w:color="auto"/>
              <w:bottom w:val="single" w:sz="12" w:space="0" w:color="auto"/>
            </w:tcBorders>
          </w:tcPr>
          <w:p w14:paraId="51719F89"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rPr>
              <w:t>Název předmětu</w:t>
            </w:r>
          </w:p>
        </w:tc>
        <w:tc>
          <w:tcPr>
            <w:tcW w:w="851" w:type="dxa"/>
            <w:tcBorders>
              <w:top w:val="single" w:sz="12" w:space="0" w:color="auto"/>
              <w:bottom w:val="single" w:sz="12" w:space="0" w:color="auto"/>
            </w:tcBorders>
          </w:tcPr>
          <w:p w14:paraId="0F021D9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Rozsah</w:t>
            </w:r>
          </w:p>
          <w:p w14:paraId="5F351280"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szCs w:val="22"/>
              </w:rPr>
              <w:t>p-c-s</w:t>
            </w:r>
          </w:p>
        </w:tc>
        <w:tc>
          <w:tcPr>
            <w:tcW w:w="850" w:type="dxa"/>
            <w:tcBorders>
              <w:top w:val="single" w:sz="12" w:space="0" w:color="auto"/>
              <w:bottom w:val="single" w:sz="12" w:space="0" w:color="auto"/>
            </w:tcBorders>
          </w:tcPr>
          <w:p w14:paraId="121395A4"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Způsob</w:t>
            </w:r>
          </w:p>
          <w:p w14:paraId="14605F97"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ověř.</w:t>
            </w:r>
          </w:p>
        </w:tc>
        <w:tc>
          <w:tcPr>
            <w:tcW w:w="567" w:type="dxa"/>
            <w:tcBorders>
              <w:top w:val="single" w:sz="12" w:space="0" w:color="auto"/>
              <w:bottom w:val="single" w:sz="12" w:space="0" w:color="auto"/>
            </w:tcBorders>
          </w:tcPr>
          <w:p w14:paraId="503FE15F"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Kr.</w:t>
            </w:r>
          </w:p>
        </w:tc>
        <w:tc>
          <w:tcPr>
            <w:tcW w:w="2656" w:type="dxa"/>
            <w:tcBorders>
              <w:top w:val="single" w:sz="12" w:space="0" w:color="auto"/>
              <w:bottom w:val="single" w:sz="12" w:space="0" w:color="auto"/>
            </w:tcBorders>
          </w:tcPr>
          <w:p w14:paraId="3DB5D839" w14:textId="77777777" w:rsidR="00FE1830" w:rsidRPr="00B734C6" w:rsidRDefault="00FE1830" w:rsidP="008605CB">
            <w:pPr>
              <w:tabs>
                <w:tab w:val="left" w:pos="2835"/>
              </w:tabs>
              <w:jc w:val="center"/>
              <w:rPr>
                <w:rFonts w:asciiTheme="minorHAnsi" w:hAnsiTheme="minorHAnsi" w:cstheme="minorHAnsi"/>
                <w:b/>
                <w:szCs w:val="22"/>
              </w:rPr>
            </w:pPr>
            <w:r w:rsidRPr="00B734C6">
              <w:rPr>
                <w:rFonts w:asciiTheme="minorHAnsi" w:hAnsiTheme="minorHAnsi" w:cstheme="minorHAnsi"/>
                <w:b/>
                <w:szCs w:val="22"/>
              </w:rPr>
              <w:t>Garant</w:t>
            </w:r>
          </w:p>
          <w:p w14:paraId="0434CCF7"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Přednášející</w:t>
            </w:r>
          </w:p>
        </w:tc>
        <w:tc>
          <w:tcPr>
            <w:tcW w:w="708" w:type="dxa"/>
            <w:tcBorders>
              <w:top w:val="single" w:sz="12" w:space="0" w:color="auto"/>
              <w:bottom w:val="single" w:sz="12" w:space="0" w:color="auto"/>
            </w:tcBorders>
          </w:tcPr>
          <w:p w14:paraId="78A7D36E"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Roč./sem.</w:t>
            </w:r>
          </w:p>
        </w:tc>
        <w:tc>
          <w:tcPr>
            <w:tcW w:w="562" w:type="dxa"/>
            <w:tcBorders>
              <w:top w:val="single" w:sz="12" w:space="0" w:color="auto"/>
              <w:bottom w:val="single" w:sz="12" w:space="0" w:color="auto"/>
              <w:right w:val="single" w:sz="12" w:space="0" w:color="auto"/>
            </w:tcBorders>
          </w:tcPr>
          <w:p w14:paraId="59670989"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Typ</w:t>
            </w:r>
          </w:p>
        </w:tc>
      </w:tr>
      <w:tr w:rsidR="00FE1830" w:rsidRPr="00B734C6" w14:paraId="1A847971" w14:textId="77777777" w:rsidTr="001D5ED8">
        <w:tc>
          <w:tcPr>
            <w:tcW w:w="3104" w:type="dxa"/>
            <w:tcBorders>
              <w:left w:val="single" w:sz="12" w:space="0" w:color="auto"/>
            </w:tcBorders>
          </w:tcPr>
          <w:p w14:paraId="690C941D"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lang w:val="en-GB"/>
              </w:rPr>
              <w:t>Microeconomics I</w:t>
            </w:r>
          </w:p>
        </w:tc>
        <w:tc>
          <w:tcPr>
            <w:tcW w:w="851" w:type="dxa"/>
          </w:tcPr>
          <w:p w14:paraId="229AFFF8" w14:textId="3D168E52"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2F5A81FF"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3E39D041"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4AF7256E" w14:textId="6F3335A2" w:rsidR="00FE1830" w:rsidRPr="00B734C6" w:rsidRDefault="00567931">
            <w:pPr>
              <w:rPr>
                <w:rFonts w:asciiTheme="minorHAnsi" w:hAnsiTheme="minorHAnsi" w:cstheme="minorHAnsi"/>
                <w:b/>
                <w:szCs w:val="22"/>
              </w:rPr>
              <w:pPrChange w:id="10930" w:author="Pavla Trefilová" w:date="2019-11-18T17:19:00Z">
                <w:pPr>
                  <w:jc w:val="both"/>
                </w:pPr>
              </w:pPrChange>
            </w:pPr>
            <w:moveToRangeStart w:id="10931" w:author="Pavla Trefilová" w:date="2019-11-18T17:19:00Z" w:name="move24990022"/>
            <w:moveTo w:id="10932" w:author="Pavla Trefilová" w:date="2019-11-18T17:19:00Z">
              <w:r>
                <w:rPr>
                  <w:rFonts w:asciiTheme="minorHAnsi" w:hAnsiTheme="minorHAnsi"/>
                  <w:b/>
                  <w:rPrChange w:id="10933" w:author="Pavla Trefilová" w:date="2019-11-18T17:19:00Z">
                    <w:rPr/>
                  </w:rPrChange>
                </w:rPr>
                <w:t xml:space="preserve">doc. </w:t>
              </w:r>
            </w:moveTo>
            <w:moveToRangeEnd w:id="10931"/>
            <w:r>
              <w:rPr>
                <w:rFonts w:asciiTheme="minorHAnsi" w:hAnsiTheme="minorHAnsi" w:cstheme="minorHAnsi"/>
                <w:b/>
                <w:szCs w:val="22"/>
              </w:rPr>
              <w:t xml:space="preserve">Ing. </w:t>
            </w:r>
            <w:del w:id="10934" w:author="Pavla Trefilová" w:date="2019-11-18T17:19:00Z">
              <w:r w:rsidR="00FE1830" w:rsidRPr="00B734C6">
                <w:rPr>
                  <w:rFonts w:asciiTheme="minorHAnsi" w:hAnsiTheme="minorHAnsi" w:cstheme="minorHAnsi"/>
                  <w:b/>
                  <w:szCs w:val="22"/>
                </w:rPr>
                <w:delText>Dobeš</w:delText>
              </w:r>
            </w:del>
            <w:ins w:id="10935" w:author="Pavla Trefilová" w:date="2019-11-18T17:19:00Z">
              <w:r>
                <w:rPr>
                  <w:rFonts w:asciiTheme="minorHAnsi" w:hAnsiTheme="minorHAnsi" w:cstheme="minorHAnsi"/>
                  <w:b/>
                  <w:szCs w:val="22"/>
                </w:rPr>
                <w:t>Zuzana Dohnalová</w:t>
              </w:r>
            </w:ins>
            <w:r w:rsidR="00FE1830" w:rsidRPr="00B734C6">
              <w:rPr>
                <w:rFonts w:asciiTheme="minorHAnsi" w:hAnsiTheme="minorHAnsi" w:cstheme="minorHAnsi"/>
                <w:b/>
                <w:szCs w:val="22"/>
              </w:rPr>
              <w:t>, Ph.D.</w:t>
            </w:r>
          </w:p>
          <w:p w14:paraId="0663C24F" w14:textId="2814B749" w:rsidR="00FE1830" w:rsidRPr="00B734C6" w:rsidRDefault="00FE1830">
            <w:pPr>
              <w:tabs>
                <w:tab w:val="left" w:pos="2835"/>
              </w:tabs>
              <w:rPr>
                <w:rFonts w:asciiTheme="minorHAnsi" w:hAnsiTheme="minorHAnsi" w:cstheme="minorHAnsi"/>
                <w:color w:val="00B050"/>
                <w:szCs w:val="22"/>
              </w:rPr>
            </w:pPr>
            <w:del w:id="10936" w:author="Pavla Trefilová" w:date="2019-11-18T17:19:00Z">
              <w:r w:rsidRPr="00B734C6">
                <w:rPr>
                  <w:rFonts w:asciiTheme="minorHAnsi" w:hAnsiTheme="minorHAnsi" w:cstheme="minorHAnsi"/>
                  <w:szCs w:val="22"/>
                </w:rPr>
                <w:delText xml:space="preserve">Dobeš </w:delText>
              </w:r>
            </w:del>
            <w:ins w:id="10937" w:author="Pavla Trefilová" w:date="2019-11-18T17:19:00Z">
              <w:r w:rsidRPr="00B734C6">
                <w:rPr>
                  <w:rFonts w:asciiTheme="minorHAnsi" w:hAnsiTheme="minorHAnsi" w:cstheme="minorHAnsi"/>
                  <w:szCs w:val="22"/>
                </w:rPr>
                <w:t>Do</w:t>
              </w:r>
              <w:r w:rsidR="00567931">
                <w:rPr>
                  <w:rFonts w:asciiTheme="minorHAnsi" w:hAnsiTheme="minorHAnsi" w:cstheme="minorHAnsi"/>
                  <w:szCs w:val="22"/>
                </w:rPr>
                <w:t>hnalová (</w:t>
              </w:r>
            </w:ins>
            <w:r w:rsidRPr="00B734C6">
              <w:rPr>
                <w:rFonts w:asciiTheme="minorHAnsi" w:hAnsiTheme="minorHAnsi" w:cstheme="minorHAnsi"/>
                <w:szCs w:val="22"/>
              </w:rPr>
              <w:t>100</w:t>
            </w:r>
            <w:del w:id="10938" w:author="Pavla Trefilová" w:date="2019-11-18T17:19:00Z">
              <w:r w:rsidRPr="00B734C6">
                <w:rPr>
                  <w:rFonts w:asciiTheme="minorHAnsi" w:hAnsiTheme="minorHAnsi" w:cstheme="minorHAnsi"/>
                  <w:szCs w:val="22"/>
                </w:rPr>
                <w:delText>%</w:delText>
              </w:r>
            </w:del>
            <w:ins w:id="10939"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3C21FFE8"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1/Z</w:t>
            </w:r>
          </w:p>
        </w:tc>
        <w:tc>
          <w:tcPr>
            <w:tcW w:w="562" w:type="dxa"/>
            <w:tcBorders>
              <w:right w:val="single" w:sz="12" w:space="0" w:color="auto"/>
            </w:tcBorders>
          </w:tcPr>
          <w:p w14:paraId="7F632B63"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3E6979A4" w14:textId="77777777" w:rsidTr="001D5ED8">
        <w:tc>
          <w:tcPr>
            <w:tcW w:w="3104" w:type="dxa"/>
            <w:tcBorders>
              <w:left w:val="single" w:sz="12" w:space="0" w:color="auto"/>
            </w:tcBorders>
          </w:tcPr>
          <w:p w14:paraId="67339CEB" w14:textId="77777777" w:rsidR="00FE1830" w:rsidRPr="00B734C6" w:rsidRDefault="00FE1830" w:rsidP="008605CB">
            <w:pPr>
              <w:tabs>
                <w:tab w:val="left" w:pos="2835"/>
              </w:tabs>
              <w:rPr>
                <w:rFonts w:asciiTheme="minorHAnsi" w:hAnsiTheme="minorHAnsi" w:cstheme="minorHAnsi"/>
                <w:b/>
                <w:szCs w:val="22"/>
                <w:lang w:val="en-GB"/>
              </w:rPr>
            </w:pPr>
            <w:r w:rsidRPr="00B734C6">
              <w:rPr>
                <w:rFonts w:asciiTheme="minorHAnsi" w:hAnsiTheme="minorHAnsi" w:cstheme="minorHAnsi"/>
                <w:b/>
                <w:szCs w:val="22"/>
                <w:lang w:val="en-GB"/>
              </w:rPr>
              <w:t>Management I</w:t>
            </w:r>
          </w:p>
        </w:tc>
        <w:tc>
          <w:tcPr>
            <w:tcW w:w="851" w:type="dxa"/>
          </w:tcPr>
          <w:p w14:paraId="4217DE67" w14:textId="50CF37EE"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8BBF900"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E4C37D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0DFA53" w14:textId="77777777" w:rsidR="00567931" w:rsidRPr="00666793" w:rsidRDefault="00567931">
            <w:pPr>
              <w:rPr>
                <w:rFonts w:ascii="Calibri" w:hAnsi="Calibri"/>
                <w:b/>
                <w:color w:val="000000" w:themeColor="text1"/>
                <w:rPrChange w:id="10940" w:author="Pavla Trefilová" w:date="2019-11-18T17:19:00Z">
                  <w:rPr>
                    <w:rFonts w:asciiTheme="minorHAnsi" w:hAnsiTheme="minorHAnsi"/>
                    <w:b/>
                  </w:rPr>
                </w:rPrChange>
              </w:rPr>
              <w:pPrChange w:id="10941" w:author="Pavla Trefilová" w:date="2019-11-18T17:19:00Z">
                <w:pPr>
                  <w:jc w:val="both"/>
                </w:pPr>
              </w:pPrChange>
            </w:pPr>
            <w:r w:rsidRPr="00666793">
              <w:rPr>
                <w:rFonts w:ascii="Calibri" w:hAnsi="Calibri"/>
                <w:b/>
                <w:color w:val="000000" w:themeColor="text1"/>
                <w:rPrChange w:id="10942" w:author="Pavla Trefilová" w:date="2019-11-18T17:19:00Z">
                  <w:rPr>
                    <w:rFonts w:asciiTheme="minorHAnsi" w:hAnsiTheme="minorHAnsi"/>
                    <w:b/>
                  </w:rPr>
                </w:rPrChange>
              </w:rPr>
              <w:t xml:space="preserve">Ing. </w:t>
            </w:r>
            <w:ins w:id="10943" w:author="Pavla Trefilová" w:date="2019-11-18T17:19:00Z">
              <w:r>
                <w:rPr>
                  <w:rFonts w:ascii="Calibri" w:hAnsi="Calibri" w:cs="Calibri"/>
                  <w:b/>
                  <w:color w:val="000000" w:themeColor="text1"/>
                </w:rPr>
                <w:t xml:space="preserve">Janka </w:t>
              </w:r>
            </w:ins>
            <w:r w:rsidRPr="00666793">
              <w:rPr>
                <w:rFonts w:ascii="Calibri" w:hAnsi="Calibri"/>
                <w:b/>
                <w:color w:val="000000" w:themeColor="text1"/>
                <w:rPrChange w:id="10944" w:author="Pavla Trefilová" w:date="2019-11-18T17:19:00Z">
                  <w:rPr>
                    <w:rFonts w:asciiTheme="minorHAnsi" w:hAnsiTheme="minorHAnsi"/>
                    <w:b/>
                  </w:rPr>
                </w:rPrChange>
              </w:rPr>
              <w:t>Vydrová, Ph.D.</w:t>
            </w:r>
          </w:p>
          <w:p w14:paraId="6CEB323F" w14:textId="3DC83BB1" w:rsidR="00FE1830" w:rsidRPr="00B734C6" w:rsidRDefault="00567931">
            <w:pPr>
              <w:rPr>
                <w:rFonts w:asciiTheme="minorHAnsi" w:hAnsiTheme="minorHAnsi" w:cstheme="minorHAnsi"/>
                <w:b/>
                <w:szCs w:val="22"/>
              </w:rPr>
            </w:pPr>
            <w:r w:rsidRPr="00666793">
              <w:rPr>
                <w:rFonts w:ascii="Calibri" w:hAnsi="Calibri"/>
                <w:color w:val="000000" w:themeColor="text1"/>
                <w:rPrChange w:id="10945" w:author="Pavla Trefilová" w:date="2019-11-18T17:19:00Z">
                  <w:rPr>
                    <w:rFonts w:asciiTheme="minorHAnsi" w:hAnsiTheme="minorHAnsi"/>
                  </w:rPr>
                </w:rPrChange>
              </w:rPr>
              <w:t xml:space="preserve">Vydrová </w:t>
            </w:r>
            <w:ins w:id="10946" w:author="Pavla Trefilová" w:date="2019-11-18T17:19:00Z">
              <w:r>
                <w:rPr>
                  <w:rFonts w:ascii="Calibri" w:hAnsi="Calibri" w:cs="Calibri"/>
                  <w:color w:val="000000" w:themeColor="text1"/>
                </w:rPr>
                <w:t>(</w:t>
              </w:r>
            </w:ins>
            <w:r w:rsidRPr="00666793">
              <w:rPr>
                <w:rFonts w:ascii="Calibri" w:hAnsi="Calibri"/>
                <w:color w:val="000000" w:themeColor="text1"/>
                <w:rPrChange w:id="10947" w:author="Pavla Trefilová" w:date="2019-11-18T17:19:00Z">
                  <w:rPr>
                    <w:rFonts w:asciiTheme="minorHAnsi" w:hAnsiTheme="minorHAnsi"/>
                  </w:rPr>
                </w:rPrChange>
              </w:rPr>
              <w:t>100</w:t>
            </w:r>
            <w:del w:id="10948" w:author="Pavla Trefilová" w:date="2019-11-18T17:19:00Z">
              <w:r w:rsidR="00FE1830" w:rsidRPr="00B734C6">
                <w:rPr>
                  <w:rFonts w:asciiTheme="minorHAnsi" w:hAnsiTheme="minorHAnsi" w:cstheme="minorHAnsi"/>
                  <w:szCs w:val="22"/>
                </w:rPr>
                <w:delText>%</w:delText>
              </w:r>
            </w:del>
            <w:ins w:id="10949" w:author="Pavla Trefilová" w:date="2019-11-18T17:19:00Z">
              <w:r w:rsidRPr="00666793">
                <w:rPr>
                  <w:rFonts w:ascii="Calibri" w:hAnsi="Calibri" w:cs="Calibri"/>
                  <w:color w:val="000000" w:themeColor="text1"/>
                </w:rPr>
                <w:t>%</w:t>
              </w:r>
              <w:r>
                <w:rPr>
                  <w:rFonts w:ascii="Calibri" w:hAnsi="Calibri" w:cs="Calibri"/>
                  <w:color w:val="000000" w:themeColor="text1"/>
                </w:rPr>
                <w:t>)</w:t>
              </w:r>
            </w:ins>
          </w:p>
        </w:tc>
        <w:tc>
          <w:tcPr>
            <w:tcW w:w="708" w:type="dxa"/>
          </w:tcPr>
          <w:p w14:paraId="15F38F8E"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1/Z</w:t>
            </w:r>
          </w:p>
        </w:tc>
        <w:tc>
          <w:tcPr>
            <w:tcW w:w="562" w:type="dxa"/>
            <w:tcBorders>
              <w:right w:val="single" w:sz="12" w:space="0" w:color="auto"/>
            </w:tcBorders>
          </w:tcPr>
          <w:p w14:paraId="3BD6E70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4692F121" w14:textId="77777777" w:rsidTr="001D5ED8">
        <w:tc>
          <w:tcPr>
            <w:tcW w:w="3104" w:type="dxa"/>
            <w:tcBorders>
              <w:left w:val="single" w:sz="12" w:space="0" w:color="auto"/>
            </w:tcBorders>
          </w:tcPr>
          <w:p w14:paraId="6F6C65B6" w14:textId="239A341B" w:rsidR="00FE1830" w:rsidRPr="00B734C6" w:rsidRDefault="00A82300" w:rsidP="008605CB">
            <w:pPr>
              <w:tabs>
                <w:tab w:val="left" w:pos="2835"/>
              </w:tabs>
              <w:rPr>
                <w:rFonts w:asciiTheme="minorHAnsi" w:hAnsiTheme="minorHAnsi" w:cstheme="minorHAnsi"/>
                <w:b/>
                <w:color w:val="00B050"/>
                <w:szCs w:val="22"/>
                <w:lang w:val="en-GB"/>
              </w:rPr>
            </w:pPr>
            <w:r>
              <w:rPr>
                <w:rFonts w:asciiTheme="minorHAnsi" w:hAnsiTheme="minorHAnsi" w:cstheme="minorHAnsi"/>
                <w:b/>
                <w:szCs w:val="22"/>
                <w:lang w:val="en-GB"/>
              </w:rPr>
              <w:t>Macroeconomics I</w:t>
            </w:r>
          </w:p>
        </w:tc>
        <w:tc>
          <w:tcPr>
            <w:tcW w:w="851" w:type="dxa"/>
          </w:tcPr>
          <w:p w14:paraId="2C86EEDB" w14:textId="3AB42D50"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4F860539"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6383485A"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17D1F3D3" w14:textId="2D709237" w:rsidR="00FE1830" w:rsidRDefault="00FE1830">
            <w:pPr>
              <w:tabs>
                <w:tab w:val="left" w:pos="2835"/>
              </w:tabs>
              <w:rPr>
                <w:rFonts w:asciiTheme="minorHAnsi" w:hAnsiTheme="minorHAnsi" w:cstheme="minorHAnsi"/>
                <w:b/>
                <w:szCs w:val="22"/>
              </w:rPr>
              <w:pPrChange w:id="10950" w:author="Pavla Trefilová" w:date="2019-11-18T17:19:00Z">
                <w:pPr>
                  <w:jc w:val="both"/>
                </w:pPr>
              </w:pPrChange>
            </w:pPr>
            <w:del w:id="10951" w:author="Pavla Trefilová" w:date="2019-11-18T17:19:00Z">
              <w:r w:rsidRPr="00B734C6">
                <w:rPr>
                  <w:rFonts w:asciiTheme="minorHAnsi" w:hAnsiTheme="minorHAnsi" w:cstheme="minorHAnsi"/>
                  <w:b/>
                  <w:szCs w:val="22"/>
                </w:rPr>
                <w:delText xml:space="preserve">doc. </w:delText>
              </w:r>
            </w:del>
            <w:r w:rsidR="00567931">
              <w:rPr>
                <w:rFonts w:asciiTheme="minorHAnsi" w:hAnsiTheme="minorHAnsi" w:cstheme="minorHAnsi"/>
                <w:b/>
                <w:szCs w:val="22"/>
              </w:rPr>
              <w:t xml:space="preserve">Ing. </w:t>
            </w:r>
            <w:del w:id="10952" w:author="Pavla Trefilová" w:date="2019-11-18T17:19:00Z">
              <w:r w:rsidRPr="00B734C6">
                <w:rPr>
                  <w:rFonts w:asciiTheme="minorHAnsi" w:hAnsiTheme="minorHAnsi" w:cstheme="minorHAnsi"/>
                  <w:b/>
                  <w:szCs w:val="22"/>
                </w:rPr>
                <w:delText>Švarcová</w:delText>
              </w:r>
            </w:del>
            <w:ins w:id="10953" w:author="Pavla Trefilová" w:date="2019-11-18T17:19:00Z">
              <w:r w:rsidR="009268F4">
                <w:rPr>
                  <w:rFonts w:asciiTheme="minorHAnsi" w:hAnsiTheme="minorHAnsi" w:cstheme="minorHAnsi"/>
                  <w:b/>
                  <w:szCs w:val="22"/>
                </w:rPr>
                <w:t>Monika Horáková</w:t>
              </w:r>
            </w:ins>
            <w:r w:rsidR="00567931">
              <w:rPr>
                <w:rFonts w:asciiTheme="minorHAnsi" w:hAnsiTheme="minorHAnsi" w:cstheme="minorHAnsi"/>
                <w:b/>
                <w:szCs w:val="22"/>
              </w:rPr>
              <w:t>, Ph.D.</w:t>
            </w:r>
          </w:p>
          <w:p w14:paraId="4D50E536" w14:textId="52A60C3D" w:rsidR="009268F4" w:rsidRDefault="00FE1830">
            <w:pPr>
              <w:tabs>
                <w:tab w:val="left" w:pos="2835"/>
              </w:tabs>
              <w:rPr>
                <w:ins w:id="10954" w:author="Pavla Trefilová" w:date="2019-11-18T17:19:00Z"/>
                <w:rFonts w:asciiTheme="minorHAnsi" w:hAnsiTheme="minorHAnsi" w:cstheme="minorHAnsi"/>
                <w:bCs/>
                <w:szCs w:val="22"/>
              </w:rPr>
            </w:pPr>
            <w:del w:id="10955" w:author="Pavla Trefilová" w:date="2019-11-18T17:19:00Z">
              <w:r w:rsidRPr="00B734C6">
                <w:rPr>
                  <w:rFonts w:asciiTheme="minorHAnsi" w:hAnsiTheme="minorHAnsi" w:cstheme="minorHAnsi"/>
                  <w:szCs w:val="22"/>
                </w:rPr>
                <w:delText>Švarcová 100%</w:delText>
              </w:r>
            </w:del>
            <w:ins w:id="10956" w:author="Pavla Trefilová" w:date="2019-11-18T17:19:00Z">
              <w:r w:rsidR="009268F4">
                <w:rPr>
                  <w:rFonts w:asciiTheme="minorHAnsi" w:hAnsiTheme="minorHAnsi" w:cstheme="minorHAnsi"/>
                  <w:bCs/>
                  <w:szCs w:val="22"/>
                </w:rPr>
                <w:t>Horáková (60%)</w:t>
              </w:r>
            </w:ins>
          </w:p>
          <w:p w14:paraId="24DFC65B" w14:textId="45C4E62B" w:rsidR="00567931" w:rsidRPr="0031440D" w:rsidRDefault="009268F4">
            <w:pPr>
              <w:tabs>
                <w:tab w:val="left" w:pos="2835"/>
              </w:tabs>
              <w:rPr>
                <w:rFonts w:asciiTheme="minorHAnsi" w:hAnsiTheme="minorHAnsi"/>
                <w:rPrChange w:id="10957" w:author="Pavla Trefilová" w:date="2019-11-18T17:19:00Z">
                  <w:rPr>
                    <w:rFonts w:asciiTheme="minorHAnsi" w:hAnsiTheme="minorHAnsi"/>
                    <w:color w:val="00B050"/>
                  </w:rPr>
                </w:rPrChange>
              </w:rPr>
            </w:pPr>
            <w:ins w:id="10958" w:author="Pavla Trefilová" w:date="2019-11-18T17:19:00Z">
              <w:r>
                <w:rPr>
                  <w:rFonts w:asciiTheme="minorHAnsi" w:hAnsiTheme="minorHAnsi" w:cstheme="minorHAnsi"/>
                  <w:bCs/>
                  <w:szCs w:val="22"/>
                </w:rPr>
                <w:t>Mikeska (4</w:t>
              </w:r>
              <w:r w:rsidR="00567931">
                <w:rPr>
                  <w:rFonts w:asciiTheme="minorHAnsi" w:hAnsiTheme="minorHAnsi" w:cstheme="minorHAnsi"/>
                  <w:bCs/>
                  <w:szCs w:val="22"/>
                </w:rPr>
                <w:t>0%)</w:t>
              </w:r>
            </w:ins>
          </w:p>
        </w:tc>
        <w:tc>
          <w:tcPr>
            <w:tcW w:w="708" w:type="dxa"/>
          </w:tcPr>
          <w:p w14:paraId="37C94A3B"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1/L</w:t>
            </w:r>
          </w:p>
        </w:tc>
        <w:tc>
          <w:tcPr>
            <w:tcW w:w="562" w:type="dxa"/>
            <w:tcBorders>
              <w:right w:val="single" w:sz="12" w:space="0" w:color="auto"/>
            </w:tcBorders>
          </w:tcPr>
          <w:p w14:paraId="4031839D"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583F39E4" w14:textId="77777777" w:rsidTr="001D5ED8">
        <w:tc>
          <w:tcPr>
            <w:tcW w:w="3104" w:type="dxa"/>
            <w:tcBorders>
              <w:left w:val="single" w:sz="12" w:space="0" w:color="auto"/>
            </w:tcBorders>
          </w:tcPr>
          <w:p w14:paraId="31B6FED0" w14:textId="7A95DC95" w:rsidR="00FE1830" w:rsidRPr="003B7826" w:rsidRDefault="003B7826" w:rsidP="008605CB">
            <w:pPr>
              <w:tabs>
                <w:tab w:val="left" w:pos="2835"/>
              </w:tabs>
              <w:rPr>
                <w:rFonts w:asciiTheme="minorHAnsi" w:hAnsiTheme="minorHAnsi" w:cstheme="minorHAnsi"/>
                <w:b/>
                <w:szCs w:val="22"/>
                <w:lang w:val="en-GB"/>
              </w:rPr>
            </w:pPr>
            <w:r w:rsidRPr="003B7826">
              <w:rPr>
                <w:rFonts w:asciiTheme="minorHAnsi" w:hAnsiTheme="minorHAnsi"/>
                <w:b/>
              </w:rPr>
              <w:t>Business</w:t>
            </w:r>
            <w:r w:rsidR="00FE1830" w:rsidRPr="003B7826">
              <w:rPr>
                <w:rFonts w:asciiTheme="minorHAnsi" w:hAnsiTheme="minorHAnsi" w:cstheme="minorHAnsi"/>
                <w:b/>
                <w:szCs w:val="22"/>
                <w:lang w:val="en-GB"/>
              </w:rPr>
              <w:t xml:space="preserve"> Economics I</w:t>
            </w:r>
          </w:p>
        </w:tc>
        <w:tc>
          <w:tcPr>
            <w:tcW w:w="851" w:type="dxa"/>
          </w:tcPr>
          <w:p w14:paraId="545A3A78" w14:textId="24F6F1A8"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481DD5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514507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175F5ECA" w14:textId="41074348" w:rsidR="00FE1830" w:rsidRPr="00B734C6" w:rsidRDefault="005255E7">
            <w:pPr>
              <w:rPr>
                <w:rFonts w:asciiTheme="minorHAnsi" w:hAnsiTheme="minorHAnsi" w:cstheme="minorHAnsi"/>
                <w:b/>
                <w:szCs w:val="22"/>
              </w:rPr>
              <w:pPrChange w:id="10959" w:author="Pavla Trefilová" w:date="2019-11-18T17:19:00Z">
                <w:pPr>
                  <w:jc w:val="both"/>
                </w:pPr>
              </w:pPrChange>
            </w:pPr>
            <w:r>
              <w:rPr>
                <w:rFonts w:asciiTheme="minorHAnsi" w:hAnsiTheme="minorHAnsi" w:cstheme="minorHAnsi"/>
                <w:b/>
                <w:szCs w:val="22"/>
              </w:rPr>
              <w:t xml:space="preserve">doc. </w:t>
            </w:r>
            <w:r w:rsidR="00FE1830" w:rsidRPr="00B734C6">
              <w:rPr>
                <w:rFonts w:asciiTheme="minorHAnsi" w:hAnsiTheme="minorHAnsi" w:cstheme="minorHAnsi"/>
                <w:b/>
                <w:szCs w:val="22"/>
              </w:rPr>
              <w:t xml:space="preserve">Ing. </w:t>
            </w:r>
            <w:ins w:id="10960" w:author="Pavla Trefilová" w:date="2019-11-18T17:19:00Z">
              <w:r w:rsidR="00567931">
                <w:rPr>
                  <w:rFonts w:asciiTheme="minorHAnsi" w:hAnsiTheme="minorHAnsi" w:cstheme="minorHAnsi"/>
                  <w:b/>
                  <w:szCs w:val="22"/>
                </w:rPr>
                <w:t xml:space="preserve">Petr </w:t>
              </w:r>
            </w:ins>
            <w:r w:rsidR="00FE1830" w:rsidRPr="00B734C6">
              <w:rPr>
                <w:rFonts w:asciiTheme="minorHAnsi" w:hAnsiTheme="minorHAnsi" w:cstheme="minorHAnsi"/>
                <w:b/>
                <w:szCs w:val="22"/>
              </w:rPr>
              <w:t>Novák Ph.D.</w:t>
            </w:r>
          </w:p>
          <w:p w14:paraId="410E5681" w14:textId="47306C35" w:rsidR="00FE1830" w:rsidRPr="00B734C6" w:rsidRDefault="00FE1830">
            <w:pPr>
              <w:rPr>
                <w:rFonts w:asciiTheme="minorHAnsi" w:hAnsiTheme="minorHAnsi" w:cstheme="minorHAnsi"/>
                <w:b/>
                <w:szCs w:val="22"/>
              </w:rPr>
              <w:pPrChange w:id="10961" w:author="Pavla Trefilová" w:date="2019-11-18T17:19:00Z">
                <w:pPr>
                  <w:jc w:val="both"/>
                </w:pPr>
              </w:pPrChange>
            </w:pPr>
            <w:r w:rsidRPr="00B734C6">
              <w:rPr>
                <w:rFonts w:asciiTheme="minorHAnsi" w:hAnsiTheme="minorHAnsi" w:cstheme="minorHAnsi"/>
                <w:szCs w:val="22"/>
              </w:rPr>
              <w:t xml:space="preserve">Novák </w:t>
            </w:r>
            <w:ins w:id="10962" w:author="Pavla Trefilová" w:date="2019-11-18T17:19:00Z">
              <w:r w:rsidR="00567931">
                <w:rPr>
                  <w:rFonts w:asciiTheme="minorHAnsi" w:hAnsiTheme="minorHAnsi" w:cstheme="minorHAnsi"/>
                  <w:szCs w:val="22"/>
                </w:rPr>
                <w:t>(</w:t>
              </w:r>
            </w:ins>
            <w:r w:rsidR="006D1035">
              <w:rPr>
                <w:rFonts w:asciiTheme="minorHAnsi" w:hAnsiTheme="minorHAnsi" w:cstheme="minorHAnsi"/>
                <w:szCs w:val="22"/>
              </w:rPr>
              <w:t>10</w:t>
            </w:r>
            <w:r w:rsidRPr="00B734C6">
              <w:rPr>
                <w:rFonts w:asciiTheme="minorHAnsi" w:hAnsiTheme="minorHAnsi" w:cstheme="minorHAnsi"/>
                <w:szCs w:val="22"/>
              </w:rPr>
              <w:t>0</w:t>
            </w:r>
            <w:del w:id="10963" w:author="Pavla Trefilová" w:date="2019-11-18T17:19:00Z">
              <w:r w:rsidRPr="00B734C6">
                <w:rPr>
                  <w:rFonts w:asciiTheme="minorHAnsi" w:hAnsiTheme="minorHAnsi" w:cstheme="minorHAnsi"/>
                  <w:szCs w:val="22"/>
                </w:rPr>
                <w:delText>%</w:delText>
              </w:r>
            </w:del>
            <w:ins w:id="10964"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5E19726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1/L</w:t>
            </w:r>
          </w:p>
        </w:tc>
        <w:tc>
          <w:tcPr>
            <w:tcW w:w="562" w:type="dxa"/>
            <w:tcBorders>
              <w:right w:val="single" w:sz="12" w:space="0" w:color="auto"/>
            </w:tcBorders>
          </w:tcPr>
          <w:p w14:paraId="11467D3D"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3A156B30" w14:textId="77777777" w:rsidTr="001D5ED8">
        <w:tc>
          <w:tcPr>
            <w:tcW w:w="3104" w:type="dxa"/>
            <w:tcBorders>
              <w:left w:val="single" w:sz="12" w:space="0" w:color="auto"/>
            </w:tcBorders>
          </w:tcPr>
          <w:p w14:paraId="0C9CCA88"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Financial Accounting I</w:t>
            </w:r>
          </w:p>
        </w:tc>
        <w:tc>
          <w:tcPr>
            <w:tcW w:w="851" w:type="dxa"/>
          </w:tcPr>
          <w:p w14:paraId="761269B1" w14:textId="406DD24C"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3B6DA48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784DF1B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613EBA11" w14:textId="4064CA61" w:rsidR="00FE1830" w:rsidRPr="00B734C6" w:rsidRDefault="00FE1830">
            <w:pPr>
              <w:rPr>
                <w:rFonts w:asciiTheme="minorHAnsi" w:hAnsiTheme="minorHAnsi" w:cstheme="minorHAnsi"/>
                <w:b/>
                <w:szCs w:val="22"/>
              </w:rPr>
              <w:pPrChange w:id="10965" w:author="Pavla Trefilová" w:date="2019-11-18T17:19:00Z">
                <w:pPr>
                  <w:jc w:val="both"/>
                </w:pPr>
              </w:pPrChange>
            </w:pPr>
            <w:r w:rsidRPr="00B734C6">
              <w:rPr>
                <w:rFonts w:asciiTheme="minorHAnsi" w:hAnsiTheme="minorHAnsi" w:cstheme="minorHAnsi"/>
                <w:b/>
                <w:szCs w:val="22"/>
              </w:rPr>
              <w:t xml:space="preserve">Ing. </w:t>
            </w:r>
            <w:ins w:id="10966" w:author="Pavla Trefilová" w:date="2019-11-18T17:19:00Z">
              <w:r w:rsidR="00567931">
                <w:rPr>
                  <w:rFonts w:asciiTheme="minorHAnsi" w:hAnsiTheme="minorHAnsi" w:cstheme="minorHAnsi"/>
                  <w:b/>
                  <w:szCs w:val="22"/>
                </w:rPr>
                <w:t xml:space="preserve">Milana </w:t>
              </w:r>
            </w:ins>
            <w:r w:rsidRPr="00B734C6">
              <w:rPr>
                <w:rFonts w:asciiTheme="minorHAnsi" w:hAnsiTheme="minorHAnsi" w:cstheme="minorHAnsi"/>
                <w:b/>
                <w:szCs w:val="22"/>
              </w:rPr>
              <w:t>Otrusinová, Ph.D.</w:t>
            </w:r>
          </w:p>
          <w:p w14:paraId="3E750E32" w14:textId="27B4043F" w:rsidR="00FE1830" w:rsidRPr="00B734C6" w:rsidRDefault="00FE1830">
            <w:pPr>
              <w:rPr>
                <w:rFonts w:asciiTheme="minorHAnsi" w:hAnsiTheme="minorHAnsi" w:cstheme="minorHAnsi"/>
                <w:szCs w:val="22"/>
              </w:rPr>
              <w:pPrChange w:id="10967" w:author="Pavla Trefilová" w:date="2019-11-18T17:19:00Z">
                <w:pPr>
                  <w:jc w:val="both"/>
                </w:pPr>
              </w:pPrChange>
            </w:pPr>
            <w:r w:rsidRPr="00B734C6">
              <w:rPr>
                <w:rFonts w:asciiTheme="minorHAnsi" w:hAnsiTheme="minorHAnsi" w:cstheme="minorHAnsi"/>
                <w:szCs w:val="22"/>
              </w:rPr>
              <w:t xml:space="preserve">Otrusinová </w:t>
            </w:r>
            <w:del w:id="10968" w:author="Pavla Trefilová" w:date="2019-11-18T17:19:00Z">
              <w:r w:rsidRPr="00B734C6">
                <w:rPr>
                  <w:rFonts w:asciiTheme="minorHAnsi" w:hAnsiTheme="minorHAnsi" w:cstheme="minorHAnsi"/>
                  <w:szCs w:val="22"/>
                </w:rPr>
                <w:delText>70%</w:delText>
              </w:r>
            </w:del>
            <w:ins w:id="10969" w:author="Pavla Trefilová" w:date="2019-11-18T17:19:00Z">
              <w:r w:rsidR="00567931">
                <w:rPr>
                  <w:rFonts w:asciiTheme="minorHAnsi" w:hAnsiTheme="minorHAnsi" w:cstheme="minorHAnsi"/>
                  <w:szCs w:val="22"/>
                </w:rPr>
                <w:t>(6</w:t>
              </w:r>
              <w:r w:rsidRPr="00B734C6">
                <w:rPr>
                  <w:rFonts w:asciiTheme="minorHAnsi" w:hAnsiTheme="minorHAnsi" w:cstheme="minorHAnsi"/>
                  <w:szCs w:val="22"/>
                </w:rPr>
                <w:t>0%</w:t>
              </w:r>
              <w:r w:rsidR="00567931">
                <w:rPr>
                  <w:rFonts w:asciiTheme="minorHAnsi" w:hAnsiTheme="minorHAnsi" w:cstheme="minorHAnsi"/>
                  <w:szCs w:val="22"/>
                </w:rPr>
                <w:t>)</w:t>
              </w:r>
            </w:ins>
          </w:p>
          <w:p w14:paraId="2BAE5CD9" w14:textId="4013BA4E" w:rsidR="00FE1830" w:rsidRPr="00B734C6" w:rsidRDefault="00FE1830">
            <w:pPr>
              <w:rPr>
                <w:rFonts w:asciiTheme="minorHAnsi" w:hAnsiTheme="minorHAnsi" w:cstheme="minorHAnsi"/>
                <w:b/>
                <w:szCs w:val="22"/>
              </w:rPr>
            </w:pPr>
            <w:del w:id="10970" w:author="Pavla Trefilová" w:date="2019-11-18T17:19:00Z">
              <w:r w:rsidRPr="00B734C6">
                <w:rPr>
                  <w:rFonts w:asciiTheme="minorHAnsi" w:hAnsiTheme="minorHAnsi" w:cstheme="minorHAnsi"/>
                  <w:szCs w:val="22"/>
                </w:rPr>
                <w:delText>Svitáková 30%</w:delText>
              </w:r>
            </w:del>
            <w:ins w:id="10971" w:author="Pavla Trefilová" w:date="2019-11-18T17:19:00Z">
              <w:r w:rsidR="00567931">
                <w:rPr>
                  <w:rFonts w:asciiTheme="minorHAnsi" w:hAnsiTheme="minorHAnsi" w:cstheme="minorHAnsi"/>
                  <w:szCs w:val="22"/>
                </w:rPr>
                <w:t>Homola (40</w:t>
              </w:r>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5B2CABA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5BC1EFB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FE1830" w:rsidRPr="00B734C6" w14:paraId="5371315E" w14:textId="77777777" w:rsidTr="001D5ED8">
        <w:tc>
          <w:tcPr>
            <w:tcW w:w="3104" w:type="dxa"/>
            <w:tcBorders>
              <w:left w:val="single" w:sz="12" w:space="0" w:color="auto"/>
            </w:tcBorders>
          </w:tcPr>
          <w:p w14:paraId="62BDDD03"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Marketing I</w:t>
            </w:r>
          </w:p>
        </w:tc>
        <w:tc>
          <w:tcPr>
            <w:tcW w:w="851" w:type="dxa"/>
          </w:tcPr>
          <w:p w14:paraId="28D4AE5B" w14:textId="36F81607" w:rsidR="00FE1830" w:rsidRPr="00B734C6" w:rsidRDefault="001D5ED8"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0231B2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7ABD31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25CE3B5B" w14:textId="03722ECC" w:rsidR="00FE1830" w:rsidRPr="00B734C6" w:rsidRDefault="00FE1830">
            <w:pPr>
              <w:rPr>
                <w:rFonts w:asciiTheme="minorHAnsi" w:hAnsiTheme="minorHAnsi" w:cstheme="minorHAnsi"/>
                <w:szCs w:val="22"/>
              </w:rPr>
              <w:pPrChange w:id="10972" w:author="Pavla Trefilová" w:date="2019-11-18T17:19:00Z">
                <w:pPr>
                  <w:jc w:val="both"/>
                </w:pPr>
              </w:pPrChange>
            </w:pPr>
            <w:r w:rsidRPr="00B734C6">
              <w:rPr>
                <w:rFonts w:asciiTheme="minorHAnsi" w:hAnsiTheme="minorHAnsi" w:cstheme="minorHAnsi"/>
                <w:b/>
                <w:szCs w:val="22"/>
              </w:rPr>
              <w:t xml:space="preserve">doc. Ing. </w:t>
            </w:r>
            <w:ins w:id="10973" w:author="Pavla Trefilová" w:date="2019-11-18T17:19:00Z">
              <w:r w:rsidR="00567931">
                <w:rPr>
                  <w:rFonts w:asciiTheme="minorHAnsi" w:hAnsiTheme="minorHAnsi" w:cstheme="minorHAnsi"/>
                  <w:b/>
                  <w:szCs w:val="22"/>
                </w:rPr>
                <w:t xml:space="preserve">Michal </w:t>
              </w:r>
            </w:ins>
            <w:r w:rsidRPr="00B734C6">
              <w:rPr>
                <w:rFonts w:asciiTheme="minorHAnsi" w:hAnsiTheme="minorHAnsi" w:cstheme="minorHAnsi"/>
                <w:b/>
                <w:szCs w:val="22"/>
              </w:rPr>
              <w:t>Pilík, Ph.D</w:t>
            </w:r>
            <w:r w:rsidRPr="00B734C6">
              <w:rPr>
                <w:rFonts w:asciiTheme="minorHAnsi" w:hAnsiTheme="minorHAnsi" w:cstheme="minorHAnsi"/>
                <w:szCs w:val="22"/>
              </w:rPr>
              <w:t>.</w:t>
            </w:r>
          </w:p>
          <w:p w14:paraId="73C7D14C" w14:textId="4FDF1EDF" w:rsidR="00FE1830" w:rsidRPr="00B734C6" w:rsidRDefault="00FE1830">
            <w:pPr>
              <w:rPr>
                <w:rFonts w:asciiTheme="minorHAnsi" w:hAnsiTheme="minorHAnsi" w:cstheme="minorHAnsi"/>
                <w:szCs w:val="22"/>
              </w:rPr>
              <w:pPrChange w:id="10974" w:author="Pavla Trefilová" w:date="2019-11-18T17:19:00Z">
                <w:pPr>
                  <w:jc w:val="both"/>
                </w:pPr>
              </w:pPrChange>
            </w:pPr>
            <w:r w:rsidRPr="00B734C6">
              <w:rPr>
                <w:rFonts w:asciiTheme="minorHAnsi" w:hAnsiTheme="minorHAnsi" w:cstheme="minorHAnsi"/>
                <w:szCs w:val="22"/>
              </w:rPr>
              <w:t xml:space="preserve">Pilík </w:t>
            </w:r>
            <w:ins w:id="10975"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60</w:t>
            </w:r>
            <w:del w:id="10976" w:author="Pavla Trefilová" w:date="2019-11-18T17:19:00Z">
              <w:r w:rsidRPr="00B734C6">
                <w:rPr>
                  <w:rFonts w:asciiTheme="minorHAnsi" w:hAnsiTheme="minorHAnsi" w:cstheme="minorHAnsi"/>
                  <w:szCs w:val="22"/>
                </w:rPr>
                <w:delText>%</w:delText>
              </w:r>
            </w:del>
            <w:ins w:id="10977"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p w14:paraId="53B53623" w14:textId="2C48C945" w:rsidR="00FE1830" w:rsidRPr="00B734C6" w:rsidRDefault="00FE1830">
            <w:pPr>
              <w:rPr>
                <w:rFonts w:asciiTheme="minorHAnsi" w:hAnsiTheme="minorHAnsi" w:cstheme="minorHAnsi"/>
                <w:b/>
                <w:szCs w:val="22"/>
              </w:rPr>
            </w:pPr>
            <w:del w:id="10978" w:author="Pavla Trefilová" w:date="2019-11-18T17:19:00Z">
              <w:r w:rsidRPr="00B734C6">
                <w:rPr>
                  <w:rFonts w:asciiTheme="minorHAnsi" w:hAnsiTheme="minorHAnsi" w:cstheme="minorHAnsi"/>
                  <w:szCs w:val="22"/>
                </w:rPr>
                <w:delText xml:space="preserve">Kozák </w:delText>
              </w:r>
            </w:del>
            <w:ins w:id="10979" w:author="Pavla Trefilová" w:date="2019-11-18T17:19:00Z">
              <w:r w:rsidR="006B0BA8">
                <w:rPr>
                  <w:rFonts w:asciiTheme="minorHAnsi" w:hAnsiTheme="minorHAnsi" w:cstheme="minorHAnsi"/>
                  <w:szCs w:val="22"/>
                </w:rPr>
                <w:t>Kwarteng</w:t>
              </w:r>
              <w:r w:rsidR="006B0BA8" w:rsidRPr="00B734C6">
                <w:rPr>
                  <w:rFonts w:asciiTheme="minorHAnsi" w:hAnsiTheme="minorHAnsi" w:cstheme="minorHAnsi"/>
                  <w:szCs w:val="22"/>
                </w:rPr>
                <w:t xml:space="preserve"> </w:t>
              </w:r>
              <w:r w:rsidR="00567931">
                <w:rPr>
                  <w:rFonts w:asciiTheme="minorHAnsi" w:hAnsiTheme="minorHAnsi" w:cstheme="minorHAnsi"/>
                  <w:szCs w:val="22"/>
                </w:rPr>
                <w:t>(</w:t>
              </w:r>
            </w:ins>
            <w:r w:rsidRPr="00B734C6">
              <w:rPr>
                <w:rFonts w:asciiTheme="minorHAnsi" w:hAnsiTheme="minorHAnsi" w:cstheme="minorHAnsi"/>
                <w:szCs w:val="22"/>
              </w:rPr>
              <w:t>40</w:t>
            </w:r>
            <w:del w:id="10980" w:author="Pavla Trefilová" w:date="2019-11-18T17:19:00Z">
              <w:r w:rsidRPr="00B734C6">
                <w:rPr>
                  <w:rFonts w:asciiTheme="minorHAnsi" w:hAnsiTheme="minorHAnsi" w:cstheme="minorHAnsi"/>
                  <w:szCs w:val="22"/>
                </w:rPr>
                <w:delText>%</w:delText>
              </w:r>
            </w:del>
            <w:ins w:id="10981"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69EABB5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D222E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2BF3D8D7" w14:textId="77777777" w:rsidTr="001D5ED8">
        <w:tc>
          <w:tcPr>
            <w:tcW w:w="3104" w:type="dxa"/>
            <w:tcBorders>
              <w:left w:val="single" w:sz="12" w:space="0" w:color="auto"/>
            </w:tcBorders>
          </w:tcPr>
          <w:p w14:paraId="6C974917" w14:textId="0C58E9D6" w:rsidR="001D5ED8" w:rsidRPr="003B7826" w:rsidRDefault="001D5ED8" w:rsidP="001D5ED8">
            <w:pPr>
              <w:rPr>
                <w:rFonts w:asciiTheme="minorHAnsi" w:hAnsiTheme="minorHAnsi" w:cstheme="minorHAnsi"/>
                <w:b/>
                <w:szCs w:val="22"/>
                <w:lang w:val="en-GB"/>
              </w:rPr>
            </w:pPr>
            <w:r w:rsidRPr="003B7826">
              <w:rPr>
                <w:rFonts w:asciiTheme="minorHAnsi" w:hAnsiTheme="minorHAnsi"/>
                <w:b/>
              </w:rPr>
              <w:t xml:space="preserve">Business </w:t>
            </w:r>
            <w:r w:rsidRPr="003B7826">
              <w:rPr>
                <w:rFonts w:asciiTheme="minorHAnsi" w:hAnsiTheme="minorHAnsi" w:cstheme="minorHAnsi"/>
                <w:b/>
                <w:szCs w:val="22"/>
                <w:lang w:val="en-GB"/>
              </w:rPr>
              <w:t>Economics II</w:t>
            </w:r>
          </w:p>
        </w:tc>
        <w:tc>
          <w:tcPr>
            <w:tcW w:w="851" w:type="dxa"/>
          </w:tcPr>
          <w:p w14:paraId="02DBF8C3" w14:textId="4A0F7A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4BE2F8A0" w14:textId="4EDD5BD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5D68FD46" w14:textId="1D18770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4E9A5AE5" w14:textId="07F1072B" w:rsidR="001D5ED8" w:rsidRPr="00B734C6" w:rsidRDefault="001D5ED8">
            <w:pPr>
              <w:rPr>
                <w:rFonts w:asciiTheme="minorHAnsi" w:hAnsiTheme="minorHAnsi" w:cstheme="minorHAnsi"/>
                <w:b/>
                <w:szCs w:val="22"/>
              </w:rPr>
              <w:pPrChange w:id="10982" w:author="Pavla Trefilová" w:date="2019-11-18T17:19:00Z">
                <w:pPr>
                  <w:jc w:val="both"/>
                </w:pPr>
              </w:pPrChange>
            </w:pPr>
            <w:r w:rsidRPr="00B734C6">
              <w:rPr>
                <w:rFonts w:asciiTheme="minorHAnsi" w:hAnsiTheme="minorHAnsi" w:cstheme="minorHAnsi"/>
                <w:b/>
                <w:szCs w:val="22"/>
              </w:rPr>
              <w:t xml:space="preserve">Ing. </w:t>
            </w:r>
            <w:ins w:id="10983" w:author="Pavla Trefilová" w:date="2019-11-18T17:19:00Z">
              <w:r w:rsidR="00567931">
                <w:rPr>
                  <w:rFonts w:asciiTheme="minorHAnsi" w:hAnsiTheme="minorHAnsi" w:cstheme="minorHAnsi"/>
                  <w:b/>
                  <w:szCs w:val="22"/>
                </w:rPr>
                <w:t xml:space="preserve">Ludmila </w:t>
              </w:r>
            </w:ins>
            <w:r w:rsidRPr="00B734C6">
              <w:rPr>
                <w:rFonts w:asciiTheme="minorHAnsi" w:hAnsiTheme="minorHAnsi" w:cstheme="minorHAnsi"/>
                <w:b/>
                <w:szCs w:val="22"/>
              </w:rPr>
              <w:t>Kozubíková, Ph.D.</w:t>
            </w:r>
          </w:p>
          <w:p w14:paraId="129DF4DC" w14:textId="7F5E37C6" w:rsidR="001D5ED8" w:rsidRPr="00B734C6" w:rsidRDefault="001D5ED8">
            <w:pPr>
              <w:rPr>
                <w:rFonts w:asciiTheme="minorHAnsi" w:hAnsiTheme="minorHAnsi" w:cstheme="minorHAnsi"/>
                <w:szCs w:val="22"/>
              </w:rPr>
              <w:pPrChange w:id="10984" w:author="Pavla Trefilová" w:date="2019-11-18T17:19:00Z">
                <w:pPr>
                  <w:jc w:val="both"/>
                </w:pPr>
              </w:pPrChange>
            </w:pPr>
            <w:r w:rsidRPr="00B734C6">
              <w:rPr>
                <w:rFonts w:asciiTheme="minorHAnsi" w:hAnsiTheme="minorHAnsi" w:cstheme="minorHAnsi"/>
                <w:szCs w:val="22"/>
              </w:rPr>
              <w:t xml:space="preserve">Kozubíková </w:t>
            </w:r>
            <w:ins w:id="10985"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60</w:t>
            </w:r>
            <w:del w:id="10986" w:author="Pavla Trefilová" w:date="2019-11-18T17:19:00Z">
              <w:r w:rsidRPr="00B734C6">
                <w:rPr>
                  <w:rFonts w:asciiTheme="minorHAnsi" w:hAnsiTheme="minorHAnsi" w:cstheme="minorHAnsi"/>
                  <w:szCs w:val="22"/>
                </w:rPr>
                <w:delText>%</w:delText>
              </w:r>
            </w:del>
            <w:ins w:id="10987"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p w14:paraId="1FC94D89" w14:textId="69917F5F" w:rsidR="001D5ED8" w:rsidRPr="00B734C6" w:rsidRDefault="001D5ED8">
            <w:pPr>
              <w:rPr>
                <w:rFonts w:asciiTheme="minorHAnsi" w:hAnsiTheme="minorHAnsi" w:cstheme="minorHAnsi"/>
                <w:b/>
                <w:szCs w:val="22"/>
              </w:rPr>
              <w:pPrChange w:id="10988" w:author="Pavla Trefilová" w:date="2019-11-18T17:19:00Z">
                <w:pPr>
                  <w:jc w:val="both"/>
                </w:pPr>
              </w:pPrChange>
            </w:pPr>
            <w:del w:id="10989" w:author="Pavla Trefilová" w:date="2019-11-18T17:19:00Z">
              <w:r w:rsidRPr="00B734C6">
                <w:rPr>
                  <w:rFonts w:asciiTheme="minorHAnsi" w:hAnsiTheme="minorHAnsi" w:cstheme="minorHAnsi"/>
                  <w:szCs w:val="22"/>
                </w:rPr>
                <w:delText xml:space="preserve">Zámečník </w:delText>
              </w:r>
            </w:del>
            <w:ins w:id="10990" w:author="Pavla Trefilová" w:date="2019-11-18T17:19:00Z">
              <w:r w:rsidR="00567931">
                <w:rPr>
                  <w:rFonts w:asciiTheme="minorHAnsi" w:hAnsiTheme="minorHAnsi" w:cstheme="minorHAnsi"/>
                  <w:szCs w:val="22"/>
                </w:rPr>
                <w:t>Novák</w:t>
              </w:r>
              <w:r w:rsidRPr="00B734C6">
                <w:rPr>
                  <w:rFonts w:asciiTheme="minorHAnsi" w:hAnsiTheme="minorHAnsi" w:cstheme="minorHAnsi"/>
                  <w:szCs w:val="22"/>
                </w:rPr>
                <w:t xml:space="preserve"> </w:t>
              </w:r>
              <w:r w:rsidR="00567931">
                <w:rPr>
                  <w:rFonts w:asciiTheme="minorHAnsi" w:hAnsiTheme="minorHAnsi" w:cstheme="minorHAnsi"/>
                  <w:szCs w:val="22"/>
                </w:rPr>
                <w:t>(</w:t>
              </w:r>
            </w:ins>
            <w:r w:rsidRPr="00B734C6">
              <w:rPr>
                <w:rFonts w:asciiTheme="minorHAnsi" w:hAnsiTheme="minorHAnsi" w:cstheme="minorHAnsi"/>
                <w:szCs w:val="22"/>
              </w:rPr>
              <w:t>40</w:t>
            </w:r>
            <w:del w:id="10991" w:author="Pavla Trefilová" w:date="2019-11-18T17:19:00Z">
              <w:r w:rsidRPr="00B734C6">
                <w:rPr>
                  <w:rFonts w:asciiTheme="minorHAnsi" w:hAnsiTheme="minorHAnsi" w:cstheme="minorHAnsi"/>
                  <w:szCs w:val="22"/>
                </w:rPr>
                <w:delText>%</w:delText>
              </w:r>
            </w:del>
            <w:ins w:id="10992"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08B031DA" w14:textId="0C6589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A752AB2" w14:textId="2E546D3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18E217E0" w14:textId="77777777" w:rsidTr="001D5ED8">
        <w:tc>
          <w:tcPr>
            <w:tcW w:w="3104" w:type="dxa"/>
            <w:tcBorders>
              <w:left w:val="single" w:sz="12" w:space="0" w:color="auto"/>
            </w:tcBorders>
          </w:tcPr>
          <w:p w14:paraId="387FC96D"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Managerial Psychology and Sociology</w:t>
            </w:r>
          </w:p>
        </w:tc>
        <w:tc>
          <w:tcPr>
            <w:tcW w:w="851" w:type="dxa"/>
          </w:tcPr>
          <w:p w14:paraId="195F321E" w14:textId="3867CB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7412625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054963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Pr>
          <w:p w14:paraId="48130BA7" w14:textId="0618F1AA" w:rsidR="001D5ED8" w:rsidRPr="00B734C6" w:rsidRDefault="001D5ED8">
            <w:pPr>
              <w:rPr>
                <w:rFonts w:asciiTheme="minorHAnsi" w:hAnsiTheme="minorHAnsi" w:cstheme="minorHAnsi"/>
                <w:b/>
                <w:szCs w:val="22"/>
              </w:rPr>
              <w:pPrChange w:id="10993" w:author="Pavla Trefilová" w:date="2019-11-18T17:19:00Z">
                <w:pPr>
                  <w:jc w:val="both"/>
                </w:pPr>
              </w:pPrChange>
            </w:pPr>
            <w:r w:rsidRPr="00B734C6">
              <w:rPr>
                <w:rFonts w:asciiTheme="minorHAnsi" w:hAnsiTheme="minorHAnsi" w:cstheme="minorHAnsi"/>
                <w:b/>
                <w:szCs w:val="22"/>
              </w:rPr>
              <w:t xml:space="preserve">Mgr. </w:t>
            </w:r>
            <w:ins w:id="10994" w:author="Pavla Trefilová" w:date="2019-11-18T17:19:00Z">
              <w:r w:rsidR="00567931">
                <w:rPr>
                  <w:rFonts w:asciiTheme="minorHAnsi" w:hAnsiTheme="minorHAnsi" w:cstheme="minorHAnsi"/>
                  <w:b/>
                  <w:szCs w:val="22"/>
                </w:rPr>
                <w:t xml:space="preserve">Jan </w:t>
              </w:r>
            </w:ins>
            <w:r w:rsidRPr="00B734C6">
              <w:rPr>
                <w:rFonts w:asciiTheme="minorHAnsi" w:hAnsiTheme="minorHAnsi" w:cstheme="minorHAnsi"/>
                <w:b/>
                <w:szCs w:val="22"/>
              </w:rPr>
              <w:t>Kalenda, Ph.D.</w:t>
            </w:r>
          </w:p>
          <w:p w14:paraId="0DD03E13" w14:textId="77777777" w:rsidR="001D5ED8" w:rsidRDefault="001D5ED8" w:rsidP="001D5ED8">
            <w:pPr>
              <w:rPr>
                <w:del w:id="10995" w:author="Pavla Trefilová" w:date="2019-11-18T17:19:00Z"/>
                <w:rFonts w:asciiTheme="minorHAnsi" w:hAnsiTheme="minorHAnsi" w:cstheme="minorHAnsi"/>
                <w:szCs w:val="22"/>
              </w:rPr>
            </w:pPr>
            <w:r w:rsidRPr="00B734C6">
              <w:rPr>
                <w:rFonts w:asciiTheme="minorHAnsi" w:hAnsiTheme="minorHAnsi" w:cstheme="minorHAnsi"/>
                <w:szCs w:val="22"/>
              </w:rPr>
              <w:t xml:space="preserve">Kalenda </w:t>
            </w:r>
            <w:del w:id="10996" w:author="Pavla Trefilová" w:date="2019-11-18T17:19:00Z">
              <w:r>
                <w:rPr>
                  <w:rFonts w:asciiTheme="minorHAnsi" w:hAnsiTheme="minorHAnsi" w:cstheme="minorHAnsi"/>
                  <w:szCs w:val="22"/>
                </w:rPr>
                <w:delText>6</w:delText>
              </w:r>
              <w:r w:rsidRPr="00B734C6">
                <w:rPr>
                  <w:rFonts w:asciiTheme="minorHAnsi" w:hAnsiTheme="minorHAnsi" w:cstheme="minorHAnsi"/>
                  <w:szCs w:val="22"/>
                </w:rPr>
                <w:delText>0%</w:delText>
              </w:r>
            </w:del>
          </w:p>
          <w:p w14:paraId="714C88C2" w14:textId="08EA1B39" w:rsidR="001D5ED8" w:rsidRPr="00B734C6" w:rsidRDefault="001D5ED8">
            <w:pPr>
              <w:rPr>
                <w:rFonts w:asciiTheme="minorHAnsi" w:hAnsiTheme="minorHAnsi" w:cstheme="minorHAnsi"/>
                <w:b/>
                <w:szCs w:val="22"/>
              </w:rPr>
            </w:pPr>
            <w:del w:id="10997" w:author="Pavla Trefilová" w:date="2019-11-18T17:19:00Z">
              <w:r>
                <w:rPr>
                  <w:rFonts w:asciiTheme="minorHAnsi" w:hAnsiTheme="minorHAnsi" w:cstheme="minorHAnsi"/>
                  <w:szCs w:val="22"/>
                </w:rPr>
                <w:delText>Mandincová 40%</w:delText>
              </w:r>
            </w:del>
            <w:ins w:id="10998" w:author="Pavla Trefilová" w:date="2019-11-18T17:19:00Z">
              <w:r w:rsidR="00567931">
                <w:rPr>
                  <w:rFonts w:asciiTheme="minorHAnsi" w:hAnsiTheme="minorHAnsi" w:cstheme="minorHAnsi"/>
                  <w:szCs w:val="22"/>
                </w:rPr>
                <w:t>(10</w:t>
              </w:r>
              <w:r w:rsidRPr="00B734C6">
                <w:rPr>
                  <w:rFonts w:asciiTheme="minorHAnsi" w:hAnsiTheme="minorHAnsi" w:cstheme="minorHAnsi"/>
                  <w:szCs w:val="22"/>
                </w:rPr>
                <w:t>0%</w:t>
              </w:r>
              <w:r w:rsidR="00567931">
                <w:rPr>
                  <w:rFonts w:asciiTheme="minorHAnsi" w:hAnsiTheme="minorHAnsi" w:cstheme="minorHAnsi"/>
                  <w:szCs w:val="22"/>
                </w:rPr>
                <w:t>)</w:t>
              </w:r>
            </w:ins>
          </w:p>
        </w:tc>
        <w:tc>
          <w:tcPr>
            <w:tcW w:w="708" w:type="dxa"/>
          </w:tcPr>
          <w:p w14:paraId="202769F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319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E46AF8C" w14:textId="77777777" w:rsidTr="001D5ED8">
        <w:tc>
          <w:tcPr>
            <w:tcW w:w="3104" w:type="dxa"/>
            <w:tcBorders>
              <w:left w:val="single" w:sz="12" w:space="0" w:color="auto"/>
            </w:tcBorders>
          </w:tcPr>
          <w:p w14:paraId="34BAB3C8"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Taxes</w:t>
            </w:r>
          </w:p>
        </w:tc>
        <w:tc>
          <w:tcPr>
            <w:tcW w:w="851" w:type="dxa"/>
          </w:tcPr>
          <w:p w14:paraId="798FDD77" w14:textId="33E05DFE"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1F3007F5"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10AE00DF"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E642DB2" w14:textId="3B271DC3" w:rsidR="001D5ED8" w:rsidRPr="00B734C6" w:rsidRDefault="001D5ED8">
            <w:pPr>
              <w:rPr>
                <w:rFonts w:asciiTheme="minorHAnsi" w:hAnsiTheme="minorHAnsi" w:cstheme="minorHAnsi"/>
                <w:b/>
                <w:szCs w:val="22"/>
              </w:rPr>
              <w:pPrChange w:id="10999" w:author="Pavla Trefilová" w:date="2019-11-18T17:19:00Z">
                <w:pPr>
                  <w:jc w:val="both"/>
                </w:pPr>
              </w:pPrChange>
            </w:pPr>
            <w:r w:rsidRPr="00B734C6">
              <w:rPr>
                <w:rFonts w:asciiTheme="minorHAnsi" w:hAnsiTheme="minorHAnsi" w:cstheme="minorHAnsi"/>
                <w:b/>
                <w:szCs w:val="22"/>
              </w:rPr>
              <w:t xml:space="preserve">Ing. </w:t>
            </w:r>
            <w:ins w:id="11000" w:author="Pavla Trefilová" w:date="2019-11-18T17:19:00Z">
              <w:r w:rsidR="00567931">
                <w:rPr>
                  <w:rFonts w:asciiTheme="minorHAnsi" w:hAnsiTheme="minorHAnsi" w:cstheme="minorHAnsi"/>
                  <w:b/>
                  <w:szCs w:val="22"/>
                </w:rPr>
                <w:t xml:space="preserve">Pavlína </w:t>
              </w:r>
            </w:ins>
            <w:r w:rsidRPr="00B734C6">
              <w:rPr>
                <w:rFonts w:asciiTheme="minorHAnsi" w:hAnsiTheme="minorHAnsi" w:cstheme="minorHAnsi"/>
                <w:b/>
                <w:szCs w:val="22"/>
              </w:rPr>
              <w:t>Kirschnerová</w:t>
            </w:r>
            <w:ins w:id="11001" w:author="Pavla Trefilová" w:date="2019-11-18T17:19:00Z">
              <w:r w:rsidR="00567931">
                <w:rPr>
                  <w:rFonts w:asciiTheme="minorHAnsi" w:hAnsiTheme="minorHAnsi" w:cstheme="minorHAnsi"/>
                  <w:b/>
                  <w:szCs w:val="22"/>
                </w:rPr>
                <w:t>, Ph.D.</w:t>
              </w:r>
            </w:ins>
          </w:p>
          <w:p w14:paraId="6439F8D4" w14:textId="182315A7"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Kirschnerová </w:t>
            </w:r>
            <w:ins w:id="11002"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100</w:t>
            </w:r>
            <w:del w:id="11003" w:author="Pavla Trefilová" w:date="2019-11-18T17:19:00Z">
              <w:r w:rsidRPr="00B734C6">
                <w:rPr>
                  <w:rFonts w:asciiTheme="minorHAnsi" w:hAnsiTheme="minorHAnsi" w:cstheme="minorHAnsi"/>
                  <w:szCs w:val="22"/>
                </w:rPr>
                <w:delText>%</w:delText>
              </w:r>
            </w:del>
            <w:ins w:id="11004"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1F0BBDE6"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080F513"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9169429" w14:textId="77777777" w:rsidTr="001D5ED8">
        <w:tc>
          <w:tcPr>
            <w:tcW w:w="3104" w:type="dxa"/>
            <w:tcBorders>
              <w:left w:val="single" w:sz="12" w:space="0" w:color="auto"/>
            </w:tcBorders>
          </w:tcPr>
          <w:p w14:paraId="48C958F0" w14:textId="37AAAAF2" w:rsidR="001D5ED8" w:rsidRPr="003B782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Management Accounting</w:t>
            </w:r>
          </w:p>
        </w:tc>
        <w:tc>
          <w:tcPr>
            <w:tcW w:w="851" w:type="dxa"/>
          </w:tcPr>
          <w:p w14:paraId="6F65C92C" w14:textId="296CE6CC"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2EE3A2F5" w14:textId="51DEF4A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DEF6226" w14:textId="715B9A2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6234D56E" w14:textId="15026723" w:rsidR="001D5ED8" w:rsidRPr="00B734C6" w:rsidRDefault="001D5ED8">
            <w:pPr>
              <w:rPr>
                <w:rFonts w:asciiTheme="minorHAnsi" w:hAnsiTheme="minorHAnsi" w:cstheme="minorHAnsi"/>
                <w:b/>
                <w:szCs w:val="22"/>
              </w:rPr>
              <w:pPrChange w:id="11005" w:author="Pavla Trefilová" w:date="2019-11-18T17:19:00Z">
                <w:pPr>
                  <w:jc w:val="both"/>
                </w:pPr>
              </w:pPrChange>
            </w:pPr>
            <w:del w:id="11006" w:author="Pavla Trefilová" w:date="2019-11-18T17:19:00Z">
              <w:r w:rsidRPr="00B734C6">
                <w:rPr>
                  <w:rFonts w:asciiTheme="minorHAnsi" w:hAnsiTheme="minorHAnsi" w:cstheme="minorHAnsi"/>
                  <w:b/>
                  <w:szCs w:val="22"/>
                </w:rPr>
                <w:delText>doc</w:delText>
              </w:r>
            </w:del>
            <w:ins w:id="11007" w:author="Pavla Trefilová" w:date="2019-11-18T17:19:00Z">
              <w:r w:rsidR="00567931">
                <w:rPr>
                  <w:rFonts w:asciiTheme="minorHAnsi" w:hAnsiTheme="minorHAnsi" w:cstheme="minorHAnsi"/>
                  <w:b/>
                  <w:szCs w:val="22"/>
                </w:rPr>
                <w:t>prof</w:t>
              </w:r>
            </w:ins>
            <w:r w:rsidRPr="00B734C6">
              <w:rPr>
                <w:rFonts w:asciiTheme="minorHAnsi" w:hAnsiTheme="minorHAnsi" w:cstheme="minorHAnsi"/>
                <w:b/>
                <w:szCs w:val="22"/>
              </w:rPr>
              <w:t>. Ing.</w:t>
            </w:r>
            <w:r w:rsidR="00567931">
              <w:rPr>
                <w:rFonts w:asciiTheme="minorHAnsi" w:hAnsiTheme="minorHAnsi" w:cstheme="minorHAnsi"/>
                <w:b/>
                <w:szCs w:val="22"/>
              </w:rPr>
              <w:t xml:space="preserve"> </w:t>
            </w:r>
            <w:ins w:id="11008" w:author="Pavla Trefilová" w:date="2019-11-18T17:19:00Z">
              <w:r w:rsidR="00567931">
                <w:rPr>
                  <w:rFonts w:asciiTheme="minorHAnsi" w:hAnsiTheme="minorHAnsi" w:cstheme="minorHAnsi"/>
                  <w:b/>
                  <w:szCs w:val="22"/>
                </w:rPr>
                <w:t>Boris</w:t>
              </w:r>
              <w:r w:rsidRPr="00B734C6">
                <w:rPr>
                  <w:rFonts w:asciiTheme="minorHAnsi" w:hAnsiTheme="minorHAnsi" w:cstheme="minorHAnsi"/>
                  <w:b/>
                  <w:szCs w:val="22"/>
                </w:rPr>
                <w:t xml:space="preserve"> </w:t>
              </w:r>
            </w:ins>
            <w:r w:rsidRPr="00B734C6">
              <w:rPr>
                <w:rFonts w:asciiTheme="minorHAnsi" w:hAnsiTheme="minorHAnsi" w:cstheme="minorHAnsi"/>
                <w:b/>
                <w:szCs w:val="22"/>
              </w:rPr>
              <w:t>Popesko, Ph.D.</w:t>
            </w:r>
          </w:p>
          <w:p w14:paraId="1FECB71A" w14:textId="183B576D" w:rsidR="001D5ED8" w:rsidRPr="00B734C6" w:rsidRDefault="001D5ED8">
            <w:pPr>
              <w:rPr>
                <w:rFonts w:asciiTheme="minorHAnsi" w:hAnsiTheme="minorHAnsi" w:cstheme="minorHAnsi"/>
                <w:szCs w:val="22"/>
              </w:rPr>
              <w:pPrChange w:id="11009" w:author="Pavla Trefilová" w:date="2019-11-18T17:19:00Z">
                <w:pPr>
                  <w:jc w:val="both"/>
                </w:pPr>
              </w:pPrChange>
            </w:pPr>
            <w:r w:rsidRPr="00B734C6">
              <w:rPr>
                <w:rFonts w:asciiTheme="minorHAnsi" w:hAnsiTheme="minorHAnsi" w:cstheme="minorHAnsi"/>
                <w:szCs w:val="22"/>
              </w:rPr>
              <w:t xml:space="preserve">Popesko </w:t>
            </w:r>
            <w:ins w:id="11010"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60</w:t>
            </w:r>
            <w:del w:id="11011" w:author="Pavla Trefilová" w:date="2019-11-18T17:19:00Z">
              <w:r w:rsidRPr="00B734C6">
                <w:rPr>
                  <w:rFonts w:asciiTheme="minorHAnsi" w:hAnsiTheme="minorHAnsi" w:cstheme="minorHAnsi"/>
                  <w:szCs w:val="22"/>
                </w:rPr>
                <w:delText>%</w:delText>
              </w:r>
            </w:del>
            <w:ins w:id="11012"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p w14:paraId="38CC7A0A" w14:textId="37959C6E"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Papadaki </w:t>
            </w:r>
            <w:ins w:id="11013"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40</w:t>
            </w:r>
            <w:del w:id="11014" w:author="Pavla Trefilová" w:date="2019-11-18T17:19:00Z">
              <w:r w:rsidRPr="00B734C6">
                <w:rPr>
                  <w:rFonts w:asciiTheme="minorHAnsi" w:hAnsiTheme="minorHAnsi" w:cstheme="minorHAnsi"/>
                  <w:szCs w:val="22"/>
                </w:rPr>
                <w:delText>%</w:delText>
              </w:r>
            </w:del>
            <w:ins w:id="11015"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1772AE06" w14:textId="46B21465"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58ACE3C" w14:textId="38C536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31C7ED49" w14:textId="77777777" w:rsidTr="001D5ED8">
        <w:tc>
          <w:tcPr>
            <w:tcW w:w="3104" w:type="dxa"/>
            <w:tcBorders>
              <w:left w:val="single" w:sz="12" w:space="0" w:color="auto"/>
            </w:tcBorders>
          </w:tcPr>
          <w:p w14:paraId="00C5648B"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Marketing II</w:t>
            </w:r>
          </w:p>
          <w:p w14:paraId="6526881F" w14:textId="07AC5F69" w:rsidR="001D5ED8" w:rsidRPr="00B734C6" w:rsidRDefault="001D5ED8" w:rsidP="001D5ED8">
            <w:pPr>
              <w:rPr>
                <w:rFonts w:asciiTheme="minorHAnsi" w:hAnsiTheme="minorHAnsi" w:cstheme="minorHAnsi"/>
                <w:b/>
                <w:szCs w:val="22"/>
                <w:lang w:val="en-GB"/>
              </w:rPr>
            </w:pPr>
          </w:p>
        </w:tc>
        <w:tc>
          <w:tcPr>
            <w:tcW w:w="851" w:type="dxa"/>
          </w:tcPr>
          <w:p w14:paraId="1240FB42" w14:textId="2FAEC86B"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61F3DF54" w14:textId="5F4B72E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3CB76E0" w14:textId="6C832E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9886A6" w14:textId="0E8881A5" w:rsidR="001D5ED8" w:rsidRPr="00B734C6" w:rsidRDefault="001D5ED8">
            <w:pPr>
              <w:rPr>
                <w:rFonts w:asciiTheme="minorHAnsi" w:hAnsiTheme="minorHAnsi" w:cstheme="minorHAnsi"/>
                <w:b/>
                <w:szCs w:val="22"/>
              </w:rPr>
              <w:pPrChange w:id="11016" w:author="Pavla Trefilová" w:date="2019-11-18T17:19:00Z">
                <w:pPr>
                  <w:jc w:val="both"/>
                </w:pPr>
              </w:pPrChange>
            </w:pPr>
            <w:r>
              <w:rPr>
                <w:rFonts w:asciiTheme="minorHAnsi" w:hAnsiTheme="minorHAnsi" w:cstheme="minorHAnsi"/>
                <w:b/>
                <w:szCs w:val="22"/>
              </w:rPr>
              <w:t xml:space="preserve">doc. Ing. </w:t>
            </w:r>
            <w:ins w:id="11017" w:author="Pavla Trefilová" w:date="2019-11-18T17:19:00Z">
              <w:r w:rsidR="00567931">
                <w:rPr>
                  <w:rFonts w:asciiTheme="minorHAnsi" w:hAnsiTheme="minorHAnsi" w:cstheme="minorHAnsi"/>
                  <w:b/>
                  <w:szCs w:val="22"/>
                </w:rPr>
                <w:t xml:space="preserve">Miloslava </w:t>
              </w:r>
            </w:ins>
            <w:r>
              <w:rPr>
                <w:rFonts w:asciiTheme="minorHAnsi" w:hAnsiTheme="minorHAnsi" w:cstheme="minorHAnsi"/>
                <w:b/>
                <w:szCs w:val="22"/>
              </w:rPr>
              <w:t>Chovancová, CSc</w:t>
            </w:r>
            <w:r w:rsidRPr="00B734C6">
              <w:rPr>
                <w:rFonts w:asciiTheme="minorHAnsi" w:hAnsiTheme="minorHAnsi" w:cstheme="minorHAnsi"/>
                <w:b/>
                <w:szCs w:val="22"/>
              </w:rPr>
              <w:t>.</w:t>
            </w:r>
          </w:p>
          <w:p w14:paraId="2E494DE9" w14:textId="019F0BC5"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Chovancová </w:t>
            </w:r>
            <w:ins w:id="11018"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100</w:t>
            </w:r>
            <w:del w:id="11019" w:author="Pavla Trefilová" w:date="2019-11-18T17:19:00Z">
              <w:r w:rsidRPr="00B734C6">
                <w:rPr>
                  <w:rFonts w:asciiTheme="minorHAnsi" w:hAnsiTheme="minorHAnsi" w:cstheme="minorHAnsi"/>
                  <w:szCs w:val="22"/>
                </w:rPr>
                <w:delText>%</w:delText>
              </w:r>
            </w:del>
            <w:ins w:id="11020"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4D3EA368" w14:textId="5AE8E1F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770FBCB9" w14:textId="333099F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59BC8D6" w14:textId="77777777" w:rsidTr="001D5ED8">
        <w:tc>
          <w:tcPr>
            <w:tcW w:w="3104" w:type="dxa"/>
            <w:tcBorders>
              <w:left w:val="single" w:sz="12" w:space="0" w:color="auto"/>
            </w:tcBorders>
          </w:tcPr>
          <w:p w14:paraId="4608144C" w14:textId="4A35535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color w:val="000000"/>
                <w:szCs w:val="22"/>
                <w:lang w:val="en-GB"/>
              </w:rPr>
              <w:t>Banking and Insurance I</w:t>
            </w:r>
          </w:p>
        </w:tc>
        <w:tc>
          <w:tcPr>
            <w:tcW w:w="851" w:type="dxa"/>
          </w:tcPr>
          <w:p w14:paraId="3EFF71DD" w14:textId="7ACBA55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8C00559" w14:textId="71921DC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99A0DE9" w14:textId="0D8CE67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171F2E3" w14:textId="11BB0753" w:rsidR="001D5ED8" w:rsidRPr="00B734C6" w:rsidRDefault="001D5ED8">
            <w:pPr>
              <w:rPr>
                <w:rFonts w:asciiTheme="minorHAnsi" w:hAnsiTheme="minorHAnsi" w:cstheme="minorHAnsi"/>
                <w:b/>
                <w:szCs w:val="22"/>
              </w:rPr>
              <w:pPrChange w:id="11021" w:author="Pavla Trefilová" w:date="2019-11-18T17:19:00Z">
                <w:pPr>
                  <w:jc w:val="both"/>
                </w:pPr>
              </w:pPrChange>
            </w:pPr>
            <w:r w:rsidRPr="00B734C6">
              <w:rPr>
                <w:rFonts w:asciiTheme="minorHAnsi" w:hAnsiTheme="minorHAnsi" w:cstheme="minorHAnsi"/>
                <w:b/>
                <w:szCs w:val="22"/>
              </w:rPr>
              <w:t xml:space="preserve">Ing. </w:t>
            </w:r>
            <w:ins w:id="11022" w:author="Pavla Trefilová" w:date="2019-11-18T17:19:00Z">
              <w:r w:rsidR="00567931">
                <w:rPr>
                  <w:rFonts w:asciiTheme="minorHAnsi" w:hAnsiTheme="minorHAnsi" w:cstheme="minorHAnsi"/>
                  <w:b/>
                  <w:szCs w:val="22"/>
                </w:rPr>
                <w:t xml:space="preserve">Blanka </w:t>
              </w:r>
            </w:ins>
            <w:r w:rsidRPr="00B734C6">
              <w:rPr>
                <w:rFonts w:asciiTheme="minorHAnsi" w:hAnsiTheme="minorHAnsi" w:cstheme="minorHAnsi"/>
                <w:b/>
                <w:szCs w:val="22"/>
              </w:rPr>
              <w:t>Kameníková, Ph.D.</w:t>
            </w:r>
          </w:p>
          <w:p w14:paraId="293345D6" w14:textId="4D9335F2"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Kameníková </w:t>
            </w:r>
            <w:ins w:id="11023"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100</w:t>
            </w:r>
            <w:del w:id="11024" w:author="Pavla Trefilová" w:date="2019-11-18T17:19:00Z">
              <w:r w:rsidRPr="00B734C6">
                <w:rPr>
                  <w:rFonts w:asciiTheme="minorHAnsi" w:hAnsiTheme="minorHAnsi" w:cstheme="minorHAnsi"/>
                  <w:szCs w:val="22"/>
                </w:rPr>
                <w:delText>%</w:delText>
              </w:r>
            </w:del>
            <w:ins w:id="11025"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2F0AE3EE" w14:textId="35BD4A4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4FD6FC59" w14:textId="531EF74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16B1673" w14:textId="77777777" w:rsidTr="001D5ED8">
        <w:tc>
          <w:tcPr>
            <w:tcW w:w="3104" w:type="dxa"/>
            <w:tcBorders>
              <w:left w:val="single" w:sz="12" w:space="0" w:color="auto"/>
            </w:tcBorders>
          </w:tcPr>
          <w:p w14:paraId="3561070C" w14:textId="39D6543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Corporate Finance</w:t>
            </w:r>
          </w:p>
        </w:tc>
        <w:tc>
          <w:tcPr>
            <w:tcW w:w="851" w:type="dxa"/>
          </w:tcPr>
          <w:p w14:paraId="66583910" w14:textId="6E69891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192159E" w14:textId="61BCF94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3C544370" w14:textId="29B4861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0D890403" w14:textId="626E7B6B" w:rsidR="001D5ED8" w:rsidRPr="00B734C6" w:rsidRDefault="001D5ED8">
            <w:pPr>
              <w:rPr>
                <w:rFonts w:asciiTheme="minorHAnsi" w:hAnsiTheme="minorHAnsi" w:cstheme="minorHAnsi"/>
                <w:b/>
                <w:szCs w:val="22"/>
              </w:rPr>
              <w:pPrChange w:id="11026" w:author="Pavla Trefilová" w:date="2019-11-18T17:19:00Z">
                <w:pPr>
                  <w:jc w:val="both"/>
                </w:pPr>
              </w:pPrChange>
            </w:pPr>
            <w:r w:rsidRPr="00B734C6">
              <w:rPr>
                <w:rFonts w:asciiTheme="minorHAnsi" w:hAnsiTheme="minorHAnsi" w:cstheme="minorHAnsi"/>
                <w:b/>
                <w:szCs w:val="22"/>
              </w:rPr>
              <w:t xml:space="preserve">doc. Ing. </w:t>
            </w:r>
            <w:ins w:id="11027" w:author="Pavla Trefilová" w:date="2019-11-18T17:19:00Z">
              <w:r w:rsidR="00567931">
                <w:rPr>
                  <w:rFonts w:asciiTheme="minorHAnsi" w:hAnsiTheme="minorHAnsi" w:cstheme="minorHAnsi"/>
                  <w:b/>
                  <w:szCs w:val="22"/>
                </w:rPr>
                <w:t xml:space="preserve">Adriana </w:t>
              </w:r>
            </w:ins>
            <w:r w:rsidRPr="00B734C6">
              <w:rPr>
                <w:rFonts w:asciiTheme="minorHAnsi" w:hAnsiTheme="minorHAnsi" w:cstheme="minorHAnsi"/>
                <w:b/>
                <w:szCs w:val="22"/>
              </w:rPr>
              <w:t>Knápková, Ph.D.</w:t>
            </w:r>
          </w:p>
          <w:p w14:paraId="5C6BB0E5" w14:textId="2389534B" w:rsidR="001D5ED8" w:rsidRPr="00B734C6" w:rsidRDefault="001D5ED8">
            <w:pPr>
              <w:rPr>
                <w:rFonts w:asciiTheme="minorHAnsi" w:hAnsiTheme="minorHAnsi" w:cstheme="minorHAnsi"/>
                <w:szCs w:val="22"/>
              </w:rPr>
              <w:pPrChange w:id="11028" w:author="Pavla Trefilová" w:date="2019-11-18T17:19:00Z">
                <w:pPr>
                  <w:jc w:val="both"/>
                </w:pPr>
              </w:pPrChange>
            </w:pPr>
            <w:r w:rsidRPr="00B734C6">
              <w:rPr>
                <w:rFonts w:asciiTheme="minorHAnsi" w:hAnsiTheme="minorHAnsi" w:cstheme="minorHAnsi"/>
                <w:szCs w:val="22"/>
              </w:rPr>
              <w:t xml:space="preserve">Knápková </w:t>
            </w:r>
            <w:ins w:id="11029"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60</w:t>
            </w:r>
            <w:del w:id="11030" w:author="Pavla Trefilová" w:date="2019-11-18T17:19:00Z">
              <w:r w:rsidRPr="00B734C6">
                <w:rPr>
                  <w:rFonts w:asciiTheme="minorHAnsi" w:hAnsiTheme="minorHAnsi" w:cstheme="minorHAnsi"/>
                  <w:szCs w:val="22"/>
                </w:rPr>
                <w:delText>%</w:delText>
              </w:r>
            </w:del>
            <w:ins w:id="11031"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p w14:paraId="07ABEEE4" w14:textId="664D2309"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Pálka </w:t>
            </w:r>
            <w:ins w:id="11032"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40</w:t>
            </w:r>
            <w:del w:id="11033" w:author="Pavla Trefilová" w:date="2019-11-18T17:19:00Z">
              <w:r w:rsidRPr="00B734C6">
                <w:rPr>
                  <w:rFonts w:asciiTheme="minorHAnsi" w:hAnsiTheme="minorHAnsi" w:cstheme="minorHAnsi"/>
                  <w:szCs w:val="22"/>
                </w:rPr>
                <w:delText>%</w:delText>
              </w:r>
            </w:del>
            <w:ins w:id="11034"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69F85414" w14:textId="5C943923"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6BE6665" w14:textId="6601562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5ACDA312" w14:textId="77777777" w:rsidTr="001D5ED8">
        <w:tc>
          <w:tcPr>
            <w:tcW w:w="3104" w:type="dxa"/>
            <w:tcBorders>
              <w:left w:val="single" w:sz="12" w:space="0" w:color="auto"/>
            </w:tcBorders>
          </w:tcPr>
          <w:p w14:paraId="55B963D5" w14:textId="3D60E4D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Production Organisation and Management</w:t>
            </w:r>
          </w:p>
        </w:tc>
        <w:tc>
          <w:tcPr>
            <w:tcW w:w="851" w:type="dxa"/>
          </w:tcPr>
          <w:p w14:paraId="4437B8FF" w14:textId="49388A0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28C0E794" w14:textId="19146B5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B80E38C" w14:textId="3F679E6F"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0535E564" w14:textId="4DF155F5" w:rsidR="001D5ED8" w:rsidRPr="00B734C6" w:rsidRDefault="001D5ED8">
            <w:pPr>
              <w:rPr>
                <w:rFonts w:asciiTheme="minorHAnsi" w:hAnsiTheme="minorHAnsi" w:cstheme="minorHAnsi"/>
                <w:b/>
                <w:szCs w:val="22"/>
              </w:rPr>
              <w:pPrChange w:id="11035" w:author="Pavla Trefilová" w:date="2019-11-18T17:19:00Z">
                <w:pPr>
                  <w:jc w:val="both"/>
                </w:pPr>
              </w:pPrChange>
            </w:pPr>
            <w:r w:rsidRPr="00B734C6">
              <w:rPr>
                <w:rFonts w:asciiTheme="minorHAnsi" w:hAnsiTheme="minorHAnsi" w:cstheme="minorHAnsi"/>
                <w:b/>
                <w:szCs w:val="22"/>
              </w:rPr>
              <w:t xml:space="preserve">prof. Ing. </w:t>
            </w:r>
            <w:ins w:id="11036" w:author="Pavla Trefilová" w:date="2019-11-18T17:19:00Z">
              <w:r w:rsidR="00567931">
                <w:rPr>
                  <w:rFonts w:asciiTheme="minorHAnsi" w:hAnsiTheme="minorHAnsi" w:cstheme="minorHAnsi"/>
                  <w:b/>
                  <w:szCs w:val="22"/>
                </w:rPr>
                <w:t xml:space="preserve">Felicita </w:t>
              </w:r>
            </w:ins>
            <w:r w:rsidRPr="00B734C6">
              <w:rPr>
                <w:rFonts w:asciiTheme="minorHAnsi" w:hAnsiTheme="minorHAnsi" w:cstheme="minorHAnsi"/>
                <w:b/>
                <w:szCs w:val="22"/>
              </w:rPr>
              <w:t>Chromjaková, PhD.</w:t>
            </w:r>
          </w:p>
          <w:p w14:paraId="6AA62FF9" w14:textId="3845F25A"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Chromjaková </w:t>
            </w:r>
            <w:ins w:id="11037"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100</w:t>
            </w:r>
            <w:del w:id="11038" w:author="Pavla Trefilová" w:date="2019-11-18T17:19:00Z">
              <w:r w:rsidRPr="00B734C6">
                <w:rPr>
                  <w:rFonts w:asciiTheme="minorHAnsi" w:hAnsiTheme="minorHAnsi" w:cstheme="minorHAnsi"/>
                  <w:szCs w:val="22"/>
                </w:rPr>
                <w:delText>%</w:delText>
              </w:r>
            </w:del>
            <w:ins w:id="11039"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Pr>
          <w:p w14:paraId="048B538E" w14:textId="4A45EB2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01117DE" w14:textId="5C52FD9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A7EDC13" w14:textId="77777777" w:rsidTr="001D5ED8">
        <w:tc>
          <w:tcPr>
            <w:tcW w:w="3104" w:type="dxa"/>
            <w:tcBorders>
              <w:left w:val="single" w:sz="12" w:space="0" w:color="auto"/>
              <w:bottom w:val="single" w:sz="12" w:space="0" w:color="auto"/>
            </w:tcBorders>
          </w:tcPr>
          <w:p w14:paraId="2BC3A703"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Human Resource Management I</w:t>
            </w:r>
          </w:p>
        </w:tc>
        <w:tc>
          <w:tcPr>
            <w:tcW w:w="851" w:type="dxa"/>
            <w:tcBorders>
              <w:bottom w:val="single" w:sz="12" w:space="0" w:color="auto"/>
            </w:tcBorders>
          </w:tcPr>
          <w:p w14:paraId="0BEAE068" w14:textId="358D32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0</w:t>
            </w:r>
            <w:r w:rsidRPr="00B734C6">
              <w:rPr>
                <w:rFonts w:asciiTheme="minorHAnsi" w:hAnsiTheme="minorHAnsi" w:cstheme="minorHAnsi"/>
                <w:szCs w:val="22"/>
              </w:rPr>
              <w:t>-0-1</w:t>
            </w:r>
            <w:r>
              <w:rPr>
                <w:rFonts w:asciiTheme="minorHAnsi" w:hAnsiTheme="minorHAnsi" w:cstheme="minorHAnsi"/>
                <w:szCs w:val="22"/>
              </w:rPr>
              <w:t>0</w:t>
            </w:r>
          </w:p>
        </w:tc>
        <w:tc>
          <w:tcPr>
            <w:tcW w:w="850" w:type="dxa"/>
            <w:tcBorders>
              <w:bottom w:val="single" w:sz="12" w:space="0" w:color="auto"/>
            </w:tcBorders>
          </w:tcPr>
          <w:p w14:paraId="4CAF9FB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Borders>
              <w:bottom w:val="single" w:sz="12" w:space="0" w:color="auto"/>
            </w:tcBorders>
          </w:tcPr>
          <w:p w14:paraId="08900B1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Borders>
              <w:bottom w:val="single" w:sz="12" w:space="0" w:color="auto"/>
            </w:tcBorders>
          </w:tcPr>
          <w:p w14:paraId="1905A395" w14:textId="30079F8B" w:rsidR="001D5ED8" w:rsidRPr="00B734C6" w:rsidRDefault="001D5ED8">
            <w:pPr>
              <w:rPr>
                <w:rFonts w:asciiTheme="minorHAnsi" w:hAnsiTheme="minorHAnsi" w:cstheme="minorHAnsi"/>
                <w:b/>
                <w:szCs w:val="22"/>
              </w:rPr>
              <w:pPrChange w:id="11040" w:author="Pavla Trefilová" w:date="2019-11-18T17:19:00Z">
                <w:pPr>
                  <w:jc w:val="both"/>
                </w:pPr>
              </w:pPrChange>
            </w:pPr>
            <w:r w:rsidRPr="00B734C6">
              <w:rPr>
                <w:rFonts w:asciiTheme="minorHAnsi" w:hAnsiTheme="minorHAnsi" w:cstheme="minorHAnsi"/>
                <w:b/>
                <w:szCs w:val="22"/>
              </w:rPr>
              <w:t xml:space="preserve">Ing. </w:t>
            </w:r>
            <w:ins w:id="11041" w:author="Pavla Trefilová" w:date="2019-11-18T17:19:00Z">
              <w:r w:rsidR="00567931">
                <w:rPr>
                  <w:rFonts w:asciiTheme="minorHAnsi" w:hAnsiTheme="minorHAnsi" w:cstheme="minorHAnsi"/>
                  <w:b/>
                  <w:szCs w:val="22"/>
                </w:rPr>
                <w:t xml:space="preserve">Jana </w:t>
              </w:r>
            </w:ins>
            <w:r w:rsidRPr="00B734C6">
              <w:rPr>
                <w:rFonts w:asciiTheme="minorHAnsi" w:hAnsiTheme="minorHAnsi" w:cstheme="minorHAnsi"/>
                <w:b/>
                <w:szCs w:val="22"/>
              </w:rPr>
              <w:t>Matošková, Ph.D.</w:t>
            </w:r>
          </w:p>
          <w:p w14:paraId="08615024" w14:textId="6E6F379E"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Matošková </w:t>
            </w:r>
            <w:ins w:id="11042" w:author="Pavla Trefilová" w:date="2019-11-18T17:19:00Z">
              <w:r w:rsidR="00567931">
                <w:rPr>
                  <w:rFonts w:asciiTheme="minorHAnsi" w:hAnsiTheme="minorHAnsi" w:cstheme="minorHAnsi"/>
                  <w:szCs w:val="22"/>
                </w:rPr>
                <w:t>(</w:t>
              </w:r>
            </w:ins>
            <w:r w:rsidRPr="00B734C6">
              <w:rPr>
                <w:rFonts w:asciiTheme="minorHAnsi" w:hAnsiTheme="minorHAnsi" w:cstheme="minorHAnsi"/>
                <w:szCs w:val="22"/>
              </w:rPr>
              <w:t>100</w:t>
            </w:r>
            <w:del w:id="11043" w:author="Pavla Trefilová" w:date="2019-11-18T17:19:00Z">
              <w:r w:rsidRPr="00B734C6">
                <w:rPr>
                  <w:rFonts w:asciiTheme="minorHAnsi" w:hAnsiTheme="minorHAnsi" w:cstheme="minorHAnsi"/>
                  <w:szCs w:val="22"/>
                </w:rPr>
                <w:delText>%</w:delText>
              </w:r>
            </w:del>
            <w:ins w:id="11044" w:author="Pavla Trefilová" w:date="2019-11-18T17:19:00Z">
              <w:r w:rsidRPr="00B734C6">
                <w:rPr>
                  <w:rFonts w:asciiTheme="minorHAnsi" w:hAnsiTheme="minorHAnsi" w:cstheme="minorHAnsi"/>
                  <w:szCs w:val="22"/>
                </w:rPr>
                <w:t>%</w:t>
              </w:r>
              <w:r w:rsidR="00567931">
                <w:rPr>
                  <w:rFonts w:asciiTheme="minorHAnsi" w:hAnsiTheme="minorHAnsi" w:cstheme="minorHAnsi"/>
                  <w:szCs w:val="22"/>
                </w:rPr>
                <w:t>)</w:t>
              </w:r>
            </w:ins>
          </w:p>
        </w:tc>
        <w:tc>
          <w:tcPr>
            <w:tcW w:w="708" w:type="dxa"/>
            <w:tcBorders>
              <w:bottom w:val="single" w:sz="12" w:space="0" w:color="auto"/>
            </w:tcBorders>
          </w:tcPr>
          <w:p w14:paraId="184C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3/L</w:t>
            </w:r>
          </w:p>
        </w:tc>
        <w:tc>
          <w:tcPr>
            <w:tcW w:w="562" w:type="dxa"/>
            <w:tcBorders>
              <w:bottom w:val="single" w:sz="12" w:space="0" w:color="auto"/>
              <w:right w:val="single" w:sz="12" w:space="0" w:color="auto"/>
            </w:tcBorders>
          </w:tcPr>
          <w:p w14:paraId="3E68EDFD"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bl>
    <w:p w14:paraId="4AE8AF71" w14:textId="77777777" w:rsidR="00FE1830" w:rsidRPr="008605CB" w:rsidRDefault="00FE1830" w:rsidP="00FE1830">
      <w:pPr>
        <w:tabs>
          <w:tab w:val="left" w:pos="2835"/>
        </w:tabs>
        <w:spacing w:before="120" w:after="120"/>
        <w:jc w:val="both"/>
        <w:rPr>
          <w:rFonts w:asciiTheme="minorHAnsi" w:hAnsiTheme="minorHAnsi" w:cstheme="minorHAnsi"/>
          <w:color w:val="00B050"/>
          <w:sz w:val="22"/>
          <w:szCs w:val="22"/>
        </w:rPr>
      </w:pPr>
    </w:p>
    <w:p w14:paraId="5B9F64CE"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lastRenderedPageBreak/>
        <w:t xml:space="preserve">Kvalifikace odborníků z praxe zapojených do výuky ve studijním programu </w:t>
      </w:r>
    </w:p>
    <w:p w14:paraId="0CEB1C1D" w14:textId="77777777" w:rsidR="00FE1830" w:rsidRPr="00F74016" w:rsidRDefault="00FE1830" w:rsidP="00B734C6">
      <w:pPr>
        <w:pStyle w:val="Nadpis3"/>
        <w:jc w:val="center"/>
        <w:rPr>
          <w:rFonts w:asciiTheme="minorHAnsi" w:hAnsiTheme="minorHAnsi" w:cstheme="minorHAnsi"/>
          <w:b/>
          <w:color w:val="auto"/>
        </w:rPr>
      </w:pPr>
      <w:r w:rsidRPr="00F74016">
        <w:rPr>
          <w:rFonts w:asciiTheme="minorHAnsi" w:hAnsiTheme="minorHAnsi" w:cstheme="minorHAnsi"/>
          <w:b/>
          <w:color w:val="auto"/>
        </w:rPr>
        <w:t xml:space="preserve">Standardy 6.5-6.6 </w:t>
      </w:r>
    </w:p>
    <w:p w14:paraId="32A23FE1" w14:textId="678A2A3D"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Všichni odborníci zapojení do výuky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mají dosažen minimálně magisterský stupeň vysokoškolského vzdělání.</w:t>
      </w:r>
    </w:p>
    <w:p w14:paraId="15796F2F" w14:textId="6E9BC0B3" w:rsidR="00FE1830" w:rsidRDefault="00FE1830" w:rsidP="00357C1B">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 xml:space="preserve">V rámci studijního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se na výuce (především ve formě přednášek a vedení seminářů u povinně volitelných předmětů) podílí odborní</w:t>
      </w:r>
      <w:r w:rsidR="0019573B" w:rsidRPr="00F74016">
        <w:rPr>
          <w:rFonts w:asciiTheme="minorHAnsi" w:hAnsiTheme="minorHAnsi" w:cstheme="minorHAnsi"/>
          <w:sz w:val="22"/>
          <w:szCs w:val="22"/>
        </w:rPr>
        <w:t>k</w:t>
      </w:r>
      <w:r w:rsidRPr="00F74016">
        <w:rPr>
          <w:rFonts w:asciiTheme="minorHAnsi" w:hAnsiTheme="minorHAnsi" w:cstheme="minorHAnsi"/>
          <w:sz w:val="22"/>
          <w:szCs w:val="22"/>
        </w:rPr>
        <w:t xml:space="preserve"> z praxe v předmět</w:t>
      </w:r>
      <w:r w:rsidR="0019573B" w:rsidRPr="00F74016">
        <w:rPr>
          <w:rFonts w:asciiTheme="minorHAnsi" w:hAnsiTheme="minorHAnsi" w:cstheme="minorHAnsi"/>
          <w:sz w:val="22"/>
          <w:szCs w:val="22"/>
        </w:rPr>
        <w:t>u E-commerce.</w:t>
      </w:r>
      <w:r w:rsidR="00357C1B">
        <w:rPr>
          <w:rFonts w:asciiTheme="minorHAnsi" w:hAnsiTheme="minorHAnsi" w:cstheme="minorHAnsi"/>
          <w:sz w:val="22"/>
          <w:szCs w:val="22"/>
        </w:rPr>
        <w:t xml:space="preserve"> </w:t>
      </w:r>
      <w:r w:rsidR="00357C1B" w:rsidRPr="00357C1B">
        <w:rPr>
          <w:rFonts w:asciiTheme="minorHAnsi" w:hAnsiTheme="minorHAnsi" w:cstheme="minorHAnsi"/>
          <w:sz w:val="22"/>
          <w:szCs w:val="22"/>
        </w:rPr>
        <w:t>Rozsah je</w:t>
      </w:r>
      <w:r w:rsidR="001D5ED8">
        <w:rPr>
          <w:rFonts w:asciiTheme="minorHAnsi" w:hAnsiTheme="minorHAnsi" w:cstheme="minorHAnsi"/>
          <w:sz w:val="22"/>
          <w:szCs w:val="22"/>
        </w:rPr>
        <w:t>ho</w:t>
      </w:r>
      <w:r w:rsidR="00357C1B" w:rsidRPr="00357C1B">
        <w:rPr>
          <w:rFonts w:asciiTheme="minorHAnsi" w:hAnsiTheme="minorHAnsi" w:cstheme="minorHAnsi"/>
          <w:sz w:val="22"/>
          <w:szCs w:val="22"/>
        </w:rPr>
        <w:t xml:space="preserve"> zapojení je uveden níže:</w:t>
      </w:r>
    </w:p>
    <w:p w14:paraId="470AB768" w14:textId="3BB588D5" w:rsidR="00DC7667" w:rsidRDefault="00DC7667">
      <w:pPr>
        <w:rPr>
          <w:rFonts w:asciiTheme="minorHAnsi" w:hAnsiTheme="minorHAnsi" w:cstheme="minorHAnsi"/>
          <w:sz w:val="22"/>
          <w:szCs w:val="22"/>
        </w:rPr>
      </w:pPr>
      <w:del w:id="11045" w:author="Pavla Trefilová" w:date="2019-11-18T17:19:00Z">
        <w:r>
          <w:rPr>
            <w:rFonts w:asciiTheme="minorHAnsi" w:hAnsiTheme="minorHAnsi" w:cstheme="minorHAnsi"/>
            <w:sz w:val="22"/>
            <w:szCs w:val="22"/>
          </w:rPr>
          <w:br w:type="page"/>
        </w:r>
      </w:del>
    </w:p>
    <w:p w14:paraId="37E090F3" w14:textId="7A50D4B0" w:rsidR="00FE1830" w:rsidRPr="00F74016" w:rsidRDefault="00FE1830" w:rsidP="00FE1830">
      <w:pPr>
        <w:jc w:val="center"/>
        <w:rPr>
          <w:rFonts w:asciiTheme="minorHAnsi" w:hAnsiTheme="minorHAnsi" w:cstheme="minorHAnsi"/>
          <w:i/>
          <w:szCs w:val="22"/>
        </w:rPr>
      </w:pPr>
      <w:r w:rsidRPr="00F74016">
        <w:rPr>
          <w:rFonts w:asciiTheme="minorHAnsi" w:hAnsiTheme="minorHAnsi" w:cstheme="minorHAnsi"/>
          <w:i/>
          <w:szCs w:val="22"/>
        </w:rPr>
        <w:lastRenderedPageBreak/>
        <w:t xml:space="preserve">Tab. </w:t>
      </w:r>
      <w:r w:rsidR="00A82300">
        <w:rPr>
          <w:rFonts w:asciiTheme="minorHAnsi" w:hAnsiTheme="minorHAnsi" w:cstheme="minorHAnsi"/>
          <w:i/>
          <w:szCs w:val="22"/>
        </w:rPr>
        <w:t xml:space="preserve">4 </w:t>
      </w:r>
      <w:r w:rsidRPr="00F74016">
        <w:rPr>
          <w:rFonts w:asciiTheme="minorHAnsi" w:hAnsiTheme="minorHAnsi" w:cstheme="minorHAnsi"/>
          <w:i/>
          <w:szCs w:val="22"/>
        </w:rPr>
        <w:t xml:space="preserve">– Zapojení odborníků z praxe do výuky v rámci SP </w:t>
      </w:r>
      <w:r w:rsidR="00343DC3" w:rsidRPr="00F74016">
        <w:rPr>
          <w:rFonts w:asciiTheme="minorHAnsi" w:hAnsiTheme="minorHAnsi" w:cstheme="minorHAnsi"/>
          <w:i/>
          <w:szCs w:val="22"/>
        </w:rPr>
        <w:t xml:space="preserve">Economics and Management </w:t>
      </w:r>
    </w:p>
    <w:tbl>
      <w:tblPr>
        <w:tblStyle w:val="Mkatabulky"/>
        <w:tblW w:w="6364" w:type="dxa"/>
        <w:jc w:val="center"/>
        <w:tblBorders>
          <w:insideH w:val="single" w:sz="12" w:space="0" w:color="auto"/>
        </w:tblBorders>
        <w:tblLayout w:type="fixed"/>
        <w:tblLook w:val="04A0" w:firstRow="1" w:lastRow="0" w:firstColumn="1" w:lastColumn="0" w:noHBand="0" w:noVBand="1"/>
      </w:tblPr>
      <w:tblGrid>
        <w:gridCol w:w="2820"/>
        <w:gridCol w:w="3544"/>
      </w:tblGrid>
      <w:tr w:rsidR="00F74016" w:rsidRPr="00F74016" w14:paraId="59C1EFC7" w14:textId="77777777" w:rsidTr="00CA04EF">
        <w:trPr>
          <w:jc w:val="center"/>
        </w:trPr>
        <w:tc>
          <w:tcPr>
            <w:tcW w:w="2820" w:type="dxa"/>
            <w:tcBorders>
              <w:top w:val="single" w:sz="12" w:space="0" w:color="auto"/>
              <w:left w:val="single" w:sz="12" w:space="0" w:color="auto"/>
            </w:tcBorders>
          </w:tcPr>
          <w:p w14:paraId="3D2593F8" w14:textId="77777777" w:rsidR="00FE1830" w:rsidRPr="00F74016" w:rsidRDefault="00FE1830" w:rsidP="008605CB">
            <w:pPr>
              <w:rPr>
                <w:rFonts w:asciiTheme="minorHAnsi" w:hAnsiTheme="minorHAnsi" w:cstheme="minorHAnsi"/>
                <w:szCs w:val="22"/>
              </w:rPr>
            </w:pPr>
            <w:r w:rsidRPr="00F74016">
              <w:rPr>
                <w:rFonts w:asciiTheme="minorHAnsi" w:hAnsiTheme="minorHAnsi" w:cstheme="minorHAnsi"/>
                <w:b/>
                <w:szCs w:val="22"/>
              </w:rPr>
              <w:t>Název předmětu</w:t>
            </w:r>
          </w:p>
        </w:tc>
        <w:tc>
          <w:tcPr>
            <w:tcW w:w="3544" w:type="dxa"/>
            <w:tcBorders>
              <w:top w:val="single" w:sz="12" w:space="0" w:color="auto"/>
              <w:right w:val="single" w:sz="12" w:space="0" w:color="auto"/>
            </w:tcBorders>
          </w:tcPr>
          <w:p w14:paraId="65AA54D4" w14:textId="77777777" w:rsidR="00FE1830" w:rsidRPr="00F74016" w:rsidRDefault="00FE1830" w:rsidP="008605CB">
            <w:pPr>
              <w:jc w:val="center"/>
              <w:rPr>
                <w:rFonts w:asciiTheme="minorHAnsi" w:hAnsiTheme="minorHAnsi" w:cstheme="minorHAnsi"/>
                <w:b/>
                <w:szCs w:val="22"/>
              </w:rPr>
            </w:pPr>
            <w:r w:rsidRPr="00F74016">
              <w:rPr>
                <w:rFonts w:asciiTheme="minorHAnsi" w:hAnsiTheme="minorHAnsi" w:cstheme="minorHAnsi"/>
                <w:b/>
                <w:szCs w:val="22"/>
              </w:rPr>
              <w:t>Garant</w:t>
            </w:r>
          </w:p>
          <w:p w14:paraId="52852AA5" w14:textId="77777777" w:rsidR="00FE1830" w:rsidRPr="00F74016" w:rsidRDefault="00FE1830" w:rsidP="008605CB">
            <w:pPr>
              <w:jc w:val="center"/>
              <w:rPr>
                <w:rFonts w:asciiTheme="minorHAnsi" w:hAnsiTheme="minorHAnsi" w:cstheme="minorHAnsi"/>
                <w:szCs w:val="22"/>
              </w:rPr>
            </w:pPr>
            <w:r w:rsidRPr="00F74016">
              <w:rPr>
                <w:rFonts w:asciiTheme="minorHAnsi" w:hAnsiTheme="minorHAnsi" w:cstheme="minorHAnsi"/>
                <w:szCs w:val="22"/>
              </w:rPr>
              <w:t>Přednášející</w:t>
            </w:r>
          </w:p>
        </w:tc>
      </w:tr>
      <w:tr w:rsidR="00FE1830" w:rsidRPr="00F74016" w14:paraId="0965982A" w14:textId="77777777" w:rsidTr="00CA04EF">
        <w:trPr>
          <w:jc w:val="center"/>
        </w:trPr>
        <w:tc>
          <w:tcPr>
            <w:tcW w:w="2820" w:type="dxa"/>
            <w:tcBorders>
              <w:left w:val="single" w:sz="12" w:space="0" w:color="auto"/>
              <w:bottom w:val="single" w:sz="12" w:space="0" w:color="auto"/>
            </w:tcBorders>
          </w:tcPr>
          <w:p w14:paraId="00189E75" w14:textId="77777777" w:rsidR="00FE1830" w:rsidRPr="00F74016" w:rsidRDefault="00FE1830" w:rsidP="008605CB">
            <w:pPr>
              <w:rPr>
                <w:rFonts w:asciiTheme="minorHAnsi" w:hAnsiTheme="minorHAnsi" w:cstheme="minorHAnsi"/>
                <w:b/>
                <w:szCs w:val="22"/>
              </w:rPr>
            </w:pPr>
            <w:r w:rsidRPr="00F74016">
              <w:rPr>
                <w:rFonts w:asciiTheme="minorHAnsi" w:hAnsiTheme="minorHAnsi" w:cstheme="minorHAnsi"/>
                <w:szCs w:val="22"/>
              </w:rPr>
              <w:t>E-commerce</w:t>
            </w:r>
          </w:p>
        </w:tc>
        <w:tc>
          <w:tcPr>
            <w:tcW w:w="3544" w:type="dxa"/>
            <w:tcBorders>
              <w:bottom w:val="single" w:sz="12" w:space="0" w:color="auto"/>
              <w:right w:val="single" w:sz="12" w:space="0" w:color="auto"/>
            </w:tcBorders>
          </w:tcPr>
          <w:p w14:paraId="4B8396F7" w14:textId="77777777" w:rsidR="00FE1830" w:rsidRPr="00F74016" w:rsidRDefault="00FE1830" w:rsidP="008605CB">
            <w:pPr>
              <w:jc w:val="both"/>
              <w:rPr>
                <w:rFonts w:asciiTheme="minorHAnsi" w:hAnsiTheme="minorHAnsi" w:cstheme="minorHAnsi"/>
                <w:b/>
                <w:szCs w:val="22"/>
              </w:rPr>
            </w:pPr>
            <w:r w:rsidRPr="00F74016">
              <w:rPr>
                <w:rFonts w:asciiTheme="minorHAnsi" w:hAnsiTheme="minorHAnsi" w:cstheme="minorHAnsi"/>
                <w:b/>
                <w:szCs w:val="22"/>
              </w:rPr>
              <w:t>doc. Ing. Michal Pilík, Ph.D.</w:t>
            </w:r>
          </w:p>
          <w:p w14:paraId="12435EDF" w14:textId="3E4F2487" w:rsidR="00FE1830" w:rsidRPr="00F74016" w:rsidRDefault="00FE1830" w:rsidP="008605CB">
            <w:pPr>
              <w:jc w:val="both"/>
              <w:rPr>
                <w:rFonts w:asciiTheme="minorHAnsi" w:hAnsiTheme="minorHAnsi" w:cstheme="minorHAnsi"/>
                <w:szCs w:val="22"/>
              </w:rPr>
            </w:pPr>
            <w:r w:rsidRPr="00F74016">
              <w:rPr>
                <w:rFonts w:asciiTheme="minorHAnsi" w:hAnsiTheme="minorHAnsi" w:cstheme="minorHAnsi"/>
                <w:szCs w:val="22"/>
              </w:rPr>
              <w:t xml:space="preserve">Pilík </w:t>
            </w:r>
            <w:ins w:id="11046" w:author="Pavla Trefilová" w:date="2019-11-18T17:19:00Z">
              <w:r w:rsidR="001737BC">
                <w:rPr>
                  <w:rFonts w:asciiTheme="minorHAnsi" w:hAnsiTheme="minorHAnsi" w:cstheme="minorHAnsi"/>
                  <w:szCs w:val="22"/>
                </w:rPr>
                <w:t>(</w:t>
              </w:r>
            </w:ins>
            <w:r w:rsidRPr="00F74016">
              <w:rPr>
                <w:rFonts w:asciiTheme="minorHAnsi" w:hAnsiTheme="minorHAnsi" w:cstheme="minorHAnsi"/>
                <w:szCs w:val="22"/>
              </w:rPr>
              <w:t>60</w:t>
            </w:r>
            <w:del w:id="11047" w:author="Pavla Trefilová" w:date="2019-11-18T17:19:00Z">
              <w:r w:rsidRPr="00F74016">
                <w:rPr>
                  <w:rFonts w:asciiTheme="minorHAnsi" w:hAnsiTheme="minorHAnsi" w:cstheme="minorHAnsi"/>
                  <w:szCs w:val="22"/>
                </w:rPr>
                <w:delText>%</w:delText>
              </w:r>
            </w:del>
            <w:ins w:id="11048" w:author="Pavla Trefilová" w:date="2019-11-18T17:19:00Z">
              <w:r w:rsidRPr="00F74016">
                <w:rPr>
                  <w:rFonts w:asciiTheme="minorHAnsi" w:hAnsiTheme="minorHAnsi" w:cstheme="minorHAnsi"/>
                  <w:szCs w:val="22"/>
                </w:rPr>
                <w:t>%</w:t>
              </w:r>
              <w:r w:rsidR="001737BC">
                <w:rPr>
                  <w:rFonts w:asciiTheme="minorHAnsi" w:hAnsiTheme="minorHAnsi" w:cstheme="minorHAnsi"/>
                  <w:szCs w:val="22"/>
                </w:rPr>
                <w:t>)</w:t>
              </w:r>
            </w:ins>
          </w:p>
          <w:p w14:paraId="3D9B49A8" w14:textId="7D391E04" w:rsidR="00FE1830" w:rsidRPr="00F74016" w:rsidRDefault="00FE1830" w:rsidP="008605CB">
            <w:pPr>
              <w:rPr>
                <w:rFonts w:asciiTheme="minorHAnsi" w:hAnsiTheme="minorHAnsi" w:cstheme="minorHAnsi"/>
                <w:b/>
                <w:i/>
                <w:szCs w:val="22"/>
              </w:rPr>
            </w:pPr>
            <w:r w:rsidRPr="00F74016">
              <w:rPr>
                <w:rFonts w:asciiTheme="minorHAnsi" w:hAnsiTheme="minorHAnsi" w:cstheme="minorHAnsi"/>
                <w:b/>
                <w:i/>
                <w:szCs w:val="22"/>
              </w:rPr>
              <w:t xml:space="preserve">Ing. Miloslav Vaněk </w:t>
            </w:r>
            <w:ins w:id="11049" w:author="Pavla Trefilová" w:date="2019-11-18T17:19:00Z">
              <w:r w:rsidR="001737BC">
                <w:rPr>
                  <w:rFonts w:asciiTheme="minorHAnsi" w:hAnsiTheme="minorHAnsi" w:cstheme="minorHAnsi"/>
                  <w:b/>
                  <w:i/>
                  <w:szCs w:val="22"/>
                </w:rPr>
                <w:t>(</w:t>
              </w:r>
            </w:ins>
            <w:r w:rsidRPr="00F74016">
              <w:rPr>
                <w:rFonts w:asciiTheme="minorHAnsi" w:hAnsiTheme="minorHAnsi" w:cstheme="minorHAnsi"/>
                <w:b/>
                <w:i/>
                <w:szCs w:val="22"/>
              </w:rPr>
              <w:t>40</w:t>
            </w:r>
            <w:del w:id="11050" w:author="Pavla Trefilová" w:date="2019-11-18T17:19:00Z">
              <w:r w:rsidRPr="00F74016">
                <w:rPr>
                  <w:rFonts w:asciiTheme="minorHAnsi" w:hAnsiTheme="minorHAnsi" w:cstheme="minorHAnsi"/>
                  <w:b/>
                  <w:i/>
                  <w:szCs w:val="22"/>
                </w:rPr>
                <w:delText>%</w:delText>
              </w:r>
            </w:del>
            <w:ins w:id="11051" w:author="Pavla Trefilová" w:date="2019-11-18T17:19:00Z">
              <w:r w:rsidRPr="00F74016">
                <w:rPr>
                  <w:rFonts w:asciiTheme="minorHAnsi" w:hAnsiTheme="minorHAnsi" w:cstheme="minorHAnsi"/>
                  <w:b/>
                  <w:i/>
                  <w:szCs w:val="22"/>
                </w:rPr>
                <w:t>%</w:t>
              </w:r>
              <w:r w:rsidR="001737BC">
                <w:rPr>
                  <w:rFonts w:asciiTheme="minorHAnsi" w:hAnsiTheme="minorHAnsi" w:cstheme="minorHAnsi"/>
                  <w:b/>
                  <w:i/>
                  <w:szCs w:val="22"/>
                </w:rPr>
                <w:t>)</w:t>
              </w:r>
            </w:ins>
          </w:p>
        </w:tc>
      </w:tr>
    </w:tbl>
    <w:p w14:paraId="198B267A" w14:textId="77777777" w:rsidR="0019573B" w:rsidRPr="00F74016" w:rsidRDefault="0019573B" w:rsidP="0019573B">
      <w:pPr>
        <w:tabs>
          <w:tab w:val="left" w:pos="2835"/>
        </w:tabs>
        <w:jc w:val="both"/>
        <w:rPr>
          <w:rFonts w:asciiTheme="minorHAnsi" w:hAnsiTheme="minorHAnsi" w:cstheme="minorHAnsi"/>
          <w:b/>
          <w:sz w:val="22"/>
          <w:szCs w:val="22"/>
        </w:rPr>
      </w:pPr>
    </w:p>
    <w:p w14:paraId="0A4FD809" w14:textId="77777777" w:rsidR="00FE1830" w:rsidRPr="00F74016" w:rsidRDefault="00FE1830" w:rsidP="00AD0FB3">
      <w:pPr>
        <w:tabs>
          <w:tab w:val="left" w:pos="2835"/>
        </w:tabs>
        <w:spacing w:before="120" w:after="600"/>
        <w:jc w:val="both"/>
        <w:rPr>
          <w:rFonts w:asciiTheme="minorHAnsi" w:hAnsiTheme="minorHAnsi" w:cstheme="minorHAnsi"/>
          <w:sz w:val="22"/>
          <w:szCs w:val="22"/>
        </w:rPr>
      </w:pPr>
      <w:r w:rsidRPr="00F74016">
        <w:rPr>
          <w:rFonts w:asciiTheme="minorHAnsi" w:hAnsiTheme="minorHAnsi" w:cstheme="minorHAnsi"/>
          <w:b/>
          <w:sz w:val="22"/>
          <w:szCs w:val="22"/>
        </w:rPr>
        <w:t>Ing. Miloslav Vaněk</w:t>
      </w:r>
      <w:r w:rsidRPr="00F74016">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Elektronický obchod. </w:t>
      </w:r>
    </w:p>
    <w:p w14:paraId="39EC3146" w14:textId="77777777" w:rsidR="00FE1830" w:rsidRPr="00FB05B9" w:rsidRDefault="00FE1830" w:rsidP="00FE1830">
      <w:pPr>
        <w:pStyle w:val="Nadpis2"/>
        <w:jc w:val="center"/>
        <w:rPr>
          <w:rFonts w:asciiTheme="minorHAnsi" w:hAnsiTheme="minorHAnsi" w:cstheme="minorHAnsi"/>
          <w:b/>
          <w:sz w:val="32"/>
        </w:rPr>
      </w:pPr>
      <w:r w:rsidRPr="00FB05B9">
        <w:rPr>
          <w:rFonts w:asciiTheme="minorHAnsi" w:hAnsiTheme="minorHAnsi" w:cstheme="minorHAnsi"/>
          <w:b/>
          <w:sz w:val="32"/>
        </w:rPr>
        <w:t>Specifické požadavky na zajištění studijního programu</w:t>
      </w:r>
    </w:p>
    <w:p w14:paraId="352B131C"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14:paraId="5088FA5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14:paraId="31F93F17" w14:textId="6FCAF735"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sidR="00C73B72"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jsou zpracovány v anglickém jazyce a jsou studentům k dispozici v </w:t>
      </w:r>
      <w:hyperlink r:id="rId97" w:history="1">
        <w:r w:rsidR="00835EBB"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14:paraId="19640688"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14:paraId="2D5B5B4F" w14:textId="7B149DF0" w:rsidR="00FE1830" w:rsidRDefault="00FE1830" w:rsidP="00AD0FB3">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98"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99" w:history="1">
        <w:r w:rsidR="008A6167" w:rsidRPr="008A6167">
          <w:rPr>
            <w:rStyle w:val="Hypertextovodkaz"/>
            <w:rFonts w:asciiTheme="minorHAnsi" w:hAnsiTheme="minorHAnsi" w:cstheme="minorHAnsi"/>
            <w:i/>
            <w:sz w:val="22"/>
            <w:szCs w:val="22"/>
          </w:rPr>
          <w:t xml:space="preserve">Úřední desce </w:t>
        </w:r>
        <w:r w:rsidRPr="008A6167">
          <w:rPr>
            <w:rStyle w:val="Hypertextovodkaz"/>
            <w:rFonts w:asciiTheme="minorHAnsi" w:hAnsiTheme="minorHAnsi" w:cstheme="minorHAnsi"/>
            <w:i/>
            <w:sz w:val="22"/>
            <w:szCs w:val="22"/>
          </w:rPr>
          <w:t>FaME.</w:t>
        </w:r>
      </w:hyperlink>
      <w:r w:rsidRPr="008605CB">
        <w:rPr>
          <w:rFonts w:asciiTheme="minorHAnsi" w:hAnsiTheme="minorHAnsi" w:cstheme="minorHAnsi"/>
          <w:color w:val="00B050"/>
          <w:sz w:val="22"/>
          <w:szCs w:val="22"/>
        </w:rPr>
        <w:t xml:space="preserve"> </w:t>
      </w:r>
    </w:p>
    <w:p w14:paraId="1125C2AE"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14:paraId="70AA3C1D" w14:textId="3B1E1697" w:rsidR="00FE1830" w:rsidRPr="008605CB" w:rsidRDefault="00FE1830" w:rsidP="004A6731">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uskutečňovaném v anglickém jazyce jsou pro uchazeče o studium a studenty dostupné v angličtině na internetových stránkách F</w:t>
      </w:r>
      <w:r w:rsidR="008A6167" w:rsidRPr="00F74016">
        <w:rPr>
          <w:rFonts w:asciiTheme="minorHAnsi" w:hAnsiTheme="minorHAnsi" w:cstheme="minorHAnsi"/>
          <w:sz w:val="22"/>
          <w:szCs w:val="22"/>
        </w:rPr>
        <w:t xml:space="preserve">akulty managementu a ekonomiky ve směrnici děkana 8/2017 na </w:t>
      </w:r>
      <w:hyperlink r:id="rId100" w:history="1">
        <w:r w:rsidR="008A6167" w:rsidRPr="008A6167">
          <w:rPr>
            <w:rStyle w:val="Hypertextovodkaz"/>
            <w:rFonts w:asciiTheme="minorHAnsi" w:hAnsiTheme="minorHAnsi" w:cstheme="minorHAnsi"/>
            <w:i/>
            <w:sz w:val="22"/>
            <w:szCs w:val="22"/>
          </w:rPr>
          <w:t>Úřední desce</w:t>
        </w:r>
        <w:r w:rsidR="008A6167">
          <w:rPr>
            <w:rStyle w:val="Hypertextovodkaz"/>
            <w:rFonts w:asciiTheme="minorHAnsi" w:hAnsiTheme="minorHAnsi" w:cstheme="minorHAnsi"/>
            <w:i/>
            <w:sz w:val="22"/>
            <w:szCs w:val="22"/>
          </w:rPr>
          <w:t xml:space="preserve"> FaME</w:t>
        </w:r>
        <w:r w:rsidR="008A6167" w:rsidRPr="008A6167">
          <w:rPr>
            <w:rStyle w:val="Hypertextovodkaz"/>
            <w:rFonts w:asciiTheme="minorHAnsi" w:hAnsiTheme="minorHAnsi" w:cstheme="minorHAnsi"/>
            <w:i/>
            <w:sz w:val="22"/>
            <w:szCs w:val="22"/>
          </w:rPr>
          <w:t>.</w:t>
        </w:r>
      </w:hyperlink>
    </w:p>
    <w:p w14:paraId="4DD1197F" w14:textId="646ECBF5"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01"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14:paraId="69CC0BCE" w14:textId="7D6BE21B" w:rsidR="00FE1830" w:rsidRPr="00F74016" w:rsidRDefault="00FE1830" w:rsidP="00AD0FB3">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14:paraId="53EDC2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14:paraId="13E49F1C" w14:textId="0274FD5E" w:rsidR="008A6167" w:rsidRDefault="00FE1830" w:rsidP="008A6167">
      <w:pPr>
        <w:pStyle w:val="Nadpis2"/>
        <w:shd w:val="clear" w:color="auto" w:fill="FFFFFF"/>
        <w:spacing w:before="0"/>
        <w:rPr>
          <w:rFonts w:ascii="Helvetica" w:hAnsi="Helvetica" w:cs="Helvetica"/>
          <w:color w:val="272D39"/>
          <w:spacing w:val="-3"/>
        </w:rPr>
      </w:pPr>
      <w:r w:rsidRPr="00F74016">
        <w:rPr>
          <w:rFonts w:asciiTheme="minorHAnsi" w:hAnsiTheme="minorHAnsi" w:cstheme="minorHAnsi"/>
          <w:color w:val="auto"/>
          <w:sz w:val="22"/>
          <w:szCs w:val="22"/>
        </w:rPr>
        <w:t>Odborná bakalářská praxe a všechny nutné podklady k jejímu vykonání jsou k dispozici v anglickém jazyce. Podmínky, smlouvy a další podklady jsou k dispozici na webových stránkách fakulty</w:t>
      </w:r>
      <w:r w:rsidR="008A6167" w:rsidRPr="00F74016">
        <w:rPr>
          <w:rFonts w:asciiTheme="minorHAnsi" w:hAnsiTheme="minorHAnsi" w:cstheme="minorHAnsi"/>
          <w:color w:val="auto"/>
          <w:sz w:val="22"/>
          <w:szCs w:val="22"/>
        </w:rPr>
        <w:t xml:space="preserve"> </w:t>
      </w:r>
      <w:hyperlink r:id="rId102" w:history="1">
        <w:r w:rsidR="008A6167" w:rsidRPr="008A6167">
          <w:rPr>
            <w:rStyle w:val="Hypertextovodkaz"/>
            <w:rFonts w:asciiTheme="minorHAnsi" w:hAnsiTheme="minorHAnsi" w:cstheme="minorHAnsi"/>
            <w:i/>
            <w:sz w:val="22"/>
            <w:szCs w:val="22"/>
          </w:rPr>
          <w:t>Bachelor’s Work Placement</w:t>
        </w:r>
      </w:hyperlink>
      <w:r w:rsidR="008A6167">
        <w:rPr>
          <w:rFonts w:asciiTheme="minorHAnsi" w:hAnsiTheme="minorHAnsi" w:cstheme="minorHAnsi"/>
          <w:i/>
          <w:color w:val="00B050"/>
          <w:sz w:val="22"/>
          <w:szCs w:val="22"/>
        </w:rPr>
        <w:t>.</w:t>
      </w:r>
    </w:p>
    <w:p w14:paraId="1D0976DB" w14:textId="77777777" w:rsidR="00B734C6" w:rsidRPr="008605CB" w:rsidRDefault="00B734C6" w:rsidP="00FE1830">
      <w:pPr>
        <w:jc w:val="both"/>
        <w:rPr>
          <w:rFonts w:asciiTheme="minorHAnsi" w:hAnsiTheme="minorHAnsi" w:cstheme="minorHAnsi"/>
          <w:color w:val="FF0000"/>
          <w:sz w:val="22"/>
          <w:szCs w:val="22"/>
        </w:rPr>
      </w:pPr>
    </w:p>
    <w:p w14:paraId="0F216762"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14:paraId="0F87DA72" w14:textId="25AB4146"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Bakalářské práce jsou vypracovávány v anglickém jazyce. Posudky vedoucího i oponenta bakalářské práce jsou vypracovávány v anglickém jazyce. Následná obhajoba bakalářské práce i celá státní závěrečná zkouška probíhá v anglickém jazyce. </w:t>
      </w:r>
      <w:r w:rsidR="008A6167" w:rsidRPr="00F74016">
        <w:rPr>
          <w:rFonts w:asciiTheme="minorHAnsi" w:hAnsiTheme="minorHAnsi" w:cstheme="minorHAnsi"/>
          <w:sz w:val="22"/>
          <w:szCs w:val="22"/>
        </w:rPr>
        <w:t xml:space="preserve">Celá vnitřní norma včetně posudků BP v anglickém </w:t>
      </w:r>
      <w:r w:rsidR="008A6167" w:rsidRPr="00F74016">
        <w:rPr>
          <w:rFonts w:asciiTheme="minorHAnsi" w:hAnsiTheme="minorHAnsi" w:cstheme="minorHAnsi"/>
          <w:sz w:val="22"/>
          <w:szCs w:val="22"/>
        </w:rPr>
        <w:lastRenderedPageBreak/>
        <w:t>jazyce je k dispozici na Úřední desce FaME:</w:t>
      </w:r>
      <w:r w:rsidR="008A6167">
        <w:rPr>
          <w:rFonts w:asciiTheme="minorHAnsi" w:hAnsiTheme="minorHAnsi" w:cstheme="minorHAnsi"/>
          <w:color w:val="00B050"/>
          <w:sz w:val="22"/>
          <w:szCs w:val="22"/>
        </w:rPr>
        <w:t xml:space="preserve"> </w:t>
      </w:r>
      <w:hyperlink r:id="rId103" w:history="1">
        <w:r w:rsidR="008A6167" w:rsidRPr="008A6167">
          <w:rPr>
            <w:rStyle w:val="Hypertextovodkaz"/>
            <w:rFonts w:asciiTheme="minorHAnsi" w:hAnsiTheme="minorHAnsi" w:cstheme="minorHAnsi"/>
            <w:i/>
            <w:sz w:val="22"/>
            <w:szCs w:val="22"/>
          </w:rPr>
          <w:t>Rules for the Organization, Course and Assessment of Final Examinations.</w:t>
        </w:r>
      </w:hyperlink>
    </w:p>
    <w:p w14:paraId="02E85E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14:paraId="277F9373" w14:textId="77777777" w:rsidR="00FE1830" w:rsidRPr="00F74016" w:rsidRDefault="00FE1830" w:rsidP="00FE1830">
      <w:pPr>
        <w:jc w:val="both"/>
        <w:rPr>
          <w:rFonts w:asciiTheme="minorHAnsi" w:hAnsiTheme="minorHAnsi" w:cstheme="minorHAnsi"/>
          <w:sz w:val="22"/>
          <w:szCs w:val="22"/>
        </w:rPr>
      </w:pPr>
      <w:r w:rsidRPr="00F74016">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644868E9" w14:textId="77777777" w:rsidR="00B2050B" w:rsidRPr="008605CB" w:rsidRDefault="00B2050B" w:rsidP="00694BA8">
      <w:pPr>
        <w:spacing w:after="160" w:line="259" w:lineRule="auto"/>
        <w:rPr>
          <w:rFonts w:asciiTheme="minorHAnsi" w:hAnsiTheme="minorHAnsi" w:cstheme="minorHAnsi"/>
          <w:sz w:val="22"/>
          <w:szCs w:val="22"/>
        </w:rPr>
      </w:pPr>
    </w:p>
    <w:sectPr w:rsidR="00B2050B" w:rsidRPr="008605CB" w:rsidSect="00A952B2">
      <w:headerReference w:type="default" r:id="rId104"/>
      <w:footerReference w:type="even" r:id="rId105"/>
      <w:footerReference w:type="default" r:id="rId106"/>
      <w:headerReference w:type="first" r:id="rId107"/>
      <w:footerReference w:type="first" r:id="rId108"/>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623" w:author="Pavla Trefilová" w:date="2019-10-06T18:06:00Z" w:initials="PT">
    <w:p w14:paraId="20032303" w14:textId="6D45BB4E" w:rsidR="00C84B98" w:rsidRDefault="00C84B98">
      <w:pPr>
        <w:pStyle w:val="Textkomente"/>
      </w:pPr>
      <w:r>
        <w:rPr>
          <w:rStyle w:val="Odkaznakoment"/>
        </w:rPr>
        <w:annotationRef/>
      </w:r>
      <w:r>
        <w:t>nový graf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03230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96954" w14:textId="77777777" w:rsidR="008932CF" w:rsidRDefault="008932CF">
      <w:r>
        <w:separator/>
      </w:r>
    </w:p>
  </w:endnote>
  <w:endnote w:type="continuationSeparator" w:id="0">
    <w:p w14:paraId="5035C449" w14:textId="77777777" w:rsidR="008932CF" w:rsidRDefault="008932CF">
      <w:r>
        <w:continuationSeparator/>
      </w:r>
    </w:p>
  </w:endnote>
  <w:endnote w:type="continuationNotice" w:id="1">
    <w:p w14:paraId="66717561" w14:textId="77777777" w:rsidR="008932CF" w:rsidRDefault="00893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atangChe">
    <w:panose1 w:val="02030609000101010101"/>
    <w:charset w:val="81"/>
    <w:family w:val="modern"/>
    <w:pitch w:val="fixed"/>
    <w:sig w:usb0="B00002AF" w:usb1="69D77CFB" w:usb2="00000030" w:usb3="00000000" w:csb0="0008009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TyfaITCOT">
    <w:altName w:val="MS Mincho"/>
    <w:panose1 w:val="00000000000000000000"/>
    <w:charset w:val="80"/>
    <w:family w:val="auto"/>
    <w:notTrueType/>
    <w:pitch w:val="default"/>
    <w:sig w:usb0="00000001" w:usb1="08070000" w:usb2="00000010" w:usb3="00000000" w:csb0="00020000"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ource Sans Pr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AF5B" w14:textId="77777777" w:rsidR="00C84B98" w:rsidRDefault="00C84B98"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DF2F4D9" w14:textId="77777777" w:rsidR="00C84B98" w:rsidRDefault="00C84B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79AEF" w14:textId="272E296F" w:rsidR="00C84B98" w:rsidRPr="00C73B72" w:rsidRDefault="00C84B98" w:rsidP="00175912">
    <w:pPr>
      <w:pStyle w:val="Zpat"/>
      <w:framePr w:wrap="around" w:vAnchor="text" w:hAnchor="margin" w:xAlign="center" w:y="1"/>
      <w:rPr>
        <w:rStyle w:val="slostrnky"/>
        <w:rFonts w:asciiTheme="minorHAnsi" w:hAnsiTheme="minorHAnsi" w:cstheme="minorHAnsi"/>
      </w:rPr>
    </w:pPr>
    <w:r w:rsidRPr="00C73B72">
      <w:rPr>
        <w:rStyle w:val="slostrnky"/>
        <w:rFonts w:asciiTheme="minorHAnsi" w:hAnsiTheme="minorHAnsi" w:cstheme="minorHAnsi"/>
      </w:rPr>
      <w:fldChar w:fldCharType="begin"/>
    </w:r>
    <w:r w:rsidRPr="00C73B72">
      <w:rPr>
        <w:rStyle w:val="slostrnky"/>
        <w:rFonts w:asciiTheme="minorHAnsi" w:hAnsiTheme="minorHAnsi" w:cstheme="minorHAnsi"/>
      </w:rPr>
      <w:instrText xml:space="preserve">PAGE  </w:instrText>
    </w:r>
    <w:r w:rsidRPr="00C73B72">
      <w:rPr>
        <w:rStyle w:val="slostrnky"/>
        <w:rFonts w:asciiTheme="minorHAnsi" w:hAnsiTheme="minorHAnsi" w:cstheme="minorHAnsi"/>
      </w:rPr>
      <w:fldChar w:fldCharType="separate"/>
    </w:r>
    <w:r w:rsidR="006B62F1">
      <w:rPr>
        <w:rStyle w:val="slostrnky"/>
        <w:rFonts w:asciiTheme="minorHAnsi" w:hAnsiTheme="minorHAnsi" w:cstheme="minorHAnsi"/>
        <w:noProof/>
      </w:rPr>
      <w:t>209</w:t>
    </w:r>
    <w:r w:rsidRPr="00C73B72">
      <w:rPr>
        <w:rStyle w:val="slostrnky"/>
        <w:rFonts w:asciiTheme="minorHAnsi" w:hAnsiTheme="minorHAnsi" w:cstheme="minorHAnsi"/>
      </w:rPr>
      <w:fldChar w:fldCharType="end"/>
    </w:r>
  </w:p>
  <w:p w14:paraId="2FBF9A31" w14:textId="77777777" w:rsidR="00C84B98" w:rsidRDefault="00C84B9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D850" w14:textId="6A5DA0C6" w:rsidR="00C84B98" w:rsidRPr="00F356C7" w:rsidRDefault="00C84B98" w:rsidP="00A952B2">
    <w:pPr>
      <w:pStyle w:val="Zpat"/>
      <w:rPr>
        <w:sz w:val="16"/>
        <w:szCs w:val="16"/>
      </w:rPr>
    </w:pPr>
    <w:r w:rsidRPr="00F356C7">
      <w:rPr>
        <w:sz w:val="16"/>
        <w:szCs w:val="16"/>
      </w:rPr>
      <w:t xml:space="preserve">verze </w:t>
    </w:r>
    <w:del w:id="11052" w:author="Pavla Trefilová" w:date="2019-11-18T17:19:00Z">
      <w:r w:rsidRPr="00F356C7">
        <w:rPr>
          <w:sz w:val="16"/>
          <w:szCs w:val="16"/>
        </w:rPr>
        <w:delText>16.2.2017</w:delText>
      </w:r>
    </w:del>
    <w:ins w:id="11053" w:author="Pavla Trefilová" w:date="2019-11-18T17:19:00Z">
      <w:r>
        <w:rPr>
          <w:sz w:val="16"/>
          <w:szCs w:val="16"/>
        </w:rPr>
        <w:t>25</w:t>
      </w:r>
      <w:r w:rsidRPr="00F356C7">
        <w:rPr>
          <w:sz w:val="16"/>
          <w:szCs w:val="16"/>
        </w:rPr>
        <w:t>.</w:t>
      </w:r>
      <w:r>
        <w:rPr>
          <w:sz w:val="16"/>
          <w:szCs w:val="16"/>
        </w:rPr>
        <w:t>10</w:t>
      </w:r>
      <w:r w:rsidRPr="00F356C7">
        <w:rPr>
          <w:sz w:val="16"/>
          <w:szCs w:val="16"/>
        </w:rPr>
        <w:t>.201</w:t>
      </w:r>
      <w:r>
        <w:rPr>
          <w:sz w:val="16"/>
          <w:szCs w:val="16"/>
        </w:rPr>
        <w:t>9</w:t>
      </w:r>
    </w:ins>
  </w:p>
  <w:p w14:paraId="192A367A" w14:textId="77777777" w:rsidR="00C84B98" w:rsidRDefault="00C84B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463B8" w14:textId="77777777" w:rsidR="008932CF" w:rsidRDefault="008932CF">
      <w:r>
        <w:separator/>
      </w:r>
    </w:p>
  </w:footnote>
  <w:footnote w:type="continuationSeparator" w:id="0">
    <w:p w14:paraId="0C1DDA1B" w14:textId="77777777" w:rsidR="008932CF" w:rsidRDefault="008932CF">
      <w:r>
        <w:continuationSeparator/>
      </w:r>
    </w:p>
  </w:footnote>
  <w:footnote w:type="continuationNotice" w:id="1">
    <w:p w14:paraId="21A6DB26" w14:textId="77777777" w:rsidR="008932CF" w:rsidRDefault="008932CF"/>
  </w:footnote>
  <w:footnote w:id="2">
    <w:p w14:paraId="111B9756" w14:textId="77777777" w:rsidR="00C84B98" w:rsidRPr="003B141A" w:rsidRDefault="00C84B98"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3">
    <w:p w14:paraId="1C3F4D34" w14:textId="77777777" w:rsidR="00C84B98" w:rsidRPr="003B141A" w:rsidRDefault="00C84B98"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4">
    <w:p w14:paraId="43818800" w14:textId="77777777" w:rsidR="00C84B98" w:rsidRPr="003B141A" w:rsidRDefault="00C84B98" w:rsidP="00FE183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021A1" w14:textId="289282E1" w:rsidR="00C84B98" w:rsidRPr="00C73B72" w:rsidRDefault="00C84B98" w:rsidP="00CA04EF">
    <w:pPr>
      <w:pStyle w:val="Zhlav"/>
      <w:jc w:val="center"/>
      <w:rPr>
        <w:rFonts w:ascii="Calibri" w:hAnsi="Calibri" w:cs="Calibri"/>
      </w:rPr>
    </w:pPr>
    <w:r w:rsidRPr="00C73B72">
      <w:rPr>
        <w:rFonts w:ascii="Calibri" w:hAnsi="Calibri" w:cs="Calibri"/>
      </w:rPr>
      <w:t>BSP Economics and Management - english</w:t>
    </w:r>
  </w:p>
  <w:p w14:paraId="7906F91F" w14:textId="77777777" w:rsidR="00C84B98" w:rsidRDefault="00C84B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69F5" w14:textId="1B2EB0F1" w:rsidR="00C84B98" w:rsidRPr="000D765B" w:rsidRDefault="00C84B98" w:rsidP="00CA04EF">
    <w:pPr>
      <w:pStyle w:val="Zhlav"/>
      <w:jc w:val="center"/>
      <w:rPr>
        <w:rFonts w:ascii="Calibri" w:hAnsi="Calibri" w:cs="Calibri"/>
      </w:rPr>
    </w:pPr>
    <w:r w:rsidRPr="000D765B">
      <w:rPr>
        <w:rFonts w:ascii="Calibri" w:hAnsi="Calibri" w:cs="Calibri"/>
      </w:rPr>
      <w:t xml:space="preserve">BSP </w:t>
    </w:r>
    <w:r w:rsidRPr="00C73B72">
      <w:rPr>
        <w:rFonts w:ascii="Calibri" w:hAnsi="Calibri" w:cs="Calibri"/>
      </w:rPr>
      <w:t xml:space="preserve">Economics and Management </w:t>
    </w:r>
    <w:r w:rsidRPr="000D765B">
      <w:rPr>
        <w:rFonts w:ascii="Calibri" w:hAnsi="Calibri" w:cs="Calibri"/>
      </w:rPr>
      <w:t>- english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7B82C2B0"/>
    <w:lvl w:ilvl="0" w:tplc="8B325E54">
      <w:start w:val="1"/>
      <w:numFmt w:val="decimal"/>
      <w:lvlText w:val="%1."/>
      <w:lvlJc w:val="left"/>
      <w:pPr>
        <w:ind w:left="720"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2349A7"/>
    <w:multiLevelType w:val="hybridMultilevel"/>
    <w:tmpl w:val="93C2D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AD0D04"/>
    <w:multiLevelType w:val="hybridMultilevel"/>
    <w:tmpl w:val="F948C0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6039E8"/>
    <w:multiLevelType w:val="hybridMultilevel"/>
    <w:tmpl w:val="62001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31D66A1"/>
    <w:multiLevelType w:val="hybridMultilevel"/>
    <w:tmpl w:val="1B6E98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6A02C05"/>
    <w:multiLevelType w:val="hybridMultilevel"/>
    <w:tmpl w:val="0B86570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B95AB5"/>
    <w:multiLevelType w:val="hybridMultilevel"/>
    <w:tmpl w:val="456498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C744C1B"/>
    <w:multiLevelType w:val="hybridMultilevel"/>
    <w:tmpl w:val="EDBE5440"/>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200060D"/>
    <w:multiLevelType w:val="hybridMultilevel"/>
    <w:tmpl w:val="C72C55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4602AC1"/>
    <w:multiLevelType w:val="hybridMultilevel"/>
    <w:tmpl w:val="ED78A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58E6CEA"/>
    <w:multiLevelType w:val="hybridMultilevel"/>
    <w:tmpl w:val="DCBC94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6EC6C5E"/>
    <w:multiLevelType w:val="hybridMultilevel"/>
    <w:tmpl w:val="54C0E4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74662A3"/>
    <w:multiLevelType w:val="hybridMultilevel"/>
    <w:tmpl w:val="935A7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CC661C9"/>
    <w:multiLevelType w:val="hybridMultilevel"/>
    <w:tmpl w:val="2CFAE2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127578C"/>
    <w:multiLevelType w:val="hybridMultilevel"/>
    <w:tmpl w:val="C6CE8520"/>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39E61D9"/>
    <w:multiLevelType w:val="hybridMultilevel"/>
    <w:tmpl w:val="2332A8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349D357F"/>
    <w:multiLevelType w:val="hybridMultilevel"/>
    <w:tmpl w:val="ECE8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36C30F3C"/>
    <w:multiLevelType w:val="hybridMultilevel"/>
    <w:tmpl w:val="2CD8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9AD4FC7"/>
    <w:multiLevelType w:val="hybridMultilevel"/>
    <w:tmpl w:val="9D06929E"/>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4"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8"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E527761"/>
    <w:multiLevelType w:val="hybridMultilevel"/>
    <w:tmpl w:val="4E9AC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0A173F6"/>
    <w:multiLevelType w:val="hybridMultilevel"/>
    <w:tmpl w:val="ED185D6C"/>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1"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7BA446B"/>
    <w:multiLevelType w:val="hybridMultilevel"/>
    <w:tmpl w:val="009CA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C8D5615"/>
    <w:multiLevelType w:val="hybridMultilevel"/>
    <w:tmpl w:val="78781D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D276649"/>
    <w:multiLevelType w:val="hybridMultilevel"/>
    <w:tmpl w:val="A79A71A8"/>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83"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0376B6D"/>
    <w:multiLevelType w:val="hybridMultilevel"/>
    <w:tmpl w:val="07C0C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65D5369"/>
    <w:multiLevelType w:val="hybridMultilevel"/>
    <w:tmpl w:val="4AC6DB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96E6AD1"/>
    <w:multiLevelType w:val="hybridMultilevel"/>
    <w:tmpl w:val="5CBA9F3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69BF0B6F"/>
    <w:multiLevelType w:val="hybridMultilevel"/>
    <w:tmpl w:val="AB44F64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F99052A"/>
    <w:multiLevelType w:val="hybridMultilevel"/>
    <w:tmpl w:val="9FC286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4"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6"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79F90D54"/>
    <w:multiLevelType w:val="hybridMultilevel"/>
    <w:tmpl w:val="EC8C7E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9"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0"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FAA5F9B"/>
    <w:multiLevelType w:val="hybridMultilevel"/>
    <w:tmpl w:val="0D3E7A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9"/>
  </w:num>
  <w:num w:numId="4">
    <w:abstractNumId w:val="39"/>
  </w:num>
  <w:num w:numId="5">
    <w:abstractNumId w:val="85"/>
  </w:num>
  <w:num w:numId="6">
    <w:abstractNumId w:val="15"/>
  </w:num>
  <w:num w:numId="7">
    <w:abstractNumId w:val="78"/>
  </w:num>
  <w:num w:numId="8">
    <w:abstractNumId w:val="96"/>
  </w:num>
  <w:num w:numId="9">
    <w:abstractNumId w:val="87"/>
  </w:num>
  <w:num w:numId="10">
    <w:abstractNumId w:val="49"/>
  </w:num>
  <w:num w:numId="11">
    <w:abstractNumId w:val="77"/>
  </w:num>
  <w:num w:numId="12">
    <w:abstractNumId w:val="54"/>
  </w:num>
  <w:num w:numId="13">
    <w:abstractNumId w:val="55"/>
  </w:num>
  <w:num w:numId="14">
    <w:abstractNumId w:val="33"/>
  </w:num>
  <w:num w:numId="15">
    <w:abstractNumId w:val="92"/>
  </w:num>
  <w:num w:numId="16">
    <w:abstractNumId w:val="32"/>
  </w:num>
  <w:num w:numId="17">
    <w:abstractNumId w:val="80"/>
  </w:num>
  <w:num w:numId="18">
    <w:abstractNumId w:val="84"/>
  </w:num>
  <w:num w:numId="19">
    <w:abstractNumId w:val="112"/>
  </w:num>
  <w:num w:numId="20">
    <w:abstractNumId w:val="109"/>
  </w:num>
  <w:num w:numId="21">
    <w:abstractNumId w:val="61"/>
  </w:num>
  <w:num w:numId="22">
    <w:abstractNumId w:val="68"/>
  </w:num>
  <w:num w:numId="23">
    <w:abstractNumId w:val="46"/>
  </w:num>
  <w:num w:numId="24">
    <w:abstractNumId w:val="7"/>
  </w:num>
  <w:num w:numId="25">
    <w:abstractNumId w:val="58"/>
  </w:num>
  <w:num w:numId="26">
    <w:abstractNumId w:val="26"/>
  </w:num>
  <w:num w:numId="27">
    <w:abstractNumId w:val="106"/>
  </w:num>
  <w:num w:numId="28">
    <w:abstractNumId w:val="60"/>
  </w:num>
  <w:num w:numId="29">
    <w:abstractNumId w:val="21"/>
  </w:num>
  <w:num w:numId="30">
    <w:abstractNumId w:val="56"/>
  </w:num>
  <w:num w:numId="31">
    <w:abstractNumId w:val="34"/>
  </w:num>
  <w:num w:numId="32">
    <w:abstractNumId w:val="74"/>
  </w:num>
  <w:num w:numId="33">
    <w:abstractNumId w:val="65"/>
  </w:num>
  <w:num w:numId="34">
    <w:abstractNumId w:val="8"/>
  </w:num>
  <w:num w:numId="35">
    <w:abstractNumId w:val="4"/>
  </w:num>
  <w:num w:numId="36">
    <w:abstractNumId w:val="35"/>
  </w:num>
  <w:num w:numId="37">
    <w:abstractNumId w:val="99"/>
  </w:num>
  <w:num w:numId="38">
    <w:abstractNumId w:val="6"/>
  </w:num>
  <w:num w:numId="39">
    <w:abstractNumId w:val="14"/>
  </w:num>
  <w:num w:numId="40">
    <w:abstractNumId w:val="40"/>
  </w:num>
  <w:num w:numId="41">
    <w:abstractNumId w:val="75"/>
  </w:num>
  <w:num w:numId="42">
    <w:abstractNumId w:val="90"/>
  </w:num>
  <w:num w:numId="43">
    <w:abstractNumId w:val="1"/>
  </w:num>
  <w:num w:numId="44">
    <w:abstractNumId w:val="71"/>
  </w:num>
  <w:num w:numId="45">
    <w:abstractNumId w:val="52"/>
  </w:num>
  <w:num w:numId="46">
    <w:abstractNumId w:val="89"/>
  </w:num>
  <w:num w:numId="47">
    <w:abstractNumId w:val="19"/>
  </w:num>
  <w:num w:numId="48">
    <w:abstractNumId w:val="88"/>
  </w:num>
  <w:num w:numId="49">
    <w:abstractNumId w:val="43"/>
  </w:num>
  <w:num w:numId="50">
    <w:abstractNumId w:val="91"/>
  </w:num>
  <w:num w:numId="51">
    <w:abstractNumId w:val="79"/>
  </w:num>
  <w:num w:numId="52">
    <w:abstractNumId w:val="110"/>
  </w:num>
  <w:num w:numId="53">
    <w:abstractNumId w:val="97"/>
  </w:num>
  <w:num w:numId="54">
    <w:abstractNumId w:val="37"/>
  </w:num>
  <w:num w:numId="55">
    <w:abstractNumId w:val="29"/>
  </w:num>
  <w:num w:numId="56">
    <w:abstractNumId w:val="98"/>
  </w:num>
  <w:num w:numId="57">
    <w:abstractNumId w:val="42"/>
  </w:num>
  <w:num w:numId="58">
    <w:abstractNumId w:val="83"/>
  </w:num>
  <w:num w:numId="59">
    <w:abstractNumId w:val="62"/>
  </w:num>
  <w:num w:numId="60">
    <w:abstractNumId w:val="45"/>
  </w:num>
  <w:num w:numId="61">
    <w:abstractNumId w:val="17"/>
  </w:num>
  <w:num w:numId="62">
    <w:abstractNumId w:val="30"/>
  </w:num>
  <w:num w:numId="63">
    <w:abstractNumId w:val="41"/>
  </w:num>
  <w:num w:numId="64">
    <w:abstractNumId w:val="20"/>
  </w:num>
  <w:num w:numId="65">
    <w:abstractNumId w:val="11"/>
  </w:num>
  <w:num w:numId="66">
    <w:abstractNumId w:val="48"/>
  </w:num>
  <w:num w:numId="67">
    <w:abstractNumId w:val="9"/>
  </w:num>
  <w:num w:numId="68">
    <w:abstractNumId w:val="25"/>
  </w:num>
  <w:num w:numId="69">
    <w:abstractNumId w:val="63"/>
  </w:num>
  <w:num w:numId="70">
    <w:abstractNumId w:val="104"/>
  </w:num>
  <w:num w:numId="71">
    <w:abstractNumId w:val="44"/>
  </w:num>
  <w:num w:numId="72">
    <w:abstractNumId w:val="105"/>
  </w:num>
  <w:num w:numId="73">
    <w:abstractNumId w:val="10"/>
  </w:num>
  <w:num w:numId="74">
    <w:abstractNumId w:val="101"/>
  </w:num>
  <w:num w:numId="75">
    <w:abstractNumId w:val="81"/>
  </w:num>
  <w:num w:numId="76">
    <w:abstractNumId w:val="28"/>
  </w:num>
  <w:num w:numId="77">
    <w:abstractNumId w:val="93"/>
  </w:num>
  <w:num w:numId="78">
    <w:abstractNumId w:val="111"/>
  </w:num>
  <w:num w:numId="79">
    <w:abstractNumId w:val="100"/>
  </w:num>
  <w:num w:numId="80">
    <w:abstractNumId w:val="86"/>
  </w:num>
  <w:num w:numId="81">
    <w:abstractNumId w:val="2"/>
  </w:num>
  <w:num w:numId="82">
    <w:abstractNumId w:val="51"/>
  </w:num>
  <w:num w:numId="83">
    <w:abstractNumId w:val="102"/>
  </w:num>
  <w:num w:numId="84">
    <w:abstractNumId w:val="64"/>
  </w:num>
  <w:num w:numId="85">
    <w:abstractNumId w:val="57"/>
  </w:num>
  <w:num w:numId="86">
    <w:abstractNumId w:val="12"/>
  </w:num>
  <w:num w:numId="87">
    <w:abstractNumId w:val="69"/>
  </w:num>
  <w:num w:numId="88">
    <w:abstractNumId w:val="36"/>
  </w:num>
  <w:num w:numId="89">
    <w:abstractNumId w:val="50"/>
  </w:num>
  <w:num w:numId="90">
    <w:abstractNumId w:val="38"/>
  </w:num>
  <w:num w:numId="91">
    <w:abstractNumId w:val="47"/>
  </w:num>
  <w:num w:numId="92">
    <w:abstractNumId w:val="31"/>
  </w:num>
  <w:num w:numId="93">
    <w:abstractNumId w:val="3"/>
  </w:num>
  <w:num w:numId="94">
    <w:abstractNumId w:val="67"/>
  </w:num>
  <w:num w:numId="95">
    <w:abstractNumId w:val="72"/>
  </w:num>
  <w:num w:numId="96">
    <w:abstractNumId w:val="73"/>
  </w:num>
  <w:num w:numId="97">
    <w:abstractNumId w:val="108"/>
  </w:num>
  <w:num w:numId="98">
    <w:abstractNumId w:val="66"/>
  </w:num>
  <w:num w:numId="99">
    <w:abstractNumId w:val="5"/>
  </w:num>
  <w:num w:numId="100">
    <w:abstractNumId w:val="82"/>
  </w:num>
  <w:num w:numId="101">
    <w:abstractNumId w:val="24"/>
  </w:num>
  <w:num w:numId="102">
    <w:abstractNumId w:val="76"/>
  </w:num>
  <w:num w:numId="103">
    <w:abstractNumId w:val="0"/>
  </w:num>
  <w:num w:numId="104">
    <w:abstractNumId w:val="16"/>
  </w:num>
  <w:num w:numId="105">
    <w:abstractNumId w:val="22"/>
  </w:num>
  <w:num w:numId="106">
    <w:abstractNumId w:val="95"/>
  </w:num>
  <w:num w:numId="107">
    <w:abstractNumId w:val="53"/>
  </w:num>
  <w:num w:numId="108">
    <w:abstractNumId w:val="18"/>
  </w:num>
  <w:num w:numId="109">
    <w:abstractNumId w:val="70"/>
  </w:num>
  <w:num w:numId="110">
    <w:abstractNumId w:val="27"/>
  </w:num>
  <w:num w:numId="111">
    <w:abstractNumId w:val="94"/>
  </w:num>
  <w:num w:numId="112">
    <w:abstractNumId w:val="13"/>
  </w:num>
  <w:num w:numId="113">
    <w:abstractNumId w:val="107"/>
  </w:num>
  <w:num w:numId="114">
    <w:abstractNumId w:val="113"/>
  </w:num>
  <w:num w:numId="115">
    <w:abstractNumId w:val="23"/>
  </w:num>
  <w:numIdMacAtCleanup w:val="1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a Trefilová">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FD1"/>
    <w:rsid w:val="00003AF9"/>
    <w:rsid w:val="00012F96"/>
    <w:rsid w:val="00017CF1"/>
    <w:rsid w:val="00023991"/>
    <w:rsid w:val="00023AB9"/>
    <w:rsid w:val="00030DA5"/>
    <w:rsid w:val="00033E2C"/>
    <w:rsid w:val="00034F08"/>
    <w:rsid w:val="000438B9"/>
    <w:rsid w:val="00043B70"/>
    <w:rsid w:val="000441E3"/>
    <w:rsid w:val="00045E1F"/>
    <w:rsid w:val="0005180C"/>
    <w:rsid w:val="00057219"/>
    <w:rsid w:val="000801DA"/>
    <w:rsid w:val="000802C6"/>
    <w:rsid w:val="000810A7"/>
    <w:rsid w:val="00086A4B"/>
    <w:rsid w:val="000A743E"/>
    <w:rsid w:val="000B653D"/>
    <w:rsid w:val="000C4A69"/>
    <w:rsid w:val="000D09AA"/>
    <w:rsid w:val="000D15EB"/>
    <w:rsid w:val="000D5D3F"/>
    <w:rsid w:val="000D765B"/>
    <w:rsid w:val="000D798F"/>
    <w:rsid w:val="000D7F10"/>
    <w:rsid w:val="000E5AA2"/>
    <w:rsid w:val="000F1B0E"/>
    <w:rsid w:val="000F3779"/>
    <w:rsid w:val="00100505"/>
    <w:rsid w:val="00105E00"/>
    <w:rsid w:val="0010646C"/>
    <w:rsid w:val="00115188"/>
    <w:rsid w:val="00116446"/>
    <w:rsid w:val="0012072E"/>
    <w:rsid w:val="001221B2"/>
    <w:rsid w:val="00124A5F"/>
    <w:rsid w:val="00125D3E"/>
    <w:rsid w:val="00127880"/>
    <w:rsid w:val="00127C2B"/>
    <w:rsid w:val="00130634"/>
    <w:rsid w:val="001309F5"/>
    <w:rsid w:val="00130E22"/>
    <w:rsid w:val="00134356"/>
    <w:rsid w:val="00137682"/>
    <w:rsid w:val="00137F99"/>
    <w:rsid w:val="001423FC"/>
    <w:rsid w:val="0014251B"/>
    <w:rsid w:val="00146C23"/>
    <w:rsid w:val="001502E3"/>
    <w:rsid w:val="001503C1"/>
    <w:rsid w:val="00156CBF"/>
    <w:rsid w:val="00172F63"/>
    <w:rsid w:val="0017354F"/>
    <w:rsid w:val="001737BC"/>
    <w:rsid w:val="001746AF"/>
    <w:rsid w:val="00174A2A"/>
    <w:rsid w:val="00174EC9"/>
    <w:rsid w:val="00175912"/>
    <w:rsid w:val="001818F6"/>
    <w:rsid w:val="001876FA"/>
    <w:rsid w:val="001910C7"/>
    <w:rsid w:val="0019231F"/>
    <w:rsid w:val="0019573B"/>
    <w:rsid w:val="001A09C5"/>
    <w:rsid w:val="001A1FDC"/>
    <w:rsid w:val="001A7553"/>
    <w:rsid w:val="001B42EA"/>
    <w:rsid w:val="001B465D"/>
    <w:rsid w:val="001C2699"/>
    <w:rsid w:val="001C31EB"/>
    <w:rsid w:val="001C3226"/>
    <w:rsid w:val="001C339C"/>
    <w:rsid w:val="001C7437"/>
    <w:rsid w:val="001D5ED8"/>
    <w:rsid w:val="001D65F1"/>
    <w:rsid w:val="001E7204"/>
    <w:rsid w:val="001F0E34"/>
    <w:rsid w:val="001F1464"/>
    <w:rsid w:val="001F176B"/>
    <w:rsid w:val="001F7717"/>
    <w:rsid w:val="002047FA"/>
    <w:rsid w:val="0020744D"/>
    <w:rsid w:val="00210FA5"/>
    <w:rsid w:val="002178F0"/>
    <w:rsid w:val="002236C3"/>
    <w:rsid w:val="00227BC9"/>
    <w:rsid w:val="00233D8D"/>
    <w:rsid w:val="00233ED4"/>
    <w:rsid w:val="002401C8"/>
    <w:rsid w:val="002414A2"/>
    <w:rsid w:val="00241F3C"/>
    <w:rsid w:val="00243357"/>
    <w:rsid w:val="0025437E"/>
    <w:rsid w:val="002602AC"/>
    <w:rsid w:val="00260BA2"/>
    <w:rsid w:val="00262DEF"/>
    <w:rsid w:val="00265E45"/>
    <w:rsid w:val="00270271"/>
    <w:rsid w:val="00272879"/>
    <w:rsid w:val="00272BB1"/>
    <w:rsid w:val="0027433E"/>
    <w:rsid w:val="002744AD"/>
    <w:rsid w:val="00274A6E"/>
    <w:rsid w:val="00277A21"/>
    <w:rsid w:val="00280882"/>
    <w:rsid w:val="00282F7D"/>
    <w:rsid w:val="00284028"/>
    <w:rsid w:val="00291A9B"/>
    <w:rsid w:val="002A2F37"/>
    <w:rsid w:val="002A7AFE"/>
    <w:rsid w:val="002B3928"/>
    <w:rsid w:val="002B3D3A"/>
    <w:rsid w:val="002B403C"/>
    <w:rsid w:val="002B4A59"/>
    <w:rsid w:val="002B613F"/>
    <w:rsid w:val="002C4454"/>
    <w:rsid w:val="002D1C6C"/>
    <w:rsid w:val="002D5183"/>
    <w:rsid w:val="002E2BAC"/>
    <w:rsid w:val="002F009D"/>
    <w:rsid w:val="002F1FBD"/>
    <w:rsid w:val="002F40B4"/>
    <w:rsid w:val="002F6DE3"/>
    <w:rsid w:val="00302A9F"/>
    <w:rsid w:val="00302C93"/>
    <w:rsid w:val="003072D0"/>
    <w:rsid w:val="00312D68"/>
    <w:rsid w:val="00312D69"/>
    <w:rsid w:val="0031440D"/>
    <w:rsid w:val="00317DD9"/>
    <w:rsid w:val="003205EA"/>
    <w:rsid w:val="00321177"/>
    <w:rsid w:val="0032227F"/>
    <w:rsid w:val="00325ECA"/>
    <w:rsid w:val="0032720D"/>
    <w:rsid w:val="0034135C"/>
    <w:rsid w:val="00343DC3"/>
    <w:rsid w:val="00352743"/>
    <w:rsid w:val="0035340F"/>
    <w:rsid w:val="00357393"/>
    <w:rsid w:val="00357C1B"/>
    <w:rsid w:val="00361C7D"/>
    <w:rsid w:val="00363326"/>
    <w:rsid w:val="00366F92"/>
    <w:rsid w:val="003701BC"/>
    <w:rsid w:val="003748CE"/>
    <w:rsid w:val="00375FBA"/>
    <w:rsid w:val="00380D44"/>
    <w:rsid w:val="00381B2D"/>
    <w:rsid w:val="003943E9"/>
    <w:rsid w:val="003A1EC2"/>
    <w:rsid w:val="003A5A3C"/>
    <w:rsid w:val="003A6ABE"/>
    <w:rsid w:val="003B0656"/>
    <w:rsid w:val="003B21FF"/>
    <w:rsid w:val="003B2A8D"/>
    <w:rsid w:val="003B36D8"/>
    <w:rsid w:val="003B4091"/>
    <w:rsid w:val="003B5018"/>
    <w:rsid w:val="003B6B8E"/>
    <w:rsid w:val="003B7826"/>
    <w:rsid w:val="003C0CB7"/>
    <w:rsid w:val="003C0DF6"/>
    <w:rsid w:val="003C1608"/>
    <w:rsid w:val="003C16F7"/>
    <w:rsid w:val="003C5A9D"/>
    <w:rsid w:val="003D41A8"/>
    <w:rsid w:val="003D43C2"/>
    <w:rsid w:val="003D6C3D"/>
    <w:rsid w:val="003E1762"/>
    <w:rsid w:val="003E5268"/>
    <w:rsid w:val="003E5EC6"/>
    <w:rsid w:val="003E717B"/>
    <w:rsid w:val="003F14BB"/>
    <w:rsid w:val="003F1F09"/>
    <w:rsid w:val="003F613A"/>
    <w:rsid w:val="004038DB"/>
    <w:rsid w:val="00404126"/>
    <w:rsid w:val="00406792"/>
    <w:rsid w:val="00417413"/>
    <w:rsid w:val="004243A4"/>
    <w:rsid w:val="00431C51"/>
    <w:rsid w:val="0043392D"/>
    <w:rsid w:val="004340B1"/>
    <w:rsid w:val="0043480F"/>
    <w:rsid w:val="00435619"/>
    <w:rsid w:val="00437CEB"/>
    <w:rsid w:val="0044335F"/>
    <w:rsid w:val="004434DB"/>
    <w:rsid w:val="00444AE0"/>
    <w:rsid w:val="00446845"/>
    <w:rsid w:val="004476B8"/>
    <w:rsid w:val="00451F56"/>
    <w:rsid w:val="004569B7"/>
    <w:rsid w:val="00463740"/>
    <w:rsid w:val="00465E29"/>
    <w:rsid w:val="00466D00"/>
    <w:rsid w:val="004672A1"/>
    <w:rsid w:val="00470921"/>
    <w:rsid w:val="004715B5"/>
    <w:rsid w:val="004737C1"/>
    <w:rsid w:val="00474A13"/>
    <w:rsid w:val="0048096C"/>
    <w:rsid w:val="0048295A"/>
    <w:rsid w:val="00483B92"/>
    <w:rsid w:val="00484A84"/>
    <w:rsid w:val="00497DB3"/>
    <w:rsid w:val="004A46D7"/>
    <w:rsid w:val="004A55A2"/>
    <w:rsid w:val="004A6731"/>
    <w:rsid w:val="004C0068"/>
    <w:rsid w:val="004C62A9"/>
    <w:rsid w:val="004C6C0C"/>
    <w:rsid w:val="004D1154"/>
    <w:rsid w:val="004D3FA8"/>
    <w:rsid w:val="004D5DDB"/>
    <w:rsid w:val="004E1CB1"/>
    <w:rsid w:val="004E504B"/>
    <w:rsid w:val="004E6011"/>
    <w:rsid w:val="004F2044"/>
    <w:rsid w:val="004F4DD5"/>
    <w:rsid w:val="004F51C3"/>
    <w:rsid w:val="0051087C"/>
    <w:rsid w:val="00515352"/>
    <w:rsid w:val="00522399"/>
    <w:rsid w:val="005255E7"/>
    <w:rsid w:val="00530151"/>
    <w:rsid w:val="00534BDA"/>
    <w:rsid w:val="00534C60"/>
    <w:rsid w:val="005419FD"/>
    <w:rsid w:val="00545640"/>
    <w:rsid w:val="00555804"/>
    <w:rsid w:val="005573F6"/>
    <w:rsid w:val="00562514"/>
    <w:rsid w:val="005654E0"/>
    <w:rsid w:val="00566419"/>
    <w:rsid w:val="00567931"/>
    <w:rsid w:val="00576ADD"/>
    <w:rsid w:val="00576F8B"/>
    <w:rsid w:val="005774C6"/>
    <w:rsid w:val="00586826"/>
    <w:rsid w:val="005911B7"/>
    <w:rsid w:val="005A1EE6"/>
    <w:rsid w:val="005A3312"/>
    <w:rsid w:val="005A4444"/>
    <w:rsid w:val="005A584B"/>
    <w:rsid w:val="005A72D1"/>
    <w:rsid w:val="005C2DDD"/>
    <w:rsid w:val="005C49D0"/>
    <w:rsid w:val="005D4162"/>
    <w:rsid w:val="005D6464"/>
    <w:rsid w:val="005D70D6"/>
    <w:rsid w:val="005E242A"/>
    <w:rsid w:val="005E2F2C"/>
    <w:rsid w:val="005E4874"/>
    <w:rsid w:val="005F0146"/>
    <w:rsid w:val="005F24D2"/>
    <w:rsid w:val="005F3F2F"/>
    <w:rsid w:val="005F401C"/>
    <w:rsid w:val="005F6EBE"/>
    <w:rsid w:val="005F7C7C"/>
    <w:rsid w:val="00601BCF"/>
    <w:rsid w:val="00607669"/>
    <w:rsid w:val="00614DBA"/>
    <w:rsid w:val="00620B7D"/>
    <w:rsid w:val="00624BD3"/>
    <w:rsid w:val="00633E7F"/>
    <w:rsid w:val="00634104"/>
    <w:rsid w:val="00635EC2"/>
    <w:rsid w:val="006512D6"/>
    <w:rsid w:val="006567BB"/>
    <w:rsid w:val="00657B1C"/>
    <w:rsid w:val="00663167"/>
    <w:rsid w:val="00670492"/>
    <w:rsid w:val="00671E06"/>
    <w:rsid w:val="00672BEF"/>
    <w:rsid w:val="006731C5"/>
    <w:rsid w:val="00675CFC"/>
    <w:rsid w:val="00680332"/>
    <w:rsid w:val="006821E3"/>
    <w:rsid w:val="00684455"/>
    <w:rsid w:val="0068675B"/>
    <w:rsid w:val="00692E70"/>
    <w:rsid w:val="00694BA8"/>
    <w:rsid w:val="00694FA3"/>
    <w:rsid w:val="00694FF3"/>
    <w:rsid w:val="00695342"/>
    <w:rsid w:val="00695EC8"/>
    <w:rsid w:val="006965A7"/>
    <w:rsid w:val="006A0571"/>
    <w:rsid w:val="006A2380"/>
    <w:rsid w:val="006A66C2"/>
    <w:rsid w:val="006B0BA8"/>
    <w:rsid w:val="006B0D64"/>
    <w:rsid w:val="006B50B1"/>
    <w:rsid w:val="006B62F1"/>
    <w:rsid w:val="006B71AB"/>
    <w:rsid w:val="006B7B7E"/>
    <w:rsid w:val="006C0435"/>
    <w:rsid w:val="006C0A99"/>
    <w:rsid w:val="006C16C9"/>
    <w:rsid w:val="006C1AC3"/>
    <w:rsid w:val="006C3841"/>
    <w:rsid w:val="006C47A0"/>
    <w:rsid w:val="006D1035"/>
    <w:rsid w:val="006D1A93"/>
    <w:rsid w:val="006E06C9"/>
    <w:rsid w:val="006E0D89"/>
    <w:rsid w:val="006E29E2"/>
    <w:rsid w:val="006E3A60"/>
    <w:rsid w:val="006E4D1B"/>
    <w:rsid w:val="006E72FF"/>
    <w:rsid w:val="006E757E"/>
    <w:rsid w:val="006F1361"/>
    <w:rsid w:val="006F1C3C"/>
    <w:rsid w:val="006F2CE7"/>
    <w:rsid w:val="006F442E"/>
    <w:rsid w:val="006F7D71"/>
    <w:rsid w:val="0071125E"/>
    <w:rsid w:val="00715539"/>
    <w:rsid w:val="00727699"/>
    <w:rsid w:val="00730523"/>
    <w:rsid w:val="00731A73"/>
    <w:rsid w:val="007370D7"/>
    <w:rsid w:val="00743580"/>
    <w:rsid w:val="00746071"/>
    <w:rsid w:val="007473B9"/>
    <w:rsid w:val="0075133D"/>
    <w:rsid w:val="00756A4E"/>
    <w:rsid w:val="0075763C"/>
    <w:rsid w:val="0076282B"/>
    <w:rsid w:val="0076293C"/>
    <w:rsid w:val="00764CE3"/>
    <w:rsid w:val="00765CF9"/>
    <w:rsid w:val="00780E86"/>
    <w:rsid w:val="0078107D"/>
    <w:rsid w:val="00787A4D"/>
    <w:rsid w:val="007A09DF"/>
    <w:rsid w:val="007A0B69"/>
    <w:rsid w:val="007A20B0"/>
    <w:rsid w:val="007A4EDC"/>
    <w:rsid w:val="007B0519"/>
    <w:rsid w:val="007B75B9"/>
    <w:rsid w:val="007C3F19"/>
    <w:rsid w:val="007C5739"/>
    <w:rsid w:val="007D1154"/>
    <w:rsid w:val="007D16B3"/>
    <w:rsid w:val="007D7D4F"/>
    <w:rsid w:val="007E31AF"/>
    <w:rsid w:val="007E7D6A"/>
    <w:rsid w:val="00806A16"/>
    <w:rsid w:val="0081109A"/>
    <w:rsid w:val="008125E4"/>
    <w:rsid w:val="00813D38"/>
    <w:rsid w:val="00822910"/>
    <w:rsid w:val="00822E8E"/>
    <w:rsid w:val="008235C8"/>
    <w:rsid w:val="008235E8"/>
    <w:rsid w:val="00826E80"/>
    <w:rsid w:val="008271D7"/>
    <w:rsid w:val="00831FEC"/>
    <w:rsid w:val="008322A2"/>
    <w:rsid w:val="00835EBB"/>
    <w:rsid w:val="00841821"/>
    <w:rsid w:val="008426AE"/>
    <w:rsid w:val="00842859"/>
    <w:rsid w:val="008433D4"/>
    <w:rsid w:val="00846837"/>
    <w:rsid w:val="00847E1A"/>
    <w:rsid w:val="0085473D"/>
    <w:rsid w:val="00855461"/>
    <w:rsid w:val="00855FD8"/>
    <w:rsid w:val="00856B74"/>
    <w:rsid w:val="008574AE"/>
    <w:rsid w:val="008603A3"/>
    <w:rsid w:val="008605CB"/>
    <w:rsid w:val="008667D0"/>
    <w:rsid w:val="00866B87"/>
    <w:rsid w:val="008677B7"/>
    <w:rsid w:val="0087075A"/>
    <w:rsid w:val="00874A01"/>
    <w:rsid w:val="008809CF"/>
    <w:rsid w:val="00882107"/>
    <w:rsid w:val="00882727"/>
    <w:rsid w:val="00884ACF"/>
    <w:rsid w:val="00886744"/>
    <w:rsid w:val="00890483"/>
    <w:rsid w:val="008932CF"/>
    <w:rsid w:val="00893CA7"/>
    <w:rsid w:val="008963A3"/>
    <w:rsid w:val="008A3E0A"/>
    <w:rsid w:val="008A6167"/>
    <w:rsid w:val="008A70EC"/>
    <w:rsid w:val="008B0BC3"/>
    <w:rsid w:val="008B3158"/>
    <w:rsid w:val="008C3369"/>
    <w:rsid w:val="008C5B2F"/>
    <w:rsid w:val="008C61EF"/>
    <w:rsid w:val="008C771F"/>
    <w:rsid w:val="008D09E6"/>
    <w:rsid w:val="008D1CFF"/>
    <w:rsid w:val="008D29E0"/>
    <w:rsid w:val="008D2C5F"/>
    <w:rsid w:val="008D3699"/>
    <w:rsid w:val="008D4397"/>
    <w:rsid w:val="008E0197"/>
    <w:rsid w:val="008E2393"/>
    <w:rsid w:val="008E6290"/>
    <w:rsid w:val="008E68EA"/>
    <w:rsid w:val="008F1029"/>
    <w:rsid w:val="008F66A0"/>
    <w:rsid w:val="009001A1"/>
    <w:rsid w:val="0090224A"/>
    <w:rsid w:val="00903767"/>
    <w:rsid w:val="00905401"/>
    <w:rsid w:val="00907631"/>
    <w:rsid w:val="00911525"/>
    <w:rsid w:val="0091299A"/>
    <w:rsid w:val="00913988"/>
    <w:rsid w:val="00916478"/>
    <w:rsid w:val="00916A78"/>
    <w:rsid w:val="00922037"/>
    <w:rsid w:val="009268F4"/>
    <w:rsid w:val="00931381"/>
    <w:rsid w:val="009322C2"/>
    <w:rsid w:val="009337CE"/>
    <w:rsid w:val="00935D68"/>
    <w:rsid w:val="009407DA"/>
    <w:rsid w:val="00941359"/>
    <w:rsid w:val="00941547"/>
    <w:rsid w:val="00942088"/>
    <w:rsid w:val="00947A48"/>
    <w:rsid w:val="00960ED2"/>
    <w:rsid w:val="009639CE"/>
    <w:rsid w:val="00965352"/>
    <w:rsid w:val="00965935"/>
    <w:rsid w:val="009677D5"/>
    <w:rsid w:val="009708C5"/>
    <w:rsid w:val="0097314F"/>
    <w:rsid w:val="009732B5"/>
    <w:rsid w:val="00977F37"/>
    <w:rsid w:val="00982235"/>
    <w:rsid w:val="00985911"/>
    <w:rsid w:val="0099060C"/>
    <w:rsid w:val="00991FB3"/>
    <w:rsid w:val="00992662"/>
    <w:rsid w:val="009A21EF"/>
    <w:rsid w:val="009A3699"/>
    <w:rsid w:val="009A471D"/>
    <w:rsid w:val="009B020E"/>
    <w:rsid w:val="009B05A2"/>
    <w:rsid w:val="009B54EE"/>
    <w:rsid w:val="009B6E1C"/>
    <w:rsid w:val="009B74C3"/>
    <w:rsid w:val="009C11F1"/>
    <w:rsid w:val="009D19F4"/>
    <w:rsid w:val="009E2E5B"/>
    <w:rsid w:val="009E485C"/>
    <w:rsid w:val="009F0840"/>
    <w:rsid w:val="009F4A37"/>
    <w:rsid w:val="009F5228"/>
    <w:rsid w:val="009F564C"/>
    <w:rsid w:val="00A01C11"/>
    <w:rsid w:val="00A0415C"/>
    <w:rsid w:val="00A06C00"/>
    <w:rsid w:val="00A1031A"/>
    <w:rsid w:val="00A138A5"/>
    <w:rsid w:val="00A15583"/>
    <w:rsid w:val="00A161BD"/>
    <w:rsid w:val="00A1623F"/>
    <w:rsid w:val="00A23582"/>
    <w:rsid w:val="00A23822"/>
    <w:rsid w:val="00A26ECF"/>
    <w:rsid w:val="00A31F0B"/>
    <w:rsid w:val="00A3215D"/>
    <w:rsid w:val="00A34F0C"/>
    <w:rsid w:val="00A35A94"/>
    <w:rsid w:val="00A40E0A"/>
    <w:rsid w:val="00A41987"/>
    <w:rsid w:val="00A44F6D"/>
    <w:rsid w:val="00A46955"/>
    <w:rsid w:val="00A4734C"/>
    <w:rsid w:val="00A5004E"/>
    <w:rsid w:val="00A536B3"/>
    <w:rsid w:val="00A5673C"/>
    <w:rsid w:val="00A56964"/>
    <w:rsid w:val="00A5776E"/>
    <w:rsid w:val="00A61A5F"/>
    <w:rsid w:val="00A64388"/>
    <w:rsid w:val="00A64CD8"/>
    <w:rsid w:val="00A6535B"/>
    <w:rsid w:val="00A65815"/>
    <w:rsid w:val="00A81302"/>
    <w:rsid w:val="00A82300"/>
    <w:rsid w:val="00A82764"/>
    <w:rsid w:val="00A82F7D"/>
    <w:rsid w:val="00A84984"/>
    <w:rsid w:val="00A94C10"/>
    <w:rsid w:val="00A952B2"/>
    <w:rsid w:val="00AA5C8F"/>
    <w:rsid w:val="00AA6190"/>
    <w:rsid w:val="00AB3443"/>
    <w:rsid w:val="00AC1890"/>
    <w:rsid w:val="00AC6094"/>
    <w:rsid w:val="00AD0CBF"/>
    <w:rsid w:val="00AD0FB3"/>
    <w:rsid w:val="00AD311C"/>
    <w:rsid w:val="00AD576F"/>
    <w:rsid w:val="00AE10C6"/>
    <w:rsid w:val="00AE12A0"/>
    <w:rsid w:val="00AE21F3"/>
    <w:rsid w:val="00AE2A11"/>
    <w:rsid w:val="00AE2EEF"/>
    <w:rsid w:val="00AF27D9"/>
    <w:rsid w:val="00B016E9"/>
    <w:rsid w:val="00B02108"/>
    <w:rsid w:val="00B0285A"/>
    <w:rsid w:val="00B035A5"/>
    <w:rsid w:val="00B043C4"/>
    <w:rsid w:val="00B06445"/>
    <w:rsid w:val="00B078A0"/>
    <w:rsid w:val="00B15389"/>
    <w:rsid w:val="00B172DD"/>
    <w:rsid w:val="00B2050B"/>
    <w:rsid w:val="00B2415D"/>
    <w:rsid w:val="00B34DF7"/>
    <w:rsid w:val="00B34F08"/>
    <w:rsid w:val="00B363D3"/>
    <w:rsid w:val="00B4114C"/>
    <w:rsid w:val="00B54AEC"/>
    <w:rsid w:val="00B621CF"/>
    <w:rsid w:val="00B672F3"/>
    <w:rsid w:val="00B7040C"/>
    <w:rsid w:val="00B70AFC"/>
    <w:rsid w:val="00B72554"/>
    <w:rsid w:val="00B734C6"/>
    <w:rsid w:val="00B752E2"/>
    <w:rsid w:val="00B7673A"/>
    <w:rsid w:val="00B76D0F"/>
    <w:rsid w:val="00B807A0"/>
    <w:rsid w:val="00B824FD"/>
    <w:rsid w:val="00B82ED6"/>
    <w:rsid w:val="00B837C0"/>
    <w:rsid w:val="00B879F5"/>
    <w:rsid w:val="00BA02FB"/>
    <w:rsid w:val="00BA47CE"/>
    <w:rsid w:val="00BA4DA8"/>
    <w:rsid w:val="00BB635C"/>
    <w:rsid w:val="00BC0C1C"/>
    <w:rsid w:val="00BC18AE"/>
    <w:rsid w:val="00BC2035"/>
    <w:rsid w:val="00BD3842"/>
    <w:rsid w:val="00BE59B1"/>
    <w:rsid w:val="00BF0654"/>
    <w:rsid w:val="00BF2D9F"/>
    <w:rsid w:val="00C037E9"/>
    <w:rsid w:val="00C07699"/>
    <w:rsid w:val="00C17226"/>
    <w:rsid w:val="00C20707"/>
    <w:rsid w:val="00C2085E"/>
    <w:rsid w:val="00C20FBD"/>
    <w:rsid w:val="00C26CDC"/>
    <w:rsid w:val="00C2752B"/>
    <w:rsid w:val="00C34C39"/>
    <w:rsid w:val="00C35378"/>
    <w:rsid w:val="00C368C3"/>
    <w:rsid w:val="00C404D1"/>
    <w:rsid w:val="00C40D24"/>
    <w:rsid w:val="00C43441"/>
    <w:rsid w:val="00C463BF"/>
    <w:rsid w:val="00C53CE2"/>
    <w:rsid w:val="00C5470B"/>
    <w:rsid w:val="00C54B25"/>
    <w:rsid w:val="00C553B8"/>
    <w:rsid w:val="00C56475"/>
    <w:rsid w:val="00C572AF"/>
    <w:rsid w:val="00C60E23"/>
    <w:rsid w:val="00C62FC7"/>
    <w:rsid w:val="00C70EFA"/>
    <w:rsid w:val="00C715A8"/>
    <w:rsid w:val="00C73B72"/>
    <w:rsid w:val="00C744EF"/>
    <w:rsid w:val="00C7692D"/>
    <w:rsid w:val="00C81EC7"/>
    <w:rsid w:val="00C84B98"/>
    <w:rsid w:val="00C85678"/>
    <w:rsid w:val="00C856C6"/>
    <w:rsid w:val="00C86DFC"/>
    <w:rsid w:val="00C91915"/>
    <w:rsid w:val="00C91EF8"/>
    <w:rsid w:val="00C93E2C"/>
    <w:rsid w:val="00C963BD"/>
    <w:rsid w:val="00C9654B"/>
    <w:rsid w:val="00CA04EF"/>
    <w:rsid w:val="00CB0404"/>
    <w:rsid w:val="00CB35F0"/>
    <w:rsid w:val="00CB41A3"/>
    <w:rsid w:val="00CB79F3"/>
    <w:rsid w:val="00CC01FD"/>
    <w:rsid w:val="00CC1F4A"/>
    <w:rsid w:val="00CC3E34"/>
    <w:rsid w:val="00CC694D"/>
    <w:rsid w:val="00CC7CE7"/>
    <w:rsid w:val="00CD2E3C"/>
    <w:rsid w:val="00CD45EF"/>
    <w:rsid w:val="00CD5591"/>
    <w:rsid w:val="00CE1F63"/>
    <w:rsid w:val="00CE5304"/>
    <w:rsid w:val="00CE607F"/>
    <w:rsid w:val="00CE664E"/>
    <w:rsid w:val="00CF0C21"/>
    <w:rsid w:val="00CF0C96"/>
    <w:rsid w:val="00CF221B"/>
    <w:rsid w:val="00CF2C89"/>
    <w:rsid w:val="00CF6AD3"/>
    <w:rsid w:val="00D01946"/>
    <w:rsid w:val="00D046EB"/>
    <w:rsid w:val="00D06ED6"/>
    <w:rsid w:val="00D1184F"/>
    <w:rsid w:val="00D134EA"/>
    <w:rsid w:val="00D146B9"/>
    <w:rsid w:val="00D14722"/>
    <w:rsid w:val="00D15F7E"/>
    <w:rsid w:val="00D20497"/>
    <w:rsid w:val="00D243C3"/>
    <w:rsid w:val="00D264E1"/>
    <w:rsid w:val="00D3365F"/>
    <w:rsid w:val="00D419FD"/>
    <w:rsid w:val="00D45C62"/>
    <w:rsid w:val="00D51F3E"/>
    <w:rsid w:val="00D52C69"/>
    <w:rsid w:val="00D52CD0"/>
    <w:rsid w:val="00D5596E"/>
    <w:rsid w:val="00D5632F"/>
    <w:rsid w:val="00D575D8"/>
    <w:rsid w:val="00D60AC5"/>
    <w:rsid w:val="00D61DF4"/>
    <w:rsid w:val="00D64A6C"/>
    <w:rsid w:val="00D650FE"/>
    <w:rsid w:val="00D653F9"/>
    <w:rsid w:val="00D6618A"/>
    <w:rsid w:val="00D66870"/>
    <w:rsid w:val="00D72CC5"/>
    <w:rsid w:val="00D77E1A"/>
    <w:rsid w:val="00D8109A"/>
    <w:rsid w:val="00D865F3"/>
    <w:rsid w:val="00D87E84"/>
    <w:rsid w:val="00D90DB1"/>
    <w:rsid w:val="00DA4014"/>
    <w:rsid w:val="00DA4CEE"/>
    <w:rsid w:val="00DB1311"/>
    <w:rsid w:val="00DB530D"/>
    <w:rsid w:val="00DB53B5"/>
    <w:rsid w:val="00DC02BF"/>
    <w:rsid w:val="00DC0B69"/>
    <w:rsid w:val="00DC19C1"/>
    <w:rsid w:val="00DC31A9"/>
    <w:rsid w:val="00DC3820"/>
    <w:rsid w:val="00DC5D31"/>
    <w:rsid w:val="00DC7667"/>
    <w:rsid w:val="00DD1830"/>
    <w:rsid w:val="00DD492F"/>
    <w:rsid w:val="00DD5F55"/>
    <w:rsid w:val="00DD79C4"/>
    <w:rsid w:val="00DE1566"/>
    <w:rsid w:val="00DE615E"/>
    <w:rsid w:val="00DE7719"/>
    <w:rsid w:val="00DF0CDC"/>
    <w:rsid w:val="00DF618E"/>
    <w:rsid w:val="00DF7C4A"/>
    <w:rsid w:val="00E00774"/>
    <w:rsid w:val="00E022A0"/>
    <w:rsid w:val="00E027E4"/>
    <w:rsid w:val="00E036F1"/>
    <w:rsid w:val="00E03D68"/>
    <w:rsid w:val="00E051DA"/>
    <w:rsid w:val="00E11545"/>
    <w:rsid w:val="00E11E0F"/>
    <w:rsid w:val="00E2265E"/>
    <w:rsid w:val="00E22C77"/>
    <w:rsid w:val="00E30073"/>
    <w:rsid w:val="00E31A6E"/>
    <w:rsid w:val="00E35259"/>
    <w:rsid w:val="00E357AF"/>
    <w:rsid w:val="00E409BC"/>
    <w:rsid w:val="00E4325D"/>
    <w:rsid w:val="00E47C85"/>
    <w:rsid w:val="00E51633"/>
    <w:rsid w:val="00E525DF"/>
    <w:rsid w:val="00E53659"/>
    <w:rsid w:val="00E61524"/>
    <w:rsid w:val="00E63F6E"/>
    <w:rsid w:val="00E66030"/>
    <w:rsid w:val="00E66EEE"/>
    <w:rsid w:val="00E73437"/>
    <w:rsid w:val="00E77123"/>
    <w:rsid w:val="00E80DAF"/>
    <w:rsid w:val="00E832CD"/>
    <w:rsid w:val="00E84A40"/>
    <w:rsid w:val="00E91200"/>
    <w:rsid w:val="00E97107"/>
    <w:rsid w:val="00EA2BFE"/>
    <w:rsid w:val="00EB26DD"/>
    <w:rsid w:val="00EB5A5C"/>
    <w:rsid w:val="00ED322D"/>
    <w:rsid w:val="00ED3868"/>
    <w:rsid w:val="00EE055B"/>
    <w:rsid w:val="00EE7C0E"/>
    <w:rsid w:val="00EF1935"/>
    <w:rsid w:val="00F00182"/>
    <w:rsid w:val="00F004F6"/>
    <w:rsid w:val="00F00ED3"/>
    <w:rsid w:val="00F00FC5"/>
    <w:rsid w:val="00F026BA"/>
    <w:rsid w:val="00F0382F"/>
    <w:rsid w:val="00F03E92"/>
    <w:rsid w:val="00F145A5"/>
    <w:rsid w:val="00F1531E"/>
    <w:rsid w:val="00F23619"/>
    <w:rsid w:val="00F2508E"/>
    <w:rsid w:val="00F25AAD"/>
    <w:rsid w:val="00F25CAD"/>
    <w:rsid w:val="00F3145A"/>
    <w:rsid w:val="00F32111"/>
    <w:rsid w:val="00F356C7"/>
    <w:rsid w:val="00F36463"/>
    <w:rsid w:val="00F402DA"/>
    <w:rsid w:val="00F41729"/>
    <w:rsid w:val="00F43F5F"/>
    <w:rsid w:val="00F52F4E"/>
    <w:rsid w:val="00F540C0"/>
    <w:rsid w:val="00F54536"/>
    <w:rsid w:val="00F65B26"/>
    <w:rsid w:val="00F736E2"/>
    <w:rsid w:val="00F74016"/>
    <w:rsid w:val="00F754B6"/>
    <w:rsid w:val="00F76A12"/>
    <w:rsid w:val="00F76BFF"/>
    <w:rsid w:val="00F83638"/>
    <w:rsid w:val="00F83A0E"/>
    <w:rsid w:val="00F841E6"/>
    <w:rsid w:val="00F8662A"/>
    <w:rsid w:val="00F86D0B"/>
    <w:rsid w:val="00F94EDA"/>
    <w:rsid w:val="00FB05B9"/>
    <w:rsid w:val="00FB0E66"/>
    <w:rsid w:val="00FB2961"/>
    <w:rsid w:val="00FB360B"/>
    <w:rsid w:val="00FB39AB"/>
    <w:rsid w:val="00FB6CB2"/>
    <w:rsid w:val="00FC066B"/>
    <w:rsid w:val="00FC099E"/>
    <w:rsid w:val="00FC3C4D"/>
    <w:rsid w:val="00FE008E"/>
    <w:rsid w:val="00FE1830"/>
    <w:rsid w:val="00FE2A03"/>
    <w:rsid w:val="00FE6005"/>
    <w:rsid w:val="00FE6588"/>
    <w:rsid w:val="00FE6A4C"/>
    <w:rsid w:val="00FF09A5"/>
    <w:rsid w:val="00FF1254"/>
    <w:rsid w:val="00FF20BD"/>
    <w:rsid w:val="00FF39A3"/>
    <w:rsid w:val="00FF3F48"/>
    <w:rsid w:val="00FF4F31"/>
    <w:rsid w:val="00FF5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D86670"/>
  <w15:docId w15:val="{9E00FDBD-E65C-4DCD-B992-48FABDD3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1830"/>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FE18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FE18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E183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B2050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C5D3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DC5D31"/>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D046EB"/>
    <w:rPr>
      <w:color w:val="0000FF" w:themeColor="hyperlink"/>
      <w:u w:val="single"/>
    </w:rPr>
  </w:style>
  <w:style w:type="character" w:styleId="Odkaznakoment">
    <w:name w:val="annotation reference"/>
    <w:basedOn w:val="Standardnpsmoodstavce"/>
    <w:uiPriority w:val="99"/>
    <w:semiHidden/>
    <w:unhideWhenUsed/>
    <w:rsid w:val="00E357AF"/>
    <w:rPr>
      <w:sz w:val="16"/>
      <w:szCs w:val="16"/>
    </w:rPr>
  </w:style>
  <w:style w:type="paragraph" w:styleId="Textkomente">
    <w:name w:val="annotation text"/>
    <w:basedOn w:val="Normln"/>
    <w:link w:val="TextkomenteChar"/>
    <w:uiPriority w:val="99"/>
    <w:semiHidden/>
    <w:unhideWhenUsed/>
    <w:rsid w:val="00E357AF"/>
  </w:style>
  <w:style w:type="character" w:customStyle="1" w:styleId="TextkomenteChar">
    <w:name w:val="Text komentáře Char"/>
    <w:basedOn w:val="Standardnpsmoodstavce"/>
    <w:link w:val="Textkomente"/>
    <w:uiPriority w:val="99"/>
    <w:semiHidden/>
    <w:rsid w:val="00E357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E357AF"/>
    <w:rPr>
      <w:b/>
      <w:bCs/>
    </w:rPr>
  </w:style>
  <w:style w:type="character" w:customStyle="1" w:styleId="PedmtkomenteChar">
    <w:name w:val="Předmět komentáře Char"/>
    <w:basedOn w:val="TextkomenteChar"/>
    <w:link w:val="Pedmtkomente"/>
    <w:uiPriority w:val="99"/>
    <w:semiHidden/>
    <w:rsid w:val="00E357AF"/>
    <w:rPr>
      <w:rFonts w:ascii="Times New Roman" w:eastAsia="Times New Roman" w:hAnsi="Times New Roman" w:cs="Times New Roman"/>
      <w:b/>
      <w:bCs/>
      <w:sz w:val="20"/>
      <w:szCs w:val="20"/>
    </w:rPr>
  </w:style>
  <w:style w:type="paragraph" w:customStyle="1" w:styleId="paragraph">
    <w:name w:val="paragraph"/>
    <w:basedOn w:val="Normln"/>
    <w:rsid w:val="00FE6005"/>
    <w:pPr>
      <w:spacing w:before="100" w:beforeAutospacing="1" w:after="100" w:afterAutospacing="1"/>
    </w:pPr>
    <w:rPr>
      <w:sz w:val="24"/>
      <w:szCs w:val="24"/>
      <w:lang w:val="en-US" w:eastAsia="en-US"/>
    </w:rPr>
  </w:style>
  <w:style w:type="character" w:customStyle="1" w:styleId="normaltextrun">
    <w:name w:val="normaltextrun"/>
    <w:basedOn w:val="Standardnpsmoodstavce"/>
    <w:rsid w:val="00FE6005"/>
  </w:style>
  <w:style w:type="character" w:customStyle="1" w:styleId="eop">
    <w:name w:val="eop"/>
    <w:basedOn w:val="Standardnpsmoodstavce"/>
    <w:rsid w:val="00FE6005"/>
  </w:style>
  <w:style w:type="character" w:customStyle="1" w:styleId="spellingerror">
    <w:name w:val="spellingerror"/>
    <w:basedOn w:val="Standardnpsmoodstavce"/>
    <w:rsid w:val="00FE6005"/>
  </w:style>
  <w:style w:type="character" w:customStyle="1" w:styleId="a-size-base">
    <w:name w:val="a-size-base"/>
    <w:basedOn w:val="Standardnpsmoodstavce"/>
    <w:rsid w:val="00913988"/>
  </w:style>
  <w:style w:type="paragraph" w:styleId="Textpoznpodarou">
    <w:name w:val="footnote text"/>
    <w:basedOn w:val="Normln"/>
    <w:link w:val="TextpoznpodarouChar"/>
    <w:uiPriority w:val="99"/>
    <w:semiHidden/>
    <w:rsid w:val="000802C6"/>
    <w:pPr>
      <w:widowControl w:val="0"/>
    </w:pPr>
  </w:style>
  <w:style w:type="character" w:customStyle="1" w:styleId="TextpoznpodarouChar">
    <w:name w:val="Text pozn. pod čarou Char"/>
    <w:basedOn w:val="Standardnpsmoodstavce"/>
    <w:link w:val="Textpoznpodarou"/>
    <w:uiPriority w:val="99"/>
    <w:semiHidden/>
    <w:rsid w:val="000802C6"/>
    <w:rPr>
      <w:rFonts w:ascii="Times New Roman" w:eastAsia="Times New Roman" w:hAnsi="Times New Roman" w:cs="Times New Roman"/>
      <w:sz w:val="20"/>
      <w:szCs w:val="20"/>
    </w:rPr>
  </w:style>
  <w:style w:type="character" w:styleId="Zdraznn">
    <w:name w:val="Emphasis"/>
    <w:basedOn w:val="Standardnpsmoodstavce"/>
    <w:uiPriority w:val="20"/>
    <w:qFormat/>
    <w:locked/>
    <w:rsid w:val="000802C6"/>
    <w:rPr>
      <w:i/>
      <w:iCs/>
    </w:rPr>
  </w:style>
  <w:style w:type="character" w:customStyle="1" w:styleId="reference-text">
    <w:name w:val="reference-text"/>
    <w:basedOn w:val="Standardnpsmoodstavce"/>
    <w:rsid w:val="000802C6"/>
  </w:style>
  <w:style w:type="paragraph" w:customStyle="1" w:styleId="Default">
    <w:name w:val="Default"/>
    <w:rsid w:val="00A40E0A"/>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746071"/>
    <w:rPr>
      <w:rFonts w:asciiTheme="minorHAnsi" w:eastAsiaTheme="minorHAnsi" w:hAnsiTheme="minorHAnsi" w:cstheme="minorBidi"/>
      <w:lang w:eastAsia="en-US"/>
    </w:rPr>
  </w:style>
  <w:style w:type="character" w:styleId="Siln">
    <w:name w:val="Strong"/>
    <w:basedOn w:val="Standardnpsmoodstavce"/>
    <w:uiPriority w:val="22"/>
    <w:qFormat/>
    <w:locked/>
    <w:rsid w:val="00746071"/>
    <w:rPr>
      <w:b/>
      <w:bCs/>
    </w:rPr>
  </w:style>
  <w:style w:type="character" w:customStyle="1" w:styleId="shorttext">
    <w:name w:val="short_text"/>
    <w:basedOn w:val="Standardnpsmoodstavce"/>
    <w:rsid w:val="00890483"/>
  </w:style>
  <w:style w:type="paragraph" w:styleId="Prosttext">
    <w:name w:val="Plain Text"/>
    <w:basedOn w:val="Normln"/>
    <w:link w:val="ProsttextChar"/>
    <w:uiPriority w:val="99"/>
    <w:unhideWhenUsed/>
    <w:rsid w:val="00522399"/>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522399"/>
    <w:rPr>
      <w:rFonts w:eastAsiaTheme="minorHAnsi" w:cstheme="minorBidi"/>
      <w:szCs w:val="21"/>
      <w:lang w:eastAsia="en-US"/>
    </w:rPr>
  </w:style>
  <w:style w:type="character" w:customStyle="1" w:styleId="a-size-medium">
    <w:name w:val="a-size-medium"/>
    <w:basedOn w:val="Standardnpsmoodstavce"/>
    <w:rsid w:val="00DC3820"/>
  </w:style>
  <w:style w:type="character" w:customStyle="1" w:styleId="ng-binding">
    <w:name w:val="ng-binding"/>
    <w:basedOn w:val="Standardnpsmoodstavce"/>
    <w:rsid w:val="0068675B"/>
  </w:style>
  <w:style w:type="character" w:customStyle="1" w:styleId="field260">
    <w:name w:val="field_260"/>
    <w:basedOn w:val="Standardnpsmoodstavce"/>
    <w:rsid w:val="0068675B"/>
  </w:style>
  <w:style w:type="character" w:customStyle="1" w:styleId="field300">
    <w:name w:val="field_300"/>
    <w:basedOn w:val="Standardnpsmoodstavce"/>
    <w:rsid w:val="0068675B"/>
  </w:style>
  <w:style w:type="character" w:customStyle="1" w:styleId="Nadpis5Char">
    <w:name w:val="Nadpis 5 Char"/>
    <w:basedOn w:val="Standardnpsmoodstavce"/>
    <w:link w:val="Nadpis5"/>
    <w:uiPriority w:val="9"/>
    <w:semiHidden/>
    <w:rsid w:val="00B2050B"/>
    <w:rPr>
      <w:rFonts w:asciiTheme="majorHAnsi" w:eastAsiaTheme="majorEastAsia" w:hAnsiTheme="majorHAnsi" w:cstheme="majorBidi"/>
      <w:color w:val="365F91" w:themeColor="accent1" w:themeShade="BF"/>
      <w:sz w:val="20"/>
      <w:szCs w:val="20"/>
    </w:rPr>
  </w:style>
  <w:style w:type="paragraph" w:styleId="Normlnweb">
    <w:name w:val="Normal (Web)"/>
    <w:basedOn w:val="Normln"/>
    <w:uiPriority w:val="99"/>
    <w:unhideWhenUsed/>
    <w:rsid w:val="00B2050B"/>
    <w:rPr>
      <w:rFonts w:eastAsiaTheme="minorHAnsi"/>
      <w:sz w:val="24"/>
      <w:szCs w:val="24"/>
    </w:rPr>
  </w:style>
  <w:style w:type="paragraph" w:customStyle="1" w:styleId="xmsonormal">
    <w:name w:val="x_msonormal"/>
    <w:basedOn w:val="Normln"/>
    <w:rsid w:val="00B2050B"/>
    <w:rPr>
      <w:rFonts w:ascii="Calibri" w:eastAsiaTheme="minorHAnsi" w:hAnsi="Calibri"/>
      <w:sz w:val="22"/>
      <w:szCs w:val="22"/>
    </w:rPr>
  </w:style>
  <w:style w:type="paragraph" w:customStyle="1" w:styleId="odrky">
    <w:name w:val="odrážky"/>
    <w:basedOn w:val="Normln"/>
    <w:uiPriority w:val="99"/>
    <w:rsid w:val="00B2050B"/>
    <w:pPr>
      <w:tabs>
        <w:tab w:val="num" w:pos="720"/>
      </w:tabs>
      <w:ind w:left="720" w:hanging="360"/>
    </w:pPr>
    <w:rPr>
      <w:sz w:val="24"/>
      <w:szCs w:val="24"/>
    </w:rPr>
  </w:style>
  <w:style w:type="paragraph" w:customStyle="1" w:styleId="Literatura">
    <w:name w:val="Literatura"/>
    <w:basedOn w:val="Normln"/>
    <w:uiPriority w:val="99"/>
    <w:rsid w:val="00B2050B"/>
    <w:pPr>
      <w:tabs>
        <w:tab w:val="num" w:pos="284"/>
      </w:tabs>
      <w:spacing w:after="120"/>
    </w:pPr>
    <w:rPr>
      <w:sz w:val="28"/>
      <w:szCs w:val="28"/>
    </w:rPr>
  </w:style>
  <w:style w:type="paragraph" w:customStyle="1" w:styleId="Tab">
    <w:name w:val="Tab"/>
    <w:basedOn w:val="Normln"/>
    <w:rsid w:val="00B2050B"/>
    <w:pPr>
      <w:tabs>
        <w:tab w:val="left" w:pos="1134"/>
      </w:tabs>
      <w:ind w:left="1134" w:hanging="1134"/>
    </w:pPr>
    <w:rPr>
      <w:rFonts w:eastAsia="Calibri"/>
    </w:rPr>
  </w:style>
  <w:style w:type="paragraph" w:styleId="Seznam">
    <w:name w:val="List"/>
    <w:basedOn w:val="Normln"/>
    <w:semiHidden/>
    <w:unhideWhenUsed/>
    <w:rsid w:val="00B2050B"/>
    <w:pPr>
      <w:overflowPunct w:val="0"/>
      <w:autoSpaceDE w:val="0"/>
      <w:autoSpaceDN w:val="0"/>
      <w:adjustRightInd w:val="0"/>
      <w:ind w:left="283" w:hanging="283"/>
    </w:pPr>
    <w:rPr>
      <w:sz w:val="24"/>
    </w:rPr>
  </w:style>
  <w:style w:type="paragraph" w:customStyle="1" w:styleId="Dosaenvzdln">
    <w:name w:val="Dosažené vzdělání"/>
    <w:basedOn w:val="Zkladntext"/>
    <w:semiHidden/>
    <w:rsid w:val="00B2050B"/>
    <w:pPr>
      <w:numPr>
        <w:numId w:val="59"/>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field">
    <w:name w:val="field"/>
    <w:rsid w:val="00B2050B"/>
  </w:style>
  <w:style w:type="paragraph" w:customStyle="1" w:styleId="Zkladntextodsazen31">
    <w:name w:val="Základní text odsazený 31"/>
    <w:basedOn w:val="Normln"/>
    <w:rsid w:val="00B2050B"/>
    <w:pPr>
      <w:suppressAutoHyphens/>
      <w:spacing w:after="120"/>
      <w:ind w:left="283"/>
    </w:pPr>
    <w:rPr>
      <w:rFonts w:cs="Arial"/>
      <w:sz w:val="16"/>
      <w:szCs w:val="16"/>
      <w:lang w:eastAsia="ar-SA"/>
    </w:rPr>
  </w:style>
  <w:style w:type="paragraph" w:customStyle="1" w:styleId="Zkladntext21">
    <w:name w:val="Základní text 21"/>
    <w:basedOn w:val="Normln"/>
    <w:rsid w:val="00B2050B"/>
    <w:pPr>
      <w:suppressAutoHyphens/>
    </w:pPr>
    <w:rPr>
      <w:rFonts w:ascii="Arial" w:hAnsi="Arial" w:cs="Arial"/>
      <w:sz w:val="18"/>
      <w:szCs w:val="24"/>
      <w:lang w:eastAsia="ar-SA"/>
    </w:rPr>
  </w:style>
  <w:style w:type="character" w:customStyle="1" w:styleId="apple-converted-space">
    <w:name w:val="apple-converted-space"/>
    <w:basedOn w:val="Standardnpsmoodstavce"/>
    <w:rsid w:val="00B2050B"/>
  </w:style>
  <w:style w:type="paragraph" w:styleId="FormtovanvHTML">
    <w:name w:val="HTML Preformatted"/>
    <w:basedOn w:val="Normln"/>
    <w:link w:val="FormtovanvHTMLChar"/>
    <w:uiPriority w:val="99"/>
    <w:unhideWhenUsed/>
    <w:rsid w:val="00B2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2050B"/>
    <w:rPr>
      <w:rFonts w:ascii="Courier New" w:eastAsia="Times New Roman" w:hAnsi="Courier New" w:cs="Courier New"/>
      <w:sz w:val="20"/>
      <w:szCs w:val="20"/>
      <w:lang w:eastAsia="en-US"/>
    </w:rPr>
  </w:style>
  <w:style w:type="paragraph" w:customStyle="1" w:styleId="CVNormal">
    <w:name w:val="CV Normal"/>
    <w:basedOn w:val="Normln"/>
    <w:rsid w:val="00B2050B"/>
    <w:pPr>
      <w:suppressAutoHyphens/>
      <w:ind w:left="113" w:right="113"/>
    </w:pPr>
    <w:rPr>
      <w:rFonts w:ascii="Arial Narrow" w:hAnsi="Arial Narrow"/>
      <w:lang w:eastAsia="ar-SA"/>
    </w:rPr>
  </w:style>
  <w:style w:type="character" w:customStyle="1" w:styleId="label">
    <w:name w:val="label"/>
    <w:basedOn w:val="Standardnpsmoodstavce"/>
    <w:rsid w:val="00B2050B"/>
  </w:style>
  <w:style w:type="character" w:customStyle="1" w:styleId="databold">
    <w:name w:val="data_bold"/>
    <w:basedOn w:val="Standardnpsmoodstavce"/>
    <w:rsid w:val="00B2050B"/>
  </w:style>
  <w:style w:type="paragraph" w:customStyle="1" w:styleId="Bullet2">
    <w:name w:val="Bullet 2"/>
    <w:basedOn w:val="Normln"/>
    <w:rsid w:val="00B2050B"/>
    <w:pPr>
      <w:numPr>
        <w:numId w:val="61"/>
      </w:numPr>
      <w:suppressAutoHyphens/>
    </w:pPr>
    <w:rPr>
      <w:sz w:val="24"/>
    </w:rPr>
  </w:style>
  <w:style w:type="paragraph" w:customStyle="1" w:styleId="Abstrakt">
    <w:name w:val="Abstrakt"/>
    <w:basedOn w:val="Normln"/>
    <w:rsid w:val="00B2050B"/>
    <w:pPr>
      <w:spacing w:line="360" w:lineRule="auto"/>
    </w:pPr>
    <w:rPr>
      <w:b/>
      <w:sz w:val="24"/>
      <w:szCs w:val="24"/>
      <w:lang w:val="sk-SK"/>
    </w:rPr>
  </w:style>
  <w:style w:type="character" w:customStyle="1" w:styleId="article-headermeta-info-label">
    <w:name w:val="article-header__meta-info-label"/>
    <w:basedOn w:val="Standardnpsmoodstavce"/>
    <w:rsid w:val="00B2050B"/>
  </w:style>
  <w:style w:type="character" w:customStyle="1" w:styleId="article-headermeta-info-data">
    <w:name w:val="article-header__meta-info-data"/>
    <w:basedOn w:val="Standardnpsmoodstavce"/>
    <w:rsid w:val="00B2050B"/>
  </w:style>
  <w:style w:type="character" w:customStyle="1" w:styleId="bibliographic-informationvalue">
    <w:name w:val="bibliographic-information__value"/>
    <w:basedOn w:val="Standardnpsmoodstavce"/>
    <w:rsid w:val="00B2050B"/>
  </w:style>
  <w:style w:type="character" w:customStyle="1" w:styleId="paddingr15">
    <w:name w:val="paddingr15"/>
    <w:basedOn w:val="Standardnpsmoodstavce"/>
    <w:rsid w:val="00B2050B"/>
  </w:style>
  <w:style w:type="paragraph" w:customStyle="1" w:styleId="western">
    <w:name w:val="western"/>
    <w:basedOn w:val="Normln"/>
    <w:rsid w:val="00B2050B"/>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FE1830"/>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FE1830"/>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FE1830"/>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FE1830"/>
    <w:rPr>
      <w:vertAlign w:val="superscript"/>
    </w:rPr>
  </w:style>
  <w:style w:type="paragraph" w:styleId="Revize">
    <w:name w:val="Revision"/>
    <w:hidden/>
    <w:uiPriority w:val="99"/>
    <w:semiHidden/>
    <w:rsid w:val="00FE1830"/>
    <w:rPr>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3B7826"/>
    <w:rPr>
      <w:rFonts w:cs="Times New Roman"/>
      <w:lang w:eastAsia="en-US"/>
    </w:rPr>
  </w:style>
  <w:style w:type="character" w:styleId="Sledovanodkaz">
    <w:name w:val="FollowedHyperlink"/>
    <w:basedOn w:val="Standardnpsmoodstavce"/>
    <w:uiPriority w:val="99"/>
    <w:semiHidden/>
    <w:unhideWhenUsed/>
    <w:rsid w:val="008A6167"/>
    <w:rPr>
      <w:color w:val="800080" w:themeColor="followedHyperlink"/>
      <w:u w:val="single"/>
    </w:rPr>
  </w:style>
  <w:style w:type="character" w:customStyle="1" w:styleId="a-size-large">
    <w:name w:val="a-size-large"/>
    <w:basedOn w:val="Standardnpsmoodstavce"/>
    <w:rsid w:val="00903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0844">
      <w:bodyDiv w:val="1"/>
      <w:marLeft w:val="0"/>
      <w:marRight w:val="0"/>
      <w:marTop w:val="0"/>
      <w:marBottom w:val="0"/>
      <w:divBdr>
        <w:top w:val="none" w:sz="0" w:space="0" w:color="auto"/>
        <w:left w:val="none" w:sz="0" w:space="0" w:color="auto"/>
        <w:bottom w:val="none" w:sz="0" w:space="0" w:color="auto"/>
        <w:right w:val="none" w:sz="0" w:space="0" w:color="auto"/>
      </w:divBdr>
    </w:div>
    <w:div w:id="28336584">
      <w:bodyDiv w:val="1"/>
      <w:marLeft w:val="0"/>
      <w:marRight w:val="0"/>
      <w:marTop w:val="0"/>
      <w:marBottom w:val="0"/>
      <w:divBdr>
        <w:top w:val="none" w:sz="0" w:space="0" w:color="auto"/>
        <w:left w:val="none" w:sz="0" w:space="0" w:color="auto"/>
        <w:bottom w:val="none" w:sz="0" w:space="0" w:color="auto"/>
        <w:right w:val="none" w:sz="0" w:space="0" w:color="auto"/>
      </w:divBdr>
    </w:div>
    <w:div w:id="16058895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67488742">
      <w:bodyDiv w:val="1"/>
      <w:marLeft w:val="0"/>
      <w:marRight w:val="0"/>
      <w:marTop w:val="0"/>
      <w:marBottom w:val="0"/>
      <w:divBdr>
        <w:top w:val="none" w:sz="0" w:space="0" w:color="auto"/>
        <w:left w:val="none" w:sz="0" w:space="0" w:color="auto"/>
        <w:bottom w:val="none" w:sz="0" w:space="0" w:color="auto"/>
        <w:right w:val="none" w:sz="0" w:space="0" w:color="auto"/>
      </w:divBdr>
    </w:div>
    <w:div w:id="405805093">
      <w:bodyDiv w:val="1"/>
      <w:marLeft w:val="0"/>
      <w:marRight w:val="0"/>
      <w:marTop w:val="0"/>
      <w:marBottom w:val="0"/>
      <w:divBdr>
        <w:top w:val="none" w:sz="0" w:space="0" w:color="auto"/>
        <w:left w:val="none" w:sz="0" w:space="0" w:color="auto"/>
        <w:bottom w:val="none" w:sz="0" w:space="0" w:color="auto"/>
        <w:right w:val="none" w:sz="0" w:space="0" w:color="auto"/>
      </w:divBdr>
    </w:div>
    <w:div w:id="457332643">
      <w:bodyDiv w:val="1"/>
      <w:marLeft w:val="0"/>
      <w:marRight w:val="0"/>
      <w:marTop w:val="0"/>
      <w:marBottom w:val="0"/>
      <w:divBdr>
        <w:top w:val="none" w:sz="0" w:space="0" w:color="auto"/>
        <w:left w:val="none" w:sz="0" w:space="0" w:color="auto"/>
        <w:bottom w:val="none" w:sz="0" w:space="0" w:color="auto"/>
        <w:right w:val="none" w:sz="0" w:space="0" w:color="auto"/>
      </w:divBdr>
    </w:div>
    <w:div w:id="462697808">
      <w:bodyDiv w:val="1"/>
      <w:marLeft w:val="0"/>
      <w:marRight w:val="0"/>
      <w:marTop w:val="0"/>
      <w:marBottom w:val="0"/>
      <w:divBdr>
        <w:top w:val="none" w:sz="0" w:space="0" w:color="auto"/>
        <w:left w:val="none" w:sz="0" w:space="0" w:color="auto"/>
        <w:bottom w:val="none" w:sz="0" w:space="0" w:color="auto"/>
        <w:right w:val="none" w:sz="0" w:space="0" w:color="auto"/>
      </w:divBdr>
    </w:div>
    <w:div w:id="552887062">
      <w:bodyDiv w:val="1"/>
      <w:marLeft w:val="0"/>
      <w:marRight w:val="0"/>
      <w:marTop w:val="0"/>
      <w:marBottom w:val="0"/>
      <w:divBdr>
        <w:top w:val="none" w:sz="0" w:space="0" w:color="auto"/>
        <w:left w:val="none" w:sz="0" w:space="0" w:color="auto"/>
        <w:bottom w:val="none" w:sz="0" w:space="0" w:color="auto"/>
        <w:right w:val="none" w:sz="0" w:space="0" w:color="auto"/>
      </w:divBdr>
    </w:div>
    <w:div w:id="565996748">
      <w:bodyDiv w:val="1"/>
      <w:marLeft w:val="0"/>
      <w:marRight w:val="0"/>
      <w:marTop w:val="0"/>
      <w:marBottom w:val="0"/>
      <w:divBdr>
        <w:top w:val="none" w:sz="0" w:space="0" w:color="auto"/>
        <w:left w:val="none" w:sz="0" w:space="0" w:color="auto"/>
        <w:bottom w:val="none" w:sz="0" w:space="0" w:color="auto"/>
        <w:right w:val="none" w:sz="0" w:space="0" w:color="auto"/>
      </w:divBdr>
    </w:div>
    <w:div w:id="635797281">
      <w:bodyDiv w:val="1"/>
      <w:marLeft w:val="0"/>
      <w:marRight w:val="0"/>
      <w:marTop w:val="0"/>
      <w:marBottom w:val="0"/>
      <w:divBdr>
        <w:top w:val="none" w:sz="0" w:space="0" w:color="auto"/>
        <w:left w:val="none" w:sz="0" w:space="0" w:color="auto"/>
        <w:bottom w:val="none" w:sz="0" w:space="0" w:color="auto"/>
        <w:right w:val="none" w:sz="0" w:space="0" w:color="auto"/>
      </w:divBdr>
    </w:div>
    <w:div w:id="823936885">
      <w:bodyDiv w:val="1"/>
      <w:marLeft w:val="0"/>
      <w:marRight w:val="0"/>
      <w:marTop w:val="0"/>
      <w:marBottom w:val="0"/>
      <w:divBdr>
        <w:top w:val="none" w:sz="0" w:space="0" w:color="auto"/>
        <w:left w:val="none" w:sz="0" w:space="0" w:color="auto"/>
        <w:bottom w:val="none" w:sz="0" w:space="0" w:color="auto"/>
        <w:right w:val="none" w:sz="0" w:space="0" w:color="auto"/>
      </w:divBdr>
    </w:div>
    <w:div w:id="850994053">
      <w:bodyDiv w:val="1"/>
      <w:marLeft w:val="0"/>
      <w:marRight w:val="0"/>
      <w:marTop w:val="0"/>
      <w:marBottom w:val="0"/>
      <w:divBdr>
        <w:top w:val="none" w:sz="0" w:space="0" w:color="auto"/>
        <w:left w:val="none" w:sz="0" w:space="0" w:color="auto"/>
        <w:bottom w:val="none" w:sz="0" w:space="0" w:color="auto"/>
        <w:right w:val="none" w:sz="0" w:space="0" w:color="auto"/>
      </w:divBdr>
    </w:div>
    <w:div w:id="888372064">
      <w:bodyDiv w:val="1"/>
      <w:marLeft w:val="0"/>
      <w:marRight w:val="0"/>
      <w:marTop w:val="0"/>
      <w:marBottom w:val="0"/>
      <w:divBdr>
        <w:top w:val="none" w:sz="0" w:space="0" w:color="auto"/>
        <w:left w:val="none" w:sz="0" w:space="0" w:color="auto"/>
        <w:bottom w:val="none" w:sz="0" w:space="0" w:color="auto"/>
        <w:right w:val="none" w:sz="0" w:space="0" w:color="auto"/>
      </w:divBdr>
    </w:div>
    <w:div w:id="892039886">
      <w:bodyDiv w:val="1"/>
      <w:marLeft w:val="0"/>
      <w:marRight w:val="0"/>
      <w:marTop w:val="0"/>
      <w:marBottom w:val="0"/>
      <w:divBdr>
        <w:top w:val="none" w:sz="0" w:space="0" w:color="auto"/>
        <w:left w:val="none" w:sz="0" w:space="0" w:color="auto"/>
        <w:bottom w:val="none" w:sz="0" w:space="0" w:color="auto"/>
        <w:right w:val="none" w:sz="0" w:space="0" w:color="auto"/>
      </w:divBdr>
    </w:div>
    <w:div w:id="898594276">
      <w:bodyDiv w:val="1"/>
      <w:marLeft w:val="0"/>
      <w:marRight w:val="0"/>
      <w:marTop w:val="0"/>
      <w:marBottom w:val="0"/>
      <w:divBdr>
        <w:top w:val="none" w:sz="0" w:space="0" w:color="auto"/>
        <w:left w:val="none" w:sz="0" w:space="0" w:color="auto"/>
        <w:bottom w:val="none" w:sz="0" w:space="0" w:color="auto"/>
        <w:right w:val="none" w:sz="0" w:space="0" w:color="auto"/>
      </w:divBdr>
    </w:div>
    <w:div w:id="952399537">
      <w:bodyDiv w:val="1"/>
      <w:marLeft w:val="0"/>
      <w:marRight w:val="0"/>
      <w:marTop w:val="0"/>
      <w:marBottom w:val="0"/>
      <w:divBdr>
        <w:top w:val="none" w:sz="0" w:space="0" w:color="auto"/>
        <w:left w:val="none" w:sz="0" w:space="0" w:color="auto"/>
        <w:bottom w:val="none" w:sz="0" w:space="0" w:color="auto"/>
        <w:right w:val="none" w:sz="0" w:space="0" w:color="auto"/>
      </w:divBdr>
    </w:div>
    <w:div w:id="979114983">
      <w:bodyDiv w:val="1"/>
      <w:marLeft w:val="0"/>
      <w:marRight w:val="0"/>
      <w:marTop w:val="0"/>
      <w:marBottom w:val="0"/>
      <w:divBdr>
        <w:top w:val="none" w:sz="0" w:space="0" w:color="auto"/>
        <w:left w:val="none" w:sz="0" w:space="0" w:color="auto"/>
        <w:bottom w:val="none" w:sz="0" w:space="0" w:color="auto"/>
        <w:right w:val="none" w:sz="0" w:space="0" w:color="auto"/>
      </w:divBdr>
    </w:div>
    <w:div w:id="987049145">
      <w:bodyDiv w:val="1"/>
      <w:marLeft w:val="0"/>
      <w:marRight w:val="0"/>
      <w:marTop w:val="0"/>
      <w:marBottom w:val="0"/>
      <w:divBdr>
        <w:top w:val="none" w:sz="0" w:space="0" w:color="auto"/>
        <w:left w:val="none" w:sz="0" w:space="0" w:color="auto"/>
        <w:bottom w:val="none" w:sz="0" w:space="0" w:color="auto"/>
        <w:right w:val="none" w:sz="0" w:space="0" w:color="auto"/>
      </w:divBdr>
    </w:div>
    <w:div w:id="1025327198">
      <w:bodyDiv w:val="1"/>
      <w:marLeft w:val="0"/>
      <w:marRight w:val="0"/>
      <w:marTop w:val="0"/>
      <w:marBottom w:val="0"/>
      <w:divBdr>
        <w:top w:val="none" w:sz="0" w:space="0" w:color="auto"/>
        <w:left w:val="none" w:sz="0" w:space="0" w:color="auto"/>
        <w:bottom w:val="none" w:sz="0" w:space="0" w:color="auto"/>
        <w:right w:val="none" w:sz="0" w:space="0" w:color="auto"/>
      </w:divBdr>
    </w:div>
    <w:div w:id="1064254749">
      <w:bodyDiv w:val="1"/>
      <w:marLeft w:val="0"/>
      <w:marRight w:val="0"/>
      <w:marTop w:val="0"/>
      <w:marBottom w:val="0"/>
      <w:divBdr>
        <w:top w:val="none" w:sz="0" w:space="0" w:color="auto"/>
        <w:left w:val="none" w:sz="0" w:space="0" w:color="auto"/>
        <w:bottom w:val="none" w:sz="0" w:space="0" w:color="auto"/>
        <w:right w:val="none" w:sz="0" w:space="0" w:color="auto"/>
      </w:divBdr>
    </w:div>
    <w:div w:id="1127235602">
      <w:bodyDiv w:val="1"/>
      <w:marLeft w:val="0"/>
      <w:marRight w:val="0"/>
      <w:marTop w:val="0"/>
      <w:marBottom w:val="0"/>
      <w:divBdr>
        <w:top w:val="none" w:sz="0" w:space="0" w:color="auto"/>
        <w:left w:val="none" w:sz="0" w:space="0" w:color="auto"/>
        <w:bottom w:val="none" w:sz="0" w:space="0" w:color="auto"/>
        <w:right w:val="none" w:sz="0" w:space="0" w:color="auto"/>
      </w:divBdr>
    </w:div>
    <w:div w:id="1192693974">
      <w:bodyDiv w:val="1"/>
      <w:marLeft w:val="0"/>
      <w:marRight w:val="0"/>
      <w:marTop w:val="0"/>
      <w:marBottom w:val="0"/>
      <w:divBdr>
        <w:top w:val="none" w:sz="0" w:space="0" w:color="auto"/>
        <w:left w:val="none" w:sz="0" w:space="0" w:color="auto"/>
        <w:bottom w:val="none" w:sz="0" w:space="0" w:color="auto"/>
        <w:right w:val="none" w:sz="0" w:space="0" w:color="auto"/>
      </w:divBdr>
    </w:div>
    <w:div w:id="1312364572">
      <w:bodyDiv w:val="1"/>
      <w:marLeft w:val="0"/>
      <w:marRight w:val="0"/>
      <w:marTop w:val="0"/>
      <w:marBottom w:val="0"/>
      <w:divBdr>
        <w:top w:val="none" w:sz="0" w:space="0" w:color="auto"/>
        <w:left w:val="none" w:sz="0" w:space="0" w:color="auto"/>
        <w:bottom w:val="none" w:sz="0" w:space="0" w:color="auto"/>
        <w:right w:val="none" w:sz="0" w:space="0" w:color="auto"/>
      </w:divBdr>
    </w:div>
    <w:div w:id="1406950746">
      <w:bodyDiv w:val="1"/>
      <w:marLeft w:val="0"/>
      <w:marRight w:val="0"/>
      <w:marTop w:val="0"/>
      <w:marBottom w:val="0"/>
      <w:divBdr>
        <w:top w:val="none" w:sz="0" w:space="0" w:color="auto"/>
        <w:left w:val="none" w:sz="0" w:space="0" w:color="auto"/>
        <w:bottom w:val="none" w:sz="0" w:space="0" w:color="auto"/>
        <w:right w:val="none" w:sz="0" w:space="0" w:color="auto"/>
      </w:divBdr>
    </w:div>
    <w:div w:id="1412387129">
      <w:bodyDiv w:val="1"/>
      <w:marLeft w:val="0"/>
      <w:marRight w:val="0"/>
      <w:marTop w:val="0"/>
      <w:marBottom w:val="0"/>
      <w:divBdr>
        <w:top w:val="none" w:sz="0" w:space="0" w:color="auto"/>
        <w:left w:val="none" w:sz="0" w:space="0" w:color="auto"/>
        <w:bottom w:val="none" w:sz="0" w:space="0" w:color="auto"/>
        <w:right w:val="none" w:sz="0" w:space="0" w:color="auto"/>
      </w:divBdr>
    </w:div>
    <w:div w:id="1416510488">
      <w:bodyDiv w:val="1"/>
      <w:marLeft w:val="0"/>
      <w:marRight w:val="0"/>
      <w:marTop w:val="0"/>
      <w:marBottom w:val="0"/>
      <w:divBdr>
        <w:top w:val="none" w:sz="0" w:space="0" w:color="auto"/>
        <w:left w:val="none" w:sz="0" w:space="0" w:color="auto"/>
        <w:bottom w:val="none" w:sz="0" w:space="0" w:color="auto"/>
        <w:right w:val="none" w:sz="0" w:space="0" w:color="auto"/>
      </w:divBdr>
    </w:div>
    <w:div w:id="1540699835">
      <w:bodyDiv w:val="1"/>
      <w:marLeft w:val="0"/>
      <w:marRight w:val="0"/>
      <w:marTop w:val="0"/>
      <w:marBottom w:val="0"/>
      <w:divBdr>
        <w:top w:val="none" w:sz="0" w:space="0" w:color="auto"/>
        <w:left w:val="none" w:sz="0" w:space="0" w:color="auto"/>
        <w:bottom w:val="none" w:sz="0" w:space="0" w:color="auto"/>
        <w:right w:val="none" w:sz="0" w:space="0" w:color="auto"/>
      </w:divBdr>
    </w:div>
    <w:div w:id="1552303056">
      <w:bodyDiv w:val="1"/>
      <w:marLeft w:val="0"/>
      <w:marRight w:val="0"/>
      <w:marTop w:val="0"/>
      <w:marBottom w:val="0"/>
      <w:divBdr>
        <w:top w:val="none" w:sz="0" w:space="0" w:color="auto"/>
        <w:left w:val="none" w:sz="0" w:space="0" w:color="auto"/>
        <w:bottom w:val="none" w:sz="0" w:space="0" w:color="auto"/>
        <w:right w:val="none" w:sz="0" w:space="0" w:color="auto"/>
      </w:divBdr>
    </w:div>
    <w:div w:id="1562902661">
      <w:bodyDiv w:val="1"/>
      <w:marLeft w:val="0"/>
      <w:marRight w:val="0"/>
      <w:marTop w:val="0"/>
      <w:marBottom w:val="0"/>
      <w:divBdr>
        <w:top w:val="none" w:sz="0" w:space="0" w:color="auto"/>
        <w:left w:val="none" w:sz="0" w:space="0" w:color="auto"/>
        <w:bottom w:val="none" w:sz="0" w:space="0" w:color="auto"/>
        <w:right w:val="none" w:sz="0" w:space="0" w:color="auto"/>
      </w:divBdr>
    </w:div>
    <w:div w:id="1622761645">
      <w:bodyDiv w:val="1"/>
      <w:marLeft w:val="0"/>
      <w:marRight w:val="0"/>
      <w:marTop w:val="0"/>
      <w:marBottom w:val="0"/>
      <w:divBdr>
        <w:top w:val="none" w:sz="0" w:space="0" w:color="auto"/>
        <w:left w:val="none" w:sz="0" w:space="0" w:color="auto"/>
        <w:bottom w:val="none" w:sz="0" w:space="0" w:color="auto"/>
        <w:right w:val="none" w:sz="0" w:space="0" w:color="auto"/>
      </w:divBdr>
    </w:div>
    <w:div w:id="1697660855">
      <w:bodyDiv w:val="1"/>
      <w:marLeft w:val="0"/>
      <w:marRight w:val="0"/>
      <w:marTop w:val="0"/>
      <w:marBottom w:val="0"/>
      <w:divBdr>
        <w:top w:val="none" w:sz="0" w:space="0" w:color="auto"/>
        <w:left w:val="none" w:sz="0" w:space="0" w:color="auto"/>
        <w:bottom w:val="none" w:sz="0" w:space="0" w:color="auto"/>
        <w:right w:val="none" w:sz="0" w:space="0" w:color="auto"/>
      </w:divBdr>
    </w:div>
    <w:div w:id="1786459275">
      <w:bodyDiv w:val="1"/>
      <w:marLeft w:val="0"/>
      <w:marRight w:val="0"/>
      <w:marTop w:val="0"/>
      <w:marBottom w:val="0"/>
      <w:divBdr>
        <w:top w:val="none" w:sz="0" w:space="0" w:color="auto"/>
        <w:left w:val="none" w:sz="0" w:space="0" w:color="auto"/>
        <w:bottom w:val="none" w:sz="0" w:space="0" w:color="auto"/>
        <w:right w:val="none" w:sz="0" w:space="0" w:color="auto"/>
      </w:divBdr>
    </w:div>
    <w:div w:id="1789473894">
      <w:bodyDiv w:val="1"/>
      <w:marLeft w:val="0"/>
      <w:marRight w:val="0"/>
      <w:marTop w:val="0"/>
      <w:marBottom w:val="0"/>
      <w:divBdr>
        <w:top w:val="none" w:sz="0" w:space="0" w:color="auto"/>
        <w:left w:val="none" w:sz="0" w:space="0" w:color="auto"/>
        <w:bottom w:val="none" w:sz="0" w:space="0" w:color="auto"/>
        <w:right w:val="none" w:sz="0" w:space="0" w:color="auto"/>
      </w:divBdr>
    </w:div>
    <w:div w:id="205156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386/macp.12.1.43_1" TargetMode="External"/><Relationship Id="rId21" Type="http://schemas.openxmlformats.org/officeDocument/2006/relationships/hyperlink" Target="https://www.schubert-verlag.de/aufgaben/arbeitsblaetter_a1_z/a1_arbeitsblaetter_index_z.htm" TargetMode="External"/><Relationship Id="rId42" Type="http://schemas.openxmlformats.org/officeDocument/2006/relationships/hyperlink" Target="http://www.dokbat.utb.cz" TargetMode="External"/><Relationship Id="rId47" Type="http://schemas.openxmlformats.org/officeDocument/2006/relationships/hyperlink" Target="https://www.utb.cz/?mdocs-file=6498" TargetMode="External"/><Relationship Id="rId63" Type="http://schemas.openxmlformats.org/officeDocument/2006/relationships/hyperlink" Target="https://jobcentrum.utb.cz/index.php?lang=cz" TargetMode="External"/><Relationship Id="rId68" Type="http://schemas.openxmlformats.org/officeDocument/2006/relationships/hyperlink" Target="https://www.utb.cz/mdocs-posts/smernice-rektora-c-18-2018/" TargetMode="External"/><Relationship Id="rId84" Type="http://schemas.openxmlformats.org/officeDocument/2006/relationships/hyperlink" Target="https://fame.utb.cz/mdocs-posts/sd-06-2017/" TargetMode="External"/><Relationship Id="rId89" Type="http://schemas.openxmlformats.org/officeDocument/2006/relationships/hyperlink" Target="https://fame.utb.cz/?mdocs-file=1673" TargetMode="External"/><Relationship Id="rId16" Type="http://schemas.openxmlformats.org/officeDocument/2006/relationships/hyperlink" Target="https://www.hueber.de/seite/pg_lehren_unterrichtsplan_mot" TargetMode="External"/><Relationship Id="rId107" Type="http://schemas.openxmlformats.org/officeDocument/2006/relationships/header" Target="header2.xml"/><Relationship Id="rId11" Type="http://schemas.openxmlformats.org/officeDocument/2006/relationships/hyperlink" Target="https://www.utb.cz/wp-login.php" TargetMode="External"/><Relationship Id="rId32" Type="http://schemas.openxmlformats.org/officeDocument/2006/relationships/hyperlink" Target="https://doi.org/10.9770/jssi.2017.7.1(12)" TargetMode="External"/><Relationship Id="rId37" Type="http://schemas.openxmlformats.org/officeDocument/2006/relationships/hyperlink" Target="http://dx.doi.org/10.9770/jssi.2017.6.1(8)" TargetMode="External"/><Relationship Id="rId53" Type="http://schemas.openxmlformats.org/officeDocument/2006/relationships/hyperlink" Target="https://fame.utb.cz/?mdocs-file=1212" TargetMode="External"/><Relationship Id="rId58" Type="http://schemas.openxmlformats.org/officeDocument/2006/relationships/hyperlink" Target="https://www.utb.cz/univerzita/uredni-deska/ruzne/zprava-o-vnitrnim-hodnoceni-kvality-utb-ve-zline/" TargetMode="External"/><Relationship Id="rId74" Type="http://schemas.openxmlformats.org/officeDocument/2006/relationships/hyperlink" Target="https://www.utb.cz/?mdocs-file=7724" TargetMode="External"/><Relationship Id="rId79" Type="http://schemas.openxmlformats.org/officeDocument/2006/relationships/hyperlink" Target="https://fame.utb.cz/?mdocs-file=1673" TargetMode="External"/><Relationship Id="rId102" Type="http://schemas.openxmlformats.org/officeDocument/2006/relationships/hyperlink" Target="https://fame.utb.cz/en/student-2/study/bachelors-work-placement/" TargetMode="External"/><Relationship Id="rId5" Type="http://schemas.openxmlformats.org/officeDocument/2006/relationships/webSettings" Target="webSettings.xml"/><Relationship Id="rId90" Type="http://schemas.openxmlformats.org/officeDocument/2006/relationships/hyperlink" Target="https://www.utb.cz/univerzita/uredni-deska/vnitrni-normy-a-predpisy/vnitrni-predpisy/" TargetMode="External"/><Relationship Id="rId95" Type="http://schemas.openxmlformats.org/officeDocument/2006/relationships/chart" Target="charts/chart3.xml"/><Relationship Id="rId22" Type="http://schemas.openxmlformats.org/officeDocument/2006/relationships/hyperlink" Target="https://doi.org/10.11118/actaun201563020525" TargetMode="External"/><Relationship Id="rId27" Type="http://schemas.openxmlformats.org/officeDocument/2006/relationships/hyperlink" Target="https://doi.org/10.1515/humaff-2016-0029" TargetMode="External"/><Relationship Id="rId43" Type="http://schemas.openxmlformats.org/officeDocument/2006/relationships/hyperlink" Target="http://www.batovaskola.cz" TargetMode="External"/><Relationship Id="rId48" Type="http://schemas.openxmlformats.org/officeDocument/2006/relationships/hyperlink" Target="https://www.utb.cz/univerzita/o-univerzite/struktura/organy/rada-pro-vnitrni-hodnoceni/" TargetMode="External"/><Relationship Id="rId64" Type="http://schemas.openxmlformats.org/officeDocument/2006/relationships/hyperlink" Target="https://jobcentrum.utb.cz/index.php?option=com_career&amp;view=offers&amp;Itemid=105&amp;lang=cz" TargetMode="External"/><Relationship Id="rId69" Type="http://schemas.openxmlformats.org/officeDocument/2006/relationships/hyperlink" Target="https://jobcentrum.utb.cz/index.php?option=com_content&amp;view=article&amp;id=21&amp;Itemid=156&amp;lang=cz" TargetMode="External"/><Relationship Id="rId80" Type="http://schemas.openxmlformats.org/officeDocument/2006/relationships/hyperlink" Target="https://fame.utb.cz/mdocs-posts/sd-01-2018/" TargetMode="External"/><Relationship Id="rId85" Type="http://schemas.openxmlformats.org/officeDocument/2006/relationships/hyperlink" Target="https://digilib.k.utb.cz" TargetMode="External"/><Relationship Id="rId12" Type="http://schemas.openxmlformats.org/officeDocument/2006/relationships/hyperlink" Target="https://fame.utb.cz/wp-login.php" TargetMode="External"/><Relationship Id="rId17" Type="http://schemas.openxmlformats.org/officeDocument/2006/relationships/hyperlink" Target="http://www.deutschunddeutlich.de/" TargetMode="External"/><Relationship Id="rId33" Type="http://schemas.openxmlformats.org/officeDocument/2006/relationships/hyperlink" Target="http://link.springer.com/article/10.1007/s11294-015-9514-3?wt_mc=alerts.TOCjournals" TargetMode="External"/><Relationship Id="rId38" Type="http://schemas.openxmlformats.org/officeDocument/2006/relationships/hyperlink" Target="http://www.ufu.utb.cz/konference/sbornik2015.pdf" TargetMode="External"/><Relationship Id="rId59" Type="http://schemas.openxmlformats.org/officeDocument/2006/relationships/hyperlink" Target="https://www.utb.cz/mdocs-posts/smernice-rektora-c-8-2018/" TargetMode="External"/><Relationship Id="rId103" Type="http://schemas.openxmlformats.org/officeDocument/2006/relationships/hyperlink" Target="https://fame.utb.cz/mdocs-posts/dr-01-2018/" TargetMode="External"/><Relationship Id="rId108" Type="http://schemas.openxmlformats.org/officeDocument/2006/relationships/footer" Target="footer3.xml"/><Relationship Id="rId54" Type="http://schemas.openxmlformats.org/officeDocument/2006/relationships/hyperlink" Target="https://www.utb.cz/univerzita/uredni-deska/vnitrni-normy-a-predpisy/vnitrni-predpisy/" TargetMode="External"/><Relationship Id="rId70" Type="http://schemas.openxmlformats.org/officeDocument/2006/relationships/hyperlink" Target="https://www.utb.cz/?mdocs-file=6496" TargetMode="External"/><Relationship Id="rId75" Type="http://schemas.openxmlformats.org/officeDocument/2006/relationships/hyperlink" Target="https://fame.utb.cz/?mdocs-file=6005" TargetMode="External"/><Relationship Id="rId91" Type="http://schemas.openxmlformats.org/officeDocument/2006/relationships/chart" Target="charts/chart1.xml"/><Relationship Id="rId96"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23" Type="http://schemas.openxmlformats.org/officeDocument/2006/relationships/hyperlink" Target="https://doi.org/10.14254/2071-789X.2018/11-1/17" TargetMode="External"/><Relationship Id="rId28" Type="http://schemas.openxmlformats.org/officeDocument/2006/relationships/hyperlink" Target="https://doi.org/10.11118/actaun201765010237" TargetMode="External"/><Relationship Id="rId36" Type="http://schemas.openxmlformats.org/officeDocument/2006/relationships/hyperlink" Target="https://doi.org/10.21003/ea.V162-13" TargetMode="External"/><Relationship Id="rId49" Type="http://schemas.openxmlformats.org/officeDocument/2006/relationships/hyperlink" Target="https://www.utb.cz/?mdocs-file=1759" TargetMode="External"/><Relationship Id="rId57" Type="http://schemas.openxmlformats.org/officeDocument/2006/relationships/hyperlink" Target="https://www.utb.cz/univerzita/uredni-deska/ruzne/zprava-o-vnitrnim-hodnoceni-kvality-utb-ve-zline/" TargetMode="External"/><Relationship Id="rId106" Type="http://schemas.openxmlformats.org/officeDocument/2006/relationships/footer" Target="footer2.xm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doi.org/10.21003/ea.V166-20" TargetMode="External"/><Relationship Id="rId44" Type="http://schemas.openxmlformats.org/officeDocument/2006/relationships/hyperlink" Target="http://olympiada.fame.utb.cz" TargetMode="External"/><Relationship Id="rId52" Type="http://schemas.openxmlformats.org/officeDocument/2006/relationships/hyperlink" Target="https://www.utb.cz/?mdocs-file=9139" TargetMode="External"/><Relationship Id="rId60" Type="http://schemas.openxmlformats.org/officeDocument/2006/relationships/hyperlink" Target="https://stag.utb.cz/portal/" TargetMode="External"/><Relationship Id="rId65" Type="http://schemas.openxmlformats.org/officeDocument/2006/relationships/hyperlink" Target="https://jobcentrum.utb.cz/index.php?option=com_content&amp;view=article&amp;id=21&amp;Itemid=156&amp;lang=cz" TargetMode="External"/><Relationship Id="rId73" Type="http://schemas.openxmlformats.org/officeDocument/2006/relationships/hyperlink" Target="https://www.utb.cz/?mdocs-file=7718" TargetMode="External"/><Relationship Id="rId78" Type="http://schemas.openxmlformats.org/officeDocument/2006/relationships/hyperlink" Target="https://www.utb.cz/?mdocs-file=6492" TargetMode="External"/><Relationship Id="rId81" Type="http://schemas.openxmlformats.org/officeDocument/2006/relationships/hyperlink" Target="https://www.utb.cz/?mdocs-file=6492" TargetMode="External"/><Relationship Id="rId86" Type="http://schemas.openxmlformats.org/officeDocument/2006/relationships/hyperlink" Target="https://www.utb.cz/?mdocs-file=6492" TargetMode="External"/><Relationship Id="rId94" Type="http://schemas.microsoft.com/office/2011/relationships/commentsExtended" Target="commentsExtended.xml"/><Relationship Id="rId99" Type="http://schemas.openxmlformats.org/officeDocument/2006/relationships/hyperlink" Target="https://fame.utb.cz/en/about-the-faculty-2/official-board/internal-rules-and-regulations/rules-and-regulations/" TargetMode="External"/><Relationship Id="rId101" Type="http://schemas.openxmlformats.org/officeDocument/2006/relationships/hyperlink" Target="https://stag.utb.cz/portal/studium/index.html?pc_lang=en"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fame.utb.cz/en/student-2/study/bachelors-work-placement/" TargetMode="External"/><Relationship Id="rId18" Type="http://schemas.openxmlformats.org/officeDocument/2006/relationships/hyperlink" Target="https://www.schubert-verlag.de/aufgaben/arbeitsblaetter_a1_z/a1_arbeitsblaetter_index_z.htm" TargetMode="External"/><Relationship Id="rId39" Type="http://schemas.openxmlformats.org/officeDocument/2006/relationships/hyperlink" Target="https://doi.org/10.9770/jssi.2017.7.1(12)" TargetMode="External"/><Relationship Id="rId109" Type="http://schemas.openxmlformats.org/officeDocument/2006/relationships/fontTable" Target="fontTable.xml"/><Relationship Id="rId34" Type="http://schemas.openxmlformats.org/officeDocument/2006/relationships/hyperlink" Target="http://link.springer.com/article/10.1007/s11294-015-9529-9" TargetMode="External"/><Relationship Id="rId50" Type="http://schemas.openxmlformats.org/officeDocument/2006/relationships/hyperlink" Target="https://www.utb.cz/univerzita/uredni-deska/vnitrni-normy-a-predpisy/vnitrni-predpisy/" TargetMode="External"/><Relationship Id="rId55" Type="http://schemas.openxmlformats.org/officeDocument/2006/relationships/hyperlink" Target="https://www.utb.cz/?mdocs-file=6492" TargetMode="External"/><Relationship Id="rId76" Type="http://schemas.openxmlformats.org/officeDocument/2006/relationships/hyperlink" Target="https://fame.utb.cz/o-fakulte/mezinarodni-vztahy/" TargetMode="External"/><Relationship Id="rId97" Type="http://schemas.openxmlformats.org/officeDocument/2006/relationships/hyperlink" Target="http://vyuka.fame.utb.cz" TargetMode="External"/><Relationship Id="rId10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utb.cz/?mdocs-file=6474" TargetMode="External"/><Relationship Id="rId92" Type="http://schemas.openxmlformats.org/officeDocument/2006/relationships/chart" Target="charts/chart2.xml"/><Relationship Id="rId2" Type="http://schemas.openxmlformats.org/officeDocument/2006/relationships/numbering" Target="numbering.xml"/><Relationship Id="rId29" Type="http://schemas.openxmlformats.org/officeDocument/2006/relationships/hyperlink" Target="http://dx.doi.org/10.15240/tul/001/2014-2-011" TargetMode="External"/><Relationship Id="rId24" Type="http://schemas.openxmlformats.org/officeDocument/2006/relationships/hyperlink" Target="http://aimijournal.com/Jg/0/1/b0ad8f15-aab9-4f7c-925d-62e949e51eca/1" TargetMode="External"/><Relationship Id="rId40" Type="http://schemas.openxmlformats.org/officeDocument/2006/relationships/hyperlink" Target="http://yadda.icm.edu.pl/yadda/element/bwmeta1.element.baztech-89faa483-80d5-49c1-9b5a-954e33c7b2e1" TargetMode="External"/><Relationship Id="rId45" Type="http://schemas.openxmlformats.org/officeDocument/2006/relationships/image" Target="media/image1.gif"/><Relationship Id="rId66" Type="http://schemas.openxmlformats.org/officeDocument/2006/relationships/hyperlink" Target="http://portal.k.utb.cz" TargetMode="External"/><Relationship Id="rId87" Type="http://schemas.openxmlformats.org/officeDocument/2006/relationships/hyperlink" Target="https://fame.utb.cz/?mdocs-file=1673" TargetMode="External"/><Relationship Id="rId110" Type="http://schemas.microsoft.com/office/2011/relationships/people" Target="people.xml"/><Relationship Id="rId61" Type="http://schemas.openxmlformats.org/officeDocument/2006/relationships/hyperlink" Target="https://www.utb.cz/univerzita/uredni-deska/vnitrni-normy-a-predpisy/" TargetMode="External"/><Relationship Id="rId82" Type="http://schemas.openxmlformats.org/officeDocument/2006/relationships/hyperlink" Target="https://fame.utb.cz/?mdocs-file=1673" TargetMode="External"/><Relationship Id="rId19" Type="http://schemas.openxmlformats.org/officeDocument/2006/relationships/hyperlink" Target="https://www.hueber.de/seite/pg_lehren_unterrichtsplan_mot" TargetMode="External"/><Relationship Id="rId14"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0" Type="http://schemas.openxmlformats.org/officeDocument/2006/relationships/hyperlink" Target="http://web.a.ebscohost.com/ehost/pdfviewer/pdfviewer?sid=e1bec196-660d-4cce-8555-fffe2198ddfd%40sessionmgr4005&amp;vid=0&amp;hid=4106" TargetMode="External"/><Relationship Id="rId35" Type="http://schemas.openxmlformats.org/officeDocument/2006/relationships/hyperlink" Target="https://doi.org/10.17512/pjms.2017.15.1.08" TargetMode="External"/><Relationship Id="rId56" Type="http://schemas.openxmlformats.org/officeDocument/2006/relationships/hyperlink" Target="https://fame.utb.cz/?mdocs-file=1673" TargetMode="External"/><Relationship Id="rId77" Type="http://schemas.openxmlformats.org/officeDocument/2006/relationships/hyperlink" Target="https://fame.utb.cz/?mdocs-file=1673" TargetMode="External"/><Relationship Id="rId100" Type="http://schemas.openxmlformats.org/officeDocument/2006/relationships/hyperlink" Target="https://fame.utb.cz/en/about-the-faculty-2/official-board/internal-rules-and-regulations/fame-deans-regulations/" TargetMode="External"/><Relationship Id="rId105" Type="http://schemas.openxmlformats.org/officeDocument/2006/relationships/footer" Target="footer1.xml"/><Relationship Id="rId8" Type="http://schemas.openxmlformats.org/officeDocument/2006/relationships/hyperlink" Target="https://utbcz-my.sharepoint.com/:f:/g/personal/pilik_utb_cz/ElvN5-rzDhFDuMZWVB5ZLNEBTfmDKi_dhHvBw5eRJ210Mw?e=4wfogt" TargetMode="External"/><Relationship Id="rId51" Type="http://schemas.openxmlformats.org/officeDocument/2006/relationships/hyperlink" Target="https://www.utb.cz/mdocs-posts/sr_13_2017/" TargetMode="External"/><Relationship Id="rId72" Type="http://schemas.openxmlformats.org/officeDocument/2006/relationships/hyperlink" Target="https://www.utb.cz/?mdocs-file=6506" TargetMode="External"/><Relationship Id="rId93" Type="http://schemas.openxmlformats.org/officeDocument/2006/relationships/comments" Target="comments.xml"/><Relationship Id="rId98" Type="http://schemas.openxmlformats.org/officeDocument/2006/relationships/hyperlink" Target="https://www.utb.cz/en/university/official-board/internal-rules-and-regulations/rules-and-regulations/" TargetMode="External"/><Relationship Id="rId3" Type="http://schemas.openxmlformats.org/officeDocument/2006/relationships/styles" Target="styles.xml"/><Relationship Id="rId25" Type="http://schemas.openxmlformats.org/officeDocument/2006/relationships/hyperlink" Target="https://doi.org/10.7441/joc.2015.04.05" TargetMode="External"/><Relationship Id="rId46" Type="http://schemas.openxmlformats.org/officeDocument/2006/relationships/hyperlink" Target="https://www.utb.cz/?mdocs-file=6474" TargetMode="External"/><Relationship Id="rId67" Type="http://schemas.openxmlformats.org/officeDocument/2006/relationships/hyperlink" Target="http://portal.k.utb.cz/databases/alphabetical" TargetMode="External"/><Relationship Id="rId20" Type="http://schemas.openxmlformats.org/officeDocument/2006/relationships/hyperlink" Target="http://www.deutschunddeutlich.de/" TargetMode="External"/><Relationship Id="rId41" Type="http://schemas.openxmlformats.org/officeDocument/2006/relationships/hyperlink" Target="http://www.ufu.utb.cz/konference/" TargetMode="External"/><Relationship Id="rId62" Type="http://schemas.openxmlformats.org/officeDocument/2006/relationships/hyperlink" Target="https://fame.utb.cz/o-fakulte/uredni-deska/vnitrni-normy-a-predpisy/" TargetMode="External"/><Relationship Id="rId83" Type="http://schemas.openxmlformats.org/officeDocument/2006/relationships/hyperlink" Target="https://fame.utb.cz/mdocs-posts/sd-01-2018/" TargetMode="External"/><Relationship Id="rId88" Type="http://schemas.openxmlformats.org/officeDocument/2006/relationships/hyperlink" Target="https://www.utb.cz/?mdocs-file=6492" TargetMode="External"/><Relationship Id="rId111"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Se&#353;it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FaME_BSP_EM_eng!$H$4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3F1-4902-AEBA-2023E106E39A}"/>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3F1-4902-AEBA-2023E106E39A}"/>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3F1-4902-AEBA-2023E106E39A}"/>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3F1-4902-AEBA-2023E106E39A}"/>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FaME_BSP_EM_eng!$G$5:$G$8</c:f>
              <c:strCache>
                <c:ptCount val="4"/>
                <c:pt idx="0">
                  <c:v>profesoři</c:v>
                </c:pt>
                <c:pt idx="1">
                  <c:v>docenti</c:v>
                </c:pt>
                <c:pt idx="2">
                  <c:v>Ph.D.</c:v>
                </c:pt>
                <c:pt idx="3">
                  <c:v>lektoři</c:v>
                </c:pt>
              </c:strCache>
            </c:strRef>
          </c:cat>
          <c:val>
            <c:numRef>
              <c:f>FaME_BSP_EM_eng!$H$5:$H$8</c:f>
              <c:numCache>
                <c:formatCode>General</c:formatCode>
                <c:ptCount val="4"/>
                <c:pt idx="0">
                  <c:v>1</c:v>
                </c:pt>
                <c:pt idx="1">
                  <c:v>13</c:v>
                </c:pt>
                <c:pt idx="2">
                  <c:v>32</c:v>
                </c:pt>
                <c:pt idx="3">
                  <c:v>7</c:v>
                </c:pt>
              </c:numCache>
            </c:numRef>
          </c:val>
          <c:extLst>
            <c:ext xmlns:c16="http://schemas.microsoft.com/office/drawing/2014/chart" uri="{C3380CC4-5D6E-409C-BE32-E72D297353CC}">
              <c16:uniqueId val="{00000008-23F1-4902-AEBA-2023E106E39A}"/>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967388451443573"/>
          <c:y val="0.17171296296296298"/>
          <c:w val="0.51120800524934373"/>
          <c:h val="0.82828703703703699"/>
        </c:manualLayout>
      </c:layout>
      <c:doughnutChart>
        <c:varyColors val="1"/>
        <c:ser>
          <c:idx val="0"/>
          <c:order val="0"/>
          <c:dPt>
            <c:idx val="0"/>
            <c:bubble3D val="0"/>
            <c:spPr>
              <a:solidFill>
                <a:schemeClr val="accent1">
                  <a:lumMod val="20000"/>
                  <a:lumOff val="8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E54-4810-BE02-50FA4411340D}"/>
              </c:ext>
            </c:extLst>
          </c:dPt>
          <c:dPt>
            <c:idx val="1"/>
            <c:bubble3D val="0"/>
            <c:spPr>
              <a:solidFill>
                <a:schemeClr val="accent1"/>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E54-4810-BE02-50FA4411340D}"/>
              </c:ext>
            </c:extLst>
          </c:dPt>
          <c:dPt>
            <c:idx val="2"/>
            <c:bubble3D val="0"/>
            <c:spPr>
              <a:solidFill>
                <a:schemeClr val="accent1">
                  <a:lumMod val="75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E54-4810-BE02-50FA4411340D}"/>
              </c:ext>
            </c:extLst>
          </c:dPt>
          <c:dPt>
            <c:idx val="3"/>
            <c:bubble3D val="0"/>
            <c:spPr>
              <a:solidFill>
                <a:schemeClr val="accent1">
                  <a:lumMod val="60000"/>
                  <a:lumOff val="4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E54-4810-BE02-50FA4411340D}"/>
              </c:ext>
            </c:extLst>
          </c:dPt>
          <c:dPt>
            <c:idx val="4"/>
            <c:bubble3D val="0"/>
            <c:spPr>
              <a:solidFill>
                <a:schemeClr val="accent1">
                  <a:lumMod val="5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E54-4810-BE02-50FA4411340D}"/>
              </c:ext>
            </c:extLst>
          </c:dPt>
          <c:dPt>
            <c:idx val="5"/>
            <c:bubble3D val="0"/>
            <c:spPr>
              <a:solidFill>
                <a:schemeClr val="accent1">
                  <a:lumMod val="40000"/>
                  <a:lumOff val="6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3E54-4810-BE02-50FA4411340D}"/>
              </c:ext>
            </c:extLst>
          </c:dPt>
          <c:dLbls>
            <c:dLbl>
              <c:idx val="0"/>
              <c:layout>
                <c:manualLayout>
                  <c:x val="2.7879423032046483E-3"/>
                  <c:y val="-5.5555555555555601E-2"/>
                </c:manualLayout>
              </c:layout>
              <c:spPr>
                <a:solidFill>
                  <a:schemeClr val="accent1">
                    <a:lumMod val="20000"/>
                    <a:lumOff val="80000"/>
                  </a:schemeClr>
                </a:solidFill>
                <a:ln>
                  <a:noFill/>
                </a:ln>
                <a:effectLst>
                  <a:outerShdw blurRad="50800" dist="38100" dir="2700000" algn="tl" rotWithShape="0">
                    <a:schemeClr val="tx1">
                      <a:alpha val="40000"/>
                    </a:scheme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E54-4810-BE02-50FA4411340D}"/>
                </c:ext>
              </c:extLst>
            </c:dLbl>
            <c:dLbl>
              <c:idx val="1"/>
              <c:spPr>
                <a:solidFill>
                  <a:schemeClr val="accent1"/>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3-3E54-4810-BE02-50FA4411340D}"/>
                </c:ext>
              </c:extLst>
            </c:dLbl>
            <c:dLbl>
              <c:idx val="2"/>
              <c:spPr>
                <a:solidFill>
                  <a:schemeClr val="accent1">
                    <a:lumMod val="75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5-3E54-4810-BE02-50FA4411340D}"/>
                </c:ext>
              </c:extLst>
            </c:dLbl>
            <c:dLbl>
              <c:idx val="3"/>
              <c:spPr>
                <a:solidFill>
                  <a:schemeClr val="accent1">
                    <a:lumMod val="60000"/>
                    <a:lumOff val="4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7-3E54-4810-BE02-50FA4411340D}"/>
                </c:ext>
              </c:extLst>
            </c:dLbl>
            <c:dLbl>
              <c:idx val="4"/>
              <c:layout>
                <c:manualLayout>
                  <c:x val="-1.3939711516023804E-2"/>
                  <c:y val="-3.7037037037037035E-2"/>
                </c:manualLayout>
              </c:layout>
              <c:spPr>
                <a:solidFill>
                  <a:schemeClr val="accent1">
                    <a:lumMod val="5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E54-4810-BE02-50FA4411340D}"/>
                </c:ext>
              </c:extLst>
            </c:dLbl>
            <c:dLbl>
              <c:idx val="5"/>
              <c:spPr>
                <a:solidFill>
                  <a:schemeClr val="accent1">
                    <a:lumMod val="40000"/>
                    <a:lumOff val="6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B-3E54-4810-BE02-50FA4411340D}"/>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List1!$A$3:$A$8</c:f>
              <c:strCache>
                <c:ptCount val="6"/>
                <c:pt idx="0">
                  <c:v>profesoři</c:v>
                </c:pt>
                <c:pt idx="1">
                  <c:v>docenti</c:v>
                </c:pt>
                <c:pt idx="2">
                  <c:v>Ph.D.</c:v>
                </c:pt>
                <c:pt idx="3">
                  <c:v>asistenti</c:v>
                </c:pt>
                <c:pt idx="4">
                  <c:v>lektoři </c:v>
                </c:pt>
                <c:pt idx="5">
                  <c:v>odborník z praxe</c:v>
                </c:pt>
              </c:strCache>
            </c:strRef>
          </c:cat>
          <c:val>
            <c:numRef>
              <c:f>List1!$B$3:$B$8</c:f>
              <c:numCache>
                <c:formatCode>General</c:formatCode>
                <c:ptCount val="6"/>
                <c:pt idx="0">
                  <c:v>2</c:v>
                </c:pt>
                <c:pt idx="1">
                  <c:v>8</c:v>
                </c:pt>
                <c:pt idx="2">
                  <c:v>26</c:v>
                </c:pt>
                <c:pt idx="3">
                  <c:v>3</c:v>
                </c:pt>
                <c:pt idx="4">
                  <c:v>5</c:v>
                </c:pt>
                <c:pt idx="5">
                  <c:v>4</c:v>
                </c:pt>
              </c:numCache>
            </c:numRef>
          </c:val>
          <c:extLst>
            <c:ext xmlns:c16="http://schemas.microsoft.com/office/drawing/2014/chart" uri="{C3380CC4-5D6E-409C-BE32-E72D297353CC}">
              <c16:uniqueId val="{0000000C-3E54-4810-BE02-50FA4411340D}"/>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dk1">
          <a:lumMod val="25000"/>
          <a:lumOff val="7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FaME_BSP_EM_eng!$Q$22</c:f>
              <c:strCache>
                <c:ptCount val="1"/>
                <c:pt idx="0">
                  <c:v>prof.</c:v>
                </c:pt>
              </c:strCache>
            </c:strRef>
          </c:tx>
          <c:spPr>
            <a:solidFill>
              <a:schemeClr val="accent1"/>
            </a:solidFill>
            <a:ln>
              <a:noFill/>
            </a:ln>
            <a:effectLst/>
          </c:spPr>
          <c:invertIfNegative val="0"/>
          <c:cat>
            <c:strRef>
              <c:f>FaME_BSP_EM_eng!$P$23:$P$26</c:f>
              <c:strCache>
                <c:ptCount val="4"/>
                <c:pt idx="0">
                  <c:v>30-40</c:v>
                </c:pt>
                <c:pt idx="1">
                  <c:v>41-50</c:v>
                </c:pt>
                <c:pt idx="2">
                  <c:v>51-60</c:v>
                </c:pt>
                <c:pt idx="3">
                  <c:v>61+</c:v>
                </c:pt>
              </c:strCache>
            </c:strRef>
          </c:cat>
          <c:val>
            <c:numRef>
              <c:f>FaME_BSP_EM_eng!$Q$23:$Q$26</c:f>
              <c:numCache>
                <c:formatCode>General</c:formatCode>
                <c:ptCount val="4"/>
                <c:pt idx="1">
                  <c:v>1</c:v>
                </c:pt>
              </c:numCache>
            </c:numRef>
          </c:val>
          <c:extLst>
            <c:ext xmlns:c16="http://schemas.microsoft.com/office/drawing/2014/chart" uri="{C3380CC4-5D6E-409C-BE32-E72D297353CC}">
              <c16:uniqueId val="{00000000-8ECE-4D33-96D5-E35858E1079E}"/>
            </c:ext>
          </c:extLst>
        </c:ser>
        <c:ser>
          <c:idx val="1"/>
          <c:order val="1"/>
          <c:tx>
            <c:strRef>
              <c:f>FaME_BSP_EM_eng!$R$22</c:f>
              <c:strCache>
                <c:ptCount val="1"/>
                <c:pt idx="0">
                  <c:v>doc.</c:v>
                </c:pt>
              </c:strCache>
            </c:strRef>
          </c:tx>
          <c:spPr>
            <a:solidFill>
              <a:schemeClr val="accent2"/>
            </a:solidFill>
            <a:ln>
              <a:noFill/>
            </a:ln>
            <a:effectLst/>
          </c:spPr>
          <c:invertIfNegative val="0"/>
          <c:cat>
            <c:strRef>
              <c:f>FaME_BSP_EM_eng!$P$23:$P$26</c:f>
              <c:strCache>
                <c:ptCount val="4"/>
                <c:pt idx="0">
                  <c:v>30-40</c:v>
                </c:pt>
                <c:pt idx="1">
                  <c:v>41-50</c:v>
                </c:pt>
                <c:pt idx="2">
                  <c:v>51-60</c:v>
                </c:pt>
                <c:pt idx="3">
                  <c:v>61+</c:v>
                </c:pt>
              </c:strCache>
            </c:strRef>
          </c:cat>
          <c:val>
            <c:numRef>
              <c:f>FaME_BSP_EM_eng!$R$23:$R$26</c:f>
              <c:numCache>
                <c:formatCode>General</c:formatCode>
                <c:ptCount val="4"/>
                <c:pt idx="0">
                  <c:v>4</c:v>
                </c:pt>
                <c:pt idx="1">
                  <c:v>3</c:v>
                </c:pt>
                <c:pt idx="2">
                  <c:v>2</c:v>
                </c:pt>
                <c:pt idx="3">
                  <c:v>4</c:v>
                </c:pt>
              </c:numCache>
            </c:numRef>
          </c:val>
          <c:extLst>
            <c:ext xmlns:c16="http://schemas.microsoft.com/office/drawing/2014/chart" uri="{C3380CC4-5D6E-409C-BE32-E72D297353CC}">
              <c16:uniqueId val="{00000001-8ECE-4D33-96D5-E35858E1079E}"/>
            </c:ext>
          </c:extLst>
        </c:ser>
        <c:ser>
          <c:idx val="2"/>
          <c:order val="2"/>
          <c:tx>
            <c:strRef>
              <c:f>FaME_BSP_EM_eng!$S$22</c:f>
              <c:strCache>
                <c:ptCount val="1"/>
                <c:pt idx="0">
                  <c:v>Ph.D.</c:v>
                </c:pt>
              </c:strCache>
            </c:strRef>
          </c:tx>
          <c:spPr>
            <a:solidFill>
              <a:schemeClr val="accent3"/>
            </a:solidFill>
            <a:ln>
              <a:noFill/>
            </a:ln>
            <a:effectLst/>
          </c:spPr>
          <c:invertIfNegative val="0"/>
          <c:cat>
            <c:strRef>
              <c:f>FaME_BSP_EM_eng!$P$23:$P$26</c:f>
              <c:strCache>
                <c:ptCount val="4"/>
                <c:pt idx="0">
                  <c:v>30-40</c:v>
                </c:pt>
                <c:pt idx="1">
                  <c:v>41-50</c:v>
                </c:pt>
                <c:pt idx="2">
                  <c:v>51-60</c:v>
                </c:pt>
                <c:pt idx="3">
                  <c:v>61+</c:v>
                </c:pt>
              </c:strCache>
            </c:strRef>
          </c:cat>
          <c:val>
            <c:numRef>
              <c:f>FaME_BSP_EM_eng!$S$23:$S$26</c:f>
              <c:numCache>
                <c:formatCode>General</c:formatCode>
                <c:ptCount val="4"/>
                <c:pt idx="0">
                  <c:v>19</c:v>
                </c:pt>
                <c:pt idx="1">
                  <c:v>7</c:v>
                </c:pt>
                <c:pt idx="2">
                  <c:v>3</c:v>
                </c:pt>
                <c:pt idx="3">
                  <c:v>3</c:v>
                </c:pt>
              </c:numCache>
            </c:numRef>
          </c:val>
          <c:extLst>
            <c:ext xmlns:c16="http://schemas.microsoft.com/office/drawing/2014/chart" uri="{C3380CC4-5D6E-409C-BE32-E72D297353CC}">
              <c16:uniqueId val="{00000002-8ECE-4D33-96D5-E35858E1079E}"/>
            </c:ext>
          </c:extLst>
        </c:ser>
        <c:ser>
          <c:idx val="3"/>
          <c:order val="3"/>
          <c:tx>
            <c:strRef>
              <c:f>FaME_BSP_EM_eng!$T$22</c:f>
              <c:strCache>
                <c:ptCount val="1"/>
                <c:pt idx="0">
                  <c:v>lektoři</c:v>
                </c:pt>
              </c:strCache>
            </c:strRef>
          </c:tx>
          <c:spPr>
            <a:solidFill>
              <a:schemeClr val="accent4"/>
            </a:solidFill>
            <a:ln>
              <a:noFill/>
            </a:ln>
            <a:effectLst/>
          </c:spPr>
          <c:invertIfNegative val="0"/>
          <c:cat>
            <c:strRef>
              <c:f>FaME_BSP_EM_eng!$P$23:$P$26</c:f>
              <c:strCache>
                <c:ptCount val="4"/>
                <c:pt idx="0">
                  <c:v>30-40</c:v>
                </c:pt>
                <c:pt idx="1">
                  <c:v>41-50</c:v>
                </c:pt>
                <c:pt idx="2">
                  <c:v>51-60</c:v>
                </c:pt>
                <c:pt idx="3">
                  <c:v>61+</c:v>
                </c:pt>
              </c:strCache>
            </c:strRef>
          </c:cat>
          <c:val>
            <c:numRef>
              <c:f>FaME_BSP_EM_eng!$T$23:$T$26</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8ECE-4D33-96D5-E35858E1079E}"/>
            </c:ext>
          </c:extLst>
        </c:ser>
        <c:dLbls>
          <c:showLegendKey val="0"/>
          <c:showVal val="0"/>
          <c:showCatName val="0"/>
          <c:showSerName val="0"/>
          <c:showPercent val="0"/>
          <c:showBubbleSize val="0"/>
        </c:dLbls>
        <c:gapWidth val="219"/>
        <c:overlap val="-27"/>
        <c:axId val="-694555728"/>
        <c:axId val="-425871280"/>
      </c:barChart>
      <c:catAx>
        <c:axId val="-694555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71280"/>
        <c:crosses val="autoZero"/>
        <c:auto val="1"/>
        <c:lblAlgn val="ctr"/>
        <c:lblOffset val="100"/>
        <c:noMultiLvlLbl val="0"/>
      </c:catAx>
      <c:valAx>
        <c:axId val="-425871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945557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5.4259499396191777E-2"/>
          <c:y val="0.17171296296296296"/>
          <c:w val="0.70352205125462886"/>
          <c:h val="0.61498432487605714"/>
        </c:manualLayout>
      </c:layout>
      <c:barChart>
        <c:barDir val="col"/>
        <c:grouping val="clustered"/>
        <c:varyColors val="0"/>
        <c:ser>
          <c:idx val="0"/>
          <c:order val="0"/>
          <c:tx>
            <c:strRef>
              <c:f>List2!$C$13</c:f>
              <c:strCache>
                <c:ptCount val="1"/>
                <c:pt idx="0">
                  <c:v>prof.</c:v>
                </c:pt>
              </c:strCache>
            </c:strRef>
          </c:tx>
          <c:spPr>
            <a:solidFill>
              <a:schemeClr val="accent1">
                <a:shade val="53000"/>
              </a:schemeClr>
            </a:solidFill>
            <a:ln>
              <a:noFill/>
            </a:ln>
            <a:effectLst/>
          </c:spPr>
          <c:invertIfNegative val="0"/>
          <c:cat>
            <c:strRef>
              <c:f>List2!$B$14:$B$17</c:f>
              <c:strCache>
                <c:ptCount val="4"/>
                <c:pt idx="0">
                  <c:v>30-40</c:v>
                </c:pt>
                <c:pt idx="1">
                  <c:v>41-50</c:v>
                </c:pt>
                <c:pt idx="2">
                  <c:v>51-60</c:v>
                </c:pt>
                <c:pt idx="3">
                  <c:v>61+</c:v>
                </c:pt>
              </c:strCache>
            </c:strRef>
          </c:cat>
          <c:val>
            <c:numRef>
              <c:f>List2!$C$14:$C$17</c:f>
              <c:numCache>
                <c:formatCode>General</c:formatCode>
                <c:ptCount val="4"/>
                <c:pt idx="1">
                  <c:v>1</c:v>
                </c:pt>
                <c:pt idx="2">
                  <c:v>1</c:v>
                </c:pt>
                <c:pt idx="3">
                  <c:v>4</c:v>
                </c:pt>
              </c:numCache>
            </c:numRef>
          </c:val>
          <c:extLst>
            <c:ext xmlns:c16="http://schemas.microsoft.com/office/drawing/2014/chart" uri="{C3380CC4-5D6E-409C-BE32-E72D297353CC}">
              <c16:uniqueId val="{00000000-1F5A-4551-A8B9-9252D0103686}"/>
            </c:ext>
          </c:extLst>
        </c:ser>
        <c:ser>
          <c:idx val="1"/>
          <c:order val="1"/>
          <c:tx>
            <c:strRef>
              <c:f>List2!$D$13</c:f>
              <c:strCache>
                <c:ptCount val="1"/>
                <c:pt idx="0">
                  <c:v>doc. </c:v>
                </c:pt>
              </c:strCache>
            </c:strRef>
          </c:tx>
          <c:spPr>
            <a:solidFill>
              <a:schemeClr val="accent1">
                <a:shade val="76000"/>
              </a:schemeClr>
            </a:solidFill>
            <a:ln>
              <a:noFill/>
            </a:ln>
            <a:effectLst/>
          </c:spPr>
          <c:invertIfNegative val="0"/>
          <c:cat>
            <c:strRef>
              <c:f>List2!$B$14:$B$17</c:f>
              <c:strCache>
                <c:ptCount val="4"/>
                <c:pt idx="0">
                  <c:v>30-40</c:v>
                </c:pt>
                <c:pt idx="1">
                  <c:v>41-50</c:v>
                </c:pt>
                <c:pt idx="2">
                  <c:v>51-60</c:v>
                </c:pt>
                <c:pt idx="3">
                  <c:v>61+</c:v>
                </c:pt>
              </c:strCache>
            </c:strRef>
          </c:cat>
          <c:val>
            <c:numRef>
              <c:f>List2!$D$14:$D$17</c:f>
              <c:numCache>
                <c:formatCode>General</c:formatCode>
                <c:ptCount val="4"/>
                <c:pt idx="0">
                  <c:v>1</c:v>
                </c:pt>
                <c:pt idx="1">
                  <c:v>2</c:v>
                </c:pt>
                <c:pt idx="2">
                  <c:v>2</c:v>
                </c:pt>
                <c:pt idx="3">
                  <c:v>3</c:v>
                </c:pt>
              </c:numCache>
            </c:numRef>
          </c:val>
          <c:extLst>
            <c:ext xmlns:c16="http://schemas.microsoft.com/office/drawing/2014/chart" uri="{C3380CC4-5D6E-409C-BE32-E72D297353CC}">
              <c16:uniqueId val="{00000001-1F5A-4551-A8B9-9252D0103686}"/>
            </c:ext>
          </c:extLst>
        </c:ser>
        <c:ser>
          <c:idx val="2"/>
          <c:order val="2"/>
          <c:tx>
            <c:strRef>
              <c:f>List2!$E$13</c:f>
              <c:strCache>
                <c:ptCount val="1"/>
                <c:pt idx="0">
                  <c:v>Ph.D.</c:v>
                </c:pt>
              </c:strCache>
            </c:strRef>
          </c:tx>
          <c:spPr>
            <a:solidFill>
              <a:schemeClr val="accent1"/>
            </a:solidFill>
            <a:ln>
              <a:noFill/>
            </a:ln>
            <a:effectLst/>
          </c:spPr>
          <c:invertIfNegative val="0"/>
          <c:cat>
            <c:strRef>
              <c:f>List2!$B$14:$B$17</c:f>
              <c:strCache>
                <c:ptCount val="4"/>
                <c:pt idx="0">
                  <c:v>30-40</c:v>
                </c:pt>
                <c:pt idx="1">
                  <c:v>41-50</c:v>
                </c:pt>
                <c:pt idx="2">
                  <c:v>51-60</c:v>
                </c:pt>
                <c:pt idx="3">
                  <c:v>61+</c:v>
                </c:pt>
              </c:strCache>
            </c:strRef>
          </c:cat>
          <c:val>
            <c:numRef>
              <c:f>List2!$E$14:$E$17</c:f>
              <c:numCache>
                <c:formatCode>General</c:formatCode>
                <c:ptCount val="4"/>
                <c:pt idx="0">
                  <c:v>17</c:v>
                </c:pt>
                <c:pt idx="1">
                  <c:v>5</c:v>
                </c:pt>
                <c:pt idx="2">
                  <c:v>2</c:v>
                </c:pt>
                <c:pt idx="3">
                  <c:v>2</c:v>
                </c:pt>
              </c:numCache>
            </c:numRef>
          </c:val>
          <c:extLst>
            <c:ext xmlns:c16="http://schemas.microsoft.com/office/drawing/2014/chart" uri="{C3380CC4-5D6E-409C-BE32-E72D297353CC}">
              <c16:uniqueId val="{00000002-1F5A-4551-A8B9-9252D0103686}"/>
            </c:ext>
          </c:extLst>
        </c:ser>
        <c:ser>
          <c:idx val="3"/>
          <c:order val="3"/>
          <c:tx>
            <c:strRef>
              <c:f>List2!$F$13</c:f>
              <c:strCache>
                <c:ptCount val="1"/>
                <c:pt idx="0">
                  <c:v>asistent</c:v>
                </c:pt>
              </c:strCache>
            </c:strRef>
          </c:tx>
          <c:spPr>
            <a:solidFill>
              <a:schemeClr val="accent1">
                <a:tint val="77000"/>
              </a:schemeClr>
            </a:solidFill>
            <a:ln>
              <a:noFill/>
            </a:ln>
            <a:effectLst/>
          </c:spPr>
          <c:invertIfNegative val="0"/>
          <c:cat>
            <c:strRef>
              <c:f>List2!$B$14:$B$17</c:f>
              <c:strCache>
                <c:ptCount val="4"/>
                <c:pt idx="0">
                  <c:v>30-40</c:v>
                </c:pt>
                <c:pt idx="1">
                  <c:v>41-50</c:v>
                </c:pt>
                <c:pt idx="2">
                  <c:v>51-60</c:v>
                </c:pt>
                <c:pt idx="3">
                  <c:v>61+</c:v>
                </c:pt>
              </c:strCache>
            </c:strRef>
          </c:cat>
          <c:val>
            <c:numRef>
              <c:f>List2!$F$14:$F$17</c:f>
              <c:numCache>
                <c:formatCode>General</c:formatCode>
                <c:ptCount val="4"/>
                <c:pt idx="0">
                  <c:v>3</c:v>
                </c:pt>
              </c:numCache>
            </c:numRef>
          </c:val>
          <c:extLst>
            <c:ext xmlns:c16="http://schemas.microsoft.com/office/drawing/2014/chart" uri="{C3380CC4-5D6E-409C-BE32-E72D297353CC}">
              <c16:uniqueId val="{00000003-1F5A-4551-A8B9-9252D0103686}"/>
            </c:ext>
          </c:extLst>
        </c:ser>
        <c:ser>
          <c:idx val="4"/>
          <c:order val="4"/>
          <c:tx>
            <c:strRef>
              <c:f>List2!$G$13</c:f>
              <c:strCache>
                <c:ptCount val="1"/>
                <c:pt idx="0">
                  <c:v>lektor</c:v>
                </c:pt>
              </c:strCache>
            </c:strRef>
          </c:tx>
          <c:spPr>
            <a:solidFill>
              <a:schemeClr val="accent1">
                <a:tint val="54000"/>
              </a:schemeClr>
            </a:solidFill>
            <a:ln>
              <a:noFill/>
            </a:ln>
            <a:effectLst/>
          </c:spPr>
          <c:invertIfNegative val="0"/>
          <c:cat>
            <c:strRef>
              <c:f>List2!$B$14:$B$17</c:f>
              <c:strCache>
                <c:ptCount val="4"/>
                <c:pt idx="0">
                  <c:v>30-40</c:v>
                </c:pt>
                <c:pt idx="1">
                  <c:v>41-50</c:v>
                </c:pt>
                <c:pt idx="2">
                  <c:v>51-60</c:v>
                </c:pt>
                <c:pt idx="3">
                  <c:v>61+</c:v>
                </c:pt>
              </c:strCache>
            </c:strRef>
          </c:cat>
          <c:val>
            <c:numRef>
              <c:f>List2!$G$14:$G$17</c:f>
              <c:numCache>
                <c:formatCode>General</c:formatCode>
                <c:ptCount val="4"/>
                <c:pt idx="0">
                  <c:v>2</c:v>
                </c:pt>
                <c:pt idx="2">
                  <c:v>2</c:v>
                </c:pt>
                <c:pt idx="3">
                  <c:v>1</c:v>
                </c:pt>
              </c:numCache>
            </c:numRef>
          </c:val>
          <c:extLst>
            <c:ext xmlns:c16="http://schemas.microsoft.com/office/drawing/2014/chart" uri="{C3380CC4-5D6E-409C-BE32-E72D297353CC}">
              <c16:uniqueId val="{00000004-1F5A-4551-A8B9-9252D0103686}"/>
            </c:ext>
          </c:extLst>
        </c:ser>
        <c:dLbls>
          <c:showLegendKey val="0"/>
          <c:showVal val="0"/>
          <c:showCatName val="0"/>
          <c:showSerName val="0"/>
          <c:showPercent val="0"/>
          <c:showBubbleSize val="0"/>
        </c:dLbls>
        <c:gapWidth val="219"/>
        <c:overlap val="-27"/>
        <c:axId val="2047980895"/>
        <c:axId val="2047979647"/>
      </c:barChart>
      <c:catAx>
        <c:axId val="20479808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047979647"/>
        <c:crosses val="autoZero"/>
        <c:auto val="1"/>
        <c:lblAlgn val="ctr"/>
        <c:lblOffset val="100"/>
        <c:noMultiLvlLbl val="0"/>
      </c:catAx>
      <c:valAx>
        <c:axId val="20479796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047980895"/>
        <c:crosses val="autoZero"/>
        <c:crossBetween val="between"/>
      </c:valAx>
      <c:spPr>
        <a:noFill/>
        <a:ln>
          <a:noFill/>
        </a:ln>
        <a:effectLst/>
      </c:spPr>
    </c:plotArea>
    <c:legend>
      <c:legendPos val="b"/>
      <c:layout>
        <c:manualLayout>
          <c:xMode val="edge"/>
          <c:yMode val="edge"/>
          <c:x val="0.83214487832484452"/>
          <c:y val="0.21817074948964713"/>
          <c:w val="0.12574968027129033"/>
          <c:h val="0.4762736949547973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26B08-1B64-499F-88B1-9662C8C1A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249</Pages>
  <Words>87382</Words>
  <Characters>515554</Characters>
  <Application>Microsoft Office Word</Application>
  <DocSecurity>0</DocSecurity>
  <Lines>4296</Lines>
  <Paragraphs>1203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Pavla Trefilová</cp:lastModifiedBy>
  <cp:revision>5</cp:revision>
  <cp:lastPrinted>2019-11-04T10:12:00Z</cp:lastPrinted>
  <dcterms:created xsi:type="dcterms:W3CDTF">2019-11-26T11:48:00Z</dcterms:created>
  <dcterms:modified xsi:type="dcterms:W3CDTF">2019-11-27T08:52:00Z</dcterms:modified>
</cp:coreProperties>
</file>